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04507" w14:textId="77777777" w:rsidR="00B51FC3" w:rsidRDefault="00B51FC3">
      <w:pPr>
        <w:pStyle w:val="Footer"/>
        <w:widowControl/>
        <w:tabs>
          <w:tab w:val="clear" w:pos="4320"/>
          <w:tab w:val="clear" w:pos="8640"/>
        </w:tabs>
        <w:rPr>
          <w:rFonts w:ascii="Times New Roman" w:hAnsi="Times New Roman" w:cs="Times New Roman"/>
        </w:rPr>
      </w:pPr>
    </w:p>
    <w:p w14:paraId="6C34F1E9" w14:textId="77777777" w:rsidR="00B51FC3" w:rsidRDefault="00B51FC3"/>
    <w:p w14:paraId="463165B7" w14:textId="77777777" w:rsidR="00B51FC3" w:rsidRDefault="00B51FC3"/>
    <w:p w14:paraId="7017F0E0" w14:textId="77777777" w:rsidR="00B51FC3" w:rsidRDefault="00B51FC3"/>
    <w:p w14:paraId="6180A195" w14:textId="77777777" w:rsidR="00B51FC3" w:rsidRDefault="00B51FC3"/>
    <w:p w14:paraId="1EC3B3A9" w14:textId="77777777" w:rsidR="00B51FC3" w:rsidRDefault="00B51FC3">
      <w:pPr>
        <w:rPr>
          <w:sz w:val="72"/>
          <w:szCs w:val="72"/>
        </w:rPr>
      </w:pPr>
    </w:p>
    <w:p w14:paraId="54D02EC3" w14:textId="77777777" w:rsidR="00B51FC3" w:rsidRDefault="00B51FC3">
      <w:pPr>
        <w:jc w:val="center"/>
        <w:rPr>
          <w:b/>
          <w:bCs/>
          <w:sz w:val="96"/>
          <w:szCs w:val="96"/>
        </w:rPr>
      </w:pPr>
      <w:r>
        <w:rPr>
          <w:b/>
          <w:bCs/>
          <w:sz w:val="96"/>
          <w:szCs w:val="96"/>
        </w:rPr>
        <w:t>Texas</w:t>
      </w:r>
    </w:p>
    <w:p w14:paraId="519EDCE9" w14:textId="77777777" w:rsidR="00B51FC3" w:rsidRDefault="00B51FC3">
      <w:pPr>
        <w:jc w:val="center"/>
        <w:rPr>
          <w:b/>
          <w:bCs/>
          <w:sz w:val="96"/>
          <w:szCs w:val="96"/>
        </w:rPr>
      </w:pPr>
    </w:p>
    <w:p w14:paraId="568DA9F7" w14:textId="77777777" w:rsidR="00B51FC3" w:rsidRDefault="00B51FC3">
      <w:pPr>
        <w:jc w:val="center"/>
        <w:rPr>
          <w:b/>
          <w:bCs/>
          <w:sz w:val="96"/>
          <w:szCs w:val="96"/>
        </w:rPr>
      </w:pPr>
      <w:r>
        <w:rPr>
          <w:b/>
          <w:bCs/>
          <w:sz w:val="96"/>
          <w:szCs w:val="96"/>
          <w:u w:val="single"/>
        </w:rPr>
        <w:t>S</w:t>
      </w:r>
      <w:r>
        <w:rPr>
          <w:b/>
          <w:bCs/>
          <w:sz w:val="96"/>
          <w:szCs w:val="96"/>
        </w:rPr>
        <w:t>tandard</w:t>
      </w:r>
    </w:p>
    <w:p w14:paraId="13BE41F9" w14:textId="77777777" w:rsidR="00B51FC3" w:rsidRDefault="00B51FC3">
      <w:pPr>
        <w:jc w:val="center"/>
        <w:rPr>
          <w:b/>
          <w:bCs/>
          <w:sz w:val="96"/>
          <w:szCs w:val="96"/>
        </w:rPr>
      </w:pPr>
      <w:r>
        <w:rPr>
          <w:b/>
          <w:bCs/>
          <w:sz w:val="96"/>
          <w:szCs w:val="96"/>
          <w:u w:val="single"/>
        </w:rPr>
        <w:t>E</w:t>
      </w:r>
      <w:r>
        <w:rPr>
          <w:b/>
          <w:bCs/>
          <w:sz w:val="96"/>
          <w:szCs w:val="96"/>
        </w:rPr>
        <w:t>lectronic</w:t>
      </w:r>
    </w:p>
    <w:p w14:paraId="04F5ADC0" w14:textId="77777777" w:rsidR="00B51FC3" w:rsidRDefault="00B51FC3">
      <w:pPr>
        <w:jc w:val="center"/>
        <w:rPr>
          <w:b/>
          <w:bCs/>
          <w:sz w:val="96"/>
          <w:szCs w:val="96"/>
        </w:rPr>
      </w:pPr>
      <w:r>
        <w:rPr>
          <w:b/>
          <w:bCs/>
          <w:sz w:val="96"/>
          <w:szCs w:val="96"/>
          <w:u w:val="single"/>
        </w:rPr>
        <w:t>T</w:t>
      </w:r>
      <w:r>
        <w:rPr>
          <w:b/>
          <w:bCs/>
          <w:sz w:val="96"/>
          <w:szCs w:val="96"/>
        </w:rPr>
        <w:t>ransaction</w:t>
      </w:r>
    </w:p>
    <w:p w14:paraId="60174C61" w14:textId="77777777" w:rsidR="00B51FC3" w:rsidRDefault="00B51FC3">
      <w:pPr>
        <w:jc w:val="center"/>
        <w:rPr>
          <w:sz w:val="72"/>
          <w:szCs w:val="72"/>
        </w:rPr>
      </w:pPr>
    </w:p>
    <w:p w14:paraId="78DA16D4" w14:textId="77777777" w:rsidR="00B51FC3" w:rsidRDefault="00B51FC3">
      <w:pPr>
        <w:jc w:val="center"/>
        <w:rPr>
          <w:b/>
          <w:bCs/>
          <w:sz w:val="72"/>
          <w:szCs w:val="72"/>
        </w:rPr>
      </w:pPr>
      <w:r>
        <w:rPr>
          <w:b/>
          <w:bCs/>
          <w:sz w:val="72"/>
          <w:szCs w:val="72"/>
        </w:rPr>
        <w:t>810_03:</w:t>
      </w:r>
    </w:p>
    <w:p w14:paraId="61AAAAF0" w14:textId="77777777" w:rsidR="00B51FC3" w:rsidRDefault="009D161E" w:rsidP="009D161E">
      <w:pPr>
        <w:pStyle w:val="Heading5"/>
      </w:pPr>
      <w:r>
        <w:t>MOU / EC</w:t>
      </w:r>
      <w:r w:rsidR="00B51FC3">
        <w:t xml:space="preserve"> Invoice</w:t>
      </w:r>
    </w:p>
    <w:p w14:paraId="6B6CB6FD" w14:textId="77777777" w:rsidR="00B51FC3" w:rsidRDefault="00B51FC3">
      <w:pPr>
        <w:jc w:val="center"/>
        <w:rPr>
          <w:sz w:val="72"/>
          <w:szCs w:val="72"/>
        </w:rPr>
      </w:pPr>
    </w:p>
    <w:p w14:paraId="44B50723" w14:textId="77777777" w:rsidR="00B51FC3" w:rsidRDefault="00B51FC3">
      <w:pPr>
        <w:jc w:val="center"/>
        <w:rPr>
          <w:sz w:val="72"/>
          <w:szCs w:val="72"/>
          <w:u w:val="single"/>
        </w:rPr>
      </w:pPr>
    </w:p>
    <w:p w14:paraId="6FDFB409" w14:textId="77777777" w:rsidR="00B51FC3" w:rsidRDefault="00B51FC3">
      <w:pPr>
        <w:rPr>
          <w:sz w:val="32"/>
          <w:szCs w:val="32"/>
          <w:u w:val="single"/>
        </w:rPr>
      </w:pPr>
    </w:p>
    <w:p w14:paraId="740AB3CE" w14:textId="77777777" w:rsidR="00B51FC3" w:rsidRDefault="00B51FC3">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9A0CD76" w14:textId="77777777" w:rsidR="00B51FC3" w:rsidRDefault="00B51FC3">
      <w:pPr>
        <w:pStyle w:val="Heading9"/>
      </w:pPr>
      <w:r>
        <w:t>ANSI ASC X12 Ver/Rel 004010</w:t>
      </w:r>
    </w:p>
    <w:p w14:paraId="08F709CD" w14:textId="77777777" w:rsidR="00B51FC3" w:rsidRDefault="00B51FC3">
      <w:pPr>
        <w:rPr>
          <w:sz w:val="32"/>
          <w:szCs w:val="32"/>
        </w:rPr>
      </w:pPr>
      <w:r>
        <w:rPr>
          <w:sz w:val="32"/>
          <w:szCs w:val="32"/>
        </w:rPr>
        <w:t>Transaction Set 810</w:t>
      </w:r>
    </w:p>
    <w:p w14:paraId="083FC076" w14:textId="77777777" w:rsidR="00B51FC3" w:rsidRDefault="00B51FC3">
      <w:pPr>
        <w:ind w:right="144"/>
        <w:jc w:val="center"/>
        <w:rPr>
          <w:b/>
          <w:bCs/>
          <w:snapToGrid w:val="0"/>
          <w:sz w:val="40"/>
          <w:szCs w:val="40"/>
        </w:rPr>
      </w:pPr>
      <w:r>
        <w:rPr>
          <w:sz w:val="48"/>
          <w:szCs w:val="48"/>
        </w:rPr>
        <w:br w:type="page"/>
      </w:r>
      <w:r>
        <w:rPr>
          <w:b/>
          <w:bCs/>
          <w:snapToGrid w:val="0"/>
          <w:sz w:val="40"/>
          <w:szCs w:val="40"/>
        </w:rPr>
        <w:lastRenderedPageBreak/>
        <w:t>Texas 810_03:</w:t>
      </w:r>
    </w:p>
    <w:p w14:paraId="10C7312F" w14:textId="77777777" w:rsidR="00B51FC3" w:rsidRDefault="00B51FC3">
      <w:pPr>
        <w:ind w:right="144"/>
        <w:rPr>
          <w:snapToGrid w:val="0"/>
          <w:sz w:val="36"/>
          <w:szCs w:val="36"/>
        </w:rPr>
      </w:pPr>
      <w:r>
        <w:rPr>
          <w:snapToGrid w:val="0"/>
          <w:sz w:val="36"/>
          <w:szCs w:val="36"/>
        </w:rPr>
        <w:t xml:space="preserve"> </w:t>
      </w:r>
      <w:r w:rsidR="009D161E">
        <w:rPr>
          <w:snapToGrid w:val="0"/>
          <w:sz w:val="36"/>
          <w:szCs w:val="36"/>
        </w:rPr>
        <w:t>MOU / EC</w:t>
      </w:r>
      <w:r>
        <w:rPr>
          <w:snapToGrid w:val="0"/>
          <w:sz w:val="36"/>
          <w:szCs w:val="36"/>
        </w:rPr>
        <w:t xml:space="preserve"> Invoice  </w:t>
      </w:r>
    </w:p>
    <w:p w14:paraId="44B68209" w14:textId="77777777" w:rsidR="00DA58C6" w:rsidRDefault="00DA58C6">
      <w:pPr>
        <w:ind w:right="144"/>
        <w:rPr>
          <w:snapToGrid w:val="0"/>
          <w:sz w:val="36"/>
          <w:szCs w:val="36"/>
        </w:rPr>
      </w:pPr>
    </w:p>
    <w:p w14:paraId="28A76252" w14:textId="77777777" w:rsidR="00B51FC3" w:rsidRPr="00DA58C6" w:rsidRDefault="00B51FC3">
      <w:pPr>
        <w:ind w:right="144"/>
        <w:rPr>
          <w:sz w:val="28"/>
          <w:szCs w:val="28"/>
        </w:rPr>
      </w:pPr>
      <w:r w:rsidRPr="00DA58C6">
        <w:rPr>
          <w:sz w:val="28"/>
          <w:szCs w:val="28"/>
        </w:rPr>
        <w:t>This transaction set, from the CR to the Muni/Co-op (</w:t>
      </w:r>
      <w:del w:id="0" w:author="MCT" w:date="2023-02-14T08:41:00Z">
        <w:r w:rsidRPr="00DA58C6" w:rsidDel="00CF0D36">
          <w:rPr>
            <w:sz w:val="28"/>
            <w:szCs w:val="28"/>
          </w:rPr>
          <w:delText>MCTDSP</w:delText>
        </w:r>
      </w:del>
      <w:ins w:id="1" w:author="MCT" w:date="2023-02-14T08:41:00Z">
        <w:r w:rsidR="00CF0D36">
          <w:rPr>
            <w:sz w:val="28"/>
            <w:szCs w:val="28"/>
          </w:rPr>
          <w:t>MOU/EC TDSP</w:t>
        </w:r>
      </w:ins>
      <w:r w:rsidRPr="00DA58C6">
        <w:rPr>
          <w:sz w:val="28"/>
          <w:szCs w:val="28"/>
        </w:rPr>
        <w:t>), is an invoice for monthly energy charges, discretionary, and service charges for the current billing period. This transaction set will be preceded by an 867_03 (Monthly Usage) to trigger the Customer billing process.</w:t>
      </w:r>
    </w:p>
    <w:p w14:paraId="3873AF78" w14:textId="77777777" w:rsidR="00B51FC3" w:rsidRDefault="00B51FC3">
      <w:pPr>
        <w:ind w:right="144"/>
        <w:rPr>
          <w:snapToGrid w:val="0"/>
          <w:sz w:val="28"/>
          <w:szCs w:val="28"/>
        </w:rPr>
      </w:pPr>
    </w:p>
    <w:p w14:paraId="491F539A" w14:textId="77777777" w:rsidR="00094B47" w:rsidRDefault="00094B47" w:rsidP="00094B47">
      <w:pPr>
        <w:ind w:right="144"/>
        <w:rPr>
          <w:sz w:val="28"/>
          <w:szCs w:val="28"/>
        </w:rPr>
      </w:pPr>
      <w:r>
        <w:rPr>
          <w:sz w:val="28"/>
          <w:szCs w:val="28"/>
        </w:rPr>
        <w:t xml:space="preserve">The </w:t>
      </w:r>
      <w:del w:id="2" w:author="MCT" w:date="2023-02-14T08:41:00Z">
        <w:r w:rsidDel="00CF0D36">
          <w:rPr>
            <w:sz w:val="28"/>
            <w:szCs w:val="28"/>
          </w:rPr>
          <w:delText xml:space="preserve">MC </w:delText>
        </w:r>
      </w:del>
      <w:ins w:id="3" w:author="MCT" w:date="2023-02-14T08:41:00Z">
        <w:r w:rsidR="00CF0D36">
          <w:rPr>
            <w:sz w:val="28"/>
            <w:szCs w:val="28"/>
          </w:rPr>
          <w:t xml:space="preserve">MOU/EC </w:t>
        </w:r>
      </w:ins>
      <w:r>
        <w:rPr>
          <w:sz w:val="28"/>
          <w:szCs w:val="28"/>
        </w:rPr>
        <w:t xml:space="preserve">TDSP shall validate or reject the 810_03 within 48 hours of the first business day following receipt.  </w:t>
      </w:r>
      <w:del w:id="4" w:author="MCT" w:date="2023-02-14T08:41:00Z">
        <w:r w:rsidDel="00CF0D36">
          <w:rPr>
            <w:sz w:val="28"/>
            <w:szCs w:val="28"/>
          </w:rPr>
          <w:delText xml:space="preserve">MC </w:delText>
        </w:r>
      </w:del>
      <w:ins w:id="5" w:author="MCT" w:date="2023-02-14T08:41:00Z">
        <w:r w:rsidR="00CF0D36">
          <w:rPr>
            <w:sz w:val="28"/>
            <w:szCs w:val="28"/>
          </w:rPr>
          <w:t xml:space="preserve">MOU/EC </w:t>
        </w:r>
      </w:ins>
      <w:r>
        <w:rPr>
          <w:sz w:val="28"/>
          <w:szCs w:val="28"/>
        </w:rPr>
        <w:t xml:space="preserve">TDSP will reject the 810_03 with the 824, which will show the reject reason.  Transactions that are neither validated nor rejected within 48 hours shall be deemed valid.  </w:t>
      </w:r>
    </w:p>
    <w:p w14:paraId="51D71FF3" w14:textId="77777777" w:rsidR="00094B47" w:rsidRDefault="00094B47">
      <w:pPr>
        <w:ind w:right="144"/>
        <w:rPr>
          <w:snapToGrid w:val="0"/>
          <w:sz w:val="28"/>
          <w:szCs w:val="28"/>
        </w:rPr>
      </w:pPr>
    </w:p>
    <w:p w14:paraId="44F1816C" w14:textId="77777777" w:rsidR="00B51FC3" w:rsidRDefault="00B51FC3">
      <w:pPr>
        <w:ind w:right="144"/>
        <w:rPr>
          <w:snapToGrid w:val="0"/>
          <w:sz w:val="28"/>
          <w:szCs w:val="28"/>
        </w:rPr>
      </w:pPr>
      <w:r>
        <w:rPr>
          <w:snapToGrid w:val="0"/>
          <w:sz w:val="28"/>
          <w:szCs w:val="28"/>
        </w:rPr>
        <w:t xml:space="preserve">Document Flow: </w:t>
      </w:r>
    </w:p>
    <w:p w14:paraId="7FFEE565" w14:textId="77777777" w:rsidR="009229F8" w:rsidRDefault="00B51FC3" w:rsidP="009229F8">
      <w:pPr>
        <w:numPr>
          <w:ilvl w:val="0"/>
          <w:numId w:val="1"/>
        </w:numPr>
        <w:ind w:right="144"/>
        <w:rPr>
          <w:snapToGrid w:val="0"/>
          <w:sz w:val="28"/>
          <w:szCs w:val="28"/>
        </w:rPr>
      </w:pPr>
      <w:r>
        <w:rPr>
          <w:snapToGrid w:val="0"/>
          <w:sz w:val="28"/>
          <w:szCs w:val="28"/>
        </w:rPr>
        <w:t>CR to Muni/Co-op (</w:t>
      </w:r>
      <w:del w:id="6" w:author="MCT" w:date="2023-02-14T08:41:00Z">
        <w:r w:rsidDel="00CF0D36">
          <w:rPr>
            <w:snapToGrid w:val="0"/>
            <w:sz w:val="28"/>
            <w:szCs w:val="28"/>
          </w:rPr>
          <w:delText>MCTDSP</w:delText>
        </w:r>
      </w:del>
      <w:ins w:id="7" w:author="MCT" w:date="2023-02-14T08:41:00Z">
        <w:r w:rsidR="00CF0D36">
          <w:rPr>
            <w:snapToGrid w:val="0"/>
            <w:sz w:val="28"/>
            <w:szCs w:val="28"/>
          </w:rPr>
          <w:t>MOU/EC TDSP</w:t>
        </w:r>
      </w:ins>
      <w:r>
        <w:rPr>
          <w:snapToGrid w:val="0"/>
          <w:sz w:val="28"/>
          <w:szCs w:val="28"/>
        </w:rPr>
        <w:t>)</w:t>
      </w:r>
    </w:p>
    <w:p w14:paraId="70B359BC" w14:textId="77777777" w:rsidR="009229F8" w:rsidRDefault="009229F8" w:rsidP="009229F8">
      <w:pPr>
        <w:ind w:right="144"/>
        <w:rPr>
          <w:snapToGrid w:val="0"/>
          <w:sz w:val="28"/>
          <w:szCs w:val="28"/>
        </w:rPr>
      </w:pPr>
    </w:p>
    <w:p w14:paraId="2B867FDA" w14:textId="77777777" w:rsidR="009229F8" w:rsidRPr="009229F8" w:rsidRDefault="009229F8" w:rsidP="009229F8">
      <w:pPr>
        <w:ind w:right="144"/>
        <w:rPr>
          <w:snapToGrid w:val="0"/>
          <w:sz w:val="28"/>
          <w:szCs w:val="28"/>
        </w:rPr>
      </w:pPr>
      <w:r w:rsidRPr="009229F8">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1E3A017" w14:textId="77777777" w:rsidR="00B51FC3" w:rsidRDefault="00B51FC3">
      <w:pPr>
        <w:ind w:right="144"/>
        <w:rPr>
          <w:snapToGrid w:val="0"/>
          <w:sz w:val="28"/>
          <w:szCs w:val="28"/>
        </w:rPr>
      </w:pPr>
    </w:p>
    <w:p w14:paraId="748180A6" w14:textId="77777777" w:rsidR="00B51FC3" w:rsidRDefault="00B51FC3">
      <w:pPr>
        <w:ind w:right="144"/>
        <w:rPr>
          <w:snapToGrid w:val="0"/>
        </w:rPr>
      </w:pPr>
      <w:r>
        <w:rPr>
          <w:snapToGrid w:val="0"/>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28550D" w:rsidRPr="003B705C" w14:paraId="1F91D726" w14:textId="77777777" w:rsidTr="005815CA">
        <w:trPr>
          <w:cantSplit/>
          <w:trHeight w:val="530"/>
        </w:trPr>
        <w:tc>
          <w:tcPr>
            <w:tcW w:w="1620" w:type="dxa"/>
            <w:tcBorders>
              <w:top w:val="nil"/>
              <w:left w:val="nil"/>
              <w:bottom w:val="nil"/>
              <w:right w:val="nil"/>
            </w:tcBorders>
          </w:tcPr>
          <w:p w14:paraId="27314888" w14:textId="77777777" w:rsidR="0028550D" w:rsidRPr="003B705C" w:rsidRDefault="0028550D" w:rsidP="00581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pPr>
            <w:r w:rsidRPr="003B705C">
              <w:br w:type="page"/>
            </w:r>
          </w:p>
        </w:tc>
        <w:tc>
          <w:tcPr>
            <w:tcW w:w="180" w:type="dxa"/>
            <w:tcBorders>
              <w:top w:val="nil"/>
              <w:left w:val="nil"/>
              <w:bottom w:val="nil"/>
              <w:right w:val="nil"/>
            </w:tcBorders>
          </w:tcPr>
          <w:p w14:paraId="28B8565C" w14:textId="77777777" w:rsidR="0028550D" w:rsidRPr="003B705C" w:rsidRDefault="0028550D" w:rsidP="005815C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rPr>
            </w:pPr>
          </w:p>
        </w:tc>
        <w:tc>
          <w:tcPr>
            <w:tcW w:w="8100" w:type="dxa"/>
            <w:tcBorders>
              <w:top w:val="nil"/>
              <w:left w:val="nil"/>
              <w:bottom w:val="nil"/>
              <w:right w:val="nil"/>
            </w:tcBorders>
          </w:tcPr>
          <w:p w14:paraId="42D5CFCE" w14:textId="77777777" w:rsidR="0028550D" w:rsidRPr="003B705C" w:rsidRDefault="0028550D" w:rsidP="005815CA">
            <w:pPr>
              <w:keepNext/>
              <w:widowControl w:val="0"/>
              <w:tabs>
                <w:tab w:val="left" w:pos="6858"/>
              </w:tabs>
              <w:autoSpaceDE w:val="0"/>
              <w:autoSpaceDN w:val="0"/>
              <w:outlineLvl w:val="0"/>
              <w:rPr>
                <w:b/>
                <w:bCs/>
                <w:sz w:val="32"/>
              </w:rPr>
            </w:pPr>
            <w:r w:rsidRPr="003B705C">
              <w:rPr>
                <w:b/>
                <w:bCs/>
                <w:sz w:val="32"/>
              </w:rPr>
              <w:t>Summary of Changes</w:t>
            </w:r>
          </w:p>
        </w:tc>
      </w:tr>
      <w:tr w:rsidR="0028550D" w:rsidRPr="003B705C" w14:paraId="2D5BD0AB" w14:textId="77777777" w:rsidTr="005815CA">
        <w:trPr>
          <w:cantSplit/>
          <w:trHeight w:val="504"/>
        </w:trPr>
        <w:tc>
          <w:tcPr>
            <w:tcW w:w="1620" w:type="dxa"/>
            <w:tcBorders>
              <w:top w:val="nil"/>
              <w:left w:val="nil"/>
              <w:bottom w:val="nil"/>
            </w:tcBorders>
          </w:tcPr>
          <w:p w14:paraId="38F780F5" w14:textId="77777777" w:rsidR="0028550D" w:rsidRPr="003B705C" w:rsidRDefault="0028550D" w:rsidP="00581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7658DE">
              <w:rPr>
                <w:sz w:val="18"/>
                <w:szCs w:val="18"/>
              </w:rPr>
              <w:t>30</w:t>
            </w:r>
            <w:r w:rsidRPr="003B705C">
              <w:rPr>
                <w:sz w:val="18"/>
                <w:szCs w:val="18"/>
              </w:rPr>
              <w:t>, 20</w:t>
            </w:r>
            <w:r>
              <w:rPr>
                <w:sz w:val="18"/>
                <w:szCs w:val="18"/>
              </w:rPr>
              <w:t>1</w:t>
            </w:r>
            <w:r w:rsidRPr="003B705C">
              <w:rPr>
                <w:sz w:val="18"/>
                <w:szCs w:val="18"/>
              </w:rPr>
              <w:t>0</w:t>
            </w:r>
          </w:p>
          <w:p w14:paraId="0A1AFAAB" w14:textId="77777777" w:rsidR="0028550D" w:rsidRPr="003B705C" w:rsidRDefault="0028550D" w:rsidP="00581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480F266C" w14:textId="77777777" w:rsidR="0028550D" w:rsidRPr="003B705C" w:rsidRDefault="0028550D" w:rsidP="005815C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0841CED6" w14:textId="77777777" w:rsidR="00CF0D36" w:rsidRDefault="00CF0D36" w:rsidP="00CF0D36">
            <w:pPr>
              <w:autoSpaceDE w:val="0"/>
              <w:autoSpaceDN w:val="0"/>
              <w:rPr>
                <w:sz w:val="18"/>
                <w:szCs w:val="18"/>
              </w:rPr>
            </w:pPr>
            <w:r w:rsidRPr="003B705C">
              <w:rPr>
                <w:sz w:val="18"/>
                <w:szCs w:val="18"/>
              </w:rPr>
              <w:t>Initial Release</w:t>
            </w:r>
          </w:p>
          <w:p w14:paraId="5FA893CC" w14:textId="77777777" w:rsidR="0028550D" w:rsidRPr="003B705C" w:rsidRDefault="0028550D" w:rsidP="005815CA">
            <w:pPr>
              <w:autoSpaceDE w:val="0"/>
              <w:autoSpaceDN w:val="0"/>
              <w:rPr>
                <w:sz w:val="18"/>
                <w:szCs w:val="18"/>
              </w:rPr>
            </w:pPr>
          </w:p>
          <w:p w14:paraId="613AF1D1" w14:textId="77777777" w:rsidR="00401EAD" w:rsidRPr="003B705C" w:rsidRDefault="00401EAD" w:rsidP="00CF0D36">
            <w:pPr>
              <w:autoSpaceDE w:val="0"/>
              <w:autoSpaceDN w:val="0"/>
              <w:rPr>
                <w:sz w:val="18"/>
                <w:szCs w:val="18"/>
              </w:rPr>
            </w:pPr>
          </w:p>
        </w:tc>
      </w:tr>
      <w:tr w:rsidR="009D161E" w:rsidRPr="003B705C" w14:paraId="0B901FBD" w14:textId="77777777" w:rsidTr="005815CA">
        <w:trPr>
          <w:cantSplit/>
          <w:trHeight w:val="504"/>
        </w:trPr>
        <w:tc>
          <w:tcPr>
            <w:tcW w:w="1620" w:type="dxa"/>
            <w:tcBorders>
              <w:top w:val="nil"/>
              <w:left w:val="nil"/>
              <w:bottom w:val="nil"/>
            </w:tcBorders>
          </w:tcPr>
          <w:p w14:paraId="3660FF9F" w14:textId="77777777" w:rsidR="009D161E" w:rsidRDefault="009D161E" w:rsidP="009D16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 xml:space="preserve">June </w:t>
            </w:r>
            <w:r w:rsidR="005173EC">
              <w:rPr>
                <w:sz w:val="18"/>
                <w:szCs w:val="18"/>
              </w:rPr>
              <w:t>11</w:t>
            </w:r>
            <w:r>
              <w:rPr>
                <w:sz w:val="18"/>
                <w:szCs w:val="18"/>
              </w:rPr>
              <w:t>, 2012</w:t>
            </w:r>
          </w:p>
          <w:p w14:paraId="423B45E3" w14:textId="77777777" w:rsidR="009D161E" w:rsidRDefault="009D161E" w:rsidP="009D16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76F4E81C" w14:textId="77777777" w:rsidR="009D161E" w:rsidRPr="003B705C" w:rsidRDefault="009D161E" w:rsidP="005815C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2C79616D" w14:textId="77777777" w:rsidR="009D161E" w:rsidRDefault="009D161E" w:rsidP="005815CA">
            <w:pPr>
              <w:autoSpaceDE w:val="0"/>
              <w:autoSpaceDN w:val="0"/>
              <w:rPr>
                <w:sz w:val="18"/>
                <w:szCs w:val="18"/>
              </w:rPr>
            </w:pPr>
            <w:r>
              <w:rPr>
                <w:sz w:val="18"/>
                <w:szCs w:val="18"/>
              </w:rPr>
              <w:t>Updated examples for TX SET 4.0</w:t>
            </w:r>
          </w:p>
          <w:p w14:paraId="479B51C3" w14:textId="77777777" w:rsidR="00401EAD" w:rsidRDefault="00401EAD" w:rsidP="005815CA">
            <w:pPr>
              <w:autoSpaceDE w:val="0"/>
              <w:autoSpaceDN w:val="0"/>
              <w:rPr>
                <w:sz w:val="18"/>
                <w:szCs w:val="18"/>
              </w:rPr>
            </w:pPr>
          </w:p>
          <w:p w14:paraId="2C9C8467" w14:textId="77777777" w:rsidR="00401EAD" w:rsidRPr="003B705C" w:rsidRDefault="00401EAD" w:rsidP="005815CA">
            <w:pPr>
              <w:autoSpaceDE w:val="0"/>
              <w:autoSpaceDN w:val="0"/>
              <w:rPr>
                <w:sz w:val="18"/>
                <w:szCs w:val="18"/>
              </w:rPr>
            </w:pPr>
          </w:p>
        </w:tc>
      </w:tr>
      <w:tr w:rsidR="00401EAD" w:rsidRPr="003B705C" w14:paraId="7C8C6E30" w14:textId="77777777" w:rsidTr="005815CA">
        <w:trPr>
          <w:cantSplit/>
          <w:trHeight w:val="504"/>
          <w:ins w:id="8" w:author="MCT" w:date="2023-02-13T10:18:00Z"/>
        </w:trPr>
        <w:tc>
          <w:tcPr>
            <w:tcW w:w="1620" w:type="dxa"/>
            <w:tcBorders>
              <w:top w:val="nil"/>
              <w:left w:val="nil"/>
              <w:bottom w:val="nil"/>
            </w:tcBorders>
          </w:tcPr>
          <w:p w14:paraId="331E519B" w14:textId="77777777" w:rsidR="00401EAD" w:rsidRDefault="008924CF" w:rsidP="009D16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9" w:author="MCT" w:date="2023-02-13T10:18:00Z"/>
                <w:sz w:val="18"/>
                <w:szCs w:val="18"/>
              </w:rPr>
            </w:pPr>
            <w:ins w:id="10" w:author="MCT" w:date="2023-05-03T13:20:00Z">
              <w:r>
                <w:rPr>
                  <w:sz w:val="18"/>
                  <w:szCs w:val="18"/>
                </w:rPr>
                <w:t>November 11, 2024</w:t>
              </w:r>
            </w:ins>
          </w:p>
          <w:p w14:paraId="2D2D66C6" w14:textId="77777777" w:rsidR="00401EAD" w:rsidRDefault="00401EAD" w:rsidP="009D16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11" w:author="MCT" w:date="2023-02-13T10:18:00Z"/>
                <w:sz w:val="18"/>
                <w:szCs w:val="18"/>
              </w:rPr>
            </w:pPr>
            <w:ins w:id="12" w:author="MCT" w:date="2023-02-13T10:18:00Z">
              <w:r>
                <w:rPr>
                  <w:sz w:val="18"/>
                  <w:szCs w:val="18"/>
                </w:rPr>
                <w:t>Version 5.0</w:t>
              </w:r>
            </w:ins>
          </w:p>
        </w:tc>
        <w:tc>
          <w:tcPr>
            <w:tcW w:w="180" w:type="dxa"/>
            <w:tcBorders>
              <w:top w:val="nil"/>
              <w:left w:val="nil"/>
              <w:bottom w:val="nil"/>
              <w:right w:val="nil"/>
            </w:tcBorders>
          </w:tcPr>
          <w:p w14:paraId="41CC8E00" w14:textId="77777777" w:rsidR="00401EAD" w:rsidRPr="003B705C" w:rsidRDefault="00401EAD" w:rsidP="005815C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ins w:id="13" w:author="MCT" w:date="2023-02-13T10:18:00Z"/>
                <w:bCs/>
                <w:sz w:val="18"/>
                <w:szCs w:val="18"/>
              </w:rPr>
            </w:pPr>
          </w:p>
        </w:tc>
        <w:tc>
          <w:tcPr>
            <w:tcW w:w="8100" w:type="dxa"/>
            <w:tcBorders>
              <w:top w:val="nil"/>
              <w:left w:val="nil"/>
              <w:bottom w:val="nil"/>
              <w:right w:val="nil"/>
            </w:tcBorders>
          </w:tcPr>
          <w:p w14:paraId="5F706832" w14:textId="77777777" w:rsidR="00401EAD" w:rsidRDefault="008924CF" w:rsidP="005815CA">
            <w:pPr>
              <w:autoSpaceDE w:val="0"/>
              <w:autoSpaceDN w:val="0"/>
              <w:rPr>
                <w:ins w:id="14" w:author="MCT" w:date="2023-02-13T10:18:00Z"/>
                <w:sz w:val="18"/>
                <w:szCs w:val="18"/>
              </w:rPr>
            </w:pPr>
            <w:ins w:id="15" w:author="MCT" w:date="2023-05-03T13:20:00Z">
              <w:r>
                <w:rPr>
                  <w:sz w:val="18"/>
                  <w:szCs w:val="18"/>
                </w:rPr>
                <w:t>No changes for Texas SET 5.0</w:t>
              </w:r>
            </w:ins>
          </w:p>
          <w:p w14:paraId="765A29F7" w14:textId="77777777" w:rsidR="00401EAD" w:rsidRDefault="00401EAD" w:rsidP="005815CA">
            <w:pPr>
              <w:autoSpaceDE w:val="0"/>
              <w:autoSpaceDN w:val="0"/>
              <w:rPr>
                <w:ins w:id="16" w:author="MCT" w:date="2023-02-13T10:18:00Z"/>
                <w:sz w:val="18"/>
                <w:szCs w:val="18"/>
              </w:rPr>
            </w:pPr>
          </w:p>
          <w:p w14:paraId="7C08E6D5" w14:textId="77777777" w:rsidR="00401EAD" w:rsidRDefault="00401EAD" w:rsidP="005815CA">
            <w:pPr>
              <w:autoSpaceDE w:val="0"/>
              <w:autoSpaceDN w:val="0"/>
              <w:rPr>
                <w:ins w:id="17" w:author="MCT" w:date="2023-02-13T10:18:00Z"/>
                <w:sz w:val="18"/>
                <w:szCs w:val="18"/>
              </w:rPr>
            </w:pPr>
          </w:p>
        </w:tc>
      </w:tr>
    </w:tbl>
    <w:p w14:paraId="326C2E89" w14:textId="77777777" w:rsidR="00DA58C6" w:rsidRDefault="00DA58C6">
      <w:pPr>
        <w:tabs>
          <w:tab w:val="right" w:pos="1800"/>
          <w:tab w:val="left" w:pos="2160"/>
        </w:tabs>
        <w:jc w:val="center"/>
        <w:rPr>
          <w:b/>
          <w:bCs/>
          <w:snapToGrid w:val="0"/>
        </w:rPr>
      </w:pPr>
    </w:p>
    <w:p w14:paraId="7B42046C" w14:textId="77777777" w:rsidR="00B05986" w:rsidRDefault="00DA58C6" w:rsidP="00B05986">
      <w:pPr>
        <w:tabs>
          <w:tab w:val="right" w:pos="1800"/>
          <w:tab w:val="left" w:pos="2160"/>
        </w:tabs>
        <w:jc w:val="center"/>
        <w:rPr>
          <w:b/>
        </w:rPr>
      </w:pPr>
      <w:r>
        <w:rPr>
          <w:b/>
          <w:bCs/>
          <w:snapToGrid w:val="0"/>
        </w:rPr>
        <w:br w:type="page"/>
      </w:r>
      <w:r w:rsidR="0028550D">
        <w:rPr>
          <w:rFonts w:ascii="Arial" w:hAnsi="Arial" w:cs="Arial"/>
        </w:rPr>
        <w:lastRenderedPageBreak/>
        <w:t xml:space="preserve"> </w:t>
      </w:r>
      <w:r w:rsidR="00B05986">
        <w:rPr>
          <w:b/>
        </w:rPr>
        <w:t xml:space="preserve"> </w:t>
      </w:r>
    </w:p>
    <w:p w14:paraId="2EB0AE74" w14:textId="77777777" w:rsidR="00B05986" w:rsidRDefault="00B05986" w:rsidP="00B05986">
      <w:pPr>
        <w:pStyle w:val="NoSpacing"/>
        <w:rPr>
          <w:snapToGrid w:val="0"/>
        </w:rPr>
      </w:pPr>
      <w:r>
        <w:rPr>
          <w:snapToGrid w:val="0"/>
        </w:rPr>
        <w:t>810_03 Example #1 of 3</w:t>
      </w:r>
    </w:p>
    <w:p w14:paraId="4B215E7F" w14:textId="77777777" w:rsidR="009D161E" w:rsidRDefault="009D161E" w:rsidP="00B05986">
      <w:pPr>
        <w:pStyle w:val="NoSpacing"/>
        <w:rPr>
          <w:snapToGrid w:val="0"/>
        </w:rPr>
      </w:pPr>
      <w:r w:rsidRPr="009D161E">
        <w:rPr>
          <w:snapToGrid w:val="0"/>
        </w:rPr>
        <w:t>MOU / EC Invoice - CR to MOU / EC TDSP</w:t>
      </w:r>
    </w:p>
    <w:tbl>
      <w:tblPr>
        <w:tblW w:w="9285" w:type="dxa"/>
        <w:tblInd w:w="93" w:type="dxa"/>
        <w:tblLayout w:type="fixed"/>
        <w:tblLook w:val="04A0" w:firstRow="1" w:lastRow="0" w:firstColumn="1" w:lastColumn="0" w:noHBand="0" w:noVBand="1"/>
      </w:tblPr>
      <w:tblGrid>
        <w:gridCol w:w="266"/>
        <w:gridCol w:w="266"/>
        <w:gridCol w:w="4073"/>
        <w:gridCol w:w="4680"/>
      </w:tblGrid>
      <w:tr w:rsidR="009D161E" w:rsidRPr="009D161E" w14:paraId="75FECE5F" w14:textId="77777777" w:rsidTr="009D161E">
        <w:trPr>
          <w:trHeight w:val="900"/>
        </w:trPr>
        <w:tc>
          <w:tcPr>
            <w:tcW w:w="9285"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5A331D7B" w14:textId="77777777" w:rsidR="009D161E" w:rsidRPr="009D161E" w:rsidRDefault="009D161E" w:rsidP="009D161E">
            <w:pPr>
              <w:jc w:val="center"/>
              <w:rPr>
                <w:rFonts w:ascii="Calibri" w:hAnsi="Calibri" w:cs="Calibri"/>
                <w:color w:val="000000"/>
                <w:sz w:val="22"/>
                <w:szCs w:val="22"/>
              </w:rPr>
            </w:pPr>
            <w:r w:rsidRPr="009D161E">
              <w:rPr>
                <w:rFonts w:ascii="Calibri" w:hAnsi="Calibri" w:cs="Calibri"/>
                <w:color w:val="000000"/>
                <w:sz w:val="22"/>
                <w:szCs w:val="22"/>
              </w:rPr>
              <w:t xml:space="preserve">Invoice, including Energy Charge with Service Order Charge </w:t>
            </w:r>
          </w:p>
        </w:tc>
      </w:tr>
      <w:tr w:rsidR="009D161E" w:rsidRPr="009D161E" w14:paraId="26C4DAB4" w14:textId="77777777" w:rsidTr="009D161E">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B4018C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ST~810~000000001</w:t>
            </w:r>
          </w:p>
        </w:tc>
        <w:tc>
          <w:tcPr>
            <w:tcW w:w="4680" w:type="dxa"/>
            <w:tcBorders>
              <w:top w:val="nil"/>
              <w:left w:val="nil"/>
              <w:bottom w:val="single" w:sz="4" w:space="0" w:color="auto"/>
              <w:right w:val="single" w:sz="4" w:space="0" w:color="auto"/>
            </w:tcBorders>
            <w:shd w:val="clear" w:color="auto" w:fill="auto"/>
            <w:hideMark/>
          </w:tcPr>
          <w:p w14:paraId="75039DAD"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Transaction Type, Transaction Set Control Number</w:t>
            </w:r>
          </w:p>
        </w:tc>
      </w:tr>
      <w:tr w:rsidR="009D161E" w:rsidRPr="009D161E" w14:paraId="09B5ABA1" w14:textId="77777777" w:rsidTr="009D161E">
        <w:trPr>
          <w:trHeight w:val="9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906F1B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BIG~20080617~BILL0012345~~~867BPT02~~PR~00</w:t>
            </w:r>
          </w:p>
        </w:tc>
        <w:tc>
          <w:tcPr>
            <w:tcW w:w="4680" w:type="dxa"/>
            <w:tcBorders>
              <w:top w:val="nil"/>
              <w:left w:val="nil"/>
              <w:bottom w:val="single" w:sz="4" w:space="0" w:color="auto"/>
              <w:right w:val="single" w:sz="4" w:space="0" w:color="auto"/>
            </w:tcBorders>
            <w:shd w:val="clear" w:color="auto" w:fill="auto"/>
            <w:hideMark/>
          </w:tcPr>
          <w:p w14:paraId="4A751BB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Beginning Segment for Invoice, Date, Invoice Number, Release Number, Transaction Type Code, Transaction Set Purpose Code</w:t>
            </w:r>
          </w:p>
        </w:tc>
      </w:tr>
      <w:tr w:rsidR="009D161E" w:rsidRPr="009D161E" w14:paraId="41F12CF4"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985F90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43AF94ED"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ESI ID</w:t>
            </w:r>
          </w:p>
        </w:tc>
      </w:tr>
      <w:tr w:rsidR="009D161E" w:rsidRPr="009D161E" w14:paraId="20087319"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C5652D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REF~11~12345600000000000002</w:t>
            </w:r>
          </w:p>
        </w:tc>
        <w:tc>
          <w:tcPr>
            <w:tcW w:w="4680" w:type="dxa"/>
            <w:tcBorders>
              <w:top w:val="nil"/>
              <w:left w:val="nil"/>
              <w:bottom w:val="single" w:sz="4" w:space="0" w:color="auto"/>
              <w:right w:val="single" w:sz="4" w:space="0" w:color="auto"/>
            </w:tcBorders>
            <w:shd w:val="clear" w:color="auto" w:fill="auto"/>
            <w:hideMark/>
          </w:tcPr>
          <w:p w14:paraId="76B5303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Customer Account Number</w:t>
            </w:r>
          </w:p>
        </w:tc>
      </w:tr>
      <w:tr w:rsidR="009D161E" w:rsidRPr="009D161E" w14:paraId="04D3196F"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F343EF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N1~8S~MCTDSP NAME~1~009876543~~40</w:t>
            </w:r>
          </w:p>
        </w:tc>
        <w:tc>
          <w:tcPr>
            <w:tcW w:w="4680" w:type="dxa"/>
            <w:tcBorders>
              <w:top w:val="nil"/>
              <w:left w:val="nil"/>
              <w:bottom w:val="single" w:sz="4" w:space="0" w:color="auto"/>
              <w:right w:val="single" w:sz="4" w:space="0" w:color="auto"/>
            </w:tcBorders>
            <w:shd w:val="clear" w:color="auto" w:fill="auto"/>
            <w:hideMark/>
          </w:tcPr>
          <w:p w14:paraId="125FEB50" w14:textId="77777777" w:rsidR="009D161E" w:rsidRPr="009D161E" w:rsidRDefault="009D161E" w:rsidP="009D161E">
            <w:pPr>
              <w:rPr>
                <w:rFonts w:ascii="Calibri" w:hAnsi="Calibri" w:cs="Calibri"/>
                <w:color w:val="000000"/>
                <w:sz w:val="22"/>
                <w:szCs w:val="22"/>
              </w:rPr>
            </w:pPr>
            <w:del w:id="18" w:author="MCT" w:date="2023-02-14T08:41:00Z">
              <w:r w:rsidRPr="009D161E" w:rsidDel="00CF0D36">
                <w:rPr>
                  <w:rFonts w:ascii="Calibri" w:hAnsi="Calibri" w:cs="Calibri"/>
                  <w:color w:val="000000"/>
                  <w:sz w:val="22"/>
                  <w:szCs w:val="22"/>
                </w:rPr>
                <w:delText xml:space="preserve">MCTDSP </w:delText>
              </w:r>
            </w:del>
            <w:ins w:id="19" w:author="MCT" w:date="2023-02-14T08:41:00Z">
              <w:r w:rsidR="00CF0D36">
                <w:rPr>
                  <w:rFonts w:ascii="Calibri" w:hAnsi="Calibri" w:cs="Calibri"/>
                  <w:color w:val="000000"/>
                  <w:sz w:val="22"/>
                  <w:szCs w:val="22"/>
                </w:rPr>
                <w:t>MOU/EC TDSP</w:t>
              </w:r>
              <w:r w:rsidR="00CF0D36" w:rsidRPr="009D161E">
                <w:rPr>
                  <w:rFonts w:ascii="Calibri" w:hAnsi="Calibri" w:cs="Calibri"/>
                  <w:color w:val="000000"/>
                  <w:sz w:val="22"/>
                  <w:szCs w:val="22"/>
                </w:rPr>
                <w:t xml:space="preserve"> </w:t>
              </w:r>
            </w:ins>
            <w:r w:rsidRPr="009D161E">
              <w:rPr>
                <w:rFonts w:ascii="Calibri" w:hAnsi="Calibri" w:cs="Calibri"/>
                <w:color w:val="000000"/>
                <w:sz w:val="22"/>
                <w:szCs w:val="22"/>
              </w:rPr>
              <w:t>Name and DUNS Number, Sender</w:t>
            </w:r>
          </w:p>
        </w:tc>
      </w:tr>
      <w:tr w:rsidR="009D161E" w:rsidRPr="009D161E" w14:paraId="4C87B40F"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18361B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N1~SJ~CR NAME~1~98765432~~41</w:t>
            </w:r>
          </w:p>
        </w:tc>
        <w:tc>
          <w:tcPr>
            <w:tcW w:w="4680" w:type="dxa"/>
            <w:tcBorders>
              <w:top w:val="nil"/>
              <w:left w:val="nil"/>
              <w:bottom w:val="single" w:sz="4" w:space="0" w:color="auto"/>
              <w:right w:val="single" w:sz="4" w:space="0" w:color="auto"/>
            </w:tcBorders>
            <w:shd w:val="clear" w:color="auto" w:fill="auto"/>
            <w:hideMark/>
          </w:tcPr>
          <w:p w14:paraId="18493BC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Name and DUNS Number, Receiver</w:t>
            </w:r>
          </w:p>
        </w:tc>
      </w:tr>
      <w:tr w:rsidR="009D161E" w:rsidRPr="009D161E" w14:paraId="2274C11D"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D13911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IT1~1~~~~~SV~EL~C3~ACCOUNT</w:t>
            </w:r>
          </w:p>
        </w:tc>
        <w:tc>
          <w:tcPr>
            <w:tcW w:w="4680" w:type="dxa"/>
            <w:tcBorders>
              <w:top w:val="nil"/>
              <w:left w:val="nil"/>
              <w:bottom w:val="single" w:sz="4" w:space="0" w:color="auto"/>
              <w:right w:val="single" w:sz="4" w:space="0" w:color="auto"/>
            </w:tcBorders>
            <w:shd w:val="clear" w:color="auto" w:fill="auto"/>
            <w:hideMark/>
          </w:tcPr>
          <w:p w14:paraId="42B12F6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Account Level Electric Service Rendered</w:t>
            </w:r>
          </w:p>
        </w:tc>
      </w:tr>
      <w:tr w:rsidR="009D161E" w:rsidRPr="009D161E" w14:paraId="45616D1F" w14:textId="77777777" w:rsidTr="009D161E">
        <w:trPr>
          <w:trHeight w:val="300"/>
        </w:trPr>
        <w:tc>
          <w:tcPr>
            <w:tcW w:w="266" w:type="dxa"/>
            <w:tcBorders>
              <w:top w:val="nil"/>
              <w:left w:val="nil"/>
              <w:bottom w:val="nil"/>
              <w:right w:val="single" w:sz="4" w:space="0" w:color="auto"/>
            </w:tcBorders>
            <w:shd w:val="clear" w:color="auto" w:fill="auto"/>
            <w:noWrap/>
            <w:vAlign w:val="bottom"/>
            <w:hideMark/>
          </w:tcPr>
          <w:p w14:paraId="7421339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9" w:type="dxa"/>
            <w:gridSpan w:val="2"/>
            <w:tcBorders>
              <w:top w:val="single" w:sz="4" w:space="0" w:color="auto"/>
              <w:left w:val="nil"/>
              <w:bottom w:val="single" w:sz="4" w:space="0" w:color="auto"/>
              <w:right w:val="single" w:sz="4" w:space="0" w:color="auto"/>
            </w:tcBorders>
            <w:shd w:val="clear" w:color="auto" w:fill="auto"/>
            <w:noWrap/>
            <w:hideMark/>
          </w:tcPr>
          <w:p w14:paraId="38C47787"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DTM~150~20080506</w:t>
            </w:r>
          </w:p>
        </w:tc>
        <w:tc>
          <w:tcPr>
            <w:tcW w:w="4680" w:type="dxa"/>
            <w:tcBorders>
              <w:top w:val="nil"/>
              <w:left w:val="nil"/>
              <w:bottom w:val="single" w:sz="4" w:space="0" w:color="auto"/>
              <w:right w:val="single" w:sz="4" w:space="0" w:color="auto"/>
            </w:tcBorders>
            <w:shd w:val="clear" w:color="auto" w:fill="auto"/>
            <w:hideMark/>
          </w:tcPr>
          <w:p w14:paraId="642A49E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Start Date</w:t>
            </w:r>
          </w:p>
        </w:tc>
      </w:tr>
      <w:tr w:rsidR="009D161E" w:rsidRPr="009D161E" w14:paraId="38D8F8B7" w14:textId="77777777" w:rsidTr="009D161E">
        <w:trPr>
          <w:trHeight w:val="300"/>
        </w:trPr>
        <w:tc>
          <w:tcPr>
            <w:tcW w:w="266" w:type="dxa"/>
            <w:tcBorders>
              <w:top w:val="nil"/>
              <w:left w:val="nil"/>
              <w:bottom w:val="nil"/>
              <w:right w:val="single" w:sz="4" w:space="0" w:color="auto"/>
            </w:tcBorders>
            <w:shd w:val="clear" w:color="auto" w:fill="auto"/>
            <w:noWrap/>
            <w:vAlign w:val="bottom"/>
            <w:hideMark/>
          </w:tcPr>
          <w:p w14:paraId="45A4081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9" w:type="dxa"/>
            <w:gridSpan w:val="2"/>
            <w:tcBorders>
              <w:top w:val="single" w:sz="4" w:space="0" w:color="auto"/>
              <w:left w:val="nil"/>
              <w:bottom w:val="single" w:sz="4" w:space="0" w:color="auto"/>
              <w:right w:val="single" w:sz="4" w:space="0" w:color="auto"/>
            </w:tcBorders>
            <w:shd w:val="clear" w:color="auto" w:fill="auto"/>
            <w:noWrap/>
            <w:hideMark/>
          </w:tcPr>
          <w:p w14:paraId="40D64AC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DTM~151~20080604</w:t>
            </w:r>
          </w:p>
        </w:tc>
        <w:tc>
          <w:tcPr>
            <w:tcW w:w="4680" w:type="dxa"/>
            <w:tcBorders>
              <w:top w:val="nil"/>
              <w:left w:val="nil"/>
              <w:bottom w:val="single" w:sz="4" w:space="0" w:color="auto"/>
              <w:right w:val="single" w:sz="4" w:space="0" w:color="auto"/>
            </w:tcBorders>
            <w:shd w:val="clear" w:color="auto" w:fill="auto"/>
            <w:hideMark/>
          </w:tcPr>
          <w:p w14:paraId="780026A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End Date</w:t>
            </w:r>
          </w:p>
        </w:tc>
      </w:tr>
      <w:tr w:rsidR="009D161E" w:rsidRPr="009D161E" w14:paraId="325A0024" w14:textId="77777777" w:rsidTr="009D161E">
        <w:trPr>
          <w:trHeight w:val="300"/>
        </w:trPr>
        <w:tc>
          <w:tcPr>
            <w:tcW w:w="266" w:type="dxa"/>
            <w:tcBorders>
              <w:top w:val="nil"/>
              <w:left w:val="nil"/>
              <w:bottom w:val="nil"/>
              <w:right w:val="single" w:sz="4" w:space="0" w:color="auto"/>
            </w:tcBorders>
            <w:shd w:val="clear" w:color="auto" w:fill="auto"/>
            <w:noWrap/>
            <w:vAlign w:val="bottom"/>
            <w:hideMark/>
          </w:tcPr>
          <w:p w14:paraId="76CA691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9" w:type="dxa"/>
            <w:gridSpan w:val="2"/>
            <w:tcBorders>
              <w:top w:val="single" w:sz="4" w:space="0" w:color="auto"/>
              <w:left w:val="nil"/>
              <w:bottom w:val="single" w:sz="4" w:space="0" w:color="auto"/>
              <w:right w:val="single" w:sz="4" w:space="0" w:color="auto"/>
            </w:tcBorders>
            <w:shd w:val="clear" w:color="auto" w:fill="auto"/>
            <w:noWrap/>
            <w:hideMark/>
          </w:tcPr>
          <w:p w14:paraId="4E2F2ED6"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SLN~1~~A</w:t>
            </w:r>
          </w:p>
        </w:tc>
        <w:tc>
          <w:tcPr>
            <w:tcW w:w="4680" w:type="dxa"/>
            <w:tcBorders>
              <w:top w:val="nil"/>
              <w:left w:val="nil"/>
              <w:bottom w:val="single" w:sz="4" w:space="0" w:color="auto"/>
              <w:right w:val="single" w:sz="4" w:space="0" w:color="auto"/>
            </w:tcBorders>
            <w:shd w:val="clear" w:color="auto" w:fill="auto"/>
            <w:hideMark/>
          </w:tcPr>
          <w:p w14:paraId="0324B5A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3A563771" w14:textId="77777777" w:rsidTr="009D161E">
        <w:trPr>
          <w:trHeight w:val="600"/>
        </w:trPr>
        <w:tc>
          <w:tcPr>
            <w:tcW w:w="266" w:type="dxa"/>
            <w:tcBorders>
              <w:top w:val="nil"/>
              <w:left w:val="nil"/>
              <w:bottom w:val="nil"/>
              <w:right w:val="nil"/>
            </w:tcBorders>
            <w:shd w:val="clear" w:color="auto" w:fill="auto"/>
            <w:noWrap/>
            <w:vAlign w:val="bottom"/>
            <w:hideMark/>
          </w:tcPr>
          <w:p w14:paraId="41C44690"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vAlign w:val="bottom"/>
            <w:hideMark/>
          </w:tcPr>
          <w:p w14:paraId="21D3D8D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57331B87"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SAC~C~~EU~DMD001~00~~~~K1~0~~~~~DEMAND CHARGE-SMALL COMMERCIAL</w:t>
            </w:r>
          </w:p>
        </w:tc>
        <w:tc>
          <w:tcPr>
            <w:tcW w:w="4680" w:type="dxa"/>
            <w:tcBorders>
              <w:top w:val="nil"/>
              <w:left w:val="nil"/>
              <w:bottom w:val="single" w:sz="4" w:space="0" w:color="auto"/>
              <w:right w:val="single" w:sz="4" w:space="0" w:color="auto"/>
            </w:tcBorders>
            <w:shd w:val="clear" w:color="auto" w:fill="auto"/>
            <w:hideMark/>
          </w:tcPr>
          <w:p w14:paraId="5EB3FF4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Demand Charge</w:t>
            </w:r>
          </w:p>
        </w:tc>
      </w:tr>
      <w:tr w:rsidR="009D161E" w:rsidRPr="009D161E" w14:paraId="08A0A1DA" w14:textId="77777777" w:rsidTr="009D161E">
        <w:trPr>
          <w:trHeight w:val="900"/>
        </w:trPr>
        <w:tc>
          <w:tcPr>
            <w:tcW w:w="266" w:type="dxa"/>
            <w:tcBorders>
              <w:top w:val="nil"/>
              <w:left w:val="nil"/>
              <w:bottom w:val="nil"/>
              <w:right w:val="nil"/>
            </w:tcBorders>
            <w:shd w:val="clear" w:color="auto" w:fill="auto"/>
            <w:noWrap/>
            <w:vAlign w:val="bottom"/>
            <w:hideMark/>
          </w:tcPr>
          <w:p w14:paraId="1899B74E"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vAlign w:val="bottom"/>
            <w:hideMark/>
          </w:tcPr>
          <w:p w14:paraId="5C19E93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6915314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SAC~C~~EU~FUE001~6400~~~.02~KH~3200~~~~~FUEL ADJUSTMENT-SM COMMERCIAL</w:t>
            </w:r>
          </w:p>
        </w:tc>
        <w:tc>
          <w:tcPr>
            <w:tcW w:w="4680" w:type="dxa"/>
            <w:tcBorders>
              <w:top w:val="nil"/>
              <w:left w:val="nil"/>
              <w:bottom w:val="single" w:sz="4" w:space="0" w:color="auto"/>
              <w:right w:val="single" w:sz="4" w:space="0" w:color="auto"/>
            </w:tcBorders>
            <w:shd w:val="clear" w:color="auto" w:fill="auto"/>
            <w:hideMark/>
          </w:tcPr>
          <w:p w14:paraId="6D0F8CF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Fuel Adjustment Charge</w:t>
            </w:r>
          </w:p>
        </w:tc>
      </w:tr>
      <w:tr w:rsidR="009D161E" w:rsidRPr="009D161E" w14:paraId="15B10282" w14:textId="77777777" w:rsidTr="009D161E">
        <w:trPr>
          <w:trHeight w:val="600"/>
        </w:trPr>
        <w:tc>
          <w:tcPr>
            <w:tcW w:w="266" w:type="dxa"/>
            <w:tcBorders>
              <w:top w:val="nil"/>
              <w:left w:val="nil"/>
              <w:bottom w:val="nil"/>
              <w:right w:val="nil"/>
            </w:tcBorders>
            <w:shd w:val="clear" w:color="auto" w:fill="auto"/>
            <w:noWrap/>
            <w:vAlign w:val="bottom"/>
            <w:hideMark/>
          </w:tcPr>
          <w:p w14:paraId="156DD6E1"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vAlign w:val="bottom"/>
            <w:hideMark/>
          </w:tcPr>
          <w:p w14:paraId="31D92F6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73FD89E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SAC~C~~EU~BAS001~750~~~~KH~0~~~~~GENERAL SERV-SMALL COMMERCIAL</w:t>
            </w:r>
          </w:p>
        </w:tc>
        <w:tc>
          <w:tcPr>
            <w:tcW w:w="4680" w:type="dxa"/>
            <w:tcBorders>
              <w:top w:val="nil"/>
              <w:left w:val="nil"/>
              <w:bottom w:val="single" w:sz="4" w:space="0" w:color="auto"/>
              <w:right w:val="single" w:sz="4" w:space="0" w:color="auto"/>
            </w:tcBorders>
            <w:shd w:val="clear" w:color="auto" w:fill="auto"/>
            <w:hideMark/>
          </w:tcPr>
          <w:p w14:paraId="60A0D8F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65A1993B" w14:textId="77777777" w:rsidTr="009D161E">
        <w:trPr>
          <w:trHeight w:val="900"/>
        </w:trPr>
        <w:tc>
          <w:tcPr>
            <w:tcW w:w="266" w:type="dxa"/>
            <w:tcBorders>
              <w:top w:val="nil"/>
              <w:left w:val="nil"/>
              <w:bottom w:val="nil"/>
              <w:right w:val="nil"/>
            </w:tcBorders>
            <w:shd w:val="clear" w:color="auto" w:fill="auto"/>
            <w:noWrap/>
            <w:vAlign w:val="bottom"/>
            <w:hideMark/>
          </w:tcPr>
          <w:p w14:paraId="42B9E93A"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vAlign w:val="bottom"/>
            <w:hideMark/>
          </w:tcPr>
          <w:p w14:paraId="7135322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20D20B7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SAC~C~~EU~GEN004~20405~~~.063766~KH~3200~~~~~GENERAL SERVICE-SMALL COMMER</w:t>
            </w:r>
          </w:p>
        </w:tc>
        <w:tc>
          <w:tcPr>
            <w:tcW w:w="4680" w:type="dxa"/>
            <w:tcBorders>
              <w:top w:val="nil"/>
              <w:left w:val="nil"/>
              <w:bottom w:val="single" w:sz="4" w:space="0" w:color="auto"/>
              <w:right w:val="single" w:sz="4" w:space="0" w:color="auto"/>
            </w:tcBorders>
            <w:shd w:val="clear" w:color="auto" w:fill="auto"/>
            <w:hideMark/>
          </w:tcPr>
          <w:p w14:paraId="350D988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3AD14BD7" w14:textId="77777777" w:rsidTr="009D161E">
        <w:trPr>
          <w:trHeight w:val="300"/>
        </w:trPr>
        <w:tc>
          <w:tcPr>
            <w:tcW w:w="266" w:type="dxa"/>
            <w:tcBorders>
              <w:top w:val="nil"/>
              <w:left w:val="nil"/>
              <w:bottom w:val="single" w:sz="4" w:space="0" w:color="auto"/>
              <w:right w:val="nil"/>
            </w:tcBorders>
            <w:shd w:val="clear" w:color="auto" w:fill="auto"/>
            <w:noWrap/>
            <w:vAlign w:val="bottom"/>
            <w:hideMark/>
          </w:tcPr>
          <w:p w14:paraId="038067F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266" w:type="dxa"/>
            <w:tcBorders>
              <w:top w:val="nil"/>
              <w:left w:val="nil"/>
              <w:bottom w:val="single" w:sz="4" w:space="0" w:color="auto"/>
              <w:right w:val="single" w:sz="4" w:space="0" w:color="auto"/>
            </w:tcBorders>
            <w:shd w:val="clear" w:color="auto" w:fill="auto"/>
            <w:noWrap/>
            <w:vAlign w:val="bottom"/>
            <w:hideMark/>
          </w:tcPr>
          <w:p w14:paraId="702242E7"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noWrap/>
            <w:hideMark/>
          </w:tcPr>
          <w:p w14:paraId="6D6D8AA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TXI~LS~1.38~~~~~A</w:t>
            </w:r>
          </w:p>
        </w:tc>
        <w:tc>
          <w:tcPr>
            <w:tcW w:w="4680" w:type="dxa"/>
            <w:tcBorders>
              <w:top w:val="nil"/>
              <w:left w:val="nil"/>
              <w:bottom w:val="single" w:sz="4" w:space="0" w:color="auto"/>
              <w:right w:val="single" w:sz="4" w:space="0" w:color="auto"/>
            </w:tcBorders>
            <w:shd w:val="clear" w:color="auto" w:fill="auto"/>
            <w:noWrap/>
            <w:hideMark/>
          </w:tcPr>
          <w:p w14:paraId="1E6C464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Tax Information</w:t>
            </w:r>
          </w:p>
        </w:tc>
      </w:tr>
      <w:tr w:rsidR="009D161E" w:rsidRPr="009D161E" w14:paraId="0DA0AA1F"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A57517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TDS~27693</w:t>
            </w:r>
          </w:p>
        </w:tc>
        <w:tc>
          <w:tcPr>
            <w:tcW w:w="4680" w:type="dxa"/>
            <w:tcBorders>
              <w:top w:val="nil"/>
              <w:left w:val="nil"/>
              <w:bottom w:val="single" w:sz="4" w:space="0" w:color="auto"/>
              <w:right w:val="single" w:sz="4" w:space="0" w:color="auto"/>
            </w:tcBorders>
            <w:shd w:val="clear" w:color="auto" w:fill="auto"/>
            <w:hideMark/>
          </w:tcPr>
          <w:p w14:paraId="52DD44A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Total Invoice Amount</w:t>
            </w:r>
          </w:p>
        </w:tc>
      </w:tr>
      <w:tr w:rsidR="009D161E" w:rsidRPr="009D161E" w14:paraId="00EB7165"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7AB11B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CTT~1</w:t>
            </w:r>
          </w:p>
        </w:tc>
        <w:tc>
          <w:tcPr>
            <w:tcW w:w="4680" w:type="dxa"/>
            <w:tcBorders>
              <w:top w:val="nil"/>
              <w:left w:val="nil"/>
              <w:bottom w:val="single" w:sz="4" w:space="0" w:color="auto"/>
              <w:right w:val="single" w:sz="4" w:space="0" w:color="auto"/>
            </w:tcBorders>
            <w:shd w:val="clear" w:color="auto" w:fill="auto"/>
            <w:hideMark/>
          </w:tcPr>
          <w:p w14:paraId="28D4A5D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Number of IT1 Segments</w:t>
            </w:r>
          </w:p>
        </w:tc>
      </w:tr>
      <w:tr w:rsidR="009D161E" w:rsidRPr="009D161E" w14:paraId="37ED30AB" w14:textId="77777777" w:rsidTr="009D161E">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369D0F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SE~18~000000001</w:t>
            </w:r>
          </w:p>
        </w:tc>
        <w:tc>
          <w:tcPr>
            <w:tcW w:w="4680" w:type="dxa"/>
            <w:tcBorders>
              <w:top w:val="nil"/>
              <w:left w:val="nil"/>
              <w:bottom w:val="single" w:sz="4" w:space="0" w:color="auto"/>
              <w:right w:val="single" w:sz="4" w:space="0" w:color="auto"/>
            </w:tcBorders>
            <w:shd w:val="clear" w:color="auto" w:fill="auto"/>
            <w:hideMark/>
          </w:tcPr>
          <w:p w14:paraId="6D8239B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Number of Segments, Transaction Set Control Number</w:t>
            </w:r>
          </w:p>
        </w:tc>
      </w:tr>
    </w:tbl>
    <w:p w14:paraId="2170EE75" w14:textId="77777777" w:rsidR="009D161E" w:rsidRDefault="009D161E" w:rsidP="00B05986">
      <w:pPr>
        <w:pStyle w:val="NoSpacing"/>
        <w:rPr>
          <w:snapToGrid w:val="0"/>
        </w:rPr>
      </w:pPr>
    </w:p>
    <w:p w14:paraId="0478CC49" w14:textId="77777777" w:rsidR="00B05986" w:rsidRDefault="00B05986" w:rsidP="00B05986">
      <w:pPr>
        <w:pStyle w:val="NoSpacing"/>
        <w:rPr>
          <w:snapToGrid w:val="0"/>
        </w:rPr>
      </w:pPr>
    </w:p>
    <w:p w14:paraId="2941AE77" w14:textId="77777777" w:rsidR="00B05986" w:rsidRDefault="00644FB2" w:rsidP="00B05986">
      <w:pPr>
        <w:pStyle w:val="NoSpacing"/>
        <w:rPr>
          <w:snapToGrid w:val="0"/>
        </w:rPr>
      </w:pPr>
      <w:r>
        <w:rPr>
          <w:snapToGrid w:val="0"/>
        </w:rPr>
        <w:br w:type="page"/>
      </w:r>
    </w:p>
    <w:p w14:paraId="57CEC992" w14:textId="77777777" w:rsidR="00B05986" w:rsidRDefault="00B05986" w:rsidP="00B05986">
      <w:pPr>
        <w:pStyle w:val="NoSpacing"/>
        <w:rPr>
          <w:snapToGrid w:val="0"/>
        </w:rPr>
      </w:pPr>
      <w:r>
        <w:rPr>
          <w:snapToGrid w:val="0"/>
        </w:rPr>
        <w:t>810_03 Example #2 of 3</w:t>
      </w:r>
    </w:p>
    <w:p w14:paraId="3317C4AD" w14:textId="77777777" w:rsidR="009D161E" w:rsidRDefault="009D161E" w:rsidP="00B05986">
      <w:pPr>
        <w:pStyle w:val="NoSpacing"/>
        <w:rPr>
          <w:snapToGrid w:val="0"/>
        </w:rPr>
      </w:pPr>
      <w:r w:rsidRPr="009D161E">
        <w:rPr>
          <w:snapToGrid w:val="0"/>
        </w:rPr>
        <w:t>MOU / EC Invoice - CR to MOU / EC TDSP</w:t>
      </w:r>
    </w:p>
    <w:tbl>
      <w:tblPr>
        <w:tblW w:w="9285" w:type="dxa"/>
        <w:tblInd w:w="93" w:type="dxa"/>
        <w:tblLayout w:type="fixed"/>
        <w:tblLook w:val="04A0" w:firstRow="1" w:lastRow="0" w:firstColumn="1" w:lastColumn="0" w:noHBand="0" w:noVBand="1"/>
      </w:tblPr>
      <w:tblGrid>
        <w:gridCol w:w="275"/>
        <w:gridCol w:w="275"/>
        <w:gridCol w:w="4055"/>
        <w:gridCol w:w="4680"/>
      </w:tblGrid>
      <w:tr w:rsidR="009D161E" w:rsidRPr="009D161E" w14:paraId="1B9CCA8A" w14:textId="77777777" w:rsidTr="009D161E">
        <w:trPr>
          <w:trHeight w:val="900"/>
        </w:trPr>
        <w:tc>
          <w:tcPr>
            <w:tcW w:w="9285"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31E0E422" w14:textId="77777777" w:rsidR="009D161E" w:rsidRPr="009D161E" w:rsidRDefault="009D161E" w:rsidP="009D161E">
            <w:pPr>
              <w:jc w:val="center"/>
              <w:rPr>
                <w:rFonts w:ascii="Calibri" w:hAnsi="Calibri" w:cs="Calibri"/>
                <w:color w:val="000000"/>
                <w:sz w:val="22"/>
                <w:szCs w:val="22"/>
              </w:rPr>
            </w:pPr>
            <w:r w:rsidRPr="009D161E">
              <w:rPr>
                <w:rFonts w:ascii="Calibri" w:hAnsi="Calibri" w:cs="Calibri"/>
                <w:color w:val="000000"/>
                <w:sz w:val="22"/>
                <w:szCs w:val="22"/>
              </w:rPr>
              <w:t xml:space="preserve">Cancel Delivery Invoice </w:t>
            </w:r>
            <w:del w:id="20" w:author="MCT" w:date="2023-02-14T08:41:00Z">
              <w:r w:rsidRPr="009D161E" w:rsidDel="00CF0D36">
                <w:rPr>
                  <w:rFonts w:ascii="Calibri" w:hAnsi="Calibri" w:cs="Calibri"/>
                  <w:color w:val="000000"/>
                  <w:sz w:val="22"/>
                  <w:szCs w:val="22"/>
                </w:rPr>
                <w:delText>-</w:delText>
              </w:r>
            </w:del>
            <w:ins w:id="21" w:author="MCT" w:date="2023-02-14T08:41:00Z">
              <w:r w:rsidR="00CF0D36">
                <w:rPr>
                  <w:rFonts w:ascii="Calibri" w:hAnsi="Calibri" w:cs="Calibri"/>
                  <w:color w:val="000000"/>
                  <w:sz w:val="22"/>
                  <w:szCs w:val="22"/>
                </w:rPr>
                <w:t>–</w:t>
              </w:r>
            </w:ins>
            <w:r w:rsidRPr="009D161E">
              <w:rPr>
                <w:rFonts w:ascii="Calibri" w:hAnsi="Calibri" w:cs="Calibri"/>
                <w:color w:val="000000"/>
                <w:sz w:val="22"/>
                <w:szCs w:val="22"/>
              </w:rPr>
              <w:t xml:space="preserve"> </w:t>
            </w:r>
            <w:del w:id="22" w:author="MCT" w:date="2023-02-14T08:41:00Z">
              <w:r w:rsidRPr="009D161E" w:rsidDel="00CF0D36">
                <w:rPr>
                  <w:rFonts w:ascii="Calibri" w:hAnsi="Calibri" w:cs="Calibri"/>
                  <w:color w:val="000000"/>
                  <w:sz w:val="22"/>
                  <w:szCs w:val="22"/>
                </w:rPr>
                <w:delText>MCTDSP</w:delText>
              </w:r>
            </w:del>
            <w:ins w:id="23" w:author="MCT" w:date="2023-02-14T08:41:00Z">
              <w:r w:rsidR="00CF0D36">
                <w:rPr>
                  <w:rFonts w:ascii="Calibri" w:hAnsi="Calibri" w:cs="Calibri"/>
                  <w:color w:val="000000"/>
                  <w:sz w:val="22"/>
                  <w:szCs w:val="22"/>
                </w:rPr>
                <w:t>MOU/EC TDS</w:t>
              </w:r>
            </w:ins>
            <w:ins w:id="24" w:author="MCT" w:date="2023-02-14T08:42:00Z">
              <w:r w:rsidR="00CF0D36">
                <w:rPr>
                  <w:rFonts w:ascii="Calibri" w:hAnsi="Calibri" w:cs="Calibri"/>
                  <w:color w:val="000000"/>
                  <w:sz w:val="22"/>
                  <w:szCs w:val="22"/>
                </w:rPr>
                <w:t>P</w:t>
              </w:r>
            </w:ins>
          </w:p>
        </w:tc>
      </w:tr>
      <w:tr w:rsidR="009D161E" w:rsidRPr="009D161E" w14:paraId="40C08E51" w14:textId="77777777" w:rsidTr="009D161E">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912CFF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ST~810~000000001</w:t>
            </w:r>
          </w:p>
        </w:tc>
        <w:tc>
          <w:tcPr>
            <w:tcW w:w="4680" w:type="dxa"/>
            <w:tcBorders>
              <w:top w:val="nil"/>
              <w:left w:val="nil"/>
              <w:bottom w:val="single" w:sz="4" w:space="0" w:color="auto"/>
              <w:right w:val="single" w:sz="4" w:space="0" w:color="auto"/>
            </w:tcBorders>
            <w:shd w:val="clear" w:color="auto" w:fill="auto"/>
            <w:hideMark/>
          </w:tcPr>
          <w:p w14:paraId="11C1540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Transaction Type, Transaction Set Control Number</w:t>
            </w:r>
          </w:p>
        </w:tc>
      </w:tr>
      <w:tr w:rsidR="009D161E" w:rsidRPr="009D161E" w14:paraId="2552BBFE" w14:textId="77777777" w:rsidTr="009D161E">
        <w:trPr>
          <w:trHeight w:val="57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6209F1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BIG~20080512~BILL012345678~~~200805101956534~~PR~01</w:t>
            </w:r>
          </w:p>
        </w:tc>
        <w:tc>
          <w:tcPr>
            <w:tcW w:w="4680" w:type="dxa"/>
            <w:tcBorders>
              <w:top w:val="nil"/>
              <w:left w:val="nil"/>
              <w:bottom w:val="single" w:sz="4" w:space="0" w:color="auto"/>
              <w:right w:val="single" w:sz="4" w:space="0" w:color="auto"/>
            </w:tcBorders>
            <w:shd w:val="clear" w:color="auto" w:fill="auto"/>
            <w:hideMark/>
          </w:tcPr>
          <w:p w14:paraId="1C8494F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Beginning Segment for Invoice, Date, Invoice Number, Release Number, Transaction Type Code, Transaction Set Purpose Code</w:t>
            </w:r>
          </w:p>
        </w:tc>
      </w:tr>
      <w:tr w:rsidR="009D161E" w:rsidRPr="009D161E" w14:paraId="70FF863F"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202BBF6"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REF~OI~12345678998765432112345</w:t>
            </w:r>
          </w:p>
        </w:tc>
        <w:tc>
          <w:tcPr>
            <w:tcW w:w="4680" w:type="dxa"/>
            <w:tcBorders>
              <w:top w:val="nil"/>
              <w:left w:val="nil"/>
              <w:bottom w:val="single" w:sz="4" w:space="0" w:color="auto"/>
              <w:right w:val="single" w:sz="4" w:space="0" w:color="auto"/>
            </w:tcBorders>
            <w:shd w:val="clear" w:color="auto" w:fill="auto"/>
            <w:vAlign w:val="bottom"/>
            <w:hideMark/>
          </w:tcPr>
          <w:p w14:paraId="6DF1D18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Original Transaction Reference Number</w:t>
            </w:r>
          </w:p>
        </w:tc>
      </w:tr>
      <w:tr w:rsidR="009D161E" w:rsidRPr="009D161E" w14:paraId="5E583036"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5CE223D"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200441A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ESI ID</w:t>
            </w:r>
          </w:p>
        </w:tc>
      </w:tr>
      <w:tr w:rsidR="009D161E" w:rsidRPr="009D161E" w14:paraId="4C0D72E3"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83E6174"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REF~11~12345600000000000002</w:t>
            </w:r>
          </w:p>
        </w:tc>
        <w:tc>
          <w:tcPr>
            <w:tcW w:w="4680" w:type="dxa"/>
            <w:tcBorders>
              <w:top w:val="nil"/>
              <w:left w:val="nil"/>
              <w:bottom w:val="single" w:sz="4" w:space="0" w:color="auto"/>
              <w:right w:val="single" w:sz="4" w:space="0" w:color="auto"/>
            </w:tcBorders>
            <w:shd w:val="clear" w:color="auto" w:fill="auto"/>
            <w:hideMark/>
          </w:tcPr>
          <w:p w14:paraId="0C2D972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Customer Account Number</w:t>
            </w:r>
          </w:p>
        </w:tc>
      </w:tr>
      <w:tr w:rsidR="009D161E" w:rsidRPr="009D161E" w14:paraId="77CCBAB9"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AFD4AA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N1~8S~MC TDSP~9~0098765431234~~40</w:t>
            </w:r>
          </w:p>
        </w:tc>
        <w:tc>
          <w:tcPr>
            <w:tcW w:w="4680" w:type="dxa"/>
            <w:tcBorders>
              <w:top w:val="nil"/>
              <w:left w:val="nil"/>
              <w:bottom w:val="single" w:sz="4" w:space="0" w:color="auto"/>
              <w:right w:val="single" w:sz="4" w:space="0" w:color="auto"/>
            </w:tcBorders>
            <w:shd w:val="clear" w:color="auto" w:fill="auto"/>
            <w:hideMark/>
          </w:tcPr>
          <w:p w14:paraId="2224C600" w14:textId="77777777" w:rsidR="009D161E" w:rsidRPr="009D161E" w:rsidRDefault="009D161E" w:rsidP="009D161E">
            <w:pPr>
              <w:rPr>
                <w:rFonts w:ascii="Calibri" w:hAnsi="Calibri" w:cs="Calibri"/>
                <w:color w:val="000000"/>
                <w:sz w:val="22"/>
                <w:szCs w:val="22"/>
              </w:rPr>
            </w:pPr>
            <w:del w:id="25" w:author="MCT" w:date="2023-02-14T08:42:00Z">
              <w:r w:rsidRPr="009D161E" w:rsidDel="00CF0D36">
                <w:rPr>
                  <w:rFonts w:ascii="Calibri" w:hAnsi="Calibri" w:cs="Calibri"/>
                  <w:color w:val="000000"/>
                  <w:sz w:val="22"/>
                  <w:szCs w:val="22"/>
                </w:rPr>
                <w:delText xml:space="preserve">MCTDSP </w:delText>
              </w:r>
            </w:del>
            <w:ins w:id="26" w:author="MCT" w:date="2023-02-14T08:42:00Z">
              <w:r w:rsidR="00CF0D36">
                <w:rPr>
                  <w:rFonts w:ascii="Calibri" w:hAnsi="Calibri" w:cs="Calibri"/>
                  <w:color w:val="000000"/>
                  <w:sz w:val="22"/>
                  <w:szCs w:val="22"/>
                </w:rPr>
                <w:t>MOU/EC TDSP</w:t>
              </w:r>
              <w:r w:rsidR="00CF0D36" w:rsidRPr="009D161E">
                <w:rPr>
                  <w:rFonts w:ascii="Calibri" w:hAnsi="Calibri" w:cs="Calibri"/>
                  <w:color w:val="000000"/>
                  <w:sz w:val="22"/>
                  <w:szCs w:val="22"/>
                </w:rPr>
                <w:t xml:space="preserve"> </w:t>
              </w:r>
            </w:ins>
            <w:r w:rsidRPr="009D161E">
              <w:rPr>
                <w:rFonts w:ascii="Calibri" w:hAnsi="Calibri" w:cs="Calibri"/>
                <w:color w:val="000000"/>
                <w:sz w:val="22"/>
                <w:szCs w:val="22"/>
              </w:rPr>
              <w:t>Name and DUNS Number, Sender</w:t>
            </w:r>
          </w:p>
        </w:tc>
      </w:tr>
      <w:tr w:rsidR="009D161E" w:rsidRPr="009D161E" w14:paraId="325A2730"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4244B6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N1~SJ~CR NAME~1~9876543219874~~41</w:t>
            </w:r>
          </w:p>
        </w:tc>
        <w:tc>
          <w:tcPr>
            <w:tcW w:w="4680" w:type="dxa"/>
            <w:tcBorders>
              <w:top w:val="nil"/>
              <w:left w:val="nil"/>
              <w:bottom w:val="single" w:sz="4" w:space="0" w:color="auto"/>
              <w:right w:val="single" w:sz="4" w:space="0" w:color="auto"/>
            </w:tcBorders>
            <w:shd w:val="clear" w:color="auto" w:fill="auto"/>
            <w:hideMark/>
          </w:tcPr>
          <w:p w14:paraId="7F6DCCE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Name and DUNS Number, Receiver</w:t>
            </w:r>
          </w:p>
        </w:tc>
      </w:tr>
      <w:tr w:rsidR="009D161E" w:rsidRPr="009D161E" w14:paraId="27E28C5D"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79E26B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IT1~1~~~~~SV~EL~C3~ACCOUNT</w:t>
            </w:r>
          </w:p>
        </w:tc>
        <w:tc>
          <w:tcPr>
            <w:tcW w:w="4680" w:type="dxa"/>
            <w:tcBorders>
              <w:top w:val="nil"/>
              <w:left w:val="nil"/>
              <w:bottom w:val="single" w:sz="4" w:space="0" w:color="auto"/>
              <w:right w:val="single" w:sz="4" w:space="0" w:color="auto"/>
            </w:tcBorders>
            <w:shd w:val="clear" w:color="auto" w:fill="auto"/>
            <w:hideMark/>
          </w:tcPr>
          <w:p w14:paraId="193F2E5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Account Level Electric Service Rendered</w:t>
            </w:r>
          </w:p>
        </w:tc>
      </w:tr>
      <w:tr w:rsidR="009D161E" w:rsidRPr="009D161E" w14:paraId="7C66E533" w14:textId="77777777" w:rsidTr="009D161E">
        <w:trPr>
          <w:trHeight w:val="300"/>
        </w:trPr>
        <w:tc>
          <w:tcPr>
            <w:tcW w:w="275" w:type="dxa"/>
            <w:tcBorders>
              <w:top w:val="nil"/>
              <w:left w:val="nil"/>
              <w:bottom w:val="nil"/>
              <w:right w:val="single" w:sz="4" w:space="0" w:color="auto"/>
            </w:tcBorders>
            <w:shd w:val="clear" w:color="auto" w:fill="auto"/>
            <w:noWrap/>
            <w:vAlign w:val="bottom"/>
            <w:hideMark/>
          </w:tcPr>
          <w:p w14:paraId="392F98D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0" w:type="dxa"/>
            <w:gridSpan w:val="2"/>
            <w:tcBorders>
              <w:top w:val="single" w:sz="4" w:space="0" w:color="auto"/>
              <w:left w:val="nil"/>
              <w:bottom w:val="single" w:sz="4" w:space="0" w:color="auto"/>
              <w:right w:val="single" w:sz="4" w:space="0" w:color="auto"/>
            </w:tcBorders>
            <w:shd w:val="clear" w:color="auto" w:fill="auto"/>
            <w:noWrap/>
            <w:hideMark/>
          </w:tcPr>
          <w:p w14:paraId="720632E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DTM~150~20080218</w:t>
            </w:r>
          </w:p>
        </w:tc>
        <w:tc>
          <w:tcPr>
            <w:tcW w:w="4680" w:type="dxa"/>
            <w:tcBorders>
              <w:top w:val="nil"/>
              <w:left w:val="nil"/>
              <w:bottom w:val="single" w:sz="4" w:space="0" w:color="auto"/>
              <w:right w:val="single" w:sz="4" w:space="0" w:color="auto"/>
            </w:tcBorders>
            <w:shd w:val="clear" w:color="auto" w:fill="auto"/>
            <w:hideMark/>
          </w:tcPr>
          <w:p w14:paraId="72DBFC3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Start Date</w:t>
            </w:r>
          </w:p>
        </w:tc>
      </w:tr>
      <w:tr w:rsidR="009D161E" w:rsidRPr="009D161E" w14:paraId="0A510AAA" w14:textId="77777777" w:rsidTr="009D161E">
        <w:trPr>
          <w:trHeight w:val="300"/>
        </w:trPr>
        <w:tc>
          <w:tcPr>
            <w:tcW w:w="275" w:type="dxa"/>
            <w:tcBorders>
              <w:top w:val="nil"/>
              <w:left w:val="nil"/>
              <w:bottom w:val="nil"/>
              <w:right w:val="single" w:sz="4" w:space="0" w:color="auto"/>
            </w:tcBorders>
            <w:shd w:val="clear" w:color="auto" w:fill="auto"/>
            <w:noWrap/>
            <w:vAlign w:val="bottom"/>
            <w:hideMark/>
          </w:tcPr>
          <w:p w14:paraId="1273CA0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0" w:type="dxa"/>
            <w:gridSpan w:val="2"/>
            <w:tcBorders>
              <w:top w:val="single" w:sz="4" w:space="0" w:color="auto"/>
              <w:left w:val="nil"/>
              <w:bottom w:val="single" w:sz="4" w:space="0" w:color="auto"/>
              <w:right w:val="single" w:sz="4" w:space="0" w:color="auto"/>
            </w:tcBorders>
            <w:shd w:val="clear" w:color="auto" w:fill="auto"/>
            <w:noWrap/>
            <w:hideMark/>
          </w:tcPr>
          <w:p w14:paraId="7F1ACCD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DTM~151~20080326</w:t>
            </w:r>
          </w:p>
        </w:tc>
        <w:tc>
          <w:tcPr>
            <w:tcW w:w="4680" w:type="dxa"/>
            <w:tcBorders>
              <w:top w:val="nil"/>
              <w:left w:val="nil"/>
              <w:bottom w:val="single" w:sz="4" w:space="0" w:color="auto"/>
              <w:right w:val="single" w:sz="4" w:space="0" w:color="auto"/>
            </w:tcBorders>
            <w:shd w:val="clear" w:color="auto" w:fill="auto"/>
            <w:hideMark/>
          </w:tcPr>
          <w:p w14:paraId="4231C4A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End Date</w:t>
            </w:r>
          </w:p>
        </w:tc>
      </w:tr>
      <w:tr w:rsidR="009D161E" w:rsidRPr="009D161E" w14:paraId="37AE79A3" w14:textId="77777777" w:rsidTr="009D161E">
        <w:trPr>
          <w:trHeight w:val="300"/>
        </w:trPr>
        <w:tc>
          <w:tcPr>
            <w:tcW w:w="275" w:type="dxa"/>
            <w:tcBorders>
              <w:top w:val="nil"/>
              <w:left w:val="nil"/>
              <w:bottom w:val="nil"/>
              <w:right w:val="single" w:sz="4" w:space="0" w:color="auto"/>
            </w:tcBorders>
            <w:shd w:val="clear" w:color="auto" w:fill="auto"/>
            <w:noWrap/>
            <w:vAlign w:val="bottom"/>
            <w:hideMark/>
          </w:tcPr>
          <w:p w14:paraId="6212DBB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0" w:type="dxa"/>
            <w:gridSpan w:val="2"/>
            <w:tcBorders>
              <w:top w:val="single" w:sz="4" w:space="0" w:color="auto"/>
              <w:left w:val="nil"/>
              <w:bottom w:val="single" w:sz="4" w:space="0" w:color="auto"/>
              <w:right w:val="single" w:sz="4" w:space="0" w:color="auto"/>
            </w:tcBorders>
            <w:shd w:val="clear" w:color="auto" w:fill="auto"/>
            <w:noWrap/>
            <w:hideMark/>
          </w:tcPr>
          <w:p w14:paraId="08850CE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SLN~1~~A</w:t>
            </w:r>
          </w:p>
        </w:tc>
        <w:tc>
          <w:tcPr>
            <w:tcW w:w="4680" w:type="dxa"/>
            <w:tcBorders>
              <w:top w:val="nil"/>
              <w:left w:val="nil"/>
              <w:bottom w:val="single" w:sz="4" w:space="0" w:color="auto"/>
              <w:right w:val="single" w:sz="4" w:space="0" w:color="auto"/>
            </w:tcBorders>
            <w:shd w:val="clear" w:color="auto" w:fill="auto"/>
            <w:hideMark/>
          </w:tcPr>
          <w:p w14:paraId="734BA2B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35D078C4" w14:textId="77777777" w:rsidTr="009D161E">
        <w:trPr>
          <w:trHeight w:val="600"/>
        </w:trPr>
        <w:tc>
          <w:tcPr>
            <w:tcW w:w="275" w:type="dxa"/>
            <w:tcBorders>
              <w:top w:val="nil"/>
              <w:left w:val="nil"/>
              <w:bottom w:val="nil"/>
              <w:right w:val="nil"/>
            </w:tcBorders>
            <w:shd w:val="clear" w:color="auto" w:fill="auto"/>
            <w:noWrap/>
            <w:vAlign w:val="bottom"/>
            <w:hideMark/>
          </w:tcPr>
          <w:p w14:paraId="3B7D2161" w14:textId="77777777" w:rsidR="009D161E" w:rsidRPr="009D161E" w:rsidRDefault="009D161E" w:rsidP="009D161E">
            <w:pPr>
              <w:rPr>
                <w:rFonts w:ascii="Calibri" w:hAnsi="Calibri" w:cs="Calibri"/>
                <w:color w:val="000000"/>
                <w:sz w:val="22"/>
                <w:szCs w:val="22"/>
              </w:rPr>
            </w:pPr>
          </w:p>
        </w:tc>
        <w:tc>
          <w:tcPr>
            <w:tcW w:w="275" w:type="dxa"/>
            <w:tcBorders>
              <w:top w:val="nil"/>
              <w:left w:val="nil"/>
              <w:bottom w:val="nil"/>
              <w:right w:val="single" w:sz="4" w:space="0" w:color="auto"/>
            </w:tcBorders>
            <w:shd w:val="clear" w:color="auto" w:fill="auto"/>
            <w:noWrap/>
            <w:vAlign w:val="bottom"/>
            <w:hideMark/>
          </w:tcPr>
          <w:p w14:paraId="4A7664C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55" w:type="dxa"/>
            <w:tcBorders>
              <w:top w:val="nil"/>
              <w:left w:val="nil"/>
              <w:bottom w:val="single" w:sz="4" w:space="0" w:color="auto"/>
              <w:right w:val="single" w:sz="4" w:space="0" w:color="auto"/>
            </w:tcBorders>
            <w:shd w:val="clear" w:color="auto" w:fill="auto"/>
            <w:vAlign w:val="bottom"/>
            <w:hideMark/>
          </w:tcPr>
          <w:p w14:paraId="3B05C8C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SAC~C~~EU~DMD001~00~~~~K1~0~~~~~DEMAND CHARGE-RESIDENTIAL</w:t>
            </w:r>
          </w:p>
        </w:tc>
        <w:tc>
          <w:tcPr>
            <w:tcW w:w="4680" w:type="dxa"/>
            <w:tcBorders>
              <w:top w:val="nil"/>
              <w:left w:val="nil"/>
              <w:bottom w:val="single" w:sz="4" w:space="0" w:color="auto"/>
              <w:right w:val="single" w:sz="4" w:space="0" w:color="auto"/>
            </w:tcBorders>
            <w:shd w:val="clear" w:color="auto" w:fill="auto"/>
            <w:hideMark/>
          </w:tcPr>
          <w:p w14:paraId="67F4CFB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Demand Charge</w:t>
            </w:r>
          </w:p>
        </w:tc>
      </w:tr>
      <w:tr w:rsidR="009D161E" w:rsidRPr="009D161E" w14:paraId="755E9E43" w14:textId="77777777" w:rsidTr="009D161E">
        <w:trPr>
          <w:trHeight w:val="900"/>
        </w:trPr>
        <w:tc>
          <w:tcPr>
            <w:tcW w:w="275" w:type="dxa"/>
            <w:tcBorders>
              <w:top w:val="nil"/>
              <w:left w:val="nil"/>
              <w:bottom w:val="nil"/>
              <w:right w:val="nil"/>
            </w:tcBorders>
            <w:shd w:val="clear" w:color="auto" w:fill="auto"/>
            <w:noWrap/>
            <w:vAlign w:val="bottom"/>
            <w:hideMark/>
          </w:tcPr>
          <w:p w14:paraId="19B5CB46" w14:textId="77777777" w:rsidR="009D161E" w:rsidRPr="009D161E" w:rsidRDefault="009D161E" w:rsidP="009D161E">
            <w:pPr>
              <w:rPr>
                <w:rFonts w:ascii="Calibri" w:hAnsi="Calibri" w:cs="Calibri"/>
                <w:color w:val="000000"/>
                <w:sz w:val="22"/>
                <w:szCs w:val="22"/>
              </w:rPr>
            </w:pPr>
          </w:p>
        </w:tc>
        <w:tc>
          <w:tcPr>
            <w:tcW w:w="275" w:type="dxa"/>
            <w:tcBorders>
              <w:top w:val="nil"/>
              <w:left w:val="nil"/>
              <w:bottom w:val="nil"/>
              <w:right w:val="single" w:sz="4" w:space="0" w:color="auto"/>
            </w:tcBorders>
            <w:shd w:val="clear" w:color="auto" w:fill="auto"/>
            <w:noWrap/>
            <w:vAlign w:val="bottom"/>
            <w:hideMark/>
          </w:tcPr>
          <w:p w14:paraId="6E440EA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55" w:type="dxa"/>
            <w:tcBorders>
              <w:top w:val="nil"/>
              <w:left w:val="nil"/>
              <w:bottom w:val="single" w:sz="4" w:space="0" w:color="auto"/>
              <w:right w:val="single" w:sz="4" w:space="0" w:color="auto"/>
            </w:tcBorders>
            <w:shd w:val="clear" w:color="auto" w:fill="auto"/>
            <w:vAlign w:val="bottom"/>
            <w:hideMark/>
          </w:tcPr>
          <w:p w14:paraId="43F1F3E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SAC~C~~EU~FUE001~-3294~~~.018~KH~-1830~~~~~FUEL ADJUSTMENT-RESIDENTIAL</w:t>
            </w:r>
          </w:p>
        </w:tc>
        <w:tc>
          <w:tcPr>
            <w:tcW w:w="4680" w:type="dxa"/>
            <w:tcBorders>
              <w:top w:val="nil"/>
              <w:left w:val="nil"/>
              <w:bottom w:val="single" w:sz="4" w:space="0" w:color="auto"/>
              <w:right w:val="single" w:sz="4" w:space="0" w:color="auto"/>
            </w:tcBorders>
            <w:shd w:val="clear" w:color="auto" w:fill="auto"/>
            <w:hideMark/>
          </w:tcPr>
          <w:p w14:paraId="3427C934"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Fuel Adjustment Charge</w:t>
            </w:r>
          </w:p>
        </w:tc>
      </w:tr>
      <w:tr w:rsidR="009D161E" w:rsidRPr="009D161E" w14:paraId="20ECBEA5" w14:textId="77777777" w:rsidTr="009D161E">
        <w:trPr>
          <w:trHeight w:val="900"/>
        </w:trPr>
        <w:tc>
          <w:tcPr>
            <w:tcW w:w="275" w:type="dxa"/>
            <w:tcBorders>
              <w:top w:val="nil"/>
              <w:left w:val="nil"/>
              <w:bottom w:val="nil"/>
              <w:right w:val="nil"/>
            </w:tcBorders>
            <w:shd w:val="clear" w:color="auto" w:fill="auto"/>
            <w:noWrap/>
            <w:vAlign w:val="bottom"/>
            <w:hideMark/>
          </w:tcPr>
          <w:p w14:paraId="49EA7064" w14:textId="77777777" w:rsidR="009D161E" w:rsidRPr="009D161E" w:rsidRDefault="009D161E" w:rsidP="009D161E">
            <w:pPr>
              <w:rPr>
                <w:rFonts w:ascii="Calibri" w:hAnsi="Calibri" w:cs="Calibri"/>
                <w:color w:val="000000"/>
                <w:sz w:val="22"/>
                <w:szCs w:val="22"/>
              </w:rPr>
            </w:pPr>
          </w:p>
        </w:tc>
        <w:tc>
          <w:tcPr>
            <w:tcW w:w="275" w:type="dxa"/>
            <w:tcBorders>
              <w:top w:val="nil"/>
              <w:left w:val="nil"/>
              <w:bottom w:val="nil"/>
              <w:right w:val="single" w:sz="4" w:space="0" w:color="auto"/>
            </w:tcBorders>
            <w:shd w:val="clear" w:color="auto" w:fill="auto"/>
            <w:noWrap/>
            <w:vAlign w:val="bottom"/>
            <w:hideMark/>
          </w:tcPr>
          <w:p w14:paraId="41E6968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55" w:type="dxa"/>
            <w:tcBorders>
              <w:top w:val="nil"/>
              <w:left w:val="nil"/>
              <w:bottom w:val="single" w:sz="4" w:space="0" w:color="auto"/>
              <w:right w:val="single" w:sz="4" w:space="0" w:color="auto"/>
            </w:tcBorders>
            <w:shd w:val="clear" w:color="auto" w:fill="auto"/>
            <w:vAlign w:val="bottom"/>
            <w:hideMark/>
          </w:tcPr>
          <w:p w14:paraId="4628951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SAC~C~~EU~BAS001~-750~~~~KH~0~~~~~GENERAL SERV.-RES -FIXED CHG</w:t>
            </w:r>
          </w:p>
        </w:tc>
        <w:tc>
          <w:tcPr>
            <w:tcW w:w="4680" w:type="dxa"/>
            <w:tcBorders>
              <w:top w:val="nil"/>
              <w:left w:val="nil"/>
              <w:bottom w:val="single" w:sz="4" w:space="0" w:color="auto"/>
              <w:right w:val="single" w:sz="4" w:space="0" w:color="auto"/>
            </w:tcBorders>
            <w:shd w:val="clear" w:color="auto" w:fill="auto"/>
            <w:hideMark/>
          </w:tcPr>
          <w:p w14:paraId="1DECCFCD"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7A4AFD43" w14:textId="77777777" w:rsidTr="009D161E">
        <w:trPr>
          <w:trHeight w:val="1200"/>
        </w:trPr>
        <w:tc>
          <w:tcPr>
            <w:tcW w:w="275" w:type="dxa"/>
            <w:tcBorders>
              <w:top w:val="nil"/>
              <w:left w:val="nil"/>
              <w:bottom w:val="nil"/>
              <w:right w:val="nil"/>
            </w:tcBorders>
            <w:shd w:val="clear" w:color="auto" w:fill="auto"/>
            <w:noWrap/>
            <w:vAlign w:val="bottom"/>
            <w:hideMark/>
          </w:tcPr>
          <w:p w14:paraId="355A8B3F" w14:textId="77777777" w:rsidR="009D161E" w:rsidRPr="009D161E" w:rsidRDefault="009D161E" w:rsidP="009D161E">
            <w:pPr>
              <w:rPr>
                <w:rFonts w:ascii="Calibri" w:hAnsi="Calibri" w:cs="Calibri"/>
                <w:color w:val="000000"/>
                <w:sz w:val="22"/>
                <w:szCs w:val="22"/>
              </w:rPr>
            </w:pPr>
          </w:p>
        </w:tc>
        <w:tc>
          <w:tcPr>
            <w:tcW w:w="275" w:type="dxa"/>
            <w:tcBorders>
              <w:top w:val="nil"/>
              <w:left w:val="nil"/>
              <w:bottom w:val="nil"/>
              <w:right w:val="single" w:sz="4" w:space="0" w:color="auto"/>
            </w:tcBorders>
            <w:shd w:val="clear" w:color="auto" w:fill="auto"/>
            <w:noWrap/>
            <w:vAlign w:val="bottom"/>
            <w:hideMark/>
          </w:tcPr>
          <w:p w14:paraId="6D9CB86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55" w:type="dxa"/>
            <w:tcBorders>
              <w:top w:val="nil"/>
              <w:left w:val="nil"/>
              <w:bottom w:val="single" w:sz="4" w:space="0" w:color="auto"/>
              <w:right w:val="single" w:sz="4" w:space="0" w:color="auto"/>
            </w:tcBorders>
            <w:shd w:val="clear" w:color="auto" w:fill="auto"/>
            <w:vAlign w:val="bottom"/>
            <w:hideMark/>
          </w:tcPr>
          <w:p w14:paraId="305BB41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SAC~C~~EU~GEN004~-11669~~~.063766~KH~-1830~~~~~GENERAL SERVICE-RES-GENERATION</w:t>
            </w:r>
          </w:p>
        </w:tc>
        <w:tc>
          <w:tcPr>
            <w:tcW w:w="4680" w:type="dxa"/>
            <w:tcBorders>
              <w:top w:val="nil"/>
              <w:left w:val="nil"/>
              <w:bottom w:val="single" w:sz="4" w:space="0" w:color="auto"/>
              <w:right w:val="single" w:sz="4" w:space="0" w:color="auto"/>
            </w:tcBorders>
            <w:shd w:val="clear" w:color="auto" w:fill="auto"/>
            <w:hideMark/>
          </w:tcPr>
          <w:p w14:paraId="4919B53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521252EC" w14:textId="77777777" w:rsidTr="009D161E">
        <w:trPr>
          <w:trHeight w:val="300"/>
        </w:trPr>
        <w:tc>
          <w:tcPr>
            <w:tcW w:w="275" w:type="dxa"/>
            <w:tcBorders>
              <w:top w:val="nil"/>
              <w:left w:val="nil"/>
              <w:bottom w:val="single" w:sz="4" w:space="0" w:color="auto"/>
              <w:right w:val="nil"/>
            </w:tcBorders>
            <w:shd w:val="clear" w:color="auto" w:fill="auto"/>
            <w:noWrap/>
            <w:vAlign w:val="bottom"/>
            <w:hideMark/>
          </w:tcPr>
          <w:p w14:paraId="29E2E934"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275" w:type="dxa"/>
            <w:tcBorders>
              <w:top w:val="nil"/>
              <w:left w:val="nil"/>
              <w:bottom w:val="single" w:sz="4" w:space="0" w:color="auto"/>
              <w:right w:val="single" w:sz="4" w:space="0" w:color="auto"/>
            </w:tcBorders>
            <w:shd w:val="clear" w:color="auto" w:fill="auto"/>
            <w:noWrap/>
            <w:vAlign w:val="bottom"/>
            <w:hideMark/>
          </w:tcPr>
          <w:p w14:paraId="01193F1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55" w:type="dxa"/>
            <w:tcBorders>
              <w:top w:val="nil"/>
              <w:left w:val="nil"/>
              <w:bottom w:val="single" w:sz="4" w:space="0" w:color="auto"/>
              <w:right w:val="single" w:sz="4" w:space="0" w:color="auto"/>
            </w:tcBorders>
            <w:shd w:val="clear" w:color="auto" w:fill="auto"/>
            <w:noWrap/>
            <w:vAlign w:val="bottom"/>
            <w:hideMark/>
          </w:tcPr>
          <w:p w14:paraId="40962EF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TDS~-15713</w:t>
            </w:r>
          </w:p>
        </w:tc>
        <w:tc>
          <w:tcPr>
            <w:tcW w:w="4680" w:type="dxa"/>
            <w:tcBorders>
              <w:top w:val="nil"/>
              <w:left w:val="nil"/>
              <w:bottom w:val="single" w:sz="4" w:space="0" w:color="auto"/>
              <w:right w:val="single" w:sz="4" w:space="0" w:color="auto"/>
            </w:tcBorders>
            <w:shd w:val="clear" w:color="auto" w:fill="auto"/>
            <w:hideMark/>
          </w:tcPr>
          <w:p w14:paraId="5C94C33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Total Invoice Amount</w:t>
            </w:r>
          </w:p>
        </w:tc>
      </w:tr>
      <w:tr w:rsidR="009D161E" w:rsidRPr="009D161E" w14:paraId="58738499"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404132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CTT~1</w:t>
            </w:r>
          </w:p>
        </w:tc>
        <w:tc>
          <w:tcPr>
            <w:tcW w:w="4680" w:type="dxa"/>
            <w:tcBorders>
              <w:top w:val="nil"/>
              <w:left w:val="nil"/>
              <w:bottom w:val="single" w:sz="4" w:space="0" w:color="auto"/>
              <w:right w:val="single" w:sz="4" w:space="0" w:color="auto"/>
            </w:tcBorders>
            <w:shd w:val="clear" w:color="auto" w:fill="auto"/>
            <w:hideMark/>
          </w:tcPr>
          <w:p w14:paraId="4B60B7A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 of IT1 Segments</w:t>
            </w:r>
          </w:p>
        </w:tc>
      </w:tr>
      <w:tr w:rsidR="009D161E" w:rsidRPr="009D161E" w14:paraId="0102C91D" w14:textId="77777777" w:rsidTr="009D161E">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2B2BB1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SE~18~000000001</w:t>
            </w:r>
          </w:p>
        </w:tc>
        <w:tc>
          <w:tcPr>
            <w:tcW w:w="4680" w:type="dxa"/>
            <w:tcBorders>
              <w:top w:val="nil"/>
              <w:left w:val="nil"/>
              <w:bottom w:val="single" w:sz="4" w:space="0" w:color="auto"/>
              <w:right w:val="single" w:sz="4" w:space="0" w:color="auto"/>
            </w:tcBorders>
            <w:shd w:val="clear" w:color="auto" w:fill="auto"/>
            <w:hideMark/>
          </w:tcPr>
          <w:p w14:paraId="7DC1706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Number of Segments, Transaction Set Control Number</w:t>
            </w:r>
          </w:p>
        </w:tc>
      </w:tr>
    </w:tbl>
    <w:p w14:paraId="62EA03F9" w14:textId="77777777" w:rsidR="009D161E" w:rsidRDefault="009D161E" w:rsidP="00B05986">
      <w:pPr>
        <w:pStyle w:val="NoSpacing"/>
        <w:rPr>
          <w:snapToGrid w:val="0"/>
        </w:rPr>
      </w:pPr>
    </w:p>
    <w:p w14:paraId="46A74844" w14:textId="77777777" w:rsidR="00B05986" w:rsidRDefault="00B05986" w:rsidP="00B05986">
      <w:pPr>
        <w:pStyle w:val="NoSpacing"/>
        <w:rPr>
          <w:snapToGrid w:val="0"/>
        </w:rPr>
      </w:pPr>
    </w:p>
    <w:p w14:paraId="1A8C31B8" w14:textId="77777777" w:rsidR="00B05986" w:rsidRDefault="00644FB2" w:rsidP="00B05986">
      <w:pPr>
        <w:pStyle w:val="NoSpacing"/>
        <w:rPr>
          <w:snapToGrid w:val="0"/>
        </w:rPr>
      </w:pPr>
      <w:r>
        <w:rPr>
          <w:snapToGrid w:val="0"/>
        </w:rPr>
        <w:br w:type="page"/>
      </w:r>
    </w:p>
    <w:p w14:paraId="0F5C3198" w14:textId="77777777" w:rsidR="00B05986" w:rsidRDefault="00B05986" w:rsidP="00B05986">
      <w:pPr>
        <w:pStyle w:val="NoSpacing"/>
        <w:rPr>
          <w:snapToGrid w:val="0"/>
        </w:rPr>
      </w:pPr>
      <w:r>
        <w:rPr>
          <w:snapToGrid w:val="0"/>
        </w:rPr>
        <w:t>810_03 Example #3 of 3</w:t>
      </w:r>
    </w:p>
    <w:p w14:paraId="5EE74E36" w14:textId="77777777" w:rsidR="009D161E" w:rsidRDefault="009D161E" w:rsidP="00B05986">
      <w:pPr>
        <w:pStyle w:val="NoSpacing"/>
        <w:rPr>
          <w:snapToGrid w:val="0"/>
        </w:rPr>
      </w:pPr>
      <w:r w:rsidRPr="009D161E">
        <w:rPr>
          <w:snapToGrid w:val="0"/>
        </w:rPr>
        <w:t>MOU / EC Invoice - CR to MOU / EC TDSP</w:t>
      </w:r>
    </w:p>
    <w:tbl>
      <w:tblPr>
        <w:tblW w:w="9285" w:type="dxa"/>
        <w:tblInd w:w="93" w:type="dxa"/>
        <w:tblLayout w:type="fixed"/>
        <w:tblLook w:val="04A0" w:firstRow="1" w:lastRow="0" w:firstColumn="1" w:lastColumn="0" w:noHBand="0" w:noVBand="1"/>
      </w:tblPr>
      <w:tblGrid>
        <w:gridCol w:w="266"/>
        <w:gridCol w:w="266"/>
        <w:gridCol w:w="4073"/>
        <w:gridCol w:w="4680"/>
      </w:tblGrid>
      <w:tr w:rsidR="009D161E" w:rsidRPr="009D161E" w14:paraId="0B163E1F" w14:textId="77777777" w:rsidTr="009D161E">
        <w:trPr>
          <w:trHeight w:val="900"/>
        </w:trPr>
        <w:tc>
          <w:tcPr>
            <w:tcW w:w="9285"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6AB05E15" w14:textId="77777777" w:rsidR="009D161E" w:rsidRPr="009D161E" w:rsidRDefault="009D161E" w:rsidP="009D161E">
            <w:pPr>
              <w:jc w:val="center"/>
              <w:rPr>
                <w:rFonts w:ascii="Calibri" w:hAnsi="Calibri" w:cs="Calibri"/>
                <w:color w:val="000000"/>
                <w:sz w:val="22"/>
                <w:szCs w:val="22"/>
              </w:rPr>
            </w:pPr>
            <w:r w:rsidRPr="009D161E">
              <w:rPr>
                <w:rFonts w:ascii="Calibri" w:hAnsi="Calibri" w:cs="Calibri"/>
                <w:color w:val="000000"/>
                <w:sz w:val="22"/>
                <w:szCs w:val="22"/>
              </w:rPr>
              <w:t xml:space="preserve">Delivery: Prior </w:t>
            </w:r>
            <w:proofErr w:type="gramStart"/>
            <w:r w:rsidRPr="009D161E">
              <w:rPr>
                <w:rFonts w:ascii="Calibri" w:hAnsi="Calibri" w:cs="Calibri"/>
                <w:color w:val="000000"/>
                <w:sz w:val="22"/>
                <w:szCs w:val="22"/>
              </w:rPr>
              <w:t>Balance  /</w:t>
            </w:r>
            <w:proofErr w:type="gramEnd"/>
            <w:r w:rsidRPr="009D161E">
              <w:rPr>
                <w:rFonts w:ascii="Calibri" w:hAnsi="Calibri" w:cs="Calibri"/>
                <w:color w:val="000000"/>
                <w:sz w:val="22"/>
                <w:szCs w:val="22"/>
              </w:rPr>
              <w:t xml:space="preserve"> Late Payment Charge </w:t>
            </w:r>
            <w:del w:id="27" w:author="MCT" w:date="2023-02-14T08:42:00Z">
              <w:r w:rsidRPr="009D161E" w:rsidDel="00CF0D36">
                <w:rPr>
                  <w:rFonts w:ascii="Calibri" w:hAnsi="Calibri" w:cs="Calibri"/>
                  <w:color w:val="000000"/>
                  <w:sz w:val="22"/>
                  <w:szCs w:val="22"/>
                </w:rPr>
                <w:delText>-</w:delText>
              </w:r>
            </w:del>
            <w:ins w:id="28" w:author="MCT" w:date="2023-02-14T08:42:00Z">
              <w:r w:rsidR="00CF0D36">
                <w:rPr>
                  <w:rFonts w:ascii="Calibri" w:hAnsi="Calibri" w:cs="Calibri"/>
                  <w:color w:val="000000"/>
                  <w:sz w:val="22"/>
                  <w:szCs w:val="22"/>
                </w:rPr>
                <w:t>–</w:t>
              </w:r>
            </w:ins>
            <w:r w:rsidRPr="009D161E">
              <w:rPr>
                <w:rFonts w:ascii="Calibri" w:hAnsi="Calibri" w:cs="Calibri"/>
                <w:color w:val="000000"/>
                <w:sz w:val="22"/>
                <w:szCs w:val="22"/>
              </w:rPr>
              <w:t xml:space="preserve"> </w:t>
            </w:r>
            <w:del w:id="29" w:author="MCT" w:date="2023-02-14T08:42:00Z">
              <w:r w:rsidRPr="009D161E" w:rsidDel="00CF0D36">
                <w:rPr>
                  <w:rFonts w:ascii="Calibri" w:hAnsi="Calibri" w:cs="Calibri"/>
                  <w:color w:val="000000"/>
                  <w:sz w:val="22"/>
                  <w:szCs w:val="22"/>
                </w:rPr>
                <w:delText>MCTDSP</w:delText>
              </w:r>
            </w:del>
            <w:ins w:id="30" w:author="MCT" w:date="2023-02-14T08:42:00Z">
              <w:r w:rsidR="00CF0D36">
                <w:rPr>
                  <w:rFonts w:ascii="Calibri" w:hAnsi="Calibri" w:cs="Calibri"/>
                  <w:color w:val="000000"/>
                  <w:sz w:val="22"/>
                  <w:szCs w:val="22"/>
                </w:rPr>
                <w:t>MOU/EC TDSP</w:t>
              </w:r>
            </w:ins>
          </w:p>
        </w:tc>
      </w:tr>
      <w:tr w:rsidR="009D161E" w:rsidRPr="009D161E" w14:paraId="19DCC9CE" w14:textId="77777777" w:rsidTr="009D161E">
        <w:trPr>
          <w:trHeight w:val="66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F59F3B7"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ST~810~000000001</w:t>
            </w:r>
          </w:p>
        </w:tc>
        <w:tc>
          <w:tcPr>
            <w:tcW w:w="4680" w:type="dxa"/>
            <w:tcBorders>
              <w:top w:val="nil"/>
              <w:left w:val="nil"/>
              <w:bottom w:val="single" w:sz="4" w:space="0" w:color="auto"/>
              <w:right w:val="single" w:sz="4" w:space="0" w:color="auto"/>
            </w:tcBorders>
            <w:shd w:val="clear" w:color="auto" w:fill="auto"/>
            <w:hideMark/>
          </w:tcPr>
          <w:p w14:paraId="68E7A61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Transaction Type, Transaction Set Control Number</w:t>
            </w:r>
          </w:p>
        </w:tc>
      </w:tr>
      <w:tr w:rsidR="009D161E" w:rsidRPr="009D161E" w14:paraId="0B09C431" w14:textId="77777777" w:rsidTr="009D161E">
        <w:trPr>
          <w:trHeight w:val="585"/>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636B5C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BIG~20080510~2008051012010013~~~200805101956534~~PR~00</w:t>
            </w:r>
          </w:p>
        </w:tc>
        <w:tc>
          <w:tcPr>
            <w:tcW w:w="4680" w:type="dxa"/>
            <w:tcBorders>
              <w:top w:val="nil"/>
              <w:left w:val="nil"/>
              <w:bottom w:val="single" w:sz="4" w:space="0" w:color="auto"/>
              <w:right w:val="single" w:sz="4" w:space="0" w:color="auto"/>
            </w:tcBorders>
            <w:shd w:val="clear" w:color="auto" w:fill="auto"/>
            <w:hideMark/>
          </w:tcPr>
          <w:p w14:paraId="3BE9951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Beginning Segment for Invoice, Date, Invoice Number, Release Number, Transaction Type Code, Transaction Set Purpose Code</w:t>
            </w:r>
          </w:p>
        </w:tc>
      </w:tr>
      <w:tr w:rsidR="009D161E" w:rsidRPr="009D161E" w14:paraId="37F928FD"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10B832B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057D6E3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ESI ID</w:t>
            </w:r>
          </w:p>
        </w:tc>
      </w:tr>
      <w:tr w:rsidR="009D161E" w:rsidRPr="009D161E" w14:paraId="2C8CC588"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CA64DE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REF~11~123456ABCDE</w:t>
            </w:r>
          </w:p>
        </w:tc>
        <w:tc>
          <w:tcPr>
            <w:tcW w:w="4680" w:type="dxa"/>
            <w:tcBorders>
              <w:top w:val="nil"/>
              <w:left w:val="nil"/>
              <w:bottom w:val="single" w:sz="4" w:space="0" w:color="auto"/>
              <w:right w:val="single" w:sz="4" w:space="0" w:color="auto"/>
            </w:tcBorders>
            <w:shd w:val="clear" w:color="auto" w:fill="auto"/>
            <w:hideMark/>
          </w:tcPr>
          <w:p w14:paraId="430832A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Customer Account Number</w:t>
            </w:r>
          </w:p>
        </w:tc>
      </w:tr>
      <w:tr w:rsidR="009D161E" w:rsidRPr="009D161E" w14:paraId="0652FA3F"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2F82AC1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N1~8S~MCTDSP NAME~1~009876543~~40</w:t>
            </w:r>
          </w:p>
        </w:tc>
        <w:tc>
          <w:tcPr>
            <w:tcW w:w="4680" w:type="dxa"/>
            <w:tcBorders>
              <w:top w:val="nil"/>
              <w:left w:val="nil"/>
              <w:bottom w:val="single" w:sz="4" w:space="0" w:color="auto"/>
              <w:right w:val="single" w:sz="4" w:space="0" w:color="auto"/>
            </w:tcBorders>
            <w:shd w:val="clear" w:color="auto" w:fill="auto"/>
            <w:hideMark/>
          </w:tcPr>
          <w:p w14:paraId="4311360A" w14:textId="77777777" w:rsidR="009D161E" w:rsidRPr="009D161E" w:rsidRDefault="009D161E" w:rsidP="009D161E">
            <w:pPr>
              <w:rPr>
                <w:rFonts w:ascii="Calibri" w:hAnsi="Calibri" w:cs="Calibri"/>
                <w:color w:val="000000"/>
                <w:sz w:val="22"/>
                <w:szCs w:val="22"/>
              </w:rPr>
            </w:pPr>
            <w:del w:id="31" w:author="MCT" w:date="2023-02-14T08:42:00Z">
              <w:r w:rsidRPr="009D161E" w:rsidDel="00CF0D36">
                <w:rPr>
                  <w:rFonts w:ascii="Calibri" w:hAnsi="Calibri" w:cs="Calibri"/>
                  <w:color w:val="000000"/>
                  <w:sz w:val="22"/>
                  <w:szCs w:val="22"/>
                </w:rPr>
                <w:delText xml:space="preserve">MCTDSP </w:delText>
              </w:r>
            </w:del>
            <w:ins w:id="32" w:author="MCT" w:date="2023-02-14T08:42:00Z">
              <w:r w:rsidR="00CF0D36">
                <w:rPr>
                  <w:rFonts w:ascii="Calibri" w:hAnsi="Calibri" w:cs="Calibri"/>
                  <w:color w:val="000000"/>
                  <w:sz w:val="22"/>
                  <w:szCs w:val="22"/>
                </w:rPr>
                <w:t>MOU/EC TDSP</w:t>
              </w:r>
              <w:r w:rsidR="00CF0D36" w:rsidRPr="009D161E">
                <w:rPr>
                  <w:rFonts w:ascii="Calibri" w:hAnsi="Calibri" w:cs="Calibri"/>
                  <w:color w:val="000000"/>
                  <w:sz w:val="22"/>
                  <w:szCs w:val="22"/>
                </w:rPr>
                <w:t xml:space="preserve"> </w:t>
              </w:r>
            </w:ins>
            <w:r w:rsidRPr="009D161E">
              <w:rPr>
                <w:rFonts w:ascii="Calibri" w:hAnsi="Calibri" w:cs="Calibri"/>
                <w:color w:val="000000"/>
                <w:sz w:val="22"/>
                <w:szCs w:val="22"/>
              </w:rPr>
              <w:t>Name and DUNS Number, Sender</w:t>
            </w:r>
          </w:p>
        </w:tc>
      </w:tr>
      <w:tr w:rsidR="009D161E" w:rsidRPr="009D161E" w14:paraId="65E53077"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385709D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N1~SJ~CR NAME~1~987654321~~41</w:t>
            </w:r>
          </w:p>
        </w:tc>
        <w:tc>
          <w:tcPr>
            <w:tcW w:w="4680" w:type="dxa"/>
            <w:tcBorders>
              <w:top w:val="nil"/>
              <w:left w:val="nil"/>
              <w:bottom w:val="single" w:sz="4" w:space="0" w:color="auto"/>
              <w:right w:val="single" w:sz="4" w:space="0" w:color="auto"/>
            </w:tcBorders>
            <w:shd w:val="clear" w:color="auto" w:fill="auto"/>
            <w:hideMark/>
          </w:tcPr>
          <w:p w14:paraId="7E217DD4"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Name and DUNS Number, Receiver</w:t>
            </w:r>
          </w:p>
        </w:tc>
      </w:tr>
      <w:tr w:rsidR="009D161E" w:rsidRPr="009D161E" w14:paraId="732D1FB0" w14:textId="77777777" w:rsidTr="009D161E">
        <w:trPr>
          <w:trHeight w:val="300"/>
        </w:trPr>
        <w:tc>
          <w:tcPr>
            <w:tcW w:w="266" w:type="dxa"/>
            <w:tcBorders>
              <w:top w:val="nil"/>
              <w:left w:val="nil"/>
              <w:bottom w:val="nil"/>
              <w:right w:val="nil"/>
            </w:tcBorders>
            <w:shd w:val="clear" w:color="auto" w:fill="auto"/>
            <w:noWrap/>
            <w:hideMark/>
          </w:tcPr>
          <w:p w14:paraId="24812836"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9F0777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BAL~M~YB~59.96</w:t>
            </w:r>
          </w:p>
        </w:tc>
        <w:tc>
          <w:tcPr>
            <w:tcW w:w="4680" w:type="dxa"/>
            <w:tcBorders>
              <w:top w:val="nil"/>
              <w:left w:val="nil"/>
              <w:bottom w:val="single" w:sz="4" w:space="0" w:color="auto"/>
              <w:right w:val="single" w:sz="4" w:space="0" w:color="auto"/>
            </w:tcBorders>
            <w:shd w:val="clear" w:color="auto" w:fill="auto"/>
            <w:noWrap/>
            <w:hideMark/>
          </w:tcPr>
          <w:p w14:paraId="6922B2A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Current Balance</w:t>
            </w:r>
          </w:p>
        </w:tc>
      </w:tr>
      <w:tr w:rsidR="009D161E" w:rsidRPr="009D161E" w14:paraId="4FDD1A64" w14:textId="77777777" w:rsidTr="009D161E">
        <w:trPr>
          <w:trHeight w:val="300"/>
        </w:trPr>
        <w:tc>
          <w:tcPr>
            <w:tcW w:w="266" w:type="dxa"/>
            <w:tcBorders>
              <w:top w:val="nil"/>
              <w:left w:val="nil"/>
              <w:bottom w:val="nil"/>
              <w:right w:val="nil"/>
            </w:tcBorders>
            <w:shd w:val="clear" w:color="auto" w:fill="auto"/>
            <w:noWrap/>
            <w:hideMark/>
          </w:tcPr>
          <w:p w14:paraId="25258D6A"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CAED35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BAL~P~YB~0</w:t>
            </w:r>
          </w:p>
        </w:tc>
        <w:tc>
          <w:tcPr>
            <w:tcW w:w="4680" w:type="dxa"/>
            <w:tcBorders>
              <w:top w:val="nil"/>
              <w:left w:val="nil"/>
              <w:bottom w:val="single" w:sz="4" w:space="0" w:color="auto"/>
              <w:right w:val="single" w:sz="4" w:space="0" w:color="auto"/>
            </w:tcBorders>
            <w:shd w:val="clear" w:color="auto" w:fill="auto"/>
            <w:noWrap/>
            <w:hideMark/>
          </w:tcPr>
          <w:p w14:paraId="49EE23B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Previous Balance</w:t>
            </w:r>
          </w:p>
        </w:tc>
      </w:tr>
      <w:tr w:rsidR="009D161E" w:rsidRPr="009D161E" w14:paraId="2DA5CCF4" w14:textId="77777777" w:rsidTr="009D161E">
        <w:trPr>
          <w:trHeight w:val="323"/>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704A524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IT1~1~~~~~SV~EL~C3~ACCOUNT</w:t>
            </w:r>
          </w:p>
        </w:tc>
        <w:tc>
          <w:tcPr>
            <w:tcW w:w="4680" w:type="dxa"/>
            <w:tcBorders>
              <w:top w:val="nil"/>
              <w:left w:val="nil"/>
              <w:bottom w:val="single" w:sz="4" w:space="0" w:color="auto"/>
              <w:right w:val="single" w:sz="4" w:space="0" w:color="auto"/>
            </w:tcBorders>
            <w:shd w:val="clear" w:color="auto" w:fill="auto"/>
            <w:hideMark/>
          </w:tcPr>
          <w:p w14:paraId="6E4379D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Account Level Electric Service Rendered</w:t>
            </w:r>
          </w:p>
        </w:tc>
      </w:tr>
      <w:tr w:rsidR="009D161E" w:rsidRPr="009D161E" w14:paraId="5918A8FA" w14:textId="77777777" w:rsidTr="009D161E">
        <w:trPr>
          <w:trHeight w:val="300"/>
        </w:trPr>
        <w:tc>
          <w:tcPr>
            <w:tcW w:w="266" w:type="dxa"/>
            <w:tcBorders>
              <w:top w:val="nil"/>
              <w:left w:val="nil"/>
              <w:bottom w:val="nil"/>
              <w:right w:val="nil"/>
            </w:tcBorders>
            <w:shd w:val="clear" w:color="auto" w:fill="auto"/>
            <w:noWrap/>
            <w:hideMark/>
          </w:tcPr>
          <w:p w14:paraId="4CB467C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266" w:type="dxa"/>
            <w:tcBorders>
              <w:top w:val="nil"/>
              <w:left w:val="nil"/>
              <w:bottom w:val="nil"/>
              <w:right w:val="single" w:sz="4" w:space="0" w:color="auto"/>
            </w:tcBorders>
            <w:shd w:val="clear" w:color="auto" w:fill="auto"/>
            <w:noWrap/>
            <w:hideMark/>
          </w:tcPr>
          <w:p w14:paraId="3FFD636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noWrap/>
            <w:hideMark/>
          </w:tcPr>
          <w:p w14:paraId="76DA5B46"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DTM~150~20050424</w:t>
            </w:r>
          </w:p>
        </w:tc>
        <w:tc>
          <w:tcPr>
            <w:tcW w:w="4680" w:type="dxa"/>
            <w:tcBorders>
              <w:top w:val="nil"/>
              <w:left w:val="nil"/>
              <w:bottom w:val="single" w:sz="4" w:space="0" w:color="auto"/>
              <w:right w:val="single" w:sz="4" w:space="0" w:color="auto"/>
            </w:tcBorders>
            <w:shd w:val="clear" w:color="auto" w:fill="auto"/>
            <w:hideMark/>
          </w:tcPr>
          <w:p w14:paraId="31EC80D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Start Date</w:t>
            </w:r>
          </w:p>
        </w:tc>
      </w:tr>
      <w:tr w:rsidR="009D161E" w:rsidRPr="009D161E" w14:paraId="7B6D11A0" w14:textId="77777777" w:rsidTr="009D161E">
        <w:trPr>
          <w:trHeight w:val="300"/>
        </w:trPr>
        <w:tc>
          <w:tcPr>
            <w:tcW w:w="266" w:type="dxa"/>
            <w:tcBorders>
              <w:top w:val="nil"/>
              <w:left w:val="nil"/>
              <w:bottom w:val="nil"/>
              <w:right w:val="nil"/>
            </w:tcBorders>
            <w:shd w:val="clear" w:color="auto" w:fill="auto"/>
            <w:noWrap/>
            <w:hideMark/>
          </w:tcPr>
          <w:p w14:paraId="221760FB"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75F02EB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noWrap/>
            <w:hideMark/>
          </w:tcPr>
          <w:p w14:paraId="1A3CD86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DTM~151~20050524</w:t>
            </w:r>
          </w:p>
        </w:tc>
        <w:tc>
          <w:tcPr>
            <w:tcW w:w="4680" w:type="dxa"/>
            <w:tcBorders>
              <w:top w:val="nil"/>
              <w:left w:val="nil"/>
              <w:bottom w:val="single" w:sz="4" w:space="0" w:color="auto"/>
              <w:right w:val="single" w:sz="4" w:space="0" w:color="auto"/>
            </w:tcBorders>
            <w:shd w:val="clear" w:color="auto" w:fill="auto"/>
            <w:hideMark/>
          </w:tcPr>
          <w:p w14:paraId="2B47C56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End Date</w:t>
            </w:r>
          </w:p>
        </w:tc>
      </w:tr>
      <w:tr w:rsidR="009D161E" w:rsidRPr="009D161E" w14:paraId="59D72C28" w14:textId="77777777" w:rsidTr="009D161E">
        <w:trPr>
          <w:trHeight w:val="300"/>
        </w:trPr>
        <w:tc>
          <w:tcPr>
            <w:tcW w:w="266" w:type="dxa"/>
            <w:tcBorders>
              <w:top w:val="nil"/>
              <w:left w:val="nil"/>
              <w:bottom w:val="nil"/>
              <w:right w:val="nil"/>
            </w:tcBorders>
            <w:shd w:val="clear" w:color="auto" w:fill="auto"/>
            <w:noWrap/>
            <w:hideMark/>
          </w:tcPr>
          <w:p w14:paraId="224A2814"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1F051F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SLN~1~~A</w:t>
            </w:r>
          </w:p>
        </w:tc>
        <w:tc>
          <w:tcPr>
            <w:tcW w:w="4680" w:type="dxa"/>
            <w:tcBorders>
              <w:top w:val="nil"/>
              <w:left w:val="nil"/>
              <w:bottom w:val="single" w:sz="4" w:space="0" w:color="auto"/>
              <w:right w:val="single" w:sz="4" w:space="0" w:color="auto"/>
            </w:tcBorders>
            <w:shd w:val="clear" w:color="auto" w:fill="auto"/>
            <w:hideMark/>
          </w:tcPr>
          <w:p w14:paraId="4B85749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26C10728" w14:textId="77777777" w:rsidTr="009D161E">
        <w:trPr>
          <w:trHeight w:val="300"/>
        </w:trPr>
        <w:tc>
          <w:tcPr>
            <w:tcW w:w="266" w:type="dxa"/>
            <w:tcBorders>
              <w:top w:val="nil"/>
              <w:left w:val="nil"/>
              <w:bottom w:val="nil"/>
              <w:right w:val="nil"/>
            </w:tcBorders>
            <w:shd w:val="clear" w:color="auto" w:fill="auto"/>
            <w:noWrap/>
            <w:hideMark/>
          </w:tcPr>
          <w:p w14:paraId="2EC5F02C"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hideMark/>
          </w:tcPr>
          <w:p w14:paraId="7A9B823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noWrap/>
            <w:hideMark/>
          </w:tcPr>
          <w:p w14:paraId="3ADEE3E6"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REF~IK~ABCDEFG123456789</w:t>
            </w:r>
          </w:p>
        </w:tc>
        <w:tc>
          <w:tcPr>
            <w:tcW w:w="4680" w:type="dxa"/>
            <w:tcBorders>
              <w:top w:val="nil"/>
              <w:left w:val="nil"/>
              <w:bottom w:val="single" w:sz="4" w:space="0" w:color="auto"/>
              <w:right w:val="single" w:sz="4" w:space="0" w:color="auto"/>
            </w:tcBorders>
            <w:shd w:val="clear" w:color="auto" w:fill="auto"/>
            <w:noWrap/>
            <w:hideMark/>
          </w:tcPr>
          <w:p w14:paraId="13D9D4A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Invoice Number</w:t>
            </w:r>
          </w:p>
        </w:tc>
      </w:tr>
      <w:tr w:rsidR="009D161E" w:rsidRPr="009D161E" w14:paraId="00ADC398" w14:textId="77777777" w:rsidTr="009D161E">
        <w:trPr>
          <w:trHeight w:val="645"/>
        </w:trPr>
        <w:tc>
          <w:tcPr>
            <w:tcW w:w="266" w:type="dxa"/>
            <w:tcBorders>
              <w:top w:val="nil"/>
              <w:left w:val="nil"/>
              <w:bottom w:val="nil"/>
              <w:right w:val="nil"/>
            </w:tcBorders>
            <w:shd w:val="clear" w:color="auto" w:fill="auto"/>
            <w:noWrap/>
            <w:hideMark/>
          </w:tcPr>
          <w:p w14:paraId="563C4B3E"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hideMark/>
          </w:tcPr>
          <w:p w14:paraId="621F6ED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6AEB84A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SAC~C~~EU~LPC001~288~~~~MO~0~~~~~LATE PAYMENT CHARGE</w:t>
            </w:r>
          </w:p>
        </w:tc>
        <w:tc>
          <w:tcPr>
            <w:tcW w:w="4680" w:type="dxa"/>
            <w:tcBorders>
              <w:top w:val="nil"/>
              <w:left w:val="nil"/>
              <w:bottom w:val="single" w:sz="4" w:space="0" w:color="auto"/>
              <w:right w:val="single" w:sz="4" w:space="0" w:color="auto"/>
            </w:tcBorders>
            <w:shd w:val="clear" w:color="auto" w:fill="auto"/>
            <w:hideMark/>
          </w:tcPr>
          <w:p w14:paraId="684D832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Late Payment Charge</w:t>
            </w:r>
          </w:p>
        </w:tc>
      </w:tr>
      <w:tr w:rsidR="009D161E" w:rsidRPr="009D161E" w14:paraId="2D7E1503" w14:textId="77777777" w:rsidTr="009D161E">
        <w:trPr>
          <w:trHeight w:val="300"/>
        </w:trPr>
        <w:tc>
          <w:tcPr>
            <w:tcW w:w="266" w:type="dxa"/>
            <w:tcBorders>
              <w:top w:val="nil"/>
              <w:left w:val="nil"/>
              <w:bottom w:val="nil"/>
              <w:right w:val="nil"/>
            </w:tcBorders>
            <w:shd w:val="clear" w:color="auto" w:fill="auto"/>
            <w:noWrap/>
            <w:hideMark/>
          </w:tcPr>
          <w:p w14:paraId="25354FD3"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09440E9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noWrap/>
            <w:hideMark/>
          </w:tcPr>
          <w:p w14:paraId="12EFCFD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TXI~LS~0.77~~~~~A</w:t>
            </w:r>
          </w:p>
        </w:tc>
        <w:tc>
          <w:tcPr>
            <w:tcW w:w="4680" w:type="dxa"/>
            <w:tcBorders>
              <w:top w:val="nil"/>
              <w:left w:val="nil"/>
              <w:bottom w:val="single" w:sz="4" w:space="0" w:color="auto"/>
              <w:right w:val="single" w:sz="4" w:space="0" w:color="auto"/>
            </w:tcBorders>
            <w:shd w:val="clear" w:color="auto" w:fill="auto"/>
            <w:noWrap/>
            <w:hideMark/>
          </w:tcPr>
          <w:p w14:paraId="15064B2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Tax Information</w:t>
            </w:r>
          </w:p>
        </w:tc>
      </w:tr>
      <w:tr w:rsidR="009D161E" w:rsidRPr="009D161E" w14:paraId="3240AC33" w14:textId="77777777" w:rsidTr="009D161E">
        <w:trPr>
          <w:trHeight w:val="300"/>
        </w:trPr>
        <w:tc>
          <w:tcPr>
            <w:tcW w:w="266" w:type="dxa"/>
            <w:tcBorders>
              <w:top w:val="nil"/>
              <w:left w:val="nil"/>
              <w:bottom w:val="nil"/>
              <w:right w:val="nil"/>
            </w:tcBorders>
            <w:shd w:val="clear" w:color="auto" w:fill="auto"/>
            <w:noWrap/>
            <w:hideMark/>
          </w:tcPr>
          <w:p w14:paraId="58F8DD42"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E4D01E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SLN~2~~A</w:t>
            </w:r>
          </w:p>
        </w:tc>
        <w:tc>
          <w:tcPr>
            <w:tcW w:w="4680" w:type="dxa"/>
            <w:tcBorders>
              <w:top w:val="nil"/>
              <w:left w:val="nil"/>
              <w:bottom w:val="single" w:sz="4" w:space="0" w:color="auto"/>
              <w:right w:val="single" w:sz="4" w:space="0" w:color="auto"/>
            </w:tcBorders>
            <w:shd w:val="clear" w:color="auto" w:fill="auto"/>
            <w:hideMark/>
          </w:tcPr>
          <w:p w14:paraId="4B4F0A0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79159DE6" w14:textId="77777777" w:rsidTr="009D161E">
        <w:trPr>
          <w:trHeight w:val="600"/>
        </w:trPr>
        <w:tc>
          <w:tcPr>
            <w:tcW w:w="266" w:type="dxa"/>
            <w:tcBorders>
              <w:top w:val="nil"/>
              <w:left w:val="nil"/>
              <w:bottom w:val="nil"/>
              <w:right w:val="nil"/>
            </w:tcBorders>
            <w:shd w:val="clear" w:color="auto" w:fill="auto"/>
            <w:noWrap/>
            <w:hideMark/>
          </w:tcPr>
          <w:p w14:paraId="761AEB74"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01C7B38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6540368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SAC~C~~EU~DMD001~0~~~~K1~0~~~~~DEMAND CHARGE-RESIDENTIAL</w:t>
            </w:r>
          </w:p>
        </w:tc>
        <w:tc>
          <w:tcPr>
            <w:tcW w:w="4680" w:type="dxa"/>
            <w:tcBorders>
              <w:top w:val="nil"/>
              <w:left w:val="nil"/>
              <w:bottom w:val="single" w:sz="4" w:space="0" w:color="auto"/>
              <w:right w:val="single" w:sz="4" w:space="0" w:color="auto"/>
            </w:tcBorders>
            <w:shd w:val="clear" w:color="auto" w:fill="auto"/>
            <w:hideMark/>
          </w:tcPr>
          <w:p w14:paraId="6B7816F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Demand Charge</w:t>
            </w:r>
          </w:p>
        </w:tc>
      </w:tr>
      <w:tr w:rsidR="009D161E" w:rsidRPr="009D161E" w14:paraId="50F6581A" w14:textId="77777777" w:rsidTr="009D161E">
        <w:trPr>
          <w:trHeight w:val="300"/>
        </w:trPr>
        <w:tc>
          <w:tcPr>
            <w:tcW w:w="266" w:type="dxa"/>
            <w:tcBorders>
              <w:top w:val="nil"/>
              <w:left w:val="nil"/>
              <w:bottom w:val="nil"/>
              <w:right w:val="nil"/>
            </w:tcBorders>
            <w:shd w:val="clear" w:color="auto" w:fill="auto"/>
            <w:noWrap/>
            <w:hideMark/>
          </w:tcPr>
          <w:p w14:paraId="4D578C25"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2A8509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SLN~3~~A</w:t>
            </w:r>
          </w:p>
        </w:tc>
        <w:tc>
          <w:tcPr>
            <w:tcW w:w="4680" w:type="dxa"/>
            <w:tcBorders>
              <w:top w:val="nil"/>
              <w:left w:val="nil"/>
              <w:bottom w:val="single" w:sz="4" w:space="0" w:color="auto"/>
              <w:right w:val="single" w:sz="4" w:space="0" w:color="auto"/>
            </w:tcBorders>
            <w:shd w:val="clear" w:color="auto" w:fill="auto"/>
            <w:hideMark/>
          </w:tcPr>
          <w:p w14:paraId="7E279E7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71017AFF" w14:textId="77777777" w:rsidTr="009D161E">
        <w:trPr>
          <w:trHeight w:val="593"/>
        </w:trPr>
        <w:tc>
          <w:tcPr>
            <w:tcW w:w="266" w:type="dxa"/>
            <w:tcBorders>
              <w:top w:val="nil"/>
              <w:left w:val="nil"/>
              <w:bottom w:val="nil"/>
              <w:right w:val="nil"/>
            </w:tcBorders>
            <w:shd w:val="clear" w:color="auto" w:fill="auto"/>
            <w:noWrap/>
            <w:hideMark/>
          </w:tcPr>
          <w:p w14:paraId="159EAB73"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032411A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19C4FF7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SAC~C~~EU~FUE001~1439~~~0.0233~KH~618~~~~~FUEL ADJUSTMENT-RESIDENTIAL</w:t>
            </w:r>
          </w:p>
        </w:tc>
        <w:tc>
          <w:tcPr>
            <w:tcW w:w="4680" w:type="dxa"/>
            <w:tcBorders>
              <w:top w:val="nil"/>
              <w:left w:val="nil"/>
              <w:bottom w:val="single" w:sz="4" w:space="0" w:color="auto"/>
              <w:right w:val="single" w:sz="4" w:space="0" w:color="auto"/>
            </w:tcBorders>
            <w:shd w:val="clear" w:color="auto" w:fill="auto"/>
            <w:hideMark/>
          </w:tcPr>
          <w:p w14:paraId="358957F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Fuel Adjustment Charge</w:t>
            </w:r>
          </w:p>
        </w:tc>
      </w:tr>
      <w:tr w:rsidR="009D161E" w:rsidRPr="009D161E" w14:paraId="58B57D73" w14:textId="77777777" w:rsidTr="009D161E">
        <w:trPr>
          <w:trHeight w:val="300"/>
        </w:trPr>
        <w:tc>
          <w:tcPr>
            <w:tcW w:w="266" w:type="dxa"/>
            <w:tcBorders>
              <w:top w:val="nil"/>
              <w:left w:val="nil"/>
              <w:bottom w:val="nil"/>
              <w:right w:val="nil"/>
            </w:tcBorders>
            <w:shd w:val="clear" w:color="auto" w:fill="auto"/>
            <w:noWrap/>
            <w:hideMark/>
          </w:tcPr>
          <w:p w14:paraId="60D86CAA"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9CDA27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SLN~4~~A</w:t>
            </w:r>
          </w:p>
        </w:tc>
        <w:tc>
          <w:tcPr>
            <w:tcW w:w="4680" w:type="dxa"/>
            <w:tcBorders>
              <w:top w:val="nil"/>
              <w:left w:val="nil"/>
              <w:bottom w:val="single" w:sz="4" w:space="0" w:color="auto"/>
              <w:right w:val="single" w:sz="4" w:space="0" w:color="auto"/>
            </w:tcBorders>
            <w:shd w:val="clear" w:color="auto" w:fill="auto"/>
            <w:hideMark/>
          </w:tcPr>
          <w:p w14:paraId="10DF11A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280B64A8" w14:textId="77777777" w:rsidTr="009D161E">
        <w:trPr>
          <w:trHeight w:val="600"/>
        </w:trPr>
        <w:tc>
          <w:tcPr>
            <w:tcW w:w="266" w:type="dxa"/>
            <w:tcBorders>
              <w:top w:val="nil"/>
              <w:left w:val="nil"/>
              <w:bottom w:val="nil"/>
              <w:right w:val="nil"/>
            </w:tcBorders>
            <w:shd w:val="clear" w:color="auto" w:fill="auto"/>
            <w:noWrap/>
            <w:hideMark/>
          </w:tcPr>
          <w:p w14:paraId="459A84AF"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53E11A9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7DC61E1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SAC~C~~EU~BAS001~750~~~~KH~0~~~~~GENERAL SERV.-RES -FIXED CHG</w:t>
            </w:r>
          </w:p>
        </w:tc>
        <w:tc>
          <w:tcPr>
            <w:tcW w:w="4680" w:type="dxa"/>
            <w:tcBorders>
              <w:top w:val="nil"/>
              <w:left w:val="nil"/>
              <w:bottom w:val="single" w:sz="4" w:space="0" w:color="auto"/>
              <w:right w:val="single" w:sz="4" w:space="0" w:color="auto"/>
            </w:tcBorders>
            <w:shd w:val="clear" w:color="auto" w:fill="auto"/>
            <w:hideMark/>
          </w:tcPr>
          <w:p w14:paraId="347C851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71FD42C8" w14:textId="77777777" w:rsidTr="009D161E">
        <w:trPr>
          <w:trHeight w:val="300"/>
        </w:trPr>
        <w:tc>
          <w:tcPr>
            <w:tcW w:w="266" w:type="dxa"/>
            <w:tcBorders>
              <w:top w:val="nil"/>
              <w:left w:val="nil"/>
              <w:bottom w:val="nil"/>
              <w:right w:val="nil"/>
            </w:tcBorders>
            <w:shd w:val="clear" w:color="auto" w:fill="auto"/>
            <w:noWrap/>
            <w:hideMark/>
          </w:tcPr>
          <w:p w14:paraId="58214092"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EB6FC1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SLN~5~~A</w:t>
            </w:r>
          </w:p>
        </w:tc>
        <w:tc>
          <w:tcPr>
            <w:tcW w:w="4680" w:type="dxa"/>
            <w:tcBorders>
              <w:top w:val="nil"/>
              <w:left w:val="nil"/>
              <w:bottom w:val="single" w:sz="4" w:space="0" w:color="auto"/>
              <w:right w:val="single" w:sz="4" w:space="0" w:color="auto"/>
            </w:tcBorders>
            <w:shd w:val="clear" w:color="auto" w:fill="auto"/>
            <w:hideMark/>
          </w:tcPr>
          <w:p w14:paraId="1CF1595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30D8FFA2" w14:textId="77777777" w:rsidTr="009D161E">
        <w:trPr>
          <w:trHeight w:val="900"/>
        </w:trPr>
        <w:tc>
          <w:tcPr>
            <w:tcW w:w="266" w:type="dxa"/>
            <w:tcBorders>
              <w:top w:val="nil"/>
              <w:left w:val="nil"/>
              <w:bottom w:val="nil"/>
              <w:right w:val="nil"/>
            </w:tcBorders>
            <w:shd w:val="clear" w:color="auto" w:fill="auto"/>
            <w:noWrap/>
            <w:hideMark/>
          </w:tcPr>
          <w:p w14:paraId="1BF7ED3E"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11551D4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0951A1D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SAC~C~~EU~GEN004~3442~~~0.0557~KH~618~~~~~GENERAL SERVICE-RES-GENERATION</w:t>
            </w:r>
          </w:p>
        </w:tc>
        <w:tc>
          <w:tcPr>
            <w:tcW w:w="4680" w:type="dxa"/>
            <w:tcBorders>
              <w:top w:val="nil"/>
              <w:left w:val="nil"/>
              <w:bottom w:val="single" w:sz="4" w:space="0" w:color="auto"/>
              <w:right w:val="single" w:sz="4" w:space="0" w:color="auto"/>
            </w:tcBorders>
            <w:shd w:val="clear" w:color="auto" w:fill="auto"/>
            <w:hideMark/>
          </w:tcPr>
          <w:p w14:paraId="1BB95AB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2928CDF3" w14:textId="77777777" w:rsidTr="009D161E">
        <w:trPr>
          <w:trHeight w:val="300"/>
        </w:trPr>
        <w:tc>
          <w:tcPr>
            <w:tcW w:w="266" w:type="dxa"/>
            <w:tcBorders>
              <w:top w:val="nil"/>
              <w:left w:val="nil"/>
              <w:bottom w:val="nil"/>
              <w:right w:val="nil"/>
            </w:tcBorders>
            <w:shd w:val="clear" w:color="auto" w:fill="auto"/>
            <w:noWrap/>
            <w:hideMark/>
          </w:tcPr>
          <w:p w14:paraId="0FD3C0B2"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994342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TDS~5996</w:t>
            </w:r>
          </w:p>
        </w:tc>
        <w:tc>
          <w:tcPr>
            <w:tcW w:w="4680" w:type="dxa"/>
            <w:tcBorders>
              <w:top w:val="nil"/>
              <w:left w:val="nil"/>
              <w:bottom w:val="single" w:sz="4" w:space="0" w:color="auto"/>
              <w:right w:val="single" w:sz="4" w:space="0" w:color="auto"/>
            </w:tcBorders>
            <w:shd w:val="clear" w:color="auto" w:fill="auto"/>
            <w:hideMark/>
          </w:tcPr>
          <w:p w14:paraId="55A1543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Total Invoice Amount</w:t>
            </w:r>
          </w:p>
        </w:tc>
      </w:tr>
      <w:tr w:rsidR="009D161E" w:rsidRPr="009D161E" w14:paraId="4237EE5A"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1D71A27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CTT~1</w:t>
            </w:r>
          </w:p>
        </w:tc>
        <w:tc>
          <w:tcPr>
            <w:tcW w:w="4680" w:type="dxa"/>
            <w:tcBorders>
              <w:top w:val="nil"/>
              <w:left w:val="nil"/>
              <w:bottom w:val="single" w:sz="4" w:space="0" w:color="auto"/>
              <w:right w:val="single" w:sz="4" w:space="0" w:color="auto"/>
            </w:tcBorders>
            <w:shd w:val="clear" w:color="auto" w:fill="auto"/>
            <w:hideMark/>
          </w:tcPr>
          <w:p w14:paraId="2B71A79D"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Number of IT1 Segments</w:t>
            </w:r>
          </w:p>
        </w:tc>
      </w:tr>
      <w:tr w:rsidR="009D161E" w:rsidRPr="009D161E" w14:paraId="20B9072A" w14:textId="77777777" w:rsidTr="009D161E">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76BFD50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SE~26~000000001</w:t>
            </w:r>
          </w:p>
        </w:tc>
        <w:tc>
          <w:tcPr>
            <w:tcW w:w="4680" w:type="dxa"/>
            <w:tcBorders>
              <w:top w:val="nil"/>
              <w:left w:val="nil"/>
              <w:bottom w:val="single" w:sz="4" w:space="0" w:color="auto"/>
              <w:right w:val="single" w:sz="4" w:space="0" w:color="auto"/>
            </w:tcBorders>
            <w:shd w:val="clear" w:color="auto" w:fill="auto"/>
            <w:hideMark/>
          </w:tcPr>
          <w:p w14:paraId="385B46D4"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Number of Segments, Transaction Set Control Number</w:t>
            </w:r>
          </w:p>
        </w:tc>
      </w:tr>
    </w:tbl>
    <w:p w14:paraId="7554890E" w14:textId="77777777" w:rsidR="009D161E" w:rsidRDefault="009D161E" w:rsidP="00B05986">
      <w:pPr>
        <w:pStyle w:val="NoSpacing"/>
        <w:rPr>
          <w:snapToGrid w:val="0"/>
        </w:rPr>
      </w:pPr>
    </w:p>
    <w:p w14:paraId="471AE422" w14:textId="77777777" w:rsidR="00B51FC3" w:rsidRPr="0028550D" w:rsidRDefault="00B51FC3" w:rsidP="0028550D"/>
    <w:sectPr w:rsidR="00B51FC3" w:rsidRPr="0028550D">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B2402" w14:textId="77777777" w:rsidR="007E02CD" w:rsidRDefault="007E02CD">
      <w:r>
        <w:separator/>
      </w:r>
    </w:p>
  </w:endnote>
  <w:endnote w:type="continuationSeparator" w:id="0">
    <w:p w14:paraId="1EEF486C" w14:textId="77777777" w:rsidR="007E02CD" w:rsidRDefault="007E0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0C4A6" w14:textId="77777777" w:rsidR="00706629" w:rsidRDefault="007066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7F15" w14:textId="77777777" w:rsidR="00BE5FA1" w:rsidRDefault="00BE5FA1">
    <w:pPr>
      <w:tabs>
        <w:tab w:val="center" w:pos="4680"/>
        <w:tab w:val="right" w:pos="9360"/>
      </w:tabs>
      <w:jc w:val="center"/>
      <w:rPr>
        <w:noProof/>
        <w:snapToGrid w:val="0"/>
      </w:rP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5173EC">
      <w:rPr>
        <w:noProof/>
        <w:snapToGrid w:val="0"/>
      </w:rPr>
      <w:t>4</w:t>
    </w:r>
    <w:r>
      <w:rPr>
        <w:noProof/>
        <w:snapToGrid w:val="0"/>
      </w:rPr>
      <w:fldChar w:fldCharType="end"/>
    </w:r>
    <w:r>
      <w:rPr>
        <w:noProof/>
        <w:snapToGrid w:val="0"/>
      </w:rPr>
      <w:t xml:space="preserve"> of </w:t>
    </w:r>
    <w:r>
      <w:rPr>
        <w:noProof/>
        <w:snapToGrid w:val="0"/>
      </w:rPr>
      <w:fldChar w:fldCharType="begin"/>
    </w:r>
    <w:r>
      <w:rPr>
        <w:noProof/>
        <w:snapToGrid w:val="0"/>
      </w:rPr>
      <w:instrText xml:space="preserve"> NUMPAGES </w:instrText>
    </w:r>
    <w:r>
      <w:rPr>
        <w:noProof/>
        <w:snapToGrid w:val="0"/>
      </w:rPr>
      <w:fldChar w:fldCharType="separate"/>
    </w:r>
    <w:r w:rsidR="005173EC">
      <w:rPr>
        <w:noProof/>
        <w:snapToGrid w:val="0"/>
      </w:rPr>
      <w:t>6</w:t>
    </w:r>
    <w:r>
      <w:rPr>
        <w:noProof/>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C75E" w14:textId="77777777" w:rsidR="00706629" w:rsidRDefault="007066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AB996" w14:textId="77777777" w:rsidR="007E02CD" w:rsidRDefault="007E02CD">
      <w:r>
        <w:separator/>
      </w:r>
    </w:p>
  </w:footnote>
  <w:footnote w:type="continuationSeparator" w:id="0">
    <w:p w14:paraId="4864DB41" w14:textId="77777777" w:rsidR="007E02CD" w:rsidRDefault="007E0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92CDB" w14:textId="77777777" w:rsidR="00706629" w:rsidRDefault="007066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EF56F" w14:textId="77777777" w:rsidR="00BE5FA1" w:rsidRDefault="009D161E">
    <w:pPr>
      <w:pStyle w:val="Header"/>
      <w:widowControl/>
      <w:jc w:val="right"/>
      <w:rPr>
        <w:rFonts w:ascii="Times New Roman" w:hAnsi="Times New Roman" w:cs="Times New Roman"/>
        <w:b/>
        <w:bCs/>
        <w:sz w:val="24"/>
        <w:szCs w:val="24"/>
      </w:rPr>
    </w:pPr>
    <w:del w:id="33" w:author="MCT" w:date="2023-02-13T10:18:00Z">
      <w:r w:rsidDel="00401EAD">
        <w:rPr>
          <w:rFonts w:ascii="Times New Roman" w:hAnsi="Times New Roman" w:cs="Times New Roman"/>
          <w:b/>
          <w:bCs/>
          <w:sz w:val="24"/>
          <w:szCs w:val="24"/>
        </w:rPr>
        <w:delText xml:space="preserve">June </w:delText>
      </w:r>
      <w:r w:rsidR="005173EC" w:rsidDel="00401EAD">
        <w:rPr>
          <w:rFonts w:ascii="Times New Roman" w:hAnsi="Times New Roman" w:cs="Times New Roman"/>
          <w:b/>
          <w:bCs/>
          <w:sz w:val="24"/>
          <w:szCs w:val="24"/>
        </w:rPr>
        <w:delText>11</w:delText>
      </w:r>
      <w:r w:rsidDel="00401EAD">
        <w:rPr>
          <w:rFonts w:ascii="Times New Roman" w:hAnsi="Times New Roman" w:cs="Times New Roman"/>
          <w:b/>
          <w:bCs/>
          <w:sz w:val="24"/>
          <w:szCs w:val="24"/>
        </w:rPr>
        <w:delText>, 2012</w:delText>
      </w:r>
    </w:del>
    <w:ins w:id="34" w:author="MCT" w:date="2023-05-01T10:46:00Z">
      <w:r w:rsidR="00706629" w:rsidRPr="00706629">
        <w:rPr>
          <w:rFonts w:ascii="Times New Roman" w:hAnsi="Times New Roman"/>
          <w:b/>
          <w:sz w:val="24"/>
        </w:rPr>
        <w:t xml:space="preserve"> </w:t>
      </w:r>
      <w:r w:rsidR="00706629">
        <w:rPr>
          <w:rFonts w:ascii="Times New Roman" w:hAnsi="Times New Roman"/>
          <w:b/>
          <w:sz w:val="24"/>
        </w:rPr>
        <w:t>November 11, 2024</w:t>
      </w:r>
    </w:ins>
  </w:p>
  <w:p w14:paraId="071A6830" w14:textId="77777777" w:rsidR="00BE5FA1" w:rsidRDefault="00BE5FA1">
    <w:pPr>
      <w:pStyle w:val="Header"/>
      <w:widowControl/>
      <w:jc w:val="right"/>
      <w:rPr>
        <w:rFonts w:ascii="Times New Roman" w:hAnsi="Times New Roman" w:cs="Times New Roman"/>
      </w:rPr>
    </w:pPr>
    <w:r>
      <w:rPr>
        <w:rFonts w:ascii="Times New Roman" w:hAnsi="Times New Roman" w:cs="Times New Roman"/>
      </w:rPr>
      <w:t xml:space="preserve">T810_03: </w:t>
    </w:r>
    <w:r w:rsidR="009D161E">
      <w:rPr>
        <w:rFonts w:ascii="Times New Roman" w:hAnsi="Times New Roman" w:cs="Times New Roman"/>
      </w:rPr>
      <w:t>MOU / EC</w:t>
    </w:r>
    <w:r>
      <w:rPr>
        <w:rFonts w:ascii="Times New Roman" w:hAnsi="Times New Roman" w:cs="Times New Roman"/>
      </w:rPr>
      <w:t xml:space="preserve"> Invoice </w:t>
    </w:r>
  </w:p>
  <w:p w14:paraId="1B1BAA25" w14:textId="77777777" w:rsidR="00BE5FA1" w:rsidRDefault="00BE5FA1">
    <w:pPr>
      <w:pStyle w:val="Header"/>
      <w:widowControl/>
      <w:jc w:val="right"/>
      <w:rPr>
        <w:rFonts w:ascii="Times New Roman" w:hAnsi="Times New Roman" w:cs="Times New Roman"/>
      </w:rPr>
    </w:pPr>
    <w:r>
      <w:rPr>
        <w:rFonts w:ascii="Times New Roman" w:hAnsi="Times New Roman" w:cs="Times New Roman"/>
      </w:rPr>
      <w:t xml:space="preserve">Version </w:t>
    </w:r>
    <w:del w:id="35" w:author="MCT" w:date="2023-02-13T10:18:00Z">
      <w:r w:rsidR="009D161E" w:rsidDel="00401EAD">
        <w:rPr>
          <w:rFonts w:ascii="Times New Roman" w:hAnsi="Times New Roman" w:cs="Times New Roman"/>
        </w:rPr>
        <w:delText>4.0</w:delText>
      </w:r>
    </w:del>
    <w:ins w:id="36" w:author="MCT" w:date="2023-02-13T10:18:00Z">
      <w:r w:rsidR="00401EAD">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D0533" w14:textId="77777777" w:rsidR="00706629" w:rsidRDefault="007066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C47"/>
    <w:multiLevelType w:val="hybridMultilevel"/>
    <w:tmpl w:val="D7DA58B0"/>
    <w:lvl w:ilvl="0" w:tplc="BC90555E">
      <w:start w:val="1"/>
      <w:numFmt w:val="decimal"/>
      <w:lvlText w:val="%1."/>
      <w:lvlJc w:val="left"/>
      <w:pPr>
        <w:tabs>
          <w:tab w:val="num" w:pos="720"/>
        </w:tabs>
        <w:ind w:left="720" w:hanging="43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A2B47866">
      <w:start w:val="1"/>
      <w:numFmt w:val="decimal"/>
      <w:lvlText w:val="%4."/>
      <w:lvlJc w:val="left"/>
      <w:pPr>
        <w:tabs>
          <w:tab w:val="num" w:pos="2880"/>
        </w:tabs>
        <w:ind w:left="2880" w:hanging="1872"/>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30352C7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69647F04"/>
    <w:multiLevelType w:val="hybridMultilevel"/>
    <w:tmpl w:val="1DDCDC9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AED4D4C"/>
    <w:multiLevelType w:val="hybridMultilevel"/>
    <w:tmpl w:val="6122F53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75D11A15"/>
    <w:multiLevelType w:val="hybridMultilevel"/>
    <w:tmpl w:val="841A3C4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16cid:durableId="1953397985">
    <w:abstractNumId w:val="1"/>
  </w:num>
  <w:num w:numId="2" w16cid:durableId="603853544">
    <w:abstractNumId w:val="2"/>
  </w:num>
  <w:num w:numId="3" w16cid:durableId="66539788">
    <w:abstractNumId w:val="5"/>
  </w:num>
  <w:num w:numId="4" w16cid:durableId="1850559230">
    <w:abstractNumId w:val="0"/>
  </w:num>
  <w:num w:numId="5" w16cid:durableId="1145509393">
    <w:abstractNumId w:val="4"/>
  </w:num>
  <w:num w:numId="6" w16cid:durableId="77001048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1FC3"/>
    <w:rsid w:val="0002329E"/>
    <w:rsid w:val="00043B55"/>
    <w:rsid w:val="00053620"/>
    <w:rsid w:val="00072250"/>
    <w:rsid w:val="00076E8E"/>
    <w:rsid w:val="00094B47"/>
    <w:rsid w:val="00100924"/>
    <w:rsid w:val="001C5E2E"/>
    <w:rsid w:val="00211A0F"/>
    <w:rsid w:val="0028550D"/>
    <w:rsid w:val="002A38E0"/>
    <w:rsid w:val="002B717C"/>
    <w:rsid w:val="0031116F"/>
    <w:rsid w:val="00352B3D"/>
    <w:rsid w:val="0036251C"/>
    <w:rsid w:val="00401EAD"/>
    <w:rsid w:val="004C2180"/>
    <w:rsid w:val="00510A47"/>
    <w:rsid w:val="005173EC"/>
    <w:rsid w:val="00576E6F"/>
    <w:rsid w:val="005815CA"/>
    <w:rsid w:val="005A0024"/>
    <w:rsid w:val="005D3908"/>
    <w:rsid w:val="005F5349"/>
    <w:rsid w:val="00644FB2"/>
    <w:rsid w:val="00660A4E"/>
    <w:rsid w:val="006B5789"/>
    <w:rsid w:val="00706629"/>
    <w:rsid w:val="00743CB7"/>
    <w:rsid w:val="00755975"/>
    <w:rsid w:val="007658DE"/>
    <w:rsid w:val="00783FC8"/>
    <w:rsid w:val="00786BFE"/>
    <w:rsid w:val="007A07FA"/>
    <w:rsid w:val="007E02CD"/>
    <w:rsid w:val="00816600"/>
    <w:rsid w:val="00837A39"/>
    <w:rsid w:val="00851691"/>
    <w:rsid w:val="00853EC0"/>
    <w:rsid w:val="008924CF"/>
    <w:rsid w:val="008E192F"/>
    <w:rsid w:val="008E45DB"/>
    <w:rsid w:val="009229F8"/>
    <w:rsid w:val="009B0E8D"/>
    <w:rsid w:val="009D161E"/>
    <w:rsid w:val="009E1A01"/>
    <w:rsid w:val="009F1645"/>
    <w:rsid w:val="009F2E89"/>
    <w:rsid w:val="00A05E04"/>
    <w:rsid w:val="00A13C81"/>
    <w:rsid w:val="00A424B7"/>
    <w:rsid w:val="00AB20E7"/>
    <w:rsid w:val="00AD559E"/>
    <w:rsid w:val="00AE596A"/>
    <w:rsid w:val="00B05986"/>
    <w:rsid w:val="00B51FC3"/>
    <w:rsid w:val="00BE5FA1"/>
    <w:rsid w:val="00C01CD4"/>
    <w:rsid w:val="00C142F3"/>
    <w:rsid w:val="00C70558"/>
    <w:rsid w:val="00C947BF"/>
    <w:rsid w:val="00CA57E5"/>
    <w:rsid w:val="00CF0D36"/>
    <w:rsid w:val="00D04855"/>
    <w:rsid w:val="00D2498E"/>
    <w:rsid w:val="00DA58C6"/>
    <w:rsid w:val="00DB5384"/>
    <w:rsid w:val="00E36B6E"/>
    <w:rsid w:val="00E67124"/>
    <w:rsid w:val="00F076D5"/>
    <w:rsid w:val="00F6744F"/>
    <w:rsid w:val="00F93867"/>
    <w:rsid w:val="00FF0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74AEFCF9"/>
  <w15:chartTrackingRefBased/>
  <w15:docId w15:val="{B474876F-C74E-47ED-A7CB-2AF35C00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2250"/>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rsid w:val="00A424B7"/>
    <w:pPr>
      <w:keepNext/>
      <w:widowControl w:val="0"/>
      <w:outlineLvl w:val="6"/>
    </w:pPr>
    <w:rPr>
      <w:b/>
      <w:bCs/>
      <w:sz w:val="40"/>
      <w:szCs w:val="40"/>
    </w:rPr>
  </w:style>
  <w:style w:type="paragraph" w:styleId="Heading8">
    <w:name w:val="heading 8"/>
    <w:basedOn w:val="Normal"/>
    <w:next w:val="Normal"/>
    <w:qFormat/>
    <w:rsid w:val="00A424B7"/>
    <w:pPr>
      <w:keepNext/>
      <w:ind w:right="144"/>
      <w:outlineLvl w:val="7"/>
    </w:pPr>
    <w:rPr>
      <w:sz w:val="28"/>
      <w:szCs w:val="28"/>
    </w:rPr>
  </w:style>
  <w:style w:type="paragraph" w:styleId="Heading9">
    <w:name w:val="heading 9"/>
    <w:basedOn w:val="Normal"/>
    <w:next w:val="Normal"/>
    <w:qFormat/>
    <w:pPr>
      <w:keepNext/>
      <w:outlineLvl w:val="8"/>
    </w:pPr>
    <w:rPr>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rsid w:val="00A424B7"/>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sid w:val="00A424B7"/>
    <w:pPr>
      <w:ind w:right="144"/>
    </w:pPr>
    <w:rPr>
      <w:sz w:val="28"/>
      <w:szCs w:val="28"/>
    </w:rPr>
  </w:style>
  <w:style w:type="paragraph" w:styleId="BodyText2">
    <w:name w:val="Body Text 2"/>
    <w:basedOn w:val="Normal"/>
    <w:rPr>
      <w:b/>
      <w:bCs/>
    </w:rPr>
  </w:style>
  <w:style w:type="paragraph" w:customStyle="1" w:styleId="Element">
    <w:name w:val="Element"/>
    <w:basedOn w:val="Normal"/>
    <w:pPr>
      <w:spacing w:before="60"/>
      <w:ind w:right="144"/>
    </w:pPr>
    <w:rPr>
      <w:rFonts w:ascii="Arial" w:hAnsi="Arial" w:cs="Arial"/>
    </w:rPr>
  </w:style>
  <w:style w:type="character" w:styleId="Hyperlink">
    <w:name w:val="Hyperlink"/>
    <w:rPr>
      <w:color w:val="0000FF"/>
      <w:u w:val="single"/>
    </w:rPr>
  </w:style>
  <w:style w:type="paragraph" w:styleId="TOC2">
    <w:name w:val="toc 2"/>
    <w:basedOn w:val="Normal"/>
    <w:next w:val="Normal"/>
    <w:autoRedefine/>
    <w:semiHidden/>
    <w:rsid w:val="00A424B7"/>
    <w:pPr>
      <w:numPr>
        <w:numId w:val="4"/>
      </w:numPr>
      <w:tabs>
        <w:tab w:val="right" w:leader="dot" w:pos="8630"/>
      </w:tabs>
    </w:pPr>
    <w:rPr>
      <w:noProof/>
    </w:rPr>
  </w:style>
  <w:style w:type="paragraph" w:styleId="BalloonText">
    <w:name w:val="Balloon Text"/>
    <w:basedOn w:val="Normal"/>
    <w:semiHidden/>
    <w:rsid w:val="00211A0F"/>
    <w:rPr>
      <w:rFonts w:ascii="Tahoma" w:hAnsi="Tahoma" w:cs="Tahoma"/>
      <w:sz w:val="16"/>
      <w:szCs w:val="16"/>
    </w:rPr>
  </w:style>
  <w:style w:type="paragraph" w:styleId="NoSpacing">
    <w:name w:val="No Spacing"/>
    <w:uiPriority w:val="1"/>
    <w:qFormat/>
    <w:rsid w:val="00B05986"/>
    <w:rPr>
      <w:rFonts w:ascii="Calibri" w:eastAsia="Calibri" w:hAnsi="Calibri"/>
      <w:sz w:val="22"/>
      <w:szCs w:val="22"/>
    </w:rPr>
  </w:style>
  <w:style w:type="paragraph" w:styleId="Revision">
    <w:name w:val="Revision"/>
    <w:hidden/>
    <w:uiPriority w:val="99"/>
    <w:semiHidden/>
    <w:rsid w:val="00401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0855">
      <w:bodyDiv w:val="1"/>
      <w:marLeft w:val="0"/>
      <w:marRight w:val="0"/>
      <w:marTop w:val="0"/>
      <w:marBottom w:val="0"/>
      <w:divBdr>
        <w:top w:val="none" w:sz="0" w:space="0" w:color="auto"/>
        <w:left w:val="none" w:sz="0" w:space="0" w:color="auto"/>
        <w:bottom w:val="none" w:sz="0" w:space="0" w:color="auto"/>
        <w:right w:val="none" w:sz="0" w:space="0" w:color="auto"/>
      </w:divBdr>
    </w:div>
    <w:div w:id="1019085601">
      <w:bodyDiv w:val="1"/>
      <w:marLeft w:val="0"/>
      <w:marRight w:val="0"/>
      <w:marTop w:val="0"/>
      <w:marBottom w:val="0"/>
      <w:divBdr>
        <w:top w:val="none" w:sz="0" w:space="0" w:color="auto"/>
        <w:left w:val="none" w:sz="0" w:space="0" w:color="auto"/>
        <w:bottom w:val="none" w:sz="0" w:space="0" w:color="auto"/>
        <w:right w:val="none" w:sz="0" w:space="0" w:color="auto"/>
      </w:divBdr>
    </w:div>
    <w:div w:id="1308827792">
      <w:bodyDiv w:val="1"/>
      <w:marLeft w:val="0"/>
      <w:marRight w:val="0"/>
      <w:marTop w:val="0"/>
      <w:marBottom w:val="0"/>
      <w:divBdr>
        <w:top w:val="none" w:sz="0" w:space="0" w:color="auto"/>
        <w:left w:val="none" w:sz="0" w:space="0" w:color="auto"/>
        <w:bottom w:val="none" w:sz="0" w:space="0" w:color="auto"/>
        <w:right w:val="none" w:sz="0" w:space="0" w:color="auto"/>
      </w:divBdr>
    </w:div>
    <w:div w:id="1372145526">
      <w:bodyDiv w:val="1"/>
      <w:marLeft w:val="0"/>
      <w:marRight w:val="0"/>
      <w:marTop w:val="0"/>
      <w:marBottom w:val="0"/>
      <w:divBdr>
        <w:top w:val="none" w:sz="0" w:space="0" w:color="auto"/>
        <w:left w:val="none" w:sz="0" w:space="0" w:color="auto"/>
        <w:bottom w:val="none" w:sz="0" w:space="0" w:color="auto"/>
        <w:right w:val="none" w:sz="0" w:space="0" w:color="auto"/>
      </w:divBdr>
    </w:div>
    <w:div w:id="2108885015">
      <w:bodyDiv w:val="1"/>
      <w:marLeft w:val="0"/>
      <w:marRight w:val="0"/>
      <w:marTop w:val="0"/>
      <w:marBottom w:val="0"/>
      <w:divBdr>
        <w:top w:val="none" w:sz="0" w:space="0" w:color="auto"/>
        <w:left w:val="none" w:sz="0" w:space="0" w:color="auto"/>
        <w:bottom w:val="none" w:sz="0" w:space="0" w:color="auto"/>
        <w:right w:val="none" w:sz="0" w:space="0" w:color="auto"/>
      </w:divBdr>
    </w:div>
    <w:div w:id="214651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887</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Texas</vt:lpstr>
    </vt:vector>
  </TitlesOfParts>
  <Company>TXU</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dcterms:created xsi:type="dcterms:W3CDTF">2024-09-30T17:56:00Z</dcterms:created>
  <dcterms:modified xsi:type="dcterms:W3CDTF">2024-09-30T17:56:00Z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2024-09-30T17:56:55Z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4094717e-2e59-4fb8-a4dd-6ee092633a28</vt:lpwstr>
  </property>
  <property fmtid="{D5CDD505-2E9C-101B-9397-08002B2CF9AE}" pid="8" name="MSIP_Label_7084cbda-52b8-46fb-a7b7-cb5bd465ed85_ContentBits">
    <vt:lpwstr>0</vt:lpwstr>
  </property>
</Properties>
</file>