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23605B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6CD04E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2803BF8" w14:textId="77777777" w:rsidR="00152993" w:rsidRDefault="0005596B" w:rsidP="0077315F">
            <w:pPr>
              <w:pStyle w:val="Header"/>
              <w:spacing w:before="120" w:after="120"/>
            </w:pPr>
            <w:hyperlink r:id="rId7" w:history="1">
              <w:r w:rsidR="00755EA3" w:rsidRPr="000F7EF8">
                <w:rPr>
                  <w:rStyle w:val="Hyperlink"/>
                </w:rPr>
                <w:t>1226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8967D9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E619FA2" w14:textId="77777777" w:rsidR="00152993" w:rsidRPr="00E518B5" w:rsidRDefault="00755EA3" w:rsidP="009E0E74">
            <w:pPr>
              <w:pStyle w:val="Header"/>
              <w:spacing w:before="120" w:after="120"/>
            </w:pPr>
            <w:r>
              <w:t>Demand Response Monitor</w:t>
            </w:r>
          </w:p>
        </w:tc>
      </w:tr>
      <w:tr w:rsidR="00152993" w14:paraId="2B56321D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85D44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2CCA36" w14:textId="77777777" w:rsidR="00152993" w:rsidRDefault="00152993">
            <w:pPr>
              <w:pStyle w:val="NormalArial"/>
            </w:pPr>
          </w:p>
        </w:tc>
      </w:tr>
      <w:tr w:rsidR="00152993" w14:paraId="29D7DAA8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5ABA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364" w14:textId="4BD83BBF" w:rsidR="00152993" w:rsidRDefault="00F35505">
            <w:pPr>
              <w:pStyle w:val="NormalArial"/>
            </w:pPr>
            <w:r>
              <w:t>July XX,</w:t>
            </w:r>
            <w:r w:rsidR="00F479B9" w:rsidRPr="000F7EF8">
              <w:t xml:space="preserve"> 2024</w:t>
            </w:r>
          </w:p>
        </w:tc>
      </w:tr>
      <w:tr w:rsidR="00152993" w14:paraId="1E0DA3D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EC251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7B6D3" w14:textId="77777777" w:rsidR="00152993" w:rsidRDefault="00152993">
            <w:pPr>
              <w:pStyle w:val="NormalArial"/>
            </w:pPr>
          </w:p>
        </w:tc>
      </w:tr>
      <w:tr w:rsidR="00152993" w14:paraId="61953C36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C52DA8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FD42C5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533CA0C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EDAED74" w14:textId="28FB74E7" w:rsidR="007F49E4" w:rsidRDefault="00F35505" w:rsidP="007F49E4">
            <w:pPr>
              <w:pStyle w:val="NormalArial"/>
            </w:pPr>
            <w:r>
              <w:t>Ted Hailu</w:t>
            </w:r>
          </w:p>
        </w:tc>
      </w:tr>
      <w:tr w:rsidR="007F49E4" w14:paraId="1B062E9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9B6F8F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1B796436" w14:textId="606FE68F" w:rsidR="007F49E4" w:rsidRDefault="00F35505" w:rsidP="007F49E4">
            <w:pPr>
              <w:pStyle w:val="NormalArial"/>
            </w:pPr>
            <w:hyperlink r:id="rId8" w:history="1">
              <w:r w:rsidRPr="00BD7FCE">
                <w:rPr>
                  <w:rStyle w:val="Hyperlink"/>
                </w:rPr>
                <w:t>ted.hailu@ercot.com</w:t>
              </w:r>
            </w:hyperlink>
          </w:p>
        </w:tc>
      </w:tr>
      <w:tr w:rsidR="007F49E4" w14:paraId="1113710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736B29E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86F4E15" w14:textId="40D2EED2" w:rsidR="007F49E4" w:rsidRDefault="00F35505" w:rsidP="007F49E4">
            <w:pPr>
              <w:pStyle w:val="NormalArial"/>
            </w:pPr>
            <w:r>
              <w:t>ERCOT</w:t>
            </w:r>
          </w:p>
        </w:tc>
      </w:tr>
      <w:tr w:rsidR="007F49E4" w14:paraId="15EEF19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E47EAD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5DC77DC" w14:textId="3435D31F" w:rsidR="007F49E4" w:rsidRDefault="00F35505" w:rsidP="007F49E4">
            <w:pPr>
              <w:pStyle w:val="NormalArial"/>
            </w:pPr>
            <w:r w:rsidRPr="00F35505">
              <w:t>512</w:t>
            </w:r>
            <w:r>
              <w:t>-</w:t>
            </w:r>
            <w:r w:rsidRPr="00F35505">
              <w:t>248</w:t>
            </w:r>
            <w:r>
              <w:t>-</w:t>
            </w:r>
            <w:r w:rsidRPr="00F35505">
              <w:t>3873</w:t>
            </w:r>
          </w:p>
        </w:tc>
      </w:tr>
      <w:tr w:rsidR="007F49E4" w14:paraId="015419CF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AB5F576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19662AC" w14:textId="77777777" w:rsidR="007F49E4" w:rsidRDefault="007F49E4" w:rsidP="007F49E4">
            <w:pPr>
              <w:pStyle w:val="NormalArial"/>
            </w:pPr>
          </w:p>
        </w:tc>
      </w:tr>
      <w:tr w:rsidR="007F49E4" w14:paraId="0B25645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6ECBF5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F9325FE" w14:textId="578345D4" w:rsidR="007F49E4" w:rsidRDefault="00F35505" w:rsidP="007F49E4">
            <w:pPr>
              <w:pStyle w:val="NormalArial"/>
            </w:pPr>
            <w:r>
              <w:t>Not applicable</w:t>
            </w:r>
          </w:p>
        </w:tc>
      </w:tr>
    </w:tbl>
    <w:p w14:paraId="34883946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40719127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690A0513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FDA6A8B" w14:textId="42DB6BC5" w:rsidR="009026C9" w:rsidRPr="009026C9" w:rsidRDefault="00F35505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ERCOT submits these comments to Nodal Protocol Revision Request (NPRR) 1226 to …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1347529C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364D7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238E5DE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B2BA173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73C28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73DD8739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D9FFB" w14:textId="77777777" w:rsidR="00A92B6C" w:rsidRDefault="00A92B6C">
      <w:r>
        <w:separator/>
      </w:r>
    </w:p>
  </w:endnote>
  <w:endnote w:type="continuationSeparator" w:id="0">
    <w:p w14:paraId="462039C2" w14:textId="77777777" w:rsidR="00A92B6C" w:rsidRDefault="00A92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2EF11" w14:textId="060C93D4" w:rsidR="00EE6681" w:rsidRDefault="00F479B9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F7EF8">
      <w:rPr>
        <w:rFonts w:ascii="Arial" w:hAnsi="Arial"/>
        <w:sz w:val="18"/>
      </w:rPr>
      <w:t>12</w:t>
    </w:r>
    <w:r w:rsidR="00755EA3" w:rsidRPr="000F7EF8">
      <w:rPr>
        <w:rFonts w:ascii="Arial" w:hAnsi="Arial"/>
        <w:sz w:val="18"/>
      </w:rPr>
      <w:t>26</w:t>
    </w:r>
    <w:r w:rsidR="009E0E74" w:rsidRPr="000F7EF8">
      <w:rPr>
        <w:rFonts w:ascii="Arial" w:hAnsi="Arial"/>
        <w:sz w:val="18"/>
      </w:rPr>
      <w:t>NPRR</w:t>
    </w:r>
    <w:r w:rsidR="007F49E4" w:rsidRPr="000F7EF8">
      <w:rPr>
        <w:rFonts w:ascii="Arial" w:hAnsi="Arial"/>
        <w:sz w:val="18"/>
      </w:rPr>
      <w:t>-</w:t>
    </w:r>
    <w:r w:rsidR="0077315F">
      <w:rPr>
        <w:rFonts w:ascii="Arial" w:hAnsi="Arial"/>
        <w:sz w:val="18"/>
      </w:rPr>
      <w:t>0</w:t>
    </w:r>
    <w:r w:rsidR="0005596B">
      <w:rPr>
        <w:rFonts w:ascii="Arial" w:hAnsi="Arial"/>
        <w:sz w:val="18"/>
      </w:rPr>
      <w:t>7</w:t>
    </w:r>
    <w:r w:rsidR="007F49E4" w:rsidRPr="000F7EF8">
      <w:rPr>
        <w:rFonts w:ascii="Arial" w:hAnsi="Arial"/>
        <w:sz w:val="18"/>
      </w:rPr>
      <w:t xml:space="preserve"> </w:t>
    </w:r>
    <w:r w:rsidR="0005596B">
      <w:rPr>
        <w:rFonts w:ascii="Arial" w:hAnsi="Arial"/>
        <w:sz w:val="18"/>
      </w:rPr>
      <w:t>ERCOT</w:t>
    </w:r>
    <w:r w:rsidR="007F49E4" w:rsidRPr="000F7EF8">
      <w:rPr>
        <w:rFonts w:ascii="Arial" w:hAnsi="Arial"/>
        <w:sz w:val="18"/>
      </w:rPr>
      <w:t xml:space="preserve"> Comments </w:t>
    </w:r>
    <w:r w:rsidR="00755EA3" w:rsidRPr="000F7EF8">
      <w:rPr>
        <w:rFonts w:ascii="Arial" w:hAnsi="Arial"/>
        <w:sz w:val="18"/>
      </w:rPr>
      <w:t>0</w:t>
    </w:r>
    <w:r w:rsidR="0005596B">
      <w:rPr>
        <w:rFonts w:ascii="Arial" w:hAnsi="Arial"/>
        <w:sz w:val="18"/>
      </w:rPr>
      <w:t>7XX</w:t>
    </w:r>
    <w:r w:rsidRPr="000F7EF8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4AA3FD5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99CBB" w14:textId="77777777" w:rsidR="00A92B6C" w:rsidRDefault="00A92B6C">
      <w:r>
        <w:separator/>
      </w:r>
    </w:p>
  </w:footnote>
  <w:footnote w:type="continuationSeparator" w:id="0">
    <w:p w14:paraId="7EFCA99A" w14:textId="77777777" w:rsidR="00A92B6C" w:rsidRDefault="00A92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584C8" w14:textId="77777777" w:rsidR="00EE6681" w:rsidRPr="0077315F" w:rsidRDefault="009E0E74" w:rsidP="0077315F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50389635">
    <w:abstractNumId w:val="0"/>
  </w:num>
  <w:num w:numId="2" w16cid:durableId="987124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14B73"/>
    <w:rsid w:val="00037668"/>
    <w:rsid w:val="0005596B"/>
    <w:rsid w:val="00061790"/>
    <w:rsid w:val="00075A94"/>
    <w:rsid w:val="000F7EF8"/>
    <w:rsid w:val="00117BF0"/>
    <w:rsid w:val="00132855"/>
    <w:rsid w:val="00152993"/>
    <w:rsid w:val="00170297"/>
    <w:rsid w:val="0018371B"/>
    <w:rsid w:val="001A227D"/>
    <w:rsid w:val="001B5839"/>
    <w:rsid w:val="001E2032"/>
    <w:rsid w:val="00205AA6"/>
    <w:rsid w:val="0029093B"/>
    <w:rsid w:val="002C2DF3"/>
    <w:rsid w:val="002C5F87"/>
    <w:rsid w:val="003010C0"/>
    <w:rsid w:val="00321A08"/>
    <w:rsid w:val="00332A97"/>
    <w:rsid w:val="003503AC"/>
    <w:rsid w:val="00350C00"/>
    <w:rsid w:val="00366113"/>
    <w:rsid w:val="00386E52"/>
    <w:rsid w:val="003C0668"/>
    <w:rsid w:val="003C0FC2"/>
    <w:rsid w:val="003C270C"/>
    <w:rsid w:val="003D0994"/>
    <w:rsid w:val="003D4114"/>
    <w:rsid w:val="00400048"/>
    <w:rsid w:val="00423824"/>
    <w:rsid w:val="0043567D"/>
    <w:rsid w:val="00494634"/>
    <w:rsid w:val="00495CA6"/>
    <w:rsid w:val="004A0F25"/>
    <w:rsid w:val="004A282D"/>
    <w:rsid w:val="004B7B90"/>
    <w:rsid w:val="004D118D"/>
    <w:rsid w:val="004E2C19"/>
    <w:rsid w:val="005003AC"/>
    <w:rsid w:val="005B7CCE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6D1E3F"/>
    <w:rsid w:val="007269C4"/>
    <w:rsid w:val="0074209E"/>
    <w:rsid w:val="00755EA3"/>
    <w:rsid w:val="00761E02"/>
    <w:rsid w:val="00770B35"/>
    <w:rsid w:val="0077315F"/>
    <w:rsid w:val="007A0A16"/>
    <w:rsid w:val="007F2CA8"/>
    <w:rsid w:val="007F49E4"/>
    <w:rsid w:val="007F7161"/>
    <w:rsid w:val="0081600C"/>
    <w:rsid w:val="0085559E"/>
    <w:rsid w:val="00885151"/>
    <w:rsid w:val="00896B1B"/>
    <w:rsid w:val="008B7DA6"/>
    <w:rsid w:val="008D4F39"/>
    <w:rsid w:val="008E559E"/>
    <w:rsid w:val="009026C9"/>
    <w:rsid w:val="00916080"/>
    <w:rsid w:val="00921A68"/>
    <w:rsid w:val="009E0E74"/>
    <w:rsid w:val="00A015C4"/>
    <w:rsid w:val="00A15172"/>
    <w:rsid w:val="00A34E66"/>
    <w:rsid w:val="00A60B90"/>
    <w:rsid w:val="00A92B6C"/>
    <w:rsid w:val="00AB74DC"/>
    <w:rsid w:val="00AF3CA6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C72A0"/>
    <w:rsid w:val="00CE7272"/>
    <w:rsid w:val="00CF0F67"/>
    <w:rsid w:val="00D339FA"/>
    <w:rsid w:val="00D4046E"/>
    <w:rsid w:val="00D4362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14495"/>
    <w:rsid w:val="00F35505"/>
    <w:rsid w:val="00F479B9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306F6F"/>
  <w15:chartTrackingRefBased/>
  <w15:docId w15:val="{3442375D-CC71-4A56-AF1A-FA9DEE80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d.hailu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512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7012464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2024-07-16T18:54:00Z</dcterms:created>
  <dcterms:modified xsi:type="dcterms:W3CDTF">2024-07-16T18:54:00Z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