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E6FAC34" w14:textId="77777777">
        <w:tc>
          <w:tcPr>
            <w:tcW w:w="1620" w:type="dxa"/>
            <w:tcBorders>
              <w:bottom w:val="single" w:sz="4" w:space="0" w:color="auto"/>
            </w:tcBorders>
            <w:shd w:val="clear" w:color="auto" w:fill="FFFFFF"/>
            <w:vAlign w:val="center"/>
          </w:tcPr>
          <w:p w14:paraId="22349077"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596FB19" w14:textId="631D6DC6" w:rsidR="00152993" w:rsidRDefault="00EA16A5">
            <w:pPr>
              <w:pStyle w:val="Header"/>
            </w:pPr>
            <w:hyperlink r:id="rId7" w:history="1">
              <w:r w:rsidR="002E17AA" w:rsidRPr="0069235A">
                <w:rPr>
                  <w:rStyle w:val="Hyperlink"/>
                </w:rPr>
                <w:t>1235</w:t>
              </w:r>
            </w:hyperlink>
          </w:p>
        </w:tc>
        <w:tc>
          <w:tcPr>
            <w:tcW w:w="900" w:type="dxa"/>
            <w:tcBorders>
              <w:bottom w:val="single" w:sz="4" w:space="0" w:color="auto"/>
            </w:tcBorders>
            <w:shd w:val="clear" w:color="auto" w:fill="FFFFFF"/>
            <w:vAlign w:val="center"/>
          </w:tcPr>
          <w:p w14:paraId="1C2BCE11" w14:textId="77777777" w:rsidR="00152993" w:rsidRDefault="00EE6681">
            <w:pPr>
              <w:pStyle w:val="Header"/>
            </w:pPr>
            <w:r>
              <w:t>N</w:t>
            </w:r>
            <w:r w:rsidR="00152993">
              <w:t>PRR Title</w:t>
            </w:r>
          </w:p>
        </w:tc>
        <w:tc>
          <w:tcPr>
            <w:tcW w:w="6660" w:type="dxa"/>
            <w:tcBorders>
              <w:bottom w:val="single" w:sz="4" w:space="0" w:color="auto"/>
            </w:tcBorders>
            <w:vAlign w:val="center"/>
          </w:tcPr>
          <w:p w14:paraId="578D2FCD" w14:textId="7F5CDFA5" w:rsidR="00152993" w:rsidRDefault="00E41357">
            <w:pPr>
              <w:pStyle w:val="Header"/>
            </w:pPr>
            <w:r w:rsidRPr="00E41357">
              <w:t>Dispatchable Reliability Reserve Service as a Stand-Alone Ancillary Service</w:t>
            </w:r>
          </w:p>
        </w:tc>
      </w:tr>
      <w:tr w:rsidR="00152993" w14:paraId="17DEC8E5" w14:textId="77777777">
        <w:trPr>
          <w:trHeight w:val="413"/>
        </w:trPr>
        <w:tc>
          <w:tcPr>
            <w:tcW w:w="2880" w:type="dxa"/>
            <w:gridSpan w:val="2"/>
            <w:tcBorders>
              <w:top w:val="nil"/>
              <w:left w:val="nil"/>
              <w:bottom w:val="single" w:sz="4" w:space="0" w:color="auto"/>
              <w:right w:val="nil"/>
            </w:tcBorders>
            <w:vAlign w:val="center"/>
          </w:tcPr>
          <w:p w14:paraId="7D2E33D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08776A0" w14:textId="77777777" w:rsidR="00152993" w:rsidRDefault="00152993">
            <w:pPr>
              <w:pStyle w:val="NormalArial"/>
            </w:pPr>
          </w:p>
        </w:tc>
      </w:tr>
      <w:tr w:rsidR="00152993" w14:paraId="6AA2F55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8CDBAE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881538" w14:textId="66728276" w:rsidR="00152993" w:rsidRDefault="002E17AA">
            <w:pPr>
              <w:pStyle w:val="NormalArial"/>
            </w:pPr>
            <w:r>
              <w:t xml:space="preserve">Aug </w:t>
            </w:r>
            <w:r w:rsidR="00D65BD4">
              <w:t>XX</w:t>
            </w:r>
            <w:r>
              <w:t>, 2024</w:t>
            </w:r>
          </w:p>
        </w:tc>
      </w:tr>
      <w:tr w:rsidR="00152993" w14:paraId="21B20B8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8ABB978" w14:textId="77777777" w:rsidR="00152993" w:rsidRDefault="00152993">
            <w:pPr>
              <w:pStyle w:val="NormalArial"/>
            </w:pPr>
          </w:p>
        </w:tc>
        <w:tc>
          <w:tcPr>
            <w:tcW w:w="7560" w:type="dxa"/>
            <w:gridSpan w:val="2"/>
            <w:tcBorders>
              <w:top w:val="nil"/>
              <w:left w:val="nil"/>
              <w:bottom w:val="nil"/>
              <w:right w:val="nil"/>
            </w:tcBorders>
            <w:vAlign w:val="center"/>
          </w:tcPr>
          <w:p w14:paraId="3EF6EB6A" w14:textId="77777777" w:rsidR="00152993" w:rsidRDefault="00152993">
            <w:pPr>
              <w:pStyle w:val="NormalArial"/>
            </w:pPr>
          </w:p>
        </w:tc>
      </w:tr>
      <w:tr w:rsidR="00152993" w14:paraId="093A73D4" w14:textId="77777777">
        <w:trPr>
          <w:trHeight w:val="440"/>
        </w:trPr>
        <w:tc>
          <w:tcPr>
            <w:tcW w:w="10440" w:type="dxa"/>
            <w:gridSpan w:val="4"/>
            <w:tcBorders>
              <w:top w:val="single" w:sz="4" w:space="0" w:color="auto"/>
            </w:tcBorders>
            <w:shd w:val="clear" w:color="auto" w:fill="FFFFFF"/>
            <w:vAlign w:val="center"/>
          </w:tcPr>
          <w:p w14:paraId="4671724B" w14:textId="77777777" w:rsidR="00152993" w:rsidRDefault="00152993">
            <w:pPr>
              <w:pStyle w:val="Header"/>
              <w:jc w:val="center"/>
            </w:pPr>
            <w:r>
              <w:t>Submitter’s Information</w:t>
            </w:r>
          </w:p>
        </w:tc>
      </w:tr>
      <w:tr w:rsidR="00152993" w14:paraId="5E897D23" w14:textId="77777777">
        <w:trPr>
          <w:trHeight w:val="350"/>
        </w:trPr>
        <w:tc>
          <w:tcPr>
            <w:tcW w:w="2880" w:type="dxa"/>
            <w:gridSpan w:val="2"/>
            <w:shd w:val="clear" w:color="auto" w:fill="FFFFFF"/>
            <w:vAlign w:val="center"/>
          </w:tcPr>
          <w:p w14:paraId="227A318F" w14:textId="77777777" w:rsidR="00152993" w:rsidRPr="00EC55B3" w:rsidRDefault="00152993" w:rsidP="00EC55B3">
            <w:pPr>
              <w:pStyle w:val="Header"/>
            </w:pPr>
            <w:r w:rsidRPr="00EC55B3">
              <w:t>Name</w:t>
            </w:r>
          </w:p>
        </w:tc>
        <w:tc>
          <w:tcPr>
            <w:tcW w:w="7560" w:type="dxa"/>
            <w:gridSpan w:val="2"/>
            <w:vAlign w:val="center"/>
          </w:tcPr>
          <w:p w14:paraId="44CBEE80" w14:textId="2361CCEC" w:rsidR="00152993" w:rsidRDefault="002E17AA">
            <w:pPr>
              <w:pStyle w:val="NormalArial"/>
            </w:pPr>
            <w:r>
              <w:t>Ryan King</w:t>
            </w:r>
          </w:p>
        </w:tc>
      </w:tr>
      <w:tr w:rsidR="00152993" w14:paraId="1A80A80F" w14:textId="77777777">
        <w:trPr>
          <w:trHeight w:val="350"/>
        </w:trPr>
        <w:tc>
          <w:tcPr>
            <w:tcW w:w="2880" w:type="dxa"/>
            <w:gridSpan w:val="2"/>
            <w:shd w:val="clear" w:color="auto" w:fill="FFFFFF"/>
            <w:vAlign w:val="center"/>
          </w:tcPr>
          <w:p w14:paraId="5B92A358" w14:textId="77777777" w:rsidR="00152993" w:rsidRPr="00EC55B3" w:rsidRDefault="00152993" w:rsidP="00EC55B3">
            <w:pPr>
              <w:pStyle w:val="Header"/>
            </w:pPr>
            <w:r w:rsidRPr="00EC55B3">
              <w:t>E-mail Address</w:t>
            </w:r>
          </w:p>
        </w:tc>
        <w:tc>
          <w:tcPr>
            <w:tcW w:w="7560" w:type="dxa"/>
            <w:gridSpan w:val="2"/>
            <w:vAlign w:val="center"/>
          </w:tcPr>
          <w:p w14:paraId="23915BEF" w14:textId="248ED00B" w:rsidR="00152993" w:rsidRDefault="00EA16A5">
            <w:pPr>
              <w:pStyle w:val="NormalArial"/>
            </w:pPr>
            <w:hyperlink r:id="rId8" w:history="1">
              <w:r w:rsidR="002E17AA" w:rsidRPr="00A712FB">
                <w:rPr>
                  <w:rStyle w:val="Hyperlink"/>
                </w:rPr>
                <w:t>ryan.king@ercot.com</w:t>
              </w:r>
            </w:hyperlink>
          </w:p>
        </w:tc>
      </w:tr>
      <w:tr w:rsidR="00152993" w14:paraId="63CE0C45" w14:textId="77777777">
        <w:trPr>
          <w:trHeight w:val="350"/>
        </w:trPr>
        <w:tc>
          <w:tcPr>
            <w:tcW w:w="2880" w:type="dxa"/>
            <w:gridSpan w:val="2"/>
            <w:shd w:val="clear" w:color="auto" w:fill="FFFFFF"/>
            <w:vAlign w:val="center"/>
          </w:tcPr>
          <w:p w14:paraId="54BBFED2" w14:textId="77777777" w:rsidR="00152993" w:rsidRPr="00EC55B3" w:rsidRDefault="00152993" w:rsidP="00EC55B3">
            <w:pPr>
              <w:pStyle w:val="Header"/>
            </w:pPr>
            <w:r w:rsidRPr="00EC55B3">
              <w:t>Company</w:t>
            </w:r>
          </w:p>
        </w:tc>
        <w:tc>
          <w:tcPr>
            <w:tcW w:w="7560" w:type="dxa"/>
            <w:gridSpan w:val="2"/>
            <w:vAlign w:val="center"/>
          </w:tcPr>
          <w:p w14:paraId="4B2BA10B" w14:textId="4DAF4FD3" w:rsidR="00152993" w:rsidRDefault="002E17AA">
            <w:pPr>
              <w:pStyle w:val="NormalArial"/>
            </w:pPr>
            <w:r>
              <w:t>ERCOT</w:t>
            </w:r>
          </w:p>
        </w:tc>
      </w:tr>
      <w:tr w:rsidR="00152993" w14:paraId="4A84E5A0" w14:textId="77777777">
        <w:trPr>
          <w:trHeight w:val="350"/>
        </w:trPr>
        <w:tc>
          <w:tcPr>
            <w:tcW w:w="2880" w:type="dxa"/>
            <w:gridSpan w:val="2"/>
            <w:tcBorders>
              <w:bottom w:val="single" w:sz="4" w:space="0" w:color="auto"/>
            </w:tcBorders>
            <w:shd w:val="clear" w:color="auto" w:fill="FFFFFF"/>
            <w:vAlign w:val="center"/>
          </w:tcPr>
          <w:p w14:paraId="72B994C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48D445F" w14:textId="72A1B810" w:rsidR="00152993" w:rsidRDefault="002E17AA">
            <w:pPr>
              <w:pStyle w:val="NormalArial"/>
            </w:pPr>
            <w:r>
              <w:t>512-944-7706</w:t>
            </w:r>
          </w:p>
        </w:tc>
      </w:tr>
      <w:tr w:rsidR="00152993" w14:paraId="398B892A" w14:textId="77777777">
        <w:trPr>
          <w:trHeight w:val="350"/>
        </w:trPr>
        <w:tc>
          <w:tcPr>
            <w:tcW w:w="2880" w:type="dxa"/>
            <w:gridSpan w:val="2"/>
            <w:shd w:val="clear" w:color="auto" w:fill="FFFFFF"/>
            <w:vAlign w:val="center"/>
          </w:tcPr>
          <w:p w14:paraId="676A014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8C06FBD" w14:textId="77777777" w:rsidR="00152993" w:rsidRDefault="00152993">
            <w:pPr>
              <w:pStyle w:val="NormalArial"/>
            </w:pPr>
          </w:p>
        </w:tc>
      </w:tr>
      <w:tr w:rsidR="00075A94" w14:paraId="31772342" w14:textId="77777777">
        <w:trPr>
          <w:trHeight w:val="350"/>
        </w:trPr>
        <w:tc>
          <w:tcPr>
            <w:tcW w:w="2880" w:type="dxa"/>
            <w:gridSpan w:val="2"/>
            <w:tcBorders>
              <w:bottom w:val="single" w:sz="4" w:space="0" w:color="auto"/>
            </w:tcBorders>
            <w:shd w:val="clear" w:color="auto" w:fill="FFFFFF"/>
            <w:vAlign w:val="center"/>
          </w:tcPr>
          <w:p w14:paraId="3919F27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3788445" w14:textId="7F1297BA" w:rsidR="00075A94" w:rsidRDefault="0069235A">
            <w:pPr>
              <w:pStyle w:val="NormalArial"/>
            </w:pPr>
            <w:r>
              <w:t>Not applicable</w:t>
            </w:r>
          </w:p>
        </w:tc>
      </w:tr>
    </w:tbl>
    <w:p w14:paraId="39AAB57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1357" w14:paraId="704BB08B" w14:textId="77777777" w:rsidTr="00023E93">
        <w:trPr>
          <w:trHeight w:val="350"/>
        </w:trPr>
        <w:tc>
          <w:tcPr>
            <w:tcW w:w="10440" w:type="dxa"/>
            <w:tcBorders>
              <w:bottom w:val="single" w:sz="4" w:space="0" w:color="auto"/>
            </w:tcBorders>
            <w:shd w:val="clear" w:color="auto" w:fill="FFFFFF"/>
            <w:vAlign w:val="center"/>
          </w:tcPr>
          <w:p w14:paraId="2C19AE97" w14:textId="6B6BB2A3" w:rsidR="00E41357" w:rsidRDefault="00E41357" w:rsidP="00023E93">
            <w:pPr>
              <w:pStyle w:val="Header"/>
              <w:jc w:val="center"/>
            </w:pPr>
            <w:r>
              <w:t>Comments</w:t>
            </w:r>
          </w:p>
        </w:tc>
      </w:tr>
    </w:tbl>
    <w:p w14:paraId="672D349A" w14:textId="1177E5DE" w:rsidR="00D65BD4" w:rsidRDefault="001959C5" w:rsidP="00D65BD4">
      <w:pPr>
        <w:pStyle w:val="NormalArial"/>
        <w:spacing w:before="120" w:after="120"/>
      </w:pPr>
      <w:r>
        <w:t xml:space="preserve">In discussion on Nodal Protocol Revision Request (NPRR) 1235, there has been some confusion between a Reliability Unit Commitment (RUC) instruction and a </w:t>
      </w:r>
      <w:r w:rsidRPr="00E41357">
        <w:t xml:space="preserve">Dispatchable Reliability Reserve Service </w:t>
      </w:r>
      <w:r>
        <w:t xml:space="preserve">(DRRS) deployment, including the applicability of the Energy Offer Curve offer floor.  </w:t>
      </w:r>
      <w:r w:rsidR="00D65BD4">
        <w:t xml:space="preserve">Under NPRR1235, </w:t>
      </w:r>
      <w:r>
        <w:t xml:space="preserve">although the RUC process is used to deploy DRRS, there is a distinction between a DRRS deployment and a RUC instruction.  With that, the intention </w:t>
      </w:r>
      <w:r w:rsidR="0063393C">
        <w:t xml:space="preserve">of </w:t>
      </w:r>
      <w:r>
        <w:t xml:space="preserve">the NPRR as drafted is that </w:t>
      </w:r>
      <w:r w:rsidR="0063393C">
        <w:t xml:space="preserve">the </w:t>
      </w:r>
      <w:r>
        <w:t>offer floor for Resources with a RUC instruction</w:t>
      </w:r>
      <w:r w:rsidR="0063393C">
        <w:t xml:space="preserve"> is not applicable to Resources deployed for DRRS</w:t>
      </w:r>
      <w:r w:rsidR="00D65BD4">
        <w:t xml:space="preserve">.  </w:t>
      </w:r>
      <w:r w:rsidR="0063393C">
        <w:t>It</w:t>
      </w:r>
      <w:r w:rsidR="00D13DD4">
        <w:t xml:space="preserve"> is</w:t>
      </w:r>
      <w:r w:rsidR="0063393C">
        <w:t xml:space="preserve"> worth noting that t</w:t>
      </w:r>
      <w:r w:rsidR="00D65BD4">
        <w:t xml:space="preserve">he deployment of these Resources </w:t>
      </w:r>
      <w:r w:rsidR="0063393C">
        <w:t xml:space="preserve">for DRRS </w:t>
      </w:r>
      <w:r w:rsidR="00D65BD4">
        <w:t xml:space="preserve">would be accounted for in the Reliability Deployment Price Adder (“RDPA”) akin to the deployment of Off-Line Non-Spinning Reserve (Non-Spin).  ERCOT offers the following revisions to Section 6.5.7.3, </w:t>
      </w:r>
      <w:r w:rsidR="00D65BD4" w:rsidRPr="00D65BD4">
        <w:t>Security Constrained Economic Dispatch</w:t>
      </w:r>
      <w:r w:rsidR="00D65BD4">
        <w:t>, to provide greater clarity around the deployment of Resources to provide DRRS compared to Resources which receive a RUC instruction.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4F1DFBC" w14:textId="77777777" w:rsidTr="00B5080A">
        <w:trPr>
          <w:trHeight w:val="350"/>
        </w:trPr>
        <w:tc>
          <w:tcPr>
            <w:tcW w:w="10440" w:type="dxa"/>
            <w:tcBorders>
              <w:bottom w:val="single" w:sz="4" w:space="0" w:color="auto"/>
            </w:tcBorders>
            <w:shd w:val="clear" w:color="auto" w:fill="FFFFFF"/>
            <w:vAlign w:val="center"/>
          </w:tcPr>
          <w:p w14:paraId="46D6AE84" w14:textId="77777777" w:rsidR="00BD7258" w:rsidRDefault="00BD7258" w:rsidP="00B5080A">
            <w:pPr>
              <w:pStyle w:val="Header"/>
              <w:jc w:val="center"/>
            </w:pPr>
            <w:r>
              <w:t>Revised Cover Page Language</w:t>
            </w:r>
          </w:p>
        </w:tc>
      </w:tr>
    </w:tbl>
    <w:p w14:paraId="2D0B8406" w14:textId="0965156F" w:rsidR="00BD7258" w:rsidRDefault="00BD7258" w:rsidP="00D65BD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65BD4" w:rsidRPr="005B4DE0" w14:paraId="486DFEEB" w14:textId="77777777" w:rsidTr="0003786F">
        <w:trPr>
          <w:trHeight w:val="2690"/>
        </w:trPr>
        <w:tc>
          <w:tcPr>
            <w:tcW w:w="2880" w:type="dxa"/>
            <w:tcBorders>
              <w:top w:val="single" w:sz="4" w:space="0" w:color="auto"/>
              <w:bottom w:val="single" w:sz="4" w:space="0" w:color="auto"/>
            </w:tcBorders>
            <w:shd w:val="clear" w:color="auto" w:fill="FFFFFF" w:themeFill="background1"/>
            <w:vAlign w:val="center"/>
          </w:tcPr>
          <w:p w14:paraId="49B6D201" w14:textId="77777777" w:rsidR="00D65BD4" w:rsidRDefault="00D65BD4" w:rsidP="0003786F">
            <w:pPr>
              <w:pStyle w:val="Header"/>
            </w:pPr>
            <w:r>
              <w:t xml:space="preserve">Nodal Protocol Sections Requiring Revision </w:t>
            </w:r>
          </w:p>
        </w:tc>
        <w:tc>
          <w:tcPr>
            <w:tcW w:w="7560" w:type="dxa"/>
            <w:tcBorders>
              <w:top w:val="single" w:sz="4" w:space="0" w:color="auto"/>
            </w:tcBorders>
            <w:vAlign w:val="center"/>
          </w:tcPr>
          <w:p w14:paraId="05A33AB2" w14:textId="77777777" w:rsidR="00D65BD4" w:rsidRDefault="00D65BD4" w:rsidP="0003786F">
            <w:pPr>
              <w:pStyle w:val="NormalArial"/>
              <w:spacing w:before="120"/>
            </w:pPr>
            <w:r w:rsidRPr="00B937CB">
              <w:t>2.1</w:t>
            </w:r>
            <w:r>
              <w:t>, Definitions</w:t>
            </w:r>
          </w:p>
          <w:p w14:paraId="620F7955" w14:textId="77777777" w:rsidR="00D65BD4" w:rsidRDefault="00D65BD4" w:rsidP="0003786F">
            <w:pPr>
              <w:pStyle w:val="NormalArial"/>
            </w:pPr>
            <w:r w:rsidRPr="00B937CB">
              <w:t>2.2</w:t>
            </w:r>
            <w:r>
              <w:t>, Acronyms and Abbreviations</w:t>
            </w:r>
          </w:p>
          <w:p w14:paraId="06AE9457" w14:textId="77777777" w:rsidR="00D65BD4" w:rsidRDefault="00D65BD4" w:rsidP="0003786F">
            <w:pPr>
              <w:pStyle w:val="NormalArial"/>
            </w:pPr>
            <w:r w:rsidRPr="00B937CB">
              <w:t>3.2.3</w:t>
            </w:r>
            <w:r>
              <w:t xml:space="preserve">, </w:t>
            </w:r>
            <w:r w:rsidRPr="00B937CB">
              <w:t>Short-Term System Adequacy Reports</w:t>
            </w:r>
          </w:p>
          <w:p w14:paraId="727D74A4" w14:textId="77777777" w:rsidR="00D65BD4" w:rsidRDefault="00D65BD4" w:rsidP="0003786F">
            <w:pPr>
              <w:pStyle w:val="NormalArial"/>
            </w:pPr>
            <w:r w:rsidRPr="00B937CB">
              <w:t>3.9.1</w:t>
            </w:r>
            <w:r>
              <w:t xml:space="preserve">, </w:t>
            </w:r>
            <w:r w:rsidRPr="00B937CB">
              <w:t>Current Operating Plan (COP) Criteria</w:t>
            </w:r>
          </w:p>
          <w:p w14:paraId="51F0A9C5" w14:textId="77777777" w:rsidR="00D65BD4" w:rsidRDefault="00D65BD4" w:rsidP="0003786F">
            <w:pPr>
              <w:pStyle w:val="NormalArial"/>
            </w:pPr>
            <w:r w:rsidRPr="00035873">
              <w:t>3.17.5</w:t>
            </w:r>
            <w:r>
              <w:t xml:space="preserve">, </w:t>
            </w:r>
            <w:r w:rsidRPr="00035873">
              <w:t>Dispatchable Reliability Reserve Service</w:t>
            </w:r>
            <w:r>
              <w:t xml:space="preserve"> (new)</w:t>
            </w:r>
          </w:p>
          <w:p w14:paraId="18ADBD84" w14:textId="77777777" w:rsidR="00D65BD4" w:rsidRDefault="00D65BD4" w:rsidP="0003786F">
            <w:pPr>
              <w:pStyle w:val="NormalArial"/>
            </w:pPr>
            <w:r w:rsidRPr="00035873">
              <w:t>3.18</w:t>
            </w:r>
            <w:r>
              <w:t xml:space="preserve">, </w:t>
            </w:r>
            <w:r w:rsidRPr="00035873">
              <w:t>Resource Limits in Providing Ancillary Service</w:t>
            </w:r>
          </w:p>
          <w:p w14:paraId="5C4C275A" w14:textId="77777777" w:rsidR="00D65BD4" w:rsidRDefault="00D65BD4" w:rsidP="0003786F">
            <w:pPr>
              <w:pStyle w:val="NormalArial"/>
            </w:pPr>
            <w:r w:rsidRPr="00035873">
              <w:t>4.4.7.1</w:t>
            </w:r>
            <w:r>
              <w:t xml:space="preserve">, </w:t>
            </w:r>
            <w:r w:rsidRPr="00035873">
              <w:t>Self-Arranged Ancillary Service Quantities</w:t>
            </w:r>
          </w:p>
          <w:p w14:paraId="708E7C96" w14:textId="77777777" w:rsidR="00D65BD4" w:rsidRDefault="00D65BD4" w:rsidP="0003786F">
            <w:pPr>
              <w:pStyle w:val="NormalArial"/>
            </w:pPr>
            <w:r>
              <w:t>4.4.7.2, Ancillary Service Offers</w:t>
            </w:r>
          </w:p>
          <w:p w14:paraId="254E7EFB" w14:textId="77777777" w:rsidR="00D65BD4" w:rsidRDefault="00D65BD4" w:rsidP="0003786F">
            <w:pPr>
              <w:pStyle w:val="NormalArial"/>
            </w:pPr>
            <w:r w:rsidRPr="00035873">
              <w:t>4.4.7.3</w:t>
            </w:r>
            <w:r>
              <w:t xml:space="preserve">, </w:t>
            </w:r>
            <w:r w:rsidRPr="00035873">
              <w:t>Ancillary Service Trades</w:t>
            </w:r>
          </w:p>
          <w:p w14:paraId="4F6A19A8" w14:textId="77777777" w:rsidR="00D65BD4" w:rsidRDefault="00D65BD4" w:rsidP="0003786F">
            <w:pPr>
              <w:pStyle w:val="NormalArial"/>
            </w:pPr>
            <w:r w:rsidRPr="00035873">
              <w:t>4.4.12</w:t>
            </w:r>
            <w:r>
              <w:t xml:space="preserve">, </w:t>
            </w:r>
            <w:r w:rsidRPr="00035873">
              <w:t>Determination of Ancillary Service Demand Curves for the Day-Ahead Market and Real-Time Market</w:t>
            </w:r>
          </w:p>
          <w:p w14:paraId="34671DE5" w14:textId="77777777" w:rsidR="00D65BD4" w:rsidRDefault="00D65BD4" w:rsidP="0003786F">
            <w:pPr>
              <w:pStyle w:val="NormalArial"/>
            </w:pPr>
            <w:r>
              <w:lastRenderedPageBreak/>
              <w:t>4.5.1, DAM Clearing Process</w:t>
            </w:r>
          </w:p>
          <w:p w14:paraId="72F2A830" w14:textId="77777777" w:rsidR="00D65BD4" w:rsidRDefault="00D65BD4" w:rsidP="0003786F">
            <w:pPr>
              <w:pStyle w:val="NormalArial"/>
            </w:pPr>
            <w:r w:rsidRPr="003F3FAC">
              <w:t>4.6.2.3</w:t>
            </w:r>
            <w:r>
              <w:t xml:space="preserve">, </w:t>
            </w:r>
            <w:r w:rsidRPr="003F3FAC">
              <w:t>Day-Ahead Make-Whole Settlements</w:t>
            </w:r>
          </w:p>
          <w:p w14:paraId="622B3D03" w14:textId="77777777" w:rsidR="00D65BD4" w:rsidRDefault="00D65BD4" w:rsidP="0003786F">
            <w:pPr>
              <w:pStyle w:val="NormalArial"/>
            </w:pPr>
            <w:r w:rsidRPr="00035873">
              <w:t>4.6.2.3.1</w:t>
            </w:r>
            <w:r>
              <w:t xml:space="preserve">, </w:t>
            </w:r>
            <w:r w:rsidRPr="00035873">
              <w:t>Day-Ahead Make-Whole Payment</w:t>
            </w:r>
          </w:p>
          <w:p w14:paraId="2FD0746E" w14:textId="77777777" w:rsidR="00D65BD4" w:rsidRDefault="00D65BD4" w:rsidP="0003786F">
            <w:pPr>
              <w:pStyle w:val="NormalArial"/>
            </w:pPr>
            <w:r w:rsidRPr="00035873">
              <w:t>4.6.4.1.6</w:t>
            </w:r>
            <w:r>
              <w:t xml:space="preserve">, </w:t>
            </w:r>
            <w:r w:rsidRPr="00035873">
              <w:t>Dispatchable Reliability Reserve Service Payment</w:t>
            </w:r>
            <w:r>
              <w:t xml:space="preserve"> (new)</w:t>
            </w:r>
          </w:p>
          <w:p w14:paraId="6B0F7FB8" w14:textId="77777777" w:rsidR="00D65BD4" w:rsidRDefault="00D65BD4" w:rsidP="0003786F">
            <w:pPr>
              <w:pStyle w:val="NormalArial"/>
            </w:pPr>
            <w:r w:rsidRPr="003F3FAC">
              <w:t>4.6.4.2.6</w:t>
            </w:r>
            <w:r>
              <w:t xml:space="preserve">, </w:t>
            </w:r>
            <w:r w:rsidRPr="003F3FAC">
              <w:t>Dispatchable Reliability Reserve Service Charge</w:t>
            </w:r>
            <w:r>
              <w:t xml:space="preserve"> (new)</w:t>
            </w:r>
          </w:p>
          <w:p w14:paraId="4CA394ED" w14:textId="77777777" w:rsidR="00D65BD4" w:rsidRDefault="00D65BD4" w:rsidP="0003786F">
            <w:pPr>
              <w:pStyle w:val="NormalArial"/>
            </w:pPr>
            <w:r w:rsidRPr="00C5030F">
              <w:t>5.2.2.2</w:t>
            </w:r>
            <w:r>
              <w:t xml:space="preserve">, </w:t>
            </w:r>
            <w:r w:rsidRPr="00C5030F">
              <w:t>RUC Process Timeline After an Aborted Day-Ahead Market</w:t>
            </w:r>
          </w:p>
          <w:p w14:paraId="3A953545" w14:textId="77777777" w:rsidR="00D65BD4" w:rsidRDefault="00D65BD4" w:rsidP="0003786F">
            <w:pPr>
              <w:pStyle w:val="NormalArial"/>
            </w:pPr>
            <w:r w:rsidRPr="00EE0F17">
              <w:t>5.5.2</w:t>
            </w:r>
            <w:r>
              <w:t xml:space="preserve">, </w:t>
            </w:r>
            <w:r w:rsidRPr="00EE0F17">
              <w:t>Reliability Unit Commitment (RUC) Process</w:t>
            </w:r>
          </w:p>
          <w:p w14:paraId="0929647F" w14:textId="77777777" w:rsidR="00D65BD4" w:rsidRDefault="00D65BD4" w:rsidP="0003786F">
            <w:pPr>
              <w:pStyle w:val="NormalArial"/>
            </w:pPr>
            <w:r w:rsidRPr="00F74205">
              <w:t>5.6.2</w:t>
            </w:r>
            <w:r>
              <w:t xml:space="preserve">, </w:t>
            </w:r>
            <w:r w:rsidRPr="00F74205">
              <w:t>RUC Startup Cost Eligibility</w:t>
            </w:r>
          </w:p>
          <w:p w14:paraId="14011A1B" w14:textId="77777777" w:rsidR="00D65BD4" w:rsidRDefault="00D65BD4" w:rsidP="0003786F">
            <w:pPr>
              <w:pStyle w:val="NormalArial"/>
            </w:pPr>
            <w:r>
              <w:t>5.7.1, RUC Make-Whole Payment</w:t>
            </w:r>
          </w:p>
          <w:p w14:paraId="0953399B" w14:textId="77777777" w:rsidR="00D65BD4" w:rsidRDefault="00D65BD4" w:rsidP="0003786F">
            <w:pPr>
              <w:pStyle w:val="NormalArial"/>
            </w:pPr>
            <w:r w:rsidRPr="00E81209">
              <w:t>5.7.1.1</w:t>
            </w:r>
            <w:r>
              <w:t xml:space="preserve">, </w:t>
            </w:r>
            <w:r w:rsidRPr="00E81209">
              <w:t>RUC Guarantee</w:t>
            </w:r>
          </w:p>
          <w:p w14:paraId="58D5A0D6" w14:textId="77777777" w:rsidR="00D65BD4" w:rsidRDefault="00D65BD4" w:rsidP="0003786F">
            <w:pPr>
              <w:pStyle w:val="NormalArial"/>
            </w:pPr>
            <w:r w:rsidRPr="00C773CF">
              <w:t>5.7.1.2</w:t>
            </w:r>
            <w:r>
              <w:t xml:space="preserve">, </w:t>
            </w:r>
            <w:r w:rsidRPr="00C773CF">
              <w:t>RUC Minimum-Energy Revenue</w:t>
            </w:r>
          </w:p>
          <w:p w14:paraId="16880E0F" w14:textId="77777777" w:rsidR="00D65BD4" w:rsidRDefault="00D65BD4" w:rsidP="0003786F">
            <w:pPr>
              <w:pStyle w:val="NormalArial"/>
            </w:pPr>
            <w:r>
              <w:t xml:space="preserve">5.7.2, </w:t>
            </w:r>
            <w:r w:rsidRPr="005A28FC">
              <w:t xml:space="preserve">RUC </w:t>
            </w:r>
            <w:proofErr w:type="spellStart"/>
            <w:r w:rsidRPr="005A28FC">
              <w:t>Clawback</w:t>
            </w:r>
            <w:proofErr w:type="spellEnd"/>
            <w:r w:rsidRPr="005A28FC">
              <w:t xml:space="preserve"> Charge</w:t>
            </w:r>
          </w:p>
          <w:p w14:paraId="7C900088" w14:textId="77777777" w:rsidR="00D65BD4" w:rsidRDefault="00D65BD4" w:rsidP="0003786F">
            <w:pPr>
              <w:pStyle w:val="NormalArial"/>
            </w:pPr>
            <w:r w:rsidRPr="00F74205">
              <w:t>5.7.4</w:t>
            </w:r>
            <w:r>
              <w:t xml:space="preserve">, </w:t>
            </w:r>
            <w:r w:rsidRPr="00F74205">
              <w:t>RUC Make-Whole Charges</w:t>
            </w:r>
          </w:p>
          <w:p w14:paraId="3B714C41" w14:textId="77777777" w:rsidR="00D65BD4" w:rsidRDefault="00D65BD4" w:rsidP="0003786F">
            <w:pPr>
              <w:pStyle w:val="NormalArial"/>
            </w:pPr>
            <w:r w:rsidRPr="00F74205">
              <w:t>5.7.4.1</w:t>
            </w:r>
            <w:r>
              <w:t xml:space="preserve">, </w:t>
            </w:r>
            <w:r w:rsidRPr="00F74205">
              <w:t xml:space="preserve">RUC </w:t>
            </w:r>
            <w:r>
              <w:t>DRRS-Short Charge (new)</w:t>
            </w:r>
          </w:p>
          <w:p w14:paraId="0487345B" w14:textId="77777777" w:rsidR="00D65BD4" w:rsidRDefault="00D65BD4" w:rsidP="0003786F">
            <w:pPr>
              <w:pStyle w:val="NormalArial"/>
            </w:pPr>
            <w:r w:rsidRPr="00F74205">
              <w:t>5.7.4.</w:t>
            </w:r>
            <w:r>
              <w:t xml:space="preserve">1, </w:t>
            </w:r>
            <w:r w:rsidRPr="00F74205">
              <w:t>RUC Capacity-Short Charge</w:t>
            </w:r>
          </w:p>
          <w:p w14:paraId="51F03943" w14:textId="77777777" w:rsidR="00D65BD4" w:rsidRDefault="00D65BD4" w:rsidP="0003786F">
            <w:pPr>
              <w:pStyle w:val="NormalArial"/>
            </w:pPr>
            <w:r>
              <w:t>5.7.4.1.1, DRRS Shortfall Ratio Share (new)</w:t>
            </w:r>
          </w:p>
          <w:p w14:paraId="07D18DA5" w14:textId="77777777" w:rsidR="00D65BD4" w:rsidRDefault="00D65BD4" w:rsidP="0003786F">
            <w:pPr>
              <w:pStyle w:val="NormalArial"/>
            </w:pPr>
            <w:r>
              <w:t>5.7.4.1.2, RUC DRRS Credit (new)</w:t>
            </w:r>
          </w:p>
          <w:p w14:paraId="0D339F4D" w14:textId="77777777" w:rsidR="00D65BD4" w:rsidRDefault="00D65BD4" w:rsidP="0003786F">
            <w:pPr>
              <w:pStyle w:val="NormalArial"/>
            </w:pPr>
            <w:r w:rsidRPr="002644E7">
              <w:t>5.7.4.</w:t>
            </w:r>
            <w:r>
              <w:t>1</w:t>
            </w:r>
            <w:r w:rsidRPr="002644E7">
              <w:t>.2</w:t>
            </w:r>
            <w:r>
              <w:t xml:space="preserve">, </w:t>
            </w:r>
            <w:r w:rsidRPr="002644E7">
              <w:t>RUC Capacity Credit</w:t>
            </w:r>
          </w:p>
          <w:p w14:paraId="107314D5" w14:textId="77777777" w:rsidR="00D65BD4" w:rsidRDefault="00D65BD4" w:rsidP="0003786F">
            <w:pPr>
              <w:pStyle w:val="NormalArial"/>
            </w:pPr>
            <w:r>
              <w:t xml:space="preserve">5.7.4.2, </w:t>
            </w:r>
            <w:r w:rsidRPr="00690053">
              <w:t>RUC Make-Whole Uplift Charge</w:t>
            </w:r>
          </w:p>
          <w:p w14:paraId="29F2EA46" w14:textId="77777777" w:rsidR="00D65BD4" w:rsidRDefault="00D65BD4" w:rsidP="0003786F">
            <w:pPr>
              <w:pStyle w:val="NormalArial"/>
            </w:pPr>
            <w:r w:rsidRPr="00F74205">
              <w:t>6.1</w:t>
            </w:r>
            <w:r>
              <w:t xml:space="preserve">, </w:t>
            </w:r>
            <w:r w:rsidRPr="00F74205">
              <w:t>Introduction</w:t>
            </w:r>
          </w:p>
          <w:p w14:paraId="6712506D" w14:textId="77777777" w:rsidR="00D65BD4" w:rsidRDefault="00D65BD4" w:rsidP="0003786F">
            <w:pPr>
              <w:pStyle w:val="NormalArial"/>
            </w:pPr>
            <w:r>
              <w:t>6.5.5.2, Operational Data Requirements</w:t>
            </w:r>
          </w:p>
          <w:p w14:paraId="681F7F52" w14:textId="77777777" w:rsidR="00D65BD4" w:rsidRDefault="00D65BD4" w:rsidP="0003786F">
            <w:pPr>
              <w:pStyle w:val="NormalArial"/>
              <w:rPr>
                <w:ins w:id="0" w:author="ERCOT 08XX24" w:date="2024-08-28T09:29:00Z"/>
              </w:rPr>
            </w:pPr>
            <w:ins w:id="1" w:author="ERCOT 08XX24" w:date="2024-08-28T09:29:00Z">
              <w:r w:rsidRPr="00D65BD4">
                <w:t>6.5.7.3, Security Constrained Economic Dispatch</w:t>
              </w:r>
            </w:ins>
          </w:p>
          <w:p w14:paraId="44A44D00" w14:textId="7BFE5C15" w:rsidR="00D65BD4" w:rsidRDefault="00D65BD4" w:rsidP="0003786F">
            <w:pPr>
              <w:pStyle w:val="NormalArial"/>
            </w:pPr>
            <w:r>
              <w:t>6.5.7.3.1, Determination of Real-Time On-Line Reliability Deployment Price Adder</w:t>
            </w:r>
          </w:p>
          <w:p w14:paraId="6E2AC5F3" w14:textId="77777777" w:rsidR="00D65BD4" w:rsidRDefault="00D65BD4" w:rsidP="0003786F">
            <w:r w:rsidRPr="0C5341C2">
              <w:rPr>
                <w:rFonts w:ascii="Arial" w:eastAsia="Arial" w:hAnsi="Arial" w:cs="Arial"/>
              </w:rPr>
              <w:t>6.5.7.5, Ancillary Services Capacity Monitor</w:t>
            </w:r>
          </w:p>
          <w:p w14:paraId="79F8EA05" w14:textId="77777777" w:rsidR="00D65BD4" w:rsidRDefault="00D65BD4" w:rsidP="0003786F">
            <w:pPr>
              <w:pStyle w:val="NormalArial"/>
            </w:pPr>
            <w:r w:rsidRPr="00BF047A">
              <w:t>6.5.7.6.2.5</w:t>
            </w:r>
            <w:r>
              <w:t xml:space="preserve">, </w:t>
            </w:r>
            <w:r w:rsidRPr="00BF047A">
              <w:t>Deployment of Dispatchable Reliability Reserve Service (DRRS)</w:t>
            </w:r>
            <w:r>
              <w:t xml:space="preserve"> (new)</w:t>
            </w:r>
          </w:p>
          <w:p w14:paraId="5D36ADA3" w14:textId="77777777" w:rsidR="00D65BD4" w:rsidRDefault="00D65BD4" w:rsidP="0003786F">
            <w:pPr>
              <w:pStyle w:val="NormalArial"/>
            </w:pPr>
            <w:r w:rsidRPr="00BF047A">
              <w:t>6.7.</w:t>
            </w:r>
            <w:r>
              <w:t xml:space="preserve">4, </w:t>
            </w:r>
            <w:r w:rsidRPr="00BF047A">
              <w:t>Failure to Provide Dispatchable Reliabi</w:t>
            </w:r>
            <w:r>
              <w:t>l</w:t>
            </w:r>
            <w:r w:rsidRPr="00BF047A">
              <w:t>ity Reserve (DRRS) Ancillary Service</w:t>
            </w:r>
            <w:r>
              <w:t xml:space="preserve"> (new)</w:t>
            </w:r>
          </w:p>
          <w:p w14:paraId="15B02EBE" w14:textId="77777777" w:rsidR="00D65BD4" w:rsidRDefault="00D65BD4" w:rsidP="0003786F">
            <w:pPr>
              <w:pStyle w:val="NormalArial"/>
            </w:pPr>
            <w:r w:rsidRPr="00BF047A">
              <w:t>6.7.</w:t>
            </w:r>
            <w:r>
              <w:t xml:space="preserve">4.1, </w:t>
            </w:r>
            <w:r w:rsidRPr="00BF047A">
              <w:t>Charges for a Failure to Provide Dispatchable Reliability Reserve (DRRS) Ancillary Service</w:t>
            </w:r>
            <w:r>
              <w:t xml:space="preserve"> (new)</w:t>
            </w:r>
          </w:p>
          <w:p w14:paraId="22FDF169" w14:textId="77777777" w:rsidR="00D65BD4" w:rsidRDefault="00D65BD4" w:rsidP="0003786F">
            <w:pPr>
              <w:pStyle w:val="NormalArial"/>
            </w:pPr>
            <w:r w:rsidRPr="00AC24AB">
              <w:t>6.7.</w:t>
            </w:r>
            <w:r>
              <w:t>4</w:t>
            </w:r>
            <w:r w:rsidRPr="00AC24AB">
              <w:t>.2</w:t>
            </w:r>
            <w:r>
              <w:t xml:space="preserve">, </w:t>
            </w:r>
            <w:r w:rsidRPr="00AC24AB">
              <w:t>Allocation of Charges for a Failure to Provide Dispatchable Reliability Reserve (DRRS) Ancillary Service</w:t>
            </w:r>
            <w:r>
              <w:t xml:space="preserve"> (new)</w:t>
            </w:r>
          </w:p>
          <w:p w14:paraId="03232071" w14:textId="77777777" w:rsidR="00D65BD4" w:rsidRDefault="00D65BD4" w:rsidP="0003786F">
            <w:pPr>
              <w:pStyle w:val="NormalArial"/>
            </w:pPr>
            <w:r w:rsidRPr="00AD7DB6">
              <w:t>6.7.</w:t>
            </w:r>
            <w:r>
              <w:t>4, Real-Time Settlement for Updated Day-Ahead Market Ancillary Service Obligations</w:t>
            </w:r>
          </w:p>
          <w:p w14:paraId="75A0339D" w14:textId="77777777" w:rsidR="00D65BD4" w:rsidRDefault="00D65BD4" w:rsidP="0003786F">
            <w:pPr>
              <w:pStyle w:val="NormalArial"/>
            </w:pPr>
            <w:r w:rsidRPr="007A511D">
              <w:t>8.1.1.2.1.8</w:t>
            </w:r>
            <w:r>
              <w:t xml:space="preserve">, </w:t>
            </w:r>
            <w:r w:rsidRPr="007A511D">
              <w:t>Dispatchable Reliability Reserve Service Qualification</w:t>
            </w:r>
            <w:r>
              <w:t xml:space="preserve"> (new)</w:t>
            </w:r>
          </w:p>
          <w:p w14:paraId="1DE90075" w14:textId="77777777" w:rsidR="00D65BD4" w:rsidRDefault="00D65BD4" w:rsidP="0003786F">
            <w:pPr>
              <w:pStyle w:val="NormalArial"/>
            </w:pPr>
            <w:r w:rsidRPr="007A511D">
              <w:t>8.1.1.4.5</w:t>
            </w:r>
            <w:r>
              <w:t xml:space="preserve">, </w:t>
            </w:r>
            <w:r w:rsidRPr="007A511D">
              <w:t>Dispatchable Reliability Reserve Service Energy Deployment Criteria</w:t>
            </w:r>
            <w:r>
              <w:t xml:space="preserve"> (new)</w:t>
            </w:r>
          </w:p>
          <w:p w14:paraId="0EC33AA2" w14:textId="77777777" w:rsidR="00D65BD4" w:rsidRDefault="00D65BD4" w:rsidP="0003786F">
            <w:pPr>
              <w:pStyle w:val="NormalArial"/>
            </w:pPr>
            <w:r>
              <w:t>9.2.3, DAM Settlement Charge Types</w:t>
            </w:r>
          </w:p>
          <w:p w14:paraId="72AD202E" w14:textId="77777777" w:rsidR="00D65BD4" w:rsidRDefault="00D65BD4" w:rsidP="0003786F">
            <w:pPr>
              <w:pStyle w:val="NormalArial"/>
            </w:pPr>
            <w:r>
              <w:t>9.5.3, Real-Time Market Settlement Charge Types</w:t>
            </w:r>
          </w:p>
          <w:p w14:paraId="76B881EA" w14:textId="77777777" w:rsidR="00D65BD4" w:rsidRPr="00D70FDD" w:rsidRDefault="00D65BD4" w:rsidP="0003786F">
            <w:pPr>
              <w:pStyle w:val="NormalArial"/>
            </w:pPr>
            <w:r w:rsidRPr="00D70FDD">
              <w:t>9.14.10</w:t>
            </w:r>
            <w:r>
              <w:t xml:space="preserve">, </w:t>
            </w:r>
            <w:r w:rsidRPr="00D70FDD">
              <w:t>Settlement for Market Participants Impacted by Omitted Procedures or Manual Actions to Resolve the DAM</w:t>
            </w:r>
          </w:p>
          <w:p w14:paraId="1F5CDBEE" w14:textId="77777777" w:rsidR="00D65BD4" w:rsidRPr="005B4DE0" w:rsidRDefault="00D65BD4" w:rsidP="0003786F">
            <w:pPr>
              <w:pStyle w:val="NormalArial"/>
              <w:spacing w:after="120"/>
              <w:rPr>
                <w:rFonts w:ascii="Times New Roman" w:hAnsi="Times New Roman"/>
                <w:b/>
                <w:bCs/>
                <w:i/>
                <w:iCs/>
              </w:rPr>
            </w:pPr>
            <w:r w:rsidRPr="005B4DE0">
              <w:t>16.11.4.3.1</w:t>
            </w:r>
            <w:r>
              <w:t xml:space="preserve">, </w:t>
            </w:r>
            <w:r w:rsidRPr="005B4DE0">
              <w:t>Day-Ahead Liability Estimate</w:t>
            </w:r>
          </w:p>
        </w:tc>
      </w:tr>
    </w:tbl>
    <w:p w14:paraId="28C286B7" w14:textId="77777777" w:rsidR="00D65BD4" w:rsidRDefault="00D65BD4" w:rsidP="00D65BD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05C1FE8" w14:textId="77777777">
        <w:trPr>
          <w:trHeight w:val="350"/>
        </w:trPr>
        <w:tc>
          <w:tcPr>
            <w:tcW w:w="10440" w:type="dxa"/>
            <w:tcBorders>
              <w:bottom w:val="single" w:sz="4" w:space="0" w:color="auto"/>
            </w:tcBorders>
            <w:shd w:val="clear" w:color="auto" w:fill="FFFFFF"/>
            <w:vAlign w:val="center"/>
          </w:tcPr>
          <w:p w14:paraId="2DD49B72" w14:textId="77777777" w:rsidR="00152993" w:rsidRDefault="00152993">
            <w:pPr>
              <w:pStyle w:val="Header"/>
              <w:jc w:val="center"/>
            </w:pPr>
            <w:r>
              <w:t>Revised Proposed Protocol Language</w:t>
            </w:r>
          </w:p>
        </w:tc>
      </w:tr>
    </w:tbl>
    <w:p w14:paraId="7645F85C" w14:textId="77777777" w:rsidR="00D65BD4" w:rsidRPr="00D65BD4" w:rsidRDefault="00D65BD4" w:rsidP="00D65BD4">
      <w:pPr>
        <w:keepNext/>
        <w:spacing w:before="240" w:after="240"/>
        <w:outlineLvl w:val="1"/>
        <w:rPr>
          <w:rFonts w:eastAsia="SimSun"/>
          <w:b/>
          <w:szCs w:val="20"/>
        </w:rPr>
      </w:pPr>
      <w:bookmarkStart w:id="2" w:name="_Toc73847662"/>
      <w:bookmarkStart w:id="3" w:name="_Toc118224377"/>
      <w:bookmarkStart w:id="4" w:name="_Toc118909445"/>
      <w:bookmarkStart w:id="5" w:name="_Toc205190238"/>
      <w:r w:rsidRPr="00D65BD4">
        <w:rPr>
          <w:rFonts w:eastAsia="SimSun"/>
          <w:b/>
          <w:szCs w:val="20"/>
        </w:rPr>
        <w:lastRenderedPageBreak/>
        <w:t>2.1</w:t>
      </w:r>
      <w:r w:rsidRPr="00D65BD4">
        <w:rPr>
          <w:rFonts w:eastAsia="SimSun"/>
          <w:b/>
          <w:szCs w:val="20"/>
        </w:rPr>
        <w:tab/>
        <w:t>DEFINITIONS</w:t>
      </w:r>
      <w:bookmarkEnd w:id="2"/>
      <w:bookmarkEnd w:id="3"/>
      <w:bookmarkEnd w:id="4"/>
      <w:bookmarkEnd w:id="5"/>
    </w:p>
    <w:p w14:paraId="7555E930" w14:textId="77777777" w:rsidR="00D65BD4" w:rsidRPr="00D65BD4" w:rsidRDefault="00D65BD4" w:rsidP="00D65BD4">
      <w:pPr>
        <w:spacing w:before="240" w:after="240"/>
        <w:rPr>
          <w:rFonts w:eastAsia="SimSun"/>
          <w:b/>
          <w:bCs/>
        </w:rPr>
      </w:pPr>
      <w:r w:rsidRPr="00D65BD4">
        <w:rPr>
          <w:rFonts w:eastAsia="SimSun"/>
          <w:b/>
          <w:bCs/>
        </w:rPr>
        <w:t>Ancillary Service Resource Responsibility</w:t>
      </w:r>
      <w:ins w:id="6" w:author="ERCOT" w:date="2024-01-29T16:07:00Z">
        <w:r w:rsidRPr="00D65BD4">
          <w:rPr>
            <w:rFonts w:eastAsia="SimSun"/>
            <w:b/>
            <w:bCs/>
          </w:rPr>
          <w:t xml:space="preserve"> for Dispatchable Reliability Reserve Service (DRRS)</w:t>
        </w:r>
      </w:ins>
    </w:p>
    <w:p w14:paraId="7BDFDBBB" w14:textId="77777777" w:rsidR="00D65BD4" w:rsidRPr="00D65BD4" w:rsidRDefault="00D65BD4" w:rsidP="00D65BD4">
      <w:pPr>
        <w:spacing w:after="240"/>
        <w:rPr>
          <w:rFonts w:eastAsia="SimSun"/>
        </w:rPr>
      </w:pPr>
      <w:r w:rsidRPr="00D65BD4">
        <w:rPr>
          <w:rFonts w:eastAsia="SimSun"/>
        </w:rPr>
        <w:t xml:space="preserve">The MW of </w:t>
      </w:r>
      <w:ins w:id="7" w:author="ERCOT" w:date="2024-01-09T09:40:00Z">
        <w:r w:rsidRPr="00D65BD4">
          <w:rPr>
            <w:rFonts w:eastAsia="SimSun"/>
          </w:rPr>
          <w:t>Dispatchable Reliability Reserve Service (DRRS)</w:t>
        </w:r>
        <w:del w:id="8" w:author="ERCOT" w:date="2024-01-29T16:07:00Z">
          <w:r w:rsidRPr="00D65BD4">
            <w:rPr>
              <w:rFonts w:eastAsia="SimSun"/>
            </w:rPr>
            <w:delText xml:space="preserve"> </w:delText>
          </w:r>
        </w:del>
      </w:ins>
      <w:del w:id="9" w:author="ERCOT" w:date="2024-01-09T09:39:00Z">
        <w:r w:rsidRPr="00D65BD4" w:rsidDel="00B476D7">
          <w:rPr>
            <w:rFonts w:eastAsia="SimSun"/>
          </w:rPr>
          <w:delText>an</w:delText>
        </w:r>
      </w:del>
      <w:del w:id="10" w:author="ERCOT" w:date="2024-01-29T16:07:00Z">
        <w:r w:rsidRPr="00D65BD4">
          <w:rPr>
            <w:rFonts w:eastAsia="SimSun"/>
          </w:rPr>
          <w:delText xml:space="preserve"> Ancillary Service</w:delText>
        </w:r>
      </w:del>
      <w:r w:rsidRPr="00D65BD4">
        <w:rPr>
          <w:rFonts w:eastAsia="SimSun"/>
        </w:rPr>
        <w:t xml:space="preserv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rsidDel="008505EE" w14:paraId="7D1E2826" w14:textId="77777777" w:rsidTr="0003786F">
        <w:trPr>
          <w:trHeight w:val="386"/>
          <w:del w:id="11" w:author="ERCOT" w:date="2024-03-19T10:28:00Z"/>
        </w:trPr>
        <w:tc>
          <w:tcPr>
            <w:tcW w:w="9350" w:type="dxa"/>
            <w:shd w:val="pct12" w:color="auto" w:fill="auto"/>
          </w:tcPr>
          <w:p w14:paraId="55FD9A88" w14:textId="77777777" w:rsidR="00D65BD4" w:rsidRPr="00D65BD4" w:rsidDel="008505EE" w:rsidRDefault="00D65BD4" w:rsidP="00D65BD4">
            <w:pPr>
              <w:spacing w:before="120" w:after="240"/>
              <w:rPr>
                <w:del w:id="12" w:author="ERCOT" w:date="2024-03-19T10:28:00Z"/>
                <w:rFonts w:eastAsia="SimSun"/>
                <w:b/>
                <w:i/>
                <w:iCs/>
              </w:rPr>
            </w:pPr>
            <w:bookmarkStart w:id="13" w:name="_Toc205190253"/>
            <w:del w:id="14" w:author="ERCOT" w:date="2024-03-19T10:28:00Z">
              <w:r w:rsidRPr="00D65BD4" w:rsidDel="008505EE">
                <w:rPr>
                  <w:rFonts w:eastAsia="SimSun"/>
                  <w:b/>
                  <w:i/>
                  <w:iCs/>
                </w:rPr>
                <w:delText>[NPRR1013:  Delete the above definition “Ancillary Service Resource Responsibility” upon system implementation of the Real-Time Co-Optimization (RTC) project.]</w:delText>
              </w:r>
            </w:del>
          </w:p>
        </w:tc>
      </w:tr>
    </w:tbl>
    <w:bookmarkEnd w:id="13"/>
    <w:p w14:paraId="08F7245B" w14:textId="77777777" w:rsidR="00D65BD4" w:rsidRPr="00D65BD4" w:rsidRDefault="00D65BD4" w:rsidP="00D65BD4">
      <w:pPr>
        <w:spacing w:before="240" w:after="240"/>
        <w:rPr>
          <w:ins w:id="15" w:author="ERCOT" w:date="2024-03-15T17:18:00Z"/>
          <w:rFonts w:eastAsia="SimSun"/>
          <w:b/>
          <w:bCs/>
        </w:rPr>
      </w:pPr>
      <w:ins w:id="16" w:author="ERCOT" w:date="2024-03-15T17:17:00Z">
        <w:r w:rsidRPr="00D65BD4">
          <w:rPr>
            <w:rFonts w:eastAsia="SimSun"/>
            <w:b/>
            <w:bCs/>
          </w:rPr>
          <w:t xml:space="preserve">Ancillary Service Supply Responsibility </w:t>
        </w:r>
      </w:ins>
      <w:ins w:id="17" w:author="ERCOT" w:date="2024-03-15T17:18:00Z">
        <w:r w:rsidRPr="00D65BD4">
          <w:rPr>
            <w:rFonts w:eastAsia="SimSun"/>
            <w:b/>
            <w:bCs/>
          </w:rPr>
          <w:t>for Dispatchable Reliability Reserve Service (DRRS)</w:t>
        </w:r>
      </w:ins>
    </w:p>
    <w:p w14:paraId="0C3A75ED" w14:textId="77777777" w:rsidR="00D65BD4" w:rsidRPr="00D65BD4" w:rsidRDefault="00D65BD4" w:rsidP="00D65BD4">
      <w:pPr>
        <w:spacing w:after="240"/>
        <w:rPr>
          <w:rFonts w:eastAsia="SimSun"/>
        </w:rPr>
      </w:pPr>
      <w:ins w:id="18" w:author="ERCOT" w:date="2024-03-15T17:18:00Z">
        <w:r w:rsidRPr="00D65BD4">
          <w:rPr>
            <w:rFonts w:eastAsia="SimSun"/>
          </w:rPr>
          <w:t xml:space="preserve">The net amount of </w:t>
        </w:r>
      </w:ins>
      <w:ins w:id="19" w:author="ERCOT" w:date="2024-03-19T13:25:00Z">
        <w:r w:rsidRPr="00D65BD4">
          <w:rPr>
            <w:rFonts w:eastAsia="SimSun"/>
          </w:rPr>
          <w:t>Dispatchable Reliability Reserve Service (</w:t>
        </w:r>
      </w:ins>
      <w:ins w:id="20" w:author="ERCOT" w:date="2024-03-15T17:18:00Z">
        <w:r w:rsidRPr="00D65BD4">
          <w:rPr>
            <w:rFonts w:eastAsia="SimSun"/>
          </w:rPr>
          <w:t>DRRS</w:t>
        </w:r>
      </w:ins>
      <w:ins w:id="21" w:author="ERCOT" w:date="2024-03-19T13:25:00Z">
        <w:r w:rsidRPr="00D65BD4">
          <w:rPr>
            <w:rFonts w:eastAsia="SimSun"/>
          </w:rPr>
          <w:t>)</w:t>
        </w:r>
      </w:ins>
      <w:ins w:id="22" w:author="ERCOT" w:date="2024-03-15T17:18:00Z">
        <w:r w:rsidRPr="00D65BD4">
          <w:rPr>
            <w:rFonts w:eastAsia="SimSun"/>
          </w:rPr>
          <w:t xml:space="preserve"> that a Qualified Scheduling Entity (QSE) is o</w:t>
        </w:r>
      </w:ins>
      <w:ins w:id="23" w:author="ERCOT" w:date="2024-03-15T17:19:00Z">
        <w:r w:rsidRPr="00D65BD4">
          <w:rPr>
            <w:rFonts w:eastAsia="SimSun"/>
          </w:rPr>
          <w:t>bligated to provide to ERCOT, by hour and service type.</w:t>
        </w:r>
      </w:ins>
    </w:p>
    <w:p w14:paraId="39CAC7C9" w14:textId="77777777" w:rsidR="00D65BD4" w:rsidRPr="00D65BD4" w:rsidDel="000A63BC" w:rsidRDefault="00D65BD4" w:rsidP="00D65BD4">
      <w:pPr>
        <w:spacing w:after="240"/>
        <w:rPr>
          <w:del w:id="24" w:author="ERCOT" w:date="2024-01-29T15:50:00Z"/>
          <w:rFonts w:eastAsia="SimSun"/>
          <w:b/>
          <w:bCs/>
        </w:rPr>
      </w:pPr>
      <w:ins w:id="25" w:author="ERCOT" w:date="2024-01-29T15:51:00Z">
        <w:r w:rsidRPr="00D65BD4">
          <w:rPr>
            <w:rFonts w:eastAsia="SimSun"/>
            <w:b/>
            <w:bCs/>
          </w:rPr>
          <w:t>Dispatc</w:t>
        </w:r>
      </w:ins>
      <w:ins w:id="26" w:author="ERCOT" w:date="2024-02-21T17:25:00Z">
        <w:r w:rsidRPr="00D65BD4">
          <w:rPr>
            <w:rFonts w:eastAsia="SimSun"/>
            <w:b/>
            <w:bCs/>
          </w:rPr>
          <w:t>h</w:t>
        </w:r>
      </w:ins>
      <w:ins w:id="27" w:author="ERCOT" w:date="2024-01-29T15:51:00Z">
        <w:r w:rsidRPr="00D65BD4">
          <w:rPr>
            <w:rFonts w:eastAsia="SimSun"/>
            <w:b/>
            <w:bCs/>
          </w:rPr>
          <w:t>able Reliability Reserve Service (DRRS)</w:t>
        </w:r>
      </w:ins>
      <w:ins w:id="28" w:author="ERCOT" w:date="2024-05-10T08:58:00Z">
        <w:r w:rsidRPr="00D65BD4">
          <w:rPr>
            <w:rFonts w:eastAsia="SimSun"/>
            <w:b/>
            <w:bCs/>
          </w:rPr>
          <w:t xml:space="preserve"> </w:t>
        </w:r>
      </w:ins>
    </w:p>
    <w:p w14:paraId="335F36D2" w14:textId="77777777" w:rsidR="00D65BD4" w:rsidRPr="00D65BD4" w:rsidRDefault="00D65BD4" w:rsidP="00D65BD4">
      <w:pPr>
        <w:spacing w:after="240"/>
        <w:rPr>
          <w:ins w:id="29" w:author="ERCOT" w:date="2024-05-10T16:07:00Z"/>
          <w:rFonts w:eastAsia="SimSun"/>
        </w:rPr>
      </w:pPr>
      <w:bookmarkStart w:id="30" w:name="_Hlk161665448"/>
      <w:ins w:id="31" w:author="ERCOT" w:date="2024-05-10T16:07:00Z">
        <w:r w:rsidRPr="00D65BD4">
          <w:rPr>
            <w:rFonts w:eastAsia="SimSun"/>
          </w:rPr>
          <w:t>An Ancillary Service that is provided using capacity from a Generation Resource that can be On-Line within two hours and can operate at its High Sustained Limit (HSL) for at least four consecutive hours.  It is a market mechanism designed to manage grid uncertainty while mitigating the need for Reliability Unit Commitment (RUC) instructions.</w:t>
        </w:r>
      </w:ins>
    </w:p>
    <w:p w14:paraId="66C6F718" w14:textId="77777777" w:rsidR="00D65BD4" w:rsidRPr="00D65BD4" w:rsidRDefault="00D65BD4" w:rsidP="00D65BD4">
      <w:pPr>
        <w:keepNext/>
        <w:tabs>
          <w:tab w:val="left" w:pos="900"/>
        </w:tabs>
        <w:spacing w:before="240" w:after="240"/>
        <w:ind w:left="907" w:hanging="907"/>
        <w:outlineLvl w:val="1"/>
        <w:rPr>
          <w:rFonts w:eastAsia="SimSun"/>
          <w:szCs w:val="20"/>
        </w:rPr>
      </w:pPr>
      <w:r w:rsidRPr="00D65BD4">
        <w:rPr>
          <w:rFonts w:eastAsia="SimSun"/>
          <w:b/>
          <w:szCs w:val="20"/>
        </w:rPr>
        <w:t>Qualified Scheduling Entity (QSE)-Committed Interval</w:t>
      </w:r>
    </w:p>
    <w:p w14:paraId="7A0247A1" w14:textId="77777777" w:rsidR="00D65BD4" w:rsidRPr="00D65BD4" w:rsidRDefault="00D65BD4" w:rsidP="00D65BD4">
      <w:pPr>
        <w:spacing w:after="240"/>
        <w:rPr>
          <w:rFonts w:eastAsia="SimSun"/>
        </w:rPr>
      </w:pPr>
      <w:r w:rsidRPr="00D65BD4">
        <w:rPr>
          <w:rFonts w:eastAsia="SimSun"/>
          <w:color w:val="000000"/>
        </w:rPr>
        <w:t xml:space="preserve">A Settlement Interval for which the QSE for a Resource has committed the Resource without a Reliability Unit Commitment (RUC) instruction </w:t>
      </w:r>
      <w:ins w:id="32" w:author="ERCOT" w:date="2024-03-18T14:44:00Z">
        <w:r w:rsidRPr="00D65BD4">
          <w:rPr>
            <w:rFonts w:eastAsia="SimSun"/>
            <w:color w:val="000000"/>
          </w:rPr>
          <w:t>o</w:t>
        </w:r>
      </w:ins>
      <w:ins w:id="33" w:author="ERCOT" w:date="2024-03-18T14:45:00Z">
        <w:r w:rsidRPr="00D65BD4">
          <w:rPr>
            <w:rFonts w:eastAsia="SimSun"/>
            <w:color w:val="000000"/>
          </w:rPr>
          <w:t xml:space="preserve">r a deployment for </w:t>
        </w:r>
      </w:ins>
      <w:ins w:id="34" w:author="ERCOT" w:date="2024-03-19T13:23:00Z">
        <w:r w:rsidRPr="00D65BD4">
          <w:rPr>
            <w:rFonts w:eastAsia="SimSun"/>
            <w:color w:val="000000"/>
          </w:rPr>
          <w:t>Dispatchable Reliability Reserve Service (</w:t>
        </w:r>
      </w:ins>
      <w:ins w:id="35" w:author="ERCOT" w:date="2024-03-18T14:45:00Z">
        <w:r w:rsidRPr="00D65BD4">
          <w:rPr>
            <w:rFonts w:eastAsia="SimSun"/>
            <w:color w:val="000000"/>
          </w:rPr>
          <w:t>DRRS</w:t>
        </w:r>
      </w:ins>
      <w:ins w:id="36" w:author="ERCOT" w:date="2024-03-19T13:23:00Z">
        <w:r w:rsidRPr="00D65BD4">
          <w:rPr>
            <w:rFonts w:eastAsia="SimSun"/>
            <w:color w:val="000000"/>
          </w:rPr>
          <w:t>)</w:t>
        </w:r>
      </w:ins>
      <w:ins w:id="37" w:author="ERCOT" w:date="2024-03-18T14:45:00Z">
        <w:r w:rsidRPr="00D65BD4">
          <w:rPr>
            <w:rFonts w:eastAsia="SimSun"/>
            <w:color w:val="000000"/>
          </w:rPr>
          <w:t xml:space="preserve"> </w:t>
        </w:r>
      </w:ins>
      <w:r w:rsidRPr="00D65BD4">
        <w:rPr>
          <w:rFonts w:eastAsia="SimSun"/>
          <w:color w:val="000000"/>
        </w:rPr>
        <w:t>to commit it.  For Settlement purposes, a</w:t>
      </w:r>
      <w:r w:rsidRPr="00D65BD4">
        <w:rPr>
          <w:rFonts w:eastAsia="SimSun"/>
        </w:rPr>
        <w:t xml:space="preserve"> Resource with a Current Operating Plan (COP) Resource Status of OFFQS will not be considered as QSE-committed for the Settlement Interval unless that interval has been committed due to a Day-Ahead Market (DAM) award for energy.</w:t>
      </w:r>
    </w:p>
    <w:p w14:paraId="4482EB9E" w14:textId="77777777" w:rsidR="00D65BD4" w:rsidRPr="00D65BD4" w:rsidRDefault="00D65BD4" w:rsidP="00D65BD4">
      <w:pPr>
        <w:spacing w:after="240"/>
        <w:rPr>
          <w:rFonts w:eastAsia="SimSun"/>
        </w:rPr>
      </w:pPr>
      <w:r w:rsidRPr="00D65BD4">
        <w:rPr>
          <w:rFonts w:eastAsia="SimSun"/>
          <w:b/>
          <w:bCs/>
        </w:rPr>
        <w:t>Reliability Unit Commitment for Additional Capacity (RUCAC)-Hour</w:t>
      </w:r>
      <w:r w:rsidRPr="00D65BD4">
        <w:rPr>
          <w:rFonts w:eastAsia="SimSun"/>
        </w:rPr>
        <w:t xml:space="preserve"> </w:t>
      </w:r>
    </w:p>
    <w:p w14:paraId="6D95D740" w14:textId="77777777" w:rsidR="00D65BD4" w:rsidRPr="00D65BD4" w:rsidRDefault="00D65BD4" w:rsidP="00D65BD4">
      <w:pPr>
        <w:spacing w:after="240"/>
        <w:rPr>
          <w:rFonts w:eastAsia="SimSun"/>
        </w:rPr>
      </w:pPr>
      <w:r w:rsidRPr="00D65BD4">
        <w:rPr>
          <w:rFonts w:eastAsia="SimSun"/>
        </w:rP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38" w:author="ERCOT" w:date="2024-05-20T15:57:00Z">
        <w:r w:rsidRPr="00D65BD4">
          <w:rPr>
            <w:rFonts w:eastAsia="SimSun"/>
          </w:rPr>
          <w:t xml:space="preserve"> or DRRS deployed</w:t>
        </w:r>
      </w:ins>
      <w:r w:rsidRPr="00D65BD4">
        <w:rPr>
          <w:rFonts w:eastAsia="SimSun"/>
        </w:rPr>
        <w:t>.</w:t>
      </w:r>
    </w:p>
    <w:p w14:paraId="286F9DB3" w14:textId="77777777" w:rsidR="00D65BD4" w:rsidRPr="00D65BD4" w:rsidRDefault="00D65BD4" w:rsidP="00D65BD4">
      <w:pPr>
        <w:spacing w:after="240"/>
        <w:rPr>
          <w:rFonts w:eastAsia="SimSun"/>
          <w:b/>
          <w:bCs/>
        </w:rPr>
      </w:pPr>
      <w:r w:rsidRPr="00D65BD4">
        <w:rPr>
          <w:rFonts w:eastAsia="SimSun"/>
          <w:b/>
          <w:bCs/>
        </w:rPr>
        <w:t xml:space="preserve">Reliability Unit Commitment for Additional Capacity (RUCAC)-Interval </w:t>
      </w:r>
    </w:p>
    <w:p w14:paraId="5D01A1C9" w14:textId="77777777" w:rsidR="00D65BD4" w:rsidRPr="00D65BD4" w:rsidRDefault="00D65BD4" w:rsidP="00D65BD4">
      <w:pPr>
        <w:spacing w:after="240"/>
        <w:rPr>
          <w:rFonts w:eastAsia="SimSun"/>
          <w:color w:val="000000"/>
        </w:rPr>
      </w:pPr>
      <w:r w:rsidRPr="00D65BD4">
        <w:rPr>
          <w:rFonts w:eastAsia="SimSun"/>
        </w:rPr>
        <w:t xml:space="preserve">A Settlement Interval within the hour for which there is a Reliability Unit Commitment (RUC) instruction from ERCOT for a Combined Cycle Generation Resource to transition to a </w:t>
      </w:r>
      <w:r w:rsidRPr="00D65BD4">
        <w:rPr>
          <w:rFonts w:eastAsia="SimSun"/>
        </w:rPr>
        <w:lastRenderedPageBreak/>
        <w:t>configuration with additional capacity above the configuration that was Qualified Scheduling Entity (QSE)-committed</w:t>
      </w:r>
      <w:ins w:id="39" w:author="ERCOT" w:date="2024-05-20T15:53:00Z">
        <w:r w:rsidRPr="00D65BD4">
          <w:rPr>
            <w:rFonts w:eastAsia="SimSun"/>
          </w:rPr>
          <w:t xml:space="preserve"> or DRRS deployed</w:t>
        </w:r>
      </w:ins>
      <w:r w:rsidRPr="00D65BD4">
        <w:rPr>
          <w:rFonts w:eastAsia="SimSun"/>
        </w:rPr>
        <w:t>.</w:t>
      </w:r>
    </w:p>
    <w:p w14:paraId="22A879FB" w14:textId="77777777" w:rsidR="00D65BD4" w:rsidRPr="00D65BD4" w:rsidRDefault="00D65BD4" w:rsidP="00D65BD4">
      <w:pPr>
        <w:keepNext/>
        <w:numPr>
          <w:ilvl w:val="1"/>
          <w:numId w:val="0"/>
        </w:numPr>
        <w:spacing w:before="240" w:after="360"/>
        <w:outlineLvl w:val="1"/>
        <w:rPr>
          <w:rFonts w:eastAsia="SimSun"/>
          <w:b/>
          <w:szCs w:val="20"/>
        </w:rPr>
      </w:pPr>
      <w:bookmarkStart w:id="40" w:name="_Toc118224650"/>
      <w:bookmarkStart w:id="41" w:name="_Toc118909718"/>
      <w:bookmarkStart w:id="42" w:name="_Toc205190567"/>
      <w:bookmarkEnd w:id="30"/>
      <w:r w:rsidRPr="00D65BD4">
        <w:rPr>
          <w:rFonts w:eastAsia="SimSun"/>
          <w:b/>
          <w:szCs w:val="20"/>
        </w:rPr>
        <w:t>2.2</w:t>
      </w:r>
      <w:r w:rsidRPr="00D65BD4">
        <w:rPr>
          <w:rFonts w:eastAsia="SimSun"/>
          <w:b/>
          <w:szCs w:val="20"/>
        </w:rPr>
        <w:tab/>
        <w:t>ACRONYMS AND ABBREVIATIONS</w:t>
      </w:r>
      <w:bookmarkEnd w:id="40"/>
      <w:bookmarkEnd w:id="41"/>
      <w:bookmarkEnd w:id="42"/>
    </w:p>
    <w:p w14:paraId="345C637B" w14:textId="77777777" w:rsidR="00D65BD4" w:rsidRPr="00D65BD4" w:rsidRDefault="00D65BD4" w:rsidP="00D65BD4">
      <w:pPr>
        <w:tabs>
          <w:tab w:val="left" w:pos="2160"/>
        </w:tabs>
        <w:rPr>
          <w:ins w:id="43" w:author="ERCOT" w:date="2024-01-08T10:56:00Z"/>
          <w:rFonts w:eastAsia="SimSun"/>
        </w:rPr>
      </w:pPr>
      <w:ins w:id="44" w:author="ERCOT" w:date="2024-01-08T10:56:00Z">
        <w:r w:rsidRPr="00D65BD4">
          <w:rPr>
            <w:rFonts w:eastAsia="SimSun"/>
            <w:b/>
          </w:rPr>
          <w:t>DRRS</w:t>
        </w:r>
        <w:r w:rsidRPr="00D65BD4">
          <w:rPr>
            <w:rFonts w:eastAsia="SimSun"/>
            <w:b/>
          </w:rPr>
          <w:tab/>
        </w:r>
        <w:r w:rsidRPr="00D65BD4">
          <w:rPr>
            <w:rFonts w:eastAsia="SimSun"/>
          </w:rPr>
          <w:t>Dispatchable Reliability Reserve Service</w:t>
        </w:r>
      </w:ins>
    </w:p>
    <w:p w14:paraId="57614298" w14:textId="77777777" w:rsidR="00D65BD4" w:rsidRPr="00D65BD4" w:rsidRDefault="00D65BD4" w:rsidP="00D65BD4">
      <w:pPr>
        <w:rPr>
          <w:ins w:id="45" w:author="ERCOT" w:date="2024-01-08T12:59:00Z"/>
          <w:rFonts w:eastAsia="SimSun"/>
        </w:rPr>
      </w:pPr>
    </w:p>
    <w:p w14:paraId="4944A40D" w14:textId="77777777" w:rsidR="00D65BD4" w:rsidRPr="00D65BD4" w:rsidRDefault="00D65BD4" w:rsidP="00D65BD4">
      <w:pPr>
        <w:keepNext/>
        <w:tabs>
          <w:tab w:val="left" w:pos="1080"/>
        </w:tabs>
        <w:spacing w:before="240" w:after="240"/>
        <w:ind w:left="1080" w:hanging="1080"/>
        <w:outlineLvl w:val="2"/>
        <w:rPr>
          <w:rFonts w:eastAsia="SimSun"/>
          <w:b/>
          <w:bCs/>
          <w:i/>
          <w:szCs w:val="20"/>
        </w:rPr>
      </w:pPr>
      <w:bookmarkStart w:id="46" w:name="_Toc204048508"/>
      <w:bookmarkStart w:id="47" w:name="_Toc400526095"/>
      <w:bookmarkStart w:id="48" w:name="_Toc405534413"/>
      <w:bookmarkStart w:id="49" w:name="_Toc406570426"/>
      <w:bookmarkStart w:id="50" w:name="_Toc410910578"/>
      <w:bookmarkStart w:id="51" w:name="_Toc411841006"/>
      <w:bookmarkStart w:id="52" w:name="_Toc422146968"/>
      <w:bookmarkStart w:id="53" w:name="_Toc433020564"/>
      <w:bookmarkStart w:id="54" w:name="_Toc437262005"/>
      <w:bookmarkStart w:id="55" w:name="_Toc478375177"/>
      <w:bookmarkStart w:id="56" w:name="_Toc91055053"/>
      <w:bookmarkStart w:id="57" w:name="_Toc135988922"/>
      <w:r w:rsidRPr="00D65BD4">
        <w:rPr>
          <w:rFonts w:eastAsia="SimSun"/>
          <w:b/>
          <w:bCs/>
          <w:i/>
          <w:szCs w:val="20"/>
        </w:rPr>
        <w:t>3.2.3</w:t>
      </w:r>
      <w:r w:rsidRPr="00D65BD4">
        <w:rPr>
          <w:rFonts w:eastAsia="SimSun"/>
          <w:b/>
          <w:bCs/>
          <w:i/>
          <w:szCs w:val="20"/>
        </w:rPr>
        <w:tab/>
        <w:t>Short-Term System Adequacy Reports</w:t>
      </w:r>
      <w:bookmarkEnd w:id="46"/>
      <w:bookmarkEnd w:id="47"/>
      <w:bookmarkEnd w:id="48"/>
      <w:bookmarkEnd w:id="49"/>
      <w:bookmarkEnd w:id="50"/>
      <w:bookmarkEnd w:id="51"/>
      <w:bookmarkEnd w:id="52"/>
      <w:bookmarkEnd w:id="53"/>
      <w:bookmarkEnd w:id="54"/>
      <w:bookmarkEnd w:id="55"/>
      <w:bookmarkEnd w:id="56"/>
      <w:bookmarkEnd w:id="57"/>
    </w:p>
    <w:p w14:paraId="6956509A" w14:textId="77777777" w:rsidR="00D65BD4" w:rsidRPr="00D65BD4" w:rsidRDefault="00D65BD4" w:rsidP="00D65BD4">
      <w:pPr>
        <w:spacing w:after="240"/>
        <w:ind w:left="720" w:hanging="720"/>
        <w:rPr>
          <w:rFonts w:eastAsia="SimSun"/>
          <w:iCs/>
          <w:color w:val="000000"/>
        </w:rPr>
      </w:pPr>
      <w:r w:rsidRPr="00D65BD4">
        <w:rPr>
          <w:rFonts w:eastAsia="SimSun"/>
          <w:iCs/>
          <w:color w:val="000000"/>
        </w:rPr>
        <w:t>(1)</w:t>
      </w:r>
      <w:r w:rsidRPr="00D65BD4">
        <w:rPr>
          <w:rFonts w:eastAsia="SimSun"/>
          <w:iCs/>
          <w:color w:val="000000"/>
        </w:rPr>
        <w:tab/>
        <w:t xml:space="preserve">ERCOT shall generate and post short-term adequacy reports on the </w:t>
      </w:r>
      <w:r w:rsidRPr="00D65BD4">
        <w:rPr>
          <w:rFonts w:eastAsia="SimSun"/>
          <w:iCs/>
          <w:szCs w:val="20"/>
        </w:rPr>
        <w:t>ERCOT website</w:t>
      </w:r>
      <w:r w:rsidRPr="00D65BD4">
        <w:rPr>
          <w:rFonts w:eastAsia="SimSun"/>
          <w:iCs/>
          <w:color w:val="000000"/>
        </w:rPr>
        <w:t xml:space="preserve">.  ERCOT shall update these reports hourly following updates to the Seven-Day Load Forecast, except </w:t>
      </w:r>
      <w:proofErr w:type="gramStart"/>
      <w:r w:rsidRPr="00D65BD4">
        <w:rPr>
          <w:rFonts w:eastAsia="SimSun"/>
          <w:iCs/>
          <w:color w:val="000000"/>
        </w:rPr>
        <w:t>where</w:t>
      </w:r>
      <w:proofErr w:type="gramEnd"/>
      <w:r w:rsidRPr="00D65BD4">
        <w:rPr>
          <w:rFonts w:eastAsia="SimSun"/>
          <w:iCs/>
          <w:color w:val="000000"/>
        </w:rPr>
        <w:t xml:space="preserve"> noted otherwise.  The short-term adequacy reports will provide:</w:t>
      </w:r>
    </w:p>
    <w:p w14:paraId="2F5F0188" w14:textId="77777777" w:rsidR="00D65BD4" w:rsidRPr="00D65BD4" w:rsidRDefault="00D65BD4" w:rsidP="00D65BD4">
      <w:pPr>
        <w:spacing w:after="240"/>
        <w:ind w:left="1440" w:hanging="720"/>
        <w:rPr>
          <w:rFonts w:eastAsia="SimSun"/>
          <w:color w:val="000000"/>
          <w:u w:val="double"/>
        </w:rPr>
      </w:pPr>
      <w:r w:rsidRPr="00D65BD4">
        <w:rPr>
          <w:rFonts w:eastAsia="SimSun"/>
          <w:color w:val="000000"/>
        </w:rPr>
        <w:t>(a)</w:t>
      </w:r>
      <w:r w:rsidRPr="00D65BD4">
        <w:rPr>
          <w:rFonts w:eastAsia="SimSun"/>
          <w:color w:val="000000"/>
        </w:rPr>
        <w:tab/>
        <w:t>For Generation Resources, the available On-Line Resource capacity for each hour, aggregated by Forecast Zone, using the COP for the first seven days</w:t>
      </w:r>
      <w:r w:rsidRPr="00D65BD4">
        <w:rPr>
          <w:rFonts w:eastAsia="SimSun"/>
          <w:szCs w:val="20"/>
        </w:rPr>
        <w:t xml:space="preserve"> and considering Resources with a COP Resource Status listed in paragraph (5)(b)(i) of Section 3.9.1, Current Operating Plan (COP) Criteria</w:t>
      </w:r>
      <w:r w:rsidRPr="00D65BD4">
        <w:rPr>
          <w:rFonts w:eastAsia="SimSun"/>
          <w:color w:val="000000"/>
          <w:u w:val="double"/>
        </w:rPr>
        <w:t>;</w:t>
      </w:r>
    </w:p>
    <w:p w14:paraId="6ACA9339" w14:textId="77777777" w:rsidR="00D65BD4" w:rsidRPr="00D65BD4" w:rsidRDefault="00D65BD4" w:rsidP="00D65BD4">
      <w:pPr>
        <w:spacing w:after="240"/>
        <w:ind w:left="1440" w:hanging="720"/>
        <w:rPr>
          <w:rFonts w:eastAsia="SimSun"/>
          <w:color w:val="0000FF"/>
          <w:u w:val="double"/>
        </w:rPr>
      </w:pPr>
      <w:r w:rsidRPr="00D65BD4">
        <w:rPr>
          <w:rFonts w:eastAsia="SimSun"/>
          <w:szCs w:val="20"/>
        </w:rPr>
        <w:t>(b)</w:t>
      </w:r>
      <w:r w:rsidRPr="00D65BD4">
        <w:rPr>
          <w:rFonts w:eastAsia="SimSun"/>
          <w:szCs w:val="20"/>
        </w:rPr>
        <w:tab/>
      </w:r>
      <w:r w:rsidRPr="00D65BD4">
        <w:rPr>
          <w:rFonts w:eastAsia="SimSun"/>
        </w:rPr>
        <w:t xml:space="preserve">The total system-wide capacity of Resource Outages as reflected in the Outage Scheduler that are accepted or approved.  The Resource Outage capacity amount shall be based </w:t>
      </w:r>
      <w:proofErr w:type="gramStart"/>
      <w:r w:rsidRPr="00D65BD4">
        <w:rPr>
          <w:rFonts w:eastAsia="SimSun"/>
        </w:rPr>
        <w:t>from</w:t>
      </w:r>
      <w:proofErr w:type="gramEnd"/>
      <w:r w:rsidRPr="00D65BD4">
        <w:rPr>
          <w:rFonts w:eastAsia="SimSun"/>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787EE338"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 xml:space="preserve">IRRs with an Outage Scheduler nature of work other than “New Equipment Energization”; </w:t>
      </w:r>
    </w:p>
    <w:p w14:paraId="36DFE2BD"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Other Resources with an Outage Scheduler nature of work other than “New Equipment Energization”; and</w:t>
      </w:r>
    </w:p>
    <w:p w14:paraId="460A4F31" w14:textId="77777777" w:rsidR="00D65BD4" w:rsidRPr="00D65BD4" w:rsidRDefault="00D65BD4" w:rsidP="00D65BD4">
      <w:pPr>
        <w:spacing w:after="240"/>
        <w:ind w:left="2160" w:hanging="720"/>
        <w:rPr>
          <w:rFonts w:eastAsia="SimSun"/>
          <w:color w:val="000000"/>
          <w:u w:val="double"/>
        </w:rPr>
      </w:pPr>
      <w:r w:rsidRPr="00D65BD4">
        <w:rPr>
          <w:rFonts w:eastAsia="SimSun"/>
          <w:szCs w:val="20"/>
        </w:rPr>
        <w:t>(iii)</w:t>
      </w:r>
      <w:r w:rsidRPr="00D65BD4">
        <w:rPr>
          <w:rFonts w:eastAsia="SimSun"/>
          <w:szCs w:val="20"/>
        </w:rPr>
        <w:tab/>
        <w:t>Resources with an Outage Scheduler nature of work “New Equipment Energization”;</w:t>
      </w:r>
    </w:p>
    <w:p w14:paraId="148CDF2C" w14:textId="77777777" w:rsidR="00D65BD4" w:rsidRPr="00D65BD4" w:rsidRDefault="00D65BD4" w:rsidP="00D65BD4">
      <w:pPr>
        <w:spacing w:after="240"/>
        <w:ind w:left="1440" w:hanging="720"/>
        <w:rPr>
          <w:rFonts w:eastAsia="SimSun"/>
          <w:color w:val="000000"/>
        </w:rPr>
      </w:pPr>
      <w:r w:rsidRPr="00D65BD4">
        <w:rPr>
          <w:rFonts w:eastAsia="SimSun"/>
          <w:color w:val="000000"/>
        </w:rPr>
        <w:t>(c)</w:t>
      </w:r>
      <w:r w:rsidRPr="00D65BD4">
        <w:rPr>
          <w:rFonts w:eastAsia="SimSun"/>
          <w:color w:val="000000"/>
        </w:rPr>
        <w:tab/>
        <w:t>For Load Resources, the available capacity for each hour aggregated by Forecast Zone, using the COP</w:t>
      </w:r>
      <w:r w:rsidRPr="00D65BD4">
        <w:rPr>
          <w:rFonts w:eastAsia="SimSun"/>
          <w:szCs w:val="20"/>
        </w:rPr>
        <w:t xml:space="preserve"> for </w:t>
      </w:r>
      <w:r w:rsidRPr="00D65BD4">
        <w:rPr>
          <w:rFonts w:eastAsia="SimSun"/>
        </w:rPr>
        <w:t>the</w:t>
      </w:r>
      <w:r w:rsidRPr="00D65BD4">
        <w:rPr>
          <w:rFonts w:eastAsia="SimSun"/>
          <w:szCs w:val="20"/>
        </w:rPr>
        <w:t xml:space="preserve"> first seven days and considering Resources with a COP Resource Status of ONRGL, ONCLR, or ONRL</w:t>
      </w:r>
      <w:r w:rsidRPr="00D65BD4">
        <w:rPr>
          <w:rFonts w:eastAsia="SimSun"/>
          <w:color w:val="000000"/>
          <w:u w:val="double"/>
        </w:rPr>
        <w:t>;</w:t>
      </w:r>
    </w:p>
    <w:p w14:paraId="7B5A62B0" w14:textId="77777777" w:rsidR="00D65BD4" w:rsidRPr="00D65BD4" w:rsidRDefault="00D65BD4" w:rsidP="00D65BD4">
      <w:pPr>
        <w:spacing w:after="240"/>
        <w:ind w:left="1440" w:hanging="720"/>
        <w:rPr>
          <w:rFonts w:eastAsia="SimSun"/>
          <w:color w:val="000000"/>
        </w:rPr>
      </w:pPr>
      <w:r w:rsidRPr="00D65BD4">
        <w:rPr>
          <w:rFonts w:eastAsia="SimSun"/>
          <w:color w:val="000000"/>
        </w:rPr>
        <w:t>(d)</w:t>
      </w:r>
      <w:r w:rsidRPr="00D65BD4">
        <w:rPr>
          <w:rFonts w:eastAsia="SimSun"/>
          <w:color w:val="000000"/>
        </w:rPr>
        <w:tab/>
        <w:t>Forecast Demand for each hour described in Section 3.2.2, Demand Forecasts;</w:t>
      </w:r>
    </w:p>
    <w:p w14:paraId="5588F39F" w14:textId="77777777" w:rsidR="00D65BD4" w:rsidRPr="00D65BD4" w:rsidRDefault="00D65BD4" w:rsidP="00D65BD4">
      <w:pPr>
        <w:spacing w:after="240"/>
        <w:ind w:left="1440" w:hanging="720"/>
        <w:rPr>
          <w:rFonts w:eastAsia="SimSun"/>
          <w:color w:val="000000"/>
          <w:szCs w:val="20"/>
          <w:u w:val="double"/>
        </w:rPr>
      </w:pPr>
      <w:r w:rsidRPr="00D65BD4">
        <w:rPr>
          <w:rFonts w:eastAsia="SimSun"/>
          <w:color w:val="000000"/>
          <w:szCs w:val="20"/>
        </w:rPr>
        <w:t>(e)</w:t>
      </w:r>
      <w:r w:rsidRPr="00D65BD4">
        <w:rPr>
          <w:rFonts w:eastAsia="SimSun"/>
          <w:color w:val="000000"/>
          <w:szCs w:val="20"/>
        </w:rPr>
        <w:tab/>
        <w:t>For Generation Resources, the available Off-Line Resource capacity that can be started for each hour, aggregated by Forecast Zone, using the COP for the first seven days and considering</w:t>
      </w:r>
      <w:r w:rsidRPr="00D65BD4">
        <w:rPr>
          <w:rFonts w:eastAsia="SimSun"/>
          <w:szCs w:val="20"/>
        </w:rPr>
        <w:t xml:space="preserve"> Resources with a COP Resource Status of OFF or OFFNS and temporal constraints</w:t>
      </w:r>
      <w:r w:rsidRPr="00D65BD4">
        <w:rPr>
          <w:rFonts w:eastAsia="SimSun"/>
          <w:color w:val="000000"/>
          <w:szCs w:val="20"/>
        </w:rPr>
        <w:t>; and</w:t>
      </w:r>
    </w:p>
    <w:p w14:paraId="01F6F401" w14:textId="77777777" w:rsidR="00D65BD4" w:rsidRPr="00D65BD4" w:rsidRDefault="00D65BD4" w:rsidP="00D65BD4">
      <w:pPr>
        <w:spacing w:after="240"/>
        <w:ind w:left="1440" w:hanging="720"/>
        <w:rPr>
          <w:rFonts w:eastAsia="SimSun"/>
          <w:iCs/>
          <w:szCs w:val="20"/>
        </w:rPr>
      </w:pPr>
      <w:r w:rsidRPr="00D65BD4">
        <w:rPr>
          <w:rFonts w:eastAsia="SimSun"/>
          <w:szCs w:val="20"/>
        </w:rPr>
        <w:lastRenderedPageBreak/>
        <w:t>(</w:t>
      </w:r>
      <w:r w:rsidRPr="00D65BD4">
        <w:rPr>
          <w:rFonts w:eastAsia="SimSun"/>
          <w:iCs/>
          <w:szCs w:val="20"/>
        </w:rPr>
        <w:t>f)</w:t>
      </w:r>
      <w:r w:rsidRPr="00D65BD4">
        <w:rPr>
          <w:rFonts w:eastAsia="SimSun"/>
          <w:iCs/>
          <w:szCs w:val="20"/>
        </w:rPr>
        <w:tab/>
        <w:t xml:space="preserve">Following each Hourly Reliability Unit Commitment (HRUC), the available On-Line capacity from </w:t>
      </w:r>
      <w:r w:rsidRPr="00D65BD4">
        <w:rPr>
          <w:rFonts w:eastAsia="SimSun"/>
          <w:color w:val="000000"/>
          <w:szCs w:val="20"/>
        </w:rPr>
        <w:t>Generation</w:t>
      </w:r>
      <w:r w:rsidRPr="00D65BD4">
        <w:rPr>
          <w:rFonts w:eastAsia="SimSun"/>
          <w:iCs/>
          <w:szCs w:val="20"/>
        </w:rPr>
        <w:t xml:space="preserve">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9FB8AA6" w14:textId="77777777" w:rsidR="00D65BD4" w:rsidRPr="00D65BD4" w:rsidRDefault="00D65BD4" w:rsidP="00D65BD4">
      <w:pPr>
        <w:spacing w:after="240"/>
        <w:ind w:left="1440" w:hanging="720"/>
        <w:rPr>
          <w:rFonts w:eastAsia="SimSun"/>
          <w:iCs/>
          <w:szCs w:val="20"/>
        </w:rPr>
      </w:pPr>
      <w:r w:rsidRPr="00D65BD4">
        <w:rPr>
          <w:rFonts w:eastAsia="SimSun"/>
          <w:iCs/>
          <w:szCs w:val="20"/>
        </w:rPr>
        <w:t>(g)</w:t>
      </w:r>
      <w:r w:rsidRPr="00D65BD4">
        <w:rPr>
          <w:rFonts w:eastAsia="SimSun"/>
          <w:iCs/>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Direct Current Tie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p>
    <w:p w14:paraId="4202FCAA" w14:textId="77777777" w:rsidR="00D65BD4" w:rsidRPr="00D65BD4" w:rsidRDefault="00D65BD4" w:rsidP="00D65BD4">
      <w:pPr>
        <w:spacing w:after="240"/>
        <w:ind w:left="1440" w:hanging="720"/>
        <w:rPr>
          <w:rFonts w:eastAsia="SimSun"/>
          <w:iCs/>
          <w:szCs w:val="20"/>
        </w:rPr>
      </w:pPr>
      <w:r w:rsidRPr="00D65BD4">
        <w:rPr>
          <w:rFonts w:eastAsia="SimSun"/>
          <w:iCs/>
          <w:szCs w:val="20"/>
        </w:rPr>
        <w:t>(h)</w:t>
      </w:r>
      <w:r w:rsidRPr="00D65BD4">
        <w:rPr>
          <w:rFonts w:eastAsia="SimSun"/>
          <w:iCs/>
          <w:szCs w:val="20"/>
        </w:rPr>
        <w:tab/>
        <w:t>The available capacity for reserves for each hour, which will be the available capacity calculated in paragraph (g) above minus the forecasted Demand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62552DD6"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p w14:paraId="07A3E7FE" w14:textId="77777777" w:rsidR="00D65BD4" w:rsidRPr="00D65BD4" w:rsidRDefault="00D65BD4" w:rsidP="00D65BD4">
            <w:pPr>
              <w:spacing w:before="120" w:after="240"/>
              <w:rPr>
                <w:rFonts w:eastAsia="SimSun"/>
                <w:b/>
                <w:i/>
              </w:rPr>
            </w:pPr>
            <w:r w:rsidRPr="00D65BD4">
              <w:rPr>
                <w:rFonts w:eastAsia="SimSun"/>
                <w:b/>
                <w:i/>
              </w:rPr>
              <w:t>[NPRR962, NPRR1007, and NPRR1029:  Replace applicable portions of Section 3.2.3 above with the following upon system implementation for NPRR962 or NPRR1029; or upon system implementation of the Real-Time Co-Optimization (RTC) project for NPRR1007:]</w:t>
            </w:r>
          </w:p>
          <w:p w14:paraId="3607B3C5" w14:textId="77777777" w:rsidR="00D65BD4" w:rsidRPr="00D65BD4" w:rsidRDefault="00D65BD4" w:rsidP="00D65BD4">
            <w:pPr>
              <w:keepNext/>
              <w:tabs>
                <w:tab w:val="left" w:pos="1080"/>
              </w:tabs>
              <w:spacing w:before="240" w:after="240"/>
              <w:ind w:left="1080" w:hanging="1080"/>
              <w:outlineLvl w:val="2"/>
              <w:rPr>
                <w:rFonts w:eastAsia="SimSun"/>
                <w:b/>
                <w:bCs/>
                <w:i/>
              </w:rPr>
            </w:pPr>
            <w:bookmarkStart w:id="58" w:name="_Toc10017703"/>
            <w:bookmarkStart w:id="59" w:name="_Toc33773534"/>
            <w:bookmarkStart w:id="60" w:name="_Toc38964926"/>
            <w:bookmarkStart w:id="61" w:name="_Toc44313206"/>
            <w:bookmarkStart w:id="62" w:name="_Toc46954735"/>
            <w:bookmarkStart w:id="63" w:name="_Toc49589372"/>
            <w:bookmarkStart w:id="64" w:name="_Toc56671717"/>
            <w:bookmarkStart w:id="65" w:name="_Toc60037258"/>
            <w:bookmarkStart w:id="66" w:name="_Toc65141345"/>
            <w:bookmarkStart w:id="67" w:name="_Toc68163678"/>
            <w:bookmarkStart w:id="68" w:name="_Toc75942402"/>
            <w:bookmarkStart w:id="69" w:name="_Toc94099748"/>
            <w:bookmarkStart w:id="70" w:name="_Toc94100202"/>
            <w:bookmarkStart w:id="71" w:name="_Toc109631721"/>
            <w:bookmarkStart w:id="72" w:name="_Toc110057597"/>
            <w:bookmarkStart w:id="73" w:name="_Toc111272599"/>
            <w:bookmarkStart w:id="74" w:name="_Toc112226051"/>
            <w:bookmarkStart w:id="75" w:name="_Toc121253203"/>
            <w:bookmarkStart w:id="76" w:name="_Toc125014602"/>
            <w:bookmarkStart w:id="77" w:name="_Toc135988923"/>
            <w:r w:rsidRPr="00D65BD4">
              <w:rPr>
                <w:rFonts w:eastAsia="SimSun"/>
                <w:b/>
                <w:bCs/>
                <w:i/>
              </w:rPr>
              <w:t>3.2.3</w:t>
            </w:r>
            <w:r w:rsidRPr="00D65BD4">
              <w:rPr>
                <w:rFonts w:eastAsia="SimSun"/>
                <w:b/>
                <w:bCs/>
                <w:i/>
              </w:rPr>
              <w:tab/>
              <w:t>Short-Term System Adequacy Reports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608864C1" w14:textId="77777777" w:rsidR="00D65BD4" w:rsidRPr="00D65BD4" w:rsidRDefault="00D65BD4" w:rsidP="00D65BD4">
            <w:pPr>
              <w:spacing w:after="240"/>
              <w:ind w:left="720" w:hanging="720"/>
              <w:rPr>
                <w:rFonts w:eastAsia="SimSun"/>
                <w:iCs/>
                <w:color w:val="000000"/>
              </w:rPr>
            </w:pPr>
            <w:r w:rsidRPr="00D65BD4">
              <w:rPr>
                <w:rFonts w:eastAsia="SimSun"/>
                <w:iCs/>
                <w:color w:val="000000"/>
              </w:rPr>
              <w:t>(1)</w:t>
            </w:r>
            <w:r w:rsidRPr="00D65BD4">
              <w:rPr>
                <w:rFonts w:eastAsia="SimSun"/>
                <w:iCs/>
                <w:color w:val="000000"/>
              </w:rPr>
              <w:tab/>
              <w:t xml:space="preserve">ERCOT shall generate and post short-term adequacy reports on the </w:t>
            </w:r>
            <w:r w:rsidRPr="00D65BD4">
              <w:rPr>
                <w:rFonts w:eastAsia="SimSun"/>
              </w:rPr>
              <w:t>ERCOT website</w:t>
            </w:r>
            <w:r w:rsidRPr="00D65BD4">
              <w:rPr>
                <w:rFonts w:eastAsia="SimSun"/>
                <w:iCs/>
                <w:color w:val="000000"/>
              </w:rPr>
              <w:t xml:space="preserve">.  ERCOT shall update these reports hourly following updates to the Seven-Day Load Forecast, except </w:t>
            </w:r>
            <w:proofErr w:type="gramStart"/>
            <w:r w:rsidRPr="00D65BD4">
              <w:rPr>
                <w:rFonts w:eastAsia="SimSun"/>
                <w:iCs/>
                <w:color w:val="000000"/>
              </w:rPr>
              <w:t>where</w:t>
            </w:r>
            <w:proofErr w:type="gramEnd"/>
            <w:r w:rsidRPr="00D65BD4">
              <w:rPr>
                <w:rFonts w:eastAsia="SimSun"/>
                <w:iCs/>
                <w:color w:val="000000"/>
              </w:rPr>
              <w:t xml:space="preserve"> noted otherwise.  The short-term adequacy reports will provide:</w:t>
            </w:r>
          </w:p>
          <w:p w14:paraId="6B8E384C" w14:textId="77777777" w:rsidR="00D65BD4" w:rsidRPr="00D65BD4" w:rsidRDefault="00D65BD4" w:rsidP="00D65BD4">
            <w:pPr>
              <w:spacing w:after="240"/>
              <w:ind w:left="1440" w:hanging="720"/>
              <w:rPr>
                <w:rFonts w:eastAsia="SimSun"/>
                <w:color w:val="000000"/>
              </w:rPr>
            </w:pPr>
            <w:r w:rsidRPr="00D65BD4">
              <w:rPr>
                <w:rFonts w:eastAsia="SimSun"/>
                <w:color w:val="000000"/>
              </w:rPr>
              <w:t>(a)</w:t>
            </w:r>
            <w:r w:rsidRPr="00D65BD4">
              <w:rPr>
                <w:rFonts w:eastAsia="SimSun"/>
                <w:color w:val="000000"/>
              </w:rPr>
              <w:tab/>
              <w:t>For Generation Resources, the available On-Line Resource capacity for each hour, aggregated by Forecast Zone, using the COP for the first seven days</w:t>
            </w:r>
            <w:r w:rsidRPr="00D65BD4">
              <w:rPr>
                <w:rFonts w:eastAsia="SimSun"/>
              </w:rPr>
              <w:t xml:space="preserve"> and considering Resources with a COP Resource Status listed in paragraph (5)(b)(i) of Section 3.9.1, Current Operating Plan (COP) Criteria</w:t>
            </w:r>
            <w:r w:rsidRPr="00D65BD4">
              <w:rPr>
                <w:rFonts w:eastAsia="SimSun"/>
                <w:color w:val="000000"/>
              </w:rPr>
              <w:t>;</w:t>
            </w:r>
          </w:p>
          <w:p w14:paraId="4A12A2EF"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The total system-wide capacity of Resource Outages as reflected in the Outage Scheduler that are accepted or approved.  The Resource Outage capacity amount shall be based </w:t>
            </w:r>
            <w:proofErr w:type="gramStart"/>
            <w:r w:rsidRPr="00D65BD4">
              <w:rPr>
                <w:rFonts w:eastAsia="SimSun"/>
              </w:rPr>
              <w:t>from</w:t>
            </w:r>
            <w:proofErr w:type="gramEnd"/>
            <w:r w:rsidRPr="00D65BD4">
              <w:rPr>
                <w:rFonts w:eastAsia="SimSun"/>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4801973F" w14:textId="77777777" w:rsidR="00D65BD4" w:rsidRPr="00D65BD4" w:rsidRDefault="00D65BD4" w:rsidP="00D65BD4">
            <w:pPr>
              <w:spacing w:after="240"/>
              <w:ind w:left="2160" w:hanging="720"/>
              <w:rPr>
                <w:rFonts w:eastAsia="SimSun"/>
              </w:rPr>
            </w:pPr>
            <w:r w:rsidRPr="00D65BD4">
              <w:rPr>
                <w:rFonts w:eastAsia="SimSun"/>
              </w:rPr>
              <w:lastRenderedPageBreak/>
              <w:t>(i)</w:t>
            </w:r>
            <w:r w:rsidRPr="00D65BD4">
              <w:rPr>
                <w:rFonts w:eastAsia="SimSun"/>
              </w:rPr>
              <w:tab/>
              <w:t>IRRs and the intermittent renewable generation component of each DC-</w:t>
            </w:r>
            <w:r w:rsidRPr="00D65BD4">
              <w:rPr>
                <w:rFonts w:eastAsia="SimSun"/>
                <w:color w:val="000000"/>
              </w:rPr>
              <w:t>Coupled Resource</w:t>
            </w:r>
            <w:r w:rsidRPr="00D65BD4">
              <w:rPr>
                <w:rFonts w:eastAsia="SimSun"/>
              </w:rPr>
              <w:t xml:space="preserve"> with an Outage Scheduler nature of work other than “New Equipment Energization”; </w:t>
            </w:r>
          </w:p>
          <w:p w14:paraId="00141F5C"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Other Resources with an Outage Scheduler nature of work other than “New Equipment Energization”; and</w:t>
            </w:r>
          </w:p>
          <w:p w14:paraId="1F03CD3D" w14:textId="77777777" w:rsidR="00D65BD4" w:rsidRPr="00D65BD4" w:rsidRDefault="00D65BD4" w:rsidP="00D65BD4">
            <w:pPr>
              <w:spacing w:after="240"/>
              <w:ind w:left="2160" w:hanging="720"/>
              <w:rPr>
                <w:rFonts w:eastAsia="SimSun"/>
                <w:color w:val="000000"/>
              </w:rPr>
            </w:pPr>
            <w:r w:rsidRPr="00D65BD4">
              <w:rPr>
                <w:rFonts w:eastAsia="SimSun"/>
              </w:rPr>
              <w:t>(iii)</w:t>
            </w:r>
            <w:r w:rsidRPr="00D65BD4">
              <w:rPr>
                <w:rFonts w:eastAsia="SimSun"/>
              </w:rPr>
              <w:tab/>
              <w:t>Resources with an Outage Scheduler nature of work “New Equipment Energization”;</w:t>
            </w:r>
          </w:p>
          <w:p w14:paraId="6FE55535" w14:textId="77777777" w:rsidR="00D65BD4" w:rsidRPr="00D65BD4" w:rsidRDefault="00D65BD4" w:rsidP="00D65BD4">
            <w:pPr>
              <w:spacing w:after="240"/>
              <w:ind w:left="1440" w:hanging="720"/>
              <w:rPr>
                <w:rFonts w:eastAsia="SimSun"/>
                <w:color w:val="000000"/>
              </w:rPr>
            </w:pPr>
            <w:r w:rsidRPr="00D65BD4">
              <w:rPr>
                <w:rFonts w:eastAsia="SimSun"/>
                <w:color w:val="000000"/>
              </w:rPr>
              <w:t>(c)</w:t>
            </w:r>
            <w:r w:rsidRPr="00D65BD4">
              <w:rPr>
                <w:rFonts w:eastAsia="SimSun"/>
                <w:color w:val="000000"/>
              </w:rPr>
              <w:tab/>
              <w:t>For Load Resources, the available capacity for each hour aggregated by Forecast Zone, using the COP</w:t>
            </w:r>
            <w:r w:rsidRPr="00D65BD4">
              <w:rPr>
                <w:rFonts w:eastAsia="SimSun"/>
              </w:rPr>
              <w:t xml:space="preserve"> for the first seven days and considering Resources with a COP Resource Status of ONL</w:t>
            </w:r>
            <w:r w:rsidRPr="00D65BD4">
              <w:rPr>
                <w:rFonts w:eastAsia="SimSun"/>
                <w:color w:val="000000"/>
              </w:rPr>
              <w:t>;</w:t>
            </w:r>
          </w:p>
          <w:p w14:paraId="4C02B4A2" w14:textId="77777777" w:rsidR="00D65BD4" w:rsidRPr="00D65BD4" w:rsidRDefault="00D65BD4" w:rsidP="00D65BD4">
            <w:pPr>
              <w:spacing w:after="240"/>
              <w:ind w:left="1440" w:hanging="720"/>
              <w:rPr>
                <w:rFonts w:eastAsia="SimSun"/>
                <w:color w:val="000000"/>
              </w:rPr>
            </w:pPr>
            <w:r w:rsidRPr="00D65BD4">
              <w:rPr>
                <w:rFonts w:eastAsia="SimSun"/>
                <w:color w:val="000000"/>
              </w:rPr>
              <w:t>(d)</w:t>
            </w:r>
            <w:r w:rsidRPr="00D65BD4">
              <w:rPr>
                <w:rFonts w:eastAsia="SimSun"/>
                <w:color w:val="000000"/>
              </w:rPr>
              <w:tab/>
              <w:t>The total capability of Resources available to provide the following Ancillary Service combinations, using COPs submitted by QSEs for the first seven days and capped by the COP limits for individual Resources</w:t>
            </w:r>
            <w:ins w:id="78" w:author="ERCOT" w:date="2024-03-15T17:04:00Z">
              <w:r w:rsidRPr="00D65BD4">
                <w:rPr>
                  <w:rFonts w:eastAsia="SimSun"/>
                  <w:color w:val="000000"/>
                </w:rPr>
                <w:t>.  This capability</w:t>
              </w:r>
            </w:ins>
            <w:ins w:id="79" w:author="ERCOT" w:date="2024-01-29T16:02:00Z">
              <w:r w:rsidRPr="00D65BD4">
                <w:rPr>
                  <w:rFonts w:eastAsia="SimSun"/>
                  <w:color w:val="000000"/>
                </w:rPr>
                <w:t xml:space="preserve"> exclude</w:t>
              </w:r>
            </w:ins>
            <w:ins w:id="80" w:author="ERCOT" w:date="2024-03-15T17:04:00Z">
              <w:r w:rsidRPr="00D65BD4">
                <w:rPr>
                  <w:rFonts w:eastAsia="SimSun"/>
                  <w:color w:val="000000"/>
                </w:rPr>
                <w:t>s</w:t>
              </w:r>
            </w:ins>
            <w:ins w:id="81" w:author="ERCOT" w:date="2024-01-29T16:02:00Z">
              <w:r w:rsidRPr="00D65BD4">
                <w:rPr>
                  <w:rFonts w:eastAsia="SimSun"/>
                  <w:color w:val="000000"/>
                </w:rPr>
                <w:t xml:space="preserve"> </w:t>
              </w:r>
            </w:ins>
            <w:ins w:id="82" w:author="ERCOT" w:date="2024-03-15T17:04:00Z">
              <w:r w:rsidRPr="00D65BD4">
                <w:rPr>
                  <w:rFonts w:eastAsia="SimSun"/>
                  <w:color w:val="000000"/>
                </w:rPr>
                <w:t>any capability</w:t>
              </w:r>
            </w:ins>
            <w:ins w:id="83" w:author="ERCOT" w:date="2024-01-29T16:02:00Z">
              <w:r w:rsidRPr="00D65BD4">
                <w:rPr>
                  <w:rFonts w:eastAsia="SimSun"/>
                  <w:color w:val="000000"/>
                </w:rPr>
                <w:t xml:space="preserve"> being reserved for providing Dispatchable Reliabil</w:t>
              </w:r>
            </w:ins>
            <w:ins w:id="84" w:author="ERCOT" w:date="2024-03-19T15:03:00Z">
              <w:r w:rsidRPr="00D65BD4">
                <w:rPr>
                  <w:rFonts w:eastAsia="SimSun"/>
                  <w:color w:val="000000"/>
                </w:rPr>
                <w:t>i</w:t>
              </w:r>
            </w:ins>
            <w:ins w:id="85" w:author="ERCOT" w:date="2024-01-29T16:02:00Z">
              <w:r w:rsidRPr="00D65BD4">
                <w:rPr>
                  <w:rFonts w:eastAsia="SimSun"/>
                  <w:color w:val="000000"/>
                </w:rPr>
                <w:t>ty Reserve Service (DRRS)</w:t>
              </w:r>
            </w:ins>
            <w:r w:rsidRPr="00D65BD4">
              <w:rPr>
                <w:rFonts w:eastAsia="SimSun"/>
                <w:color w:val="000000"/>
              </w:rPr>
              <w:t>.  A Resource’s capability shall only be included in the sums below if the Resource Status allows the Resource to provide at least one of the Ancillary Services within the sum:</w:t>
            </w:r>
          </w:p>
          <w:p w14:paraId="1ED897BA" w14:textId="77777777" w:rsidR="00D65BD4" w:rsidRPr="00D65BD4" w:rsidRDefault="00D65BD4" w:rsidP="00D65BD4">
            <w:pPr>
              <w:spacing w:after="240"/>
              <w:ind w:left="2160" w:hanging="720"/>
              <w:rPr>
                <w:rFonts w:eastAsia="SimSun"/>
                <w:color w:val="000000"/>
              </w:rPr>
            </w:pPr>
            <w:r w:rsidRPr="00D65BD4">
              <w:rPr>
                <w:rFonts w:eastAsia="SimSun"/>
                <w:color w:val="000000"/>
              </w:rPr>
              <w:t>(i)</w:t>
            </w:r>
            <w:r w:rsidRPr="00D65BD4">
              <w:rPr>
                <w:rFonts w:eastAsia="SimSun"/>
                <w:color w:val="000000"/>
              </w:rPr>
              <w:tab/>
              <w:t xml:space="preserve">Capacity to provide Reg-Up, irrespective of whether it </w:t>
            </w:r>
            <w:proofErr w:type="gramStart"/>
            <w:r w:rsidRPr="00D65BD4">
              <w:rPr>
                <w:rFonts w:eastAsia="SimSun"/>
                <w:color w:val="000000"/>
              </w:rPr>
              <w:t>is capable of providing</w:t>
            </w:r>
            <w:proofErr w:type="gramEnd"/>
            <w:r w:rsidRPr="00D65BD4">
              <w:rPr>
                <w:rFonts w:eastAsia="SimSun"/>
                <w:color w:val="000000"/>
              </w:rPr>
              <w:t xml:space="preserve"> any other Ancillary Service;</w:t>
            </w:r>
          </w:p>
          <w:p w14:paraId="76416B1F" w14:textId="77777777" w:rsidR="00D65BD4" w:rsidRPr="00D65BD4" w:rsidRDefault="00D65BD4" w:rsidP="00D65BD4">
            <w:pPr>
              <w:spacing w:after="240"/>
              <w:ind w:left="2160" w:hanging="720"/>
              <w:rPr>
                <w:rFonts w:eastAsia="SimSun"/>
                <w:color w:val="000000"/>
              </w:rPr>
            </w:pPr>
            <w:r w:rsidRPr="00D65BD4">
              <w:rPr>
                <w:rFonts w:eastAsia="SimSun"/>
                <w:color w:val="000000"/>
              </w:rPr>
              <w:t>(ii)</w:t>
            </w:r>
            <w:r w:rsidRPr="00D65BD4">
              <w:rPr>
                <w:rFonts w:eastAsia="SimSun"/>
                <w:color w:val="000000"/>
              </w:rPr>
              <w:tab/>
              <w:t xml:space="preserve">Capacity to provide RRS, irrespective of whether it </w:t>
            </w:r>
            <w:proofErr w:type="gramStart"/>
            <w:r w:rsidRPr="00D65BD4">
              <w:rPr>
                <w:rFonts w:eastAsia="SimSun"/>
                <w:color w:val="000000"/>
              </w:rPr>
              <w:t>is capable of providing</w:t>
            </w:r>
            <w:proofErr w:type="gramEnd"/>
            <w:r w:rsidRPr="00D65BD4">
              <w:rPr>
                <w:rFonts w:eastAsia="SimSun"/>
                <w:color w:val="000000"/>
              </w:rPr>
              <w:t xml:space="preserve"> any other Ancillary Service;</w:t>
            </w:r>
          </w:p>
          <w:p w14:paraId="46B77913" w14:textId="77777777" w:rsidR="00D65BD4" w:rsidRPr="00D65BD4" w:rsidRDefault="00D65BD4" w:rsidP="00D65BD4">
            <w:pPr>
              <w:spacing w:after="240"/>
              <w:ind w:left="2160" w:hanging="720"/>
              <w:rPr>
                <w:rFonts w:eastAsia="SimSun"/>
                <w:color w:val="000000"/>
              </w:rPr>
            </w:pPr>
            <w:r w:rsidRPr="00D65BD4">
              <w:rPr>
                <w:rFonts w:eastAsia="SimSun"/>
                <w:color w:val="000000"/>
              </w:rPr>
              <w:t>(iii)</w:t>
            </w:r>
            <w:r w:rsidRPr="00D65BD4">
              <w:rPr>
                <w:rFonts w:eastAsia="SimSun"/>
                <w:color w:val="000000"/>
              </w:rPr>
              <w:tab/>
              <w:t xml:space="preserve">Capacity to provide ECRS, irrespective of whether it </w:t>
            </w:r>
            <w:proofErr w:type="gramStart"/>
            <w:r w:rsidRPr="00D65BD4">
              <w:rPr>
                <w:rFonts w:eastAsia="SimSun"/>
                <w:color w:val="000000"/>
              </w:rPr>
              <w:t>is capable of providing</w:t>
            </w:r>
            <w:proofErr w:type="gramEnd"/>
            <w:r w:rsidRPr="00D65BD4">
              <w:rPr>
                <w:rFonts w:eastAsia="SimSun"/>
                <w:color w:val="000000"/>
              </w:rPr>
              <w:t xml:space="preserve"> any other Ancillary Service;</w:t>
            </w:r>
          </w:p>
          <w:p w14:paraId="07ACAEA3" w14:textId="77777777" w:rsidR="00D65BD4" w:rsidRPr="00D65BD4" w:rsidRDefault="00D65BD4" w:rsidP="00D65BD4">
            <w:pPr>
              <w:spacing w:after="240"/>
              <w:ind w:left="2160" w:hanging="720"/>
              <w:rPr>
                <w:ins w:id="86" w:author="ERCOT" w:date="2024-01-08T13:04:00Z"/>
                <w:rFonts w:eastAsia="SimSun"/>
                <w:color w:val="000000"/>
              </w:rPr>
            </w:pPr>
            <w:r w:rsidRPr="00D65BD4">
              <w:rPr>
                <w:rFonts w:eastAsia="SimSun"/>
                <w:color w:val="000000"/>
              </w:rPr>
              <w:t>(iv)</w:t>
            </w:r>
            <w:r w:rsidRPr="00D65BD4">
              <w:rPr>
                <w:rFonts w:eastAsia="SimSun"/>
                <w:color w:val="000000"/>
              </w:rPr>
              <w:tab/>
              <w:t xml:space="preserve">Capacity to provide Non-Spin, irrespective of whether it </w:t>
            </w:r>
            <w:proofErr w:type="gramStart"/>
            <w:r w:rsidRPr="00D65BD4">
              <w:rPr>
                <w:rFonts w:eastAsia="SimSun"/>
                <w:color w:val="000000"/>
              </w:rPr>
              <w:t>is capable of providing</w:t>
            </w:r>
            <w:proofErr w:type="gramEnd"/>
            <w:r w:rsidRPr="00D65BD4">
              <w:rPr>
                <w:rFonts w:eastAsia="SimSun"/>
                <w:color w:val="000000"/>
              </w:rPr>
              <w:t xml:space="preserve"> any other Ancillary Service;</w:t>
            </w:r>
          </w:p>
          <w:p w14:paraId="06B469CD" w14:textId="77777777" w:rsidR="00D65BD4" w:rsidRPr="00D65BD4" w:rsidRDefault="00D65BD4" w:rsidP="00D65BD4">
            <w:pPr>
              <w:spacing w:after="240"/>
              <w:ind w:left="2160" w:hanging="720"/>
              <w:rPr>
                <w:rFonts w:eastAsia="SimSun"/>
                <w:color w:val="000000"/>
              </w:rPr>
            </w:pPr>
            <w:r w:rsidRPr="00D65BD4">
              <w:rPr>
                <w:rFonts w:eastAsia="SimSun"/>
                <w:color w:val="000000"/>
              </w:rPr>
              <w:t>(v)</w:t>
            </w:r>
            <w:r w:rsidRPr="00D65BD4">
              <w:rPr>
                <w:rFonts w:eastAsia="SimSun"/>
                <w:color w:val="000000"/>
              </w:rPr>
              <w:tab/>
              <w:t xml:space="preserve">Capacity to provide Reg-Up, RRS, or both, irrespective of whether it </w:t>
            </w:r>
            <w:proofErr w:type="gramStart"/>
            <w:r w:rsidRPr="00D65BD4">
              <w:rPr>
                <w:rFonts w:eastAsia="SimSun"/>
                <w:color w:val="000000"/>
              </w:rPr>
              <w:t>is capable of providing</w:t>
            </w:r>
            <w:proofErr w:type="gramEnd"/>
            <w:r w:rsidRPr="00D65BD4">
              <w:rPr>
                <w:rFonts w:eastAsia="SimSun"/>
                <w:color w:val="000000"/>
              </w:rPr>
              <w:t xml:space="preserve"> ECRS or Non-Spin;</w:t>
            </w:r>
          </w:p>
          <w:p w14:paraId="524B94FE" w14:textId="77777777" w:rsidR="00D65BD4" w:rsidRPr="00D65BD4" w:rsidRDefault="00D65BD4" w:rsidP="00D65BD4">
            <w:pPr>
              <w:spacing w:after="240"/>
              <w:ind w:left="2160" w:hanging="720"/>
              <w:rPr>
                <w:rFonts w:eastAsia="SimSun"/>
                <w:color w:val="000000"/>
              </w:rPr>
            </w:pPr>
            <w:r w:rsidRPr="00D65BD4">
              <w:rPr>
                <w:rFonts w:eastAsia="SimSun"/>
                <w:color w:val="000000"/>
              </w:rPr>
              <w:t>(v</w:t>
            </w:r>
            <w:r w:rsidRPr="00D65BD4" w:rsidDel="00CD21D8">
              <w:rPr>
                <w:rFonts w:eastAsia="SimSun"/>
                <w:color w:val="000000"/>
              </w:rPr>
              <w:t>i</w:t>
            </w:r>
            <w:r w:rsidRPr="00D65BD4">
              <w:rPr>
                <w:rFonts w:eastAsia="SimSun"/>
                <w:color w:val="000000"/>
              </w:rPr>
              <w:t>)</w:t>
            </w:r>
            <w:r w:rsidRPr="00D65BD4">
              <w:rPr>
                <w:rFonts w:eastAsia="SimSun"/>
                <w:color w:val="000000"/>
              </w:rPr>
              <w:tab/>
              <w:t xml:space="preserve">Capacity to provide Reg-Up, RRS, ECRS, or any combination, irrespective of whether it </w:t>
            </w:r>
            <w:proofErr w:type="gramStart"/>
            <w:r w:rsidRPr="00D65BD4">
              <w:rPr>
                <w:rFonts w:eastAsia="SimSun"/>
                <w:color w:val="000000"/>
              </w:rPr>
              <w:t>is capable of providing</w:t>
            </w:r>
            <w:proofErr w:type="gramEnd"/>
            <w:r w:rsidRPr="00D65BD4">
              <w:rPr>
                <w:rFonts w:eastAsia="SimSun"/>
                <w:color w:val="000000"/>
              </w:rPr>
              <w:t xml:space="preserve"> Non-Spin;</w:t>
            </w:r>
          </w:p>
          <w:p w14:paraId="389FC4F7" w14:textId="77777777" w:rsidR="00D65BD4" w:rsidRPr="00D65BD4" w:rsidRDefault="00D65BD4" w:rsidP="00D65BD4">
            <w:pPr>
              <w:spacing w:after="240"/>
              <w:ind w:left="2160" w:hanging="720"/>
              <w:rPr>
                <w:rFonts w:eastAsia="SimSun"/>
                <w:color w:val="000000"/>
              </w:rPr>
            </w:pPr>
            <w:r w:rsidRPr="00D65BD4">
              <w:rPr>
                <w:rFonts w:eastAsia="SimSun"/>
                <w:color w:val="000000"/>
              </w:rPr>
              <w:t>(vii)</w:t>
            </w:r>
            <w:r w:rsidRPr="00D65BD4">
              <w:rPr>
                <w:rFonts w:eastAsia="SimSun"/>
                <w:color w:val="000000"/>
              </w:rPr>
              <w:tab/>
              <w:t>Capacity to provide Reg-Up, RRS, ECRS, Non-Spin, or any combination; and</w:t>
            </w:r>
          </w:p>
          <w:p w14:paraId="645418C3" w14:textId="77777777" w:rsidR="00D65BD4" w:rsidRPr="00D65BD4" w:rsidRDefault="00D65BD4" w:rsidP="00D65BD4">
            <w:pPr>
              <w:spacing w:after="240"/>
              <w:ind w:left="2160" w:hanging="720"/>
              <w:rPr>
                <w:rFonts w:eastAsia="SimSun"/>
                <w:color w:val="000000"/>
              </w:rPr>
            </w:pPr>
            <w:r w:rsidRPr="00D65BD4">
              <w:rPr>
                <w:rFonts w:eastAsia="SimSun"/>
                <w:color w:val="000000"/>
              </w:rPr>
              <w:t>(viii)</w:t>
            </w:r>
            <w:r w:rsidRPr="00D65BD4">
              <w:rPr>
                <w:rFonts w:eastAsia="SimSun"/>
                <w:color w:val="000000"/>
              </w:rPr>
              <w:tab/>
              <w:t>Capacity to provide Reg-Down;</w:t>
            </w:r>
          </w:p>
          <w:p w14:paraId="0946D34D" w14:textId="77777777" w:rsidR="00D65BD4" w:rsidRPr="00D65BD4" w:rsidRDefault="00D65BD4" w:rsidP="00D65BD4">
            <w:pPr>
              <w:spacing w:after="240"/>
              <w:ind w:left="1440" w:hanging="720"/>
              <w:rPr>
                <w:ins w:id="87" w:author="ERCOT" w:date="2024-01-29T15:57:00Z"/>
                <w:rFonts w:eastAsia="SimSun"/>
                <w:color w:val="000000"/>
              </w:rPr>
            </w:pPr>
            <w:ins w:id="88" w:author="ERCOT" w:date="2024-01-29T15:57:00Z">
              <w:r w:rsidRPr="00D65BD4">
                <w:rPr>
                  <w:rFonts w:eastAsia="SimSun"/>
                  <w:color w:val="000000"/>
                </w:rPr>
                <w:t>(e</w:t>
              </w:r>
            </w:ins>
            <w:ins w:id="89" w:author="ERCOT" w:date="2024-01-29T15:58:00Z">
              <w:r w:rsidRPr="00D65BD4">
                <w:rPr>
                  <w:rFonts w:eastAsia="SimSun"/>
                  <w:color w:val="000000"/>
                </w:rPr>
                <w:t>)       Capa</w:t>
              </w:r>
            </w:ins>
            <w:ins w:id="90" w:author="ERCOT" w:date="2024-03-15T17:05:00Z">
              <w:r w:rsidRPr="00D65BD4">
                <w:rPr>
                  <w:rFonts w:eastAsia="SimSun"/>
                  <w:color w:val="000000"/>
                </w:rPr>
                <w:t>bility</w:t>
              </w:r>
            </w:ins>
            <w:ins w:id="91" w:author="ERCOT" w:date="2024-01-29T15:58:00Z">
              <w:r w:rsidRPr="00D65BD4">
                <w:rPr>
                  <w:rFonts w:eastAsia="SimSun"/>
                  <w:color w:val="000000"/>
                </w:rPr>
                <w:t xml:space="preserve"> reserved on Resources for providing</w:t>
              </w:r>
            </w:ins>
            <w:ins w:id="92" w:author="ERCOT" w:date="2024-01-29T16:02:00Z">
              <w:r w:rsidRPr="00D65BD4">
                <w:rPr>
                  <w:rFonts w:eastAsia="SimSun"/>
                  <w:color w:val="000000"/>
                </w:rPr>
                <w:t xml:space="preserve"> </w:t>
              </w:r>
            </w:ins>
            <w:ins w:id="93" w:author="ERCOT" w:date="2024-01-29T15:58:00Z">
              <w:r w:rsidRPr="00D65BD4">
                <w:rPr>
                  <w:rFonts w:eastAsia="SimSun"/>
                  <w:color w:val="000000"/>
                </w:rPr>
                <w:t>DRRS</w:t>
              </w:r>
            </w:ins>
            <w:ins w:id="94" w:author="ERCOT" w:date="2024-01-29T16:00:00Z">
              <w:r w:rsidRPr="00D65BD4">
                <w:rPr>
                  <w:rFonts w:eastAsia="SimSun"/>
                  <w:color w:val="000000"/>
                </w:rPr>
                <w:t>, using COPs submitted by QSEs</w:t>
              </w:r>
            </w:ins>
            <w:ins w:id="95" w:author="ERCOT" w:date="2024-01-29T15:58:00Z">
              <w:r w:rsidRPr="00D65BD4">
                <w:rPr>
                  <w:rFonts w:eastAsia="SimSun"/>
                  <w:color w:val="000000"/>
                </w:rPr>
                <w:t>;</w:t>
              </w:r>
            </w:ins>
          </w:p>
          <w:p w14:paraId="7D24D802" w14:textId="77777777" w:rsidR="00D65BD4" w:rsidRPr="00D65BD4" w:rsidRDefault="00D65BD4" w:rsidP="00D65BD4">
            <w:pPr>
              <w:spacing w:after="240"/>
              <w:ind w:left="1440" w:hanging="720"/>
              <w:rPr>
                <w:rFonts w:eastAsia="SimSun"/>
                <w:color w:val="000000"/>
              </w:rPr>
            </w:pPr>
            <w:r w:rsidRPr="00D65BD4">
              <w:rPr>
                <w:rFonts w:eastAsia="SimSun"/>
                <w:color w:val="000000"/>
              </w:rPr>
              <w:lastRenderedPageBreak/>
              <w:t>(</w:t>
            </w:r>
            <w:ins w:id="96" w:author="ERCOT" w:date="2024-01-29T15:59:00Z">
              <w:r w:rsidRPr="00D65BD4">
                <w:rPr>
                  <w:rFonts w:eastAsia="SimSun"/>
                  <w:color w:val="000000"/>
                </w:rPr>
                <w:t>f</w:t>
              </w:r>
            </w:ins>
            <w:del w:id="97" w:author="ERCOT" w:date="2024-01-29T15:59:00Z">
              <w:r w:rsidRPr="00D65BD4" w:rsidDel="00503FF0">
                <w:rPr>
                  <w:rFonts w:eastAsia="SimSun"/>
                  <w:color w:val="000000"/>
                </w:rPr>
                <w:delText>e</w:delText>
              </w:r>
            </w:del>
            <w:r w:rsidRPr="00D65BD4">
              <w:rPr>
                <w:rFonts w:eastAsia="SimSun"/>
                <w:color w:val="000000"/>
              </w:rPr>
              <w:t>)</w:t>
            </w:r>
            <w:r w:rsidRPr="00D65BD4">
              <w:rPr>
                <w:rFonts w:eastAsia="SimSun"/>
                <w:color w:val="000000"/>
              </w:rPr>
              <w:tab/>
              <w:t>Forecast Demand for each hour described in Section 3.2.2, Demand Forecasts;</w:t>
            </w:r>
          </w:p>
          <w:p w14:paraId="097FB6EC" w14:textId="77777777" w:rsidR="00D65BD4" w:rsidRPr="00D65BD4" w:rsidRDefault="00D65BD4" w:rsidP="00D65BD4">
            <w:pPr>
              <w:spacing w:after="240"/>
              <w:ind w:left="1440" w:hanging="720"/>
              <w:rPr>
                <w:rFonts w:eastAsia="SimSun"/>
                <w:color w:val="000000"/>
              </w:rPr>
            </w:pPr>
            <w:r w:rsidRPr="00D65BD4">
              <w:rPr>
                <w:rFonts w:eastAsia="SimSun"/>
                <w:color w:val="000000"/>
              </w:rPr>
              <w:t>(</w:t>
            </w:r>
            <w:ins w:id="98" w:author="ERCOT" w:date="2024-01-29T15:59:00Z">
              <w:r w:rsidRPr="00D65BD4">
                <w:rPr>
                  <w:rFonts w:eastAsia="SimSun"/>
                  <w:color w:val="000000"/>
                </w:rPr>
                <w:t>g</w:t>
              </w:r>
            </w:ins>
            <w:del w:id="99" w:author="ERCOT" w:date="2024-01-29T15:59:00Z">
              <w:r w:rsidRPr="00D65BD4" w:rsidDel="00503FF0">
                <w:rPr>
                  <w:rFonts w:eastAsia="SimSun"/>
                  <w:color w:val="000000"/>
                </w:rPr>
                <w:delText>f</w:delText>
              </w:r>
            </w:del>
            <w:r w:rsidRPr="00D65BD4">
              <w:rPr>
                <w:rFonts w:eastAsia="SimSun"/>
                <w:color w:val="000000"/>
              </w:rPr>
              <w:t>)</w:t>
            </w:r>
            <w:r w:rsidRPr="00D65BD4">
              <w:rPr>
                <w:rFonts w:eastAsia="SimSun"/>
                <w:color w:val="000000"/>
              </w:rPr>
              <w:tab/>
              <w:t>For Generation Resources, the available Off-Line Resource capacity that can be started for each hour, aggregated by Forecast Zone, using the COP for the first seven days and considering</w:t>
            </w:r>
            <w:r w:rsidRPr="00D65BD4">
              <w:rPr>
                <w:rFonts w:eastAsia="SimSun"/>
              </w:rPr>
              <w:t xml:space="preserve"> Resources with a COP Resource Status of OFF and temporal constraints</w:t>
            </w:r>
            <w:r w:rsidRPr="00D65BD4">
              <w:rPr>
                <w:rFonts w:eastAsia="SimSun"/>
                <w:color w:val="000000"/>
              </w:rPr>
              <w:t>;</w:t>
            </w:r>
            <w:del w:id="100" w:author="ERCOT" w:date="2024-01-29T16:01:00Z">
              <w:r w:rsidRPr="00D65BD4" w:rsidDel="00A40AF2">
                <w:rPr>
                  <w:rFonts w:eastAsia="SimSun"/>
                  <w:color w:val="000000"/>
                </w:rPr>
                <w:delText xml:space="preserve"> and</w:delText>
              </w:r>
            </w:del>
          </w:p>
          <w:p w14:paraId="03992852" w14:textId="77777777" w:rsidR="00D65BD4" w:rsidRPr="00D65BD4" w:rsidRDefault="00D65BD4" w:rsidP="00D65BD4">
            <w:pPr>
              <w:spacing w:after="240"/>
              <w:ind w:left="1440" w:hanging="720"/>
              <w:rPr>
                <w:rFonts w:eastAsia="SimSun"/>
                <w:color w:val="000000"/>
              </w:rPr>
            </w:pPr>
            <w:bookmarkStart w:id="101" w:name="_Toc33773535"/>
            <w:bookmarkStart w:id="102" w:name="_Toc38964927"/>
            <w:bookmarkStart w:id="103" w:name="_Toc44313207"/>
            <w:r w:rsidRPr="00D65BD4">
              <w:rPr>
                <w:rFonts w:eastAsia="SimSun"/>
                <w:color w:val="000000"/>
              </w:rPr>
              <w:t>(</w:t>
            </w:r>
            <w:ins w:id="104" w:author="ERCOT" w:date="2024-01-29T16:00:00Z">
              <w:r w:rsidRPr="00D65BD4">
                <w:rPr>
                  <w:rFonts w:eastAsia="SimSun"/>
                  <w:color w:val="000000"/>
                </w:rPr>
                <w:t>h</w:t>
              </w:r>
            </w:ins>
            <w:del w:id="105" w:author="ERCOT" w:date="2024-01-29T16:00:00Z">
              <w:r w:rsidRPr="00D65BD4" w:rsidDel="0043042E">
                <w:rPr>
                  <w:rFonts w:eastAsia="SimSun"/>
                  <w:color w:val="000000"/>
                </w:rPr>
                <w:delText>g</w:delText>
              </w:r>
            </w:del>
            <w:r w:rsidRPr="00D65BD4">
              <w:rPr>
                <w:rFonts w:eastAsia="SimSun"/>
                <w:color w:val="000000"/>
              </w:rPr>
              <w:t>)</w:t>
            </w:r>
            <w:r w:rsidRPr="00D65BD4">
              <w:rPr>
                <w:rFonts w:eastAsia="SimSun"/>
                <w:color w:val="000000"/>
              </w:rPr>
              <w:tab/>
              <w:t>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106" w:author="ERCOT" w:date="2024-01-29T16:01:00Z">
              <w:r w:rsidRPr="00D65BD4">
                <w:rPr>
                  <w:rFonts w:eastAsia="SimSun"/>
                  <w:color w:val="000000"/>
                </w:rPr>
                <w:t>;</w:t>
              </w:r>
            </w:ins>
            <w:del w:id="107" w:author="ERCOT" w:date="2024-01-29T16:01:00Z">
              <w:r w:rsidRPr="00D65BD4" w:rsidDel="00A40AF2">
                <w:rPr>
                  <w:rFonts w:eastAsia="SimSun"/>
                  <w:color w:val="000000"/>
                </w:rPr>
                <w:delText>.</w:delText>
              </w:r>
            </w:del>
            <w:bookmarkEnd w:id="101"/>
            <w:bookmarkEnd w:id="102"/>
            <w:bookmarkEnd w:id="103"/>
            <w:r w:rsidRPr="00D65BD4">
              <w:rPr>
                <w:rFonts w:eastAsia="SimSun"/>
                <w:color w:val="000000"/>
              </w:rPr>
              <w:t xml:space="preserve"> </w:t>
            </w:r>
          </w:p>
          <w:p w14:paraId="25AC8830" w14:textId="77777777" w:rsidR="00D65BD4" w:rsidRPr="00D65BD4" w:rsidRDefault="00D65BD4" w:rsidP="00D65BD4">
            <w:pPr>
              <w:spacing w:after="240"/>
              <w:ind w:left="1440" w:hanging="720"/>
              <w:rPr>
                <w:rFonts w:eastAsia="SimSun"/>
                <w:color w:val="000000"/>
              </w:rPr>
            </w:pPr>
            <w:bookmarkStart w:id="108" w:name="_Toc33773536"/>
            <w:bookmarkStart w:id="109" w:name="_Toc38964928"/>
            <w:bookmarkStart w:id="110" w:name="_Toc44313208"/>
            <w:r w:rsidRPr="00D65BD4">
              <w:rPr>
                <w:rFonts w:eastAsia="SimSun"/>
                <w:color w:val="000000"/>
              </w:rPr>
              <w:t>(</w:t>
            </w:r>
            <w:ins w:id="111" w:author="ERCOT" w:date="2024-01-29T16:00:00Z">
              <w:r w:rsidRPr="00D65BD4">
                <w:rPr>
                  <w:rFonts w:eastAsia="SimSun"/>
                  <w:color w:val="000000"/>
                </w:rPr>
                <w:t>i</w:t>
              </w:r>
            </w:ins>
            <w:del w:id="112" w:author="ERCOT" w:date="2024-01-29T16:00:00Z">
              <w:r w:rsidRPr="00D65BD4" w:rsidDel="0043042E">
                <w:rPr>
                  <w:rFonts w:eastAsia="SimSun"/>
                  <w:color w:val="000000"/>
                </w:rPr>
                <w:delText>h</w:delText>
              </w:r>
            </w:del>
            <w:r w:rsidRPr="00D65BD4">
              <w:rPr>
                <w:rFonts w:eastAsia="SimSun"/>
                <w:color w:val="000000"/>
              </w:rPr>
              <w:t>)</w:t>
            </w:r>
            <w:r w:rsidRPr="00D65BD4">
              <w:rPr>
                <w:rFonts w:eastAsia="SimSun"/>
                <w:color w:val="000000"/>
              </w:rPr>
              <w:tab/>
              <w:t>For each Direct Current Tie (DC Tie), the sum of any ERCOT-approved DC Tie Schedules for each 15-minute interval for the first seven days.  The sum shall be displayed as an absolute value and classified as a net import or net export</w:t>
            </w:r>
            <w:ins w:id="113" w:author="ERCOT" w:date="2024-01-29T16:01:00Z">
              <w:r w:rsidRPr="00D65BD4">
                <w:rPr>
                  <w:rFonts w:eastAsia="SimSun"/>
                  <w:color w:val="000000"/>
                </w:rPr>
                <w:t>;</w:t>
              </w:r>
            </w:ins>
            <w:del w:id="114" w:author="ERCOT" w:date="2024-01-29T16:01:00Z">
              <w:r w:rsidRPr="00D65BD4" w:rsidDel="00A40AF2">
                <w:rPr>
                  <w:rFonts w:eastAsia="SimSun"/>
                  <w:color w:val="000000"/>
                </w:rPr>
                <w:delText>.</w:delText>
              </w:r>
            </w:del>
            <w:bookmarkEnd w:id="108"/>
            <w:bookmarkEnd w:id="109"/>
            <w:bookmarkEnd w:id="110"/>
            <w:r w:rsidRPr="00D65BD4">
              <w:rPr>
                <w:rFonts w:eastAsia="SimSun"/>
                <w:color w:val="000000"/>
              </w:rPr>
              <w:t xml:space="preserve"> </w:t>
            </w:r>
          </w:p>
          <w:p w14:paraId="66F16E54" w14:textId="77777777" w:rsidR="00D65BD4" w:rsidRPr="00D65BD4" w:rsidRDefault="00D65BD4" w:rsidP="00D65BD4">
            <w:pPr>
              <w:spacing w:after="240"/>
              <w:ind w:left="1440" w:hanging="720"/>
              <w:rPr>
                <w:rFonts w:eastAsia="SimSun"/>
                <w:color w:val="000000"/>
              </w:rPr>
            </w:pPr>
            <w:bookmarkStart w:id="115" w:name="_Toc33773537"/>
            <w:bookmarkStart w:id="116" w:name="_Toc38964929"/>
            <w:bookmarkStart w:id="117" w:name="_Toc44313209"/>
            <w:r w:rsidRPr="00D65BD4">
              <w:rPr>
                <w:rFonts w:eastAsia="SimSun"/>
                <w:color w:val="000000"/>
              </w:rPr>
              <w:t>(</w:t>
            </w:r>
            <w:ins w:id="118" w:author="ERCOT" w:date="2024-01-29T16:00:00Z">
              <w:r w:rsidRPr="00D65BD4">
                <w:rPr>
                  <w:rFonts w:eastAsia="SimSun"/>
                  <w:color w:val="000000"/>
                </w:rPr>
                <w:t>j</w:t>
              </w:r>
            </w:ins>
            <w:del w:id="119" w:author="ERCOT" w:date="2024-01-29T16:00:00Z">
              <w:r w:rsidRPr="00D65BD4" w:rsidDel="0043042E">
                <w:rPr>
                  <w:rFonts w:eastAsia="SimSun"/>
                  <w:color w:val="000000"/>
                </w:rPr>
                <w:delText>i</w:delText>
              </w:r>
            </w:del>
            <w:r w:rsidRPr="00D65BD4">
              <w:rPr>
                <w:rFonts w:eastAsia="SimSun"/>
                <w:color w:val="000000"/>
              </w:rPr>
              <w:t>)</w:t>
            </w:r>
            <w:r w:rsidRPr="00D65BD4">
              <w:rPr>
                <w:rFonts w:eastAsia="SimSun"/>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ins w:id="120" w:author="ERCOT" w:date="2024-01-29T16:01:00Z">
              <w:r w:rsidRPr="00D65BD4">
                <w:rPr>
                  <w:rFonts w:eastAsia="SimSun"/>
                  <w:color w:val="000000"/>
                </w:rPr>
                <w:t>; and</w:t>
              </w:r>
            </w:ins>
            <w:del w:id="121" w:author="ERCOT" w:date="2024-01-29T16:01:00Z">
              <w:r w:rsidRPr="00D65BD4" w:rsidDel="00A40AF2">
                <w:rPr>
                  <w:rFonts w:eastAsia="SimSun"/>
                  <w:color w:val="000000"/>
                </w:rPr>
                <w:delText>.</w:delText>
              </w:r>
            </w:del>
            <w:bookmarkEnd w:id="115"/>
            <w:bookmarkEnd w:id="116"/>
            <w:bookmarkEnd w:id="117"/>
          </w:p>
          <w:p w14:paraId="57228500" w14:textId="77777777" w:rsidR="00D65BD4" w:rsidRPr="00D65BD4" w:rsidRDefault="00D65BD4" w:rsidP="00D65BD4">
            <w:pPr>
              <w:spacing w:after="240"/>
              <w:ind w:left="1440" w:hanging="720"/>
              <w:rPr>
                <w:rFonts w:eastAsia="SimSun"/>
                <w:b/>
                <w:bCs/>
                <w:i/>
                <w:iCs/>
              </w:rPr>
            </w:pPr>
            <w:bookmarkStart w:id="122" w:name="_Toc33773538"/>
            <w:bookmarkStart w:id="123" w:name="_Toc38964930"/>
            <w:bookmarkStart w:id="124" w:name="_Toc44313210"/>
            <w:r w:rsidRPr="00D65BD4">
              <w:rPr>
                <w:rFonts w:eastAsia="SimSun"/>
                <w:color w:val="000000"/>
              </w:rPr>
              <w:t>(</w:t>
            </w:r>
            <w:ins w:id="125" w:author="ERCOT" w:date="2024-01-29T16:00:00Z">
              <w:r w:rsidRPr="00D65BD4">
                <w:rPr>
                  <w:rFonts w:eastAsia="SimSun"/>
                  <w:color w:val="000000"/>
                </w:rPr>
                <w:t>j</w:t>
              </w:r>
            </w:ins>
            <w:del w:id="126" w:author="ERCOT" w:date="2024-01-29T16:00:00Z">
              <w:r w:rsidRPr="00D65BD4" w:rsidDel="00A40626">
                <w:rPr>
                  <w:rFonts w:eastAsia="SimSun"/>
                  <w:color w:val="000000"/>
                </w:rPr>
                <w:delText>j</w:delText>
              </w:r>
            </w:del>
            <w:r w:rsidRPr="00D65BD4">
              <w:rPr>
                <w:rFonts w:eastAsia="SimSun"/>
                <w:color w:val="000000"/>
              </w:rPr>
              <w:t>)</w:t>
            </w:r>
            <w:r w:rsidRPr="00D65BD4">
              <w:rPr>
                <w:rFonts w:eastAsia="SimSun"/>
                <w:color w:val="000000"/>
              </w:rPr>
              <w:tab/>
              <w:t>The available capacity for reserves for each hour, which will be the available capacity calculated in paragraph (</w:t>
            </w:r>
            <w:ins w:id="127" w:author="ERCOT" w:date="2024-01-29T16:01:00Z">
              <w:r w:rsidRPr="00D65BD4">
                <w:rPr>
                  <w:rFonts w:eastAsia="SimSun"/>
                  <w:color w:val="000000"/>
                </w:rPr>
                <w:t>j</w:t>
              </w:r>
            </w:ins>
            <w:del w:id="128" w:author="ERCOT" w:date="2024-01-29T16:01:00Z">
              <w:r w:rsidRPr="00D65BD4" w:rsidDel="00A40AF2">
                <w:rPr>
                  <w:rFonts w:eastAsia="SimSun"/>
                  <w:color w:val="000000"/>
                </w:rPr>
                <w:delText>i</w:delText>
              </w:r>
            </w:del>
            <w:r w:rsidRPr="00D65BD4">
              <w:rPr>
                <w:rFonts w:eastAsia="SimSun"/>
                <w:color w:val="000000"/>
              </w:rPr>
              <w:t>) above minus the forecasted Demand for that hour.</w:t>
            </w:r>
            <w:bookmarkEnd w:id="122"/>
            <w:bookmarkEnd w:id="123"/>
            <w:bookmarkEnd w:id="124"/>
            <w:r w:rsidRPr="00D65BD4">
              <w:rPr>
                <w:rFonts w:eastAsia="SimSun"/>
              </w:rPr>
              <w:t xml:space="preserve">  </w:t>
            </w:r>
          </w:p>
        </w:tc>
      </w:tr>
    </w:tbl>
    <w:p w14:paraId="78CC469A" w14:textId="77777777" w:rsidR="00D65BD4" w:rsidRPr="00D65BD4" w:rsidRDefault="00D65BD4" w:rsidP="00D65BD4">
      <w:pPr>
        <w:keepNext/>
        <w:tabs>
          <w:tab w:val="left" w:pos="1080"/>
        </w:tabs>
        <w:spacing w:before="240" w:after="240"/>
        <w:ind w:left="1080" w:hanging="1080"/>
        <w:outlineLvl w:val="2"/>
        <w:rPr>
          <w:rFonts w:eastAsia="SimSun"/>
          <w:b/>
          <w:bCs/>
          <w:i/>
          <w:szCs w:val="20"/>
        </w:rPr>
      </w:pPr>
      <w:bookmarkStart w:id="129" w:name="_Toc400526142"/>
      <w:bookmarkStart w:id="130" w:name="_Toc405534460"/>
      <w:bookmarkStart w:id="131" w:name="_Toc406570473"/>
      <w:bookmarkStart w:id="132" w:name="_Toc410910625"/>
      <w:bookmarkStart w:id="133" w:name="_Toc411841053"/>
      <w:bookmarkStart w:id="134" w:name="_Toc422147015"/>
      <w:bookmarkStart w:id="135" w:name="_Toc433020611"/>
      <w:bookmarkStart w:id="136" w:name="_Toc437262052"/>
      <w:bookmarkStart w:id="137" w:name="_Toc478375227"/>
      <w:bookmarkStart w:id="138" w:name="_Toc135988977"/>
      <w:bookmarkStart w:id="139" w:name="_Toc135989105"/>
      <w:r w:rsidRPr="00D65BD4">
        <w:rPr>
          <w:rFonts w:eastAsia="SimSun"/>
          <w:b/>
          <w:bCs/>
          <w:i/>
          <w:szCs w:val="20"/>
        </w:rPr>
        <w:lastRenderedPageBreak/>
        <w:t>3.9.1</w:t>
      </w:r>
      <w:r w:rsidRPr="00D65BD4">
        <w:rPr>
          <w:rFonts w:eastAsia="SimSun"/>
          <w:b/>
          <w:bCs/>
          <w:i/>
          <w:szCs w:val="20"/>
        </w:rPr>
        <w:tab/>
        <w:t>Current Operating Plan (COP) Criteria</w:t>
      </w:r>
      <w:bookmarkEnd w:id="129"/>
      <w:bookmarkEnd w:id="130"/>
      <w:bookmarkEnd w:id="131"/>
      <w:bookmarkEnd w:id="132"/>
      <w:bookmarkEnd w:id="133"/>
      <w:bookmarkEnd w:id="134"/>
      <w:bookmarkEnd w:id="135"/>
      <w:bookmarkEnd w:id="136"/>
      <w:bookmarkEnd w:id="137"/>
      <w:bookmarkEnd w:id="138"/>
    </w:p>
    <w:p w14:paraId="4FBD764F"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Each QSE that represents a Resource must submit a COP to ERCOT that reflects expected operating conditions for each Resource for each hour in the next seven Operating Days.</w:t>
      </w:r>
    </w:p>
    <w:p w14:paraId="327091FC"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D65BD4">
        <w:rPr>
          <w:rFonts w:eastAsia="SimSun"/>
          <w:iCs/>
          <w:color w:val="000000" w:themeColor="text1"/>
        </w:rPr>
        <w:t xml:space="preserve">The time for updating the COP </w:t>
      </w:r>
      <w:r w:rsidRPr="00D65BD4">
        <w:rPr>
          <w:rFonts w:eastAsia="SimSun"/>
          <w:iCs/>
          <w:color w:val="000000" w:themeColor="text1"/>
        </w:rPr>
        <w:lastRenderedPageBreak/>
        <w:t>begins once the undue threat to safety, undue risk of bodily harm, or undue damage to equipment no longer exists.</w:t>
      </w:r>
    </w:p>
    <w:p w14:paraId="239D4FDC" w14:textId="77777777" w:rsidR="00D65BD4" w:rsidRPr="00D65BD4" w:rsidRDefault="00D65BD4" w:rsidP="00D65BD4">
      <w:pPr>
        <w:spacing w:after="240"/>
        <w:ind w:left="720" w:hanging="720"/>
        <w:rPr>
          <w:rFonts w:eastAsia="SimSun"/>
          <w:iCs/>
          <w:szCs w:val="20"/>
        </w:rPr>
      </w:pPr>
      <w:r w:rsidRPr="00D65BD4">
        <w:rPr>
          <w:rFonts w:eastAsia="SimSun"/>
          <w:iCs/>
          <w:szCs w:val="20"/>
        </w:rPr>
        <w:t>(3)</w:t>
      </w:r>
      <w:r w:rsidRPr="00D65BD4">
        <w:rPr>
          <w:rFonts w:eastAsia="SimSun"/>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26694876"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D6032" w14:textId="77777777" w:rsidR="00D65BD4" w:rsidRPr="00D65BD4" w:rsidRDefault="00D65BD4" w:rsidP="00D65BD4">
            <w:pPr>
              <w:spacing w:before="120" w:after="240"/>
              <w:rPr>
                <w:rFonts w:eastAsia="SimSun"/>
                <w:b/>
                <w:i/>
              </w:rPr>
            </w:pPr>
            <w:r w:rsidRPr="00D65BD4">
              <w:rPr>
                <w:rFonts w:eastAsia="SimSun"/>
                <w:b/>
                <w:i/>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4D303D9F" w14:textId="77777777" w:rsidR="00D65BD4" w:rsidRPr="00D65BD4" w:rsidRDefault="00D65BD4" w:rsidP="00D65BD4">
            <w:pPr>
              <w:spacing w:after="240"/>
              <w:ind w:left="720" w:hanging="720"/>
              <w:rPr>
                <w:ins w:id="140" w:author="ERCOT" w:date="2024-05-10T16:08:00Z"/>
                <w:rFonts w:eastAsia="SimSun"/>
                <w:iCs/>
              </w:rPr>
            </w:pPr>
            <w:r w:rsidRPr="00D65BD4">
              <w:rPr>
                <w:rFonts w:eastAsia="SimSun"/>
                <w:iCs/>
              </w:rPr>
              <w:t>(3)</w:t>
            </w:r>
            <w:r w:rsidRPr="00D65BD4">
              <w:rPr>
                <w:rFonts w:eastAsia="SimSun"/>
                <w:iCs/>
              </w:rPr>
              <w:tab/>
              <w:t xml:space="preserve">Each QSE that represents a Resource shall update its COP to reflect the ability of the Resource to provide each Ancillary Service by product and sub-type.  </w:t>
            </w:r>
            <w:r w:rsidRPr="00D65BD4">
              <w:rPr>
                <w:rFonts w:eastAsia="SimSun"/>
              </w:rPr>
              <w:t>Additionally, for a COP provided for an ESR, the QSE shall ensure that the Hour Beginning Planned State of Charge (SOC) for any two consecutive hours shall be feasible based on the ESR’s maximum rate of charge or discharge.</w:t>
            </w:r>
            <w:r w:rsidRPr="00D65BD4">
              <w:rPr>
                <w:rFonts w:eastAsia="SimSun"/>
                <w:iCs/>
              </w:rPr>
              <w:t xml:space="preserve"> </w:t>
            </w:r>
          </w:p>
          <w:p w14:paraId="4EB8E656" w14:textId="77777777" w:rsidR="00D65BD4" w:rsidRPr="00D65BD4" w:rsidRDefault="00D65BD4" w:rsidP="00D65BD4">
            <w:pPr>
              <w:spacing w:before="240" w:after="240"/>
              <w:ind w:left="720" w:hanging="720"/>
              <w:rPr>
                <w:rFonts w:eastAsia="SimSun"/>
                <w:iCs/>
                <w:szCs w:val="20"/>
              </w:rPr>
            </w:pPr>
            <w:ins w:id="141" w:author="ERCOT" w:date="2024-05-10T16:08:00Z">
              <w:r w:rsidRPr="00D65BD4">
                <w:rPr>
                  <w:rFonts w:eastAsia="SimSun"/>
                  <w:iCs/>
                  <w:szCs w:val="20"/>
                </w:rPr>
                <w:t>(4)       The COP for Resources that are providing Dispatchable Reliability Reserve Service (DRRS)</w:t>
              </w:r>
              <w:r w:rsidRPr="00D65BD4">
                <w:rPr>
                  <w:rFonts w:eastAsia="SimSun"/>
                  <w:szCs w:val="20"/>
                </w:rPr>
                <w:t xml:space="preserve"> </w:t>
              </w:r>
              <w:r w:rsidRPr="00D65BD4">
                <w:rPr>
                  <w:rFonts w:eastAsia="SimSun"/>
                  <w:iCs/>
                  <w:szCs w:val="20"/>
                </w:rPr>
                <w:t>should reflect the Ancillary Service Resource Responsibility for DRRS.  The total Ancillary Service Resource Responsibility for DRRS across all Resources in a QSE’s portfolio should be equal to the QSE’s Ancillary Service Supply Responsibility for DRRS for each Operating Hour.</w:t>
              </w:r>
            </w:ins>
          </w:p>
        </w:tc>
      </w:tr>
    </w:tbl>
    <w:p w14:paraId="300D9AD4"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w:t>
      </w:r>
      <w:ins w:id="142" w:author="ERCOT" w:date="2024-01-12T14:12:00Z">
        <w:r w:rsidRPr="00D65BD4">
          <w:rPr>
            <w:rFonts w:eastAsia="SimSun"/>
            <w:iCs/>
            <w:szCs w:val="20"/>
          </w:rPr>
          <w:t>5</w:t>
        </w:r>
      </w:ins>
      <w:del w:id="143" w:author="ERCOT" w:date="2024-01-12T14:12:00Z">
        <w:r w:rsidRPr="00D65BD4" w:rsidDel="00E35C2C">
          <w:rPr>
            <w:rFonts w:eastAsia="SimSun"/>
            <w:iCs/>
            <w:szCs w:val="20"/>
          </w:rPr>
          <w:delText>4</w:delText>
        </w:r>
      </w:del>
      <w:r w:rsidRPr="00D65BD4">
        <w:rPr>
          <w:rFonts w:eastAsia="SimSun"/>
          <w:iCs/>
          <w:szCs w:val="20"/>
        </w:rPr>
        <w:t>)</w:t>
      </w:r>
      <w:r w:rsidRPr="00D65BD4">
        <w:rPr>
          <w:rFonts w:eastAsia="SimSun"/>
          <w:iCs/>
          <w:szCs w:val="20"/>
        </w:rPr>
        <w:tab/>
      </w:r>
      <w:r w:rsidRPr="00D65BD4">
        <w:rPr>
          <w:rFonts w:eastAsia="SimSun"/>
          <w:szCs w:val="20"/>
        </w:rPr>
        <w:t xml:space="preserve">Load Resource COP values may be adjusted to reflect Distribution Losses in accordance with Section 8.1.1.2, </w:t>
      </w:r>
      <w:r w:rsidRPr="00D65BD4">
        <w:rPr>
          <w:rFonts w:eastAsia="SimSun"/>
          <w:iCs/>
          <w:szCs w:val="20"/>
        </w:rPr>
        <w:t>General Capacity Testing Requirements.</w:t>
      </w:r>
    </w:p>
    <w:p w14:paraId="14F98731" w14:textId="77777777" w:rsidR="00D65BD4" w:rsidRPr="00D65BD4" w:rsidRDefault="00D65BD4" w:rsidP="00D65BD4">
      <w:pPr>
        <w:spacing w:after="240"/>
        <w:ind w:left="720" w:hanging="720"/>
        <w:rPr>
          <w:rFonts w:eastAsia="SimSun"/>
          <w:iCs/>
          <w:szCs w:val="20"/>
        </w:rPr>
      </w:pPr>
      <w:r w:rsidRPr="00D65BD4">
        <w:rPr>
          <w:rFonts w:eastAsia="SimSun"/>
          <w:iCs/>
          <w:szCs w:val="20"/>
        </w:rPr>
        <w:t>(</w:t>
      </w:r>
      <w:ins w:id="144" w:author="ERCOT" w:date="2024-01-12T14:12:00Z">
        <w:r w:rsidRPr="00D65BD4">
          <w:rPr>
            <w:rFonts w:eastAsia="SimSun"/>
            <w:iCs/>
            <w:szCs w:val="20"/>
          </w:rPr>
          <w:t>6</w:t>
        </w:r>
      </w:ins>
      <w:del w:id="145" w:author="ERCOT" w:date="2024-01-12T14:12:00Z">
        <w:r w:rsidRPr="00D65BD4" w:rsidDel="00E35C2C">
          <w:rPr>
            <w:rFonts w:eastAsia="SimSun"/>
            <w:iCs/>
            <w:szCs w:val="20"/>
          </w:rPr>
          <w:delText>5</w:delText>
        </w:r>
      </w:del>
      <w:r w:rsidRPr="00D65BD4">
        <w:rPr>
          <w:rFonts w:eastAsia="SimSun"/>
          <w:iCs/>
          <w:szCs w:val="20"/>
        </w:rPr>
        <w:t>)</w:t>
      </w:r>
      <w:r w:rsidRPr="00D65BD4">
        <w:rPr>
          <w:rFonts w:eastAsia="SimSun"/>
          <w:iCs/>
          <w:szCs w:val="20"/>
        </w:rPr>
        <w:tab/>
        <w:t>A COP must include the following for each Resource represented by the QSE:</w:t>
      </w:r>
    </w:p>
    <w:p w14:paraId="43C423EA"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The name of the Resource;</w:t>
      </w:r>
    </w:p>
    <w:p w14:paraId="56A29BED"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The expected Resource Status:</w:t>
      </w:r>
    </w:p>
    <w:p w14:paraId="3744BDB9"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32F27E3" w14:textId="77777777" w:rsidR="00D65BD4" w:rsidRPr="00D65BD4" w:rsidRDefault="00D65BD4" w:rsidP="00D65BD4">
      <w:pPr>
        <w:spacing w:after="240"/>
        <w:ind w:left="2880" w:hanging="720"/>
        <w:rPr>
          <w:rFonts w:eastAsia="SimSun"/>
          <w:szCs w:val="20"/>
        </w:rPr>
      </w:pPr>
      <w:r w:rsidRPr="00D65BD4">
        <w:rPr>
          <w:rFonts w:eastAsia="SimSun"/>
          <w:szCs w:val="20"/>
        </w:rPr>
        <w:t>(A)</w:t>
      </w:r>
      <w:r w:rsidRPr="00D65BD4">
        <w:rPr>
          <w:rFonts w:eastAsia="SimSun"/>
          <w:szCs w:val="20"/>
        </w:rPr>
        <w:tab/>
        <w:t>ONRUC – On-Line and the hour is a RUC-Committed Hour;</w:t>
      </w:r>
    </w:p>
    <w:p w14:paraId="231A2CD2" w14:textId="77777777" w:rsidR="00D65BD4" w:rsidRPr="00D65BD4" w:rsidRDefault="00D65BD4" w:rsidP="00D65BD4">
      <w:pPr>
        <w:spacing w:after="240"/>
        <w:ind w:left="2880" w:hanging="720"/>
        <w:rPr>
          <w:rFonts w:eastAsia="SimSun"/>
          <w:szCs w:val="20"/>
        </w:rPr>
      </w:pPr>
      <w:r w:rsidRPr="00D65BD4">
        <w:rPr>
          <w:rFonts w:eastAsia="SimSun"/>
          <w:szCs w:val="20"/>
        </w:rPr>
        <w:t>(B)</w:t>
      </w:r>
      <w:r w:rsidRPr="00D65BD4">
        <w:rPr>
          <w:rFonts w:eastAsia="SimSun"/>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43B6814A"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3E3649B5" w14:textId="77777777" w:rsidR="00D65BD4" w:rsidRPr="00D65BD4" w:rsidRDefault="00D65BD4" w:rsidP="00D65BD4">
            <w:pPr>
              <w:spacing w:before="120" w:after="240"/>
              <w:rPr>
                <w:rFonts w:eastAsia="SimSun"/>
                <w:iCs/>
              </w:rPr>
            </w:pPr>
            <w:r w:rsidRPr="00D65BD4">
              <w:rPr>
                <w:rFonts w:eastAsia="SimSun"/>
                <w:b/>
                <w:i/>
              </w:rPr>
              <w:lastRenderedPageBreak/>
              <w:t>[NPRR1007, NPRR1014, and NPRR1029:  Delete item (B) above upon system implementation of the Real-Time Co-Optimization (RTC) project for NPRR1007; or upon system implementation for NPRR1014 or NPRR1029; and renumber accordingly.]</w:t>
            </w:r>
          </w:p>
        </w:tc>
      </w:tr>
    </w:tbl>
    <w:p w14:paraId="4B8ADA3C" w14:textId="77777777" w:rsidR="00D65BD4" w:rsidRPr="00D65BD4" w:rsidRDefault="00D65BD4" w:rsidP="00D65BD4">
      <w:pPr>
        <w:spacing w:before="240" w:after="240"/>
        <w:ind w:left="2880" w:hanging="720"/>
        <w:rPr>
          <w:rFonts w:eastAsia="SimSun"/>
          <w:szCs w:val="20"/>
        </w:rPr>
      </w:pPr>
      <w:r w:rsidRPr="00D65BD4">
        <w:rPr>
          <w:rFonts w:eastAsia="SimSun"/>
          <w:szCs w:val="20"/>
        </w:rPr>
        <w:t>(C)</w:t>
      </w:r>
      <w:r w:rsidRPr="00D65BD4">
        <w:rPr>
          <w:rFonts w:eastAsia="SimSun"/>
          <w:szCs w:val="20"/>
        </w:rPr>
        <w:tab/>
        <w:t>ON – On-Line Resource with Energy Offer Curve;</w:t>
      </w:r>
    </w:p>
    <w:p w14:paraId="28E30E48" w14:textId="77777777" w:rsidR="00D65BD4" w:rsidRPr="00D65BD4" w:rsidRDefault="00D65BD4" w:rsidP="00D65BD4">
      <w:pPr>
        <w:spacing w:after="240"/>
        <w:ind w:left="2880" w:hanging="720"/>
        <w:rPr>
          <w:rFonts w:eastAsia="SimSun"/>
          <w:szCs w:val="20"/>
        </w:rPr>
      </w:pPr>
      <w:r w:rsidRPr="00D65BD4">
        <w:rPr>
          <w:rFonts w:eastAsia="SimSun"/>
          <w:szCs w:val="20"/>
        </w:rPr>
        <w:t>(D)</w:t>
      </w:r>
      <w:r w:rsidRPr="00D65BD4">
        <w:rPr>
          <w:rFonts w:eastAsia="SimSun"/>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22DF1A14"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p w14:paraId="29A7BBDF" w14:textId="77777777" w:rsidR="00D65BD4" w:rsidRPr="00D65BD4" w:rsidRDefault="00D65BD4" w:rsidP="00D65BD4">
            <w:pPr>
              <w:spacing w:before="120" w:after="240"/>
              <w:rPr>
                <w:rFonts w:eastAsia="SimSun"/>
                <w:b/>
                <w:i/>
              </w:rPr>
            </w:pPr>
            <w:r w:rsidRPr="00D65BD4">
              <w:rPr>
                <w:rFonts w:eastAsia="SimSun"/>
                <w:b/>
                <w:i/>
              </w:rPr>
              <w:t>[NPRR1000:  Delete item (D) above upon system implementation and renumber accordingly.]</w:t>
            </w:r>
          </w:p>
        </w:tc>
      </w:tr>
    </w:tbl>
    <w:p w14:paraId="63F8305A" w14:textId="77777777" w:rsidR="00D65BD4" w:rsidRPr="00D65BD4" w:rsidRDefault="00D65BD4" w:rsidP="00D65BD4">
      <w:pPr>
        <w:spacing w:before="240" w:after="240"/>
        <w:ind w:left="2880" w:hanging="720"/>
        <w:rPr>
          <w:rFonts w:eastAsia="SimSun"/>
          <w:szCs w:val="20"/>
        </w:rPr>
      </w:pPr>
      <w:r w:rsidRPr="00D65BD4">
        <w:rPr>
          <w:rFonts w:eastAsia="SimSun"/>
          <w:szCs w:val="20"/>
        </w:rPr>
        <w:t>(E)</w:t>
      </w:r>
      <w:r w:rsidRPr="00D65BD4">
        <w:rPr>
          <w:rFonts w:eastAsia="SimSun"/>
          <w:szCs w:val="20"/>
        </w:rPr>
        <w:tab/>
        <w:t>ONOS – On-Line Resource with Output Schedule;</w:t>
      </w:r>
    </w:p>
    <w:p w14:paraId="4363EAA6" w14:textId="77777777" w:rsidR="00D65BD4" w:rsidRPr="00D65BD4" w:rsidRDefault="00D65BD4" w:rsidP="00D65BD4">
      <w:pPr>
        <w:spacing w:after="240"/>
        <w:ind w:left="2880" w:hanging="720"/>
        <w:rPr>
          <w:rFonts w:eastAsia="SimSun"/>
          <w:szCs w:val="20"/>
        </w:rPr>
      </w:pPr>
      <w:r w:rsidRPr="00D65BD4">
        <w:rPr>
          <w:rFonts w:eastAsia="SimSun"/>
          <w:szCs w:val="20"/>
        </w:rPr>
        <w:t>(F)</w:t>
      </w:r>
      <w:r w:rsidRPr="00D65BD4">
        <w:rPr>
          <w:rFonts w:eastAsia="SimSun"/>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5688F2BD"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6B2DC91B" w14:textId="77777777" w:rsidR="00D65BD4" w:rsidRPr="00D65BD4" w:rsidRDefault="00D65BD4" w:rsidP="00D65BD4">
            <w:pPr>
              <w:spacing w:before="120" w:after="240"/>
              <w:rPr>
                <w:rFonts w:eastAsia="SimSun"/>
                <w:iCs/>
              </w:rPr>
            </w:pPr>
            <w:r w:rsidRPr="00D65BD4">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5ED52615" w14:textId="77777777" w:rsidR="00D65BD4" w:rsidRPr="00D65BD4" w:rsidRDefault="00D65BD4" w:rsidP="00D65BD4">
      <w:pPr>
        <w:spacing w:before="240" w:after="240"/>
        <w:ind w:left="2880" w:hanging="720"/>
        <w:rPr>
          <w:rFonts w:eastAsia="SimSun"/>
        </w:rPr>
      </w:pPr>
      <w:r w:rsidRPr="00D65BD4">
        <w:rPr>
          <w:rFonts w:eastAsia="SimSun"/>
        </w:rPr>
        <w:t>(G)</w:t>
      </w:r>
      <w:r w:rsidRPr="00D65BD4">
        <w:rPr>
          <w:rFonts w:eastAsia="SimSun"/>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7F75C0A1"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p w14:paraId="3222E346" w14:textId="77777777" w:rsidR="00D65BD4" w:rsidRPr="00D65BD4" w:rsidRDefault="00D65BD4" w:rsidP="00D65BD4">
            <w:pPr>
              <w:spacing w:before="120" w:after="240"/>
              <w:rPr>
                <w:rFonts w:eastAsia="SimSun"/>
                <w:b/>
                <w:i/>
              </w:rPr>
            </w:pPr>
            <w:r w:rsidRPr="00D65BD4">
              <w:rPr>
                <w:rFonts w:eastAsia="SimSun"/>
                <w:b/>
                <w:i/>
              </w:rPr>
              <w:t>[NPRR1000, NPRR1007, NPRR1014, and NPRR1029:  Delete item (G) above upon system implementation for NPRR1000, NPRR1014, or NPRR1029; or upon system implementation of the Real-Time Co-Optimization (RTC) project for NPRR1007; and renumber accordingly.]</w:t>
            </w:r>
          </w:p>
        </w:tc>
      </w:tr>
    </w:tbl>
    <w:p w14:paraId="636BD646" w14:textId="77777777" w:rsidR="00D65BD4" w:rsidRPr="00D65BD4" w:rsidRDefault="00D65BD4" w:rsidP="00D65BD4">
      <w:pPr>
        <w:spacing w:before="240" w:after="240"/>
        <w:ind w:left="2880" w:hanging="720"/>
        <w:rPr>
          <w:rFonts w:eastAsia="SimSun"/>
        </w:rPr>
      </w:pPr>
      <w:r w:rsidRPr="00D65BD4">
        <w:rPr>
          <w:rFonts w:eastAsia="SimSun"/>
        </w:rPr>
        <w:t>(H)</w:t>
      </w:r>
      <w:r w:rsidRPr="00D65BD4">
        <w:rPr>
          <w:rFonts w:eastAsia="SimSun"/>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433E260B"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3B0829F3" w14:textId="77777777" w:rsidR="00D65BD4" w:rsidRPr="00D65BD4" w:rsidRDefault="00D65BD4" w:rsidP="00D65BD4">
            <w:pPr>
              <w:spacing w:before="120" w:after="240"/>
              <w:rPr>
                <w:rFonts w:eastAsia="SimSun"/>
                <w:iCs/>
              </w:rPr>
            </w:pPr>
            <w:r w:rsidRPr="00D65BD4">
              <w:rPr>
                <w:rFonts w:eastAsia="SimSun"/>
                <w:b/>
                <w:i/>
              </w:rPr>
              <w:t>[NPRR1007, NPRR1014, and NPRR1029:  Delete item (H) above upon system implementation of the Real-Time Co-Optimization (RTC) project for NPRR1007; or upon system implementation for NPRR1014 and NPRR1029; and renumber accordingly.]</w:t>
            </w:r>
          </w:p>
        </w:tc>
      </w:tr>
    </w:tbl>
    <w:p w14:paraId="42465ADF" w14:textId="77777777" w:rsidR="00D65BD4" w:rsidRPr="00D65BD4" w:rsidRDefault="00D65BD4" w:rsidP="00D65BD4">
      <w:pPr>
        <w:spacing w:before="240" w:after="240"/>
        <w:ind w:left="2880" w:hanging="720"/>
        <w:rPr>
          <w:rFonts w:eastAsia="SimSun"/>
          <w:szCs w:val="20"/>
        </w:rPr>
      </w:pPr>
      <w:r w:rsidRPr="00D65BD4">
        <w:rPr>
          <w:rFonts w:eastAsia="SimSun"/>
          <w:szCs w:val="20"/>
        </w:rPr>
        <w:t>(I)</w:t>
      </w:r>
      <w:r w:rsidRPr="00D65BD4">
        <w:rPr>
          <w:rFonts w:eastAsia="SimSun"/>
          <w:szCs w:val="20"/>
        </w:rPr>
        <w:tab/>
        <w:t>ONTEST – On-Line blocked from Security-Constrained Economic Dispatch (SCED) for operations testing (while ONTEST, a Generation Resource may be shown on Outage in the Outage Scheduler);</w:t>
      </w:r>
    </w:p>
    <w:p w14:paraId="201905EA" w14:textId="77777777" w:rsidR="00D65BD4" w:rsidRPr="00D65BD4" w:rsidRDefault="00D65BD4" w:rsidP="00D65BD4">
      <w:pPr>
        <w:spacing w:after="240"/>
        <w:ind w:left="2880" w:hanging="720"/>
        <w:rPr>
          <w:rFonts w:eastAsia="SimSun"/>
          <w:szCs w:val="20"/>
        </w:rPr>
      </w:pPr>
      <w:r w:rsidRPr="00D65BD4">
        <w:rPr>
          <w:rFonts w:eastAsia="SimSun"/>
          <w:szCs w:val="20"/>
        </w:rPr>
        <w:lastRenderedPageBreak/>
        <w:t>(J)</w:t>
      </w:r>
      <w:r w:rsidRPr="00D65BD4">
        <w:rPr>
          <w:rFonts w:eastAsia="SimSun"/>
          <w:szCs w:val="20"/>
        </w:rPr>
        <w:tab/>
        <w:t>ONEMR – On-Line EMR (available for commitment or dispatch only for ERCOT-declared Emergency Conditions; the QSE may appropriately set LSL and High Sustained Limit (HSL) to reflect operating limits);</w:t>
      </w:r>
    </w:p>
    <w:p w14:paraId="7B04A0DF" w14:textId="77777777" w:rsidR="00D65BD4" w:rsidRPr="00D65BD4" w:rsidRDefault="00D65BD4" w:rsidP="00D65BD4">
      <w:pPr>
        <w:spacing w:after="240"/>
        <w:ind w:left="2880" w:hanging="720"/>
        <w:rPr>
          <w:rFonts w:eastAsia="SimSun"/>
          <w:szCs w:val="20"/>
        </w:rPr>
      </w:pPr>
      <w:r w:rsidRPr="00D65BD4">
        <w:rPr>
          <w:rFonts w:eastAsia="SimSun"/>
          <w:szCs w:val="20"/>
        </w:rPr>
        <w:t>(K)</w:t>
      </w:r>
      <w:r w:rsidRPr="00D65BD4">
        <w:rPr>
          <w:rFonts w:eastAsia="SimSun"/>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3C1D56C4"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p w14:paraId="7B9C740F" w14:textId="77777777" w:rsidR="00D65BD4" w:rsidRPr="00D65BD4" w:rsidRDefault="00D65BD4" w:rsidP="00D65BD4">
            <w:pPr>
              <w:spacing w:before="120" w:after="240"/>
              <w:rPr>
                <w:rFonts w:eastAsia="SimSun"/>
                <w:b/>
                <w:i/>
              </w:rPr>
            </w:pPr>
            <w:r w:rsidRPr="00D65BD4">
              <w:rPr>
                <w:rFonts w:eastAsia="SimSun"/>
                <w:b/>
                <w:i/>
              </w:rPr>
              <w:t>[NPRR1007, NPRR1014, and NPRR1029:  Delete item (K) above upon system implementation of the Real-Time Co-Optimization (RTC) project for NPRR1007; or upon system implementation for NPRR1014 or NPRR1029; and renumber accordingly.]</w:t>
            </w:r>
          </w:p>
        </w:tc>
      </w:tr>
    </w:tbl>
    <w:p w14:paraId="4C9665A9" w14:textId="77777777" w:rsidR="00D65BD4" w:rsidRPr="00D65BD4" w:rsidRDefault="00D65BD4" w:rsidP="00D65BD4">
      <w:pPr>
        <w:spacing w:before="240" w:after="240"/>
        <w:ind w:left="2880" w:hanging="720"/>
        <w:rPr>
          <w:rFonts w:eastAsia="SimSun"/>
          <w:szCs w:val="20"/>
        </w:rPr>
      </w:pPr>
      <w:r w:rsidRPr="00D65BD4">
        <w:rPr>
          <w:rFonts w:eastAsia="SimSun"/>
          <w:szCs w:val="20"/>
        </w:rPr>
        <w:t>(L)</w:t>
      </w:r>
      <w:r w:rsidRPr="00D65BD4">
        <w:rPr>
          <w:rFonts w:eastAsia="SimSun"/>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26402CE1"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40C6D0AC" w14:textId="77777777" w:rsidR="00D65BD4" w:rsidRPr="00D65BD4" w:rsidRDefault="00D65BD4" w:rsidP="00D65BD4">
            <w:pPr>
              <w:spacing w:before="120" w:after="240"/>
              <w:rPr>
                <w:rFonts w:eastAsia="SimSun"/>
                <w:iCs/>
              </w:rPr>
            </w:pPr>
            <w:r w:rsidRPr="00D65BD4">
              <w:rPr>
                <w:rFonts w:eastAsia="SimSun"/>
                <w:b/>
                <w:i/>
              </w:rPr>
              <w:t>[NPRR1007, NPRR1014, and NPRR1029:  Delete item (L) above upon system implementation of the Real-Time Co-Optimization (RTC) project for NPRR1007; or upon system implementation for NPRR1014 or NPRR1029; and renumber accordingly.]</w:t>
            </w:r>
          </w:p>
        </w:tc>
      </w:tr>
    </w:tbl>
    <w:p w14:paraId="070677C7" w14:textId="77777777" w:rsidR="00D65BD4" w:rsidRPr="00D65BD4" w:rsidRDefault="00D65BD4" w:rsidP="00D65BD4">
      <w:pPr>
        <w:spacing w:before="240" w:after="240"/>
        <w:ind w:left="2880" w:hanging="720"/>
        <w:rPr>
          <w:rFonts w:eastAsia="SimSun"/>
          <w:szCs w:val="20"/>
        </w:rPr>
      </w:pPr>
      <w:r w:rsidRPr="00D65BD4">
        <w:rPr>
          <w:rFonts w:eastAsia="SimSun"/>
          <w:szCs w:val="20"/>
        </w:rPr>
        <w:t>(M)</w:t>
      </w:r>
      <w:r w:rsidRPr="00D65BD4">
        <w:rPr>
          <w:rFonts w:eastAsia="SimSun"/>
          <w:szCs w:val="20"/>
        </w:rPr>
        <w:tab/>
        <w:t xml:space="preserve">ONOPTOUT – On-Line and the hour is a RUC Buy-Back Hour; </w:t>
      </w:r>
    </w:p>
    <w:p w14:paraId="1E2DBE13" w14:textId="77777777" w:rsidR="00D65BD4" w:rsidRPr="00D65BD4" w:rsidRDefault="00D65BD4" w:rsidP="00D65BD4">
      <w:pPr>
        <w:spacing w:after="240"/>
        <w:ind w:left="2880" w:hanging="720"/>
        <w:rPr>
          <w:rFonts w:eastAsia="SimSun"/>
          <w:szCs w:val="20"/>
        </w:rPr>
      </w:pPr>
      <w:r w:rsidRPr="00D65BD4">
        <w:rPr>
          <w:rFonts w:eastAsia="SimSun"/>
          <w:szCs w:val="20"/>
        </w:rPr>
        <w:t>(N)</w:t>
      </w:r>
      <w:r w:rsidRPr="00D65BD4">
        <w:rPr>
          <w:rFonts w:eastAsia="SimSun"/>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534FA026"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5BE19BE5" w14:textId="77777777" w:rsidR="00D65BD4" w:rsidRPr="00D65BD4" w:rsidRDefault="00D65BD4" w:rsidP="00D65BD4">
            <w:pPr>
              <w:spacing w:before="120" w:after="240"/>
              <w:rPr>
                <w:rFonts w:eastAsia="SimSun"/>
                <w:b/>
                <w:i/>
              </w:rPr>
            </w:pPr>
            <w:r w:rsidRPr="00D65BD4">
              <w:rPr>
                <w:rFonts w:eastAsia="SimSun"/>
                <w:b/>
                <w:i/>
              </w:rPr>
              <w:t>[NPRR1007, NPRR1014, and NPRR1029:  Replace paragraph (N) above with the following upon system implementation of the Real-Time Co-Optimization (RTC) project for NPRR1007; or upon system implementation for NPRR1014 or NPRR1029:]</w:t>
            </w:r>
          </w:p>
          <w:p w14:paraId="7926747C" w14:textId="77777777" w:rsidR="00D65BD4" w:rsidRPr="00D65BD4" w:rsidRDefault="00D65BD4" w:rsidP="00D65BD4">
            <w:pPr>
              <w:spacing w:after="240"/>
              <w:ind w:left="2880" w:hanging="720"/>
              <w:rPr>
                <w:rFonts w:eastAsia="SimSun"/>
              </w:rPr>
            </w:pPr>
            <w:r w:rsidRPr="00D65BD4">
              <w:rPr>
                <w:rFonts w:eastAsia="SimSun"/>
              </w:rPr>
              <w:t>(N)</w:t>
            </w:r>
            <w:r w:rsidRPr="00D65BD4">
              <w:rPr>
                <w:rFonts w:eastAsia="SimSun"/>
              </w:rPr>
              <w:tab/>
              <w:t>SHUTDOWN – The Resource is On-Line and in a shutdown sequence, and is not eligible for an Ancillary Service award.  This Resource Status is only to be used for Real-Time telemetry purposes;</w:t>
            </w:r>
          </w:p>
        </w:tc>
      </w:tr>
    </w:tbl>
    <w:p w14:paraId="30BFA93F" w14:textId="77777777" w:rsidR="00D65BD4" w:rsidRPr="00D65BD4" w:rsidRDefault="00D65BD4" w:rsidP="00D65BD4">
      <w:pPr>
        <w:spacing w:before="240" w:after="240"/>
        <w:ind w:left="2880" w:hanging="720"/>
        <w:rPr>
          <w:rFonts w:eastAsia="SimSun"/>
          <w:szCs w:val="20"/>
        </w:rPr>
      </w:pPr>
      <w:r w:rsidRPr="00D65BD4">
        <w:rPr>
          <w:rFonts w:eastAsia="SimSun"/>
          <w:szCs w:val="20"/>
        </w:rPr>
        <w:t>(O)</w:t>
      </w:r>
      <w:r w:rsidRPr="00D65BD4">
        <w:rPr>
          <w:rFonts w:eastAsia="SimSun"/>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53797755"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43CCAEC0" w14:textId="77777777" w:rsidR="00D65BD4" w:rsidRPr="00D65BD4" w:rsidRDefault="00D65BD4" w:rsidP="00D65BD4">
            <w:pPr>
              <w:spacing w:before="120" w:after="240"/>
              <w:rPr>
                <w:rFonts w:eastAsia="SimSun"/>
                <w:b/>
                <w:i/>
              </w:rPr>
            </w:pPr>
            <w:r w:rsidRPr="00D65BD4">
              <w:rPr>
                <w:rFonts w:eastAsia="SimSun"/>
                <w:b/>
                <w:i/>
              </w:rPr>
              <w:lastRenderedPageBreak/>
              <w:t>[NPRR1007, NPRR1014, and NPRR1029:  Replace paragraph (O) above with the following upon system implementation of the Real-Time Co-Optimization (RTC) project for NPRR1007; or upon system implementation for NPRR1014 or NPRR1029:]</w:t>
            </w:r>
          </w:p>
          <w:p w14:paraId="1E58E5ED" w14:textId="77777777" w:rsidR="00D65BD4" w:rsidRPr="00D65BD4" w:rsidRDefault="00D65BD4" w:rsidP="00D65BD4">
            <w:pPr>
              <w:spacing w:after="240"/>
              <w:ind w:left="2880" w:hanging="720"/>
              <w:rPr>
                <w:rFonts w:eastAsia="SimSun"/>
              </w:rPr>
            </w:pPr>
            <w:r w:rsidRPr="00D65BD4">
              <w:rPr>
                <w:rFonts w:eastAsia="SimSun"/>
              </w:rPr>
              <w:t>(O)</w:t>
            </w:r>
            <w:r w:rsidRPr="00D65BD4">
              <w:rPr>
                <w:rFonts w:eastAsia="SimSun"/>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75E3E798" w14:textId="77777777" w:rsidR="00D65BD4" w:rsidRPr="00D65BD4" w:rsidRDefault="00D65BD4" w:rsidP="00D65BD4">
      <w:pPr>
        <w:spacing w:before="240" w:after="240"/>
        <w:ind w:left="2880" w:hanging="720"/>
        <w:rPr>
          <w:rFonts w:eastAsia="SimSun"/>
          <w:szCs w:val="20"/>
        </w:rPr>
      </w:pPr>
      <w:r w:rsidRPr="00D65BD4">
        <w:rPr>
          <w:rFonts w:eastAsia="SimSun"/>
          <w:szCs w:val="20"/>
        </w:rPr>
        <w:t>(P)</w:t>
      </w:r>
      <w:r w:rsidRPr="00D65BD4">
        <w:rPr>
          <w:rFonts w:eastAsia="SimSun"/>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5D314F24"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4338ABC1" w14:textId="77777777" w:rsidR="00D65BD4" w:rsidRPr="00D65BD4" w:rsidRDefault="00D65BD4" w:rsidP="00D65BD4">
            <w:pPr>
              <w:spacing w:before="120" w:after="240"/>
              <w:rPr>
                <w:rFonts w:eastAsia="SimSun"/>
                <w:b/>
                <w:i/>
              </w:rPr>
            </w:pPr>
            <w:r w:rsidRPr="00D65BD4">
              <w:rPr>
                <w:rFonts w:eastAsia="SimSun"/>
                <w:b/>
                <w:i/>
              </w:rPr>
              <w:t>[NPRR1007, NPRR1014, and NPRR1029:  Replace paragraph (P) above with the following upon system implementation of the Real-Time Co-Optimization (RTC) project for NPRR1007; or upon system implementation for NPRR1014 or NPRR1029:]</w:t>
            </w:r>
          </w:p>
          <w:p w14:paraId="7021D690" w14:textId="77777777" w:rsidR="00D65BD4" w:rsidRPr="00D65BD4" w:rsidRDefault="00D65BD4" w:rsidP="00D65BD4">
            <w:pPr>
              <w:spacing w:after="240"/>
              <w:ind w:left="2880" w:hanging="720"/>
              <w:rPr>
                <w:rFonts w:eastAsia="SimSun"/>
              </w:rPr>
            </w:pPr>
            <w:r w:rsidRPr="00D65BD4">
              <w:rPr>
                <w:rFonts w:eastAsia="SimSun"/>
              </w:rPr>
              <w:t>(P)</w:t>
            </w:r>
            <w:r w:rsidRPr="00D65BD4">
              <w:rPr>
                <w:rFonts w:eastAsia="SimSun"/>
              </w:rPr>
              <w:tab/>
              <w:t>OFFQS – Off-Line but available for SCED deployment and to provide ECRS and Non-Spin, if qualified and capable.  Only qualified Quick Start Generation Resources (QSGRs) may utilize this status;</w:t>
            </w:r>
          </w:p>
        </w:tc>
      </w:tr>
    </w:tbl>
    <w:p w14:paraId="47B60998" w14:textId="77777777" w:rsidR="00D65BD4" w:rsidRPr="00D65BD4" w:rsidRDefault="00D65BD4" w:rsidP="00D65BD4">
      <w:pPr>
        <w:spacing w:before="240" w:after="240"/>
        <w:ind w:left="2880" w:hanging="720"/>
        <w:rPr>
          <w:rFonts w:eastAsia="SimSun"/>
          <w:szCs w:val="20"/>
        </w:rPr>
      </w:pPr>
      <w:r w:rsidRPr="00D65BD4">
        <w:rPr>
          <w:rFonts w:eastAsia="SimSun"/>
          <w:szCs w:val="20"/>
        </w:rPr>
        <w:t>(Q)</w:t>
      </w:r>
      <w:r w:rsidRPr="00D65BD4">
        <w:rPr>
          <w:rFonts w:eastAsia="SimSun"/>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2B89B2D6"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2D9AED2D" w14:textId="77777777" w:rsidR="00D65BD4" w:rsidRPr="00D65BD4" w:rsidRDefault="00D65BD4" w:rsidP="00D65BD4">
            <w:pPr>
              <w:spacing w:before="120" w:after="240"/>
              <w:rPr>
                <w:rFonts w:eastAsia="SimSun"/>
                <w:iCs/>
              </w:rPr>
            </w:pPr>
            <w:r w:rsidRPr="00D65BD4">
              <w:rPr>
                <w:rFonts w:eastAsia="SimSun"/>
                <w:b/>
                <w:i/>
              </w:rPr>
              <w:t>[NPRR1007, NPRR1014, and NPRR1029:  Delete item (Q) above upon system implementation of the Real-Time Co-Optimization (RTC) project for NPRR1007; or upon system implementation for NPRR1014 or NPRR1029; and renumber accordingly.]</w:t>
            </w:r>
          </w:p>
        </w:tc>
      </w:tr>
    </w:tbl>
    <w:p w14:paraId="5C9E8D43" w14:textId="77777777" w:rsidR="00D65BD4" w:rsidRPr="00D65BD4" w:rsidRDefault="00D65BD4" w:rsidP="00D65BD4">
      <w:pPr>
        <w:ind w:left="216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61DAC900"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499E3528" w14:textId="77777777" w:rsidR="00D65BD4" w:rsidRPr="00D65BD4" w:rsidRDefault="00D65BD4" w:rsidP="00D65BD4">
            <w:pPr>
              <w:spacing w:before="120" w:after="240"/>
              <w:rPr>
                <w:rFonts w:eastAsia="SimSun"/>
                <w:b/>
                <w:i/>
              </w:rPr>
            </w:pPr>
            <w:r w:rsidRPr="00D65BD4">
              <w:rPr>
                <w:rFonts w:eastAsia="SimSun"/>
                <w:b/>
                <w:i/>
              </w:rPr>
              <w:t>[NPRR1007, NPRR1014, and NPRR1029:  Insert  item (K) below upon system implementation of the Real-Time Co-Optimization (RTC) project for NPRR1007; or upon system implementation for NPRR1014 or NPRR1029:]</w:t>
            </w:r>
          </w:p>
          <w:p w14:paraId="556A15FF" w14:textId="77777777" w:rsidR="00D65BD4" w:rsidRPr="00D65BD4" w:rsidRDefault="00D65BD4" w:rsidP="00D65BD4">
            <w:pPr>
              <w:spacing w:after="240"/>
              <w:ind w:left="2880" w:hanging="720"/>
              <w:rPr>
                <w:rFonts w:eastAsia="SimSun"/>
              </w:rPr>
            </w:pPr>
            <w:r w:rsidRPr="00D65BD4">
              <w:rPr>
                <w:rFonts w:eastAsia="SimSun"/>
              </w:rPr>
              <w:t>(K)</w:t>
            </w:r>
            <w:r w:rsidRPr="00D65BD4">
              <w:rPr>
                <w:rFonts w:eastAsia="SimSun"/>
              </w:rP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rsidRPr="00D65BD4">
              <w:rPr>
                <w:rFonts w:eastAsia="SimSun"/>
              </w:rPr>
              <w:lastRenderedPageBreak/>
              <w:t>real power of the Resource available at the time of the SCED execution; and</w:t>
            </w:r>
          </w:p>
        </w:tc>
      </w:tr>
    </w:tbl>
    <w:p w14:paraId="215DFE63" w14:textId="77777777" w:rsidR="00D65BD4" w:rsidRPr="00D65BD4" w:rsidRDefault="00D65BD4" w:rsidP="00D65BD4">
      <w:pPr>
        <w:spacing w:before="240" w:after="240"/>
        <w:ind w:left="2880" w:hanging="720"/>
        <w:rPr>
          <w:rFonts w:eastAsia="SimSun"/>
        </w:rPr>
      </w:pPr>
      <w:r w:rsidRPr="00D65BD4">
        <w:rPr>
          <w:rFonts w:eastAsia="SimSun"/>
        </w:rPr>
        <w:lastRenderedPageBreak/>
        <w:t xml:space="preserve"> (R)</w:t>
      </w:r>
      <w:r w:rsidRPr="00D65BD4">
        <w:rPr>
          <w:rFonts w:eastAsia="SimSun"/>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7ECF7329"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2DF4D955" w14:textId="77777777" w:rsidR="00D65BD4" w:rsidRPr="00D65BD4" w:rsidRDefault="00D65BD4" w:rsidP="00D65BD4">
            <w:pPr>
              <w:spacing w:before="120" w:after="240"/>
              <w:rPr>
                <w:rFonts w:eastAsia="SimSun"/>
                <w:b/>
                <w:i/>
              </w:rPr>
            </w:pPr>
            <w:r w:rsidRPr="00D65BD4">
              <w:rPr>
                <w:rFonts w:eastAsia="SimSun"/>
                <w:b/>
                <w:i/>
              </w:rPr>
              <w:t>[NPRR1007, NPRR1014, and NPRR1029:  Replace item (R) above with the following upon system implementation of the Real-Time Co-Optimization (RTC) project for NPRR1007; or upon system implementation for NPRR1014 or NPRR1029:]</w:t>
            </w:r>
          </w:p>
          <w:p w14:paraId="254262A7" w14:textId="77777777" w:rsidR="00D65BD4" w:rsidRPr="00D65BD4" w:rsidRDefault="00D65BD4" w:rsidP="00D65BD4">
            <w:pPr>
              <w:spacing w:after="240"/>
              <w:ind w:left="2880" w:hanging="720"/>
              <w:rPr>
                <w:rFonts w:eastAsia="SimSun"/>
              </w:rPr>
            </w:pPr>
            <w:r w:rsidRPr="00D65BD4">
              <w:rPr>
                <w:rFonts w:eastAsia="SimSun"/>
              </w:rPr>
              <w:t>(R)</w:t>
            </w:r>
            <w:r w:rsidRPr="00D65BD4">
              <w:rPr>
                <w:rFonts w:eastAsia="SimSun"/>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7781EB92" w14:textId="77777777" w:rsidR="00D65BD4" w:rsidRPr="00D65BD4" w:rsidRDefault="00D65BD4" w:rsidP="00D65BD4">
      <w:pPr>
        <w:spacing w:before="240" w:after="240"/>
        <w:ind w:left="2160" w:hanging="720"/>
        <w:rPr>
          <w:rFonts w:eastAsia="SimSun"/>
          <w:szCs w:val="20"/>
        </w:rPr>
      </w:pPr>
      <w:r w:rsidRPr="00D65BD4">
        <w:rPr>
          <w:rFonts w:eastAsia="SimSun"/>
          <w:szCs w:val="20"/>
        </w:rPr>
        <w:t>(ii)</w:t>
      </w:r>
      <w:r w:rsidRPr="00D65BD4">
        <w:rPr>
          <w:rFonts w:eastAsia="SimSu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4E372DA9" w14:textId="77777777" w:rsidR="00D65BD4" w:rsidRPr="00D65BD4" w:rsidRDefault="00D65BD4" w:rsidP="00D65BD4">
      <w:pPr>
        <w:spacing w:after="240"/>
        <w:ind w:left="2880" w:hanging="720"/>
        <w:rPr>
          <w:rFonts w:eastAsia="SimSun"/>
          <w:szCs w:val="20"/>
        </w:rPr>
      </w:pPr>
      <w:r w:rsidRPr="00D65BD4">
        <w:rPr>
          <w:rFonts w:eastAsia="SimSun"/>
          <w:szCs w:val="20"/>
        </w:rPr>
        <w:t>(A)</w:t>
      </w:r>
      <w:r w:rsidRPr="00D65BD4">
        <w:rPr>
          <w:rFonts w:eastAsia="SimSun"/>
          <w:szCs w:val="20"/>
        </w:rPr>
        <w:tab/>
        <w:t>OUT – Off-Line and unavailable, or not connected to the ERCOT System and operating in a Private Microgrid Island (PMI);</w:t>
      </w:r>
    </w:p>
    <w:p w14:paraId="35DF7C58" w14:textId="77777777" w:rsidR="00D65BD4" w:rsidRPr="00D65BD4" w:rsidRDefault="00D65BD4" w:rsidP="00D65BD4">
      <w:pPr>
        <w:spacing w:after="240"/>
        <w:ind w:left="2880" w:hanging="720"/>
        <w:rPr>
          <w:rFonts w:eastAsia="SimSun"/>
          <w:szCs w:val="20"/>
        </w:rPr>
      </w:pPr>
      <w:r w:rsidRPr="00D65BD4">
        <w:rPr>
          <w:rFonts w:eastAsia="SimSun"/>
          <w:szCs w:val="20"/>
        </w:rPr>
        <w:t>(B)</w:t>
      </w:r>
      <w:r w:rsidRPr="00D65BD4">
        <w:rPr>
          <w:rFonts w:eastAsia="SimSun"/>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1EE4A46B"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59B20E8A" w14:textId="77777777" w:rsidR="00D65BD4" w:rsidRPr="00D65BD4" w:rsidRDefault="00D65BD4" w:rsidP="00D65BD4">
            <w:pPr>
              <w:spacing w:before="120" w:after="240"/>
              <w:rPr>
                <w:rFonts w:eastAsia="SimSun"/>
                <w:iCs/>
              </w:rPr>
            </w:pPr>
            <w:r w:rsidRPr="00D65BD4">
              <w:rPr>
                <w:rFonts w:eastAsia="SimSun"/>
                <w:b/>
                <w:i/>
              </w:rPr>
              <w:t>[NPRR1007, NPRR1014, and NPRR1029:  Delete item (B) above upon system implementation of the Real-Time Co-Optimization (RTC) project for NPRR1007; or upon system implementation for NPRR1014 or NPRR1029; and renumber accordingly.]</w:t>
            </w:r>
          </w:p>
        </w:tc>
      </w:tr>
    </w:tbl>
    <w:p w14:paraId="44846002" w14:textId="77777777" w:rsidR="00D65BD4" w:rsidRPr="00D65BD4" w:rsidRDefault="00D65BD4" w:rsidP="00D65BD4">
      <w:pPr>
        <w:spacing w:before="240" w:after="240"/>
        <w:ind w:left="2880" w:hanging="720"/>
        <w:rPr>
          <w:rFonts w:eastAsia="SimSun"/>
          <w:szCs w:val="20"/>
        </w:rPr>
      </w:pPr>
      <w:r w:rsidRPr="00D65BD4">
        <w:rPr>
          <w:rFonts w:eastAsia="SimSun"/>
          <w:szCs w:val="20"/>
        </w:rPr>
        <w:t>(C)</w:t>
      </w:r>
      <w:r w:rsidRPr="00D65BD4">
        <w:rPr>
          <w:rFonts w:eastAsia="SimSun"/>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459D8A7A"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63FCFA" w14:textId="77777777" w:rsidR="00D65BD4" w:rsidRPr="00D65BD4" w:rsidRDefault="00D65BD4" w:rsidP="00D65BD4">
            <w:pPr>
              <w:spacing w:before="120" w:after="240"/>
              <w:rPr>
                <w:rFonts w:eastAsia="SimSun"/>
                <w:b/>
                <w:i/>
              </w:rPr>
            </w:pPr>
            <w:r w:rsidRPr="00D65BD4">
              <w:rPr>
                <w:rFonts w:eastAsia="SimSun"/>
                <w:b/>
                <w:i/>
              </w:rPr>
              <w:t>[NPRR1007, NPRR1014, and NPRR1029:  Replace item (C) above with the following upon system implementation of the Real-Time Co-Optimization (RTC) project for NPRR1007; or upon system implementation for NPRR1014 or NPRR1029:]</w:t>
            </w:r>
          </w:p>
          <w:p w14:paraId="07ECCAE8" w14:textId="77777777" w:rsidR="00D65BD4" w:rsidRPr="00D65BD4" w:rsidRDefault="00D65BD4" w:rsidP="00D65BD4">
            <w:pPr>
              <w:spacing w:after="240"/>
              <w:ind w:left="2880" w:hanging="720"/>
              <w:rPr>
                <w:rFonts w:eastAsia="SimSun"/>
              </w:rPr>
            </w:pPr>
            <w:r w:rsidRPr="00D65BD4">
              <w:rPr>
                <w:rFonts w:eastAsia="SimSun"/>
              </w:rPr>
              <w:lastRenderedPageBreak/>
              <w:t>(B)</w:t>
            </w:r>
            <w:r w:rsidRPr="00D65BD4">
              <w:rPr>
                <w:rFonts w:eastAsia="SimSun"/>
              </w:rPr>
              <w:tab/>
              <w:t>OFF – Off-Line but available for commitment in the Day-Ahead Market (DAM), RUC, and providing Non-Spin, if qualified and capable;</w:t>
            </w:r>
          </w:p>
          <w:p w14:paraId="2230CFB8" w14:textId="77777777" w:rsidR="00D65BD4" w:rsidRPr="00D65BD4" w:rsidRDefault="00D65BD4" w:rsidP="00D65BD4">
            <w:pPr>
              <w:spacing w:before="240" w:after="240"/>
              <w:ind w:left="2880" w:hanging="720"/>
              <w:rPr>
                <w:rFonts w:eastAsia="SimSun"/>
                <w:szCs w:val="20"/>
              </w:rPr>
            </w:pPr>
            <w:ins w:id="146" w:author="ERCOT" w:date="2024-05-10T16:00:00Z">
              <w:r w:rsidRPr="00D65BD4">
                <w:rPr>
                  <w:rFonts w:eastAsia="SimSun"/>
                  <w:szCs w:val="20"/>
                </w:rPr>
                <w:t>(</w:t>
              </w:r>
            </w:ins>
            <w:ins w:id="147" w:author="ERCOT" w:date="2024-05-10T16:09:00Z">
              <w:r w:rsidRPr="00D65BD4">
                <w:rPr>
                  <w:rFonts w:eastAsia="SimSun"/>
                  <w:szCs w:val="20"/>
                </w:rPr>
                <w:t>C</w:t>
              </w:r>
            </w:ins>
            <w:ins w:id="148" w:author="ERCOT" w:date="2024-05-10T16:00:00Z">
              <w:r w:rsidRPr="00D65BD4">
                <w:rPr>
                  <w:rFonts w:eastAsia="SimSun"/>
                  <w:szCs w:val="20"/>
                </w:rPr>
                <w:t>)</w:t>
              </w:r>
            </w:ins>
            <w:ins w:id="149" w:author="ERCOT" w:date="2024-05-10T16:09:00Z">
              <w:r w:rsidRPr="00D65BD4">
                <w:rPr>
                  <w:rFonts w:eastAsia="SimSun"/>
                  <w:szCs w:val="20"/>
                </w:rPr>
                <w:t xml:space="preserve"> </w:t>
              </w:r>
              <w:r w:rsidRPr="00D65BD4">
                <w:rPr>
                  <w:rFonts w:eastAsia="SimSun"/>
                  <w:szCs w:val="20"/>
                </w:rPr>
                <w:tab/>
              </w:r>
            </w:ins>
            <w:ins w:id="150" w:author="ERCOT" w:date="2024-05-10T16:00:00Z">
              <w:r w:rsidRPr="00D65BD4">
                <w:rPr>
                  <w:rFonts w:eastAsia="SimSun"/>
                  <w:szCs w:val="20"/>
                </w:rPr>
                <w:t>DRRS – Off-Line but reserved for DRRS with an Ancillary Service Resource Responsibility for DRRS;</w:t>
              </w:r>
            </w:ins>
          </w:p>
        </w:tc>
      </w:tr>
    </w:tbl>
    <w:p w14:paraId="47D652D8" w14:textId="77777777" w:rsidR="00D65BD4" w:rsidRPr="00D65BD4" w:rsidRDefault="00D65BD4" w:rsidP="00D65BD4">
      <w:pPr>
        <w:spacing w:before="240" w:after="240"/>
        <w:ind w:left="2880" w:hanging="720"/>
        <w:rPr>
          <w:rFonts w:eastAsia="SimSun"/>
          <w:szCs w:val="20"/>
        </w:rPr>
      </w:pPr>
      <w:r w:rsidRPr="00D65BD4">
        <w:rPr>
          <w:rFonts w:eastAsia="SimSun"/>
          <w:szCs w:val="20"/>
        </w:rPr>
        <w:lastRenderedPageBreak/>
        <w:t>(D)</w:t>
      </w:r>
      <w:r w:rsidRPr="00D65BD4">
        <w:rPr>
          <w:rFonts w:eastAsia="SimSu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04351139" w14:textId="77777777" w:rsidR="00D65BD4" w:rsidRPr="00D65BD4" w:rsidRDefault="00D65BD4" w:rsidP="00D65BD4">
      <w:pPr>
        <w:spacing w:after="240"/>
        <w:ind w:left="2880" w:hanging="720"/>
        <w:rPr>
          <w:rFonts w:eastAsia="SimSun"/>
          <w:szCs w:val="20"/>
        </w:rPr>
      </w:pPr>
      <w:r w:rsidRPr="00D65BD4">
        <w:rPr>
          <w:rFonts w:eastAsia="SimSun"/>
          <w:szCs w:val="20"/>
        </w:rPr>
        <w:t>(E)</w:t>
      </w:r>
      <w:r w:rsidRPr="00D65BD4">
        <w:rPr>
          <w:rFonts w:eastAsia="SimSu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2E268A4"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Select one of the following for Load Resources.  Unless otherwise provided below, these Resource Statuses are to be used for COP and/or Real-Time telemetry purposes.</w:t>
      </w:r>
    </w:p>
    <w:p w14:paraId="42D50025" w14:textId="77777777" w:rsidR="00D65BD4" w:rsidRPr="00D65BD4" w:rsidRDefault="00D65BD4" w:rsidP="00D65BD4">
      <w:pPr>
        <w:spacing w:after="240"/>
        <w:ind w:left="2880" w:hanging="720"/>
        <w:rPr>
          <w:rFonts w:eastAsia="SimSun"/>
        </w:rPr>
      </w:pPr>
      <w:r w:rsidRPr="00D65BD4">
        <w:rPr>
          <w:rFonts w:eastAsia="SimSun"/>
        </w:rPr>
        <w:t>(A)</w:t>
      </w:r>
      <w:r w:rsidRPr="00D65BD4">
        <w:rPr>
          <w:rFonts w:eastAsia="SimSun"/>
        </w:rPr>
        <w:tab/>
        <w:t xml:space="preserve">ONRGL – Available for Dispatch of Regulation Service by Load Frequency Control (LFC) and, for any remaining Dispatchable capacity, by SCED with a Real-Time Market (RTM) Energy Bid; </w:t>
      </w:r>
    </w:p>
    <w:p w14:paraId="00735780" w14:textId="77777777" w:rsidR="00D65BD4" w:rsidRPr="00D65BD4" w:rsidRDefault="00D65BD4" w:rsidP="00D65BD4">
      <w:pPr>
        <w:spacing w:after="240"/>
        <w:ind w:left="2880" w:hanging="720"/>
        <w:rPr>
          <w:rFonts w:eastAsia="SimSun"/>
        </w:rPr>
      </w:pPr>
      <w:r w:rsidRPr="00D65BD4">
        <w:rPr>
          <w:rFonts w:eastAsia="SimSun"/>
        </w:rPr>
        <w:t>(B)</w:t>
      </w:r>
      <w:r w:rsidRPr="00D65BD4">
        <w:rPr>
          <w:rFonts w:eastAsia="SimSun"/>
        </w:rPr>
        <w:tab/>
        <w:t>FRRSUP – Available for Dispatch of FRRS by LFC and not Dispatchable by SCED.  This Resource Status is only to be used for Real-Time telemetry purposes;</w:t>
      </w:r>
    </w:p>
    <w:p w14:paraId="63F07BA0" w14:textId="77777777" w:rsidR="00D65BD4" w:rsidRPr="00D65BD4" w:rsidRDefault="00D65BD4" w:rsidP="00D65BD4">
      <w:pPr>
        <w:spacing w:after="240"/>
        <w:ind w:left="2880" w:hanging="720"/>
        <w:rPr>
          <w:rFonts w:eastAsia="SimSun"/>
        </w:rPr>
      </w:pPr>
      <w:r w:rsidRPr="00D65BD4">
        <w:rPr>
          <w:rFonts w:eastAsia="SimSun"/>
        </w:rPr>
        <w:t>(C)</w:t>
      </w:r>
      <w:r w:rsidRPr="00D65BD4">
        <w:rPr>
          <w:rFonts w:eastAsia="SimSun"/>
        </w:rPr>
        <w:tab/>
        <w:t xml:space="preserve">FRRSDN – Available for Dispatch of FRRS by LFC and not Dispatchable by SCED.  This Resource Status is only to be used for Real-Time telemetry purposes;  </w:t>
      </w:r>
    </w:p>
    <w:p w14:paraId="1BC396D3" w14:textId="77777777" w:rsidR="00D65BD4" w:rsidRPr="00D65BD4" w:rsidRDefault="00D65BD4" w:rsidP="00D65BD4">
      <w:pPr>
        <w:spacing w:after="240"/>
        <w:ind w:left="2880" w:hanging="720"/>
        <w:rPr>
          <w:rFonts w:eastAsia="SimSun"/>
        </w:rPr>
      </w:pPr>
      <w:r w:rsidRPr="00D65BD4">
        <w:rPr>
          <w:rFonts w:eastAsia="SimSun"/>
        </w:rPr>
        <w:t>(D)</w:t>
      </w:r>
      <w:r w:rsidRPr="00D65BD4">
        <w:rPr>
          <w:rFonts w:eastAsia="SimSun"/>
        </w:rPr>
        <w:tab/>
        <w:t>ONCLR – Available for Dispatch as a Controllable Load Resource by SCED with an RTM Energy Bid;</w:t>
      </w:r>
    </w:p>
    <w:p w14:paraId="397DD899" w14:textId="77777777" w:rsidR="00D65BD4" w:rsidRPr="00D65BD4" w:rsidRDefault="00D65BD4" w:rsidP="00D65BD4">
      <w:pPr>
        <w:spacing w:after="240"/>
        <w:ind w:left="2880" w:hanging="720"/>
        <w:rPr>
          <w:rFonts w:eastAsia="SimSun"/>
        </w:rPr>
      </w:pPr>
      <w:r w:rsidRPr="00D65BD4">
        <w:rPr>
          <w:rFonts w:eastAsia="SimSun"/>
        </w:rPr>
        <w:t>(E)</w:t>
      </w:r>
      <w:r w:rsidRPr="00D65BD4">
        <w:rPr>
          <w:rFonts w:eastAsia="SimSun"/>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76F9116D"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2BEB250C" w14:textId="77777777" w:rsidR="00D65BD4" w:rsidRPr="00D65BD4" w:rsidRDefault="00D65BD4" w:rsidP="00D65BD4">
            <w:pPr>
              <w:spacing w:before="120" w:after="240"/>
              <w:rPr>
                <w:rFonts w:eastAsia="SimSun"/>
                <w:iCs/>
              </w:rPr>
            </w:pPr>
            <w:r w:rsidRPr="00D65BD4">
              <w:rPr>
                <w:rFonts w:eastAsia="SimSun"/>
                <w:b/>
                <w:i/>
              </w:rPr>
              <w:lastRenderedPageBreak/>
              <w:t>[NPRR1007, NPRR1014, and NPRR1029:  Delete items (A)-(E) above upon system implementation of the Real-Time Co-Optimization (RTC) project for NPRR1007; or upon system implementation for NPRR1014 or NPRR1029; and renumber accordingly.]</w:t>
            </w:r>
          </w:p>
        </w:tc>
      </w:tr>
    </w:tbl>
    <w:p w14:paraId="4C1E7B28" w14:textId="77777777" w:rsidR="00D65BD4" w:rsidRPr="00D65BD4" w:rsidRDefault="00D65BD4" w:rsidP="00D65BD4">
      <w:pPr>
        <w:spacing w:before="240" w:after="240"/>
        <w:ind w:left="2880" w:hanging="720"/>
        <w:rPr>
          <w:rFonts w:eastAsia="SimSun"/>
          <w:szCs w:val="20"/>
        </w:rPr>
      </w:pPr>
      <w:r w:rsidRPr="00D65BD4">
        <w:rPr>
          <w:rFonts w:eastAsia="SimSun"/>
          <w:szCs w:val="20"/>
        </w:rPr>
        <w:t>(F)</w:t>
      </w:r>
      <w:r w:rsidRPr="00D65BD4">
        <w:rPr>
          <w:rFonts w:eastAsia="SimSun"/>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484247DB"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48679169" w14:textId="77777777" w:rsidR="00D65BD4" w:rsidRPr="00D65BD4" w:rsidRDefault="00D65BD4" w:rsidP="00D65BD4">
            <w:pPr>
              <w:spacing w:before="120" w:after="240"/>
              <w:rPr>
                <w:rFonts w:eastAsia="SimSun"/>
                <w:iCs/>
              </w:rPr>
            </w:pPr>
            <w:r w:rsidRPr="00D65BD4">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31CB66D0" w14:textId="77777777" w:rsidR="00D65BD4" w:rsidRPr="00D65BD4" w:rsidRDefault="00D65BD4" w:rsidP="00D65BD4">
      <w:pPr>
        <w:spacing w:before="240" w:after="240"/>
        <w:ind w:left="2880" w:hanging="720"/>
        <w:rPr>
          <w:rFonts w:eastAsia="SimSun"/>
          <w:szCs w:val="20"/>
        </w:rPr>
      </w:pPr>
      <w:r w:rsidRPr="00D65BD4">
        <w:rPr>
          <w:rFonts w:eastAsia="SimSun"/>
          <w:szCs w:val="20"/>
        </w:rPr>
        <w:t>(G)</w:t>
      </w:r>
      <w:r w:rsidRPr="00D65BD4">
        <w:rPr>
          <w:rFonts w:eastAsia="SimSun"/>
          <w:szCs w:val="20"/>
        </w:rPr>
        <w:tab/>
        <w:t>OUTL – Not available;</w:t>
      </w:r>
    </w:p>
    <w:p w14:paraId="633413A0" w14:textId="77777777" w:rsidR="00D65BD4" w:rsidRPr="00D65BD4" w:rsidRDefault="00D65BD4" w:rsidP="00D65BD4">
      <w:pPr>
        <w:spacing w:after="240"/>
        <w:ind w:left="2880" w:hanging="720"/>
        <w:rPr>
          <w:rFonts w:eastAsia="SimSun"/>
          <w:szCs w:val="20"/>
        </w:rPr>
      </w:pPr>
      <w:r w:rsidRPr="00D65BD4">
        <w:rPr>
          <w:rFonts w:eastAsia="SimSun"/>
          <w:szCs w:val="20"/>
        </w:rPr>
        <w:t>(H)</w:t>
      </w:r>
      <w:r w:rsidRPr="00D65BD4">
        <w:rPr>
          <w:rFonts w:eastAsia="SimSun"/>
          <w:szCs w:val="20"/>
        </w:rPr>
        <w:tab/>
        <w:t>ONFFRRRSL – Available for Dispatch of RRS when providing FFR, excluding Controllable Load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73B7116A"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5FE1C7B3" w14:textId="77777777" w:rsidR="00D65BD4" w:rsidRPr="00D65BD4" w:rsidRDefault="00D65BD4" w:rsidP="00D65BD4">
            <w:pPr>
              <w:spacing w:before="120" w:after="240"/>
              <w:rPr>
                <w:rFonts w:eastAsia="SimSun"/>
                <w:iCs/>
              </w:rPr>
            </w:pPr>
            <w:r w:rsidRPr="00D65BD4">
              <w:rPr>
                <w:rFonts w:eastAsia="SimSun"/>
                <w:b/>
                <w:i/>
              </w:rPr>
              <w:t>[NPRR1007, NPRR1014, and NPRR1029:  Delete item (H) above upon system implementation of the Real-Time Co-Optimization (RTC) project for NPRR1007; or upon system implementation for NPRR1014 or NPRR1029.]</w:t>
            </w:r>
          </w:p>
        </w:tc>
      </w:tr>
    </w:tbl>
    <w:p w14:paraId="51240538" w14:textId="77777777" w:rsidR="00D65BD4" w:rsidRPr="00D65BD4" w:rsidRDefault="00D65BD4" w:rsidP="00D65BD4">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33B447CF"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6DE91CF8" w14:textId="77777777" w:rsidR="00D65BD4" w:rsidRPr="00D65BD4" w:rsidRDefault="00D65BD4" w:rsidP="00D65BD4">
            <w:pPr>
              <w:spacing w:before="120" w:after="240"/>
              <w:rPr>
                <w:rFonts w:eastAsia="SimSun"/>
                <w:b/>
                <w:i/>
              </w:rPr>
            </w:pPr>
            <w:r w:rsidRPr="00D65BD4">
              <w:rPr>
                <w:rFonts w:eastAsia="SimSun"/>
                <w:b/>
                <w:i/>
              </w:rPr>
              <w:t>[NPRR1007, NPRR1014, NPRR1029:  Insert item (B) below upon system implementation of the Real-Time Co-Optimization (RTC) project for NPRR1007; or upon system implementation for NPRR1014 or NPRR1029:]</w:t>
            </w:r>
          </w:p>
          <w:p w14:paraId="230937F4" w14:textId="77777777" w:rsidR="00D65BD4" w:rsidRPr="00D65BD4" w:rsidRDefault="00D65BD4" w:rsidP="00D65BD4">
            <w:pPr>
              <w:spacing w:after="240"/>
              <w:ind w:left="2880" w:hanging="720"/>
              <w:rPr>
                <w:rFonts w:eastAsia="SimSun"/>
              </w:rPr>
            </w:pPr>
            <w:r w:rsidRPr="00D65BD4">
              <w:rPr>
                <w:rFonts w:eastAsia="SimSun"/>
              </w:rPr>
              <w:t>(B)</w:t>
            </w:r>
            <w:r w:rsidRPr="00D65BD4">
              <w:rPr>
                <w:rFonts w:eastAsia="SimSun"/>
              </w:rPr>
              <w:tab/>
              <w:t>ONL – On-Line and available for Dispatch by SCED or providing Ancillary Services;</w:t>
            </w:r>
          </w:p>
        </w:tc>
      </w:tr>
    </w:tbl>
    <w:p w14:paraId="2633A492" w14:textId="77777777" w:rsidR="00D65BD4" w:rsidRPr="00D65BD4" w:rsidRDefault="00D65BD4" w:rsidP="00D65BD4">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5BDB4D0E"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p w14:paraId="263D3CBF" w14:textId="77777777" w:rsidR="00D65BD4" w:rsidRPr="00D65BD4" w:rsidRDefault="00D65BD4" w:rsidP="00D65BD4">
            <w:pPr>
              <w:spacing w:before="120" w:after="240"/>
              <w:rPr>
                <w:rFonts w:eastAsia="SimSun"/>
                <w:b/>
                <w:i/>
              </w:rPr>
            </w:pPr>
            <w:r w:rsidRPr="00D65BD4">
              <w:rPr>
                <w:rFonts w:eastAsia="SimSun"/>
                <w:b/>
                <w:i/>
              </w:rPr>
              <w:t>[NPRR1014 or NPRR1029:  Insert applicable portions of paragraph (iv) below upon system implementation:]</w:t>
            </w:r>
          </w:p>
          <w:p w14:paraId="16503EB6"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Select one of the following for Energy Storage Resources (ESRs).  Unless otherwise provided below, these Resource Statuses are to be used for COP and Real-Time telemetry purposes:</w:t>
            </w:r>
          </w:p>
          <w:p w14:paraId="1F827EFF" w14:textId="77777777" w:rsidR="00D65BD4" w:rsidRPr="00D65BD4" w:rsidRDefault="00D65BD4" w:rsidP="00D65BD4">
            <w:pPr>
              <w:spacing w:after="240"/>
              <w:ind w:left="2880" w:hanging="720"/>
              <w:rPr>
                <w:rFonts w:eastAsia="SimSun"/>
              </w:rPr>
            </w:pPr>
            <w:r w:rsidRPr="00D65BD4">
              <w:rPr>
                <w:rFonts w:eastAsia="SimSun"/>
              </w:rPr>
              <w:t>(A)</w:t>
            </w:r>
            <w:r w:rsidRPr="00D65BD4">
              <w:rPr>
                <w:rFonts w:eastAsia="SimSun"/>
              </w:rPr>
              <w:tab/>
              <w:t>ON – On-Line Resource with Energy Bid/Offer Curve;</w:t>
            </w:r>
          </w:p>
          <w:p w14:paraId="6C4EBCEC" w14:textId="77777777" w:rsidR="00D65BD4" w:rsidRPr="00D65BD4" w:rsidRDefault="00D65BD4" w:rsidP="00D65BD4">
            <w:pPr>
              <w:spacing w:after="240"/>
              <w:ind w:left="2880" w:hanging="720"/>
              <w:rPr>
                <w:rFonts w:eastAsia="SimSun"/>
              </w:rPr>
            </w:pPr>
            <w:r w:rsidRPr="00D65BD4">
              <w:rPr>
                <w:rFonts w:eastAsia="SimSun"/>
              </w:rPr>
              <w:t>(B)</w:t>
            </w:r>
            <w:r w:rsidRPr="00D65BD4">
              <w:rPr>
                <w:rFonts w:eastAsia="SimSun"/>
              </w:rPr>
              <w:tab/>
              <w:t>ONOS – On-Line Resource with Output Schedule;</w:t>
            </w:r>
          </w:p>
          <w:p w14:paraId="23B2A418" w14:textId="77777777" w:rsidR="00D65BD4" w:rsidRPr="00D65BD4" w:rsidRDefault="00D65BD4" w:rsidP="00D65BD4">
            <w:pPr>
              <w:spacing w:after="240"/>
              <w:ind w:left="2880" w:hanging="720"/>
              <w:rPr>
                <w:rFonts w:eastAsia="SimSun"/>
              </w:rPr>
            </w:pPr>
            <w:r w:rsidRPr="00D65BD4">
              <w:rPr>
                <w:rFonts w:eastAsia="SimSun"/>
              </w:rPr>
              <w:lastRenderedPageBreak/>
              <w:t>(C)</w:t>
            </w:r>
            <w:r w:rsidRPr="00D65BD4">
              <w:rPr>
                <w:rFonts w:eastAsia="SimSun"/>
              </w:rPr>
              <w:tab/>
              <w:t>ONTEST – On-Line blocked from SCED for operations testing (while ONTEST, an Energy Storage Resource (ESR) may be shown on Outage in the Outage Scheduler);</w:t>
            </w:r>
          </w:p>
          <w:p w14:paraId="174DF806" w14:textId="77777777" w:rsidR="00D65BD4" w:rsidRPr="00D65BD4" w:rsidRDefault="00D65BD4" w:rsidP="00D65BD4">
            <w:pPr>
              <w:spacing w:after="240"/>
              <w:ind w:left="2880" w:hanging="720"/>
              <w:rPr>
                <w:rFonts w:eastAsia="SimSun"/>
              </w:rPr>
            </w:pPr>
            <w:r w:rsidRPr="00D65BD4">
              <w:rPr>
                <w:rFonts w:eastAsia="SimSun"/>
              </w:rPr>
              <w:t>(D)</w:t>
            </w:r>
            <w:r w:rsidRPr="00D65BD4">
              <w:rPr>
                <w:rFonts w:eastAsia="SimSun"/>
              </w:rPr>
              <w:tab/>
              <w:t>ONEMR – On-Line EMR (available for commitment or dispatch only for ERCOT-declared Emergency Conditions; the QSE may appropriately set LSL and High Sustained Limit (HSL) to reflect operating limits);</w:t>
            </w:r>
          </w:p>
          <w:p w14:paraId="2530C6B6" w14:textId="77777777" w:rsidR="00D65BD4" w:rsidRPr="00D65BD4" w:rsidRDefault="00D65BD4" w:rsidP="00D65BD4">
            <w:pPr>
              <w:spacing w:after="240"/>
              <w:ind w:left="2880" w:hanging="720"/>
              <w:rPr>
                <w:rFonts w:eastAsia="SimSun"/>
              </w:rPr>
            </w:pPr>
            <w:r w:rsidRPr="00D65BD4">
              <w:rPr>
                <w:rFonts w:eastAsia="SimSun"/>
              </w:rPr>
              <w:t>(E)</w:t>
            </w:r>
            <w:r w:rsidRPr="00D65BD4">
              <w:rPr>
                <w:rFonts w:eastAsia="SimSun"/>
              </w:rPr>
              <w:tab/>
              <w:t>ONHOLD – Resource is On-Line but temporarily unavailable for Dispatch by SCED or Ancillary Service awards.  ESRs shall not be discharging into or charging from the grid. This Resource Status is only to be used for Real-Time telemetry purposes; and</w:t>
            </w:r>
          </w:p>
          <w:p w14:paraId="5B44075C" w14:textId="77777777" w:rsidR="00D65BD4" w:rsidRPr="00D65BD4" w:rsidRDefault="00D65BD4" w:rsidP="00D65BD4">
            <w:pPr>
              <w:spacing w:after="240"/>
              <w:ind w:left="2880" w:hanging="720"/>
              <w:rPr>
                <w:rFonts w:eastAsia="SimSun"/>
              </w:rPr>
            </w:pPr>
            <w:r w:rsidRPr="00D65BD4">
              <w:rPr>
                <w:rFonts w:eastAsia="SimSun"/>
              </w:rPr>
              <w:t>(F)</w:t>
            </w:r>
            <w:r w:rsidRPr="00D65BD4">
              <w:rPr>
                <w:rFonts w:eastAsia="SimSun"/>
              </w:rPr>
              <w:tab/>
              <w:t>OUT – Off-Line and unavailable, or not connected to the ERCOT System and operating in a Private Microgrid Island (PMI);</w:t>
            </w:r>
          </w:p>
        </w:tc>
      </w:tr>
    </w:tbl>
    <w:p w14:paraId="0727FCDD" w14:textId="77777777" w:rsidR="00D65BD4" w:rsidRPr="00D65BD4" w:rsidRDefault="00D65BD4" w:rsidP="00D65BD4">
      <w:pPr>
        <w:spacing w:before="240" w:after="240"/>
        <w:ind w:left="1440" w:hanging="720"/>
        <w:rPr>
          <w:rFonts w:eastAsia="SimSun"/>
          <w:szCs w:val="20"/>
        </w:rPr>
      </w:pPr>
      <w:r w:rsidRPr="00D65BD4">
        <w:rPr>
          <w:rFonts w:eastAsia="SimSun"/>
          <w:szCs w:val="20"/>
        </w:rPr>
        <w:lastRenderedPageBreak/>
        <w:t>(c)</w:t>
      </w:r>
      <w:r w:rsidRPr="00D65BD4">
        <w:rPr>
          <w:rFonts w:eastAsia="SimSun"/>
          <w:szCs w:val="20"/>
        </w:rPr>
        <w:tab/>
        <w:t>The HSL;</w:t>
      </w:r>
    </w:p>
    <w:p w14:paraId="241C578B"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0DF667BB"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6E573E3E" w14:textId="77777777" w:rsidR="00D65BD4" w:rsidRPr="00D65BD4" w:rsidRDefault="00D65BD4" w:rsidP="00D65BD4">
            <w:pPr>
              <w:spacing w:before="120" w:after="240"/>
              <w:rPr>
                <w:rFonts w:eastAsia="SimSun"/>
                <w:b/>
                <w:i/>
              </w:rPr>
            </w:pPr>
            <w:r w:rsidRPr="00D65BD4">
              <w:rPr>
                <w:rFonts w:eastAsia="SimSun"/>
                <w:b/>
                <w:i/>
              </w:rPr>
              <w:t>[NPRR1014 and NPRR1029:  Insert applicable portions of paragraph (ii) below upon system implementation:]</w:t>
            </w:r>
          </w:p>
          <w:p w14:paraId="23FBCD0E"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For ESRs, the HSL may be negative;</w:t>
            </w:r>
          </w:p>
        </w:tc>
      </w:tr>
    </w:tbl>
    <w:p w14:paraId="40F63C03" w14:textId="77777777" w:rsidR="00D65BD4" w:rsidRPr="00D65BD4" w:rsidRDefault="00D65BD4" w:rsidP="00D65BD4">
      <w:pPr>
        <w:spacing w:before="240" w:after="240"/>
        <w:ind w:left="1440" w:hanging="720"/>
        <w:rPr>
          <w:rFonts w:eastAsia="SimSun"/>
          <w:szCs w:val="20"/>
        </w:rPr>
      </w:pPr>
      <w:r w:rsidRPr="00D65BD4">
        <w:rPr>
          <w:rFonts w:eastAsia="SimSun"/>
          <w:szCs w:val="20"/>
        </w:rPr>
        <w:t>(d)</w:t>
      </w:r>
      <w:r w:rsidRPr="00D65BD4">
        <w:rPr>
          <w:rFonts w:eastAsia="SimSun"/>
          <w:szCs w:val="20"/>
        </w:rPr>
        <w:tab/>
        <w:t>The LSL;</w:t>
      </w:r>
    </w:p>
    <w:p w14:paraId="41691914"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737748BA"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77F3F3DF" w14:textId="77777777" w:rsidR="00D65BD4" w:rsidRPr="00D65BD4" w:rsidRDefault="00D65BD4" w:rsidP="00D65BD4">
            <w:pPr>
              <w:spacing w:before="120" w:after="240"/>
              <w:rPr>
                <w:rFonts w:eastAsia="SimSun"/>
                <w:b/>
                <w:i/>
              </w:rPr>
            </w:pPr>
            <w:r w:rsidRPr="00D65BD4">
              <w:rPr>
                <w:rFonts w:eastAsia="SimSun"/>
                <w:b/>
                <w:i/>
              </w:rPr>
              <w:t>[NPRR1014 and NPRR1029:  Insert applicable portions of paragraph (ii) below upon system implementation:]</w:t>
            </w:r>
          </w:p>
          <w:p w14:paraId="64DFA985"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For ESRs, the LSL may be positive;</w:t>
            </w:r>
          </w:p>
        </w:tc>
      </w:tr>
    </w:tbl>
    <w:p w14:paraId="422DF99D" w14:textId="77777777" w:rsidR="00D65BD4" w:rsidRPr="00D65BD4" w:rsidRDefault="00D65BD4" w:rsidP="00D65BD4">
      <w:pPr>
        <w:spacing w:before="240" w:after="240"/>
        <w:ind w:left="1440" w:hanging="720"/>
        <w:rPr>
          <w:rFonts w:eastAsia="SimSun"/>
          <w:szCs w:val="20"/>
        </w:rPr>
      </w:pPr>
      <w:r w:rsidRPr="00D65BD4">
        <w:rPr>
          <w:rFonts w:eastAsia="SimSun"/>
          <w:szCs w:val="20"/>
        </w:rPr>
        <w:t>(e)</w:t>
      </w:r>
      <w:r w:rsidRPr="00D65BD4">
        <w:rPr>
          <w:rFonts w:eastAsia="SimSun"/>
          <w:szCs w:val="20"/>
        </w:rPr>
        <w:tab/>
        <w:t>The High Emergency Limit (HEL);</w:t>
      </w:r>
    </w:p>
    <w:p w14:paraId="78CDC131" w14:textId="77777777" w:rsidR="00D65BD4" w:rsidRPr="00D65BD4" w:rsidRDefault="00D65BD4" w:rsidP="00D65BD4">
      <w:pPr>
        <w:spacing w:after="240"/>
        <w:ind w:left="1440" w:hanging="720"/>
        <w:rPr>
          <w:rFonts w:eastAsia="SimSun"/>
          <w:szCs w:val="20"/>
        </w:rPr>
      </w:pPr>
      <w:r w:rsidRPr="00D65BD4">
        <w:rPr>
          <w:rFonts w:eastAsia="SimSun"/>
          <w:szCs w:val="20"/>
        </w:rPr>
        <w:t>(f)</w:t>
      </w:r>
      <w:r w:rsidRPr="00D65BD4">
        <w:rPr>
          <w:rFonts w:eastAsia="SimSun"/>
          <w:szCs w:val="20"/>
        </w:rPr>
        <w:tab/>
        <w:t>The Low Emergency Limit (LEL); and</w:t>
      </w:r>
    </w:p>
    <w:p w14:paraId="087967BF" w14:textId="77777777" w:rsidR="00D65BD4" w:rsidRPr="00D65BD4" w:rsidRDefault="00D65BD4" w:rsidP="00D65BD4">
      <w:pPr>
        <w:spacing w:after="240"/>
        <w:ind w:left="1440" w:hanging="720"/>
        <w:rPr>
          <w:rFonts w:eastAsia="SimSun"/>
          <w:szCs w:val="20"/>
        </w:rPr>
      </w:pPr>
      <w:r w:rsidRPr="00D65BD4">
        <w:rPr>
          <w:rFonts w:eastAsia="SimSun"/>
          <w:szCs w:val="20"/>
        </w:rPr>
        <w:t>(g)</w:t>
      </w:r>
      <w:r w:rsidRPr="00D65BD4">
        <w:rPr>
          <w:rFonts w:eastAsia="SimSun"/>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1393F39C"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348DB014" w14:textId="77777777" w:rsidR="00D65BD4" w:rsidRPr="00D65BD4" w:rsidRDefault="00D65BD4" w:rsidP="00D65BD4">
            <w:pPr>
              <w:spacing w:before="120" w:after="240"/>
              <w:rPr>
                <w:rFonts w:eastAsia="SimSun"/>
                <w:b/>
                <w:i/>
              </w:rPr>
            </w:pPr>
            <w:r w:rsidRPr="00D65BD4">
              <w:rPr>
                <w:rFonts w:eastAsia="SimSun"/>
                <w:b/>
                <w:i/>
              </w:rPr>
              <w:lastRenderedPageBreak/>
              <w:t>[NPRR1007, NPRR1014, and NPRR1029:  Replace applicable portions of item (g) above with the following upon system implementation of the Real-Time Co-Optimization (RTC) project for NPRR1007; or upon system implementation for NPRR1014 or NPRR1029:]</w:t>
            </w:r>
          </w:p>
          <w:p w14:paraId="3AA8B0C1" w14:textId="77777777" w:rsidR="00D65BD4" w:rsidRPr="00D65BD4" w:rsidRDefault="00D65BD4" w:rsidP="00D65BD4">
            <w:pPr>
              <w:spacing w:after="240"/>
              <w:ind w:left="1440" w:hanging="720"/>
              <w:rPr>
                <w:ins w:id="151" w:author="ERCOT" w:date="2024-01-09T08:52:00Z"/>
                <w:rFonts w:eastAsia="SimSun"/>
              </w:rPr>
            </w:pPr>
            <w:r w:rsidRPr="00D65BD4">
              <w:rPr>
                <w:rFonts w:eastAsia="SimSun"/>
              </w:rPr>
              <w:t>(</w:t>
            </w:r>
            <w:ins w:id="152" w:author="ERCOT" w:date="2024-04-12T10:30:00Z">
              <w:r w:rsidRPr="00D65BD4">
                <w:rPr>
                  <w:rFonts w:eastAsia="SimSun"/>
                </w:rPr>
                <w:t>h</w:t>
              </w:r>
            </w:ins>
            <w:del w:id="153" w:author="ERCOT" w:date="2024-04-12T10:30:00Z">
              <w:r w:rsidRPr="00D65BD4">
                <w:rPr>
                  <w:rFonts w:eastAsia="SimSun"/>
                </w:rPr>
                <w:delText>g</w:delText>
              </w:r>
            </w:del>
            <w:r w:rsidRPr="00D65BD4">
              <w:rPr>
                <w:rFonts w:eastAsia="SimSun"/>
              </w:rPr>
              <w:t>)</w:t>
            </w:r>
            <w:r w:rsidRPr="00D65BD4">
              <w:rPr>
                <w:rFonts w:eastAsia="SimSun"/>
              </w:rPr>
              <w:tab/>
              <w:t>Ancillary Service capability in MW for each product and sub-type</w:t>
            </w:r>
            <w:ins w:id="154" w:author="ERCOT" w:date="2024-01-29T16:16:00Z">
              <w:r w:rsidRPr="00D65BD4">
                <w:rPr>
                  <w:rFonts w:eastAsia="SimSun"/>
                </w:rPr>
                <w:t>, excluding DRRS</w:t>
              </w:r>
            </w:ins>
            <w:ins w:id="155" w:author="ERCOT" w:date="2024-01-09T09:51:00Z">
              <w:r w:rsidRPr="00D65BD4">
                <w:rPr>
                  <w:rFonts w:eastAsia="SimSun"/>
                </w:rPr>
                <w:t>;</w:t>
              </w:r>
            </w:ins>
            <w:ins w:id="156" w:author="ERCOT" w:date="2024-01-09T08:53:00Z">
              <w:r w:rsidRPr="00D65BD4">
                <w:rPr>
                  <w:rFonts w:eastAsia="SimSun"/>
                </w:rPr>
                <w:t xml:space="preserve"> and</w:t>
              </w:r>
            </w:ins>
            <w:del w:id="157" w:author="ERCOT" w:date="2024-01-09T08:53:00Z">
              <w:r w:rsidRPr="00D65BD4" w:rsidDel="0055621D">
                <w:rPr>
                  <w:rFonts w:eastAsia="SimSun"/>
                </w:rPr>
                <w:delText>.</w:delText>
              </w:r>
            </w:del>
          </w:p>
          <w:p w14:paraId="7491AC82" w14:textId="77777777" w:rsidR="00D65BD4" w:rsidRPr="00D65BD4" w:rsidRDefault="00D65BD4" w:rsidP="00D65BD4">
            <w:pPr>
              <w:spacing w:after="240"/>
              <w:ind w:left="1440" w:hanging="720"/>
              <w:rPr>
                <w:rFonts w:eastAsia="SimSun"/>
              </w:rPr>
            </w:pPr>
            <w:ins w:id="158" w:author="ERCOT" w:date="2024-01-09T08:52:00Z">
              <w:r w:rsidRPr="00D65BD4">
                <w:rPr>
                  <w:rFonts w:eastAsia="SimSun"/>
                </w:rPr>
                <w:t>(</w:t>
              </w:r>
            </w:ins>
            <w:ins w:id="159" w:author="ERCOT" w:date="2024-04-12T16:30:00Z">
              <w:r w:rsidRPr="00D65BD4">
                <w:rPr>
                  <w:rFonts w:eastAsia="SimSun"/>
                </w:rPr>
                <w:t>i</w:t>
              </w:r>
            </w:ins>
            <w:ins w:id="160" w:author="ERCOT" w:date="2024-01-09T08:52:00Z">
              <w:r w:rsidRPr="00D65BD4">
                <w:rPr>
                  <w:rFonts w:eastAsia="SimSun"/>
                </w:rPr>
                <w:t>)</w:t>
              </w:r>
            </w:ins>
            <w:ins w:id="161" w:author="ERCOT" w:date="2024-03-19T10:42:00Z">
              <w:r w:rsidRPr="00D65BD4">
                <w:rPr>
                  <w:rFonts w:eastAsia="SimSun"/>
                </w:rPr>
                <w:tab/>
              </w:r>
            </w:ins>
            <w:ins w:id="162" w:author="ERCOT" w:date="2024-01-09T08:52:00Z">
              <w:r w:rsidRPr="00D65BD4">
                <w:rPr>
                  <w:rFonts w:eastAsia="SimSun"/>
                </w:rPr>
                <w:t xml:space="preserve">Ancillary Service </w:t>
              </w:r>
            </w:ins>
            <w:ins w:id="163" w:author="ERCOT" w:date="2024-01-29T16:15:00Z">
              <w:r w:rsidRPr="00D65BD4">
                <w:rPr>
                  <w:rFonts w:eastAsia="SimSun"/>
                </w:rPr>
                <w:t xml:space="preserve">Resource </w:t>
              </w:r>
            </w:ins>
            <w:ins w:id="164" w:author="ERCOT" w:date="2024-01-09T08:53:00Z">
              <w:r w:rsidRPr="00D65BD4">
                <w:rPr>
                  <w:rFonts w:eastAsia="SimSun"/>
                </w:rPr>
                <w:t>R</w:t>
              </w:r>
            </w:ins>
            <w:ins w:id="165" w:author="ERCOT" w:date="2024-01-09T08:52:00Z">
              <w:r w:rsidRPr="00D65BD4">
                <w:rPr>
                  <w:rFonts w:eastAsia="SimSun"/>
                </w:rPr>
                <w:t>esponsibility</w:t>
              </w:r>
            </w:ins>
            <w:ins w:id="166" w:author="ERCOT" w:date="2024-01-09T08:53:00Z">
              <w:r w:rsidRPr="00D65BD4">
                <w:rPr>
                  <w:rFonts w:eastAsia="SimSun"/>
                </w:rPr>
                <w:t xml:space="preserve"> </w:t>
              </w:r>
            </w:ins>
            <w:ins w:id="167" w:author="ERCOT" w:date="2024-01-29T16:16:00Z">
              <w:r w:rsidRPr="00D65BD4">
                <w:rPr>
                  <w:rFonts w:eastAsia="SimSun"/>
                </w:rPr>
                <w:t xml:space="preserve">for DRRS </w:t>
              </w:r>
            </w:ins>
            <w:ins w:id="168" w:author="ERCOT" w:date="2024-01-09T08:53:00Z">
              <w:r w:rsidRPr="00D65BD4">
                <w:rPr>
                  <w:rFonts w:eastAsia="SimSun"/>
                </w:rPr>
                <w:t>in MW.</w:t>
              </w:r>
            </w:ins>
          </w:p>
        </w:tc>
      </w:tr>
    </w:tbl>
    <w:p w14:paraId="2DF56F3B" w14:textId="77777777" w:rsidR="00D65BD4" w:rsidRPr="00D65BD4" w:rsidRDefault="00D65BD4" w:rsidP="00D65BD4">
      <w:pPr>
        <w:spacing w:before="240" w:after="240"/>
        <w:ind w:left="2160" w:hanging="720"/>
        <w:rPr>
          <w:rFonts w:eastAsia="SimSun"/>
          <w:szCs w:val="20"/>
        </w:rPr>
      </w:pPr>
      <w:r w:rsidRPr="00D65BD4">
        <w:rPr>
          <w:rFonts w:eastAsia="SimSun"/>
          <w:szCs w:val="20"/>
        </w:rPr>
        <w:t>(i)</w:t>
      </w:r>
      <w:r w:rsidRPr="00D65BD4">
        <w:rPr>
          <w:rFonts w:eastAsia="SimSun"/>
          <w:szCs w:val="20"/>
        </w:rPr>
        <w:tab/>
        <w:t>Regulation Up Service (Reg-Up);</w:t>
      </w:r>
    </w:p>
    <w:p w14:paraId="3BB8EFD1"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Regulation Down Service (Reg-Down);</w:t>
      </w:r>
    </w:p>
    <w:p w14:paraId="40D50668"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RRS;</w:t>
      </w:r>
    </w:p>
    <w:p w14:paraId="4763A9AF" w14:textId="77777777" w:rsidR="00D65BD4" w:rsidRPr="00D65BD4" w:rsidRDefault="00D65BD4" w:rsidP="00D65BD4">
      <w:pPr>
        <w:spacing w:after="240"/>
        <w:ind w:left="2160" w:hanging="720"/>
        <w:rPr>
          <w:rFonts w:eastAsia="SimSun"/>
          <w:szCs w:val="20"/>
        </w:rPr>
      </w:pPr>
      <w:r w:rsidRPr="00D65BD4">
        <w:rPr>
          <w:rFonts w:eastAsia="SimSun"/>
          <w:szCs w:val="20"/>
        </w:rPr>
        <w:t>(iv)</w:t>
      </w:r>
      <w:r w:rsidRPr="00D65BD4">
        <w:rPr>
          <w:rFonts w:eastAsia="SimSun"/>
          <w:szCs w:val="20"/>
        </w:rPr>
        <w:tab/>
        <w:t>ECRS; and</w:t>
      </w:r>
    </w:p>
    <w:p w14:paraId="5571799C" w14:textId="77777777" w:rsidR="00D65BD4" w:rsidRPr="00D65BD4" w:rsidRDefault="00D65BD4" w:rsidP="00D65BD4">
      <w:pPr>
        <w:spacing w:after="240"/>
        <w:ind w:left="2160" w:hanging="720"/>
        <w:rPr>
          <w:rFonts w:eastAsia="SimSun"/>
          <w:szCs w:val="20"/>
        </w:rPr>
      </w:pPr>
      <w:r w:rsidRPr="00D65BD4">
        <w:rPr>
          <w:rFonts w:eastAsia="SimSun"/>
          <w:szCs w:val="20"/>
        </w:rPr>
        <w:t>(v)</w:t>
      </w:r>
      <w:r w:rsidRPr="00D65BD4">
        <w:rPr>
          <w:rFonts w:eastAsia="SimSun"/>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7F4EF859"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7D534A1B" w14:textId="77777777" w:rsidR="00D65BD4" w:rsidRPr="00D65BD4" w:rsidRDefault="00D65BD4" w:rsidP="00D65BD4">
            <w:pPr>
              <w:spacing w:before="120" w:after="240"/>
              <w:rPr>
                <w:rFonts w:eastAsia="SimSun"/>
              </w:rPr>
            </w:pPr>
            <w:r w:rsidRPr="00D65BD4">
              <w:rPr>
                <w:rFonts w:eastAsia="SimSun"/>
                <w:b/>
                <w:i/>
              </w:rPr>
              <w:t>[NPRR1007, NPRR1014, and NPRR1029:  Delete items (i)-(v) above upon system implementation of the Real-Time Co-Optimization (RTC) project for NPRR1007; or upon system implementation for NPRR1014 or NPRR1029.]</w:t>
            </w:r>
          </w:p>
        </w:tc>
      </w:tr>
    </w:tbl>
    <w:p w14:paraId="139A68FE"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(6)</w:t>
      </w:r>
      <w:r w:rsidRPr="00D65BD4">
        <w:rPr>
          <w:rFonts w:eastAsia="SimSu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5BA9917"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D65BD4">
        <w:rPr>
          <w:rFonts w:eastAsia="SimSun"/>
          <w:szCs w:val="20"/>
        </w:rPr>
        <w:t>is considered to be</w:t>
      </w:r>
      <w:proofErr w:type="gramEnd"/>
      <w:r w:rsidRPr="00D65BD4">
        <w:rPr>
          <w:rFonts w:eastAsia="SimSun"/>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28FBF68"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w:t>
      </w:r>
      <w:r w:rsidRPr="00D65BD4">
        <w:rPr>
          <w:rFonts w:eastAsia="SimSun"/>
          <w:szCs w:val="20"/>
        </w:rPr>
        <w:lastRenderedPageBreak/>
        <w:t>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FAEA729"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60BD5365"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4A4FBA72" w14:textId="77777777" w:rsidR="00D65BD4" w:rsidRPr="00D65BD4" w:rsidRDefault="00D65BD4" w:rsidP="00D65BD4">
            <w:pPr>
              <w:spacing w:before="120" w:after="240"/>
              <w:rPr>
                <w:rFonts w:eastAsia="SimSun"/>
                <w:b/>
                <w:i/>
              </w:rPr>
            </w:pPr>
            <w:r w:rsidRPr="00D65BD4">
              <w:rPr>
                <w:rFonts w:eastAsia="SimSun"/>
                <w:b/>
                <w:i/>
              </w:rPr>
              <w:t>[NPRR1007, NPRR1014, and NPRR1029:  Replace paragraph (c) above with the following upon system implementation of the Real-Time Co-Optimization (RTC) project for NPRR1007; or upon system implementation for NPRR1014 or NPRR1029:]</w:t>
            </w:r>
          </w:p>
          <w:p w14:paraId="6FB07D21"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ERCOT systems shall allow only one Combined Cycle Generation Resource in a Combined Cycle Train to offer Off-Line Non-Spin in the DAM or SCED.</w:t>
            </w:r>
          </w:p>
        </w:tc>
      </w:tr>
    </w:tbl>
    <w:p w14:paraId="5A3545FF" w14:textId="77777777" w:rsidR="00D65BD4" w:rsidRPr="00D65BD4" w:rsidRDefault="00D65BD4" w:rsidP="00D65BD4">
      <w:pPr>
        <w:spacing w:before="240" w:after="240"/>
        <w:ind w:left="2160" w:hanging="720"/>
        <w:rPr>
          <w:rFonts w:eastAsia="SimSun"/>
          <w:szCs w:val="20"/>
        </w:rPr>
      </w:pPr>
      <w:r w:rsidRPr="00D65BD4">
        <w:rPr>
          <w:rFonts w:eastAsia="SimSun"/>
          <w:szCs w:val="20"/>
        </w:rPr>
        <w:t>(i)</w:t>
      </w:r>
      <w:r w:rsidRPr="00D65BD4">
        <w:rPr>
          <w:rFonts w:eastAsia="SimSun"/>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8CB2E97"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5C7205C" w14:textId="77777777" w:rsidR="00D65BD4" w:rsidRPr="00D65BD4" w:rsidRDefault="00D65BD4" w:rsidP="00D65BD4">
      <w:pPr>
        <w:spacing w:after="240"/>
        <w:ind w:left="1440" w:hanging="720"/>
        <w:rPr>
          <w:rFonts w:eastAsia="SimSun"/>
          <w:iCs/>
          <w:szCs w:val="20"/>
        </w:rPr>
      </w:pPr>
      <w:r w:rsidRPr="00D65BD4">
        <w:rPr>
          <w:rFonts w:eastAsia="SimSun"/>
          <w:iCs/>
          <w:szCs w:val="20"/>
        </w:rPr>
        <w:t>(d)</w:t>
      </w:r>
      <w:r w:rsidRPr="00D65BD4">
        <w:rPr>
          <w:rFonts w:eastAsia="SimSun"/>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3314A88" w14:textId="77777777" w:rsidR="00D65BD4" w:rsidRPr="00D65BD4" w:rsidRDefault="00D65BD4" w:rsidP="00D65BD4">
      <w:pPr>
        <w:spacing w:after="240"/>
        <w:ind w:left="720" w:hanging="720"/>
        <w:rPr>
          <w:rFonts w:eastAsia="SimSun"/>
          <w:iCs/>
          <w:szCs w:val="20"/>
        </w:rPr>
      </w:pPr>
      <w:r w:rsidRPr="00D65BD4">
        <w:rPr>
          <w:rFonts w:eastAsia="SimSun"/>
          <w:iCs/>
          <w:szCs w:val="20"/>
        </w:rPr>
        <w:t>(7)</w:t>
      </w:r>
      <w:r w:rsidRPr="00D65BD4">
        <w:rPr>
          <w:rFonts w:eastAsia="SimSun"/>
          <w:iCs/>
          <w:szCs w:val="20"/>
        </w:rPr>
        <w:tab/>
        <w:t>ERCOT may accept COPs only from QSEs.</w:t>
      </w:r>
    </w:p>
    <w:p w14:paraId="05050679" w14:textId="77777777" w:rsidR="00D65BD4" w:rsidRPr="00D65BD4" w:rsidRDefault="00D65BD4" w:rsidP="00D65BD4">
      <w:pPr>
        <w:spacing w:after="240"/>
        <w:ind w:left="720" w:hanging="720"/>
        <w:rPr>
          <w:rFonts w:eastAsia="SimSun"/>
          <w:iCs/>
          <w:szCs w:val="20"/>
        </w:rPr>
      </w:pPr>
      <w:r w:rsidRPr="00D65BD4">
        <w:rPr>
          <w:rFonts w:eastAsia="SimSun"/>
          <w:iCs/>
          <w:szCs w:val="20"/>
        </w:rPr>
        <w:t>(8)</w:t>
      </w:r>
      <w:r w:rsidRPr="00D65BD4">
        <w:rPr>
          <w:rFonts w:eastAsia="SimSu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D65BD4">
        <w:rPr>
          <w:rFonts w:eastAsia="SimSun"/>
          <w:iCs/>
          <w:szCs w:val="20"/>
        </w:rPr>
        <w:t>PhotoVoltaic</w:t>
      </w:r>
      <w:proofErr w:type="spellEnd"/>
      <w:r w:rsidRPr="00D65BD4">
        <w:rPr>
          <w:rFonts w:eastAsia="SimSun"/>
          <w:iCs/>
          <w:szCs w:val="20"/>
        </w:rPr>
        <w:t xml:space="preserve"> Generation Resources (PVGRs) with the most recently updated Short-Term </w:t>
      </w:r>
      <w:proofErr w:type="spellStart"/>
      <w:r w:rsidRPr="00D65BD4">
        <w:rPr>
          <w:rFonts w:eastAsia="SimSun"/>
          <w:iCs/>
          <w:szCs w:val="20"/>
        </w:rPr>
        <w:t>PhotoVoltaic</w:t>
      </w:r>
      <w:proofErr w:type="spellEnd"/>
      <w:r w:rsidRPr="00D65BD4">
        <w:rPr>
          <w:rFonts w:eastAsia="SimSun"/>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w:t>
      </w:r>
      <w:r w:rsidRPr="00D65BD4">
        <w:rPr>
          <w:rFonts w:eastAsia="SimSun"/>
          <w:iCs/>
          <w:szCs w:val="20"/>
        </w:rPr>
        <w:lastRenderedPageBreak/>
        <w:t xml:space="preserve">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126DC831"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p w14:paraId="2CD5F2E0" w14:textId="77777777" w:rsidR="00D65BD4" w:rsidRPr="00D65BD4" w:rsidRDefault="00D65BD4" w:rsidP="00D65BD4">
            <w:pPr>
              <w:spacing w:before="120" w:after="240"/>
              <w:rPr>
                <w:rFonts w:eastAsia="SimSun"/>
                <w:b/>
                <w:i/>
              </w:rPr>
            </w:pPr>
            <w:r w:rsidRPr="00D65BD4">
              <w:rPr>
                <w:rFonts w:eastAsia="SimSun"/>
                <w:b/>
                <w:i/>
              </w:rPr>
              <w:t>[NPRR1029:  Replace paragraph (8) above with the following upon system implementation:]</w:t>
            </w:r>
          </w:p>
          <w:p w14:paraId="26D34794" w14:textId="77777777" w:rsidR="00D65BD4" w:rsidRPr="00D65BD4" w:rsidRDefault="00D65BD4" w:rsidP="00D65BD4">
            <w:pPr>
              <w:spacing w:after="240"/>
              <w:ind w:left="720" w:hanging="720"/>
              <w:rPr>
                <w:rFonts w:eastAsia="SimSun"/>
                <w:iCs/>
              </w:rPr>
            </w:pPr>
            <w:r w:rsidRPr="00D65BD4">
              <w:rPr>
                <w:rFonts w:eastAsia="SimSun"/>
                <w:iCs/>
              </w:rPr>
              <w:t>(8)</w:t>
            </w:r>
            <w:r w:rsidRPr="00D65BD4">
              <w:rPr>
                <w:rFonts w:eastAsia="SimSun"/>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D65BD4">
              <w:rPr>
                <w:rFonts w:eastAsia="SimSun"/>
                <w:iCs/>
              </w:rPr>
              <w:t>PhotoVoltaic</w:t>
            </w:r>
            <w:proofErr w:type="spellEnd"/>
            <w:r w:rsidRPr="00D65BD4">
              <w:rPr>
                <w:rFonts w:eastAsia="SimSun"/>
                <w:iCs/>
              </w:rPr>
              <w:t xml:space="preserve"> Generation Resources (PVGRs) with the most recently updated Short-Term </w:t>
            </w:r>
            <w:proofErr w:type="spellStart"/>
            <w:r w:rsidRPr="00D65BD4">
              <w:rPr>
                <w:rFonts w:eastAsia="SimSun"/>
                <w:iCs/>
              </w:rPr>
              <w:t>PhotoVoltaic</w:t>
            </w:r>
            <w:proofErr w:type="spellEnd"/>
            <w:r w:rsidRPr="00D65BD4">
              <w:rPr>
                <w:rFonts w:eastAsia="SimSun"/>
                <w:iCs/>
              </w:rPr>
              <w:t xml:space="preserve"> Power Forecast (STPPF).  </w:t>
            </w:r>
            <w:r w:rsidRPr="00D65BD4">
              <w:rPr>
                <w:rFonts w:eastAsia="SimSun"/>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D65BD4">
              <w:rPr>
                <w:rFonts w:eastAsia="SimSun"/>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D65BD4">
              <w:rPr>
                <w:rFonts w:eastAsia="SimSun"/>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18A5C7F6"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(9)</w:t>
      </w:r>
      <w:r w:rsidRPr="00D65BD4">
        <w:rPr>
          <w:rFonts w:eastAsia="SimSu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D65BD4">
        <w:rPr>
          <w:rFonts w:eastAsia="SimSu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D65BD4">
        <w:rPr>
          <w:rFonts w:eastAsia="SimSu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AF4D8C6" w14:textId="77777777" w:rsidR="00D65BD4" w:rsidRPr="00D65BD4" w:rsidRDefault="00D65BD4" w:rsidP="00D65BD4">
      <w:pPr>
        <w:spacing w:after="240"/>
        <w:ind w:left="720" w:hanging="720"/>
        <w:rPr>
          <w:rFonts w:eastAsia="SimSun"/>
          <w:iCs/>
          <w:szCs w:val="20"/>
        </w:rPr>
      </w:pPr>
      <w:r w:rsidRPr="00D65BD4">
        <w:rPr>
          <w:rFonts w:eastAsia="SimSun"/>
          <w:iCs/>
          <w:szCs w:val="20"/>
        </w:rPr>
        <w:t>(10)</w:t>
      </w:r>
      <w:r w:rsidRPr="00D65BD4">
        <w:rPr>
          <w:rFonts w:eastAsia="SimSu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0E2CE472" w14:textId="77777777" w:rsidR="00D65BD4" w:rsidRPr="00D65BD4" w:rsidRDefault="00D65BD4" w:rsidP="00D65BD4">
      <w:pPr>
        <w:spacing w:after="240"/>
        <w:ind w:left="720" w:hanging="720"/>
        <w:rPr>
          <w:rFonts w:eastAsia="SimSun"/>
          <w:iCs/>
          <w:szCs w:val="20"/>
        </w:rPr>
      </w:pPr>
      <w:r w:rsidRPr="00D65BD4">
        <w:rPr>
          <w:rFonts w:eastAsia="SimSun"/>
          <w:iCs/>
          <w:szCs w:val="20"/>
        </w:rPr>
        <w:t>(11)</w:t>
      </w:r>
      <w:r w:rsidRPr="00D65BD4">
        <w:rPr>
          <w:rFonts w:eastAsia="SimSun"/>
          <w:iCs/>
          <w:szCs w:val="20"/>
        </w:rPr>
        <w:tab/>
        <w:t xml:space="preserve">If a COP is not available for any Resource for any hour from the current hour to the start of the DAM period or RUC study, then the Resource Status for those hours are </w:t>
      </w:r>
      <w:r w:rsidRPr="00D65BD4">
        <w:rPr>
          <w:rFonts w:eastAsia="SimSun"/>
          <w:iCs/>
          <w:szCs w:val="20"/>
        </w:rPr>
        <w:lastRenderedPageBreak/>
        <w:t>considered equal to the last known Resource Status from a previous hour’s COP or from telemetry as appropriate for that Resource.</w:t>
      </w:r>
    </w:p>
    <w:p w14:paraId="6B44ABF3" w14:textId="77777777" w:rsidR="00D65BD4" w:rsidRPr="00D65BD4" w:rsidRDefault="00D65BD4" w:rsidP="00D65BD4">
      <w:pPr>
        <w:spacing w:after="240"/>
        <w:ind w:left="720" w:hanging="720"/>
        <w:rPr>
          <w:rFonts w:eastAsia="SimSun"/>
          <w:iCs/>
          <w:szCs w:val="20"/>
        </w:rPr>
      </w:pPr>
      <w:r w:rsidRPr="00D65BD4">
        <w:rPr>
          <w:rFonts w:eastAsia="SimSun"/>
          <w:iCs/>
          <w:szCs w:val="20"/>
        </w:rPr>
        <w:t>(12)</w:t>
      </w:r>
      <w:r w:rsidRPr="00D65BD4">
        <w:rPr>
          <w:rFonts w:eastAsia="SimSu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D65BD4">
        <w:rPr>
          <w:rFonts w:eastAsia="SimSun"/>
          <w:szCs w:val="20"/>
        </w:rPr>
        <w:t xml:space="preserve"> that </w:t>
      </w:r>
      <w:r w:rsidRPr="00D65BD4">
        <w:rPr>
          <w:rFonts w:eastAsia="SimSun"/>
          <w:iCs/>
          <w:szCs w:val="20"/>
        </w:rPr>
        <w:t xml:space="preserve">has been contracted by ERCOT under Section 3.14.1 or under paragraph (4) of Section 6.5.1.1, the QSE shall change its Resource Status to </w:t>
      </w:r>
      <w:r w:rsidRPr="00D65BD4">
        <w:rPr>
          <w:rFonts w:eastAsia="SimSun"/>
          <w:szCs w:val="20"/>
        </w:rPr>
        <w:t xml:space="preserve">ONRUC.  Otherwise, the QSE shall change its Resource Status to </w:t>
      </w:r>
      <w:r w:rsidRPr="00D65BD4">
        <w:rPr>
          <w:rFonts w:eastAsia="SimSun"/>
          <w:iCs/>
          <w:szCs w:val="20"/>
        </w:rPr>
        <w:t>ONEMR.</w:t>
      </w:r>
    </w:p>
    <w:p w14:paraId="44856E81" w14:textId="77777777" w:rsidR="00D65BD4" w:rsidRPr="00D65BD4" w:rsidRDefault="00D65BD4" w:rsidP="00D65BD4">
      <w:pPr>
        <w:spacing w:after="240"/>
        <w:ind w:left="720" w:hanging="720"/>
        <w:rPr>
          <w:rFonts w:eastAsia="SimSun"/>
          <w:iCs/>
          <w:szCs w:val="20"/>
        </w:rPr>
      </w:pPr>
      <w:r w:rsidRPr="00D65BD4">
        <w:rPr>
          <w:rFonts w:eastAsia="SimSun"/>
          <w:iCs/>
          <w:szCs w:val="20"/>
        </w:rPr>
        <w:t xml:space="preserve">(13)     A QSE representing a Resource may use the Resource Status code of ONEMR for a        Resource that is: </w:t>
      </w:r>
    </w:p>
    <w:p w14:paraId="4DED33FD" w14:textId="77777777" w:rsidR="00D65BD4" w:rsidRPr="00D65BD4" w:rsidRDefault="00D65BD4" w:rsidP="00D65BD4">
      <w:pPr>
        <w:spacing w:after="240"/>
        <w:ind w:left="1440" w:hanging="720"/>
        <w:rPr>
          <w:rFonts w:eastAsia="SimSun"/>
          <w:iCs/>
          <w:szCs w:val="20"/>
        </w:rPr>
      </w:pPr>
      <w:r w:rsidRPr="00D65BD4">
        <w:rPr>
          <w:rFonts w:eastAsia="SimSun"/>
          <w:iCs/>
          <w:szCs w:val="20"/>
        </w:rPr>
        <w:t>(a)</w:t>
      </w:r>
      <w:r w:rsidRPr="00D65BD4">
        <w:rPr>
          <w:rFonts w:eastAsia="SimSun"/>
          <w:iCs/>
          <w:szCs w:val="20"/>
        </w:rPr>
        <w:tab/>
        <w:t>On-Line, but for equipment problems it must be held at its current output level until repair and/or replacement of equipment can be accomplished; or</w:t>
      </w:r>
    </w:p>
    <w:p w14:paraId="1FF044AF" w14:textId="77777777" w:rsidR="00D65BD4" w:rsidRPr="00D65BD4" w:rsidRDefault="00D65BD4" w:rsidP="00D65BD4">
      <w:pPr>
        <w:spacing w:after="240"/>
        <w:ind w:left="1440" w:hanging="720"/>
        <w:rPr>
          <w:rFonts w:eastAsia="SimSun"/>
          <w:iCs/>
          <w:szCs w:val="20"/>
        </w:rPr>
      </w:pPr>
      <w:r w:rsidRPr="00D65BD4">
        <w:rPr>
          <w:rFonts w:eastAsia="SimSun"/>
          <w:iCs/>
          <w:szCs w:val="20"/>
        </w:rPr>
        <w:t>(b)</w:t>
      </w:r>
      <w:r w:rsidRPr="00D65BD4">
        <w:rPr>
          <w:rFonts w:eastAsia="SimSun"/>
          <w:iCs/>
          <w:szCs w:val="20"/>
        </w:rPr>
        <w:tab/>
        <w:t xml:space="preserve">A hydro unit. </w:t>
      </w:r>
    </w:p>
    <w:p w14:paraId="5F87A3E5" w14:textId="77777777" w:rsidR="00D65BD4" w:rsidRPr="00D65BD4" w:rsidRDefault="00D65BD4" w:rsidP="00D65BD4">
      <w:pPr>
        <w:spacing w:after="240"/>
        <w:ind w:left="720" w:hanging="720"/>
        <w:rPr>
          <w:rFonts w:eastAsia="SimSun"/>
          <w:iCs/>
          <w:szCs w:val="20"/>
        </w:rPr>
      </w:pPr>
      <w:r w:rsidRPr="00D65BD4">
        <w:rPr>
          <w:rFonts w:eastAsia="SimSun"/>
          <w:iCs/>
          <w:szCs w:val="20"/>
        </w:rPr>
        <w:t>(14)</w:t>
      </w:r>
      <w:r w:rsidRPr="00D65BD4">
        <w:rPr>
          <w:rFonts w:eastAsia="SimSun"/>
          <w:iCs/>
          <w:szCs w:val="20"/>
        </w:rPr>
        <w:tab/>
        <w:t>A QSE operating a Resource with a Resource Status code of ONEMR may set the HSL and LSL of the unit to be equal to ensure that SCED does not send Base Points that would move the unit.</w:t>
      </w:r>
    </w:p>
    <w:p w14:paraId="71A77C7A" w14:textId="77777777" w:rsidR="00D65BD4" w:rsidRPr="00D65BD4" w:rsidRDefault="00D65BD4" w:rsidP="00D65BD4">
      <w:pPr>
        <w:spacing w:after="240"/>
        <w:ind w:left="720" w:hanging="720"/>
        <w:rPr>
          <w:rFonts w:eastAsia="SimSun"/>
          <w:iCs/>
          <w:szCs w:val="20"/>
        </w:rPr>
      </w:pPr>
      <w:r w:rsidRPr="00D65BD4">
        <w:rPr>
          <w:rFonts w:eastAsia="SimSun"/>
          <w:iCs/>
          <w:szCs w:val="20"/>
        </w:rPr>
        <w:t>(15)</w:t>
      </w:r>
      <w:r w:rsidRPr="00D65BD4">
        <w:rPr>
          <w:rFonts w:eastAsia="SimSun"/>
          <w:iCs/>
          <w:szCs w:val="20"/>
        </w:rPr>
        <w:tab/>
        <w:t>A QSE representing a Resource may use the Resource Status code of EMRSWGR only for an SWGR.</w:t>
      </w:r>
    </w:p>
    <w:p w14:paraId="415F50ED" w14:textId="77777777" w:rsidR="00D65BD4" w:rsidRPr="00D65BD4" w:rsidRDefault="00D65BD4" w:rsidP="00D65BD4">
      <w:pPr>
        <w:spacing w:after="240"/>
        <w:ind w:left="720" w:hanging="720"/>
        <w:rPr>
          <w:rFonts w:eastAsia="SimSun"/>
          <w:iCs/>
          <w:szCs w:val="20"/>
        </w:rPr>
      </w:pPr>
      <w:bookmarkStart w:id="169" w:name="_Toc114235812"/>
      <w:bookmarkStart w:id="170" w:name="_Toc144692000"/>
      <w:bookmarkStart w:id="171" w:name="_Toc204048612"/>
      <w:bookmarkStart w:id="172" w:name="_Toc400526230"/>
      <w:bookmarkStart w:id="173" w:name="_Toc405534548"/>
      <w:bookmarkStart w:id="174" w:name="_Toc406570561"/>
      <w:bookmarkStart w:id="175" w:name="_Toc410910713"/>
      <w:bookmarkStart w:id="176" w:name="_Toc411841142"/>
      <w:bookmarkStart w:id="177" w:name="_Toc422147104"/>
      <w:bookmarkStart w:id="178" w:name="_Toc433020700"/>
      <w:bookmarkStart w:id="179" w:name="_Toc437262141"/>
      <w:bookmarkStart w:id="180" w:name="_Toc478375319"/>
      <w:bookmarkStart w:id="181" w:name="_Toc135989111"/>
      <w:bookmarkStart w:id="182" w:name="_Toc92873942"/>
      <w:bookmarkStart w:id="183" w:name="_Toc93910998"/>
      <w:bookmarkEnd w:id="139"/>
      <w:r w:rsidRPr="00D65BD4">
        <w:rPr>
          <w:rFonts w:eastAsia="SimSun"/>
          <w:iCs/>
          <w:szCs w:val="20"/>
        </w:rPr>
        <w:t>(16)</w:t>
      </w:r>
      <w:r w:rsidRPr="00D65BD4">
        <w:rPr>
          <w:rFonts w:eastAsia="SimSun"/>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597BF260"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p w14:paraId="00B070A3" w14:textId="77777777" w:rsidR="00D65BD4" w:rsidRPr="00D65BD4" w:rsidRDefault="00D65BD4" w:rsidP="00D65BD4">
            <w:pPr>
              <w:spacing w:before="120" w:after="240"/>
              <w:rPr>
                <w:rFonts w:eastAsia="SimSun"/>
                <w:b/>
                <w:i/>
              </w:rPr>
            </w:pPr>
            <w:r w:rsidRPr="00D65BD4">
              <w:rPr>
                <w:rFonts w:eastAsia="SimSun"/>
                <w:b/>
                <w:i/>
              </w:rPr>
              <w:t>[NPRR1029:  Insert paragraph (17) below upon system implementation:]</w:t>
            </w:r>
          </w:p>
          <w:p w14:paraId="0BDDDD35" w14:textId="77777777" w:rsidR="00D65BD4" w:rsidRPr="00D65BD4" w:rsidRDefault="00D65BD4" w:rsidP="00D65BD4">
            <w:pPr>
              <w:autoSpaceDE w:val="0"/>
              <w:autoSpaceDN w:val="0"/>
              <w:spacing w:after="240"/>
              <w:ind w:left="720" w:hanging="720"/>
              <w:rPr>
                <w:rFonts w:eastAsia="SimSun"/>
              </w:rPr>
            </w:pPr>
            <w:r w:rsidRPr="00D65BD4">
              <w:rPr>
                <w:rFonts w:eastAsia="SimSun"/>
              </w:rPr>
              <w:t>(17)</w:t>
            </w:r>
            <w:r w:rsidRPr="00D65BD4">
              <w:rPr>
                <w:rFonts w:eastAsia="SimSun"/>
              </w:rPr>
              <w:tab/>
              <w:t xml:space="preserve">A QSE representing a DC-Coupled Resource shall not submit an HSL </w:t>
            </w:r>
            <w:r w:rsidRPr="00D65BD4">
              <w:rPr>
                <w:rFonts w:eastAsia="SimSun"/>
                <w:color w:val="000000"/>
              </w:rPr>
              <w:t>that exceeds the inverter rating or the sum of the nameplate ratings of the generation component(s) of the Resource.</w:t>
            </w:r>
          </w:p>
        </w:tc>
      </w:tr>
    </w:tbl>
    <w:p w14:paraId="030E3418" w14:textId="77777777" w:rsidR="00D65BD4" w:rsidRPr="00D65BD4" w:rsidRDefault="00D65BD4" w:rsidP="00D65BD4">
      <w:pPr>
        <w:keepNext/>
        <w:tabs>
          <w:tab w:val="left" w:pos="1080"/>
        </w:tabs>
        <w:spacing w:before="240" w:after="240"/>
        <w:ind w:left="1080" w:hanging="1080"/>
        <w:outlineLvl w:val="2"/>
        <w:rPr>
          <w:ins w:id="184" w:author="ERCOT" w:date="2024-05-10T15:57:00Z"/>
          <w:rFonts w:eastAsia="SimSun"/>
          <w:b/>
          <w:bCs/>
          <w:i/>
          <w:iCs/>
        </w:rPr>
      </w:pPr>
      <w:ins w:id="185" w:author="ERCOT" w:date="2024-05-10T15:57:00Z">
        <w:r w:rsidRPr="00D65BD4">
          <w:rPr>
            <w:rFonts w:eastAsia="SimSun"/>
            <w:b/>
            <w:bCs/>
            <w:i/>
            <w:iCs/>
          </w:rPr>
          <w:t>3.17.5</w:t>
        </w:r>
        <w:r w:rsidRPr="00D65BD4">
          <w:rPr>
            <w:rFonts w:eastAsia="SimSun"/>
          </w:rPr>
          <w:tab/>
        </w:r>
        <w:r w:rsidRPr="00D65BD4">
          <w:rPr>
            <w:rFonts w:eastAsia="SimSun"/>
            <w:b/>
            <w:bCs/>
            <w:i/>
            <w:iCs/>
          </w:rPr>
          <w:t>Dispatchable Reliability Reserve Service</w:t>
        </w:r>
      </w:ins>
    </w:p>
    <w:p w14:paraId="52F12508" w14:textId="77777777" w:rsidR="00D65BD4" w:rsidRPr="00D65BD4" w:rsidRDefault="00D65BD4" w:rsidP="00D65BD4">
      <w:pPr>
        <w:spacing w:after="240"/>
        <w:ind w:left="720" w:hanging="720"/>
        <w:rPr>
          <w:ins w:id="186" w:author="ERCOT" w:date="2024-05-16T10:48:00Z"/>
          <w:rFonts w:eastAsia="SimSun"/>
        </w:rPr>
      </w:pPr>
      <w:ins w:id="187" w:author="ERCOT" w:date="2024-05-10T15:57:00Z">
        <w:r w:rsidRPr="00D65BD4">
          <w:rPr>
            <w:rFonts w:eastAsia="SimSun"/>
          </w:rPr>
          <w:t>(1)</w:t>
        </w:r>
        <w:r w:rsidRPr="00D65BD4">
          <w:rPr>
            <w:rFonts w:eastAsia="SimSun"/>
          </w:rPr>
          <w:tab/>
        </w:r>
      </w:ins>
      <w:ins w:id="188" w:author="ERCOT" w:date="2024-05-16T10:46:00Z">
        <w:r w:rsidRPr="00D65BD4">
          <w:rPr>
            <w:rFonts w:eastAsia="SimSun"/>
          </w:rPr>
          <w:t xml:space="preserve">Dispatchable Reliability Reserve service (DRRS) is a service that is provided using capacity from </w:t>
        </w:r>
      </w:ins>
      <w:ins w:id="189" w:author="ERCOT" w:date="2024-05-29T07:34:00Z">
        <w:r w:rsidRPr="00D65BD4">
          <w:rPr>
            <w:rFonts w:eastAsia="SimSun"/>
          </w:rPr>
          <w:t xml:space="preserve">an Off-Line Generation </w:t>
        </w:r>
      </w:ins>
      <w:ins w:id="190" w:author="ERCOT" w:date="2024-05-16T10:46:00Z">
        <w:r w:rsidRPr="00D65BD4">
          <w:rPr>
            <w:rFonts w:eastAsia="SimSun"/>
          </w:rPr>
          <w:t>Resource that can be On-Line within two hours and can operate at its High Sustained Limit (HSL) for at least four consecutive hours.  It is a market mechanism designed to manage grid uncertainty while mitigating the need for Reliability Unit Commitment (RUC) instructions</w:t>
        </w:r>
      </w:ins>
      <w:ins w:id="191" w:author="ERCOT" w:date="2024-05-16T11:22:00Z">
        <w:r w:rsidRPr="00D65BD4">
          <w:rPr>
            <w:rFonts w:eastAsia="SimSun"/>
          </w:rPr>
          <w:t>.</w:t>
        </w:r>
      </w:ins>
      <w:ins w:id="192" w:author="ERCOT" w:date="2024-05-16T10:46:00Z">
        <w:r w:rsidRPr="00D65BD4">
          <w:rPr>
            <w:rFonts w:eastAsia="SimSun"/>
          </w:rPr>
          <w:t xml:space="preserve"> </w:t>
        </w:r>
      </w:ins>
    </w:p>
    <w:p w14:paraId="0826731D" w14:textId="77777777" w:rsidR="00D65BD4" w:rsidRPr="00D65BD4" w:rsidRDefault="00D65BD4" w:rsidP="00D65BD4">
      <w:pPr>
        <w:spacing w:after="240"/>
        <w:ind w:left="720" w:hanging="720"/>
        <w:rPr>
          <w:ins w:id="193" w:author="ERCOT" w:date="2024-05-16T10:44:00Z"/>
          <w:rFonts w:eastAsia="SimSun"/>
        </w:rPr>
      </w:pPr>
      <w:ins w:id="194" w:author="ERCOT" w:date="2024-05-16T10:48:00Z">
        <w:r w:rsidRPr="00D65BD4">
          <w:rPr>
            <w:rFonts w:eastAsia="SimSun"/>
          </w:rPr>
          <w:lastRenderedPageBreak/>
          <w:t>(2)</w:t>
        </w:r>
        <w:r w:rsidRPr="00D65BD4">
          <w:rPr>
            <w:rFonts w:eastAsia="SimSun"/>
          </w:rPr>
          <w:tab/>
        </w:r>
      </w:ins>
      <w:ins w:id="195" w:author="ERCOT" w:date="2024-05-10T15:57:00Z">
        <w:r w:rsidRPr="00D65BD4">
          <w:rPr>
            <w:rFonts w:eastAsia="SimSun"/>
          </w:rPr>
          <w:t>DRRS may be provided from Off-Line Generation Resources, as further prescribed in the Operating Guides.</w:t>
        </w:r>
      </w:ins>
    </w:p>
    <w:p w14:paraId="461AC36D" w14:textId="77777777" w:rsidR="00D65BD4" w:rsidRPr="00D65BD4" w:rsidRDefault="00D65BD4" w:rsidP="00D65BD4">
      <w:pPr>
        <w:spacing w:after="240"/>
        <w:ind w:left="720" w:hanging="720"/>
        <w:rPr>
          <w:ins w:id="196" w:author="ERCOT" w:date="2024-05-10T15:57:00Z"/>
          <w:rFonts w:eastAsia="SimSun"/>
        </w:rPr>
      </w:pPr>
      <w:ins w:id="197" w:author="ERCOT" w:date="2024-05-16T10:48:00Z">
        <w:r w:rsidRPr="00D65BD4">
          <w:rPr>
            <w:rFonts w:eastAsia="SimSun"/>
          </w:rPr>
          <w:t xml:space="preserve">(3) </w:t>
        </w:r>
        <w:r w:rsidRPr="00D65BD4">
          <w:rPr>
            <w:rFonts w:eastAsia="SimSun"/>
          </w:rPr>
          <w:tab/>
          <w:t>DRRS may be deployed by ERCOT to increase available reserves in Real-Time Operations.</w:t>
        </w:r>
      </w:ins>
    </w:p>
    <w:p w14:paraId="0BC806AA" w14:textId="77777777" w:rsidR="00D65BD4" w:rsidRPr="00D65BD4" w:rsidRDefault="00D65BD4" w:rsidP="00D65BD4">
      <w:pPr>
        <w:keepNext/>
        <w:tabs>
          <w:tab w:val="left" w:pos="900"/>
        </w:tabs>
        <w:spacing w:before="240" w:after="240"/>
        <w:outlineLvl w:val="1"/>
        <w:rPr>
          <w:rFonts w:eastAsia="SimSun"/>
          <w:b/>
          <w:szCs w:val="20"/>
        </w:rPr>
      </w:pPr>
      <w:r w:rsidRPr="00D65BD4">
        <w:rPr>
          <w:rFonts w:eastAsia="SimSun"/>
          <w:b/>
          <w:szCs w:val="20"/>
        </w:rPr>
        <w:t>3.18</w:t>
      </w:r>
      <w:r w:rsidRPr="00D65BD4">
        <w:rPr>
          <w:rFonts w:eastAsia="SimSun"/>
          <w:b/>
          <w:szCs w:val="20"/>
        </w:rPr>
        <w:tab/>
        <w:t>Resource Limits in Providing Ancillary Service</w:t>
      </w:r>
      <w:bookmarkEnd w:id="169"/>
      <w:bookmarkEnd w:id="170"/>
      <w:bookmarkEnd w:id="171"/>
      <w:bookmarkEnd w:id="172"/>
      <w:bookmarkEnd w:id="173"/>
      <w:bookmarkEnd w:id="174"/>
      <w:bookmarkEnd w:id="175"/>
      <w:bookmarkEnd w:id="176"/>
      <w:bookmarkEnd w:id="177"/>
      <w:bookmarkEnd w:id="178"/>
      <w:bookmarkEnd w:id="179"/>
      <w:bookmarkEnd w:id="180"/>
      <w:bookmarkEnd w:id="181"/>
      <w:r w:rsidRPr="00D65BD4">
        <w:rPr>
          <w:rFonts w:eastAsia="SimSun"/>
          <w:b/>
          <w:szCs w:val="20"/>
        </w:rPr>
        <w:t xml:space="preserve"> </w:t>
      </w:r>
    </w:p>
    <w:p w14:paraId="13B467F9"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D65BD4">
        <w:rPr>
          <w:rFonts w:eastAsia="SimSun"/>
          <w:szCs w:val="20"/>
        </w:rPr>
        <w:t xml:space="preserve"> (ECRS), </w:t>
      </w:r>
      <w:r w:rsidRPr="00D65BD4">
        <w:rPr>
          <w:rFonts w:eastAsia="SimSun"/>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531B263E"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p w14:paraId="0B05887D" w14:textId="77777777" w:rsidR="00D65BD4" w:rsidRPr="00D65BD4" w:rsidRDefault="00D65BD4" w:rsidP="00D65BD4">
            <w:pPr>
              <w:spacing w:before="120" w:after="240"/>
              <w:rPr>
                <w:rFonts w:eastAsia="SimSun"/>
                <w:b/>
                <w:i/>
              </w:rPr>
            </w:pPr>
            <w:r w:rsidRPr="00D65BD4">
              <w:rPr>
                <w:rFonts w:eastAsia="SimSun"/>
                <w:b/>
                <w:i/>
              </w:rPr>
              <w:t>[NPRR1007:  Replace paragraph (1) above with the following upon system implementation of the Real-Time Co-Optimization (RTC) project:]</w:t>
            </w:r>
          </w:p>
          <w:p w14:paraId="6E51CC65" w14:textId="77777777" w:rsidR="00D65BD4" w:rsidRPr="00D65BD4" w:rsidRDefault="00D65BD4" w:rsidP="00D65BD4">
            <w:pPr>
              <w:spacing w:after="240"/>
              <w:ind w:left="720" w:hanging="720"/>
              <w:rPr>
                <w:rFonts w:eastAsia="SimSun"/>
                <w:szCs w:val="20"/>
              </w:rPr>
            </w:pPr>
            <w:r w:rsidRPr="00D65BD4">
              <w:rPr>
                <w:rFonts w:eastAsia="SimSun"/>
                <w:iCs/>
                <w:szCs w:val="20"/>
              </w:rPr>
              <w:t>(1)</w:t>
            </w:r>
            <w:r w:rsidRPr="00D65BD4">
              <w:rPr>
                <w:rFonts w:eastAsia="SimSun"/>
                <w:iCs/>
                <w:szCs w:val="20"/>
              </w:rPr>
              <w:tab/>
              <w:t xml:space="preserve">For </w:t>
            </w:r>
            <w:del w:id="198" w:author="ERCOT" w:date="2024-05-10T15:56:00Z">
              <w:r w:rsidRPr="00D65BD4" w:rsidDel="00C70806">
                <w:rPr>
                  <w:rFonts w:eastAsia="SimSun"/>
                  <w:iCs/>
                  <w:szCs w:val="20"/>
                </w:rPr>
                <w:delText xml:space="preserve">both </w:delText>
              </w:r>
            </w:del>
            <w:ins w:id="199" w:author="ERCOT" w:date="2024-03-15T17:32:00Z">
              <w:r w:rsidRPr="00D65BD4">
                <w:rPr>
                  <w:rFonts w:eastAsia="SimSun"/>
                  <w:iCs/>
                  <w:szCs w:val="20"/>
                </w:rPr>
                <w:t xml:space="preserve">On-Line </w:t>
              </w:r>
            </w:ins>
            <w:r w:rsidRPr="00D65BD4">
              <w:rPr>
                <w:rFonts w:eastAsia="SimSun"/>
                <w:iCs/>
                <w:szCs w:val="20"/>
              </w:rPr>
              <w:t>Generation Resources</w:t>
            </w:r>
            <w:ins w:id="200" w:author="ERCOT" w:date="2024-01-30T17:24:00Z">
              <w:r w:rsidRPr="00D65BD4">
                <w:rPr>
                  <w:rFonts w:eastAsia="SimSun"/>
                  <w:iCs/>
                  <w:szCs w:val="20"/>
                </w:rPr>
                <w:t>, Energy Storage Resources</w:t>
              </w:r>
            </w:ins>
            <w:ins w:id="201" w:author="ERCOT" w:date="2024-03-19T10:48:00Z">
              <w:r w:rsidRPr="00D65BD4">
                <w:rPr>
                  <w:rFonts w:eastAsia="SimSun"/>
                  <w:iCs/>
                  <w:szCs w:val="20"/>
                </w:rPr>
                <w:t xml:space="preserve"> (ESRs)</w:t>
              </w:r>
            </w:ins>
            <w:ins w:id="202" w:author="ERCOT" w:date="2024-03-15T17:28:00Z">
              <w:r w:rsidRPr="00D65BD4">
                <w:rPr>
                  <w:rFonts w:eastAsia="SimSun"/>
                  <w:iCs/>
                  <w:szCs w:val="20"/>
                </w:rPr>
                <w:t>,</w:t>
              </w:r>
            </w:ins>
            <w:r w:rsidRPr="00D65BD4">
              <w:rPr>
                <w:rFonts w:eastAsia="SimSun"/>
                <w:iCs/>
                <w:szCs w:val="20"/>
              </w:rPr>
              <w:t xml:space="preserve">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tc>
      </w:tr>
    </w:tbl>
    <w:p w14:paraId="5396F38F"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(2)</w:t>
      </w:r>
      <w:r w:rsidRPr="00D65BD4">
        <w:rPr>
          <w:rFonts w:eastAsia="SimSun"/>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78B0CF9A"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0AA963" w14:textId="77777777" w:rsidR="00D65BD4" w:rsidRPr="00D65BD4" w:rsidRDefault="00D65BD4" w:rsidP="00D65BD4">
            <w:pPr>
              <w:spacing w:before="120" w:after="240"/>
              <w:rPr>
                <w:rFonts w:eastAsia="SimSun"/>
                <w:b/>
                <w:i/>
              </w:rPr>
            </w:pPr>
            <w:r w:rsidRPr="00D65BD4">
              <w:rPr>
                <w:rFonts w:eastAsia="SimSun"/>
                <w:b/>
                <w:i/>
              </w:rPr>
              <w:t>[NPRR1007:  Replace paragraph (2) above with the following upon system implementation of the Real-Time Co-Optimization (RTC) project</w:t>
            </w:r>
            <w:ins w:id="203" w:author="ERCOT" w:date="2024-03-19T16:42:00Z">
              <w:r w:rsidRPr="00D65BD4">
                <w:rPr>
                  <w:rFonts w:eastAsia="SimSun"/>
                  <w:b/>
                  <w:i/>
                </w:rPr>
                <w:t xml:space="preserve"> and renumber accordingly</w:t>
              </w:r>
            </w:ins>
            <w:r w:rsidRPr="00D65BD4">
              <w:rPr>
                <w:rFonts w:eastAsia="SimSun"/>
                <w:b/>
                <w:i/>
              </w:rPr>
              <w:t>:]</w:t>
            </w:r>
          </w:p>
          <w:p w14:paraId="71111F24" w14:textId="77777777" w:rsidR="00D65BD4" w:rsidRPr="00D65BD4" w:rsidRDefault="00D65BD4" w:rsidP="00D65BD4">
            <w:pPr>
              <w:spacing w:after="240"/>
              <w:ind w:left="720" w:hanging="720"/>
              <w:rPr>
                <w:ins w:id="204" w:author="ERCOT" w:date="2024-05-10T15:54:00Z"/>
                <w:rFonts w:eastAsia="SimSun"/>
              </w:rPr>
            </w:pPr>
            <w:ins w:id="205" w:author="ERCOT" w:date="2024-05-10T15:54:00Z">
              <w:r w:rsidRPr="00D65BD4">
                <w:rPr>
                  <w:rFonts w:eastAsia="SimSun"/>
                </w:rPr>
                <w:t>(2)</w:t>
              </w:r>
              <w:r w:rsidRPr="00D65BD4">
                <w:rPr>
                  <w:rFonts w:eastAsia="SimSun"/>
                </w:rPr>
                <w:tab/>
                <w:t xml:space="preserve">For DRRS, the amount of DRRS provided must be less than or equal to the HSL for </w:t>
              </w:r>
              <w:r w:rsidRPr="00D65BD4" w:rsidDel="74271555">
                <w:rPr>
                  <w:rFonts w:eastAsia="SimSun"/>
                </w:rPr>
                <w:t xml:space="preserve">Off-Line </w:t>
              </w:r>
              <w:r w:rsidRPr="00D65BD4">
                <w:rPr>
                  <w:rFonts w:eastAsia="SimSun"/>
                </w:rPr>
                <w:t>Generation Resources.</w:t>
              </w:r>
            </w:ins>
          </w:p>
          <w:p w14:paraId="38E4A2A9" w14:textId="77777777" w:rsidR="00D65BD4" w:rsidRPr="00D65BD4" w:rsidRDefault="00D65BD4" w:rsidP="00D65BD4">
            <w:pPr>
              <w:spacing w:after="240"/>
              <w:ind w:left="720" w:hanging="720"/>
              <w:rPr>
                <w:ins w:id="206" w:author="ERCOT" w:date="2024-05-10T15:55:00Z"/>
                <w:rFonts w:eastAsia="SimSun"/>
              </w:rPr>
            </w:pPr>
            <w:r w:rsidRPr="00D65BD4">
              <w:rPr>
                <w:rFonts w:eastAsia="SimSun"/>
                <w:iCs/>
              </w:rPr>
              <w:t>(</w:t>
            </w:r>
            <w:ins w:id="207" w:author="ERCOT" w:date="2024-03-19T16:42:00Z">
              <w:r w:rsidRPr="00D65BD4">
                <w:rPr>
                  <w:rFonts w:eastAsia="SimSun"/>
                  <w:iCs/>
                </w:rPr>
                <w:t>3</w:t>
              </w:r>
            </w:ins>
            <w:del w:id="208" w:author="ERCOT" w:date="2024-03-19T16:42:00Z">
              <w:r w:rsidRPr="00D65BD4" w:rsidDel="00405EA6">
                <w:rPr>
                  <w:rFonts w:eastAsia="SimSun"/>
                  <w:iCs/>
                </w:rPr>
                <w:delText>2</w:delText>
              </w:r>
            </w:del>
            <w:r w:rsidRPr="00D65BD4">
              <w:rPr>
                <w:rFonts w:eastAsia="SimSun"/>
                <w:iCs/>
              </w:rPr>
              <w:t>)</w:t>
            </w:r>
            <w:r w:rsidRPr="00D65BD4">
              <w:rPr>
                <w:rFonts w:eastAsia="SimSun"/>
                <w:iCs/>
              </w:rPr>
              <w:tab/>
            </w:r>
            <w:r w:rsidRPr="00D65BD4">
              <w:rPr>
                <w:rFonts w:eastAsia="SimSun"/>
              </w:rPr>
              <w:t>For Non-Spin, the amount of Non-Spin awarded must be less than or equal to the HSL for Off-Line Generation Resources.</w:t>
            </w:r>
          </w:p>
          <w:p w14:paraId="36410D87" w14:textId="77777777" w:rsidR="00D65BD4" w:rsidRPr="00D65BD4" w:rsidRDefault="00D65BD4" w:rsidP="00D65BD4">
            <w:pPr>
              <w:spacing w:after="240"/>
              <w:ind w:left="720" w:hanging="720"/>
              <w:rPr>
                <w:rFonts w:eastAsia="SimSun"/>
              </w:rPr>
            </w:pPr>
            <w:ins w:id="209" w:author="ERCOT" w:date="2024-05-10T15:55:00Z">
              <w:r w:rsidRPr="00D65BD4">
                <w:rPr>
                  <w:rFonts w:eastAsia="SimSun"/>
                  <w:iCs/>
                </w:rPr>
                <w:t>(4)</w:t>
              </w:r>
              <w:r w:rsidRPr="00D65BD4">
                <w:rPr>
                  <w:rFonts w:eastAsia="SimSun"/>
                  <w:iCs/>
                </w:rPr>
                <w:tab/>
                <w:t>A</w:t>
              </w:r>
              <w:r w:rsidRPr="00D65BD4">
                <w:rPr>
                  <w:rFonts w:eastAsia="SimSun"/>
                </w:rPr>
                <w:t xml:space="preserve"> Resource shall not be awarded in DAM both Off-Line Non-Spin and DRRS for the same Operating Hour.</w:t>
              </w:r>
            </w:ins>
          </w:p>
        </w:tc>
      </w:tr>
    </w:tbl>
    <w:p w14:paraId="321945CD"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(3)</w:t>
      </w:r>
      <w:r w:rsidRPr="00D65BD4">
        <w:rPr>
          <w:rFonts w:eastAsia="SimSun"/>
          <w:iCs/>
          <w:szCs w:val="20"/>
        </w:rPr>
        <w:tab/>
        <w:t>For RRS:</w:t>
      </w:r>
    </w:p>
    <w:p w14:paraId="0E9790E2"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 xml:space="preserve">The full amount of RRS awarded to or self-arranged from an On-Line Generation Resource is dependent upon the verified droop characteristics of the Resource.  ERCOT shall calculate and update, using the methodology described in the Nodal </w:t>
      </w:r>
      <w:r w:rsidRPr="00D65BD4">
        <w:rPr>
          <w:rFonts w:eastAsia="SimSun"/>
        </w:rPr>
        <w:lastRenderedPageBreak/>
        <w:t xml:space="preserve">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679DE58C"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F7C1596"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The initiation setting of the automatic under-frequency relay setting for Load Resources providing RRS shall not be lower than 59.70 Hz; and</w:t>
      </w:r>
    </w:p>
    <w:p w14:paraId="4654DA48"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D65BD4">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D65BD4">
        <w:rPr>
          <w:rFonts w:eastAsia="SimSu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5BD4" w:rsidRPr="00D65BD4" w14:paraId="484EFF57" w14:textId="77777777" w:rsidTr="0003786F">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DE3D" w14:textId="77777777" w:rsidR="00D65BD4" w:rsidRPr="00D65BD4" w:rsidRDefault="00D65BD4" w:rsidP="00D65BD4">
            <w:pPr>
              <w:spacing w:before="120" w:after="240"/>
              <w:rPr>
                <w:rFonts w:eastAsia="SimSun"/>
                <w:b/>
                <w:i/>
              </w:rPr>
            </w:pPr>
            <w:r w:rsidRPr="00D65BD4">
              <w:rPr>
                <w:rFonts w:eastAsia="SimSun"/>
                <w:b/>
                <w:i/>
              </w:rPr>
              <w:t>[NPRR1007:  Replace paragraph (3) above with the following upon system implementation of the Real-Time Co-Optimization (RTC) project:]</w:t>
            </w:r>
          </w:p>
          <w:p w14:paraId="79C89B14" w14:textId="77777777" w:rsidR="00D65BD4" w:rsidRPr="00D65BD4" w:rsidRDefault="00D65BD4" w:rsidP="00D65BD4">
            <w:pPr>
              <w:spacing w:after="240"/>
              <w:ind w:left="720" w:hanging="720"/>
              <w:rPr>
                <w:rFonts w:eastAsia="SimSun"/>
                <w:iCs/>
              </w:rPr>
            </w:pPr>
            <w:r w:rsidRPr="00D65BD4">
              <w:rPr>
                <w:rFonts w:eastAsia="SimSun"/>
                <w:iCs/>
              </w:rPr>
              <w:t>(3)</w:t>
            </w:r>
            <w:r w:rsidRPr="00D65BD4">
              <w:rPr>
                <w:rFonts w:eastAsia="SimSun"/>
                <w:iCs/>
              </w:rPr>
              <w:tab/>
              <w:t>For RRS:</w:t>
            </w:r>
          </w:p>
          <w:p w14:paraId="1FF25510"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 xml:space="preserve">The full amount of RRS that can be provided by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w:t>
            </w:r>
            <w:r w:rsidRPr="00D65BD4">
              <w:rPr>
                <w:rFonts w:eastAsia="SimSun"/>
              </w:rPr>
              <w:lastRenderedPageBreak/>
              <w:t xml:space="preserve">and establishing a limit on the amount of RRS capacity that the Resource within the Private Use Network can provide;  </w:t>
            </w:r>
          </w:p>
          <w:p w14:paraId="2EB617F6"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1AC20758"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The initiation setting of the automatic under-frequency relay setting for Load Resources providing RRS shall not be lower than 59.70 Hz; and</w:t>
            </w:r>
          </w:p>
          <w:p w14:paraId="20A07FAE"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9A6913D" w14:textId="77777777" w:rsidR="00D65BD4" w:rsidRPr="00D65BD4" w:rsidRDefault="00D65BD4" w:rsidP="00D65BD4">
      <w:pPr>
        <w:spacing w:before="240" w:after="240"/>
        <w:ind w:left="720" w:hanging="720"/>
        <w:rPr>
          <w:rFonts w:eastAsia="SimSun"/>
          <w:iCs/>
        </w:rPr>
      </w:pPr>
      <w:r w:rsidRPr="00D65BD4">
        <w:rPr>
          <w:rFonts w:eastAsia="SimSun"/>
          <w:iCs/>
        </w:rPr>
        <w:lastRenderedPageBreak/>
        <w:t>(4)</w:t>
      </w:r>
      <w:r w:rsidRPr="00D65BD4">
        <w:rPr>
          <w:rFonts w:eastAsia="SimSun"/>
          <w:iCs/>
        </w:rPr>
        <w:tab/>
        <w:t>For ECRS:</w:t>
      </w:r>
    </w:p>
    <w:p w14:paraId="261E8277"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full amount of ECRS provided from an On-Line Generation Resource must be less than or equal to ten times the Emergency Ramp Rate;</w:t>
      </w:r>
    </w:p>
    <w:p w14:paraId="7B7FD6A2"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725A0906"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031914E8"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5BD4" w:rsidRPr="00D65BD4" w14:paraId="409D3378" w14:textId="77777777" w:rsidTr="0003786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182"/>
          <w:bookmarkEnd w:id="183"/>
          <w:p w14:paraId="7443C725" w14:textId="77777777" w:rsidR="00D65BD4" w:rsidRPr="00D65BD4" w:rsidRDefault="00D65BD4" w:rsidP="00D65BD4">
            <w:pPr>
              <w:spacing w:before="120" w:after="240"/>
              <w:rPr>
                <w:rFonts w:eastAsia="SimSun"/>
                <w:b/>
                <w:i/>
              </w:rPr>
            </w:pPr>
            <w:r w:rsidRPr="00D65BD4">
              <w:rPr>
                <w:rFonts w:eastAsia="SimSun"/>
                <w:b/>
                <w:i/>
              </w:rPr>
              <w:t>[NPRR1007:  Replace applicable portions of paragraph (4) above with the following upon system implementation of the Real-Time Co-Optimization (RTC) project:]</w:t>
            </w:r>
          </w:p>
          <w:p w14:paraId="673BBF7E" w14:textId="77777777" w:rsidR="00D65BD4" w:rsidRPr="00D65BD4" w:rsidRDefault="00D65BD4" w:rsidP="00D65BD4">
            <w:pPr>
              <w:spacing w:after="240"/>
              <w:ind w:left="720" w:hanging="720"/>
              <w:rPr>
                <w:rFonts w:eastAsia="SimSun"/>
                <w:iCs/>
              </w:rPr>
            </w:pPr>
            <w:r w:rsidRPr="00D65BD4">
              <w:rPr>
                <w:rFonts w:eastAsia="SimSun"/>
                <w:iCs/>
              </w:rPr>
              <w:t>(4)</w:t>
            </w:r>
            <w:r w:rsidRPr="00D65BD4">
              <w:rPr>
                <w:rFonts w:eastAsia="SimSun"/>
                <w:iCs/>
              </w:rPr>
              <w:tab/>
              <w:t>For ECRS:</w:t>
            </w:r>
          </w:p>
          <w:p w14:paraId="7A2E28A6"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full amount of ECRS that can be awarded to an On-Line Generation Resource must be less than or equal to ten times the Emergency Ramp Rate;</w:t>
            </w:r>
          </w:p>
          <w:p w14:paraId="57DA6D60"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The full amount of ECRS that can be awarded to a Quick Start Generation Resource (QSGR) must be less than or equal to its proven ten-minute capability </w:t>
            </w:r>
            <w:r w:rsidRPr="00D65BD4">
              <w:rPr>
                <w:rFonts w:eastAsia="SimSun"/>
              </w:rPr>
              <w:lastRenderedPageBreak/>
              <w:t xml:space="preserve">as demonstrated pursuant to paragraph (16) of Section 8.1.1.2, General Capacity Testing Requirements; </w:t>
            </w:r>
          </w:p>
          <w:p w14:paraId="71A2EC7D"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125777D7" w14:textId="77777777" w:rsidR="00D65BD4" w:rsidRPr="00D65BD4" w:rsidRDefault="00D65BD4" w:rsidP="00D65BD4">
            <w:pPr>
              <w:spacing w:after="240"/>
              <w:ind w:left="1440" w:hanging="720"/>
              <w:rPr>
                <w:rFonts w:eastAsia="Calibri"/>
              </w:rPr>
            </w:pPr>
            <w:r w:rsidRPr="00D65BD4">
              <w:rPr>
                <w:rFonts w:eastAsia="SimSun"/>
              </w:rPr>
              <w:t>(d)</w:t>
            </w:r>
            <w:r w:rsidRPr="00D65BD4">
              <w:rPr>
                <w:rFonts w:eastAsia="SimSun"/>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69CC5D8E" w14:textId="77777777" w:rsidR="00D65BD4" w:rsidRPr="00D65BD4" w:rsidRDefault="00D65BD4" w:rsidP="00D65BD4">
      <w:pPr>
        <w:keepNext/>
        <w:widowControl w:val="0"/>
        <w:tabs>
          <w:tab w:val="left" w:pos="1260"/>
        </w:tabs>
        <w:spacing w:before="480" w:after="240"/>
        <w:ind w:left="1260" w:hanging="1260"/>
        <w:outlineLvl w:val="3"/>
        <w:rPr>
          <w:rFonts w:eastAsia="SimSun"/>
          <w:b/>
          <w:bCs/>
          <w:snapToGrid w:val="0"/>
          <w:szCs w:val="20"/>
        </w:rPr>
      </w:pPr>
      <w:bookmarkStart w:id="210" w:name="_Toc90197101"/>
      <w:bookmarkStart w:id="211" w:name="_Toc92873943"/>
      <w:bookmarkStart w:id="212" w:name="_Toc142108919"/>
      <w:bookmarkStart w:id="213" w:name="_Toc142113764"/>
      <w:bookmarkStart w:id="214" w:name="_Toc402345587"/>
      <w:bookmarkStart w:id="215" w:name="_Toc405383870"/>
      <w:bookmarkStart w:id="216" w:name="_Toc405536972"/>
      <w:bookmarkStart w:id="217" w:name="_Toc440871759"/>
      <w:bookmarkStart w:id="218" w:name="_Toc135990633"/>
      <w:bookmarkStart w:id="219" w:name="OLE_LINK1"/>
      <w:bookmarkStart w:id="220" w:name="OLE_LINK2"/>
      <w:r w:rsidRPr="00D65BD4">
        <w:rPr>
          <w:rFonts w:eastAsia="SimSun"/>
          <w:b/>
          <w:bCs/>
          <w:snapToGrid w:val="0"/>
          <w:szCs w:val="20"/>
        </w:rPr>
        <w:lastRenderedPageBreak/>
        <w:t>4.4.7.1</w:t>
      </w:r>
      <w:r w:rsidRPr="00D65BD4">
        <w:rPr>
          <w:rFonts w:eastAsia="SimSun"/>
          <w:b/>
          <w:bCs/>
          <w:snapToGrid w:val="0"/>
          <w:szCs w:val="20"/>
        </w:rPr>
        <w:tab/>
        <w:t>Self-Arranged Ancillary Service Quantities</w:t>
      </w:r>
      <w:bookmarkEnd w:id="210"/>
      <w:bookmarkEnd w:id="211"/>
      <w:bookmarkEnd w:id="212"/>
      <w:bookmarkEnd w:id="213"/>
      <w:bookmarkEnd w:id="214"/>
      <w:bookmarkEnd w:id="215"/>
      <w:bookmarkEnd w:id="216"/>
      <w:bookmarkEnd w:id="217"/>
      <w:bookmarkEnd w:id="218"/>
    </w:p>
    <w:p w14:paraId="602DFE0E"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D65BD4">
        <w:rPr>
          <w:rFonts w:eastAsia="SimSun"/>
        </w:rPr>
        <w:t>ERCOT Contingency Reserve Service</w:t>
      </w:r>
      <w:r w:rsidRPr="00D65BD4">
        <w:rPr>
          <w:rFonts w:eastAsia="SimSun"/>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D65BD4">
        <w:rPr>
          <w:rFonts w:eastAsia="SimSun"/>
          <w:iCs/>
          <w:szCs w:val="20"/>
        </w:rPr>
        <w:t>in excess of</w:t>
      </w:r>
      <w:proofErr w:type="gramEnd"/>
      <w:r w:rsidRPr="00D65BD4">
        <w:rPr>
          <w:rFonts w:eastAsia="SimSun"/>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4A290CDB" w14:textId="77777777" w:rsidTr="0003786F">
        <w:trPr>
          <w:trHeight w:val="386"/>
        </w:trPr>
        <w:tc>
          <w:tcPr>
            <w:tcW w:w="9350" w:type="dxa"/>
            <w:shd w:val="pct12" w:color="auto" w:fill="auto"/>
          </w:tcPr>
          <w:p w14:paraId="5F784762" w14:textId="77777777" w:rsidR="00D65BD4" w:rsidRPr="00D65BD4" w:rsidRDefault="00D65BD4" w:rsidP="00D65BD4">
            <w:pPr>
              <w:spacing w:before="120" w:after="240"/>
              <w:rPr>
                <w:rFonts w:eastAsia="SimSun"/>
                <w:b/>
                <w:i/>
                <w:iCs/>
              </w:rPr>
            </w:pPr>
            <w:r w:rsidRPr="00D65BD4">
              <w:rPr>
                <w:rFonts w:eastAsia="SimSun"/>
                <w:b/>
                <w:i/>
                <w:iCs/>
              </w:rPr>
              <w:t>[NPRR1091:  Replace paragraph (1) above with the following upon system implementation:]</w:t>
            </w:r>
          </w:p>
          <w:p w14:paraId="245774D0"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w:t>
            </w:r>
            <w:r w:rsidRPr="00D65BD4">
              <w:rPr>
                <w:rFonts w:eastAsia="SimSun"/>
                <w:iCs/>
                <w:szCs w:val="20"/>
              </w:rPr>
              <w:lastRenderedPageBreak/>
              <w:t xml:space="preserve">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D65BD4">
              <w:rPr>
                <w:rFonts w:eastAsia="SimSun"/>
                <w:iCs/>
                <w:szCs w:val="20"/>
              </w:rPr>
              <w:t>in excess of</w:t>
            </w:r>
            <w:proofErr w:type="gramEnd"/>
            <w:r w:rsidRPr="00D65BD4">
              <w:rPr>
                <w:rFonts w:eastAsia="SimSun"/>
                <w:iCs/>
                <w:szCs w:val="20"/>
              </w:rPr>
              <w:t xml:space="preserve"> a QSE’s Ancillary Service Obligation will be considered to be offered in the DAM or Supplemental Ancillary Services Market (SASM), as applicable, for $0/MWh.</w:t>
            </w:r>
          </w:p>
        </w:tc>
      </w:tr>
    </w:tbl>
    <w:p w14:paraId="23DEF75D" w14:textId="77777777" w:rsidR="00D65BD4" w:rsidRPr="00D65BD4" w:rsidRDefault="00D65BD4" w:rsidP="00D65BD4">
      <w:pPr>
        <w:ind w:left="720" w:hanging="720"/>
        <w:rPr>
          <w:rFonts w:eastAsia="SimSun"/>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66970533" w14:textId="77777777" w:rsidTr="0003786F">
        <w:trPr>
          <w:trHeight w:val="386"/>
        </w:trPr>
        <w:tc>
          <w:tcPr>
            <w:tcW w:w="9350" w:type="dxa"/>
            <w:shd w:val="pct12" w:color="auto" w:fill="auto"/>
          </w:tcPr>
          <w:p w14:paraId="3BC48167" w14:textId="77777777" w:rsidR="00D65BD4" w:rsidRPr="00D65BD4" w:rsidRDefault="00D65BD4" w:rsidP="00D65BD4">
            <w:pPr>
              <w:spacing w:before="120" w:after="240"/>
              <w:rPr>
                <w:rFonts w:eastAsia="SimSun"/>
                <w:b/>
                <w:i/>
                <w:iCs/>
              </w:rPr>
            </w:pPr>
            <w:r w:rsidRPr="00D65BD4">
              <w:rPr>
                <w:rFonts w:eastAsia="SimSun"/>
                <w:b/>
                <w:i/>
                <w:iCs/>
              </w:rPr>
              <w:t>[NPRR1008:  Replace paragraph (1) above with the following upon system implementation or upon system implementation of the Real-Time Co-Optimization (RTC) project:]</w:t>
            </w:r>
          </w:p>
          <w:p w14:paraId="7CA5255B"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4AAF5A28"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(2)</w:t>
      </w:r>
      <w:r w:rsidRPr="00D65BD4">
        <w:rPr>
          <w:rFonts w:eastAsia="SimSun"/>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6F0255A2" w14:textId="77777777" w:rsidTr="0003786F">
        <w:trPr>
          <w:trHeight w:val="386"/>
        </w:trPr>
        <w:tc>
          <w:tcPr>
            <w:tcW w:w="9350" w:type="dxa"/>
            <w:shd w:val="pct12" w:color="auto" w:fill="auto"/>
          </w:tcPr>
          <w:p w14:paraId="44228833" w14:textId="77777777" w:rsidR="00D65BD4" w:rsidRPr="00D65BD4" w:rsidRDefault="00D65BD4" w:rsidP="00D65BD4">
            <w:pPr>
              <w:spacing w:before="120" w:after="240"/>
              <w:rPr>
                <w:rFonts w:eastAsia="SimSun"/>
                <w:b/>
                <w:i/>
                <w:iCs/>
              </w:rPr>
            </w:pPr>
            <w:r w:rsidRPr="00D65BD4">
              <w:rPr>
                <w:rFonts w:eastAsia="SimSun"/>
                <w:b/>
                <w:i/>
                <w:iCs/>
              </w:rPr>
              <w:t>[NPRR1008:  Replace paragraph (2) above with the following upon system implementation of the Real-Time Co-Optimization (RTC) project:]</w:t>
            </w:r>
          </w:p>
          <w:p w14:paraId="7BCFD3EE"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(2)</w:t>
            </w:r>
            <w:r w:rsidRPr="00D65BD4">
              <w:rPr>
                <w:rFonts w:eastAsia="SimSun"/>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479C1193"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(3)</w:t>
      </w:r>
      <w:r w:rsidRPr="00D65BD4">
        <w:rPr>
          <w:rFonts w:eastAsia="SimSun"/>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77E760EE" w14:textId="77777777" w:rsidTr="0003786F">
        <w:trPr>
          <w:trHeight w:val="386"/>
        </w:trPr>
        <w:tc>
          <w:tcPr>
            <w:tcW w:w="9350" w:type="dxa"/>
            <w:shd w:val="pct12" w:color="auto" w:fill="auto"/>
          </w:tcPr>
          <w:p w14:paraId="495B19A1" w14:textId="77777777" w:rsidR="00D65BD4" w:rsidRPr="00D65BD4" w:rsidRDefault="00D65BD4" w:rsidP="00D65BD4">
            <w:pPr>
              <w:spacing w:before="120" w:after="240"/>
              <w:rPr>
                <w:rFonts w:eastAsia="SimSun"/>
                <w:b/>
                <w:i/>
                <w:iCs/>
              </w:rPr>
            </w:pPr>
            <w:r w:rsidRPr="00D65BD4">
              <w:rPr>
                <w:rFonts w:eastAsia="SimSun"/>
                <w:b/>
                <w:i/>
                <w:iCs/>
              </w:rPr>
              <w:t>[NPRR1008:  Replace paragraph (3) above with the following upon system implementation of the Real-Time Co-Optimization (RTC) project:]</w:t>
            </w:r>
          </w:p>
          <w:p w14:paraId="46F31E8A" w14:textId="77777777" w:rsidR="00D65BD4" w:rsidRPr="00D65BD4" w:rsidRDefault="00D65BD4" w:rsidP="00D65BD4">
            <w:pPr>
              <w:spacing w:after="240"/>
              <w:ind w:left="720" w:hanging="720"/>
              <w:rPr>
                <w:rFonts w:eastAsia="SimSun"/>
                <w:iCs/>
                <w:szCs w:val="20"/>
              </w:rPr>
            </w:pPr>
            <w:r w:rsidRPr="00D65BD4">
              <w:rPr>
                <w:rFonts w:eastAsia="SimSun"/>
                <w:iCs/>
                <w:szCs w:val="20"/>
              </w:rPr>
              <w:lastRenderedPageBreak/>
              <w:t>(3)</w:t>
            </w:r>
            <w:r w:rsidRPr="00D65BD4">
              <w:rPr>
                <w:rFonts w:eastAsia="SimSun"/>
                <w:iCs/>
                <w:szCs w:val="20"/>
              </w:rPr>
              <w:tab/>
              <w:t>At or after 1000 in the Day-Ahead, a QSE may not change its Self-Arranged Ancillary Service Quantities.</w:t>
            </w:r>
          </w:p>
        </w:tc>
      </w:tr>
    </w:tbl>
    <w:p w14:paraId="027E91A3" w14:textId="77777777" w:rsidR="00D65BD4" w:rsidRPr="00D65BD4" w:rsidRDefault="00D65BD4" w:rsidP="00D65BD4">
      <w:pPr>
        <w:spacing w:before="240" w:after="240"/>
        <w:ind w:left="720" w:hanging="720"/>
        <w:rPr>
          <w:rFonts w:eastAsia="SimSun"/>
          <w:iCs/>
          <w:szCs w:val="20"/>
        </w:rPr>
      </w:pPr>
      <w:r w:rsidRPr="00D65BD4">
        <w:rPr>
          <w:rFonts w:eastAsia="SimSun"/>
          <w:iCs/>
          <w:szCs w:val="20"/>
        </w:rPr>
        <w:lastRenderedPageBreak/>
        <w:t>(4)</w:t>
      </w:r>
      <w:r w:rsidRPr="00D65BD4">
        <w:rPr>
          <w:rFonts w:eastAsia="SimSun"/>
          <w:iCs/>
          <w:szCs w:val="20"/>
        </w:rPr>
        <w:tab/>
        <w:t xml:space="preserve">Before 1430 in the Day-Ahead, all Self-Arranged Ancillary Service Quantities must be represented by physical capacity, either by Generation Resources or Load Resources, or backed by Ancillary Service Trades. </w:t>
      </w:r>
    </w:p>
    <w:p w14:paraId="4CA5C167" w14:textId="77777777" w:rsidR="00D65BD4" w:rsidRPr="00D65BD4" w:rsidRDefault="00D65BD4" w:rsidP="00D65BD4">
      <w:pPr>
        <w:spacing w:after="240"/>
        <w:ind w:left="720" w:hanging="720"/>
        <w:rPr>
          <w:rFonts w:eastAsia="SimSun"/>
          <w:iCs/>
          <w:szCs w:val="20"/>
        </w:rPr>
      </w:pPr>
      <w:r w:rsidRPr="00D65BD4">
        <w:rPr>
          <w:rFonts w:eastAsia="SimSun"/>
          <w:iCs/>
          <w:szCs w:val="20"/>
        </w:rPr>
        <w:t>(5)</w:t>
      </w:r>
      <w:r w:rsidRPr="00D65BD4">
        <w:rPr>
          <w:rFonts w:eastAsia="SimSun"/>
          <w:iCs/>
          <w:szCs w:val="20"/>
        </w:rPr>
        <w:tab/>
        <w:t xml:space="preserve">The QSE may self-arrange Reg-Up, Reg-Down, ECRS, RRS, </w:t>
      </w:r>
      <w:del w:id="221" w:author="ERCOT" w:date="2024-01-12T14:28:00Z">
        <w:r w:rsidRPr="00D65BD4" w:rsidDel="007C6B65">
          <w:rPr>
            <w:rFonts w:eastAsia="SimSun"/>
            <w:iCs/>
            <w:szCs w:val="20"/>
          </w:rPr>
          <w:delText>and</w:delText>
        </w:r>
      </w:del>
      <w:r w:rsidRPr="00D65BD4">
        <w:rPr>
          <w:rFonts w:eastAsia="SimSun"/>
          <w:iCs/>
          <w:szCs w:val="20"/>
        </w:rPr>
        <w:t xml:space="preserve"> Non-Spin</w:t>
      </w:r>
      <w:ins w:id="222" w:author="ERCOT" w:date="2024-01-12T14:29:00Z">
        <w:r w:rsidRPr="00D65BD4">
          <w:rPr>
            <w:rFonts w:eastAsia="SimSun"/>
            <w:iCs/>
            <w:szCs w:val="20"/>
          </w:rPr>
          <w:t>, and DRRS</w:t>
        </w:r>
      </w:ins>
      <w:r w:rsidRPr="00D65BD4">
        <w:rPr>
          <w:rFonts w:eastAsia="SimSun"/>
          <w:iCs/>
          <w:szCs w:val="20"/>
        </w:rPr>
        <w:t>.</w:t>
      </w:r>
    </w:p>
    <w:p w14:paraId="0DF96630" w14:textId="77777777" w:rsidR="00D65BD4" w:rsidRPr="00D65BD4" w:rsidRDefault="00D65BD4" w:rsidP="00D65BD4">
      <w:pPr>
        <w:spacing w:after="240"/>
        <w:ind w:left="720" w:hanging="720"/>
        <w:rPr>
          <w:rFonts w:eastAsia="SimSun"/>
          <w:szCs w:val="20"/>
        </w:rPr>
      </w:pPr>
      <w:r w:rsidRPr="00D65BD4">
        <w:rPr>
          <w:rFonts w:eastAsia="SimSun"/>
          <w:szCs w:val="20"/>
        </w:rPr>
        <w:t>(6)</w:t>
      </w:r>
      <w:r w:rsidRPr="00D65BD4">
        <w:rPr>
          <w:rFonts w:eastAsia="SimSun"/>
          <w:szCs w:val="20"/>
        </w:rPr>
        <w:tab/>
        <w:t xml:space="preserve">The QSE may self-arrange Ancillary Services from one or more Resources it represents and/or through an Ancillary Service Trade. </w:t>
      </w:r>
    </w:p>
    <w:p w14:paraId="33D1FAC8" w14:textId="77777777" w:rsidR="00D65BD4" w:rsidRPr="00D65BD4" w:rsidRDefault="00D65BD4" w:rsidP="00D65BD4">
      <w:pPr>
        <w:spacing w:after="240"/>
        <w:ind w:left="720" w:hanging="720"/>
        <w:rPr>
          <w:rFonts w:eastAsia="SimSun"/>
          <w:szCs w:val="20"/>
        </w:rPr>
      </w:pPr>
      <w:r w:rsidRPr="00D65BD4">
        <w:rPr>
          <w:rFonts w:eastAsia="SimSun"/>
          <w:szCs w:val="20"/>
        </w:rPr>
        <w:t>(7)</w:t>
      </w:r>
      <w:r w:rsidRPr="00D65BD4">
        <w:rPr>
          <w:rFonts w:eastAsia="SimSun"/>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198E9F1A" w14:textId="77777777" w:rsidR="00D65BD4" w:rsidRPr="00D65BD4" w:rsidRDefault="00D65BD4" w:rsidP="00D65BD4">
      <w:pPr>
        <w:spacing w:after="240"/>
        <w:ind w:left="720" w:hanging="720"/>
        <w:rPr>
          <w:rFonts w:eastAsia="SimSun"/>
          <w:szCs w:val="20"/>
        </w:rPr>
      </w:pPr>
      <w:r w:rsidRPr="00D65BD4">
        <w:rPr>
          <w:rFonts w:eastAsia="SimSun"/>
          <w:szCs w:val="20"/>
        </w:rPr>
        <w:t>(8)</w:t>
      </w:r>
      <w:r w:rsidRPr="00D65BD4">
        <w:rPr>
          <w:rFonts w:eastAsia="SimSun"/>
          <w:szCs w:val="20"/>
        </w:rPr>
        <w:tab/>
        <w:t xml:space="preserve">If a QSE does not self-arrange </w:t>
      </w:r>
      <w:proofErr w:type="gramStart"/>
      <w:r w:rsidRPr="00D65BD4">
        <w:rPr>
          <w:rFonts w:eastAsia="SimSun"/>
          <w:szCs w:val="20"/>
        </w:rPr>
        <w:t>all of</w:t>
      </w:r>
      <w:proofErr w:type="gramEnd"/>
      <w:r w:rsidRPr="00D65BD4">
        <w:rPr>
          <w:rFonts w:eastAsia="SimSun"/>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77C6B150" w14:textId="77777777" w:rsidTr="0003786F">
        <w:trPr>
          <w:trHeight w:val="386"/>
        </w:trPr>
        <w:tc>
          <w:tcPr>
            <w:tcW w:w="9350" w:type="dxa"/>
            <w:shd w:val="pct12" w:color="auto" w:fill="auto"/>
          </w:tcPr>
          <w:p w14:paraId="0F7A7720" w14:textId="77777777" w:rsidR="00D65BD4" w:rsidRPr="00D65BD4" w:rsidRDefault="00D65BD4" w:rsidP="00D65BD4">
            <w:pPr>
              <w:spacing w:before="120" w:after="240"/>
              <w:rPr>
                <w:rFonts w:eastAsia="SimSun"/>
                <w:b/>
                <w:i/>
                <w:iCs/>
              </w:rPr>
            </w:pPr>
            <w:r w:rsidRPr="00D65BD4">
              <w:rPr>
                <w:rFonts w:eastAsia="SimSun"/>
                <w:b/>
                <w:i/>
                <w:iCs/>
              </w:rPr>
              <w:t>[NPRR1008:  Replace paragraphs (7) and (8) above with the following upon system implementation of the Real-Time Co-Optimization (RTC) project and renumber accordingly:]</w:t>
            </w:r>
          </w:p>
          <w:p w14:paraId="6838AF75" w14:textId="77777777" w:rsidR="00D65BD4" w:rsidRPr="00D65BD4" w:rsidRDefault="00D65BD4" w:rsidP="00D65BD4">
            <w:pPr>
              <w:spacing w:before="240" w:after="240"/>
              <w:ind w:left="720" w:hanging="720"/>
              <w:rPr>
                <w:rFonts w:eastAsia="SimSun"/>
                <w:szCs w:val="20"/>
              </w:rPr>
            </w:pPr>
            <w:r w:rsidRPr="00D65BD4">
              <w:rPr>
                <w:rFonts w:eastAsia="SimSun"/>
                <w:szCs w:val="20"/>
              </w:rPr>
              <w:t>(7)</w:t>
            </w:r>
            <w:r w:rsidRPr="00D65BD4">
              <w:rPr>
                <w:rFonts w:eastAsia="SimSun"/>
                <w:szCs w:val="20"/>
              </w:rPr>
              <w:tab/>
              <w:t xml:space="preserve">A QSE shall not submit Ancillary Services trades that result in the QSE’s purchased quantities of Ancillary Services exceeding the QSE’s Self-Arranged Ancillary Service Quantities. </w:t>
            </w:r>
          </w:p>
          <w:p w14:paraId="61B01B7B" w14:textId="77777777" w:rsidR="00D65BD4" w:rsidRPr="00D65BD4" w:rsidRDefault="00D65BD4" w:rsidP="00D65BD4">
            <w:pPr>
              <w:spacing w:before="240" w:after="240"/>
              <w:ind w:left="1440" w:hanging="720"/>
              <w:rPr>
                <w:rFonts w:eastAsia="SimSun"/>
                <w:szCs w:val="20"/>
              </w:rPr>
            </w:pPr>
            <w:r w:rsidRPr="00D65BD4">
              <w:rPr>
                <w:rFonts w:eastAsia="SimSun"/>
                <w:szCs w:val="20"/>
              </w:rPr>
              <w:t>(a)</w:t>
            </w:r>
            <w:r w:rsidRPr="00D65BD4">
              <w:rPr>
                <w:rFonts w:eastAsia="SimSun"/>
                <w:szCs w:val="20"/>
              </w:rPr>
              <w:tab/>
              <w:t>At 1430 in the Day-Ahead, ERCOT shall post a report on the MIS Certified Area to notify the QSE if there is an overage in the QSE’s purchased quantities of Ancillary Services in violation of the above limitation.</w:t>
            </w:r>
          </w:p>
          <w:p w14:paraId="3C1B20D0" w14:textId="77777777" w:rsidR="00D65BD4" w:rsidRPr="00D65BD4" w:rsidRDefault="00D65BD4" w:rsidP="00D65BD4">
            <w:pPr>
              <w:spacing w:before="240" w:after="240"/>
              <w:ind w:left="1440" w:hanging="720"/>
              <w:rPr>
                <w:rFonts w:eastAsia="SimSun"/>
                <w:szCs w:val="20"/>
              </w:rPr>
            </w:pPr>
            <w:r w:rsidRPr="00D65BD4">
              <w:rPr>
                <w:rFonts w:eastAsia="SimSun"/>
                <w:szCs w:val="20"/>
              </w:rPr>
              <w:t>(b)</w:t>
            </w:r>
            <w:r w:rsidRPr="00D65BD4">
              <w:rPr>
                <w:rFonts w:eastAsia="SimSun"/>
                <w:szCs w:val="20"/>
              </w:rPr>
              <w:tab/>
              <w:t>If the QSE has such an overage as of the end of the Adjustment Period, that QSE will be charged for any quantity that exceeds their Self-Arranged Ancillary Service Quantities</w:t>
            </w:r>
            <w:r w:rsidRPr="00D65BD4" w:rsidDel="00E22BA7">
              <w:rPr>
                <w:rFonts w:eastAsia="SimSun"/>
                <w:szCs w:val="20"/>
              </w:rPr>
              <w:t xml:space="preserve"> </w:t>
            </w:r>
            <w:r w:rsidRPr="00D65BD4">
              <w:rPr>
                <w:rFonts w:eastAsia="SimSun"/>
                <w:szCs w:val="20"/>
              </w:rPr>
              <w:t>per Section 6.7.5.1, Real-Time Ancillary Service Imbalance Payment or Charge.</w:t>
            </w:r>
          </w:p>
        </w:tc>
      </w:tr>
    </w:tbl>
    <w:p w14:paraId="1C8D3D88" w14:textId="77777777" w:rsidR="00D65BD4" w:rsidRPr="00D65BD4" w:rsidRDefault="00D65BD4" w:rsidP="00D65BD4">
      <w:pPr>
        <w:spacing w:before="240" w:after="240"/>
        <w:ind w:left="720" w:hanging="720"/>
        <w:rPr>
          <w:rFonts w:eastAsia="SimSun"/>
          <w:szCs w:val="20"/>
        </w:rPr>
      </w:pPr>
      <w:r w:rsidRPr="00D65BD4">
        <w:rPr>
          <w:rFonts w:eastAsia="SimSun"/>
          <w:szCs w:val="20"/>
        </w:rPr>
        <w:t>(9)</w:t>
      </w:r>
      <w:r w:rsidRPr="00D65BD4">
        <w:rPr>
          <w:rFonts w:eastAsia="SimSun"/>
          <w:szCs w:val="20"/>
        </w:rPr>
        <w:tab/>
        <w:t>For self-arranged RRS, the QSE shall indicate the quantity of the service that is provided from:</w:t>
      </w:r>
    </w:p>
    <w:p w14:paraId="717E3A6F"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(a)</w:t>
      </w:r>
      <w:r w:rsidRPr="00D65BD4">
        <w:rPr>
          <w:rFonts w:eastAsia="SimSun"/>
          <w:szCs w:val="20"/>
        </w:rPr>
        <w:tab/>
        <w:t>Resources providing Primary Frequency Response;</w:t>
      </w:r>
    </w:p>
    <w:p w14:paraId="12949EBA"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Load Resources controlled by high-set under-frequency relays; and</w:t>
      </w:r>
    </w:p>
    <w:p w14:paraId="6A99F659"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Fast Frequency Response (FFR) Resources.</w:t>
      </w:r>
      <w:bookmarkEnd w:id="219"/>
      <w:bookmarkEnd w:id="220"/>
    </w:p>
    <w:p w14:paraId="2F8C97B0" w14:textId="77777777" w:rsidR="00D65BD4" w:rsidRPr="00D65BD4" w:rsidRDefault="00D65BD4" w:rsidP="00D65BD4">
      <w:pPr>
        <w:spacing w:after="240"/>
        <w:ind w:left="720" w:hanging="720"/>
        <w:rPr>
          <w:rFonts w:eastAsia="SimSun"/>
          <w:szCs w:val="20"/>
        </w:rPr>
      </w:pPr>
      <w:r w:rsidRPr="00D65BD4">
        <w:rPr>
          <w:rFonts w:eastAsia="SimSun"/>
          <w:szCs w:val="20"/>
        </w:rPr>
        <w:t>(10)</w:t>
      </w:r>
      <w:r w:rsidRPr="00D65BD4">
        <w:rPr>
          <w:rFonts w:eastAsia="SimSun"/>
          <w:szCs w:val="20"/>
        </w:rPr>
        <w:tab/>
        <w:t>For self-arranged ECRS, the QSE shall indicate the quantity of the service that is provided from Resources that are manually dispatched and those that are SCED-dispatchable.</w:t>
      </w:r>
    </w:p>
    <w:p w14:paraId="3FA40F3B" w14:textId="77777777" w:rsidR="00D65BD4" w:rsidRPr="00D65BD4" w:rsidRDefault="00D65BD4" w:rsidP="00D65BD4">
      <w:pPr>
        <w:keepNext/>
        <w:widowControl w:val="0"/>
        <w:tabs>
          <w:tab w:val="left" w:pos="1260"/>
        </w:tabs>
        <w:spacing w:before="480" w:after="240"/>
        <w:ind w:left="1267" w:hanging="1267"/>
        <w:outlineLvl w:val="3"/>
        <w:rPr>
          <w:rFonts w:eastAsia="SimSun"/>
          <w:b/>
          <w:bCs/>
          <w:snapToGrid w:val="0"/>
          <w:szCs w:val="20"/>
        </w:rPr>
      </w:pPr>
      <w:r w:rsidRPr="00D65BD4">
        <w:rPr>
          <w:rFonts w:eastAsia="SimSun"/>
          <w:b/>
          <w:bCs/>
          <w:snapToGrid w:val="0"/>
          <w:szCs w:val="20"/>
        </w:rPr>
        <w:t>4.4.7.2</w:t>
      </w:r>
      <w:r w:rsidRPr="00D65BD4">
        <w:rPr>
          <w:rFonts w:eastAsia="SimSun"/>
          <w:b/>
          <w:bCs/>
          <w:snapToGrid w:val="0"/>
          <w:szCs w:val="20"/>
        </w:rPr>
        <w:tab/>
        <w:t>Ancillary Service Offers</w:t>
      </w:r>
    </w:p>
    <w:p w14:paraId="13E9318A" w14:textId="77777777" w:rsidR="00D65BD4" w:rsidRPr="00D65BD4" w:rsidRDefault="00D65BD4" w:rsidP="00D65BD4">
      <w:pPr>
        <w:tabs>
          <w:tab w:val="left" w:pos="720"/>
        </w:tabs>
        <w:spacing w:after="240"/>
        <w:ind w:left="720" w:hanging="720"/>
        <w:rPr>
          <w:rFonts w:eastAsia="SimSun"/>
          <w:iCs/>
          <w:szCs w:val="20"/>
        </w:rPr>
      </w:pPr>
      <w:r w:rsidRPr="00D65BD4">
        <w:rPr>
          <w:rFonts w:eastAsia="SimSun"/>
          <w:iCs/>
          <w:szCs w:val="20"/>
        </w:rPr>
        <w:t>(1)</w:t>
      </w:r>
      <w:r w:rsidRPr="00D65BD4">
        <w:rPr>
          <w:rFonts w:eastAsia="SimSun"/>
          <w:iCs/>
          <w:szCs w:val="20"/>
        </w:rPr>
        <w:tab/>
        <w:t xml:space="preserve">By 1000 in the Day-Ahead, a QSE may submit Generation Resource-specific Ancillary Service Offers to ERCOT for the DAM and may offer the same Generation Resource capacity for any or </w:t>
      </w:r>
      <w:proofErr w:type="gramStart"/>
      <w:r w:rsidRPr="00D65BD4">
        <w:rPr>
          <w:rFonts w:eastAsia="SimSun"/>
          <w:iCs/>
          <w:szCs w:val="20"/>
        </w:rPr>
        <w:t>all of</w:t>
      </w:r>
      <w:proofErr w:type="gramEnd"/>
      <w:r w:rsidRPr="00D65BD4">
        <w:rPr>
          <w:rFonts w:eastAsia="SimSun"/>
          <w:iCs/>
          <w:szCs w:val="20"/>
        </w:rPr>
        <w:t xml:space="preserve">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53871502" w14:textId="77777777" w:rsidTr="0003786F">
        <w:trPr>
          <w:trHeight w:val="386"/>
        </w:trPr>
        <w:tc>
          <w:tcPr>
            <w:tcW w:w="9350" w:type="dxa"/>
            <w:shd w:val="pct12" w:color="auto" w:fill="auto"/>
          </w:tcPr>
          <w:p w14:paraId="741E2C35" w14:textId="77777777" w:rsidR="00D65BD4" w:rsidRPr="00D65BD4" w:rsidRDefault="00D65BD4" w:rsidP="00D65BD4">
            <w:pPr>
              <w:spacing w:before="120" w:after="240"/>
              <w:rPr>
                <w:rFonts w:eastAsia="SimSun"/>
                <w:b/>
                <w:i/>
                <w:iCs/>
              </w:rPr>
            </w:pPr>
            <w:r w:rsidRPr="00D65BD4">
              <w:rPr>
                <w:rFonts w:eastAsia="SimSun"/>
                <w:b/>
                <w:i/>
                <w:iCs/>
              </w:rPr>
              <w:t>[NPRR1008 and NPRR1014:  Replace applicable portions of paragraph (1) above with the following upon system implementation of the Real-Time Co-Optimization (RTC) project for NPRR1008; or upon system implementation for NPRR1014:]</w:t>
            </w:r>
          </w:p>
          <w:p w14:paraId="4492EC7B" w14:textId="77777777" w:rsidR="00D65BD4" w:rsidRPr="00D65BD4" w:rsidRDefault="00D65BD4" w:rsidP="00D65BD4">
            <w:pPr>
              <w:tabs>
                <w:tab w:val="left" w:pos="720"/>
              </w:tabs>
              <w:spacing w:after="240"/>
              <w:ind w:left="720" w:hanging="720"/>
              <w:rPr>
                <w:rFonts w:eastAsia="SimSun"/>
                <w:iCs/>
                <w:szCs w:val="20"/>
              </w:rPr>
            </w:pPr>
            <w:r w:rsidRPr="00D65BD4">
              <w:rPr>
                <w:rFonts w:eastAsia="SimSun"/>
                <w:iCs/>
                <w:szCs w:val="20"/>
              </w:rPr>
              <w:t>(1)</w:t>
            </w:r>
            <w:r w:rsidRPr="00D65BD4">
              <w:rPr>
                <w:rFonts w:eastAsia="SimSun"/>
                <w:iCs/>
                <w:szCs w:val="20"/>
              </w:rPr>
              <w:tab/>
              <w:t xml:space="preserve">By 1000 in the Day-Ahead, a QSE may submit Resource-Specific Ancillary Service Offers from Generation Resources and ESRs to ERCOT for the DAM and may offer the same Generation Resource or ESR capacity for any or </w:t>
            </w:r>
            <w:proofErr w:type="gramStart"/>
            <w:r w:rsidRPr="00D65BD4">
              <w:rPr>
                <w:rFonts w:eastAsia="SimSun"/>
                <w:iCs/>
                <w:szCs w:val="20"/>
              </w:rPr>
              <w:t>all of</w:t>
            </w:r>
            <w:proofErr w:type="gramEnd"/>
            <w:r w:rsidRPr="00D65BD4">
              <w:rPr>
                <w:rFonts w:eastAsia="SimSun"/>
                <w:iCs/>
                <w:szCs w:val="20"/>
              </w:rPr>
              <w:t xml:space="preserve"> the Ancillary Service products simultaneously with any Energy Offer Curves from that Generation Resource or Energy Bid/Offer Curves from that ESR</w:t>
            </w:r>
            <w:r w:rsidRPr="00D65BD4">
              <w:rPr>
                <w:rFonts w:eastAsia="SimSun"/>
                <w:b/>
                <w:bCs/>
                <w:i/>
                <w:szCs w:val="26"/>
              </w:rPr>
              <w:t xml:space="preserve"> </w:t>
            </w:r>
            <w:r w:rsidRPr="00D65BD4">
              <w:rPr>
                <w:rFonts w:eastAsia="SimSun"/>
                <w:iCs/>
                <w:szCs w:val="20"/>
              </w:rPr>
              <w:t>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p>
        </w:tc>
      </w:tr>
    </w:tbl>
    <w:p w14:paraId="003DBDE7"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(2)</w:t>
      </w:r>
      <w:r w:rsidRPr="00D65BD4">
        <w:rPr>
          <w:rFonts w:eastAsia="SimSun"/>
          <w:iCs/>
          <w:szCs w:val="20"/>
        </w:rPr>
        <w:tab/>
        <w:t xml:space="preserve">By 1000 in the Day-Ahead, a QSE may submit Load Resource-specific Ancillary Service Offers for Regulation Service, Non-Spin, RRS, and ECRS to ERCOT and may offer the same Load Resource capacity for any or </w:t>
      </w:r>
      <w:proofErr w:type="gramStart"/>
      <w:r w:rsidRPr="00D65BD4">
        <w:rPr>
          <w:rFonts w:eastAsia="SimSun"/>
          <w:iCs/>
          <w:szCs w:val="20"/>
        </w:rPr>
        <w:t>all of</w:t>
      </w:r>
      <w:proofErr w:type="gramEnd"/>
      <w:r w:rsidRPr="00D65BD4">
        <w:rPr>
          <w:rFonts w:eastAsia="SimSun"/>
          <w:iCs/>
          <w:szCs w:val="20"/>
        </w:rP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3A5A0DAA" w14:textId="77777777" w:rsidTr="0003786F">
        <w:trPr>
          <w:trHeight w:val="386"/>
        </w:trPr>
        <w:tc>
          <w:tcPr>
            <w:tcW w:w="9350" w:type="dxa"/>
            <w:shd w:val="pct12" w:color="auto" w:fill="auto"/>
          </w:tcPr>
          <w:p w14:paraId="5BAB0807" w14:textId="77777777" w:rsidR="00D65BD4" w:rsidRPr="00D65BD4" w:rsidRDefault="00D65BD4" w:rsidP="00D65BD4">
            <w:pPr>
              <w:spacing w:before="120" w:after="240"/>
              <w:rPr>
                <w:rFonts w:eastAsia="SimSun"/>
                <w:b/>
                <w:i/>
                <w:iCs/>
              </w:rPr>
            </w:pPr>
            <w:r w:rsidRPr="00D65BD4">
              <w:rPr>
                <w:rFonts w:eastAsia="SimSun"/>
                <w:b/>
                <w:i/>
                <w:iCs/>
              </w:rPr>
              <w:lastRenderedPageBreak/>
              <w:t>[NPRR1008 and NPRR1014:  Replace applicable portions of paragraph (2) above with the following upon system implementation for NPRR1014; or upon system implementation of the Real-Time Co-Optimization (RTC) project for NPRR1008:]</w:t>
            </w:r>
          </w:p>
          <w:p w14:paraId="4B5FEED4"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 xml:space="preserve">By 1000 in the Day-Ahead, a QSE may submit Load Resource-Specific Ancillary Service Offers for Regulation Service, Non-Spin, RRS, and ECRS to ERCOT and may offer the same Load Resource capacity for any or </w:t>
            </w:r>
            <w:proofErr w:type="gramStart"/>
            <w:r w:rsidRPr="00D65BD4">
              <w:rPr>
                <w:rFonts w:eastAsia="SimSun"/>
                <w:iCs/>
                <w:szCs w:val="20"/>
              </w:rPr>
              <w:t>all of</w:t>
            </w:r>
            <w:proofErr w:type="gramEnd"/>
            <w:r w:rsidRPr="00D65BD4">
              <w:rPr>
                <w:rFonts w:eastAsia="SimSun"/>
                <w:iCs/>
                <w:szCs w:val="20"/>
              </w:rPr>
              <w:t xml:space="preserve"> those Ancillary Service products simultaneously.  Offers of more than one Ancillary Service product from one Load Resource may be inclusive or exclusive of each other, as specified according to a procedure developed by ERCOT.</w:t>
            </w:r>
          </w:p>
        </w:tc>
      </w:tr>
    </w:tbl>
    <w:p w14:paraId="2BCAF3A6"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(3)</w:t>
      </w:r>
      <w:r w:rsidRPr="00D65BD4">
        <w:rPr>
          <w:rFonts w:eastAsia="SimSun"/>
          <w:iCs/>
          <w:szCs w:val="20"/>
        </w:rPr>
        <w:tab/>
        <w:t xml:space="preserve">By 1000 in the Day-Ahead, a QSE may submit Resource-specific Ancillary Service Offers to ERCOT for FFR Resources, and may offer the same capacity for any or </w:t>
      </w:r>
      <w:proofErr w:type="gramStart"/>
      <w:r w:rsidRPr="00D65BD4">
        <w:rPr>
          <w:rFonts w:eastAsia="SimSun"/>
          <w:iCs/>
          <w:szCs w:val="20"/>
        </w:rPr>
        <w:t>all of</w:t>
      </w:r>
      <w:proofErr w:type="gramEnd"/>
      <w:r w:rsidRPr="00D65BD4">
        <w:rPr>
          <w:rFonts w:eastAsia="SimSun"/>
          <w:iCs/>
          <w:szCs w:val="20"/>
        </w:rPr>
        <w:t xml:space="preserve">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65BD4" w:rsidRPr="00D65BD4" w14:paraId="16D2AF12" w14:textId="77777777" w:rsidTr="0003786F">
        <w:trPr>
          <w:trHeight w:val="386"/>
        </w:trPr>
        <w:tc>
          <w:tcPr>
            <w:tcW w:w="9360" w:type="dxa"/>
            <w:shd w:val="pct12" w:color="auto" w:fill="auto"/>
          </w:tcPr>
          <w:p w14:paraId="23F1E652" w14:textId="77777777" w:rsidR="00D65BD4" w:rsidRPr="00D65BD4" w:rsidRDefault="00D65BD4" w:rsidP="00D65BD4">
            <w:pPr>
              <w:spacing w:before="120" w:after="240"/>
              <w:rPr>
                <w:rFonts w:eastAsia="SimSun"/>
                <w:b/>
                <w:i/>
                <w:iCs/>
              </w:rPr>
            </w:pPr>
            <w:r w:rsidRPr="00D65BD4">
              <w:rPr>
                <w:rFonts w:eastAsia="SimSun"/>
                <w:b/>
                <w:i/>
                <w:iCs/>
              </w:rPr>
              <w:t>[NPRR1008 and NPRR1014:  Replace applicable portions of paragraph (3) above with the following upon system implementation of the Real-Time Co-Optimization (RTC) project for NPRR1008; or upon system implementation for NPRR1014:]</w:t>
            </w:r>
          </w:p>
          <w:p w14:paraId="121DA86A" w14:textId="77777777" w:rsidR="00D65BD4" w:rsidRPr="00D65BD4" w:rsidRDefault="00D65BD4" w:rsidP="00D65BD4">
            <w:pPr>
              <w:spacing w:after="240"/>
              <w:ind w:left="720" w:hanging="720"/>
              <w:rPr>
                <w:rFonts w:eastAsia="SimSun"/>
                <w:iCs/>
                <w:szCs w:val="20"/>
              </w:rPr>
            </w:pPr>
            <w:r w:rsidRPr="00D65BD4">
              <w:rPr>
                <w:rFonts w:eastAsia="SimSun"/>
                <w:iCs/>
                <w:szCs w:val="20"/>
              </w:rPr>
              <w:t>(3)</w:t>
            </w:r>
            <w:r w:rsidRPr="00D65BD4">
              <w:rPr>
                <w:rFonts w:eastAsia="SimSun"/>
                <w:iCs/>
                <w:szCs w:val="20"/>
              </w:rPr>
              <w:tab/>
              <w:t xml:space="preserve">By 1000 in the Day-Ahead, a QSE may submit Resource-Specific Ancillary Service Offers to ERCOT for FFR Resources, and may offer the same capacity for any or </w:t>
            </w:r>
            <w:proofErr w:type="gramStart"/>
            <w:r w:rsidRPr="00D65BD4">
              <w:rPr>
                <w:rFonts w:eastAsia="SimSun"/>
                <w:iCs/>
                <w:szCs w:val="20"/>
              </w:rPr>
              <w:t>all of</w:t>
            </w:r>
            <w:proofErr w:type="gramEnd"/>
            <w:r w:rsidRPr="00D65BD4">
              <w:rPr>
                <w:rFonts w:eastAsia="SimSun"/>
                <w:iCs/>
                <w:szCs w:val="20"/>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2B9300BC" w14:textId="77777777" w:rsidR="00D65BD4" w:rsidRPr="00D65BD4" w:rsidRDefault="00D65BD4" w:rsidP="00D65BD4">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44977D90" w14:textId="77777777" w:rsidTr="0003786F">
        <w:trPr>
          <w:trHeight w:val="386"/>
        </w:trPr>
        <w:tc>
          <w:tcPr>
            <w:tcW w:w="9350" w:type="dxa"/>
            <w:shd w:val="pct12" w:color="auto" w:fill="auto"/>
          </w:tcPr>
          <w:p w14:paraId="418FF2CE" w14:textId="77777777" w:rsidR="00D65BD4" w:rsidRPr="00D65BD4" w:rsidRDefault="00D65BD4" w:rsidP="00D65BD4">
            <w:pPr>
              <w:spacing w:before="120" w:after="240"/>
              <w:rPr>
                <w:rFonts w:eastAsia="SimSun"/>
                <w:b/>
                <w:i/>
                <w:iCs/>
              </w:rPr>
            </w:pPr>
            <w:r w:rsidRPr="00D65BD4">
              <w:rPr>
                <w:rFonts w:eastAsia="SimSun"/>
                <w:b/>
                <w:i/>
                <w:iCs/>
              </w:rPr>
              <w:t>[NPRR1008 and NPRR1014:  Insert applicable portions of paragraph (4) below upon system implementation of the Real-Time Co-Optimization (RTC) project for NPRR1008; or upon system implementation for NPRR1014; and renumber accordingly:]</w:t>
            </w:r>
          </w:p>
          <w:p w14:paraId="4A629FC1"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(4)</w:t>
            </w:r>
            <w:r w:rsidRPr="00D65BD4">
              <w:rPr>
                <w:rFonts w:eastAsia="SimSun"/>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02B8DDF9" w14:textId="77777777" w:rsidR="00D65BD4" w:rsidRPr="00D65BD4" w:rsidRDefault="00D65BD4" w:rsidP="00D65BD4">
      <w:pPr>
        <w:spacing w:before="240" w:after="240"/>
        <w:ind w:left="720" w:hanging="720"/>
        <w:rPr>
          <w:rFonts w:eastAsia="SimSun"/>
          <w:iCs/>
          <w:szCs w:val="20"/>
        </w:rPr>
      </w:pPr>
      <w:r w:rsidRPr="00D65BD4">
        <w:rPr>
          <w:rFonts w:eastAsia="SimSun"/>
          <w:iCs/>
          <w:szCs w:val="20"/>
        </w:rPr>
        <w:lastRenderedPageBreak/>
        <w:t>(4)</w:t>
      </w:r>
      <w:r w:rsidRPr="00D65BD4">
        <w:rPr>
          <w:rFonts w:eastAsia="SimSun"/>
          <w:iCs/>
          <w:szCs w:val="20"/>
        </w:rPr>
        <w:tab/>
        <w:t xml:space="preserve">Ancillary Service Offers remain active for the offered period until:  </w:t>
      </w:r>
    </w:p>
    <w:p w14:paraId="09285913"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 xml:space="preserve">Selected by ERCOT; </w:t>
      </w:r>
    </w:p>
    <w:p w14:paraId="6BEDE98C"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Automatically inactivated by the software at the offer expiration time specified by the QSE when the offer is submitted; or</w:t>
      </w:r>
    </w:p>
    <w:p w14:paraId="212580CF"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2C533E1B" w14:textId="77777777" w:rsidTr="0003786F">
        <w:trPr>
          <w:trHeight w:val="386"/>
        </w:trPr>
        <w:tc>
          <w:tcPr>
            <w:tcW w:w="9350" w:type="dxa"/>
            <w:shd w:val="pct12" w:color="auto" w:fill="auto"/>
          </w:tcPr>
          <w:p w14:paraId="36CB518D" w14:textId="77777777" w:rsidR="00D65BD4" w:rsidRPr="00D65BD4" w:rsidRDefault="00D65BD4" w:rsidP="00D65BD4">
            <w:pPr>
              <w:spacing w:before="120" w:after="240"/>
              <w:rPr>
                <w:rFonts w:eastAsia="SimSun"/>
                <w:b/>
                <w:i/>
                <w:iCs/>
              </w:rPr>
            </w:pPr>
            <w:r w:rsidRPr="00D65BD4">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31046B96"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(4)</w:t>
            </w:r>
            <w:r w:rsidRPr="00D65BD4">
              <w:rPr>
                <w:rFonts w:eastAsia="SimSun"/>
                <w:iCs/>
                <w:szCs w:val="20"/>
              </w:rPr>
              <w:tab/>
              <w:t xml:space="preserve">Ancillary Service Offers remain active for the offered period unless the offer is:  </w:t>
            </w:r>
          </w:p>
          <w:p w14:paraId="11A01969"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 xml:space="preserve">Effective after DAM and is higher than the Real-Time System-Wide Offer Cap (RTSWCAP); </w:t>
            </w:r>
          </w:p>
          <w:p w14:paraId="45FB824C"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Automatically inactivated by the software at the offer expiration time specified by the QSE when the offer is submitted; or</w:t>
            </w:r>
          </w:p>
          <w:p w14:paraId="5CC27D71"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Withdrawn by the QSE, but a withdrawal is not effective if the deadline for submitting offers has already passed.</w:t>
            </w:r>
          </w:p>
        </w:tc>
      </w:tr>
    </w:tbl>
    <w:p w14:paraId="1082546C"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(5)</w:t>
      </w:r>
      <w:r w:rsidRPr="00D65BD4">
        <w:rPr>
          <w:rFonts w:eastAsia="SimSun"/>
          <w:iCs/>
          <w:szCs w:val="20"/>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103BE710" w14:textId="77777777" w:rsidTr="0003786F">
        <w:trPr>
          <w:trHeight w:val="386"/>
        </w:trPr>
        <w:tc>
          <w:tcPr>
            <w:tcW w:w="9350" w:type="dxa"/>
            <w:shd w:val="pct12" w:color="auto" w:fill="auto"/>
          </w:tcPr>
          <w:p w14:paraId="72ED7911" w14:textId="77777777" w:rsidR="00D65BD4" w:rsidRPr="00D65BD4" w:rsidRDefault="00D65BD4" w:rsidP="00D65BD4">
            <w:pPr>
              <w:spacing w:before="120" w:after="240"/>
              <w:rPr>
                <w:rFonts w:eastAsia="SimSun"/>
                <w:b/>
                <w:i/>
                <w:iCs/>
              </w:rPr>
            </w:pPr>
            <w:r w:rsidRPr="00D65BD4">
              <w:rPr>
                <w:rFonts w:eastAsia="SimSun"/>
                <w:b/>
                <w:i/>
                <w:iCs/>
              </w:rPr>
              <w:t>[NPRR1008 and NPRR1014:  Replace applicable portions of paragraph (5) above with the following upon system implementation of the Real-Time Co-Optimization (RTC) project for NPRR1008; or upon system implementation for NPRR1014:]</w:t>
            </w:r>
          </w:p>
          <w:p w14:paraId="1B4A661B" w14:textId="77777777" w:rsidR="00D65BD4" w:rsidRPr="00D65BD4" w:rsidRDefault="00D65BD4" w:rsidP="00D65BD4">
            <w:pPr>
              <w:spacing w:after="240"/>
              <w:ind w:left="720" w:hanging="720"/>
              <w:rPr>
                <w:rFonts w:eastAsia="SimSun"/>
                <w:iCs/>
                <w:szCs w:val="20"/>
              </w:rPr>
            </w:pPr>
            <w:r w:rsidRPr="00D65BD4">
              <w:rPr>
                <w:rFonts w:eastAsia="SimSun"/>
                <w:iCs/>
                <w:szCs w:val="20"/>
              </w:rPr>
              <w:t>(5)</w:t>
            </w:r>
            <w:r w:rsidRPr="00D65BD4">
              <w:rPr>
                <w:rFonts w:eastAsia="SimSun"/>
                <w:iCs/>
                <w:szCs w:val="20"/>
              </w:rPr>
              <w:tab/>
              <w:t>A Load Resource that is not a Controllable Load Resource may specify whether its Resource-Specific Ancillary Service Offer for RRS or Non-Spin may only be procured by ERCOT as a block.</w:t>
            </w:r>
          </w:p>
        </w:tc>
      </w:tr>
    </w:tbl>
    <w:p w14:paraId="651C0EB4"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(6)</w:t>
      </w:r>
      <w:r w:rsidRPr="00D65BD4">
        <w:rPr>
          <w:rFonts w:eastAsia="SimSun"/>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7E80AD3A" w14:textId="77777777" w:rsidTr="0003786F">
        <w:trPr>
          <w:trHeight w:val="386"/>
        </w:trPr>
        <w:tc>
          <w:tcPr>
            <w:tcW w:w="9350" w:type="dxa"/>
            <w:shd w:val="pct12" w:color="auto" w:fill="auto"/>
          </w:tcPr>
          <w:p w14:paraId="006CEA95" w14:textId="77777777" w:rsidR="00D65BD4" w:rsidRPr="00D65BD4" w:rsidRDefault="00D65BD4" w:rsidP="00D65BD4">
            <w:pPr>
              <w:spacing w:before="120" w:after="240"/>
              <w:rPr>
                <w:rFonts w:eastAsia="SimSun"/>
                <w:b/>
                <w:i/>
                <w:iCs/>
              </w:rPr>
            </w:pPr>
            <w:r w:rsidRPr="00D65BD4">
              <w:rPr>
                <w:rFonts w:eastAsia="SimSun"/>
                <w:b/>
                <w:i/>
                <w:iCs/>
              </w:rPr>
              <w:t>[NPRR1014:  Replace paragraph (6) above with the following upon system implementation:]</w:t>
            </w:r>
          </w:p>
          <w:p w14:paraId="6D700BC6" w14:textId="77777777" w:rsidR="00D65BD4" w:rsidRPr="00D65BD4" w:rsidRDefault="00D65BD4" w:rsidP="00D65BD4">
            <w:pPr>
              <w:spacing w:after="240"/>
              <w:ind w:left="720" w:hanging="720"/>
              <w:rPr>
                <w:rFonts w:eastAsia="SimSun"/>
                <w:iCs/>
                <w:szCs w:val="20"/>
              </w:rPr>
            </w:pPr>
            <w:r w:rsidRPr="00D65BD4">
              <w:rPr>
                <w:rFonts w:eastAsia="SimSun"/>
                <w:iCs/>
                <w:szCs w:val="20"/>
              </w:rPr>
              <w:lastRenderedPageBreak/>
              <w:t>(6)</w:t>
            </w:r>
            <w:r w:rsidRPr="00D65BD4">
              <w:rPr>
                <w:rFonts w:eastAsia="SimSun"/>
                <w:iCs/>
                <w:szCs w:val="20"/>
              </w:rPr>
              <w:tab/>
              <w:t>A Load Resource that is not a Controllable Load Resource may specify whether its Resource-Specific Ancillary Service Offer for ECRS may only be procured by ERCOT as a block.</w:t>
            </w:r>
          </w:p>
        </w:tc>
      </w:tr>
    </w:tbl>
    <w:p w14:paraId="29829105" w14:textId="77777777" w:rsidR="00D65BD4" w:rsidRPr="00D65BD4" w:rsidRDefault="00D65BD4" w:rsidP="00D65BD4">
      <w:pPr>
        <w:spacing w:before="240" w:after="240"/>
        <w:ind w:left="720" w:hanging="720"/>
        <w:rPr>
          <w:rFonts w:eastAsia="SimSun"/>
          <w:iCs/>
        </w:rPr>
      </w:pPr>
      <w:r w:rsidRPr="00D65BD4">
        <w:rPr>
          <w:rFonts w:eastAsia="SimSun"/>
          <w:iCs/>
        </w:rPr>
        <w:lastRenderedPageBreak/>
        <w:t>(7)</w:t>
      </w:r>
      <w:r w:rsidRPr="00D65BD4">
        <w:rPr>
          <w:rFonts w:eastAsia="SimSun"/>
          <w:iCs/>
        </w:rPr>
        <w:tab/>
        <w:t>A QSE that submits an On-Line Ancillary Service Offer without also submitting a Three-Part Supply Offer for the DAM for any given hour will be considered by the DAM to be self-committed for that hour, as long as an Ancillary Service Offer for Off-Line Non-Spin</w:t>
      </w:r>
      <w:ins w:id="223" w:author="ERCOT" w:date="2024-05-02T13:06:00Z">
        <w:r w:rsidRPr="00D65BD4">
          <w:rPr>
            <w:rFonts w:eastAsia="SimSun"/>
            <w:iCs/>
          </w:rPr>
          <w:t xml:space="preserve"> </w:t>
        </w:r>
      </w:ins>
      <w:ins w:id="224" w:author="ERCOT" w:date="2024-05-02T13:07:00Z">
        <w:r w:rsidRPr="00D65BD4">
          <w:rPr>
            <w:rFonts w:eastAsia="SimSun"/>
            <w:iCs/>
          </w:rPr>
          <w:t>and/</w:t>
        </w:r>
      </w:ins>
      <w:ins w:id="225" w:author="ERCOT" w:date="2024-05-02T13:06:00Z">
        <w:r w:rsidRPr="00D65BD4">
          <w:rPr>
            <w:rFonts w:eastAsia="SimSun"/>
            <w:iCs/>
          </w:rPr>
          <w:t>or DRRS</w:t>
        </w:r>
      </w:ins>
      <w:r w:rsidRPr="00D65BD4">
        <w:rPr>
          <w:rFonts w:eastAsia="SimSun"/>
          <w:iCs/>
        </w:rPr>
        <w:t xml:space="preserve"> was not also submitted for that hour.  When the DAM considers a self-committed offer for clearing, the Resource constraints identified in paragraph (4)(c)(ii) of Section 4.5.1, DAM Clearing Process, other than HSL, are ignored.  </w:t>
      </w:r>
      <w:r w:rsidRPr="00D65BD4">
        <w:rPr>
          <w:rFonts w:eastAsia="SimSun"/>
        </w:rPr>
        <w:t xml:space="preserve">A Combined Cycle Generation Resource will be considered by the DAM to be self-committed based on an On-Line Ancillary Service Offer submittal if: </w:t>
      </w:r>
    </w:p>
    <w:p w14:paraId="1102258A"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Its QSE submits an On-Line Ancillary Service Offer without also submitting a Three-Part Supply Offer for the DAM for any Combined Cycle Generation Resource within the Combined Cycle Train for that hour;</w:t>
      </w:r>
    </w:p>
    <w:p w14:paraId="1A66E5DE"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No Ancillary Service Offer for Off-Line Non-Spin </w:t>
      </w:r>
      <w:ins w:id="226" w:author="ERCOT" w:date="2024-05-02T13:07:00Z">
        <w:r w:rsidRPr="00D65BD4">
          <w:rPr>
            <w:rFonts w:eastAsia="SimSun"/>
          </w:rPr>
          <w:t>and/</w:t>
        </w:r>
      </w:ins>
      <w:ins w:id="227" w:author="ERCOT" w:date="2024-05-02T13:06:00Z">
        <w:r w:rsidRPr="00D65BD4">
          <w:rPr>
            <w:rFonts w:eastAsia="SimSun"/>
          </w:rPr>
          <w:t xml:space="preserve">or DRRS </w:t>
        </w:r>
      </w:ins>
      <w:r w:rsidRPr="00D65BD4">
        <w:rPr>
          <w:rFonts w:eastAsia="SimSun"/>
        </w:rPr>
        <w:t>for any Combined Cycle Generation Resource within the Combined Cycle Train is submitted for that hour; and</w:t>
      </w:r>
    </w:p>
    <w:p w14:paraId="788D3B1B"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5AFA7A47" w14:textId="77777777" w:rsidTr="0003786F">
        <w:trPr>
          <w:trHeight w:val="386"/>
        </w:trPr>
        <w:tc>
          <w:tcPr>
            <w:tcW w:w="9350" w:type="dxa"/>
            <w:shd w:val="pct12" w:color="auto" w:fill="auto"/>
          </w:tcPr>
          <w:p w14:paraId="5D216342" w14:textId="77777777" w:rsidR="00D65BD4" w:rsidRPr="00D65BD4" w:rsidRDefault="00D65BD4" w:rsidP="00D65BD4">
            <w:pPr>
              <w:spacing w:before="120" w:after="240"/>
              <w:rPr>
                <w:rFonts w:eastAsia="SimSun"/>
                <w:b/>
                <w:i/>
                <w:iCs/>
              </w:rPr>
            </w:pPr>
            <w:r w:rsidRPr="00D65BD4">
              <w:rPr>
                <w:rFonts w:eastAsia="SimSun"/>
                <w:b/>
                <w:i/>
                <w:iCs/>
              </w:rPr>
              <w:t>[NPRR1008 and NPRR1014:  Replace applicable portions of paragraph (7) above with the following upon system implementation of the Real-Time Co-Optimization (RTC) project for NPRR1008; or upon system implementation for NPRR1014:]</w:t>
            </w:r>
          </w:p>
          <w:p w14:paraId="64E9BCE8" w14:textId="77777777" w:rsidR="00D65BD4" w:rsidRPr="00D65BD4" w:rsidRDefault="00D65BD4" w:rsidP="00D65BD4">
            <w:pPr>
              <w:spacing w:before="240" w:after="240"/>
              <w:ind w:left="720" w:hanging="720"/>
              <w:rPr>
                <w:rFonts w:eastAsia="SimSun"/>
                <w:iCs/>
              </w:rPr>
            </w:pPr>
            <w:r w:rsidRPr="00D65BD4">
              <w:rPr>
                <w:rFonts w:eastAsia="SimSun"/>
                <w:iCs/>
              </w:rPr>
              <w:t xml:space="preserve">(7) </w:t>
            </w:r>
            <w:r w:rsidRPr="00D65BD4">
              <w:rPr>
                <w:rFonts w:eastAsia="SimSun"/>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t>
            </w:r>
            <w:ins w:id="228" w:author="ERCOT" w:date="2024-05-10T09:44:00Z">
              <w:r w:rsidRPr="00D65BD4">
                <w:rPr>
                  <w:rFonts w:eastAsia="SimSun"/>
                  <w:iCs/>
                </w:rPr>
                <w:t xml:space="preserve">and/or DRRS </w:t>
              </w:r>
            </w:ins>
            <w:r w:rsidRPr="00D65BD4">
              <w:rPr>
                <w:rFonts w:eastAsia="SimSun"/>
                <w:iCs/>
              </w:rPr>
              <w:t xml:space="preserve">was not also submitted for that hour.  A QSE that submits an On-Line ESR-specific Ancillary Service Offer or Energy Bid/Offer Curve for the DAM will </w:t>
            </w:r>
            <w:proofErr w:type="gramStart"/>
            <w:r w:rsidRPr="00D65BD4">
              <w:rPr>
                <w:rFonts w:eastAsia="SimSun"/>
                <w:iCs/>
              </w:rPr>
              <w:t>be considered to be</w:t>
            </w:r>
            <w:proofErr w:type="gramEnd"/>
            <w:r w:rsidRPr="00D65BD4">
              <w:rPr>
                <w:rFonts w:eastAsia="SimSun"/>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D65BD4">
              <w:rPr>
                <w:rFonts w:eastAsia="SimSun"/>
              </w:rPr>
              <w:t xml:space="preserve">A Combined Cycle Generation Resource will be considered by the DAM to be self-committed based on an On-Line </w:t>
            </w:r>
            <w:r w:rsidRPr="00D65BD4">
              <w:rPr>
                <w:rFonts w:eastAsia="SimSun"/>
                <w:iCs/>
              </w:rPr>
              <w:t xml:space="preserve">Resource-Specific </w:t>
            </w:r>
            <w:r w:rsidRPr="00D65BD4">
              <w:rPr>
                <w:rFonts w:eastAsia="SimSun"/>
              </w:rPr>
              <w:t xml:space="preserve">Ancillary Service Offer submittal if: </w:t>
            </w:r>
          </w:p>
          <w:p w14:paraId="7600F9A1" w14:textId="77777777" w:rsidR="00D65BD4" w:rsidRPr="00D65BD4" w:rsidRDefault="00D65BD4" w:rsidP="00D65BD4">
            <w:pPr>
              <w:spacing w:after="240"/>
              <w:ind w:left="1440" w:hanging="720"/>
              <w:rPr>
                <w:rFonts w:eastAsia="SimSun"/>
              </w:rPr>
            </w:pPr>
            <w:r w:rsidRPr="00D65BD4">
              <w:rPr>
                <w:rFonts w:eastAsia="SimSun"/>
              </w:rPr>
              <w:lastRenderedPageBreak/>
              <w:t>(a)</w:t>
            </w:r>
            <w:r w:rsidRPr="00D65BD4">
              <w:rPr>
                <w:rFonts w:eastAsia="SimSun"/>
              </w:rPr>
              <w:tab/>
              <w:t xml:space="preserve">Its QSE submits an On-Line </w:t>
            </w:r>
            <w:r w:rsidRPr="00D65BD4">
              <w:rPr>
                <w:rFonts w:eastAsia="SimSun"/>
                <w:iCs/>
              </w:rPr>
              <w:t xml:space="preserve">Resource-Specific </w:t>
            </w:r>
            <w:r w:rsidRPr="00D65BD4">
              <w:rPr>
                <w:rFonts w:eastAsia="SimSun"/>
              </w:rPr>
              <w:t>Ancillary Service Offer without also submitting a Three-Part Supply Offer for the DAM for any Combined Cycle Generation Resource within the Combined Cycle Train for that hour;</w:t>
            </w:r>
          </w:p>
          <w:p w14:paraId="1E757E2A"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No </w:t>
            </w:r>
            <w:r w:rsidRPr="00D65BD4">
              <w:rPr>
                <w:rFonts w:eastAsia="SimSun"/>
                <w:iCs/>
              </w:rPr>
              <w:t xml:space="preserve">Resource-Specific </w:t>
            </w:r>
            <w:r w:rsidRPr="00D65BD4">
              <w:rPr>
                <w:rFonts w:eastAsia="SimSun"/>
              </w:rPr>
              <w:t>Ancillary Service Offer for Off-Line Non-Spin</w:t>
            </w:r>
            <w:ins w:id="229" w:author="ERCOT" w:date="2024-05-10T09:44:00Z">
              <w:r w:rsidRPr="00D65BD4">
                <w:rPr>
                  <w:rFonts w:eastAsia="SimSun"/>
                </w:rPr>
                <w:t xml:space="preserve"> and/or DRRS</w:t>
              </w:r>
            </w:ins>
            <w:r w:rsidRPr="00D65BD4">
              <w:rPr>
                <w:rFonts w:eastAsia="SimSun"/>
              </w:rPr>
              <w:t xml:space="preserve"> for any Combined Cycle Generation Resource within the Combined Cycle Train is submitted for that hour; and</w:t>
            </w:r>
          </w:p>
          <w:p w14:paraId="1C75E1A9"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 xml:space="preserve">No On-Line </w:t>
            </w:r>
            <w:r w:rsidRPr="00D65BD4">
              <w:rPr>
                <w:rFonts w:eastAsia="SimSun"/>
                <w:iCs/>
              </w:rPr>
              <w:t xml:space="preserve">Resource-Specific </w:t>
            </w:r>
            <w:r w:rsidRPr="00D65BD4">
              <w:rPr>
                <w:rFonts w:eastAsia="SimSun"/>
              </w:rPr>
              <w:t xml:space="preserve">Ancillary Service Offer for any other Combined Cycle Generation Resource within the Combined Cycled Train is submitted for that hour. </w:t>
            </w:r>
          </w:p>
          <w:p w14:paraId="715EC00C" w14:textId="77777777" w:rsidR="00D65BD4" w:rsidRPr="00D65BD4" w:rsidRDefault="00D65BD4" w:rsidP="00D65BD4">
            <w:pPr>
              <w:spacing w:after="240"/>
              <w:ind w:left="720" w:hanging="720"/>
              <w:rPr>
                <w:rFonts w:eastAsia="SimSun"/>
                <w:iCs/>
                <w:szCs w:val="20"/>
              </w:rPr>
            </w:pPr>
            <w:r w:rsidRPr="00D65BD4">
              <w:rPr>
                <w:rFonts w:eastAsia="SimSun"/>
                <w:iCs/>
                <w:szCs w:val="20"/>
              </w:rPr>
              <w:t>(8)</w:t>
            </w:r>
            <w:r w:rsidRPr="00D65BD4">
              <w:rPr>
                <w:rFonts w:eastAsia="SimSun"/>
                <w:iCs/>
                <w:szCs w:val="20"/>
              </w:rPr>
              <w:tab/>
              <w:t>ERCOT will attempt to procure the quantity from its Ancillary Service Plan from Resource-Specific Ancillary Service Offers as well as Ancillary Service Only Offers against respective ASDCs.</w:t>
            </w:r>
          </w:p>
        </w:tc>
      </w:tr>
    </w:tbl>
    <w:p w14:paraId="5631E19D" w14:textId="77777777" w:rsidR="00D65BD4" w:rsidRPr="00D65BD4" w:rsidRDefault="00D65BD4" w:rsidP="00D65BD4">
      <w:pPr>
        <w:spacing w:after="240"/>
        <w:ind w:left="720" w:hanging="720"/>
        <w:rPr>
          <w:rFonts w:eastAsia="SimSun"/>
        </w:rPr>
      </w:pPr>
    </w:p>
    <w:p w14:paraId="52A92C7C" w14:textId="77777777" w:rsidR="00D65BD4" w:rsidRPr="00D65BD4" w:rsidRDefault="00D65BD4" w:rsidP="00D65BD4">
      <w:pPr>
        <w:keepNext/>
        <w:widowControl w:val="0"/>
        <w:tabs>
          <w:tab w:val="left" w:pos="1260"/>
        </w:tabs>
        <w:spacing w:before="480" w:after="240"/>
        <w:ind w:left="1267" w:hanging="1267"/>
        <w:outlineLvl w:val="3"/>
        <w:rPr>
          <w:rFonts w:eastAsia="SimSun"/>
          <w:b/>
          <w:bCs/>
          <w:snapToGrid w:val="0"/>
          <w:szCs w:val="20"/>
        </w:rPr>
      </w:pPr>
      <w:bookmarkStart w:id="230" w:name="_Toc135990640"/>
      <w:bookmarkStart w:id="231" w:name="_Hlk135897772"/>
      <w:r w:rsidRPr="00D65BD4">
        <w:rPr>
          <w:rFonts w:eastAsia="SimSun"/>
          <w:b/>
          <w:bCs/>
          <w:snapToGrid w:val="0"/>
          <w:szCs w:val="20"/>
        </w:rPr>
        <w:t>4.4.7.3</w:t>
      </w:r>
      <w:r w:rsidRPr="00D65BD4">
        <w:rPr>
          <w:rFonts w:eastAsia="SimSun"/>
          <w:b/>
          <w:bCs/>
          <w:snapToGrid w:val="0"/>
          <w:szCs w:val="20"/>
        </w:rPr>
        <w:tab/>
        <w:t>Ancillary Service Trades</w:t>
      </w:r>
      <w:bookmarkEnd w:id="230"/>
    </w:p>
    <w:p w14:paraId="3F1C72D4"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5FEEDF86" w14:textId="77777777" w:rsidTr="0003786F">
        <w:trPr>
          <w:trHeight w:val="386"/>
        </w:trPr>
        <w:tc>
          <w:tcPr>
            <w:tcW w:w="9350" w:type="dxa"/>
            <w:shd w:val="pct12" w:color="auto" w:fill="auto"/>
          </w:tcPr>
          <w:p w14:paraId="416E0A6E" w14:textId="77777777" w:rsidR="00D65BD4" w:rsidRPr="00D65BD4" w:rsidRDefault="00D65BD4" w:rsidP="00D65BD4">
            <w:pPr>
              <w:spacing w:before="120" w:after="240"/>
              <w:rPr>
                <w:rFonts w:eastAsia="SimSun"/>
                <w:b/>
                <w:i/>
                <w:iCs/>
              </w:rPr>
            </w:pPr>
            <w:r w:rsidRPr="00D65BD4">
              <w:rPr>
                <w:rFonts w:eastAsia="SimSun"/>
                <w:b/>
                <w:i/>
                <w:iCs/>
              </w:rPr>
              <w:t>[NPRR1008:  Replace paragraph (1) above with the following upon system implementation of the Real-Time Co-Optimization (RTC) project:]</w:t>
            </w:r>
          </w:p>
          <w:p w14:paraId="3592E884"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An Ancillary Service Trade is the information for a QSE-to-QSE transaction that transfers an obligation to provide Ancillary Service capacity or purchase Ancillary Services in the Real-Time Market (RTM) between a buyer and a seller.</w:t>
            </w:r>
          </w:p>
        </w:tc>
      </w:tr>
    </w:tbl>
    <w:p w14:paraId="6A021422"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(2)</w:t>
      </w:r>
      <w:r w:rsidRPr="00D65BD4">
        <w:rPr>
          <w:rFonts w:eastAsia="SimSun"/>
          <w:iCs/>
          <w:szCs w:val="20"/>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2D3E98F4" w14:textId="77777777" w:rsidTr="0003786F">
        <w:trPr>
          <w:trHeight w:val="386"/>
        </w:trPr>
        <w:tc>
          <w:tcPr>
            <w:tcW w:w="9350" w:type="dxa"/>
            <w:shd w:val="pct12" w:color="auto" w:fill="auto"/>
          </w:tcPr>
          <w:p w14:paraId="6CCB513D" w14:textId="77777777" w:rsidR="00D65BD4" w:rsidRPr="00D65BD4" w:rsidRDefault="00D65BD4" w:rsidP="00D65BD4">
            <w:pPr>
              <w:spacing w:before="120" w:after="240"/>
              <w:rPr>
                <w:rFonts w:eastAsia="SimSun"/>
                <w:b/>
                <w:i/>
                <w:iCs/>
              </w:rPr>
            </w:pPr>
            <w:r w:rsidRPr="00D65BD4">
              <w:rPr>
                <w:rFonts w:eastAsia="SimSun"/>
                <w:b/>
                <w:i/>
                <w:iCs/>
              </w:rPr>
              <w:t>[NPRR1008:  Replace paragraph (2) above with the following upon system implementation of the Real-Time Co-Optimization (RTC) project:]</w:t>
            </w:r>
          </w:p>
          <w:p w14:paraId="4EF878C9"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 xml:space="preserve">An Ancillary Service Trade that is reported to ERCOT by 1430 in the Day-Ahead changes the Ancillary Service Position of the buyer and seller in the DRUC process.  An Ancillary Service Trade that is reported to ERCOT after 1430 in the Day-Ahead </w:t>
            </w:r>
            <w:r w:rsidRPr="00D65BD4">
              <w:rPr>
                <w:rFonts w:eastAsia="SimSun"/>
                <w:iCs/>
                <w:szCs w:val="20"/>
              </w:rPr>
              <w:lastRenderedPageBreak/>
              <w:t>changes the Ancillary Service Position of the buyer and seller in any applicable HRUC process, the deadline for which is after the trade is submitted.</w:t>
            </w:r>
          </w:p>
        </w:tc>
      </w:tr>
    </w:tbl>
    <w:p w14:paraId="557E8BA0" w14:textId="77777777" w:rsidR="00D65BD4" w:rsidRPr="00D65BD4" w:rsidRDefault="00D65BD4" w:rsidP="00D65BD4">
      <w:pPr>
        <w:spacing w:before="240" w:after="240"/>
        <w:ind w:left="720" w:hanging="720"/>
        <w:rPr>
          <w:rFonts w:eastAsia="SimSun"/>
          <w:iCs/>
          <w:szCs w:val="20"/>
        </w:rPr>
      </w:pPr>
      <w:r w:rsidRPr="00D65BD4">
        <w:rPr>
          <w:rFonts w:eastAsia="SimSun"/>
          <w:iCs/>
          <w:szCs w:val="20"/>
        </w:rPr>
        <w:lastRenderedPageBreak/>
        <w:t>(3)</w:t>
      </w:r>
      <w:r w:rsidRPr="00D65BD4">
        <w:rPr>
          <w:rFonts w:eastAsia="SimSun"/>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72BF61CC" w14:textId="77777777" w:rsidR="00D65BD4" w:rsidRPr="00D65BD4" w:rsidRDefault="00D65BD4" w:rsidP="00D65BD4">
      <w:pPr>
        <w:spacing w:after="240"/>
        <w:ind w:left="720" w:hanging="720"/>
        <w:rPr>
          <w:rFonts w:eastAsia="SimSun"/>
          <w:iCs/>
          <w:szCs w:val="20"/>
        </w:rPr>
      </w:pPr>
      <w:bookmarkStart w:id="232" w:name="_Hlk135898101"/>
      <w:r w:rsidRPr="00D65BD4">
        <w:rPr>
          <w:rFonts w:eastAsia="SimSun"/>
          <w:iCs/>
          <w:szCs w:val="20"/>
        </w:rPr>
        <w:t>(4)</w:t>
      </w:r>
      <w:r w:rsidRPr="00D65BD4">
        <w:rPr>
          <w:rFonts w:eastAsia="SimSun"/>
          <w:iCs/>
          <w:szCs w:val="20"/>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0F55DA93" w14:textId="77777777" w:rsidTr="0003786F">
        <w:trPr>
          <w:trHeight w:val="386"/>
        </w:trPr>
        <w:tc>
          <w:tcPr>
            <w:tcW w:w="9350" w:type="dxa"/>
            <w:shd w:val="pct12" w:color="auto" w:fill="auto"/>
          </w:tcPr>
          <w:p w14:paraId="3317C5CC" w14:textId="77777777" w:rsidR="00D65BD4" w:rsidRPr="00D65BD4" w:rsidRDefault="00D65BD4" w:rsidP="00D65BD4">
            <w:pPr>
              <w:spacing w:before="120" w:after="240"/>
              <w:rPr>
                <w:rFonts w:eastAsia="SimSun"/>
                <w:b/>
                <w:i/>
                <w:iCs/>
              </w:rPr>
            </w:pPr>
            <w:r w:rsidRPr="00D65BD4">
              <w:rPr>
                <w:rFonts w:eastAsia="SimSun"/>
                <w:b/>
                <w:i/>
                <w:iCs/>
              </w:rPr>
              <w:t>[NPRR1008:  Replace paragraph (4) above with the following upon system implementation of the Real-Time Co-Optimization (RTC) project:]</w:t>
            </w:r>
          </w:p>
          <w:p w14:paraId="320BF229" w14:textId="77777777" w:rsidR="00D65BD4" w:rsidRPr="00D65BD4" w:rsidRDefault="00D65BD4" w:rsidP="00D65BD4">
            <w:pPr>
              <w:spacing w:after="240"/>
              <w:ind w:left="720" w:hanging="720"/>
              <w:rPr>
                <w:rFonts w:eastAsia="SimSun"/>
                <w:iCs/>
                <w:szCs w:val="20"/>
              </w:rPr>
            </w:pPr>
            <w:r w:rsidRPr="00D65BD4">
              <w:rPr>
                <w:rFonts w:eastAsia="SimSun"/>
                <w:iCs/>
                <w:szCs w:val="20"/>
              </w:rPr>
              <w:t>(4)</w:t>
            </w:r>
            <w:r w:rsidRPr="00D65BD4">
              <w:rPr>
                <w:rFonts w:eastAsia="SimSun"/>
                <w:iCs/>
                <w:szCs w:val="20"/>
              </w:rPr>
              <w:tab/>
              <w: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t>
            </w:r>
          </w:p>
        </w:tc>
      </w:tr>
    </w:tbl>
    <w:p w14:paraId="6BAEFE69"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(5)</w:t>
      </w:r>
      <w:r w:rsidRPr="00D65BD4">
        <w:rPr>
          <w:rFonts w:eastAsia="SimSun"/>
          <w:iCs/>
          <w:szCs w:val="20"/>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66DBF371" w14:textId="77777777" w:rsidTr="0003786F">
        <w:trPr>
          <w:trHeight w:val="386"/>
        </w:trPr>
        <w:tc>
          <w:tcPr>
            <w:tcW w:w="9350" w:type="dxa"/>
            <w:shd w:val="pct12" w:color="auto" w:fill="auto"/>
          </w:tcPr>
          <w:p w14:paraId="3362E726" w14:textId="77777777" w:rsidR="00D65BD4" w:rsidRPr="00D65BD4" w:rsidRDefault="00D65BD4" w:rsidP="00D65BD4">
            <w:pPr>
              <w:spacing w:before="120" w:after="240"/>
              <w:rPr>
                <w:rFonts w:eastAsia="SimSun"/>
                <w:b/>
                <w:i/>
                <w:iCs/>
              </w:rPr>
            </w:pPr>
            <w:r w:rsidRPr="00D65BD4">
              <w:rPr>
                <w:rFonts w:eastAsia="SimSun"/>
                <w:b/>
                <w:i/>
                <w:iCs/>
              </w:rPr>
              <w:t>[NPRR1008:  Replace paragraph (5) above with the following upon system implementation of the Real-Time Co-Optimization (RTC) project:]</w:t>
            </w:r>
          </w:p>
          <w:p w14:paraId="744A70F2" w14:textId="77777777" w:rsidR="00D65BD4" w:rsidRPr="00D65BD4" w:rsidRDefault="00D65BD4" w:rsidP="00D65BD4">
            <w:pPr>
              <w:spacing w:after="240"/>
              <w:ind w:left="720" w:hanging="720"/>
              <w:rPr>
                <w:rFonts w:eastAsia="SimSun"/>
                <w:iCs/>
                <w:szCs w:val="20"/>
              </w:rPr>
            </w:pPr>
            <w:r w:rsidRPr="00D65BD4">
              <w:rPr>
                <w:rFonts w:eastAsia="SimSun"/>
                <w:iCs/>
                <w:szCs w:val="20"/>
              </w:rPr>
              <w:t>(5)</w:t>
            </w:r>
            <w:r w:rsidRPr="00D65BD4">
              <w:rPr>
                <w:rFonts w:eastAsia="SimSun"/>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1F1715E3" w14:textId="77777777" w:rsidR="00D65BD4" w:rsidRPr="00D65BD4" w:rsidRDefault="00D65BD4" w:rsidP="00D65BD4">
      <w:pPr>
        <w:spacing w:before="240" w:after="240"/>
        <w:ind w:left="1440" w:hanging="720"/>
        <w:rPr>
          <w:rFonts w:eastAsia="SimSun"/>
          <w:szCs w:val="20"/>
        </w:rPr>
      </w:pPr>
      <w:r w:rsidRPr="00D65BD4">
        <w:rPr>
          <w:rFonts w:eastAsia="SimSun"/>
          <w:szCs w:val="20"/>
        </w:rPr>
        <w:t>(a)</w:t>
      </w:r>
      <w:r w:rsidRPr="00D65BD4">
        <w:rPr>
          <w:rFonts w:eastAsia="SimSun"/>
          <w:szCs w:val="20"/>
        </w:rPr>
        <w:tab/>
        <w:t xml:space="preserve">A Generation Resource; or </w:t>
      </w:r>
    </w:p>
    <w:p w14:paraId="53AF6527"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A Load Resource providing ECRS triggered with or without under-frequency relays set at 59.70 Hz.  </w:t>
      </w:r>
    </w:p>
    <w:p w14:paraId="0AC87225" w14:textId="77777777" w:rsidR="00D65BD4" w:rsidRPr="00D65BD4" w:rsidRDefault="00D65BD4" w:rsidP="00D65BD4">
      <w:pPr>
        <w:spacing w:after="240"/>
        <w:ind w:left="720" w:hanging="720"/>
        <w:rPr>
          <w:rFonts w:eastAsia="SimSun"/>
          <w:iCs/>
          <w:szCs w:val="20"/>
        </w:rPr>
      </w:pPr>
      <w:r w:rsidRPr="00D65BD4">
        <w:rPr>
          <w:rFonts w:eastAsia="SimSun"/>
          <w:iCs/>
          <w:szCs w:val="20"/>
        </w:rPr>
        <w:lastRenderedPageBreak/>
        <w:t>(6)</w:t>
      </w:r>
      <w:r w:rsidRPr="00D65BD4">
        <w:rPr>
          <w:rFonts w:eastAsia="SimSun"/>
          <w:iCs/>
          <w:szCs w:val="20"/>
        </w:rPr>
        <w:tab/>
        <w:t>The table below shows the ECRS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D65BD4" w:rsidRPr="00D65BD4" w14:paraId="664E0399" w14:textId="77777777" w:rsidTr="0003786F">
        <w:trPr>
          <w:trHeight w:val="343"/>
        </w:trPr>
        <w:tc>
          <w:tcPr>
            <w:tcW w:w="2240" w:type="dxa"/>
            <w:shd w:val="clear" w:color="auto" w:fill="auto"/>
            <w:vAlign w:val="center"/>
          </w:tcPr>
          <w:p w14:paraId="46CFBB46" w14:textId="77777777" w:rsidR="00D65BD4" w:rsidRPr="00D65BD4" w:rsidRDefault="00D65BD4" w:rsidP="00D65BD4">
            <w:pPr>
              <w:spacing w:after="240"/>
              <w:jc w:val="center"/>
              <w:rPr>
                <w:rFonts w:eastAsia="SimSun"/>
                <w:iCs/>
                <w:szCs w:val="20"/>
              </w:rPr>
            </w:pPr>
          </w:p>
        </w:tc>
        <w:tc>
          <w:tcPr>
            <w:tcW w:w="6395" w:type="dxa"/>
            <w:gridSpan w:val="2"/>
            <w:shd w:val="clear" w:color="auto" w:fill="auto"/>
            <w:vAlign w:val="center"/>
          </w:tcPr>
          <w:p w14:paraId="2A50515C" w14:textId="77777777" w:rsidR="00D65BD4" w:rsidRPr="00D65BD4" w:rsidRDefault="00D65BD4" w:rsidP="00D65BD4">
            <w:pPr>
              <w:spacing w:after="240"/>
              <w:jc w:val="center"/>
              <w:rPr>
                <w:rFonts w:eastAsia="SimSun"/>
                <w:b/>
                <w:iCs/>
                <w:szCs w:val="20"/>
              </w:rPr>
            </w:pPr>
            <w:r w:rsidRPr="00D65BD4">
              <w:rPr>
                <w:rFonts w:eastAsia="SimSun"/>
                <w:b/>
                <w:iCs/>
                <w:szCs w:val="20"/>
              </w:rPr>
              <w:t>Allowable ECRS Ancillary Service Trades</w:t>
            </w:r>
          </w:p>
        </w:tc>
      </w:tr>
      <w:tr w:rsidR="00D65BD4" w:rsidRPr="00D65BD4" w14:paraId="204C5D1D" w14:textId="77777777" w:rsidTr="0003786F">
        <w:trPr>
          <w:trHeight w:val="527"/>
        </w:trPr>
        <w:tc>
          <w:tcPr>
            <w:tcW w:w="2240" w:type="dxa"/>
            <w:shd w:val="clear" w:color="auto" w:fill="auto"/>
            <w:vAlign w:val="center"/>
          </w:tcPr>
          <w:p w14:paraId="59ECE1DE" w14:textId="77777777" w:rsidR="00D65BD4" w:rsidRPr="00D65BD4" w:rsidRDefault="00D65BD4" w:rsidP="00D65BD4">
            <w:pPr>
              <w:spacing w:after="240"/>
              <w:jc w:val="center"/>
              <w:rPr>
                <w:rFonts w:eastAsia="SimSun"/>
                <w:b/>
                <w:iCs/>
                <w:szCs w:val="20"/>
              </w:rPr>
            </w:pPr>
            <w:r w:rsidRPr="00D65BD4">
              <w:rPr>
                <w:rFonts w:eastAsia="SimSun"/>
                <w:b/>
                <w:iCs/>
                <w:szCs w:val="20"/>
              </w:rPr>
              <w:t>Original Responsibility</w:t>
            </w:r>
          </w:p>
        </w:tc>
        <w:tc>
          <w:tcPr>
            <w:tcW w:w="3155" w:type="dxa"/>
            <w:shd w:val="clear" w:color="auto" w:fill="auto"/>
            <w:vAlign w:val="center"/>
          </w:tcPr>
          <w:p w14:paraId="6FA1E0F4" w14:textId="77777777" w:rsidR="00D65BD4" w:rsidRPr="00D65BD4" w:rsidRDefault="00D65BD4" w:rsidP="00D65BD4">
            <w:pPr>
              <w:spacing w:after="240"/>
              <w:jc w:val="center"/>
              <w:rPr>
                <w:rFonts w:eastAsia="SimSun"/>
                <w:b/>
                <w:iCs/>
                <w:szCs w:val="20"/>
              </w:rPr>
            </w:pPr>
            <w:r w:rsidRPr="00D65BD4">
              <w:rPr>
                <w:rFonts w:eastAsia="SimSun"/>
                <w:b/>
                <w:iCs/>
                <w:szCs w:val="20"/>
              </w:rPr>
              <w:t>SCED-dispatchable ECRS</w:t>
            </w:r>
          </w:p>
        </w:tc>
        <w:tc>
          <w:tcPr>
            <w:tcW w:w="3240" w:type="dxa"/>
            <w:shd w:val="clear" w:color="auto" w:fill="auto"/>
            <w:vAlign w:val="center"/>
          </w:tcPr>
          <w:p w14:paraId="303FF2A4" w14:textId="77777777" w:rsidR="00D65BD4" w:rsidRPr="00D65BD4" w:rsidRDefault="00D65BD4" w:rsidP="00D65BD4">
            <w:pPr>
              <w:spacing w:after="240"/>
              <w:jc w:val="center"/>
              <w:rPr>
                <w:rFonts w:eastAsia="SimSun"/>
                <w:b/>
                <w:iCs/>
                <w:szCs w:val="20"/>
              </w:rPr>
            </w:pPr>
            <w:r w:rsidRPr="00D65BD4">
              <w:rPr>
                <w:rFonts w:eastAsia="SimSun"/>
                <w:b/>
                <w:iCs/>
                <w:szCs w:val="20"/>
              </w:rPr>
              <w:t>Manually dispatched ECRS</w:t>
            </w:r>
          </w:p>
        </w:tc>
      </w:tr>
      <w:tr w:rsidR="00D65BD4" w:rsidRPr="00D65BD4" w14:paraId="5873AA19" w14:textId="77777777" w:rsidTr="0003786F">
        <w:trPr>
          <w:trHeight w:val="343"/>
        </w:trPr>
        <w:tc>
          <w:tcPr>
            <w:tcW w:w="2240" w:type="dxa"/>
            <w:shd w:val="clear" w:color="auto" w:fill="auto"/>
            <w:vAlign w:val="center"/>
          </w:tcPr>
          <w:p w14:paraId="2C9CEBB7" w14:textId="77777777" w:rsidR="00D65BD4" w:rsidRPr="00D65BD4" w:rsidRDefault="00D65BD4" w:rsidP="00D65BD4">
            <w:pPr>
              <w:spacing w:after="240"/>
              <w:jc w:val="center"/>
              <w:rPr>
                <w:rFonts w:eastAsia="SimSun"/>
                <w:iCs/>
                <w:szCs w:val="20"/>
              </w:rPr>
            </w:pPr>
            <w:r w:rsidRPr="00D65BD4">
              <w:rPr>
                <w:rFonts w:eastAsia="SimSun"/>
                <w:iCs/>
                <w:szCs w:val="20"/>
              </w:rPr>
              <w:t>SCED-dispatchable ECRS</w:t>
            </w:r>
          </w:p>
        </w:tc>
        <w:tc>
          <w:tcPr>
            <w:tcW w:w="3155" w:type="dxa"/>
            <w:shd w:val="clear" w:color="auto" w:fill="auto"/>
            <w:vAlign w:val="center"/>
          </w:tcPr>
          <w:p w14:paraId="1B0B9E94"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3240" w:type="dxa"/>
            <w:shd w:val="clear" w:color="auto" w:fill="auto"/>
            <w:vAlign w:val="center"/>
          </w:tcPr>
          <w:p w14:paraId="27CF581A" w14:textId="77777777" w:rsidR="00D65BD4" w:rsidRPr="00D65BD4" w:rsidRDefault="00D65BD4" w:rsidP="00D65BD4">
            <w:pPr>
              <w:spacing w:after="240"/>
              <w:jc w:val="center"/>
              <w:rPr>
                <w:rFonts w:eastAsia="SimSun"/>
                <w:iCs/>
                <w:szCs w:val="20"/>
              </w:rPr>
            </w:pPr>
            <w:r w:rsidRPr="00D65BD4">
              <w:rPr>
                <w:rFonts w:eastAsia="SimSun"/>
                <w:iCs/>
                <w:szCs w:val="20"/>
              </w:rPr>
              <w:t>No</w:t>
            </w:r>
          </w:p>
        </w:tc>
      </w:tr>
      <w:tr w:rsidR="00D65BD4" w:rsidRPr="00D65BD4" w14:paraId="3C973F5A" w14:textId="77777777" w:rsidTr="0003786F">
        <w:trPr>
          <w:trHeight w:val="527"/>
        </w:trPr>
        <w:tc>
          <w:tcPr>
            <w:tcW w:w="2240" w:type="dxa"/>
            <w:shd w:val="clear" w:color="auto" w:fill="auto"/>
            <w:vAlign w:val="center"/>
          </w:tcPr>
          <w:p w14:paraId="685153F3" w14:textId="77777777" w:rsidR="00D65BD4" w:rsidRPr="00D65BD4" w:rsidRDefault="00D65BD4" w:rsidP="00D65BD4">
            <w:pPr>
              <w:spacing w:after="240"/>
              <w:jc w:val="center"/>
              <w:rPr>
                <w:rFonts w:eastAsia="SimSun"/>
                <w:iCs/>
                <w:szCs w:val="20"/>
              </w:rPr>
            </w:pPr>
            <w:r w:rsidRPr="00D65BD4">
              <w:rPr>
                <w:rFonts w:eastAsia="SimSun"/>
                <w:iCs/>
                <w:szCs w:val="20"/>
              </w:rPr>
              <w:t>Manually dispatched ECRS</w:t>
            </w:r>
          </w:p>
        </w:tc>
        <w:tc>
          <w:tcPr>
            <w:tcW w:w="3155" w:type="dxa"/>
            <w:shd w:val="clear" w:color="auto" w:fill="auto"/>
            <w:vAlign w:val="center"/>
          </w:tcPr>
          <w:p w14:paraId="130E8D70"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3240" w:type="dxa"/>
            <w:shd w:val="clear" w:color="auto" w:fill="auto"/>
            <w:vAlign w:val="center"/>
          </w:tcPr>
          <w:p w14:paraId="3054B457" w14:textId="77777777" w:rsidR="00D65BD4" w:rsidRPr="00D65BD4" w:rsidRDefault="00D65BD4" w:rsidP="00D65BD4">
            <w:pPr>
              <w:spacing w:after="240"/>
              <w:jc w:val="center"/>
              <w:rPr>
                <w:rFonts w:eastAsia="SimSun"/>
                <w:iCs/>
                <w:szCs w:val="20"/>
              </w:rPr>
            </w:pPr>
            <w:r w:rsidRPr="00D65BD4">
              <w:rPr>
                <w:rFonts w:eastAsia="SimSun"/>
                <w:iCs/>
                <w:szCs w:val="20"/>
              </w:rPr>
              <w:t>Yes</w:t>
            </w:r>
          </w:p>
        </w:tc>
      </w:tr>
    </w:tbl>
    <w:p w14:paraId="1166400E" w14:textId="77777777" w:rsidR="00D65BD4" w:rsidRPr="00D65BD4" w:rsidRDefault="00D65BD4" w:rsidP="00D65BD4">
      <w:pPr>
        <w:spacing w:before="240" w:after="240"/>
        <w:ind w:left="720" w:hanging="720"/>
        <w:rPr>
          <w:rFonts w:eastAsia="SimSun"/>
          <w:iCs/>
          <w:szCs w:val="20"/>
        </w:rPr>
      </w:pPr>
      <w:bookmarkStart w:id="233" w:name="_Hlk116474121"/>
      <w:bookmarkStart w:id="234" w:name="_Toc90197161"/>
      <w:bookmarkStart w:id="235" w:name="_Toc92873949"/>
      <w:bookmarkStart w:id="236" w:name="_Toc142108924"/>
      <w:bookmarkStart w:id="237" w:name="_Toc142113769"/>
      <w:bookmarkStart w:id="238" w:name="_Toc402345593"/>
      <w:bookmarkStart w:id="239" w:name="_Toc405383876"/>
      <w:bookmarkStart w:id="240" w:name="_Toc405536978"/>
      <w:bookmarkStart w:id="241" w:name="_Toc440871765"/>
      <w:bookmarkEnd w:id="232"/>
      <w:r w:rsidRPr="00D65BD4">
        <w:rPr>
          <w:rFonts w:eastAsia="SimSun"/>
          <w:iCs/>
          <w:szCs w:val="20"/>
        </w:rPr>
        <w:t>(7)</w:t>
      </w:r>
      <w:r w:rsidRPr="00D65BD4">
        <w:rPr>
          <w:rFonts w:eastAsia="SimSun"/>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65BD4" w:rsidRPr="00D65BD4" w14:paraId="00F9A4EC" w14:textId="77777777" w:rsidTr="0003786F">
        <w:trPr>
          <w:trHeight w:val="343"/>
        </w:trPr>
        <w:tc>
          <w:tcPr>
            <w:tcW w:w="2219" w:type="dxa"/>
            <w:shd w:val="clear" w:color="auto" w:fill="auto"/>
            <w:vAlign w:val="center"/>
          </w:tcPr>
          <w:p w14:paraId="1AB42331" w14:textId="77777777" w:rsidR="00D65BD4" w:rsidRPr="00D65BD4" w:rsidRDefault="00D65BD4" w:rsidP="00D65BD4">
            <w:pPr>
              <w:spacing w:after="240"/>
              <w:jc w:val="center"/>
              <w:rPr>
                <w:rFonts w:eastAsia="SimSun"/>
                <w:iCs/>
                <w:szCs w:val="20"/>
              </w:rPr>
            </w:pPr>
          </w:p>
        </w:tc>
        <w:tc>
          <w:tcPr>
            <w:tcW w:w="6411" w:type="dxa"/>
            <w:gridSpan w:val="3"/>
            <w:shd w:val="clear" w:color="auto" w:fill="auto"/>
            <w:vAlign w:val="center"/>
          </w:tcPr>
          <w:p w14:paraId="0BB6DAEE" w14:textId="77777777" w:rsidR="00D65BD4" w:rsidRPr="00D65BD4" w:rsidRDefault="00D65BD4" w:rsidP="00D65BD4">
            <w:pPr>
              <w:spacing w:after="240"/>
              <w:jc w:val="center"/>
              <w:rPr>
                <w:rFonts w:eastAsia="SimSun"/>
                <w:b/>
                <w:iCs/>
                <w:szCs w:val="20"/>
              </w:rPr>
            </w:pPr>
            <w:r w:rsidRPr="00D65BD4">
              <w:rPr>
                <w:rFonts w:eastAsia="SimSun"/>
                <w:b/>
                <w:iCs/>
                <w:szCs w:val="20"/>
              </w:rPr>
              <w:t>Allowable RRS Ancillary Service Trades</w:t>
            </w:r>
          </w:p>
        </w:tc>
      </w:tr>
      <w:tr w:rsidR="00D65BD4" w:rsidRPr="00D65BD4" w14:paraId="1767E99C" w14:textId="77777777" w:rsidTr="0003786F">
        <w:trPr>
          <w:trHeight w:val="527"/>
        </w:trPr>
        <w:tc>
          <w:tcPr>
            <w:tcW w:w="2219" w:type="dxa"/>
            <w:shd w:val="clear" w:color="auto" w:fill="auto"/>
            <w:vAlign w:val="center"/>
          </w:tcPr>
          <w:p w14:paraId="043897A7" w14:textId="77777777" w:rsidR="00D65BD4" w:rsidRPr="00D65BD4" w:rsidRDefault="00D65BD4" w:rsidP="00D65BD4">
            <w:pPr>
              <w:spacing w:after="240"/>
              <w:jc w:val="center"/>
              <w:rPr>
                <w:rFonts w:eastAsia="SimSun"/>
                <w:b/>
                <w:iCs/>
                <w:szCs w:val="20"/>
              </w:rPr>
            </w:pPr>
            <w:r w:rsidRPr="00D65BD4">
              <w:rPr>
                <w:rFonts w:eastAsia="SimSun"/>
                <w:b/>
                <w:iCs/>
                <w:szCs w:val="20"/>
              </w:rPr>
              <w:t>Original Responsibility</w:t>
            </w:r>
          </w:p>
        </w:tc>
        <w:tc>
          <w:tcPr>
            <w:tcW w:w="2158" w:type="dxa"/>
            <w:shd w:val="clear" w:color="auto" w:fill="auto"/>
            <w:vAlign w:val="center"/>
          </w:tcPr>
          <w:p w14:paraId="0A1E91B4" w14:textId="77777777" w:rsidR="00D65BD4" w:rsidRPr="00D65BD4" w:rsidRDefault="00D65BD4" w:rsidP="00D65BD4">
            <w:pPr>
              <w:spacing w:after="240"/>
              <w:jc w:val="center"/>
              <w:rPr>
                <w:rFonts w:eastAsia="SimSun"/>
                <w:b/>
                <w:iCs/>
                <w:szCs w:val="20"/>
              </w:rPr>
            </w:pPr>
            <w:r w:rsidRPr="00D65BD4">
              <w:rPr>
                <w:rFonts w:eastAsia="SimSun"/>
                <w:b/>
                <w:iCs/>
                <w:szCs w:val="20"/>
              </w:rPr>
              <w:t>Resource providing Primary Frequency Response</w:t>
            </w:r>
          </w:p>
        </w:tc>
        <w:tc>
          <w:tcPr>
            <w:tcW w:w="2036" w:type="dxa"/>
            <w:shd w:val="clear" w:color="auto" w:fill="auto"/>
            <w:vAlign w:val="center"/>
          </w:tcPr>
          <w:p w14:paraId="51C84F8F" w14:textId="77777777" w:rsidR="00D65BD4" w:rsidRPr="00D65BD4" w:rsidRDefault="00D65BD4" w:rsidP="00D65BD4">
            <w:pPr>
              <w:spacing w:after="240"/>
              <w:jc w:val="center"/>
              <w:rPr>
                <w:rFonts w:eastAsia="SimSun"/>
                <w:b/>
                <w:iCs/>
                <w:szCs w:val="20"/>
              </w:rPr>
            </w:pPr>
            <w:r w:rsidRPr="00D65BD4">
              <w:rPr>
                <w:rFonts w:eastAsia="SimSun"/>
                <w:b/>
                <w:iCs/>
                <w:szCs w:val="20"/>
              </w:rPr>
              <w:t>Resource providing FFR triggered at 59.85 Hz</w:t>
            </w:r>
          </w:p>
        </w:tc>
        <w:tc>
          <w:tcPr>
            <w:tcW w:w="2217" w:type="dxa"/>
            <w:shd w:val="clear" w:color="auto" w:fill="auto"/>
            <w:vAlign w:val="center"/>
          </w:tcPr>
          <w:p w14:paraId="0CA0FF1E" w14:textId="77777777" w:rsidR="00D65BD4" w:rsidRPr="00D65BD4" w:rsidRDefault="00D65BD4" w:rsidP="00D65BD4">
            <w:pPr>
              <w:spacing w:after="240"/>
              <w:jc w:val="center"/>
              <w:rPr>
                <w:rFonts w:eastAsia="SimSun"/>
                <w:b/>
                <w:iCs/>
                <w:szCs w:val="20"/>
              </w:rPr>
            </w:pPr>
            <w:r w:rsidRPr="00D65BD4">
              <w:rPr>
                <w:rFonts w:eastAsia="SimSun"/>
                <w:b/>
                <w:iCs/>
                <w:szCs w:val="20"/>
              </w:rPr>
              <w:t>Load Resource triggered at 59.7 Hz</w:t>
            </w:r>
          </w:p>
        </w:tc>
      </w:tr>
      <w:tr w:rsidR="00D65BD4" w:rsidRPr="00D65BD4" w14:paraId="0C498F9F" w14:textId="77777777" w:rsidTr="0003786F">
        <w:trPr>
          <w:trHeight w:val="343"/>
        </w:trPr>
        <w:tc>
          <w:tcPr>
            <w:tcW w:w="2219" w:type="dxa"/>
            <w:shd w:val="clear" w:color="auto" w:fill="auto"/>
            <w:vAlign w:val="center"/>
          </w:tcPr>
          <w:p w14:paraId="0879B2A2" w14:textId="77777777" w:rsidR="00D65BD4" w:rsidRPr="00D65BD4" w:rsidRDefault="00D65BD4" w:rsidP="00D65BD4">
            <w:pPr>
              <w:spacing w:after="240"/>
              <w:jc w:val="center"/>
              <w:rPr>
                <w:rFonts w:eastAsia="SimSun"/>
                <w:iCs/>
                <w:szCs w:val="20"/>
              </w:rPr>
            </w:pPr>
            <w:r w:rsidRPr="00D65BD4">
              <w:rPr>
                <w:rFonts w:eastAsia="SimSun"/>
                <w:iCs/>
                <w:szCs w:val="20"/>
              </w:rPr>
              <w:t>Resource providing Primary Frequency Response</w:t>
            </w:r>
          </w:p>
        </w:tc>
        <w:tc>
          <w:tcPr>
            <w:tcW w:w="2158" w:type="dxa"/>
            <w:shd w:val="clear" w:color="auto" w:fill="auto"/>
            <w:vAlign w:val="center"/>
          </w:tcPr>
          <w:p w14:paraId="3FC6A3BA"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2036" w:type="dxa"/>
            <w:shd w:val="clear" w:color="auto" w:fill="auto"/>
            <w:vAlign w:val="center"/>
          </w:tcPr>
          <w:p w14:paraId="4283FD39" w14:textId="77777777" w:rsidR="00D65BD4" w:rsidRPr="00D65BD4" w:rsidRDefault="00D65BD4" w:rsidP="00D65BD4">
            <w:pPr>
              <w:spacing w:after="240"/>
              <w:jc w:val="center"/>
              <w:rPr>
                <w:rFonts w:eastAsia="SimSun"/>
                <w:iCs/>
                <w:szCs w:val="20"/>
              </w:rPr>
            </w:pPr>
            <w:r w:rsidRPr="00D65BD4">
              <w:rPr>
                <w:rFonts w:eastAsia="SimSun"/>
                <w:iCs/>
                <w:szCs w:val="20"/>
              </w:rPr>
              <w:t>No</w:t>
            </w:r>
          </w:p>
        </w:tc>
        <w:tc>
          <w:tcPr>
            <w:tcW w:w="2217" w:type="dxa"/>
            <w:shd w:val="clear" w:color="auto" w:fill="auto"/>
            <w:vAlign w:val="center"/>
          </w:tcPr>
          <w:p w14:paraId="5C9647B3" w14:textId="77777777" w:rsidR="00D65BD4" w:rsidRPr="00D65BD4" w:rsidRDefault="00D65BD4" w:rsidP="00D65BD4">
            <w:pPr>
              <w:spacing w:after="240"/>
              <w:jc w:val="center"/>
              <w:rPr>
                <w:rFonts w:eastAsia="SimSun"/>
                <w:iCs/>
                <w:szCs w:val="20"/>
              </w:rPr>
            </w:pPr>
            <w:r w:rsidRPr="00D65BD4">
              <w:rPr>
                <w:rFonts w:eastAsia="SimSun"/>
                <w:iCs/>
                <w:szCs w:val="20"/>
              </w:rPr>
              <w:t>No</w:t>
            </w:r>
          </w:p>
        </w:tc>
      </w:tr>
      <w:tr w:rsidR="00D65BD4" w:rsidRPr="00D65BD4" w14:paraId="0B78A2A8" w14:textId="77777777" w:rsidTr="0003786F">
        <w:trPr>
          <w:trHeight w:val="366"/>
        </w:trPr>
        <w:tc>
          <w:tcPr>
            <w:tcW w:w="2219" w:type="dxa"/>
            <w:shd w:val="clear" w:color="auto" w:fill="auto"/>
            <w:vAlign w:val="center"/>
          </w:tcPr>
          <w:p w14:paraId="7D178852" w14:textId="77777777" w:rsidR="00D65BD4" w:rsidRPr="00D65BD4" w:rsidRDefault="00D65BD4" w:rsidP="00D65BD4">
            <w:pPr>
              <w:spacing w:after="240"/>
              <w:jc w:val="center"/>
              <w:rPr>
                <w:rFonts w:eastAsia="SimSun"/>
                <w:iCs/>
                <w:szCs w:val="20"/>
              </w:rPr>
            </w:pPr>
            <w:r w:rsidRPr="00D65BD4">
              <w:rPr>
                <w:rFonts w:eastAsia="SimSun"/>
                <w:iCs/>
                <w:szCs w:val="20"/>
              </w:rPr>
              <w:t>Resource providing FFR triggered at 59.85 Hz</w:t>
            </w:r>
          </w:p>
        </w:tc>
        <w:tc>
          <w:tcPr>
            <w:tcW w:w="2158" w:type="dxa"/>
            <w:shd w:val="clear" w:color="auto" w:fill="auto"/>
            <w:vAlign w:val="center"/>
          </w:tcPr>
          <w:p w14:paraId="0AD5AF86"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2036" w:type="dxa"/>
            <w:shd w:val="clear" w:color="auto" w:fill="auto"/>
            <w:vAlign w:val="center"/>
          </w:tcPr>
          <w:p w14:paraId="42BB535D"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2217" w:type="dxa"/>
            <w:shd w:val="clear" w:color="auto" w:fill="auto"/>
            <w:vAlign w:val="center"/>
          </w:tcPr>
          <w:p w14:paraId="2779ECA8" w14:textId="77777777" w:rsidR="00D65BD4" w:rsidRPr="00D65BD4" w:rsidRDefault="00D65BD4" w:rsidP="00D65BD4">
            <w:pPr>
              <w:spacing w:after="240"/>
              <w:jc w:val="center"/>
              <w:rPr>
                <w:rFonts w:eastAsia="SimSun"/>
                <w:iCs/>
                <w:szCs w:val="20"/>
              </w:rPr>
            </w:pPr>
            <w:r w:rsidRPr="00D65BD4">
              <w:rPr>
                <w:rFonts w:eastAsia="SimSun"/>
                <w:iCs/>
                <w:szCs w:val="20"/>
              </w:rPr>
              <w:t>Yes</w:t>
            </w:r>
          </w:p>
        </w:tc>
      </w:tr>
      <w:tr w:rsidR="00D65BD4" w:rsidRPr="00D65BD4" w14:paraId="2211BFC3" w14:textId="77777777" w:rsidTr="0003786F">
        <w:trPr>
          <w:trHeight w:val="527"/>
        </w:trPr>
        <w:tc>
          <w:tcPr>
            <w:tcW w:w="2219" w:type="dxa"/>
            <w:shd w:val="clear" w:color="auto" w:fill="auto"/>
            <w:vAlign w:val="center"/>
          </w:tcPr>
          <w:p w14:paraId="2E04AE4C" w14:textId="77777777" w:rsidR="00D65BD4" w:rsidRPr="00D65BD4" w:rsidRDefault="00D65BD4" w:rsidP="00D65BD4">
            <w:pPr>
              <w:spacing w:after="240"/>
              <w:jc w:val="center"/>
              <w:rPr>
                <w:rFonts w:eastAsia="SimSun"/>
                <w:iCs/>
                <w:szCs w:val="20"/>
              </w:rPr>
            </w:pPr>
            <w:r w:rsidRPr="00D65BD4">
              <w:rPr>
                <w:rFonts w:eastAsia="SimSun"/>
                <w:iCs/>
                <w:szCs w:val="20"/>
              </w:rPr>
              <w:t>Load Resource triggered at 59.7 Hz</w:t>
            </w:r>
          </w:p>
        </w:tc>
        <w:tc>
          <w:tcPr>
            <w:tcW w:w="2158" w:type="dxa"/>
            <w:shd w:val="clear" w:color="auto" w:fill="auto"/>
            <w:vAlign w:val="center"/>
          </w:tcPr>
          <w:p w14:paraId="049F53FC"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2036" w:type="dxa"/>
            <w:shd w:val="clear" w:color="auto" w:fill="auto"/>
            <w:vAlign w:val="center"/>
          </w:tcPr>
          <w:p w14:paraId="6F658AC3" w14:textId="77777777" w:rsidR="00D65BD4" w:rsidRPr="00D65BD4" w:rsidRDefault="00D65BD4" w:rsidP="00D65BD4">
            <w:pPr>
              <w:spacing w:after="240"/>
              <w:jc w:val="center"/>
              <w:rPr>
                <w:rFonts w:eastAsia="SimSun"/>
                <w:iCs/>
                <w:szCs w:val="20"/>
              </w:rPr>
            </w:pPr>
            <w:r w:rsidRPr="00D65BD4">
              <w:rPr>
                <w:rFonts w:eastAsia="SimSun"/>
                <w:iCs/>
                <w:szCs w:val="20"/>
              </w:rPr>
              <w:t>No</w:t>
            </w:r>
          </w:p>
        </w:tc>
        <w:tc>
          <w:tcPr>
            <w:tcW w:w="2217" w:type="dxa"/>
            <w:shd w:val="clear" w:color="auto" w:fill="auto"/>
            <w:vAlign w:val="center"/>
          </w:tcPr>
          <w:p w14:paraId="25895F17" w14:textId="77777777" w:rsidR="00D65BD4" w:rsidRPr="00D65BD4" w:rsidRDefault="00D65BD4" w:rsidP="00D65BD4">
            <w:pPr>
              <w:spacing w:after="240"/>
              <w:jc w:val="center"/>
              <w:rPr>
                <w:rFonts w:eastAsia="SimSun"/>
                <w:iCs/>
                <w:szCs w:val="20"/>
              </w:rPr>
            </w:pPr>
            <w:r w:rsidRPr="00D65BD4">
              <w:rPr>
                <w:rFonts w:eastAsia="SimSun"/>
                <w:iCs/>
                <w:szCs w:val="20"/>
              </w:rPr>
              <w:t>Yes</w:t>
            </w:r>
          </w:p>
        </w:tc>
      </w:tr>
    </w:tbl>
    <w:bookmarkEnd w:id="233"/>
    <w:p w14:paraId="1DF65D7B" w14:textId="77777777" w:rsidR="00D65BD4" w:rsidRPr="00D65BD4" w:rsidRDefault="00D65BD4" w:rsidP="00D65BD4">
      <w:pPr>
        <w:spacing w:before="240" w:after="240"/>
        <w:ind w:left="720" w:hanging="720"/>
        <w:rPr>
          <w:rFonts w:eastAsia="SimSun"/>
        </w:rPr>
      </w:pPr>
      <w:r w:rsidRPr="00D65BD4">
        <w:rPr>
          <w:rFonts w:eastAsia="SimSun"/>
        </w:rP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D65BD4" w:rsidRPr="00D65BD4" w14:paraId="750E4681" w14:textId="77777777" w:rsidTr="0003786F">
        <w:trPr>
          <w:trHeight w:val="863"/>
        </w:trPr>
        <w:tc>
          <w:tcPr>
            <w:tcW w:w="2250" w:type="dxa"/>
            <w:shd w:val="clear" w:color="auto" w:fill="auto"/>
            <w:vAlign w:val="center"/>
          </w:tcPr>
          <w:p w14:paraId="0F6CEFA9" w14:textId="77777777" w:rsidR="00D65BD4" w:rsidRPr="00D65BD4" w:rsidRDefault="00D65BD4" w:rsidP="00D65BD4">
            <w:pPr>
              <w:spacing w:after="240"/>
              <w:jc w:val="center"/>
              <w:rPr>
                <w:rFonts w:eastAsia="SimSun"/>
                <w:b/>
                <w:iCs/>
                <w:szCs w:val="20"/>
              </w:rPr>
            </w:pPr>
          </w:p>
        </w:tc>
        <w:tc>
          <w:tcPr>
            <w:tcW w:w="6390" w:type="dxa"/>
            <w:gridSpan w:val="2"/>
            <w:shd w:val="clear" w:color="auto" w:fill="auto"/>
            <w:vAlign w:val="center"/>
          </w:tcPr>
          <w:p w14:paraId="6132CDCE" w14:textId="77777777" w:rsidR="00D65BD4" w:rsidRPr="00D65BD4" w:rsidRDefault="00D65BD4" w:rsidP="00D65BD4">
            <w:pPr>
              <w:spacing w:after="240"/>
              <w:jc w:val="center"/>
              <w:rPr>
                <w:rFonts w:eastAsia="SimSun"/>
                <w:b/>
                <w:iCs/>
                <w:szCs w:val="20"/>
              </w:rPr>
            </w:pPr>
            <w:r w:rsidRPr="00D65BD4">
              <w:rPr>
                <w:rFonts w:eastAsia="SimSun"/>
                <w:b/>
                <w:bCs/>
                <w:iCs/>
                <w:szCs w:val="20"/>
              </w:rPr>
              <w:t>Allowable Non-Spin Ancillary Service Trades</w:t>
            </w:r>
          </w:p>
        </w:tc>
      </w:tr>
      <w:tr w:rsidR="00D65BD4" w:rsidRPr="00D65BD4" w14:paraId="5DB15884" w14:textId="77777777" w:rsidTr="0003786F">
        <w:trPr>
          <w:trHeight w:val="863"/>
        </w:trPr>
        <w:tc>
          <w:tcPr>
            <w:tcW w:w="2250" w:type="dxa"/>
            <w:shd w:val="clear" w:color="auto" w:fill="auto"/>
            <w:vAlign w:val="center"/>
          </w:tcPr>
          <w:p w14:paraId="3FB3A791" w14:textId="77777777" w:rsidR="00D65BD4" w:rsidRPr="00D65BD4" w:rsidRDefault="00D65BD4" w:rsidP="00D65BD4">
            <w:pPr>
              <w:spacing w:after="240"/>
              <w:jc w:val="center"/>
              <w:rPr>
                <w:rFonts w:eastAsia="SimSun"/>
                <w:b/>
                <w:iCs/>
                <w:szCs w:val="20"/>
              </w:rPr>
            </w:pPr>
            <w:r w:rsidRPr="00D65BD4">
              <w:rPr>
                <w:rFonts w:eastAsia="SimSun"/>
                <w:b/>
                <w:iCs/>
                <w:szCs w:val="20"/>
              </w:rPr>
              <w:t>Original Responsibility</w:t>
            </w:r>
          </w:p>
        </w:tc>
        <w:tc>
          <w:tcPr>
            <w:tcW w:w="3150" w:type="dxa"/>
            <w:shd w:val="clear" w:color="auto" w:fill="auto"/>
            <w:vAlign w:val="center"/>
          </w:tcPr>
          <w:p w14:paraId="6A30444F" w14:textId="77777777" w:rsidR="00D65BD4" w:rsidRPr="00D65BD4" w:rsidRDefault="00D65BD4" w:rsidP="00D65BD4">
            <w:pPr>
              <w:spacing w:after="240"/>
              <w:jc w:val="center"/>
              <w:rPr>
                <w:rFonts w:eastAsia="SimSun"/>
                <w:b/>
                <w:iCs/>
                <w:szCs w:val="20"/>
              </w:rPr>
            </w:pPr>
            <w:r w:rsidRPr="00D65BD4">
              <w:rPr>
                <w:rFonts w:eastAsia="SimSun"/>
                <w:b/>
                <w:iCs/>
                <w:szCs w:val="20"/>
              </w:rPr>
              <w:t>Generation Resource or Controllable Load Resource</w:t>
            </w:r>
          </w:p>
        </w:tc>
        <w:tc>
          <w:tcPr>
            <w:tcW w:w="3240" w:type="dxa"/>
            <w:vAlign w:val="center"/>
          </w:tcPr>
          <w:p w14:paraId="58B97459" w14:textId="77777777" w:rsidR="00D65BD4" w:rsidRPr="00D65BD4" w:rsidRDefault="00D65BD4" w:rsidP="00D65BD4">
            <w:pPr>
              <w:spacing w:after="240"/>
              <w:jc w:val="center"/>
              <w:rPr>
                <w:rFonts w:eastAsia="SimSun"/>
                <w:b/>
                <w:iCs/>
                <w:szCs w:val="20"/>
              </w:rPr>
            </w:pPr>
            <w:r w:rsidRPr="00D65BD4">
              <w:rPr>
                <w:rFonts w:eastAsia="SimSun"/>
                <w:b/>
                <w:iCs/>
                <w:szCs w:val="20"/>
              </w:rPr>
              <w:t>Load Resource other than a Controllable Load Resource</w:t>
            </w:r>
          </w:p>
        </w:tc>
      </w:tr>
      <w:tr w:rsidR="00D65BD4" w:rsidRPr="00D65BD4" w14:paraId="32EB65F8" w14:textId="77777777" w:rsidTr="0003786F">
        <w:trPr>
          <w:trHeight w:val="343"/>
        </w:trPr>
        <w:tc>
          <w:tcPr>
            <w:tcW w:w="2250" w:type="dxa"/>
            <w:shd w:val="clear" w:color="auto" w:fill="auto"/>
            <w:vAlign w:val="center"/>
          </w:tcPr>
          <w:p w14:paraId="779DA627" w14:textId="77777777" w:rsidR="00D65BD4" w:rsidRPr="00D65BD4" w:rsidRDefault="00D65BD4" w:rsidP="00D65BD4">
            <w:pPr>
              <w:spacing w:after="240"/>
              <w:jc w:val="center"/>
              <w:rPr>
                <w:rFonts w:eastAsia="SimSun"/>
                <w:bCs/>
                <w:iCs/>
                <w:szCs w:val="20"/>
              </w:rPr>
            </w:pPr>
            <w:r w:rsidRPr="00D65BD4">
              <w:rPr>
                <w:rFonts w:eastAsia="SimSun"/>
                <w:bCs/>
                <w:iCs/>
                <w:szCs w:val="20"/>
              </w:rPr>
              <w:lastRenderedPageBreak/>
              <w:t>Generation Resource or Controllable Load Resource</w:t>
            </w:r>
          </w:p>
        </w:tc>
        <w:tc>
          <w:tcPr>
            <w:tcW w:w="3150" w:type="dxa"/>
            <w:shd w:val="clear" w:color="auto" w:fill="auto"/>
            <w:vAlign w:val="center"/>
          </w:tcPr>
          <w:p w14:paraId="75FC1D14"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3240" w:type="dxa"/>
            <w:vAlign w:val="center"/>
          </w:tcPr>
          <w:p w14:paraId="63F46C4B" w14:textId="77777777" w:rsidR="00D65BD4" w:rsidRPr="00D65BD4" w:rsidRDefault="00D65BD4" w:rsidP="00D65BD4">
            <w:pPr>
              <w:spacing w:after="240"/>
              <w:jc w:val="center"/>
              <w:rPr>
                <w:rFonts w:eastAsia="SimSun"/>
                <w:iCs/>
                <w:szCs w:val="20"/>
              </w:rPr>
            </w:pPr>
            <w:r w:rsidRPr="00D65BD4">
              <w:rPr>
                <w:rFonts w:eastAsia="SimSun"/>
                <w:iCs/>
                <w:szCs w:val="20"/>
              </w:rPr>
              <w:t>No</w:t>
            </w:r>
          </w:p>
        </w:tc>
      </w:tr>
      <w:tr w:rsidR="00D65BD4" w:rsidRPr="00D65BD4" w14:paraId="64F4FEA5" w14:textId="77777777" w:rsidTr="0003786F">
        <w:trPr>
          <w:trHeight w:val="343"/>
        </w:trPr>
        <w:tc>
          <w:tcPr>
            <w:tcW w:w="2250" w:type="dxa"/>
            <w:shd w:val="clear" w:color="auto" w:fill="auto"/>
            <w:vAlign w:val="center"/>
          </w:tcPr>
          <w:p w14:paraId="0BB3A414" w14:textId="77777777" w:rsidR="00D65BD4" w:rsidRPr="00D65BD4" w:rsidRDefault="00D65BD4" w:rsidP="00D65BD4">
            <w:pPr>
              <w:spacing w:after="240"/>
              <w:jc w:val="center"/>
              <w:rPr>
                <w:rFonts w:eastAsia="SimSun"/>
                <w:bCs/>
                <w:iCs/>
                <w:szCs w:val="20"/>
              </w:rPr>
            </w:pPr>
            <w:r w:rsidRPr="00D65BD4">
              <w:rPr>
                <w:rFonts w:eastAsia="SimSun"/>
                <w:bCs/>
                <w:iCs/>
                <w:szCs w:val="20"/>
              </w:rPr>
              <w:t>Load Resource other than a Controllable Load Resource</w:t>
            </w:r>
          </w:p>
        </w:tc>
        <w:tc>
          <w:tcPr>
            <w:tcW w:w="3150" w:type="dxa"/>
            <w:shd w:val="clear" w:color="auto" w:fill="auto"/>
            <w:vAlign w:val="center"/>
          </w:tcPr>
          <w:p w14:paraId="05AA4399"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3240" w:type="dxa"/>
            <w:vAlign w:val="center"/>
          </w:tcPr>
          <w:p w14:paraId="6FEFFE20" w14:textId="77777777" w:rsidR="00D65BD4" w:rsidRPr="00D65BD4" w:rsidRDefault="00D65BD4" w:rsidP="00D65BD4">
            <w:pPr>
              <w:spacing w:after="240"/>
              <w:jc w:val="center"/>
              <w:rPr>
                <w:rFonts w:eastAsia="SimSun"/>
                <w:iCs/>
                <w:szCs w:val="20"/>
              </w:rPr>
            </w:pPr>
            <w:r w:rsidRPr="00D65BD4">
              <w:rPr>
                <w:rFonts w:eastAsia="SimSun"/>
                <w:iCs/>
                <w:szCs w:val="20"/>
              </w:rPr>
              <w:t>Yes</w:t>
            </w:r>
          </w:p>
        </w:tc>
      </w:tr>
    </w:tbl>
    <w:p w14:paraId="25D9E4DF" w14:textId="77777777" w:rsidR="00D65BD4" w:rsidRPr="00D65BD4" w:rsidRDefault="00D65BD4" w:rsidP="00D65BD4">
      <w:pPr>
        <w:spacing w:before="240" w:after="240"/>
        <w:ind w:left="720" w:hanging="720"/>
        <w:rPr>
          <w:rFonts w:eastAsia="SimSun"/>
          <w:bCs/>
        </w:rPr>
      </w:pPr>
      <w:r w:rsidRPr="00D65BD4">
        <w:rPr>
          <w:rFonts w:eastAsia="SimSun"/>
          <w:bCs/>
        </w:rPr>
        <w:t>(9)</w:t>
      </w:r>
      <w:r w:rsidRPr="00D65BD4">
        <w:rPr>
          <w:rFonts w:eastAsia="SimSun"/>
          <w:bCs/>
        </w:rPr>
        <w:tab/>
      </w:r>
      <w:r w:rsidRPr="00D65BD4">
        <w:rPr>
          <w:rFonts w:eastAsia="SimSun"/>
        </w:rPr>
        <w:t>A QSE with an Ancillary Service Supply Responsibility for Regulation Service</w:t>
      </w:r>
      <w:r w:rsidRPr="00D65BD4">
        <w:rPr>
          <w:rFonts w:eastAsia="SimSun"/>
          <w:bCs/>
        </w:rPr>
        <w:t xml:space="preserve"> </w:t>
      </w:r>
      <w:r w:rsidRPr="00D65BD4">
        <w:rPr>
          <w:rFonts w:eastAsia="SimSun"/>
        </w:rPr>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D65BD4">
        <w:rPr>
          <w:rFonts w:eastAsia="SimSu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D65BD4" w:rsidRPr="00D65BD4" w14:paraId="0D891A85" w14:textId="77777777" w:rsidTr="0003786F">
        <w:trPr>
          <w:trHeight w:val="343"/>
        </w:trPr>
        <w:tc>
          <w:tcPr>
            <w:tcW w:w="2170" w:type="dxa"/>
            <w:shd w:val="clear" w:color="auto" w:fill="auto"/>
            <w:vAlign w:val="center"/>
          </w:tcPr>
          <w:p w14:paraId="332E0C30" w14:textId="77777777" w:rsidR="00D65BD4" w:rsidRPr="00D65BD4" w:rsidRDefault="00D65BD4" w:rsidP="00D65BD4">
            <w:pPr>
              <w:spacing w:after="240"/>
              <w:jc w:val="center"/>
              <w:rPr>
                <w:rFonts w:eastAsia="SimSun"/>
                <w:iCs/>
                <w:szCs w:val="20"/>
              </w:rPr>
            </w:pPr>
          </w:p>
        </w:tc>
        <w:tc>
          <w:tcPr>
            <w:tcW w:w="5655" w:type="dxa"/>
            <w:gridSpan w:val="2"/>
          </w:tcPr>
          <w:p w14:paraId="08966ABA" w14:textId="77777777" w:rsidR="00D65BD4" w:rsidRPr="00D65BD4" w:rsidRDefault="00D65BD4" w:rsidP="00D65BD4">
            <w:pPr>
              <w:spacing w:after="240"/>
              <w:jc w:val="center"/>
              <w:rPr>
                <w:rFonts w:eastAsia="SimSun"/>
                <w:b/>
                <w:bCs/>
                <w:iCs/>
                <w:szCs w:val="20"/>
              </w:rPr>
            </w:pPr>
            <w:r w:rsidRPr="00D65BD4">
              <w:rPr>
                <w:rFonts w:eastAsia="SimSun"/>
                <w:b/>
                <w:bCs/>
                <w:iCs/>
                <w:szCs w:val="20"/>
              </w:rPr>
              <w:t>Allowable Regulation Ancillary Service Trades</w:t>
            </w:r>
          </w:p>
        </w:tc>
      </w:tr>
      <w:tr w:rsidR="00D65BD4" w:rsidRPr="00D65BD4" w14:paraId="0013BB70" w14:textId="77777777" w:rsidTr="0003786F">
        <w:trPr>
          <w:trHeight w:val="527"/>
        </w:trPr>
        <w:tc>
          <w:tcPr>
            <w:tcW w:w="2170" w:type="dxa"/>
            <w:shd w:val="clear" w:color="auto" w:fill="auto"/>
            <w:vAlign w:val="center"/>
          </w:tcPr>
          <w:p w14:paraId="5FCB1597" w14:textId="77777777" w:rsidR="00D65BD4" w:rsidRPr="00D65BD4" w:rsidRDefault="00D65BD4" w:rsidP="00D65BD4">
            <w:pPr>
              <w:spacing w:after="240"/>
              <w:jc w:val="center"/>
              <w:rPr>
                <w:rFonts w:eastAsia="SimSun"/>
                <w:b/>
                <w:iCs/>
                <w:szCs w:val="20"/>
              </w:rPr>
            </w:pPr>
            <w:r w:rsidRPr="00D65BD4">
              <w:rPr>
                <w:rFonts w:eastAsia="SimSun"/>
                <w:b/>
                <w:iCs/>
                <w:szCs w:val="20"/>
              </w:rPr>
              <w:t>Original Responsibility</w:t>
            </w:r>
          </w:p>
        </w:tc>
        <w:tc>
          <w:tcPr>
            <w:tcW w:w="2865" w:type="dxa"/>
            <w:shd w:val="clear" w:color="auto" w:fill="auto"/>
            <w:vAlign w:val="center"/>
          </w:tcPr>
          <w:p w14:paraId="0D082151" w14:textId="77777777" w:rsidR="00D65BD4" w:rsidRPr="00D65BD4" w:rsidRDefault="00D65BD4" w:rsidP="00D65BD4">
            <w:pPr>
              <w:spacing w:after="240"/>
              <w:jc w:val="center"/>
              <w:rPr>
                <w:rFonts w:eastAsia="SimSun"/>
                <w:b/>
                <w:iCs/>
                <w:szCs w:val="20"/>
              </w:rPr>
            </w:pPr>
            <w:r w:rsidRPr="00D65BD4">
              <w:rPr>
                <w:rFonts w:eastAsia="SimSun"/>
                <w:b/>
                <w:iCs/>
                <w:szCs w:val="20"/>
              </w:rPr>
              <w:t>Regulation Service that is not FRRS</w:t>
            </w:r>
          </w:p>
        </w:tc>
        <w:tc>
          <w:tcPr>
            <w:tcW w:w="2790" w:type="dxa"/>
            <w:shd w:val="clear" w:color="auto" w:fill="auto"/>
            <w:vAlign w:val="center"/>
          </w:tcPr>
          <w:p w14:paraId="0BF2E3A4" w14:textId="77777777" w:rsidR="00D65BD4" w:rsidRPr="00D65BD4" w:rsidRDefault="00D65BD4" w:rsidP="00D65BD4">
            <w:pPr>
              <w:spacing w:after="240"/>
              <w:jc w:val="center"/>
              <w:rPr>
                <w:rFonts w:eastAsia="SimSun"/>
                <w:b/>
                <w:iCs/>
                <w:szCs w:val="20"/>
              </w:rPr>
            </w:pPr>
            <w:r w:rsidRPr="00D65BD4">
              <w:rPr>
                <w:rFonts w:eastAsia="SimSun"/>
                <w:b/>
                <w:iCs/>
                <w:szCs w:val="20"/>
              </w:rPr>
              <w:t>FRRS</w:t>
            </w:r>
          </w:p>
        </w:tc>
      </w:tr>
      <w:tr w:rsidR="00D65BD4" w:rsidRPr="00D65BD4" w14:paraId="54B888C6" w14:textId="77777777" w:rsidTr="0003786F">
        <w:trPr>
          <w:trHeight w:val="343"/>
        </w:trPr>
        <w:tc>
          <w:tcPr>
            <w:tcW w:w="2170" w:type="dxa"/>
            <w:shd w:val="clear" w:color="auto" w:fill="auto"/>
            <w:vAlign w:val="center"/>
          </w:tcPr>
          <w:p w14:paraId="100A554A" w14:textId="77777777" w:rsidR="00D65BD4" w:rsidRPr="00D65BD4" w:rsidRDefault="00D65BD4" w:rsidP="00D65BD4">
            <w:pPr>
              <w:spacing w:after="240"/>
              <w:jc w:val="center"/>
              <w:rPr>
                <w:rFonts w:eastAsia="SimSun"/>
                <w:iCs/>
                <w:szCs w:val="20"/>
              </w:rPr>
            </w:pPr>
            <w:r w:rsidRPr="00D65BD4">
              <w:rPr>
                <w:rFonts w:eastAsia="SimSun"/>
                <w:iCs/>
                <w:szCs w:val="20"/>
              </w:rPr>
              <w:t>Regulation Service that is not FRRS</w:t>
            </w:r>
          </w:p>
        </w:tc>
        <w:tc>
          <w:tcPr>
            <w:tcW w:w="2865" w:type="dxa"/>
            <w:shd w:val="clear" w:color="auto" w:fill="auto"/>
            <w:vAlign w:val="center"/>
          </w:tcPr>
          <w:p w14:paraId="7776A1B1"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2790" w:type="dxa"/>
            <w:shd w:val="clear" w:color="auto" w:fill="auto"/>
            <w:vAlign w:val="center"/>
          </w:tcPr>
          <w:p w14:paraId="1D25F86F" w14:textId="77777777" w:rsidR="00D65BD4" w:rsidRPr="00D65BD4" w:rsidRDefault="00D65BD4" w:rsidP="00D65BD4">
            <w:pPr>
              <w:spacing w:after="240"/>
              <w:jc w:val="center"/>
              <w:rPr>
                <w:rFonts w:eastAsia="SimSun"/>
                <w:iCs/>
                <w:szCs w:val="20"/>
              </w:rPr>
            </w:pPr>
            <w:r w:rsidRPr="00D65BD4">
              <w:rPr>
                <w:rFonts w:eastAsia="SimSun"/>
                <w:iCs/>
                <w:szCs w:val="20"/>
              </w:rPr>
              <w:t>No</w:t>
            </w:r>
          </w:p>
        </w:tc>
      </w:tr>
      <w:tr w:rsidR="00D65BD4" w:rsidRPr="00D65BD4" w14:paraId="29624AE7" w14:textId="77777777" w:rsidTr="0003786F">
        <w:trPr>
          <w:trHeight w:val="366"/>
        </w:trPr>
        <w:tc>
          <w:tcPr>
            <w:tcW w:w="2170" w:type="dxa"/>
            <w:shd w:val="clear" w:color="auto" w:fill="auto"/>
            <w:vAlign w:val="center"/>
          </w:tcPr>
          <w:p w14:paraId="4663F496" w14:textId="77777777" w:rsidR="00D65BD4" w:rsidRPr="00D65BD4" w:rsidRDefault="00D65BD4" w:rsidP="00D65BD4">
            <w:pPr>
              <w:spacing w:after="240"/>
              <w:jc w:val="center"/>
              <w:rPr>
                <w:rFonts w:eastAsia="SimSun"/>
                <w:iCs/>
                <w:szCs w:val="20"/>
              </w:rPr>
            </w:pPr>
            <w:r w:rsidRPr="00D65BD4">
              <w:rPr>
                <w:rFonts w:eastAsia="SimSun"/>
                <w:iCs/>
                <w:szCs w:val="20"/>
              </w:rPr>
              <w:t>FRRS</w:t>
            </w:r>
          </w:p>
        </w:tc>
        <w:tc>
          <w:tcPr>
            <w:tcW w:w="2865" w:type="dxa"/>
            <w:shd w:val="clear" w:color="auto" w:fill="auto"/>
            <w:vAlign w:val="center"/>
          </w:tcPr>
          <w:p w14:paraId="03AB0479" w14:textId="77777777" w:rsidR="00D65BD4" w:rsidRPr="00D65BD4" w:rsidRDefault="00D65BD4" w:rsidP="00D65BD4">
            <w:pPr>
              <w:spacing w:after="240"/>
              <w:jc w:val="center"/>
              <w:rPr>
                <w:rFonts w:eastAsia="SimSun"/>
                <w:iCs/>
                <w:szCs w:val="20"/>
              </w:rPr>
            </w:pPr>
            <w:r w:rsidRPr="00D65BD4">
              <w:rPr>
                <w:rFonts w:eastAsia="SimSun"/>
                <w:iCs/>
                <w:szCs w:val="20"/>
              </w:rPr>
              <w:t>Yes</w:t>
            </w:r>
          </w:p>
        </w:tc>
        <w:tc>
          <w:tcPr>
            <w:tcW w:w="2790" w:type="dxa"/>
            <w:shd w:val="clear" w:color="auto" w:fill="auto"/>
            <w:vAlign w:val="center"/>
          </w:tcPr>
          <w:p w14:paraId="52D75199" w14:textId="77777777" w:rsidR="00D65BD4" w:rsidRPr="00D65BD4" w:rsidRDefault="00D65BD4" w:rsidP="00D65BD4">
            <w:pPr>
              <w:spacing w:after="240"/>
              <w:jc w:val="center"/>
              <w:rPr>
                <w:rFonts w:eastAsia="SimSun"/>
                <w:iCs/>
                <w:szCs w:val="20"/>
              </w:rPr>
            </w:pPr>
            <w:r w:rsidRPr="00D65BD4">
              <w:rPr>
                <w:rFonts w:eastAsia="SimSun"/>
                <w:iCs/>
                <w:szCs w:val="20"/>
              </w:rPr>
              <w:t>No</w:t>
            </w:r>
          </w:p>
        </w:tc>
      </w:tr>
    </w:tbl>
    <w:p w14:paraId="3AE03E1C" w14:textId="77777777" w:rsidR="00D65BD4" w:rsidRPr="00D65BD4" w:rsidRDefault="00D65BD4" w:rsidP="00D65BD4">
      <w:pPr>
        <w:spacing w:before="240" w:after="240"/>
        <w:ind w:left="720" w:hanging="720"/>
        <w:rPr>
          <w:rFonts w:eastAsia="SimSun"/>
        </w:rPr>
      </w:pPr>
      <w:bookmarkStart w:id="242" w:name="_Toc135990641"/>
      <w:ins w:id="243" w:author="ERCOT" w:date="2024-01-09T14:14:00Z">
        <w:r w:rsidRPr="00D65BD4">
          <w:rPr>
            <w:rFonts w:eastAsia="SimSun"/>
            <w:bCs/>
          </w:rPr>
          <w:t>(9)</w:t>
        </w:r>
        <w:r w:rsidRPr="00D65BD4">
          <w:rPr>
            <w:rFonts w:eastAsia="SimSun"/>
            <w:bCs/>
          </w:rPr>
          <w:tab/>
        </w:r>
        <w:r w:rsidRPr="00D65BD4">
          <w:rPr>
            <w:rFonts w:eastAsia="SimSun"/>
          </w:rPr>
          <w:t xml:space="preserve">A QSE with an Ancillary Service Supply Responsibility for </w:t>
        </w:r>
      </w:ins>
      <w:ins w:id="244" w:author="ERCOT" w:date="2024-01-09T14:15:00Z">
        <w:r w:rsidRPr="00D65BD4">
          <w:rPr>
            <w:rFonts w:eastAsia="SimSun"/>
          </w:rPr>
          <w:t>Dispatchable Reliability Reserve Service (DRRS)</w:t>
        </w:r>
      </w:ins>
      <w:ins w:id="245" w:author="ERCOT" w:date="2024-01-09T14:14:00Z">
        <w:r w:rsidRPr="00D65BD4">
          <w:rPr>
            <w:rFonts w:eastAsia="SimSun"/>
            <w:bCs/>
          </w:rPr>
          <w:t xml:space="preserve"> </w:t>
        </w:r>
        <w:r w:rsidRPr="00D65BD4">
          <w:rPr>
            <w:rFonts w:eastAsia="SimSun"/>
          </w:rPr>
          <w:t>may transfer that portion of its Ancillary Service Supply Responsibility</w:t>
        </w:r>
      </w:ins>
      <w:ins w:id="246" w:author="ERCOT" w:date="2024-05-11T20:26:00Z">
        <w:r w:rsidRPr="00D65BD4">
          <w:rPr>
            <w:rFonts w:eastAsia="SimSun"/>
          </w:rPr>
          <w:t xml:space="preserve"> for DRRS</w:t>
        </w:r>
      </w:ins>
      <w:ins w:id="247" w:author="ERCOT" w:date="2024-01-09T14:14:00Z">
        <w:r w:rsidRPr="00D65BD4">
          <w:rPr>
            <w:rFonts w:eastAsia="SimSun"/>
          </w:rPr>
          <w:t xml:space="preserve"> via Ancillary Service Trade(s) to another QSE.  </w:t>
        </w:r>
      </w:ins>
      <w:bookmarkEnd w:id="231"/>
      <w:bookmarkEnd w:id="234"/>
      <w:bookmarkEnd w:id="235"/>
      <w:bookmarkEnd w:id="236"/>
      <w:bookmarkEnd w:id="237"/>
      <w:bookmarkEnd w:id="238"/>
      <w:bookmarkEnd w:id="239"/>
      <w:bookmarkEnd w:id="240"/>
      <w:bookmarkEnd w:id="241"/>
      <w:bookmarkEnd w:id="2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456549C7" w14:textId="77777777" w:rsidTr="0003786F">
        <w:trPr>
          <w:trHeight w:val="386"/>
        </w:trPr>
        <w:tc>
          <w:tcPr>
            <w:tcW w:w="9350" w:type="dxa"/>
            <w:shd w:val="pct12" w:color="auto" w:fill="auto"/>
          </w:tcPr>
          <w:p w14:paraId="47BB88DF" w14:textId="77777777" w:rsidR="00D65BD4" w:rsidRPr="00D65BD4" w:rsidRDefault="00D65BD4" w:rsidP="00D65BD4">
            <w:pPr>
              <w:spacing w:before="120" w:after="240"/>
              <w:rPr>
                <w:rFonts w:eastAsia="SimSun"/>
                <w:b/>
                <w:i/>
                <w:iCs/>
              </w:rPr>
            </w:pPr>
            <w:r w:rsidRPr="00D65BD4">
              <w:rPr>
                <w:rFonts w:eastAsia="SimSun"/>
                <w:b/>
                <w:i/>
                <w:iCs/>
              </w:rPr>
              <w:t>[NPRR1008:  Insert Section 4.4.12 below upon system implementation of the Real-Time Co-Optimization (RTC) project:]</w:t>
            </w:r>
          </w:p>
          <w:p w14:paraId="007E9E8B" w14:textId="77777777" w:rsidR="00D65BD4" w:rsidRPr="00D65BD4" w:rsidRDefault="00D65BD4" w:rsidP="00D65BD4">
            <w:pPr>
              <w:keepNext/>
              <w:tabs>
                <w:tab w:val="left" w:pos="1080"/>
              </w:tabs>
              <w:spacing w:before="240" w:after="240"/>
              <w:ind w:left="1080" w:hanging="1080"/>
              <w:outlineLvl w:val="2"/>
              <w:rPr>
                <w:rFonts w:eastAsia="SimSun"/>
                <w:b/>
                <w:bCs/>
                <w:i/>
                <w:szCs w:val="20"/>
              </w:rPr>
            </w:pPr>
            <w:bookmarkStart w:id="248" w:name="_Toc135990673"/>
            <w:r w:rsidRPr="00D65BD4">
              <w:rPr>
                <w:rFonts w:eastAsia="SimSun"/>
                <w:b/>
                <w:bCs/>
                <w:i/>
                <w:szCs w:val="20"/>
              </w:rPr>
              <w:t>4.4.12</w:t>
            </w:r>
            <w:r w:rsidRPr="00D65BD4">
              <w:rPr>
                <w:rFonts w:eastAsia="SimSun"/>
                <w:b/>
                <w:bCs/>
                <w:i/>
                <w:szCs w:val="20"/>
              </w:rPr>
              <w:tab/>
              <w:t>Determination of Ancillary Service Demand Curves for the Day-Ahead Market and Real-Time Market</w:t>
            </w:r>
            <w:bookmarkEnd w:id="248"/>
          </w:p>
          <w:p w14:paraId="1494F192" w14:textId="77777777" w:rsidR="00D65BD4" w:rsidRPr="00D65BD4" w:rsidRDefault="00D65BD4" w:rsidP="00D65BD4">
            <w:pPr>
              <w:spacing w:after="240"/>
              <w:ind w:left="720" w:hanging="720"/>
              <w:rPr>
                <w:rFonts w:eastAsia="SimSun"/>
              </w:rPr>
            </w:pPr>
            <w:r w:rsidRPr="00D65BD4">
              <w:rPr>
                <w:rFonts w:eastAsia="SimSun"/>
              </w:rPr>
              <w:t>(1)</w:t>
            </w:r>
            <w:r w:rsidRPr="00D65BD4">
              <w:rPr>
                <w:rFonts w:eastAsia="SimSun"/>
              </w:rPr>
              <w:tab/>
              <w:t>This Section describes the process for determining ASDCs for Regulation Up Service (Reg-Up), Regulation Down Service (Reg-Down), Responsive Reserve (RRS), ERCOT Contingency Reserve Service (ECRS), and Non-Spinning Reserve (Non-Spin) for the Day-Ahead Market (DAM) and Real-Time Market (RTM)</w:t>
            </w:r>
            <w:ins w:id="249" w:author="ERCOT" w:date="2024-01-17T13:17:00Z">
              <w:r w:rsidRPr="00D65BD4">
                <w:rPr>
                  <w:rFonts w:eastAsia="SimSun"/>
                </w:rPr>
                <w:t>, as well as ASDC for Dispatchable Reliability Reserve Serv</w:t>
              </w:r>
            </w:ins>
            <w:ins w:id="250" w:author="ERCOT" w:date="2024-01-17T13:18:00Z">
              <w:r w:rsidRPr="00D65BD4">
                <w:rPr>
                  <w:rFonts w:eastAsia="SimSun"/>
                </w:rPr>
                <w:t>ice</w:t>
              </w:r>
            </w:ins>
            <w:ins w:id="251" w:author="ERCOT" w:date="2024-01-17T13:19:00Z">
              <w:r w:rsidRPr="00D65BD4">
                <w:rPr>
                  <w:rFonts w:eastAsia="SimSun"/>
                </w:rPr>
                <w:t xml:space="preserve"> (DRRS)</w:t>
              </w:r>
            </w:ins>
            <w:ins w:id="252" w:author="ERCOT" w:date="2024-01-17T13:18:00Z">
              <w:r w:rsidRPr="00D65BD4">
                <w:rPr>
                  <w:rFonts w:eastAsia="SimSun"/>
                </w:rPr>
                <w:t xml:space="preserve"> for the </w:t>
              </w:r>
            </w:ins>
            <w:ins w:id="253" w:author="ERCOT" w:date="2024-01-17T16:45:00Z">
              <w:r w:rsidRPr="00D65BD4">
                <w:rPr>
                  <w:rFonts w:eastAsia="SimSun"/>
                </w:rPr>
                <w:t>DAM</w:t>
              </w:r>
            </w:ins>
            <w:r w:rsidRPr="00D65BD4">
              <w:rPr>
                <w:rFonts w:eastAsia="SimSun"/>
              </w:rPr>
              <w:t>.  This section does not apply to ASDCs used in the Reliability Unit Commitment (RUC) process.</w:t>
            </w:r>
          </w:p>
          <w:p w14:paraId="310434EC" w14:textId="77777777" w:rsidR="00D65BD4" w:rsidRPr="00D65BD4" w:rsidDel="007F67CD" w:rsidRDefault="00D65BD4" w:rsidP="00D65BD4">
            <w:pPr>
              <w:spacing w:after="240"/>
              <w:ind w:left="720" w:hanging="720"/>
              <w:rPr>
                <w:rFonts w:eastAsia="SimSun"/>
              </w:rPr>
            </w:pPr>
            <w:r w:rsidRPr="00D65BD4" w:rsidDel="007F67CD">
              <w:rPr>
                <w:rFonts w:eastAsia="SimSun"/>
              </w:rPr>
              <w:lastRenderedPageBreak/>
              <w:t>(</w:t>
            </w:r>
            <w:r w:rsidRPr="00D65BD4">
              <w:rPr>
                <w:rFonts w:eastAsia="SimSun"/>
              </w:rPr>
              <w:t>2</w:t>
            </w:r>
            <w:r w:rsidRPr="00D65BD4" w:rsidDel="007F67CD">
              <w:rPr>
                <w:rFonts w:eastAsia="SimSun"/>
              </w:rPr>
              <w:t>)</w:t>
            </w:r>
            <w:r w:rsidRPr="00D65BD4" w:rsidDel="007F67CD">
              <w:rPr>
                <w:rFonts w:eastAsia="SimSun"/>
              </w:rPr>
              <w:tab/>
              <w:t>The DAM shall use the same ASDCs as the RTM, as an initial condition</w:t>
            </w:r>
            <w:ins w:id="254" w:author="ERCOT" w:date="2024-01-29T17:02:00Z">
              <w:r w:rsidRPr="00D65BD4">
                <w:rPr>
                  <w:rFonts w:eastAsia="SimSun"/>
                </w:rPr>
                <w:t>, excluding DRRS</w:t>
              </w:r>
            </w:ins>
            <w:r w:rsidRPr="00D65BD4" w:rsidDel="007F67CD">
              <w:rPr>
                <w:rFonts w:eastAsia="SimSun"/>
              </w:rPr>
              <w:t>.  Specific to the DAM, the ASDCs will be adjusted, as needed, to account for negative Self-Arranged Ancillary Service Quantities.</w:t>
            </w:r>
          </w:p>
          <w:p w14:paraId="096F20A2" w14:textId="77777777" w:rsidR="00D65BD4" w:rsidRPr="00D65BD4" w:rsidDel="007F67CD" w:rsidRDefault="00D65BD4" w:rsidP="00D65BD4">
            <w:pPr>
              <w:spacing w:after="240"/>
              <w:ind w:left="720" w:hanging="720"/>
              <w:rPr>
                <w:rFonts w:eastAsia="SimSun"/>
              </w:rPr>
            </w:pPr>
            <w:r w:rsidRPr="00D65BD4" w:rsidDel="007F67CD">
              <w:rPr>
                <w:rFonts w:eastAsia="SimSun"/>
              </w:rPr>
              <w:t>(</w:t>
            </w:r>
            <w:r w:rsidRPr="00D65BD4">
              <w:rPr>
                <w:rFonts w:eastAsia="SimSun"/>
              </w:rPr>
              <w:t>3</w:t>
            </w:r>
            <w:r w:rsidRPr="00D65BD4" w:rsidDel="007F67CD">
              <w:rPr>
                <w:rFonts w:eastAsia="SimSun"/>
              </w:rPr>
              <w:t>)</w:t>
            </w:r>
            <w:r w:rsidRPr="00D65BD4" w:rsidDel="007F67CD">
              <w:rPr>
                <w:rFonts w:eastAsia="SimSun"/>
              </w:rPr>
              <w:tab/>
              <w:t xml:space="preserve">For Reg-Down, the ASDC shall be a constant value equal to VOLL for the full range of the Ancillary Service Plan for Reg-Down. </w:t>
            </w:r>
          </w:p>
          <w:p w14:paraId="0743AF59" w14:textId="77777777" w:rsidR="00D65BD4" w:rsidRPr="00D65BD4" w:rsidRDefault="00D65BD4" w:rsidP="00D65BD4">
            <w:pPr>
              <w:spacing w:after="240"/>
              <w:ind w:left="720" w:hanging="720"/>
              <w:rPr>
                <w:rFonts w:eastAsia="SimSun"/>
              </w:rPr>
            </w:pPr>
            <w:r w:rsidRPr="00D65BD4">
              <w:rPr>
                <w:rFonts w:eastAsia="SimSun"/>
              </w:rPr>
              <w:t>(4)</w:t>
            </w:r>
            <w:r w:rsidRPr="00D65BD4">
              <w:rPr>
                <w:rFonts w:eastAsia="SimSun"/>
              </w:rPr>
              <w:tab/>
              <w:t>To determine the individual ASDCs for Reg-Up, RRS, ECRS, and Non-Spin, an Aggregate ORDC (AORDC) will be created and then disaggregated into individual curves for the different Ancillary Services.</w:t>
            </w:r>
          </w:p>
          <w:p w14:paraId="4AAAA5E9" w14:textId="77777777" w:rsidR="00D65BD4" w:rsidRPr="00D65BD4" w:rsidRDefault="00D65BD4" w:rsidP="00D65BD4">
            <w:pPr>
              <w:spacing w:after="240"/>
              <w:ind w:left="720" w:hanging="720"/>
              <w:rPr>
                <w:rFonts w:eastAsia="SimSun"/>
              </w:rPr>
            </w:pPr>
            <w:r w:rsidRPr="00D65BD4">
              <w:rPr>
                <w:rFonts w:eastAsia="SimSun"/>
              </w:rPr>
              <w:t>(5)</w:t>
            </w:r>
            <w:r w:rsidRPr="00D65BD4">
              <w:rPr>
                <w:rFonts w:eastAsia="SimSun"/>
              </w:rPr>
              <w:tab/>
              <w:t xml:space="preserve">ERCOT shall develop the AORDC from historical data from the period of June 1, </w:t>
            </w:r>
            <w:proofErr w:type="gramStart"/>
            <w:r w:rsidRPr="00D65BD4">
              <w:rPr>
                <w:rFonts w:eastAsia="SimSun"/>
              </w:rPr>
              <w:t>2014</w:t>
            </w:r>
            <w:proofErr w:type="gramEnd"/>
            <w:r w:rsidRPr="00D65BD4">
              <w:rPr>
                <w:rFonts w:eastAsia="SimSun"/>
              </w:rPr>
              <w:t xml:space="preserve"> through December 31, 2023 as follows:</w:t>
            </w:r>
          </w:p>
          <w:p w14:paraId="0FABC329" w14:textId="77777777" w:rsidR="00D65BD4" w:rsidRPr="00D65BD4" w:rsidRDefault="00D65BD4" w:rsidP="00D65BD4">
            <w:pPr>
              <w:ind w:left="1440" w:hanging="720"/>
              <w:rPr>
                <w:rFonts w:eastAsia="SimSun"/>
              </w:rPr>
            </w:pPr>
            <w:r w:rsidRPr="00D65BD4">
              <w:rPr>
                <w:rFonts w:eastAsia="SimSun"/>
              </w:rPr>
              <w:t>(a)</w:t>
            </w:r>
            <w:r w:rsidRPr="00D65BD4">
              <w:rPr>
                <w:rFonts w:eastAsia="SimSun"/>
              </w:rPr>
              <w:tab/>
              <w:t>For all SCED intervals where the sum of RTOLCAP and RTOFFCAP is less than 10,000 MW, use the RTOLCAP and RTOFFCAP values to calculate the AORDC as follows:</w:t>
            </w:r>
          </w:p>
          <w:p w14:paraId="4B6AC014" w14:textId="77777777" w:rsidR="00D65BD4" w:rsidRPr="00D65BD4" w:rsidRDefault="00D65BD4" w:rsidP="00D65BD4">
            <w:pPr>
              <w:ind w:left="720"/>
              <w:jc w:val="both"/>
              <w:rPr>
                <w:rFonts w:eastAsia="SimSun"/>
              </w:rPr>
            </w:pPr>
          </w:p>
          <w:p w14:paraId="5957A458" w14:textId="77777777" w:rsidR="00D65BD4" w:rsidRPr="00D65BD4" w:rsidRDefault="00D65BD4" w:rsidP="00D65BD4">
            <w:pPr>
              <w:spacing w:after="240"/>
              <w:rPr>
                <w:rFonts w:eastAsia="SimSun"/>
              </w:rPr>
            </w:pPr>
            <m:oMathPara>
              <m:oMathParaPr>
                <m:jc m:val="centerGroup"/>
              </m:oMathParaPr>
              <m:oMath>
                <m:r>
                  <m:rPr>
                    <m:sty m:val="bi"/>
                  </m:rPr>
                  <w:rPr>
                    <w:rFonts w:ascii="Cambria Math" w:eastAsia="SimSun" w:hAnsi="Cambria Math"/>
                  </w:rPr>
                  <m:t>AORDC=</m:t>
                </m:r>
                <m:d>
                  <m:dPr>
                    <m:ctrlPr>
                      <w:ins w:id="255" w:author="ERCOT" w:date="2024-02-01T09:34:00Z">
                        <w:rPr>
                          <w:rFonts w:ascii="Cambria Math" w:eastAsia="SimSun" w:hAnsi="Cambria Math"/>
                          <w:b/>
                          <w:bCs/>
                          <w:i/>
                          <w:iCs/>
                        </w:rPr>
                      </w:ins>
                    </m:ctrlPr>
                  </m:dPr>
                  <m:e>
                    <m:r>
                      <m:rPr>
                        <m:sty m:val="bi"/>
                      </m:rPr>
                      <w:rPr>
                        <w:rFonts w:ascii="Cambria Math" w:eastAsia="SimSun" w:hAnsi="Cambria Math"/>
                      </w:rPr>
                      <m:t>0.5*</m:t>
                    </m:r>
                    <m:d>
                      <m:dPr>
                        <m:ctrlPr>
                          <w:ins w:id="256" w:author="ERCOT" w:date="2024-02-01T09:34:00Z">
                            <w:rPr>
                              <w:rFonts w:ascii="Cambria Math" w:eastAsia="SimSun" w:hAnsi="Cambria Math"/>
                              <w:b/>
                              <w:bCs/>
                              <w:i/>
                              <w:iCs/>
                            </w:rPr>
                          </w:ins>
                        </m:ctrlPr>
                      </m:dPr>
                      <m:e>
                        <m:r>
                          <m:rPr>
                            <m:sty m:val="bi"/>
                          </m:rPr>
                          <w:rPr>
                            <w:rFonts w:ascii="Cambria Math" w:eastAsia="SimSun" w:hAnsi="Cambria Math"/>
                          </w:rPr>
                          <m:t>1-pnorm</m:t>
                        </m:r>
                        <m:d>
                          <m:dPr>
                            <m:ctrlPr>
                              <w:ins w:id="257" w:author="ERCOT" w:date="2024-02-01T09:34:00Z">
                                <w:rPr>
                                  <w:rFonts w:ascii="Cambria Math" w:eastAsia="SimSun" w:hAnsi="Cambria Math"/>
                                  <w:b/>
                                  <w:bCs/>
                                  <w:i/>
                                  <w:iCs/>
                                </w:rPr>
                              </w:ins>
                            </m:ctrlPr>
                          </m:dPr>
                          <m:e>
                            <m:r>
                              <m:rPr>
                                <m:sty m:val="bi"/>
                              </m:rPr>
                              <w:rPr>
                                <w:rFonts w:ascii="Cambria Math" w:eastAsia="SimSun" w:hAnsi="Cambria Math"/>
                              </w:rPr>
                              <m:t>RTOLCAP-2000, 0.5*μ, 0.707*σ</m:t>
                            </m:r>
                          </m:e>
                        </m:d>
                      </m:e>
                    </m:d>
                    <m:r>
                      <m:rPr>
                        <m:sty m:val="bi"/>
                      </m:rPr>
                      <w:rPr>
                        <w:rFonts w:ascii="Cambria Math" w:eastAsia="SimSun" w:hAnsi="Cambria Math"/>
                      </w:rPr>
                      <m:t>+0.5*</m:t>
                    </m:r>
                    <m:d>
                      <m:dPr>
                        <m:ctrlPr>
                          <w:ins w:id="258" w:author="ERCOT" w:date="2024-02-01T09:34:00Z">
                            <w:rPr>
                              <w:rFonts w:ascii="Cambria Math" w:eastAsia="SimSun" w:hAnsi="Cambria Math"/>
                              <w:b/>
                              <w:bCs/>
                              <w:i/>
                              <w:iCs/>
                            </w:rPr>
                          </w:ins>
                        </m:ctrlPr>
                      </m:dPr>
                      <m:e>
                        <m:r>
                          <m:rPr>
                            <m:sty m:val="bi"/>
                          </m:rPr>
                          <w:rPr>
                            <w:rFonts w:ascii="Cambria Math" w:eastAsia="SimSun" w:hAnsi="Cambria Math"/>
                          </w:rPr>
                          <m:t>1-pnorm</m:t>
                        </m:r>
                        <m:d>
                          <m:dPr>
                            <m:ctrlPr>
                              <w:ins w:id="259" w:author="ERCOT" w:date="2024-02-01T09:34:00Z">
                                <w:rPr>
                                  <w:rFonts w:ascii="Cambria Math" w:eastAsia="SimSun" w:hAnsi="Cambria Math"/>
                                  <w:b/>
                                  <w:bCs/>
                                  <w:i/>
                                  <w:iCs/>
                                </w:rPr>
                              </w:ins>
                            </m:ctrlPr>
                          </m:dPr>
                          <m:e>
                            <m:r>
                              <m:rPr>
                                <m:sty m:val="bi"/>
                              </m:rPr>
                              <w:rPr>
                                <w:rFonts w:ascii="Cambria Math" w:eastAsia="SimSun" w:hAnsi="Cambria Math"/>
                              </w:rPr>
                              <m:t>RTOLCAP+RTOFFCAP-2000, μ, σ</m:t>
                            </m:r>
                          </m:e>
                        </m:d>
                      </m:e>
                    </m:d>
                  </m:e>
                </m:d>
                <m:r>
                  <m:rPr>
                    <m:sty m:val="bi"/>
                  </m:rPr>
                  <w:rPr>
                    <w:rFonts w:ascii="Cambria Math" w:eastAsia="SimSun" w:hAnsi="Cambria Math"/>
                  </w:rPr>
                  <m:t>*</m:t>
                </m:r>
                <m:d>
                  <m:dPr>
                    <m:ctrlPr>
                      <w:ins w:id="260" w:author="ERCOT" w:date="2024-02-01T09:34:00Z">
                        <w:rPr>
                          <w:rFonts w:ascii="Cambria Math" w:eastAsia="SimSun" w:hAnsi="Cambria Math"/>
                          <w:b/>
                          <w:bCs/>
                          <w:i/>
                          <w:iCs/>
                        </w:rPr>
                      </w:ins>
                    </m:ctrlPr>
                  </m:dPr>
                  <m:e>
                    <m:r>
                      <m:rPr>
                        <m:sty m:val="bi"/>
                      </m:rPr>
                      <w:rPr>
                        <w:rFonts w:ascii="Cambria Math" w:eastAsia="SimSun" w:hAnsi="Cambria Math"/>
                      </w:rPr>
                      <m:t>VOLL-min</m:t>
                    </m:r>
                    <m:d>
                      <m:dPr>
                        <m:ctrlPr>
                          <w:ins w:id="261" w:author="ERCOT" w:date="2024-02-01T09:34:00Z">
                            <w:rPr>
                              <w:rFonts w:ascii="Cambria Math" w:eastAsia="SimSun" w:hAnsi="Cambria Math"/>
                              <w:b/>
                              <w:bCs/>
                              <w:i/>
                              <w:iCs/>
                            </w:rPr>
                          </w:ins>
                        </m:ctrlPr>
                      </m:dPr>
                      <m:e>
                        <m:r>
                          <m:rPr>
                            <m:sty m:val="bi"/>
                          </m:rPr>
                          <w:rPr>
                            <w:rFonts w:ascii="Cambria Math" w:eastAsia="SimSun" w:hAnsi="Cambria Math"/>
                          </w:rPr>
                          <m:t>System Lambda, 250</m:t>
                        </m:r>
                      </m:e>
                    </m:d>
                  </m:e>
                </m:d>
              </m:oMath>
            </m:oMathPara>
          </w:p>
          <w:p w14:paraId="12489F16" w14:textId="77777777" w:rsidR="00D65BD4" w:rsidRPr="00D65BD4" w:rsidRDefault="00D65BD4" w:rsidP="00D65BD4">
            <w:pPr>
              <w:jc w:val="both"/>
              <w:rPr>
                <w:rFonts w:eastAsia="SimSun"/>
              </w:rPr>
            </w:pPr>
            <w:r w:rsidRPr="00D65BD4" w:rsidDel="007F67CD">
              <w:rPr>
                <w:rFonts w:eastAsia="SimSu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D65BD4" w:rsidRPr="00D65BD4" w:rsidDel="007F67CD" w14:paraId="3F29BAF8" w14:textId="77777777" w:rsidTr="0003786F">
              <w:trPr>
                <w:cantSplit/>
                <w:tblHeader/>
              </w:trPr>
              <w:tc>
                <w:tcPr>
                  <w:tcW w:w="1818" w:type="dxa"/>
                </w:tcPr>
                <w:p w14:paraId="070BBDAD" w14:textId="77777777" w:rsidR="00D65BD4" w:rsidRPr="00D65BD4" w:rsidDel="007F67CD" w:rsidRDefault="00D65BD4" w:rsidP="00D65BD4">
                  <w:pPr>
                    <w:spacing w:after="240"/>
                    <w:rPr>
                      <w:rFonts w:eastAsia="SimSun"/>
                      <w:b/>
                      <w:iCs/>
                      <w:sz w:val="20"/>
                      <w:szCs w:val="20"/>
                    </w:rPr>
                  </w:pPr>
                  <w:r w:rsidRPr="00D65BD4" w:rsidDel="007F67CD">
                    <w:rPr>
                      <w:rFonts w:eastAsia="SimSun"/>
                      <w:b/>
                      <w:iCs/>
                      <w:sz w:val="20"/>
                      <w:szCs w:val="20"/>
                    </w:rPr>
                    <w:t>Variable</w:t>
                  </w:r>
                </w:p>
              </w:tc>
              <w:tc>
                <w:tcPr>
                  <w:tcW w:w="900" w:type="dxa"/>
                </w:tcPr>
                <w:p w14:paraId="68784F8A" w14:textId="77777777" w:rsidR="00D65BD4" w:rsidRPr="00D65BD4" w:rsidDel="007F67CD" w:rsidRDefault="00D65BD4" w:rsidP="00D65BD4">
                  <w:pPr>
                    <w:spacing w:after="240"/>
                    <w:rPr>
                      <w:rFonts w:eastAsia="SimSun"/>
                      <w:b/>
                      <w:iCs/>
                      <w:sz w:val="20"/>
                      <w:szCs w:val="20"/>
                    </w:rPr>
                  </w:pPr>
                  <w:r w:rsidRPr="00D65BD4" w:rsidDel="007F67CD">
                    <w:rPr>
                      <w:rFonts w:eastAsia="SimSun"/>
                      <w:b/>
                      <w:iCs/>
                      <w:sz w:val="20"/>
                      <w:szCs w:val="20"/>
                    </w:rPr>
                    <w:t>Unit</w:t>
                  </w:r>
                </w:p>
              </w:tc>
              <w:tc>
                <w:tcPr>
                  <w:tcW w:w="6427" w:type="dxa"/>
                </w:tcPr>
                <w:p w14:paraId="6A905C16" w14:textId="77777777" w:rsidR="00D65BD4" w:rsidRPr="00D65BD4" w:rsidDel="007F67CD" w:rsidRDefault="00D65BD4" w:rsidP="00D65BD4">
                  <w:pPr>
                    <w:spacing w:after="240"/>
                    <w:rPr>
                      <w:rFonts w:eastAsia="SimSun"/>
                      <w:b/>
                      <w:iCs/>
                      <w:sz w:val="20"/>
                      <w:szCs w:val="20"/>
                    </w:rPr>
                  </w:pPr>
                  <w:r w:rsidRPr="00D65BD4" w:rsidDel="007F67CD">
                    <w:rPr>
                      <w:rFonts w:eastAsia="SimSun"/>
                      <w:b/>
                      <w:iCs/>
                      <w:sz w:val="20"/>
                      <w:szCs w:val="20"/>
                    </w:rPr>
                    <w:t>Definition</w:t>
                  </w:r>
                </w:p>
              </w:tc>
            </w:tr>
            <w:tr w:rsidR="00D65BD4" w:rsidRPr="00D65BD4" w:rsidDel="007F67CD" w14:paraId="3EFEEE2C" w14:textId="77777777" w:rsidTr="0003786F">
              <w:trPr>
                <w:cantSplit/>
              </w:trPr>
              <w:tc>
                <w:tcPr>
                  <w:tcW w:w="1818" w:type="dxa"/>
                </w:tcPr>
                <w:p w14:paraId="3EF6830D" w14:textId="77777777" w:rsidR="00D65BD4" w:rsidRPr="00D65BD4" w:rsidDel="007F67CD" w:rsidRDefault="00D65BD4" w:rsidP="00D65BD4">
                  <w:pPr>
                    <w:spacing w:after="60"/>
                    <w:rPr>
                      <w:rFonts w:eastAsia="SimSun"/>
                      <w:iCs/>
                      <w:sz w:val="20"/>
                      <w:szCs w:val="20"/>
                      <w:lang w:val="pt-BR"/>
                    </w:rPr>
                  </w:pPr>
                  <w:r w:rsidRPr="00D65BD4" w:rsidDel="007F67CD">
                    <w:rPr>
                      <w:rFonts w:eastAsia="SimSun"/>
                      <w:iCs/>
                      <w:sz w:val="20"/>
                      <w:szCs w:val="20"/>
                      <w:lang w:val="pt-BR"/>
                    </w:rPr>
                    <w:t>RTOLCAP</w:t>
                  </w:r>
                </w:p>
              </w:tc>
              <w:tc>
                <w:tcPr>
                  <w:tcW w:w="900" w:type="dxa"/>
                </w:tcPr>
                <w:p w14:paraId="120E6417" w14:textId="77777777" w:rsidR="00D65BD4" w:rsidRPr="00D65BD4" w:rsidDel="007F67CD" w:rsidRDefault="00D65BD4" w:rsidP="00D65BD4">
                  <w:pPr>
                    <w:spacing w:after="60"/>
                    <w:rPr>
                      <w:rFonts w:eastAsia="SimSun"/>
                      <w:iCs/>
                      <w:sz w:val="20"/>
                      <w:szCs w:val="20"/>
                    </w:rPr>
                  </w:pPr>
                  <w:r w:rsidRPr="00D65BD4" w:rsidDel="007F67CD">
                    <w:rPr>
                      <w:rFonts w:eastAsia="SimSun"/>
                      <w:iCs/>
                      <w:sz w:val="20"/>
                      <w:szCs w:val="20"/>
                    </w:rPr>
                    <w:t>MWh</w:t>
                  </w:r>
                </w:p>
              </w:tc>
              <w:tc>
                <w:tcPr>
                  <w:tcW w:w="6427" w:type="dxa"/>
                </w:tcPr>
                <w:p w14:paraId="4D227C14" w14:textId="77777777" w:rsidR="00D65BD4" w:rsidRPr="00D65BD4" w:rsidDel="007F67CD" w:rsidRDefault="00D65BD4" w:rsidP="00D65BD4">
                  <w:pPr>
                    <w:spacing w:after="60"/>
                    <w:rPr>
                      <w:rFonts w:eastAsia="SimSun"/>
                      <w:iCs/>
                      <w:sz w:val="20"/>
                      <w:szCs w:val="20"/>
                    </w:rPr>
                  </w:pPr>
                  <w:r w:rsidRPr="00D65BD4" w:rsidDel="007F67CD">
                    <w:rPr>
                      <w:rFonts w:eastAsia="SimSun"/>
                      <w:i/>
                      <w:iCs/>
                      <w:sz w:val="20"/>
                      <w:szCs w:val="20"/>
                    </w:rPr>
                    <w:t xml:space="preserve">Real-Time On-Line Reserve Capacity – </w:t>
                  </w:r>
                  <w:r w:rsidRPr="00D65BD4" w:rsidDel="007F67CD">
                    <w:rPr>
                      <w:rFonts w:eastAsia="SimSun"/>
                      <w:iCs/>
                      <w:sz w:val="20"/>
                      <w:szCs w:val="20"/>
                    </w:rPr>
                    <w:t xml:space="preserve">The Real-Time reserve capacity of On-Line Resources available for the SCED intervals beginning June 1, </w:t>
                  </w:r>
                  <w:proofErr w:type="gramStart"/>
                  <w:r w:rsidRPr="00D65BD4" w:rsidDel="007F67CD">
                    <w:rPr>
                      <w:rFonts w:eastAsia="SimSun"/>
                      <w:iCs/>
                      <w:sz w:val="20"/>
                      <w:szCs w:val="20"/>
                    </w:rPr>
                    <w:t>2014</w:t>
                  </w:r>
                  <w:proofErr w:type="gramEnd"/>
                  <w:r w:rsidRPr="00D65BD4" w:rsidDel="007F67CD">
                    <w:rPr>
                      <w:rFonts w:eastAsia="SimSun"/>
                      <w:iCs/>
                      <w:sz w:val="20"/>
                      <w:szCs w:val="20"/>
                    </w:rPr>
                    <w:t xml:space="preserve"> through December 31, 2023</w:t>
                  </w:r>
                </w:p>
              </w:tc>
            </w:tr>
            <w:tr w:rsidR="00D65BD4" w:rsidRPr="00D65BD4" w:rsidDel="007F67CD" w14:paraId="77810263" w14:textId="77777777" w:rsidTr="0003786F">
              <w:trPr>
                <w:cantSplit/>
              </w:trPr>
              <w:tc>
                <w:tcPr>
                  <w:tcW w:w="1818" w:type="dxa"/>
                </w:tcPr>
                <w:p w14:paraId="5503DED5" w14:textId="77777777" w:rsidR="00D65BD4" w:rsidRPr="00D65BD4" w:rsidDel="007F67CD" w:rsidRDefault="00D65BD4" w:rsidP="00D65BD4">
                  <w:pPr>
                    <w:spacing w:after="60"/>
                    <w:rPr>
                      <w:rFonts w:eastAsia="SimSun"/>
                      <w:iCs/>
                      <w:sz w:val="20"/>
                      <w:szCs w:val="20"/>
                    </w:rPr>
                  </w:pPr>
                  <w:r w:rsidRPr="00D65BD4" w:rsidDel="007F67CD">
                    <w:rPr>
                      <w:rFonts w:eastAsia="SimSun"/>
                      <w:iCs/>
                      <w:sz w:val="20"/>
                      <w:szCs w:val="20"/>
                    </w:rPr>
                    <w:t>RTOFFCAP</w:t>
                  </w:r>
                </w:p>
              </w:tc>
              <w:tc>
                <w:tcPr>
                  <w:tcW w:w="900" w:type="dxa"/>
                </w:tcPr>
                <w:p w14:paraId="10886AD9" w14:textId="77777777" w:rsidR="00D65BD4" w:rsidRPr="00D65BD4" w:rsidDel="007F67CD" w:rsidRDefault="00D65BD4" w:rsidP="00D65BD4">
                  <w:pPr>
                    <w:spacing w:after="60"/>
                    <w:rPr>
                      <w:rFonts w:eastAsia="SimSun"/>
                      <w:iCs/>
                      <w:sz w:val="20"/>
                      <w:szCs w:val="20"/>
                    </w:rPr>
                  </w:pPr>
                  <w:r w:rsidRPr="00D65BD4" w:rsidDel="007F67CD">
                    <w:rPr>
                      <w:rFonts w:eastAsia="SimSun"/>
                      <w:iCs/>
                      <w:sz w:val="20"/>
                      <w:szCs w:val="20"/>
                    </w:rPr>
                    <w:t>MWh</w:t>
                  </w:r>
                </w:p>
              </w:tc>
              <w:tc>
                <w:tcPr>
                  <w:tcW w:w="6427" w:type="dxa"/>
                </w:tcPr>
                <w:p w14:paraId="5C77B5A9" w14:textId="77777777" w:rsidR="00D65BD4" w:rsidRPr="00D65BD4" w:rsidDel="007F67CD" w:rsidRDefault="00D65BD4" w:rsidP="00D65BD4">
                  <w:pPr>
                    <w:spacing w:after="60"/>
                    <w:rPr>
                      <w:rFonts w:eastAsia="SimSun"/>
                      <w:i/>
                      <w:iCs/>
                      <w:sz w:val="20"/>
                      <w:szCs w:val="20"/>
                    </w:rPr>
                  </w:pPr>
                  <w:r w:rsidRPr="00D65BD4" w:rsidDel="007F67CD">
                    <w:rPr>
                      <w:rFonts w:eastAsia="SimSun"/>
                      <w:i/>
                      <w:iCs/>
                      <w:sz w:val="20"/>
                      <w:szCs w:val="20"/>
                    </w:rPr>
                    <w:t xml:space="preserve">Real-Time Off-Line Reserve Capacity – </w:t>
                  </w:r>
                  <w:r w:rsidRPr="00D65BD4" w:rsidDel="007F67CD">
                    <w:rPr>
                      <w:rFonts w:eastAsia="SimSun"/>
                      <w:iCs/>
                      <w:sz w:val="20"/>
                      <w:szCs w:val="20"/>
                    </w:rPr>
                    <w:t xml:space="preserve">The Real-Time reserve capacity of Off-Line Resources available for the SCED intervals beginning June 1, </w:t>
                  </w:r>
                  <w:proofErr w:type="gramStart"/>
                  <w:r w:rsidRPr="00D65BD4" w:rsidDel="007F67CD">
                    <w:rPr>
                      <w:rFonts w:eastAsia="SimSun"/>
                      <w:iCs/>
                      <w:sz w:val="20"/>
                      <w:szCs w:val="20"/>
                    </w:rPr>
                    <w:t>2014</w:t>
                  </w:r>
                  <w:proofErr w:type="gramEnd"/>
                  <w:r w:rsidRPr="00D65BD4" w:rsidDel="007F67CD">
                    <w:rPr>
                      <w:rFonts w:eastAsia="SimSun"/>
                      <w:iCs/>
                      <w:sz w:val="20"/>
                      <w:szCs w:val="20"/>
                    </w:rPr>
                    <w:t xml:space="preserve"> through December 31, 2023.</w:t>
                  </w:r>
                </w:p>
              </w:tc>
            </w:tr>
            <w:tr w:rsidR="00D65BD4" w:rsidRPr="00D65BD4" w:rsidDel="007F67CD" w14:paraId="7B39A9D4" w14:textId="77777777" w:rsidTr="0003786F">
              <w:trPr>
                <w:cantSplit/>
              </w:trPr>
              <w:tc>
                <w:tcPr>
                  <w:tcW w:w="1818" w:type="dxa"/>
                  <w:vAlign w:val="center"/>
                </w:tcPr>
                <w:p w14:paraId="2B4582AF" w14:textId="77777777" w:rsidR="00D65BD4" w:rsidRPr="00D65BD4" w:rsidDel="007F67CD" w:rsidRDefault="00D65BD4" w:rsidP="00D65BD4">
                  <w:pPr>
                    <w:spacing w:after="60"/>
                    <w:rPr>
                      <w:rFonts w:eastAsia="SimSun"/>
                      <w:i/>
                      <w:iCs/>
                      <w:sz w:val="20"/>
                      <w:szCs w:val="20"/>
                    </w:rPr>
                  </w:pPr>
                  <w:r w:rsidRPr="00D65BD4">
                    <w:rPr>
                      <w:rFonts w:eastAsia="SimSun"/>
                      <w:i/>
                      <w:iCs/>
                      <w:sz w:val="20"/>
                      <w:szCs w:val="20"/>
                    </w:rPr>
                    <w:t>μ</w:t>
                  </w:r>
                </w:p>
              </w:tc>
              <w:tc>
                <w:tcPr>
                  <w:tcW w:w="900" w:type="dxa"/>
                </w:tcPr>
                <w:p w14:paraId="24B32AA6" w14:textId="77777777" w:rsidR="00D65BD4" w:rsidRPr="00D65BD4" w:rsidDel="007F67CD" w:rsidRDefault="00D65BD4" w:rsidP="00D65BD4">
                  <w:pPr>
                    <w:spacing w:after="60"/>
                    <w:rPr>
                      <w:rFonts w:eastAsia="SimSun"/>
                      <w:iCs/>
                      <w:sz w:val="20"/>
                      <w:szCs w:val="20"/>
                    </w:rPr>
                  </w:pPr>
                  <w:r w:rsidRPr="00D65BD4" w:rsidDel="007F67CD">
                    <w:rPr>
                      <w:rFonts w:eastAsia="SimSun"/>
                      <w:iCs/>
                      <w:sz w:val="20"/>
                      <w:szCs w:val="20"/>
                    </w:rPr>
                    <w:t>None</w:t>
                  </w:r>
                </w:p>
              </w:tc>
              <w:tc>
                <w:tcPr>
                  <w:tcW w:w="6427" w:type="dxa"/>
                </w:tcPr>
                <w:p w14:paraId="0877E931" w14:textId="77777777" w:rsidR="00D65BD4" w:rsidRPr="00D65BD4" w:rsidDel="007F67CD" w:rsidRDefault="00D65BD4" w:rsidP="00D65BD4">
                  <w:pPr>
                    <w:spacing w:after="60"/>
                    <w:rPr>
                      <w:rFonts w:eastAsia="SimSun"/>
                      <w:iCs/>
                      <w:sz w:val="20"/>
                      <w:szCs w:val="20"/>
                    </w:rPr>
                  </w:pPr>
                  <w:r w:rsidRPr="00D65BD4" w:rsidDel="007F67CD">
                    <w:rPr>
                      <w:rFonts w:eastAsia="SimSun"/>
                      <w:iCs/>
                      <w:sz w:val="20"/>
                      <w:szCs w:val="20"/>
                    </w:rPr>
                    <w:t xml:space="preserve">The </w:t>
                  </w:r>
                  <w:r w:rsidRPr="00D65BD4">
                    <w:rPr>
                      <w:rFonts w:eastAsia="SimSun"/>
                      <w:iCs/>
                      <w:sz w:val="20"/>
                      <w:szCs w:val="20"/>
                    </w:rPr>
                    <w:t xml:space="preserve">mean </w:t>
                  </w:r>
                  <w:r w:rsidRPr="00D65BD4" w:rsidDel="007F67CD">
                    <w:rPr>
                      <w:rFonts w:eastAsia="SimSun"/>
                      <w:iCs/>
                      <w:sz w:val="20"/>
                      <w:szCs w:val="20"/>
                    </w:rPr>
                    <w:t xml:space="preserve">value of the </w:t>
                  </w:r>
                  <w:r w:rsidRPr="00D65BD4">
                    <w:rPr>
                      <w:rFonts w:eastAsia="SimSun"/>
                      <w:iCs/>
                      <w:sz w:val="20"/>
                      <w:szCs w:val="20"/>
                    </w:rPr>
                    <w:t>shifted LOLP distribution as published for Fall 2024</w:t>
                  </w:r>
                </w:p>
              </w:tc>
            </w:tr>
            <w:tr w:rsidR="00D65BD4" w:rsidRPr="00D65BD4" w:rsidDel="007F67CD" w14:paraId="0AB44FCE" w14:textId="77777777" w:rsidTr="0003786F">
              <w:trPr>
                <w:cantSplit/>
              </w:trPr>
              <w:tc>
                <w:tcPr>
                  <w:tcW w:w="1818" w:type="dxa"/>
                  <w:vAlign w:val="center"/>
                </w:tcPr>
                <w:p w14:paraId="6E353096" w14:textId="77777777" w:rsidR="00D65BD4" w:rsidRPr="00D65BD4" w:rsidDel="007F67CD" w:rsidRDefault="00D65BD4" w:rsidP="00D65BD4">
                  <w:pPr>
                    <w:spacing w:after="60"/>
                    <w:rPr>
                      <w:rFonts w:eastAsia="SimSun"/>
                      <w:i/>
                      <w:iCs/>
                      <w:sz w:val="20"/>
                      <w:szCs w:val="20"/>
                    </w:rPr>
                  </w:pPr>
                  <w:r w:rsidRPr="00D65BD4">
                    <w:rPr>
                      <w:rFonts w:eastAsia="SimSun"/>
                      <w:i/>
                      <w:iCs/>
                      <w:sz w:val="20"/>
                      <w:szCs w:val="20"/>
                    </w:rPr>
                    <w:t>σ</w:t>
                  </w:r>
                </w:p>
              </w:tc>
              <w:tc>
                <w:tcPr>
                  <w:tcW w:w="900" w:type="dxa"/>
                </w:tcPr>
                <w:p w14:paraId="0995CD07" w14:textId="77777777" w:rsidR="00D65BD4" w:rsidRPr="00D65BD4" w:rsidDel="007F67CD" w:rsidRDefault="00D65BD4" w:rsidP="00D65BD4">
                  <w:pPr>
                    <w:spacing w:after="60"/>
                    <w:rPr>
                      <w:rFonts w:eastAsia="SimSun"/>
                      <w:iCs/>
                      <w:sz w:val="20"/>
                      <w:szCs w:val="20"/>
                    </w:rPr>
                  </w:pPr>
                  <w:r w:rsidRPr="00D65BD4" w:rsidDel="007F67CD">
                    <w:rPr>
                      <w:rFonts w:eastAsia="SimSun"/>
                      <w:iCs/>
                      <w:sz w:val="20"/>
                      <w:szCs w:val="20"/>
                    </w:rPr>
                    <w:t>None</w:t>
                  </w:r>
                </w:p>
              </w:tc>
              <w:tc>
                <w:tcPr>
                  <w:tcW w:w="6427" w:type="dxa"/>
                </w:tcPr>
                <w:p w14:paraId="52E7339F" w14:textId="77777777" w:rsidR="00D65BD4" w:rsidRPr="00D65BD4" w:rsidDel="007F67CD" w:rsidRDefault="00D65BD4" w:rsidP="00D65BD4">
                  <w:pPr>
                    <w:spacing w:after="60"/>
                    <w:rPr>
                      <w:rFonts w:eastAsia="SimSun"/>
                      <w:iCs/>
                      <w:sz w:val="20"/>
                      <w:szCs w:val="20"/>
                    </w:rPr>
                  </w:pPr>
                  <w:r w:rsidRPr="00D65BD4" w:rsidDel="007F67CD">
                    <w:rPr>
                      <w:rFonts w:eastAsia="SimSun"/>
                      <w:iCs/>
                      <w:sz w:val="20"/>
                      <w:szCs w:val="20"/>
                    </w:rPr>
                    <w:t xml:space="preserve">The standard deviation of the </w:t>
                  </w:r>
                  <w:r w:rsidRPr="00D65BD4">
                    <w:rPr>
                      <w:rFonts w:eastAsia="SimSun"/>
                      <w:iCs/>
                      <w:sz w:val="20"/>
                      <w:szCs w:val="20"/>
                    </w:rPr>
                    <w:t>shifted LOLP distribution as published for Fall 2024</w:t>
                  </w:r>
                </w:p>
              </w:tc>
            </w:tr>
          </w:tbl>
          <w:p w14:paraId="42663AAC" w14:textId="77777777" w:rsidR="00D65BD4" w:rsidRPr="00D65BD4" w:rsidRDefault="00D65BD4" w:rsidP="00D65BD4">
            <w:pPr>
              <w:spacing w:before="240" w:after="240"/>
              <w:ind w:left="1440" w:hanging="720"/>
              <w:rPr>
                <w:rFonts w:eastAsia="SimSun"/>
              </w:rPr>
            </w:pPr>
            <w:r w:rsidRPr="00D65BD4">
              <w:rPr>
                <w:rFonts w:eastAsia="SimSun"/>
              </w:rPr>
              <w:t>(b)</w:t>
            </w:r>
            <w:r w:rsidRPr="00D65BD4">
              <w:rPr>
                <w:rFonts w:eastAsia="SimSun"/>
              </w:rPr>
              <w:tab/>
              <w:t xml:space="preserve">Using the results of step </w:t>
            </w:r>
            <w:r w:rsidRPr="00D65BD4">
              <w:rPr>
                <w:rFonts w:eastAsia="SimSun" w:cs="Arial"/>
              </w:rPr>
              <w:t xml:space="preserve">(a) </w:t>
            </w:r>
            <w:r w:rsidRPr="00D65BD4">
              <w:rPr>
                <w:rFonts w:eastAsia="SimSun"/>
              </w:rPr>
              <w:t>above, use regression methods to fit a curve to the average reserve pricing outcomes for the various MW reserve levels.</w:t>
            </w:r>
          </w:p>
          <w:p w14:paraId="66E5B219"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Calculate points on the regression curve in 1 MW increments for any observed reserve level &gt;= 2,000 MW and price &gt;$0.01/MWh.  These points form the AORDC.</w:t>
            </w:r>
          </w:p>
          <w:p w14:paraId="14EE4C37" w14:textId="77777777" w:rsidR="00D65BD4" w:rsidRPr="00D65BD4" w:rsidRDefault="00D65BD4" w:rsidP="00D65BD4">
            <w:pPr>
              <w:spacing w:before="240" w:after="240"/>
              <w:ind w:left="720" w:hanging="720"/>
              <w:rPr>
                <w:rFonts w:eastAsia="SimSun"/>
              </w:rPr>
            </w:pPr>
            <w:r w:rsidRPr="00D65BD4">
              <w:rPr>
                <w:rFonts w:eastAsia="SimSun"/>
              </w:rPr>
              <w:t>(6)</w:t>
            </w:r>
            <w:r w:rsidRPr="00D65BD4">
              <w:rPr>
                <w:rFonts w:eastAsia="SimSun"/>
              </w:rPr>
              <w:tab/>
              <w:t>ERCOT shall disaggregate the AORDC developed pursuant to paragraph (5) above into individual ASDCs for each Ancillary Service product as follows:</w:t>
            </w:r>
          </w:p>
          <w:p w14:paraId="14EE995F"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(a)</w:t>
            </w:r>
            <w:r w:rsidRPr="00D65BD4">
              <w:rPr>
                <w:rFonts w:eastAsia="SimSun"/>
                <w:szCs w:val="20"/>
              </w:rPr>
              <w:tab/>
              <w:t>The ASDC for all Reg-Up in the Ancillary Service Plan shall use the highest price portion of the AORDC;</w:t>
            </w:r>
          </w:p>
          <w:p w14:paraId="207E9E9D"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The ASDC for all RRS in the Ancillary Service Plan shall use the highest price portion of the remaining AORDC after removing the portion of the AORDC that was used for the Reg-Up ASDC; </w:t>
            </w:r>
          </w:p>
          <w:p w14:paraId="3497C35B"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The ASDC for all ECRS in the Ancillary Service Plan shall use the highest price portion of the remaining AORDC after removing the portions of the AORDC that were used for the Reg-Up and RRS ASDCs;</w:t>
            </w:r>
          </w:p>
          <w:p w14:paraId="3D2E3720"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The ASDC for Non-Spin shall use the remaining portion of the remaining AORDC after removing the portions of the AORDC that were used for the Reg-Up, RRS, and ECRS ASDCs.</w:t>
            </w:r>
          </w:p>
          <w:p w14:paraId="3105A1E4" w14:textId="77777777" w:rsidR="00D65BD4" w:rsidRPr="00D65BD4" w:rsidRDefault="00D65BD4" w:rsidP="00D65BD4">
            <w:pPr>
              <w:spacing w:after="240"/>
              <w:ind w:left="720" w:hanging="720"/>
              <w:rPr>
                <w:ins w:id="262" w:author="ERCOT" w:date="2024-01-09T14:09:00Z"/>
                <w:rFonts w:eastAsia="SimSun"/>
                <w:szCs w:val="20"/>
              </w:rPr>
            </w:pPr>
            <w:r w:rsidRPr="00D65BD4">
              <w:rPr>
                <w:rFonts w:eastAsia="SimSun"/>
                <w:szCs w:val="20"/>
              </w:rPr>
              <w:t>(7)</w:t>
            </w:r>
            <w:r w:rsidRPr="00D65BD4">
              <w:rPr>
                <w:rFonts w:eastAsia="SimSun"/>
                <w:szCs w:val="20"/>
              </w:rPr>
              <w:tab/>
              <w:t>Each ASDC will be represented by a 100-point linear approximation to the corresponding part of the AORDC.  Fewer points may be used for cases where it would not result in decreased accuracy in representing the corresponding part of the AORDC.</w:t>
            </w:r>
          </w:p>
          <w:p w14:paraId="40206472" w14:textId="77777777" w:rsidR="00D65BD4" w:rsidRPr="00D65BD4" w:rsidRDefault="00D65BD4" w:rsidP="00D65BD4">
            <w:pPr>
              <w:spacing w:after="240"/>
              <w:ind w:left="720" w:hanging="720"/>
              <w:rPr>
                <w:del w:id="263" w:author="ERCOT" w:date="2024-02-28T09:26:00Z"/>
                <w:rFonts w:eastAsia="SimSun"/>
                <w:szCs w:val="20"/>
              </w:rPr>
            </w:pPr>
            <w:ins w:id="264" w:author="ERCOT" w:date="2024-01-09T14:09:00Z">
              <w:r w:rsidRPr="00D65BD4">
                <w:rPr>
                  <w:rFonts w:eastAsia="SimSun"/>
                  <w:szCs w:val="20"/>
                </w:rPr>
                <w:t>(8)</w:t>
              </w:r>
            </w:ins>
            <w:ins w:id="265" w:author="ERCOT" w:date="2024-03-19T10:54:00Z">
              <w:r w:rsidRPr="00D65BD4">
                <w:rPr>
                  <w:rFonts w:eastAsia="SimSun"/>
                  <w:szCs w:val="20"/>
                </w:rPr>
                <w:tab/>
              </w:r>
            </w:ins>
            <w:ins w:id="266" w:author="ERCOT" w:date="2024-01-09T14:09:00Z">
              <w:r w:rsidRPr="00D65BD4">
                <w:rPr>
                  <w:rFonts w:eastAsia="SimSun"/>
                  <w:szCs w:val="20"/>
                </w:rPr>
                <w:t>The ASDC for DRRS will</w:t>
              </w:r>
            </w:ins>
            <w:ins w:id="267" w:author="ERCOT" w:date="2024-01-29T17:02:00Z">
              <w:r w:rsidRPr="00D65BD4">
                <w:rPr>
                  <w:rFonts w:eastAsia="SimSun"/>
                  <w:szCs w:val="20"/>
                </w:rPr>
                <w:t xml:space="preserve"> only</w:t>
              </w:r>
            </w:ins>
            <w:ins w:id="268" w:author="ERCOT" w:date="2024-01-09T14:09:00Z">
              <w:r w:rsidRPr="00D65BD4">
                <w:rPr>
                  <w:rFonts w:eastAsia="SimSun"/>
                  <w:szCs w:val="20"/>
                </w:rPr>
                <w:t xml:space="preserve"> be used in </w:t>
              </w:r>
            </w:ins>
            <w:ins w:id="269" w:author="ERCOT" w:date="2024-01-29T17:03:00Z">
              <w:r w:rsidRPr="00D65BD4">
                <w:rPr>
                  <w:rFonts w:eastAsia="SimSun"/>
                  <w:szCs w:val="20"/>
                </w:rPr>
                <w:t xml:space="preserve">the </w:t>
              </w:r>
            </w:ins>
            <w:ins w:id="270" w:author="ERCOT" w:date="2024-01-09T14:09:00Z">
              <w:r w:rsidRPr="00D65BD4">
                <w:rPr>
                  <w:rFonts w:eastAsia="SimSun"/>
                  <w:szCs w:val="20"/>
                </w:rPr>
                <w:t xml:space="preserve">DAM and </w:t>
              </w:r>
            </w:ins>
            <w:ins w:id="271" w:author="ERCOT" w:date="2024-02-28T09:25:00Z">
              <w:r w:rsidRPr="00D65BD4">
                <w:rPr>
                  <w:rFonts w:eastAsia="SimSun"/>
                  <w:szCs w:val="20"/>
                </w:rPr>
                <w:t>shall</w:t>
              </w:r>
            </w:ins>
            <w:ins w:id="272" w:author="ERCOT" w:date="2024-02-28T09:26:00Z">
              <w:r w:rsidRPr="00D65BD4">
                <w:rPr>
                  <w:rFonts w:eastAsia="SimSun"/>
                  <w:szCs w:val="20"/>
                </w:rPr>
                <w:t xml:space="preserve"> be a constant value</w:t>
              </w:r>
            </w:ins>
            <w:ins w:id="273" w:author="ERCOT" w:date="2024-02-28T09:25:00Z">
              <w:r w:rsidRPr="00D65BD4">
                <w:rPr>
                  <w:rFonts w:eastAsia="SimSun"/>
                  <w:szCs w:val="20"/>
                </w:rPr>
                <w:t xml:space="preserve"> equal to</w:t>
              </w:r>
            </w:ins>
            <w:ins w:id="274" w:author="ERCOT" w:date="2024-02-28T09:26:00Z">
              <w:r w:rsidRPr="00D65BD4">
                <w:rPr>
                  <w:rFonts w:eastAsia="SimSun"/>
                  <w:szCs w:val="20"/>
                </w:rPr>
                <w:t xml:space="preserve"> $150</w:t>
              </w:r>
            </w:ins>
            <w:ins w:id="275" w:author="ERCOT" w:date="2024-02-28T09:31:00Z">
              <w:r w:rsidRPr="00D65BD4">
                <w:rPr>
                  <w:rFonts w:eastAsia="SimSun"/>
                  <w:szCs w:val="20"/>
                </w:rPr>
                <w:t>/</w:t>
              </w:r>
            </w:ins>
            <w:ins w:id="276" w:author="ERCOT" w:date="2024-02-28T09:26:00Z">
              <w:r w:rsidRPr="00D65BD4">
                <w:rPr>
                  <w:rFonts w:eastAsia="SimSun"/>
                  <w:szCs w:val="20"/>
                </w:rPr>
                <w:t>MWh.</w:t>
              </w:r>
            </w:ins>
            <w:ins w:id="277" w:author="ERCOT" w:date="2024-02-28T09:25:00Z">
              <w:r w:rsidRPr="00D65BD4">
                <w:rPr>
                  <w:rFonts w:eastAsia="SimSun"/>
                  <w:szCs w:val="20"/>
                </w:rPr>
                <w:t xml:space="preserve"> </w:t>
              </w:r>
            </w:ins>
          </w:p>
          <w:p w14:paraId="35BA413B" w14:textId="77777777" w:rsidR="00D65BD4" w:rsidRPr="00D65BD4" w:rsidRDefault="00D65BD4" w:rsidP="00D65BD4">
            <w:pPr>
              <w:spacing w:after="240"/>
              <w:ind w:left="720" w:hanging="720"/>
              <w:rPr>
                <w:rFonts w:eastAsia="SimSun"/>
                <w:szCs w:val="20"/>
              </w:rPr>
            </w:pPr>
            <w:r w:rsidRPr="00D65BD4">
              <w:rPr>
                <w:rFonts w:eastAsia="SimSun"/>
                <w:szCs w:val="20"/>
              </w:rPr>
              <w:t>(</w:t>
            </w:r>
            <w:ins w:id="278" w:author="ERCOT" w:date="2024-02-12T15:55:00Z">
              <w:r w:rsidRPr="00D65BD4">
                <w:rPr>
                  <w:rFonts w:eastAsia="SimSun"/>
                  <w:szCs w:val="20"/>
                </w:rPr>
                <w:t>9</w:t>
              </w:r>
            </w:ins>
            <w:del w:id="279" w:author="ERCOT" w:date="2024-02-12T15:55:00Z">
              <w:r w:rsidRPr="00D65BD4">
                <w:rPr>
                  <w:rFonts w:eastAsia="SimSun"/>
                  <w:szCs w:val="20"/>
                </w:rPr>
                <w:delText>8</w:delText>
              </w:r>
            </w:del>
            <w:r w:rsidRPr="00D65BD4">
              <w:rPr>
                <w:rFonts w:eastAsia="SimSun"/>
                <w:szCs w:val="20"/>
              </w:rPr>
              <w:t>)</w:t>
            </w:r>
            <w:r w:rsidRPr="00D65BD4">
              <w:rPr>
                <w:rFonts w:eastAsia="SimSun"/>
                <w:szCs w:val="20"/>
              </w:rPr>
              <w:tab/>
              <w:t>Should the PNM exceed the PNM threshold per MW-year, as described in Protocol Section 4.4.11.1, Scarcity Pricing Mechanism, the AORDC used in determining the individual ASDCs will be adjusted to reflect the updated value of VOLL for the remainder of the annual Resource adequacy cycle. The AORDC will be reset to use the HCAP for DAM at the start of the next calendar year.</w:t>
            </w:r>
          </w:p>
        </w:tc>
      </w:tr>
    </w:tbl>
    <w:p w14:paraId="59CC2CDC" w14:textId="77777777" w:rsidR="00D65BD4" w:rsidRPr="00D65BD4" w:rsidRDefault="00D65BD4" w:rsidP="00D65BD4">
      <w:pPr>
        <w:keepNext/>
        <w:tabs>
          <w:tab w:val="left" w:pos="1080"/>
        </w:tabs>
        <w:spacing w:before="480" w:after="240"/>
        <w:ind w:left="1080" w:hanging="1080"/>
        <w:outlineLvl w:val="2"/>
        <w:rPr>
          <w:rFonts w:eastAsia="SimSun"/>
          <w:b/>
          <w:bCs/>
          <w:i/>
          <w:szCs w:val="20"/>
        </w:rPr>
      </w:pPr>
      <w:bookmarkStart w:id="280" w:name="_Toc135990687"/>
      <w:bookmarkStart w:id="281" w:name="_Toc135990688"/>
      <w:bookmarkStart w:id="282" w:name="_Toc135990697"/>
      <w:bookmarkStart w:id="283" w:name="_Hlk135899194"/>
      <w:r w:rsidRPr="00D65BD4">
        <w:rPr>
          <w:rFonts w:eastAsia="SimSun"/>
          <w:b/>
          <w:bCs/>
          <w:i/>
          <w:szCs w:val="20"/>
        </w:rPr>
        <w:lastRenderedPageBreak/>
        <w:t>4.5.1</w:t>
      </w:r>
      <w:r w:rsidRPr="00D65BD4">
        <w:rPr>
          <w:rFonts w:eastAsia="SimSun"/>
          <w:b/>
          <w:bCs/>
          <w:i/>
          <w:szCs w:val="20"/>
        </w:rPr>
        <w:tab/>
        <w:t>DAM Clearing Process</w:t>
      </w:r>
    </w:p>
    <w:p w14:paraId="08E1DE66"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D65BD4">
        <w:rPr>
          <w:rFonts w:eastAsia="SimSun"/>
          <w:szCs w:val="20"/>
        </w:rPr>
        <w:t>ERCOT website</w:t>
      </w:r>
      <w:r w:rsidRPr="00D65BD4">
        <w:rPr>
          <w:rFonts w:eastAsia="SimSun"/>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C1DA6CD"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7894E5B4" w14:textId="77777777" w:rsidR="00D65BD4" w:rsidRPr="00D65BD4" w:rsidRDefault="00D65BD4" w:rsidP="00D65BD4">
      <w:pPr>
        <w:spacing w:after="240"/>
        <w:ind w:left="720" w:hanging="720"/>
        <w:rPr>
          <w:rFonts w:eastAsia="SimSun"/>
          <w:iCs/>
          <w:szCs w:val="20"/>
        </w:rPr>
      </w:pPr>
      <w:r w:rsidRPr="00D65BD4">
        <w:rPr>
          <w:rFonts w:eastAsia="SimSun"/>
          <w:iCs/>
          <w:szCs w:val="20"/>
        </w:rPr>
        <w:lastRenderedPageBreak/>
        <w:t>(3)</w:t>
      </w:r>
      <w:r w:rsidRPr="00D65BD4">
        <w:rPr>
          <w:rFonts w:eastAsia="SimSun"/>
          <w:iCs/>
          <w:szCs w:val="20"/>
        </w:rPr>
        <w:tab/>
        <w:t>The purpose of the DAM is to economically and simultaneously clear offers and bids described in Section 4.4, Inputs into DAM and Other Trades.</w:t>
      </w:r>
    </w:p>
    <w:p w14:paraId="033D256D" w14:textId="77777777" w:rsidR="00D65BD4" w:rsidRPr="00D65BD4" w:rsidRDefault="00D65BD4" w:rsidP="00D65BD4">
      <w:pPr>
        <w:spacing w:after="240"/>
        <w:ind w:left="720" w:hanging="720"/>
        <w:rPr>
          <w:rFonts w:eastAsia="SimSun" w:cs="Arial"/>
          <w:iCs/>
          <w:szCs w:val="20"/>
        </w:rPr>
      </w:pPr>
      <w:r w:rsidRPr="00D65BD4">
        <w:rPr>
          <w:rFonts w:eastAsia="SimSun"/>
          <w:iCs/>
          <w:szCs w:val="20"/>
        </w:rPr>
        <w:t>(4)</w:t>
      </w:r>
      <w:r w:rsidRPr="00D65BD4">
        <w:rPr>
          <w:rFonts w:eastAsia="SimSun"/>
          <w:iCs/>
          <w:szCs w:val="20"/>
        </w:rPr>
        <w:tab/>
        <w:t xml:space="preserve">The DAM uses a multi-hour mixed integer programming algorithm </w:t>
      </w:r>
      <w:r w:rsidRPr="00D65BD4">
        <w:rPr>
          <w:rFonts w:eastAsia="SimSun" w:cs="Arial"/>
          <w:iCs/>
          <w:szCs w:val="20"/>
        </w:rPr>
        <w:t xml:space="preserve">to maximize bid-based revenues minus the offer-based costs over the Operating Day, subject to security and other constraints, and ERCOT Ancillary Service procurement requirements.  </w:t>
      </w:r>
    </w:p>
    <w:p w14:paraId="5BD183F6" w14:textId="77777777" w:rsidR="00D65BD4" w:rsidRPr="00D65BD4" w:rsidRDefault="00D65BD4" w:rsidP="00D65BD4">
      <w:pPr>
        <w:spacing w:after="240"/>
        <w:ind w:left="1440" w:hanging="720"/>
        <w:rPr>
          <w:rFonts w:eastAsia="SimSun" w:cs="Arial"/>
          <w:szCs w:val="20"/>
        </w:rPr>
      </w:pPr>
      <w:r w:rsidRPr="00D65BD4">
        <w:rPr>
          <w:rFonts w:eastAsia="SimSun" w:cs="Arial"/>
          <w:szCs w:val="20"/>
        </w:rPr>
        <w:t>(a)</w:t>
      </w:r>
      <w:r w:rsidRPr="00D65BD4">
        <w:rPr>
          <w:rFonts w:eastAsia="SimSun" w:cs="Arial"/>
          <w:szCs w:val="20"/>
        </w:rPr>
        <w:tab/>
        <w:t xml:space="preserve">The bid-based </w:t>
      </w:r>
      <w:r w:rsidRPr="00D65BD4">
        <w:rPr>
          <w:rFonts w:eastAsia="SimSun"/>
          <w:szCs w:val="20"/>
        </w:rPr>
        <w:t>revenues</w:t>
      </w:r>
      <w:r w:rsidRPr="00D65BD4">
        <w:rPr>
          <w:rFonts w:eastAsia="SimSun" w:cs="Arial"/>
          <w:szCs w:val="20"/>
        </w:rPr>
        <w:t xml:space="preserve"> include revenues from DAM Energy Bids and </w:t>
      </w:r>
      <w:r w:rsidRPr="00D65BD4">
        <w:rPr>
          <w:rFonts w:eastAsia="SimSun"/>
          <w:szCs w:val="20"/>
        </w:rPr>
        <w:t>Point-to-Point</w:t>
      </w:r>
      <w:r w:rsidRPr="00D65BD4">
        <w:rPr>
          <w:rFonts w:eastAsia="SimSun" w:cs="Arial"/>
          <w:szCs w:val="20"/>
        </w:rPr>
        <w:t xml:space="preserve"> (PTP) Obligation bids. </w:t>
      </w:r>
    </w:p>
    <w:p w14:paraId="0FC06B82"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The offer-based costs include costs from the Startup Offer, Minimum Energy Offer, and Energy Offer Curve of any Resource that submitted a Three-Part Supply Offer, DAM Energy-Only Offers and Ancillary Service Offers.  </w:t>
      </w:r>
    </w:p>
    <w:p w14:paraId="63E91D5C"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 xml:space="preserve">Security constraints specified to prevent DAM solutions that would overload the elements of the ERCOT Transmission Grid include the following: </w:t>
      </w:r>
    </w:p>
    <w:p w14:paraId="0118490A"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BB6A65A" w14:textId="77777777" w:rsidR="00D65BD4" w:rsidRPr="00D65BD4" w:rsidRDefault="00D65BD4" w:rsidP="00D65BD4">
      <w:pPr>
        <w:spacing w:after="240"/>
        <w:ind w:left="2880" w:hanging="720"/>
        <w:rPr>
          <w:rFonts w:eastAsia="SimSun"/>
          <w:szCs w:val="20"/>
        </w:rPr>
      </w:pPr>
      <w:r w:rsidRPr="00D65BD4">
        <w:rPr>
          <w:rFonts w:eastAsia="SimSun"/>
          <w:szCs w:val="20"/>
        </w:rPr>
        <w:t>(A)</w:t>
      </w:r>
      <w:r w:rsidRPr="00D65BD4">
        <w:rPr>
          <w:rFonts w:eastAsia="SimSun"/>
          <w:szCs w:val="20"/>
        </w:rPr>
        <w:tab/>
        <w:t>Thermal constraints – protect Transmission Facilities against thermal overload.</w:t>
      </w:r>
    </w:p>
    <w:p w14:paraId="49189A7F" w14:textId="77777777" w:rsidR="00D65BD4" w:rsidRPr="00D65BD4" w:rsidRDefault="00D65BD4" w:rsidP="00D65BD4">
      <w:pPr>
        <w:spacing w:after="240"/>
        <w:ind w:left="2880" w:hanging="720"/>
        <w:rPr>
          <w:rFonts w:eastAsia="SimSun"/>
          <w:szCs w:val="20"/>
        </w:rPr>
      </w:pPr>
      <w:r w:rsidRPr="00D65BD4">
        <w:rPr>
          <w:rFonts w:eastAsia="SimSun"/>
          <w:szCs w:val="20"/>
        </w:rPr>
        <w:t>(B)</w:t>
      </w:r>
      <w:r w:rsidRPr="00D65BD4">
        <w:rPr>
          <w:rFonts w:eastAsia="SimSun"/>
          <w:szCs w:val="20"/>
        </w:rPr>
        <w:tab/>
        <w:t>Generic constraints – protect the ERCOT Transmission Grid against transient instability, dynamic stability or voltage collapse.</w:t>
      </w:r>
    </w:p>
    <w:p w14:paraId="4FEBCA46" w14:textId="77777777" w:rsidR="00D65BD4" w:rsidRPr="00D65BD4" w:rsidRDefault="00D65BD4" w:rsidP="00D65BD4">
      <w:pPr>
        <w:spacing w:after="240"/>
        <w:ind w:left="2880" w:hanging="720"/>
        <w:rPr>
          <w:rFonts w:eastAsia="SimSun"/>
          <w:szCs w:val="20"/>
        </w:rPr>
      </w:pPr>
      <w:r w:rsidRPr="00D65BD4">
        <w:rPr>
          <w:rFonts w:eastAsia="SimSun"/>
          <w:szCs w:val="20"/>
        </w:rPr>
        <w:t>(C)</w:t>
      </w:r>
      <w:r w:rsidRPr="00D65BD4">
        <w:rPr>
          <w:rFonts w:eastAsia="SimSun"/>
          <w:szCs w:val="20"/>
        </w:rPr>
        <w:tab/>
        <w:t xml:space="preserve">Power flow constraints – the energy balance at required Electrical Buses in the ERCOT Transmission Grid must be maintained.  </w:t>
      </w:r>
    </w:p>
    <w:p w14:paraId="23BBB034"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Resource constraints – the physical and security limits on Resources that submit Three-Part Supply Offers:</w:t>
      </w:r>
    </w:p>
    <w:p w14:paraId="72638D62" w14:textId="77777777" w:rsidR="00D65BD4" w:rsidRPr="00D65BD4" w:rsidRDefault="00D65BD4" w:rsidP="00D65BD4">
      <w:pPr>
        <w:spacing w:after="240"/>
        <w:ind w:left="2880" w:hanging="720"/>
        <w:rPr>
          <w:rFonts w:eastAsia="SimSun"/>
          <w:szCs w:val="20"/>
        </w:rPr>
      </w:pPr>
      <w:r w:rsidRPr="00D65BD4">
        <w:rPr>
          <w:rFonts w:eastAsia="SimSun"/>
          <w:szCs w:val="20"/>
        </w:rPr>
        <w:t>(A)</w:t>
      </w:r>
      <w:r w:rsidRPr="00D65BD4">
        <w:rPr>
          <w:rFonts w:eastAsia="SimSun"/>
          <w:szCs w:val="20"/>
        </w:rPr>
        <w:tab/>
        <w:t xml:space="preserve">Resource output constraints – the Low Sustained Limit (LSL) and High Sustained Limit (HSL) of each Resource; and </w:t>
      </w:r>
    </w:p>
    <w:p w14:paraId="7033E847" w14:textId="77777777" w:rsidR="00D65BD4" w:rsidRPr="00D65BD4" w:rsidRDefault="00D65BD4" w:rsidP="00D65BD4">
      <w:pPr>
        <w:spacing w:after="240"/>
        <w:ind w:left="2880" w:hanging="720"/>
        <w:rPr>
          <w:rFonts w:eastAsia="SimSun"/>
          <w:szCs w:val="20"/>
        </w:rPr>
      </w:pPr>
      <w:r w:rsidRPr="00D65BD4">
        <w:rPr>
          <w:rFonts w:eastAsia="SimSun"/>
          <w:szCs w:val="20"/>
        </w:rPr>
        <w:t>(B)</w:t>
      </w:r>
      <w:r w:rsidRPr="00D65BD4">
        <w:rPr>
          <w:rFonts w:eastAsia="SimSun"/>
          <w:szCs w:val="20"/>
        </w:rPr>
        <w:tab/>
        <w:t>Resource operational constraints – includes minimum run time, minimum down time, and configuration constraints.</w:t>
      </w:r>
    </w:p>
    <w:p w14:paraId="1262D96B"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 xml:space="preserve">Other constraints – </w:t>
      </w:r>
    </w:p>
    <w:p w14:paraId="753B8774" w14:textId="77777777" w:rsidR="00D65BD4" w:rsidRPr="00D65BD4" w:rsidRDefault="00D65BD4" w:rsidP="00D65BD4">
      <w:pPr>
        <w:spacing w:after="240"/>
        <w:ind w:left="2880" w:hanging="720"/>
        <w:rPr>
          <w:rFonts w:eastAsia="SimSun"/>
          <w:szCs w:val="20"/>
        </w:rPr>
      </w:pPr>
      <w:r w:rsidRPr="00D65BD4">
        <w:rPr>
          <w:rFonts w:eastAsia="SimSun"/>
          <w:szCs w:val="20"/>
        </w:rPr>
        <w:t>(A)</w:t>
      </w:r>
      <w:r w:rsidRPr="00D65BD4">
        <w:rPr>
          <w:rFonts w:eastAsia="SimSun"/>
          <w:szCs w:val="20"/>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w:t>
      </w:r>
      <w:r w:rsidRPr="00D65BD4">
        <w:rPr>
          <w:rFonts w:eastAsia="SimSun"/>
          <w:szCs w:val="20"/>
        </w:rPr>
        <w:lastRenderedPageBreak/>
        <w:t>energy in the same Operating Hour, provided that linked Energy and Off-Line Non-Spinning Reserve (Non-Spin) Ancillary Service Offers are not awarded in the same Operating Hour.</w:t>
      </w:r>
    </w:p>
    <w:p w14:paraId="07C86614" w14:textId="77777777" w:rsidR="00D65BD4" w:rsidRPr="00D65BD4" w:rsidRDefault="00D65BD4" w:rsidP="00D65BD4">
      <w:pPr>
        <w:spacing w:after="240"/>
        <w:ind w:left="2880" w:hanging="720"/>
        <w:rPr>
          <w:rFonts w:eastAsia="SimSun"/>
          <w:szCs w:val="20"/>
        </w:rPr>
      </w:pPr>
      <w:r w:rsidRPr="00D65BD4">
        <w:rPr>
          <w:rFonts w:eastAsia="SimSun"/>
          <w:szCs w:val="20"/>
        </w:rPr>
        <w:t>(B)</w:t>
      </w:r>
      <w:r w:rsidRPr="00D65BD4">
        <w:rPr>
          <w:rFonts w:eastAsia="SimSun"/>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2E00C756" w14:textId="77777777" w:rsidR="00D65BD4" w:rsidRPr="00D65BD4" w:rsidRDefault="00D65BD4" w:rsidP="00D65BD4">
      <w:pPr>
        <w:spacing w:after="240"/>
        <w:ind w:left="2880" w:hanging="720"/>
        <w:rPr>
          <w:rFonts w:eastAsia="SimSun"/>
          <w:szCs w:val="20"/>
        </w:rPr>
      </w:pPr>
      <w:r w:rsidRPr="00D65BD4">
        <w:rPr>
          <w:rFonts w:eastAsia="SimSun"/>
          <w:szCs w:val="20"/>
        </w:rPr>
        <w:t>(C)</w:t>
      </w:r>
      <w:r w:rsidRPr="00D65BD4">
        <w:rPr>
          <w:rFonts w:eastAsia="SimSun"/>
          <w:szCs w:val="20"/>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6EEBFF50" w14:textId="77777777" w:rsidR="00D65BD4" w:rsidRPr="00D65BD4" w:rsidRDefault="00D65BD4" w:rsidP="00D65BD4">
      <w:pPr>
        <w:spacing w:after="240"/>
        <w:ind w:left="2880" w:hanging="720"/>
        <w:rPr>
          <w:rFonts w:eastAsia="SimSun"/>
          <w:szCs w:val="20"/>
        </w:rPr>
      </w:pPr>
      <w:r w:rsidRPr="00D65BD4">
        <w:rPr>
          <w:rFonts w:eastAsia="SimSun"/>
          <w:szCs w:val="20"/>
        </w:rPr>
        <w:t>(D)</w:t>
      </w:r>
      <w:r w:rsidRPr="00D65BD4">
        <w:rPr>
          <w:rFonts w:eastAsia="SimSun"/>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6EAE8E6E" w14:textId="77777777" w:rsidR="00D65BD4" w:rsidRPr="00D65BD4" w:rsidRDefault="00D65BD4" w:rsidP="00D65BD4">
      <w:pPr>
        <w:spacing w:after="240"/>
        <w:ind w:left="2880" w:hanging="720"/>
        <w:rPr>
          <w:rFonts w:eastAsia="SimSun"/>
          <w:szCs w:val="20"/>
        </w:rPr>
      </w:pPr>
      <w:r w:rsidRPr="00D65BD4">
        <w:rPr>
          <w:rFonts w:eastAsia="SimSun"/>
          <w:szCs w:val="20"/>
        </w:rPr>
        <w:t>(E)</w:t>
      </w:r>
      <w:r w:rsidRPr="00D65BD4">
        <w:rPr>
          <w:rFonts w:eastAsia="SimSun"/>
          <w:szCs w:val="20"/>
        </w:rPr>
        <w:tab/>
        <w:t xml:space="preserve">Combined Cycle Generation Resources – The DAM may commit a Combined Cycle Generation Resource in </w:t>
      </w:r>
      <w:proofErr w:type="gramStart"/>
      <w:r w:rsidRPr="00D65BD4">
        <w:rPr>
          <w:rFonts w:eastAsia="SimSun"/>
          <w:szCs w:val="20"/>
        </w:rPr>
        <w:t>a time period</w:t>
      </w:r>
      <w:proofErr w:type="gramEnd"/>
      <w:r w:rsidRPr="00D65BD4">
        <w:rPr>
          <w:rFonts w:eastAsia="SimSun"/>
          <w:szCs w:val="20"/>
        </w:rPr>
        <w:t xml:space="preserve"> that includes the last hour of the Operating Day only if that Combined Cycle Generation Resource can transition to a shutdown condition in the DAM Operating Day.</w:t>
      </w:r>
    </w:p>
    <w:p w14:paraId="399B013B"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w:t>
      </w:r>
      <w:bookmarkStart w:id="284" w:name="_Hlk166229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284BE2E6" w14:textId="77777777" w:rsidTr="0003786F">
        <w:trPr>
          <w:trHeight w:val="386"/>
        </w:trPr>
        <w:tc>
          <w:tcPr>
            <w:tcW w:w="9350" w:type="dxa"/>
            <w:shd w:val="pct12" w:color="auto" w:fill="auto"/>
          </w:tcPr>
          <w:bookmarkEnd w:id="284"/>
          <w:p w14:paraId="0A8B043C" w14:textId="77777777" w:rsidR="00D65BD4" w:rsidRPr="00D65BD4" w:rsidRDefault="00D65BD4" w:rsidP="00D65BD4">
            <w:pPr>
              <w:spacing w:before="120" w:after="240"/>
              <w:rPr>
                <w:rFonts w:eastAsia="SimSun"/>
                <w:b/>
                <w:i/>
                <w:iCs/>
              </w:rPr>
            </w:pPr>
            <w:r w:rsidRPr="00D65BD4">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122E366F" w14:textId="77777777" w:rsidR="00D65BD4" w:rsidRPr="00D65BD4" w:rsidRDefault="00D65BD4" w:rsidP="00D65BD4">
            <w:pPr>
              <w:spacing w:after="240"/>
              <w:ind w:left="720" w:hanging="720"/>
              <w:rPr>
                <w:rFonts w:eastAsia="SimSun" w:cs="Arial"/>
                <w:iCs/>
                <w:szCs w:val="20"/>
              </w:rPr>
            </w:pPr>
            <w:r w:rsidRPr="00D65BD4">
              <w:rPr>
                <w:rFonts w:eastAsia="SimSun"/>
                <w:iCs/>
                <w:szCs w:val="20"/>
              </w:rPr>
              <w:t>(4)</w:t>
            </w:r>
            <w:r w:rsidRPr="00D65BD4">
              <w:rPr>
                <w:rFonts w:eastAsia="SimSun"/>
                <w:iCs/>
                <w:szCs w:val="20"/>
              </w:rPr>
              <w:tab/>
              <w:t xml:space="preserve">The DAM uses a multi-hour mixed integer programming algorithm </w:t>
            </w:r>
            <w:r w:rsidRPr="00D65BD4">
              <w:rPr>
                <w:rFonts w:eastAsia="SimSun" w:cs="Arial"/>
                <w:iCs/>
                <w:szCs w:val="20"/>
              </w:rPr>
              <w:t xml:space="preserve">to maximize bid-based revenues, including revenues based on Ancillary Service Demand Curves </w:t>
            </w:r>
            <w:r w:rsidRPr="00D65BD4">
              <w:rPr>
                <w:rFonts w:eastAsia="SimSun" w:cs="Arial"/>
                <w:iCs/>
                <w:szCs w:val="20"/>
              </w:rPr>
              <w:lastRenderedPageBreak/>
              <w:t xml:space="preserve">(ASDCs), minus the offer-based costs over the Operating Day, subject to security and other constraints.  </w:t>
            </w:r>
          </w:p>
          <w:p w14:paraId="11EB027D" w14:textId="77777777" w:rsidR="00D65BD4" w:rsidRPr="00D65BD4" w:rsidRDefault="00D65BD4" w:rsidP="00D65BD4">
            <w:pPr>
              <w:spacing w:after="240"/>
              <w:ind w:left="1440" w:hanging="720"/>
              <w:rPr>
                <w:rFonts w:eastAsia="SimSun" w:cs="Arial"/>
                <w:szCs w:val="20"/>
              </w:rPr>
            </w:pPr>
            <w:r w:rsidRPr="00D65BD4">
              <w:rPr>
                <w:rFonts w:eastAsia="SimSun" w:cs="Arial"/>
                <w:szCs w:val="20"/>
              </w:rPr>
              <w:t>(a)</w:t>
            </w:r>
            <w:r w:rsidRPr="00D65BD4">
              <w:rPr>
                <w:rFonts w:eastAsia="SimSun" w:cs="Arial"/>
                <w:szCs w:val="20"/>
              </w:rPr>
              <w:tab/>
              <w:t xml:space="preserve">The bid-based revenues include revenues from ASDCs, DAM Energy Bids, bid portions of Energy Bid/Offer Curves, and </w:t>
            </w:r>
            <w:r w:rsidRPr="00D65BD4">
              <w:rPr>
                <w:rFonts w:eastAsia="SimSun"/>
                <w:szCs w:val="20"/>
              </w:rPr>
              <w:t>Point-to-Point</w:t>
            </w:r>
            <w:r w:rsidRPr="00D65BD4">
              <w:rPr>
                <w:rFonts w:eastAsia="SimSun" w:cs="Arial"/>
                <w:szCs w:val="20"/>
              </w:rPr>
              <w:t xml:space="preserve"> (PTP) </w:t>
            </w:r>
            <w:r w:rsidRPr="00D65BD4">
              <w:rPr>
                <w:rFonts w:eastAsia="SimSun"/>
                <w:szCs w:val="20"/>
              </w:rPr>
              <w:t>Obligation</w:t>
            </w:r>
            <w:r w:rsidRPr="00D65BD4">
              <w:rPr>
                <w:rFonts w:eastAsia="SimSun" w:cs="Arial"/>
                <w:szCs w:val="20"/>
              </w:rPr>
              <w:t xml:space="preserve"> bids. </w:t>
            </w:r>
          </w:p>
          <w:p w14:paraId="7FCB37CB"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The offer-based costs include costs from the Startup Offer, Minimum Energy Offer, and Energy Offer Curve of any Resource that submitted a Three-Part Supply Offer, DAM Energy-Only Offers, </w:t>
            </w:r>
            <w:r w:rsidRPr="00D65BD4">
              <w:rPr>
                <w:rFonts w:eastAsia="SimSun" w:cs="Arial"/>
                <w:szCs w:val="20"/>
              </w:rPr>
              <w:t xml:space="preserve">offer portions of Energy Bid/Offer Curves, </w:t>
            </w:r>
            <w:r w:rsidRPr="00D65BD4">
              <w:rPr>
                <w:rFonts w:eastAsia="SimSun"/>
                <w:szCs w:val="20"/>
              </w:rPr>
              <w:t xml:space="preserve">Ancillary Service Only Offers, and Ancillary Service Offers.  </w:t>
            </w:r>
          </w:p>
          <w:p w14:paraId="32286467"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 xml:space="preserve">Security constraints specified to prevent DAM solutions that would overload the elements of the ERCOT Transmission Grid include the following: </w:t>
            </w:r>
          </w:p>
          <w:p w14:paraId="52A08E6C"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4849841" w14:textId="77777777" w:rsidR="00D65BD4" w:rsidRPr="00D65BD4" w:rsidRDefault="00D65BD4" w:rsidP="00D65BD4">
            <w:pPr>
              <w:spacing w:after="240"/>
              <w:ind w:left="2880" w:hanging="720"/>
              <w:rPr>
                <w:rFonts w:eastAsia="SimSun"/>
                <w:szCs w:val="20"/>
              </w:rPr>
            </w:pPr>
            <w:r w:rsidRPr="00D65BD4">
              <w:rPr>
                <w:rFonts w:eastAsia="SimSun"/>
                <w:szCs w:val="20"/>
              </w:rPr>
              <w:t>(A)</w:t>
            </w:r>
            <w:r w:rsidRPr="00D65BD4">
              <w:rPr>
                <w:rFonts w:eastAsia="SimSun"/>
                <w:szCs w:val="20"/>
              </w:rPr>
              <w:tab/>
              <w:t>Thermal constraints – protect Transmission Facilities against thermal overload.</w:t>
            </w:r>
          </w:p>
          <w:p w14:paraId="1DD1D958" w14:textId="77777777" w:rsidR="00D65BD4" w:rsidRPr="00D65BD4" w:rsidRDefault="00D65BD4" w:rsidP="00D65BD4">
            <w:pPr>
              <w:spacing w:after="240"/>
              <w:ind w:left="2880" w:hanging="720"/>
              <w:rPr>
                <w:rFonts w:eastAsia="SimSun"/>
                <w:szCs w:val="20"/>
              </w:rPr>
            </w:pPr>
            <w:r w:rsidRPr="00D65BD4">
              <w:rPr>
                <w:rFonts w:eastAsia="SimSun"/>
                <w:szCs w:val="20"/>
              </w:rPr>
              <w:t>(B)</w:t>
            </w:r>
            <w:r w:rsidRPr="00D65BD4">
              <w:rPr>
                <w:rFonts w:eastAsia="SimSun"/>
                <w:szCs w:val="20"/>
              </w:rPr>
              <w:tab/>
              <w:t>Generic constraints – protect the ERCOT Transmission Grid against transient instability, dynamic stability or voltage collapse.</w:t>
            </w:r>
          </w:p>
          <w:p w14:paraId="168BD5D2" w14:textId="77777777" w:rsidR="00D65BD4" w:rsidRPr="00D65BD4" w:rsidRDefault="00D65BD4" w:rsidP="00D65BD4">
            <w:pPr>
              <w:spacing w:after="240"/>
              <w:ind w:left="2880" w:hanging="720"/>
              <w:rPr>
                <w:rFonts w:eastAsia="SimSun"/>
                <w:szCs w:val="20"/>
              </w:rPr>
            </w:pPr>
            <w:r w:rsidRPr="00D65BD4">
              <w:rPr>
                <w:rFonts w:eastAsia="SimSun"/>
                <w:szCs w:val="20"/>
              </w:rPr>
              <w:t>(C)</w:t>
            </w:r>
            <w:r w:rsidRPr="00D65BD4">
              <w:rPr>
                <w:rFonts w:eastAsia="SimSun"/>
                <w:szCs w:val="20"/>
              </w:rPr>
              <w:tab/>
              <w:t xml:space="preserve">Power flow constraints – the energy balance at required Electrical Buses in the ERCOT Transmission Grid must be maintained.  </w:t>
            </w:r>
          </w:p>
          <w:p w14:paraId="0D968C65"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Resource constraints – the physical and security limits on Resources that submit Three-Part Supply Offers or Energy Bid/Offer Curves:</w:t>
            </w:r>
          </w:p>
          <w:p w14:paraId="6394AD85" w14:textId="77777777" w:rsidR="00D65BD4" w:rsidRPr="00D65BD4" w:rsidRDefault="00D65BD4" w:rsidP="00D65BD4">
            <w:pPr>
              <w:spacing w:after="240"/>
              <w:ind w:left="2880" w:hanging="720"/>
              <w:rPr>
                <w:rFonts w:eastAsia="SimSun"/>
                <w:szCs w:val="20"/>
              </w:rPr>
            </w:pPr>
            <w:r w:rsidRPr="00D65BD4">
              <w:rPr>
                <w:rFonts w:eastAsia="SimSun"/>
                <w:szCs w:val="20"/>
              </w:rPr>
              <w:t>(A)</w:t>
            </w:r>
            <w:r w:rsidRPr="00D65BD4">
              <w:rPr>
                <w:rFonts w:eastAsia="SimSun"/>
                <w:szCs w:val="20"/>
              </w:rPr>
              <w:tab/>
              <w:t xml:space="preserve">Resource output constraints – the Low Sustained Limit (LSL) and High Sustained Limit (HSL) of each Resource; and </w:t>
            </w:r>
          </w:p>
          <w:p w14:paraId="59D1B54F" w14:textId="77777777" w:rsidR="00D65BD4" w:rsidRPr="00D65BD4" w:rsidRDefault="00D65BD4" w:rsidP="00D65BD4">
            <w:pPr>
              <w:spacing w:after="240"/>
              <w:ind w:left="2880" w:hanging="720"/>
              <w:rPr>
                <w:rFonts w:eastAsia="SimSun"/>
                <w:szCs w:val="20"/>
              </w:rPr>
            </w:pPr>
            <w:r w:rsidRPr="00D65BD4">
              <w:rPr>
                <w:rFonts w:eastAsia="SimSun"/>
                <w:szCs w:val="20"/>
              </w:rPr>
              <w:t>(B)</w:t>
            </w:r>
            <w:r w:rsidRPr="00D65BD4">
              <w:rPr>
                <w:rFonts w:eastAsia="SimSun"/>
                <w:szCs w:val="20"/>
              </w:rPr>
              <w:tab/>
              <w:t>Resource operational constraints – includes minimum run time, minimum down time, and configuration constraints.</w:t>
            </w:r>
          </w:p>
          <w:p w14:paraId="5D258A6A"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 xml:space="preserve">Other constraints – </w:t>
            </w:r>
          </w:p>
          <w:p w14:paraId="043BE1DF" w14:textId="77777777" w:rsidR="00D65BD4" w:rsidRPr="00D65BD4" w:rsidRDefault="00D65BD4" w:rsidP="00D65BD4">
            <w:pPr>
              <w:spacing w:after="240"/>
              <w:ind w:left="2880" w:hanging="720"/>
              <w:rPr>
                <w:rFonts w:eastAsia="SimSun"/>
                <w:szCs w:val="20"/>
              </w:rPr>
            </w:pPr>
            <w:r w:rsidRPr="00D65BD4">
              <w:rPr>
                <w:rFonts w:eastAsia="SimSun"/>
                <w:szCs w:val="20"/>
              </w:rPr>
              <w:t>(A)</w:t>
            </w:r>
            <w:r w:rsidRPr="00D65BD4">
              <w:rPr>
                <w:rFonts w:eastAsia="SimSun"/>
                <w:szCs w:val="20"/>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w:t>
            </w:r>
            <w:r w:rsidRPr="00D65BD4">
              <w:rPr>
                <w:rFonts w:eastAsia="SimSun"/>
                <w:szCs w:val="20"/>
              </w:rPr>
              <w:lastRenderedPageBreak/>
              <w:t>energy in the same Operating Hour, provided that linked Energy and Off-Line Non-Spinning Reserve (Non-Spin) Resource-Specific Ancillary Service Offers are not awarded in the same Operating Hour.</w:t>
            </w:r>
          </w:p>
          <w:p w14:paraId="0854E7EE" w14:textId="77777777" w:rsidR="00D65BD4" w:rsidRPr="00D65BD4" w:rsidRDefault="00D65BD4" w:rsidP="00D65BD4">
            <w:pPr>
              <w:spacing w:after="240"/>
              <w:ind w:left="2880" w:hanging="720"/>
              <w:rPr>
                <w:rFonts w:eastAsia="SimSun"/>
                <w:szCs w:val="20"/>
              </w:rPr>
            </w:pPr>
            <w:r w:rsidRPr="00D65BD4">
              <w:rPr>
                <w:rFonts w:eastAsia="SimSun"/>
                <w:szCs w:val="20"/>
              </w:rPr>
              <w:t>(B)</w:t>
            </w:r>
            <w:r w:rsidRPr="00D65BD4">
              <w:rPr>
                <w:rFonts w:eastAsia="SimSun"/>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3C52469D" w14:textId="77777777" w:rsidR="00D65BD4" w:rsidRPr="00D65BD4" w:rsidRDefault="00D65BD4" w:rsidP="00D65BD4">
            <w:pPr>
              <w:spacing w:after="240"/>
              <w:ind w:left="2880" w:hanging="720"/>
              <w:rPr>
                <w:rFonts w:eastAsia="SimSun"/>
                <w:szCs w:val="20"/>
              </w:rPr>
            </w:pPr>
            <w:r w:rsidRPr="00D65BD4">
              <w:rPr>
                <w:rFonts w:eastAsia="SimSun"/>
                <w:szCs w:val="20"/>
              </w:rPr>
              <w:t>(C)</w:t>
            </w:r>
            <w:r w:rsidRPr="00D65BD4">
              <w:rPr>
                <w:rFonts w:eastAsia="SimSun"/>
                <w:szCs w:val="20"/>
              </w:rPr>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3B6BD4DE" w14:textId="77777777" w:rsidR="00D65BD4" w:rsidRPr="00D65BD4" w:rsidRDefault="00D65BD4" w:rsidP="00D65BD4">
            <w:pPr>
              <w:spacing w:after="240"/>
              <w:ind w:left="2880" w:hanging="720"/>
              <w:rPr>
                <w:rFonts w:eastAsia="SimSun"/>
                <w:szCs w:val="20"/>
              </w:rPr>
            </w:pPr>
            <w:r w:rsidRPr="00D65BD4">
              <w:rPr>
                <w:rFonts w:eastAsia="SimSun"/>
                <w:szCs w:val="20"/>
              </w:rPr>
              <w:t>(D)</w:t>
            </w:r>
            <w:r w:rsidRPr="00D65BD4">
              <w:rPr>
                <w:rFonts w:eastAsia="SimSun"/>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32D22EB4" w14:textId="77777777" w:rsidR="00D65BD4" w:rsidRPr="00D65BD4" w:rsidRDefault="00D65BD4" w:rsidP="00D65BD4">
            <w:pPr>
              <w:spacing w:after="240"/>
              <w:ind w:left="2880" w:hanging="720"/>
              <w:rPr>
                <w:rFonts w:eastAsia="SimSun"/>
                <w:szCs w:val="20"/>
              </w:rPr>
            </w:pPr>
            <w:r w:rsidRPr="00D65BD4">
              <w:rPr>
                <w:rFonts w:eastAsia="SimSun"/>
                <w:szCs w:val="20"/>
              </w:rPr>
              <w:t>(E)</w:t>
            </w:r>
            <w:r w:rsidRPr="00D65BD4">
              <w:rPr>
                <w:rFonts w:eastAsia="SimSun"/>
                <w:szCs w:val="20"/>
              </w:rPr>
              <w:tab/>
              <w:t xml:space="preserve">Combined Cycle Generation Resources – The DAM may commit a Combined Cycle Generation Resource in </w:t>
            </w:r>
            <w:proofErr w:type="gramStart"/>
            <w:r w:rsidRPr="00D65BD4">
              <w:rPr>
                <w:rFonts w:eastAsia="SimSun"/>
                <w:szCs w:val="20"/>
              </w:rPr>
              <w:t>a time period</w:t>
            </w:r>
            <w:proofErr w:type="gramEnd"/>
            <w:r w:rsidRPr="00D65BD4">
              <w:rPr>
                <w:rFonts w:eastAsia="SimSun"/>
                <w:szCs w:val="20"/>
              </w:rPr>
              <w:t xml:space="preserve"> that includes the last hour of the Operating Day only if that Combined Cycle Generation Resource can transition to a shutdown condition in the DAM Operating Day.</w:t>
            </w:r>
          </w:p>
          <w:p w14:paraId="44567200" w14:textId="77777777" w:rsidR="00D65BD4" w:rsidRPr="00D65BD4" w:rsidRDefault="00D65BD4" w:rsidP="00D65BD4">
            <w:pPr>
              <w:spacing w:after="240"/>
              <w:ind w:left="2880" w:hanging="720"/>
              <w:rPr>
                <w:rFonts w:eastAsia="SimSun"/>
                <w:szCs w:val="20"/>
              </w:rPr>
            </w:pPr>
            <w:r w:rsidRPr="00D65BD4">
              <w:rPr>
                <w:rFonts w:eastAsia="SimSun"/>
                <w:szCs w:val="20"/>
              </w:rPr>
              <w:t>(F)</w:t>
            </w:r>
            <w:r w:rsidRPr="00D65BD4">
              <w:rPr>
                <w:rFonts w:eastAsia="SimSun"/>
                <w:szCs w:val="20"/>
              </w:rPr>
              <w:tab/>
              <w:t xml:space="preserve">Energy Storage Resources (ESRs) – The energy cleared for an ESR may be negative, indicating purchase of energy, or positive, indicating sale of energy. </w:t>
            </w:r>
          </w:p>
          <w:p w14:paraId="43605632" w14:textId="77777777" w:rsidR="00D65BD4" w:rsidRPr="00D65BD4" w:rsidRDefault="00D65BD4" w:rsidP="00D65BD4">
            <w:pPr>
              <w:spacing w:after="240"/>
              <w:ind w:left="1440" w:hanging="720"/>
              <w:rPr>
                <w:ins w:id="285" w:author="ERCOT" w:date="2024-05-10T09:52:00Z"/>
                <w:rFonts w:eastAsia="SimSun"/>
                <w:szCs w:val="20"/>
              </w:rPr>
            </w:pPr>
            <w:r w:rsidRPr="00D65BD4">
              <w:rPr>
                <w:rFonts w:eastAsia="SimSun"/>
                <w:szCs w:val="20"/>
              </w:rPr>
              <w:t>(d)</w:t>
            </w:r>
            <w:r w:rsidRPr="00D65BD4">
              <w:rPr>
                <w:rFonts w:eastAsia="SimSun"/>
                <w:szCs w:val="20"/>
              </w:rP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D65BD4">
              <w:rPr>
                <w:rFonts w:eastAsia="SimSun"/>
                <w:szCs w:val="20"/>
              </w:rPr>
              <w:t>as long as</w:t>
            </w:r>
            <w:proofErr w:type="gramEnd"/>
            <w:r w:rsidRPr="00D65BD4">
              <w:rPr>
                <w:rFonts w:eastAsia="SimSun"/>
                <w:szCs w:val="20"/>
              </w:rPr>
              <w:t xml:space="preserve"> the costs do not exceed the ASDC value.  ERCOT may not buy more of one Ancillary Service in place of the quantity of a different service.</w:t>
            </w:r>
          </w:p>
          <w:p w14:paraId="61D7A117" w14:textId="77777777" w:rsidR="00D65BD4" w:rsidRPr="00D65BD4" w:rsidRDefault="00D65BD4" w:rsidP="00D65BD4">
            <w:pPr>
              <w:spacing w:after="240"/>
              <w:ind w:left="1440" w:hanging="720"/>
              <w:rPr>
                <w:rFonts w:eastAsia="SimSun"/>
                <w:szCs w:val="20"/>
              </w:rPr>
            </w:pPr>
            <w:ins w:id="286" w:author="ERCOT" w:date="2024-05-10T09:52:00Z">
              <w:r w:rsidRPr="00D65BD4">
                <w:rPr>
                  <w:rFonts w:eastAsia="SimSun"/>
                  <w:szCs w:val="20"/>
                </w:rPr>
                <w:t>(e)</w:t>
              </w:r>
              <w:r w:rsidRPr="00D65BD4">
                <w:rPr>
                  <w:rFonts w:eastAsia="SimSun"/>
                  <w:szCs w:val="20"/>
                </w:rPr>
                <w:tab/>
                <w:t>A DRRS Offer submitted with other Ancillary Service Offers or an Energy Offer Curve for a Resource may clear in a manner inconsistent with expected individual Resource revenue.</w:t>
              </w:r>
            </w:ins>
          </w:p>
        </w:tc>
      </w:tr>
    </w:tbl>
    <w:p w14:paraId="024C487B" w14:textId="77777777" w:rsidR="00D65BD4" w:rsidRPr="00D65BD4" w:rsidRDefault="00D65BD4" w:rsidP="00D65BD4">
      <w:pPr>
        <w:spacing w:before="240" w:after="240"/>
        <w:ind w:left="720" w:hanging="720"/>
        <w:rPr>
          <w:rFonts w:eastAsia="SimSun"/>
          <w:iCs/>
          <w:szCs w:val="20"/>
        </w:rPr>
      </w:pPr>
      <w:r w:rsidRPr="00D65BD4">
        <w:rPr>
          <w:rFonts w:eastAsia="SimSun"/>
          <w:iCs/>
          <w:szCs w:val="20"/>
        </w:rPr>
        <w:lastRenderedPageBreak/>
        <w:t>(5)</w:t>
      </w:r>
      <w:r w:rsidRPr="00D65BD4">
        <w:rPr>
          <w:rFonts w:eastAsia="SimSun"/>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54E75516" w14:textId="77777777" w:rsidTr="0003786F">
        <w:trPr>
          <w:trHeight w:val="386"/>
        </w:trPr>
        <w:tc>
          <w:tcPr>
            <w:tcW w:w="9350" w:type="dxa"/>
            <w:shd w:val="pct12" w:color="auto" w:fill="auto"/>
          </w:tcPr>
          <w:p w14:paraId="43854FA1" w14:textId="77777777" w:rsidR="00D65BD4" w:rsidRPr="00D65BD4" w:rsidRDefault="00D65BD4" w:rsidP="00D65BD4">
            <w:pPr>
              <w:spacing w:before="120" w:after="240"/>
              <w:rPr>
                <w:rFonts w:eastAsia="SimSun"/>
                <w:b/>
                <w:i/>
                <w:iCs/>
              </w:rPr>
            </w:pPr>
            <w:r w:rsidRPr="00D65BD4">
              <w:rPr>
                <w:rFonts w:eastAsia="SimSun"/>
                <w:b/>
                <w:i/>
                <w:iCs/>
              </w:rPr>
              <w:t>[NPRR1004:  Replace paragraph (5) above with the following upon system implementation:]</w:t>
            </w:r>
          </w:p>
          <w:p w14:paraId="6C4CAF20" w14:textId="77777777" w:rsidR="00D65BD4" w:rsidRPr="00D65BD4" w:rsidRDefault="00D65BD4" w:rsidP="00D65BD4">
            <w:pPr>
              <w:spacing w:after="240"/>
              <w:ind w:left="720" w:hanging="720"/>
              <w:rPr>
                <w:rFonts w:eastAsia="SimSun"/>
                <w:iCs/>
                <w:szCs w:val="20"/>
              </w:rPr>
            </w:pPr>
            <w:r w:rsidRPr="00D65BD4">
              <w:rPr>
                <w:rFonts w:eastAsia="SimSun"/>
                <w:iCs/>
                <w:szCs w:val="20"/>
              </w:rPr>
              <w:t>(5)</w:t>
            </w:r>
            <w:r w:rsidRPr="00D65BD4">
              <w:rPr>
                <w:rFonts w:eastAsia="SimSun"/>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49B80D93"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(6)</w:t>
      </w:r>
      <w:r w:rsidRPr="00D65BD4">
        <w:rPr>
          <w:rFonts w:eastAsia="SimSun"/>
          <w:iCs/>
          <w:szCs w:val="20"/>
        </w:rPr>
        <w:tab/>
        <w:t xml:space="preserve">ERCOT shall allocate offers, bids, and source and sink of CRRs at a Hub using the distribution factors specified in the definition of that Hub in Section 3.5.2, Hub Definitions. </w:t>
      </w:r>
    </w:p>
    <w:p w14:paraId="34ED9F6A" w14:textId="77777777" w:rsidR="00D65BD4" w:rsidRPr="00D65BD4" w:rsidRDefault="00D65BD4" w:rsidP="00D65BD4">
      <w:pPr>
        <w:spacing w:after="240"/>
        <w:ind w:left="720" w:hanging="720"/>
        <w:rPr>
          <w:rFonts w:eastAsia="SimSun"/>
          <w:iCs/>
          <w:szCs w:val="20"/>
        </w:rPr>
      </w:pPr>
      <w:r w:rsidRPr="00D65BD4">
        <w:rPr>
          <w:rFonts w:eastAsia="SimSun"/>
          <w:iCs/>
          <w:szCs w:val="20"/>
        </w:rPr>
        <w:t>(7)</w:t>
      </w:r>
      <w:r w:rsidRPr="00D65BD4">
        <w:rPr>
          <w:rFonts w:eastAsia="SimSun"/>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1B096546" w14:textId="77777777" w:rsidR="00D65BD4" w:rsidRPr="00D65BD4" w:rsidRDefault="00D65BD4" w:rsidP="00D65BD4">
      <w:pPr>
        <w:spacing w:after="240"/>
        <w:ind w:left="720" w:hanging="720"/>
        <w:rPr>
          <w:rFonts w:eastAsia="SimSun"/>
          <w:iCs/>
          <w:szCs w:val="20"/>
        </w:rPr>
      </w:pPr>
      <w:r w:rsidRPr="00D65BD4">
        <w:rPr>
          <w:rFonts w:eastAsia="SimSun"/>
          <w:iCs/>
          <w:szCs w:val="20"/>
        </w:rPr>
        <w:t>(8)</w:t>
      </w:r>
      <w:r w:rsidRPr="00D65BD4">
        <w:rPr>
          <w:rFonts w:eastAsia="SimSun"/>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527EF802"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Use an appropriate LMP predetermined by ERCOT as applicable to a specific Electrical Bus; or if not so specified</w:t>
      </w:r>
    </w:p>
    <w:p w14:paraId="6BFD4CCD"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(b)</w:t>
      </w:r>
      <w:r w:rsidRPr="00D65BD4">
        <w:rPr>
          <w:rFonts w:eastAsia="SimSun"/>
          <w:szCs w:val="20"/>
        </w:rPr>
        <w:tab/>
        <w:t>Use the following rules in order:</w:t>
      </w:r>
    </w:p>
    <w:p w14:paraId="6F7839C6"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Use average LMP for Electrical Buses within the same station having the same voltage level as the de-energized Electrical Bus, if any exist.</w:t>
      </w:r>
    </w:p>
    <w:p w14:paraId="724D50F2"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 xml:space="preserve">Use average LMP for all Electrical Buses within the same </w:t>
      </w:r>
      <w:proofErr w:type="gramStart"/>
      <w:r w:rsidRPr="00D65BD4">
        <w:rPr>
          <w:rFonts w:eastAsia="SimSun"/>
          <w:szCs w:val="20"/>
        </w:rPr>
        <w:t>station, if</w:t>
      </w:r>
      <w:proofErr w:type="gramEnd"/>
      <w:r w:rsidRPr="00D65BD4">
        <w:rPr>
          <w:rFonts w:eastAsia="SimSun"/>
          <w:szCs w:val="20"/>
        </w:rPr>
        <w:t xml:space="preserve"> any exist.</w:t>
      </w:r>
    </w:p>
    <w:p w14:paraId="1B274309" w14:textId="77777777" w:rsidR="00D65BD4" w:rsidRPr="00D65BD4" w:rsidRDefault="00D65BD4" w:rsidP="00D65BD4">
      <w:pPr>
        <w:spacing w:after="240"/>
        <w:ind w:left="2160" w:hanging="720"/>
        <w:rPr>
          <w:rFonts w:eastAsia="SimSun"/>
          <w:iCs/>
          <w:szCs w:val="20"/>
        </w:rPr>
      </w:pPr>
      <w:r w:rsidRPr="00D65BD4">
        <w:rPr>
          <w:rFonts w:eastAsia="SimSun"/>
          <w:iCs/>
          <w:szCs w:val="20"/>
        </w:rPr>
        <w:t>(iii)</w:t>
      </w:r>
      <w:r w:rsidRPr="00D65BD4">
        <w:rPr>
          <w:rFonts w:eastAsia="SimSun"/>
          <w:iCs/>
          <w:szCs w:val="20"/>
        </w:rPr>
        <w:tab/>
        <w:t>Use System Lambda.</w:t>
      </w:r>
    </w:p>
    <w:p w14:paraId="4C437222" w14:textId="77777777" w:rsidR="00D65BD4" w:rsidRPr="00D65BD4" w:rsidRDefault="00D65BD4" w:rsidP="00D65BD4">
      <w:pPr>
        <w:spacing w:after="240"/>
        <w:ind w:left="720" w:hanging="720"/>
        <w:rPr>
          <w:rFonts w:eastAsia="SimSun"/>
          <w:iCs/>
          <w:szCs w:val="20"/>
        </w:rPr>
      </w:pPr>
      <w:r w:rsidRPr="00D65BD4">
        <w:rPr>
          <w:rFonts w:eastAsia="SimSun"/>
          <w:iCs/>
          <w:szCs w:val="20"/>
        </w:rPr>
        <w:t>(9)</w:t>
      </w:r>
      <w:r w:rsidRPr="00D65BD4">
        <w:rPr>
          <w:rFonts w:eastAsia="SimSun"/>
          <w:iCs/>
          <w:szCs w:val="20"/>
        </w:rPr>
        <w:tab/>
        <w:t xml:space="preserve">The Day-Ahead MCPC for each hour for each Ancillary Service is the Shadow Price for that Ancillary Service for the hour as determined by the DAM algorithm. </w:t>
      </w:r>
    </w:p>
    <w:p w14:paraId="527E4F3A" w14:textId="77777777" w:rsidR="00D65BD4" w:rsidRPr="00D65BD4" w:rsidRDefault="00D65BD4" w:rsidP="00D65BD4">
      <w:pPr>
        <w:spacing w:after="240"/>
        <w:ind w:left="720" w:hanging="720"/>
        <w:rPr>
          <w:rFonts w:eastAsia="SimSun"/>
          <w:iCs/>
        </w:rPr>
      </w:pPr>
      <w:r w:rsidRPr="00D65BD4">
        <w:rPr>
          <w:rFonts w:eastAsia="SimSun"/>
          <w:iCs/>
        </w:rPr>
        <w:t>(10)</w:t>
      </w:r>
      <w:r w:rsidRPr="00D65BD4">
        <w:rPr>
          <w:rFonts w:eastAsia="SimSun"/>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D65BD4">
        <w:rPr>
          <w:rFonts w:eastAsia="SimSun"/>
        </w:rPr>
        <w:t>Methodology for Setting Maximum Shadow Prices for Network and Power Balance Constraints,</w:t>
      </w:r>
      <w:r w:rsidRPr="00D65BD4">
        <w:rPr>
          <w:rFonts w:eastAsia="SimSun"/>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1D148D44" w14:textId="77777777" w:rsidTr="0003786F">
        <w:trPr>
          <w:trHeight w:val="386"/>
        </w:trPr>
        <w:tc>
          <w:tcPr>
            <w:tcW w:w="9350" w:type="dxa"/>
            <w:shd w:val="pct12" w:color="auto" w:fill="auto"/>
          </w:tcPr>
          <w:p w14:paraId="52B24BD8" w14:textId="77777777" w:rsidR="00D65BD4" w:rsidRPr="00D65BD4" w:rsidRDefault="00D65BD4" w:rsidP="00D65BD4">
            <w:pPr>
              <w:spacing w:before="120" w:after="240"/>
              <w:rPr>
                <w:rFonts w:eastAsia="SimSun"/>
              </w:rPr>
            </w:pPr>
            <w:r w:rsidRPr="00D65BD4">
              <w:rPr>
                <w:rFonts w:eastAsia="SimSun"/>
                <w:b/>
                <w:i/>
                <w:iCs/>
              </w:rPr>
              <w:t>[NPRR1080:  Delete paragraph (10) above upon system implementation of the Real-Time Co-Optimization (RTC) project for NPRR1008; or upon system implementation for NPRR1014; and renumber accordingly.]</w:t>
            </w:r>
          </w:p>
        </w:tc>
      </w:tr>
    </w:tbl>
    <w:p w14:paraId="387C1D7B"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(11)</w:t>
      </w:r>
      <w:r w:rsidRPr="00D65BD4">
        <w:rPr>
          <w:rFonts w:eastAsia="SimSun"/>
          <w:iCs/>
          <w:szCs w:val="20"/>
        </w:rPr>
        <w:tab/>
        <w:t xml:space="preserve">If the Day-Ahead MCPC cannot be calculated by ERCOT, the Day-Ahead MCPC for the </w:t>
      </w:r>
      <w:proofErr w:type="gramStart"/>
      <w:r w:rsidRPr="00D65BD4">
        <w:rPr>
          <w:rFonts w:eastAsia="SimSun"/>
          <w:iCs/>
          <w:szCs w:val="20"/>
        </w:rPr>
        <w:t>particular Ancillary</w:t>
      </w:r>
      <w:proofErr w:type="gramEnd"/>
      <w:r w:rsidRPr="00D65BD4">
        <w:rPr>
          <w:rFonts w:eastAsia="SimSun"/>
          <w:iCs/>
          <w:szCs w:val="20"/>
        </w:rP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353E138E" w14:textId="77777777" w:rsidTr="0003786F">
        <w:trPr>
          <w:trHeight w:val="386"/>
        </w:trPr>
        <w:tc>
          <w:tcPr>
            <w:tcW w:w="9350" w:type="dxa"/>
            <w:shd w:val="pct12" w:color="auto" w:fill="auto"/>
          </w:tcPr>
          <w:p w14:paraId="0C83BEDE" w14:textId="77777777" w:rsidR="00D65BD4" w:rsidRPr="00D65BD4" w:rsidRDefault="00D65BD4" w:rsidP="00D65BD4">
            <w:pPr>
              <w:spacing w:before="120" w:after="240"/>
              <w:rPr>
                <w:rFonts w:eastAsia="SimSun"/>
              </w:rPr>
            </w:pPr>
            <w:r w:rsidRPr="00D65BD4">
              <w:rPr>
                <w:rFonts w:eastAsia="SimSun"/>
                <w:b/>
                <w:i/>
                <w:iCs/>
              </w:rPr>
              <w:t>[NPRR1008 and NPR1014:  Delete paragraph (11) above upon system implementation of the Real-Time Co-Optimization (RTC) project for NPRR1008; or upon system implementation for NPRR1014; and renumber accordingly.]</w:t>
            </w:r>
          </w:p>
        </w:tc>
      </w:tr>
    </w:tbl>
    <w:p w14:paraId="2980FE50"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(12)</w:t>
      </w:r>
      <w:r w:rsidRPr="00D65BD4">
        <w:rPr>
          <w:rFonts w:eastAsia="SimSun"/>
          <w:iCs/>
          <w:szCs w:val="20"/>
        </w:rPr>
        <w:tab/>
        <w:t>If the DASPPs cannot be calculated by ERCOT, all CRRs shall be settled based on Real-Time prices.  Settlements for all CRRs shall be reflected on the Real-Time Settlement Statement.</w:t>
      </w:r>
    </w:p>
    <w:p w14:paraId="54A900BA" w14:textId="77777777" w:rsidR="00D65BD4" w:rsidRPr="00D65BD4" w:rsidRDefault="00D65BD4" w:rsidP="00D65BD4">
      <w:pPr>
        <w:spacing w:after="240"/>
        <w:ind w:left="720" w:hanging="720"/>
        <w:rPr>
          <w:rFonts w:eastAsia="SimSun"/>
          <w:iCs/>
          <w:szCs w:val="20"/>
        </w:rPr>
      </w:pPr>
      <w:r w:rsidRPr="00D65BD4">
        <w:rPr>
          <w:rFonts w:eastAsia="SimSun"/>
          <w:iCs/>
          <w:szCs w:val="20"/>
        </w:rPr>
        <w:t>(13)</w:t>
      </w:r>
      <w:r w:rsidRPr="00D65BD4">
        <w:rPr>
          <w:rFonts w:eastAsia="SimSun"/>
          <w:iCs/>
          <w:szCs w:val="20"/>
        </w:rPr>
        <w:tab/>
        <w:t xml:space="preserve">Constraints can exist between the generator’s Resource Connectivity Node and the Resource </w:t>
      </w:r>
      <w:proofErr w:type="gramStart"/>
      <w:r w:rsidRPr="00D65BD4">
        <w:rPr>
          <w:rFonts w:eastAsia="SimSun"/>
          <w:iCs/>
          <w:szCs w:val="20"/>
        </w:rPr>
        <w:t>Node,</w:t>
      </w:r>
      <w:proofErr w:type="gramEnd"/>
      <w:r w:rsidRPr="00D65BD4">
        <w:rPr>
          <w:rFonts w:eastAsia="SimSun"/>
          <w:iCs/>
          <w:szCs w:val="20"/>
        </w:rPr>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6A5E77F2" w14:textId="77777777" w:rsidTr="0003786F">
        <w:trPr>
          <w:trHeight w:val="386"/>
        </w:trPr>
        <w:tc>
          <w:tcPr>
            <w:tcW w:w="9350" w:type="dxa"/>
            <w:shd w:val="pct12" w:color="auto" w:fill="auto"/>
          </w:tcPr>
          <w:p w14:paraId="728DCC37" w14:textId="77777777" w:rsidR="00D65BD4" w:rsidRPr="00D65BD4" w:rsidRDefault="00D65BD4" w:rsidP="00D65BD4">
            <w:pPr>
              <w:spacing w:before="120" w:after="240"/>
              <w:rPr>
                <w:rFonts w:eastAsia="SimSun"/>
                <w:b/>
                <w:i/>
                <w:iCs/>
              </w:rPr>
            </w:pPr>
            <w:r w:rsidRPr="00D65BD4">
              <w:rPr>
                <w:rFonts w:eastAsia="SimSun"/>
                <w:b/>
                <w:i/>
                <w:iCs/>
              </w:rPr>
              <w:t>[NPRR1014:  Replace paragraph (13) above with the following upon system implementation:]</w:t>
            </w:r>
          </w:p>
          <w:p w14:paraId="44E0425B" w14:textId="77777777" w:rsidR="00D65BD4" w:rsidRPr="00D65BD4" w:rsidRDefault="00D65BD4" w:rsidP="00D65BD4">
            <w:pPr>
              <w:spacing w:after="240"/>
              <w:ind w:left="720" w:hanging="720"/>
              <w:rPr>
                <w:rFonts w:eastAsia="SimSun"/>
                <w:iCs/>
                <w:szCs w:val="20"/>
              </w:rPr>
            </w:pPr>
            <w:r w:rsidRPr="00D65BD4">
              <w:rPr>
                <w:rFonts w:eastAsia="SimSun"/>
                <w:iCs/>
                <w:szCs w:val="20"/>
              </w:rPr>
              <w:lastRenderedPageBreak/>
              <w:t>(13)</w:t>
            </w:r>
            <w:r w:rsidRPr="00D65BD4">
              <w:rPr>
                <w:rFonts w:eastAsia="SimSun"/>
                <w:iCs/>
                <w:szCs w:val="20"/>
              </w:rPr>
              <w:tab/>
              <w:t xml:space="preserve">Constraints can exist between a Resource’s Resource Connectivity Node and its Resource </w:t>
            </w:r>
            <w:proofErr w:type="gramStart"/>
            <w:r w:rsidRPr="00D65BD4">
              <w:rPr>
                <w:rFonts w:eastAsia="SimSun"/>
                <w:iCs/>
                <w:szCs w:val="20"/>
              </w:rPr>
              <w:t>Node,</w:t>
            </w:r>
            <w:proofErr w:type="gramEnd"/>
            <w:r w:rsidRPr="00D65BD4">
              <w:rPr>
                <w:rFonts w:eastAsia="SimSun"/>
                <w:iCs/>
                <w:szCs w:val="20"/>
              </w:rPr>
              <w:t xml:space="preserve"> in which case the awarded quantity of energy may be inconsistent with the clearing price when the constraint between the Resource Connectivity Node and the Resource Node is binding.</w:t>
            </w:r>
          </w:p>
        </w:tc>
      </w:tr>
    </w:tbl>
    <w:p w14:paraId="452C656A" w14:textId="77777777" w:rsidR="00D65BD4" w:rsidRPr="00D65BD4" w:rsidRDefault="00D65BD4" w:rsidP="00D65BD4">
      <w:pPr>
        <w:spacing w:before="240" w:after="240"/>
        <w:ind w:left="720" w:hanging="720"/>
        <w:rPr>
          <w:rFonts w:eastAsia="SimSun"/>
          <w:iCs/>
          <w:szCs w:val="20"/>
        </w:rPr>
      </w:pPr>
      <w:r w:rsidRPr="00D65BD4">
        <w:rPr>
          <w:rFonts w:eastAsia="SimSun"/>
          <w:iCs/>
          <w:szCs w:val="20"/>
        </w:rPr>
        <w:lastRenderedPageBreak/>
        <w:t>(14)</w:t>
      </w:r>
      <w:r w:rsidRPr="00D65BD4">
        <w:rPr>
          <w:rFonts w:eastAsia="SimSun"/>
          <w:iCs/>
          <w:szCs w:val="20"/>
        </w:rPr>
        <w:tab/>
        <w:t>PTP Obligation bids shall not be awarded where the DAM clearing price for the PTP Obligation is greater than the PTP Obligation bid price plus $0.01/MW per hour.</w:t>
      </w:r>
    </w:p>
    <w:p w14:paraId="533B7FEE" w14:textId="77777777" w:rsidR="00D65BD4" w:rsidRPr="00D65BD4" w:rsidRDefault="00D65BD4" w:rsidP="00D65BD4">
      <w:pPr>
        <w:keepNext/>
        <w:widowControl w:val="0"/>
        <w:tabs>
          <w:tab w:val="left" w:pos="1260"/>
        </w:tabs>
        <w:spacing w:before="480" w:after="240"/>
        <w:ind w:left="1267" w:hanging="1267"/>
        <w:outlineLvl w:val="3"/>
        <w:rPr>
          <w:rFonts w:eastAsia="SimSun"/>
          <w:b/>
          <w:bCs/>
          <w:snapToGrid w:val="0"/>
        </w:rPr>
      </w:pPr>
      <w:r w:rsidRPr="00D65BD4">
        <w:rPr>
          <w:rFonts w:eastAsia="SimSun"/>
          <w:b/>
          <w:bCs/>
          <w:snapToGrid w:val="0"/>
        </w:rPr>
        <w:t>4.6.2.3</w:t>
      </w:r>
      <w:r w:rsidRPr="00D65BD4">
        <w:rPr>
          <w:rFonts w:eastAsia="SimSun"/>
          <w:b/>
          <w:bCs/>
          <w:snapToGrid w:val="0"/>
        </w:rPr>
        <w:tab/>
        <w:t>Day-Ahead Make-Whole Settlements</w:t>
      </w:r>
      <w:bookmarkEnd w:id="280"/>
    </w:p>
    <w:p w14:paraId="2CA7A0EF" w14:textId="77777777" w:rsidR="00D65BD4" w:rsidRPr="00D65BD4" w:rsidRDefault="00D65BD4" w:rsidP="00D65BD4">
      <w:pPr>
        <w:spacing w:after="240"/>
        <w:ind w:left="720" w:hanging="720"/>
        <w:rPr>
          <w:rFonts w:eastAsia="SimSun"/>
          <w:iCs/>
        </w:rPr>
      </w:pPr>
      <w:r w:rsidRPr="00D65BD4">
        <w:rPr>
          <w:rFonts w:eastAsia="SimSun"/>
          <w:iCs/>
        </w:rPr>
        <w:t>(1)</w:t>
      </w:r>
      <w:r w:rsidRPr="00D65BD4">
        <w:rPr>
          <w:rFonts w:eastAsia="SimSun"/>
          <w:iCs/>
        </w:rPr>
        <w:tab/>
        <w:t xml:space="preserve">A QSE that has a Three-Part Supply Offer cleared in the DAM is eligible for a Day-Ahead Make-Whole Payment startup cost compensation, if, for the Resource associated with the offer:  </w:t>
      </w:r>
    </w:p>
    <w:p w14:paraId="35D5B1A3" w14:textId="77777777" w:rsidR="00D65BD4" w:rsidRPr="00D65BD4" w:rsidRDefault="00D65BD4" w:rsidP="00D65BD4">
      <w:pPr>
        <w:spacing w:after="240"/>
        <w:ind w:left="1440" w:hanging="720"/>
        <w:rPr>
          <w:rFonts w:eastAsia="SimSun"/>
          <w:iCs/>
        </w:rPr>
      </w:pPr>
      <w:r w:rsidRPr="00D65BD4">
        <w:rPr>
          <w:rFonts w:eastAsia="SimSun"/>
          <w:iCs/>
        </w:rPr>
        <w:t>(a)</w:t>
      </w:r>
      <w:r w:rsidRPr="00D65BD4">
        <w:rPr>
          <w:rFonts w:eastAsia="SimSun"/>
          <w:iCs/>
        </w:rPr>
        <w:tab/>
        <w:t xml:space="preserve">The generator’s breakers were open, as indicated by a telemetered Resource status of Off-Line, for at least five minutes during the Adjustment Period for the beginning of the DAM commitment; </w:t>
      </w:r>
    </w:p>
    <w:p w14:paraId="620C989F" w14:textId="77777777" w:rsidR="00D65BD4" w:rsidRPr="00D65BD4" w:rsidRDefault="00D65BD4" w:rsidP="00D65BD4">
      <w:pPr>
        <w:spacing w:after="240"/>
        <w:ind w:left="1440" w:hanging="720"/>
        <w:rPr>
          <w:rFonts w:eastAsia="SimSun"/>
          <w:iCs/>
        </w:rPr>
      </w:pPr>
      <w:r w:rsidRPr="00D65BD4">
        <w:rPr>
          <w:rFonts w:eastAsia="SimSun"/>
          <w:iCs/>
        </w:rPr>
        <w:t>(b)</w:t>
      </w:r>
      <w:r w:rsidRPr="00D65BD4">
        <w:rPr>
          <w:rFonts w:eastAsia="SimSun"/>
          <w:iCs/>
        </w:rPr>
        <w:tab/>
        <w:t xml:space="preserve">The generator’s breakers were closed, as indicated by a telemetered Resource status of On-Line, for at least one minute during the DAM commitment period; and </w:t>
      </w:r>
    </w:p>
    <w:p w14:paraId="184806DF" w14:textId="77777777" w:rsidR="00D65BD4" w:rsidRPr="00D65BD4" w:rsidRDefault="00D65BD4" w:rsidP="00D65BD4">
      <w:pPr>
        <w:spacing w:after="240"/>
        <w:ind w:left="1440" w:hanging="720"/>
        <w:rPr>
          <w:rFonts w:eastAsia="SimSun"/>
          <w:iCs/>
        </w:rPr>
      </w:pPr>
      <w:r w:rsidRPr="00D65BD4">
        <w:rPr>
          <w:rFonts w:eastAsia="SimSun"/>
          <w:iCs/>
        </w:rPr>
        <w:t>(c)</w:t>
      </w:r>
      <w:r w:rsidRPr="00D65BD4">
        <w:rPr>
          <w:rFonts w:eastAsia="SimSun"/>
          <w:iCs/>
        </w:rPr>
        <w:tab/>
        <w:t>The breaker open-close sequence, as indicated by the On-Line/Off-Line sequence from the telemetered Resource status, for which the QSE is eligible for startup cost compensation in the DAM or Reliability Unit Commitment (RUC)</w:t>
      </w:r>
      <w:ins w:id="287" w:author="ERCOT" w:date="2024-03-07T12:45:00Z">
        <w:r w:rsidRPr="00D65BD4">
          <w:rPr>
            <w:rFonts w:eastAsia="SimSun"/>
            <w:iCs/>
          </w:rPr>
          <w:t>,</w:t>
        </w:r>
      </w:ins>
      <w:r w:rsidRPr="00D65BD4">
        <w:rPr>
          <w:rFonts w:eastAsia="SimSun"/>
          <w:iCs/>
        </w:rPr>
        <w:t xml:space="preserve"> </w:t>
      </w:r>
      <w:ins w:id="288" w:author="ERCOT" w:date="2024-03-07T12:45:00Z">
        <w:r w:rsidRPr="00D65BD4">
          <w:rPr>
            <w:rFonts w:eastAsia="SimSun"/>
            <w:iCs/>
          </w:rPr>
          <w:t xml:space="preserve">or was </w:t>
        </w:r>
      </w:ins>
      <w:ins w:id="289" w:author="ERCOT" w:date="2024-03-07T12:48:00Z">
        <w:r w:rsidRPr="00D65BD4">
          <w:rPr>
            <w:rFonts w:eastAsia="SimSun"/>
            <w:iCs/>
          </w:rPr>
          <w:t xml:space="preserve">due to a </w:t>
        </w:r>
      </w:ins>
      <w:ins w:id="290" w:author="ERCOT" w:date="2024-03-07T12:45:00Z">
        <w:r w:rsidRPr="00D65BD4">
          <w:rPr>
            <w:rFonts w:eastAsia="SimSun"/>
            <w:iCs/>
          </w:rPr>
          <w:t>deploy</w:t>
        </w:r>
      </w:ins>
      <w:ins w:id="291" w:author="ERCOT" w:date="2024-03-07T12:48:00Z">
        <w:r w:rsidRPr="00D65BD4">
          <w:rPr>
            <w:rFonts w:eastAsia="SimSun"/>
            <w:iCs/>
          </w:rPr>
          <w:t>ment</w:t>
        </w:r>
      </w:ins>
      <w:ins w:id="292" w:author="ERCOT" w:date="2024-03-07T12:45:00Z">
        <w:r w:rsidRPr="00D65BD4">
          <w:rPr>
            <w:rFonts w:eastAsia="SimSun"/>
            <w:iCs/>
          </w:rPr>
          <w:t xml:space="preserve"> for DRRS, </w:t>
        </w:r>
      </w:ins>
      <w:r w:rsidRPr="00D65BD4">
        <w:rPr>
          <w:rFonts w:eastAsia="SimSun"/>
          <w:iCs/>
        </w:rPr>
        <w:t xml:space="preserve">for the previous Operating Day does not qualify in meeting the criteria in items (a) and (b) above. </w:t>
      </w:r>
    </w:p>
    <w:p w14:paraId="1E3C5D33" w14:textId="77777777" w:rsidR="00D65BD4" w:rsidRPr="00D65BD4" w:rsidRDefault="00D65BD4" w:rsidP="00D65BD4">
      <w:pPr>
        <w:spacing w:after="240"/>
        <w:ind w:left="1440" w:hanging="720"/>
        <w:rPr>
          <w:rFonts w:eastAsia="SimSun"/>
          <w:iCs/>
          <w:szCs w:val="18"/>
        </w:rPr>
      </w:pPr>
      <w:r w:rsidRPr="00D65BD4">
        <w:rPr>
          <w:rFonts w:eastAsia="SimSun"/>
          <w:iCs/>
        </w:rPr>
        <w:t>(d)</w:t>
      </w:r>
      <w:r w:rsidRPr="00D65BD4">
        <w:rPr>
          <w:rFonts w:eastAsia="SimSun"/>
          <w:iCs/>
        </w:rPr>
        <w:tab/>
        <w:t>T</w:t>
      </w:r>
      <w:r w:rsidRPr="00D65BD4">
        <w:rPr>
          <w:rFonts w:eastAsia="SimSun"/>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0CD02C3F" w14:textId="77777777" w:rsidR="00D65BD4" w:rsidRPr="00D65BD4" w:rsidRDefault="00D65BD4" w:rsidP="00D65BD4">
      <w:pPr>
        <w:spacing w:after="240"/>
        <w:ind w:left="720" w:hanging="720"/>
        <w:rPr>
          <w:rFonts w:eastAsia="SimSun"/>
          <w:iCs/>
        </w:rPr>
      </w:pPr>
      <w:r w:rsidRPr="00D65BD4">
        <w:rPr>
          <w:rFonts w:eastAsia="SimSun"/>
          <w:iCs/>
        </w:rPr>
        <w:t>(2)</w:t>
      </w:r>
      <w:r w:rsidRPr="00D65BD4">
        <w:rPr>
          <w:rFonts w:eastAsia="SimSun"/>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293E21A3" w14:textId="77777777" w:rsidR="00D65BD4" w:rsidRPr="00D65BD4" w:rsidRDefault="00D65BD4" w:rsidP="00D65BD4">
      <w:pPr>
        <w:spacing w:after="240"/>
        <w:ind w:left="720" w:hanging="720"/>
        <w:rPr>
          <w:rFonts w:eastAsia="SimSun"/>
          <w:iCs/>
        </w:rPr>
      </w:pPr>
      <w:r w:rsidRPr="00D65BD4">
        <w:rPr>
          <w:rFonts w:eastAsia="SimSun"/>
          <w:iCs/>
        </w:rPr>
        <w:t>(3)</w:t>
      </w:r>
      <w:r w:rsidRPr="00D65BD4">
        <w:rPr>
          <w:rFonts w:eastAsia="SimSun"/>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4F9D3F42" w14:textId="77777777" w:rsidR="00D65BD4" w:rsidRPr="00D65BD4" w:rsidRDefault="00D65BD4" w:rsidP="00D65BD4">
      <w:pPr>
        <w:spacing w:after="240"/>
        <w:ind w:left="720" w:hanging="720"/>
        <w:rPr>
          <w:rFonts w:eastAsia="SimSun"/>
          <w:iCs/>
        </w:rPr>
      </w:pPr>
      <w:r w:rsidRPr="00D65BD4">
        <w:rPr>
          <w:rFonts w:eastAsia="SimSun"/>
          <w:iCs/>
        </w:rPr>
        <w:lastRenderedPageBreak/>
        <w:t>(4)</w:t>
      </w:r>
      <w:r w:rsidRPr="00D65BD4">
        <w:rPr>
          <w:rFonts w:eastAsia="SimSun"/>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5E90A708" w14:textId="77777777" w:rsidR="00D65BD4" w:rsidRPr="00D65BD4" w:rsidRDefault="00D65BD4" w:rsidP="00D65BD4">
      <w:pPr>
        <w:spacing w:after="240"/>
        <w:ind w:left="714" w:hanging="700"/>
        <w:rPr>
          <w:rFonts w:eastAsia="SimSun"/>
          <w:iCs/>
        </w:rPr>
      </w:pPr>
      <w:r w:rsidRPr="00D65BD4">
        <w:rPr>
          <w:rFonts w:eastAsia="SimSun"/>
          <w:iCs/>
        </w:rPr>
        <w:t>(5)</w:t>
      </w:r>
      <w:r w:rsidRPr="00D65BD4">
        <w:rPr>
          <w:rFonts w:eastAsia="SimSun"/>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E64D8DC" w14:textId="77777777" w:rsidR="00D65BD4" w:rsidRPr="00D65BD4" w:rsidRDefault="00D65BD4" w:rsidP="00D65BD4">
      <w:pPr>
        <w:spacing w:after="240"/>
        <w:ind w:left="714" w:hanging="700"/>
        <w:rPr>
          <w:rFonts w:eastAsia="SimSun"/>
        </w:rPr>
      </w:pPr>
      <w:r w:rsidRPr="00D65BD4">
        <w:rPr>
          <w:rFonts w:eastAsia="SimSun"/>
        </w:rPr>
        <w:t>(6)</w:t>
      </w:r>
      <w:r w:rsidRPr="00D65BD4">
        <w:rPr>
          <w:rFonts w:eastAsia="SimSun"/>
        </w:rPr>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45E183F4" w14:textId="77777777" w:rsidTr="0003786F">
        <w:trPr>
          <w:trHeight w:val="386"/>
        </w:trPr>
        <w:tc>
          <w:tcPr>
            <w:tcW w:w="9350" w:type="dxa"/>
            <w:shd w:val="pct12" w:color="auto" w:fill="auto"/>
          </w:tcPr>
          <w:p w14:paraId="2DE072E6" w14:textId="77777777" w:rsidR="00D65BD4" w:rsidRPr="00D65BD4" w:rsidRDefault="00D65BD4" w:rsidP="00D65BD4">
            <w:pPr>
              <w:spacing w:before="120" w:after="240"/>
              <w:rPr>
                <w:rFonts w:eastAsia="SimSun"/>
                <w:b/>
                <w:i/>
                <w:iCs/>
              </w:rPr>
            </w:pPr>
            <w:r w:rsidRPr="00D65BD4">
              <w:rPr>
                <w:rFonts w:eastAsia="SimSun"/>
                <w:b/>
                <w:i/>
                <w:iCs/>
              </w:rPr>
              <w:t>[NPRR1014:  Insert paragraph (7) below upon system implementation:]</w:t>
            </w:r>
          </w:p>
          <w:p w14:paraId="16A4A884" w14:textId="77777777" w:rsidR="00D65BD4" w:rsidRPr="00D65BD4" w:rsidRDefault="00D65BD4" w:rsidP="00D65BD4">
            <w:pPr>
              <w:spacing w:after="240"/>
              <w:ind w:left="720" w:hanging="720"/>
              <w:rPr>
                <w:rFonts w:eastAsia="SimSun"/>
                <w:iCs/>
              </w:rPr>
            </w:pPr>
            <w:r w:rsidRPr="00D65BD4">
              <w:rPr>
                <w:rFonts w:eastAsia="SimSun"/>
              </w:rPr>
              <w:t>(7)</w:t>
            </w:r>
            <w:r w:rsidRPr="00D65BD4">
              <w:rPr>
                <w:rFonts w:eastAsia="SimSun"/>
              </w:rPr>
              <w:tab/>
              <w:t>An Energy Storage Resource (ESR) is not eligible for Day-Ahead Make-Whole Payment.</w:t>
            </w:r>
          </w:p>
        </w:tc>
      </w:tr>
    </w:tbl>
    <w:p w14:paraId="779003B9" w14:textId="77777777" w:rsidR="00D65BD4" w:rsidRPr="00D65BD4" w:rsidRDefault="00D65BD4" w:rsidP="00D65BD4">
      <w:pPr>
        <w:keepNext/>
        <w:tabs>
          <w:tab w:val="left" w:pos="1620"/>
        </w:tabs>
        <w:spacing w:before="480" w:after="240"/>
        <w:ind w:left="1627" w:hanging="1627"/>
        <w:outlineLvl w:val="4"/>
        <w:rPr>
          <w:rFonts w:eastAsia="SimSun"/>
          <w:b/>
          <w:bCs/>
          <w:i/>
          <w:iCs/>
          <w:szCs w:val="26"/>
        </w:rPr>
      </w:pPr>
      <w:r w:rsidRPr="00D65BD4">
        <w:rPr>
          <w:rFonts w:eastAsia="SimSun"/>
          <w:b/>
          <w:bCs/>
          <w:i/>
          <w:iCs/>
          <w:szCs w:val="26"/>
        </w:rPr>
        <w:t>4.6.2.3.1</w:t>
      </w:r>
      <w:r w:rsidRPr="00D65BD4">
        <w:rPr>
          <w:rFonts w:eastAsia="SimSun"/>
          <w:b/>
          <w:bCs/>
          <w:i/>
          <w:iCs/>
          <w:szCs w:val="26"/>
        </w:rPr>
        <w:tab/>
        <w:t>Day-Ahead Make-Whole Payment</w:t>
      </w:r>
      <w:bookmarkEnd w:id="281"/>
    </w:p>
    <w:p w14:paraId="6AEBD979"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 xml:space="preserve">ERCOT shall pay the QSE a Day-Ahead Make-Whole Payment for an eligible Resource for each Operating Hour in a DAM-commitment period.  </w:t>
      </w:r>
    </w:p>
    <w:p w14:paraId="7502EE2A"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75A2C8D4" w14:textId="77777777" w:rsidTr="0003786F">
        <w:trPr>
          <w:trHeight w:val="386"/>
        </w:trPr>
        <w:tc>
          <w:tcPr>
            <w:tcW w:w="9350" w:type="dxa"/>
            <w:shd w:val="pct12" w:color="auto" w:fill="auto"/>
          </w:tcPr>
          <w:p w14:paraId="0C77C12A" w14:textId="77777777" w:rsidR="00D65BD4" w:rsidRPr="00D65BD4" w:rsidRDefault="00D65BD4" w:rsidP="00D65BD4">
            <w:pPr>
              <w:spacing w:before="120" w:after="240"/>
              <w:rPr>
                <w:rFonts w:eastAsia="SimSun"/>
                <w:b/>
                <w:i/>
                <w:iCs/>
              </w:rPr>
            </w:pPr>
            <w:r w:rsidRPr="00D65BD4">
              <w:rPr>
                <w:rFonts w:eastAsia="SimSun"/>
                <w:b/>
                <w:i/>
                <w:iCs/>
              </w:rPr>
              <w:t>[NPRR1008:  Replace paragraph (2) above with the following upon system implementation of the Real-Time Co-Optimization (RTC) project:]</w:t>
            </w:r>
          </w:p>
          <w:p w14:paraId="693A1E21"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Any Resource-Specific Ancillary Service Offer cleared for the same Operating Hour, QSE, and Generation Resource as a Three-Part Supply Offer cleared in the DAM shall be included in the calculation of the Day-Ahead Make-Whole Payment.</w:t>
            </w:r>
          </w:p>
        </w:tc>
      </w:tr>
    </w:tbl>
    <w:p w14:paraId="00FF5BFD" w14:textId="77777777" w:rsidR="00D65BD4" w:rsidRPr="00D65BD4" w:rsidRDefault="00D65BD4" w:rsidP="00D65BD4">
      <w:pPr>
        <w:spacing w:before="240" w:after="240"/>
        <w:ind w:left="720" w:hanging="720"/>
        <w:rPr>
          <w:rFonts w:eastAsia="SimSun"/>
          <w:iCs/>
          <w:szCs w:val="20"/>
          <w:lang w:val="pt-BR"/>
        </w:rPr>
      </w:pPr>
      <w:r w:rsidRPr="00D65BD4">
        <w:rPr>
          <w:rFonts w:eastAsia="SimSun"/>
          <w:iCs/>
          <w:szCs w:val="20"/>
        </w:rPr>
        <w:t>(3)</w:t>
      </w:r>
      <w:r w:rsidRPr="00D65BD4">
        <w:rPr>
          <w:rFonts w:eastAsia="SimSun"/>
          <w:iCs/>
          <w:szCs w:val="20"/>
        </w:rPr>
        <w:tab/>
      </w:r>
      <w:r w:rsidRPr="00D65BD4">
        <w:rPr>
          <w:rFonts w:eastAsia="SimSun"/>
          <w:iCs/>
          <w:szCs w:val="20"/>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5F78ACD5" w14:textId="77777777" w:rsidR="00D65BD4" w:rsidRPr="00D65BD4" w:rsidRDefault="00D65BD4" w:rsidP="00D65BD4">
      <w:pPr>
        <w:spacing w:after="240"/>
        <w:ind w:left="720" w:hanging="720"/>
        <w:rPr>
          <w:rFonts w:eastAsia="SimSun"/>
          <w:iCs/>
          <w:szCs w:val="20"/>
          <w:lang w:val="pt-BR"/>
        </w:rPr>
      </w:pPr>
      <w:r w:rsidRPr="00D65BD4">
        <w:rPr>
          <w:rFonts w:eastAsia="SimSun"/>
          <w:iCs/>
          <w:szCs w:val="20"/>
          <w:lang w:val="pt-BR"/>
        </w:rPr>
        <w:t>(4)</w:t>
      </w:r>
      <w:r w:rsidRPr="00D65BD4">
        <w:rPr>
          <w:rFonts w:eastAsia="SimSun"/>
          <w:iCs/>
          <w:szCs w:val="20"/>
          <w:lang w:val="pt-BR"/>
        </w:rPr>
        <w:tab/>
      </w:r>
      <w:r w:rsidRPr="00D65BD4">
        <w:rPr>
          <w:rFonts w:eastAsia="SimSun"/>
          <w:iCs/>
          <w:szCs w:val="18"/>
        </w:rPr>
        <w:t xml:space="preserve">For an </w:t>
      </w:r>
      <w:r w:rsidRPr="00D65BD4">
        <w:rPr>
          <w:rFonts w:eastAsia="SimSun"/>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D65BD4">
        <w:rPr>
          <w:rFonts w:eastAsia="SimSun"/>
          <w:szCs w:val="20"/>
        </w:rPr>
        <w:t>.</w:t>
      </w:r>
    </w:p>
    <w:p w14:paraId="338B62DD" w14:textId="77777777" w:rsidR="00D65BD4" w:rsidRPr="00D65BD4" w:rsidRDefault="00D65BD4" w:rsidP="00D65BD4">
      <w:pPr>
        <w:spacing w:after="240"/>
        <w:ind w:left="720" w:hanging="720"/>
        <w:rPr>
          <w:rFonts w:eastAsia="SimSun"/>
          <w:iCs/>
          <w:szCs w:val="20"/>
        </w:rPr>
      </w:pPr>
      <w:r w:rsidRPr="00D65BD4">
        <w:rPr>
          <w:rFonts w:eastAsia="SimSun"/>
          <w:iCs/>
          <w:szCs w:val="20"/>
          <w:lang w:val="pt-BR"/>
        </w:rPr>
        <w:lastRenderedPageBreak/>
        <w:t>(5)</w:t>
      </w:r>
      <w:r w:rsidRPr="00D65BD4">
        <w:rPr>
          <w:rFonts w:eastAsia="SimSun"/>
          <w:iCs/>
          <w:szCs w:val="20"/>
          <w:lang w:val="pt-BR"/>
        </w:rPr>
        <w:tab/>
      </w:r>
      <w:r w:rsidRPr="00D65BD4">
        <w:rPr>
          <w:rFonts w:eastAsia="SimSun"/>
          <w:iCs/>
          <w:szCs w:val="20"/>
        </w:rPr>
        <w:t>The Day-Ahead Make-Whole Payment to each QSE for each DAM-committed Generation Resource is calculated as follows:</w:t>
      </w:r>
    </w:p>
    <w:p w14:paraId="055C846B" w14:textId="77777777" w:rsidR="00D65BD4" w:rsidRPr="00D65BD4" w:rsidRDefault="00D65BD4" w:rsidP="00D65BD4">
      <w:pPr>
        <w:tabs>
          <w:tab w:val="left" w:pos="2340"/>
          <w:tab w:val="left" w:pos="3420"/>
        </w:tabs>
        <w:spacing w:before="240"/>
        <w:ind w:left="3150" w:hanging="2430"/>
        <w:jc w:val="both"/>
        <w:rPr>
          <w:rFonts w:eastAsia="SimSun"/>
        </w:rPr>
      </w:pPr>
      <w:r w:rsidRPr="00D65BD4">
        <w:rPr>
          <w:rFonts w:eastAsia="SimSun"/>
        </w:rPr>
        <w:t xml:space="preserve">DAMWAMT </w:t>
      </w:r>
      <w:r w:rsidRPr="00D65BD4">
        <w:rPr>
          <w:rFonts w:eastAsia="SimSun"/>
          <w:i/>
          <w:vertAlign w:val="subscript"/>
        </w:rPr>
        <w:t>q, p, r, h</w:t>
      </w:r>
      <w:r w:rsidRPr="00D65BD4">
        <w:rPr>
          <w:rFonts w:eastAsia="SimSun"/>
        </w:rPr>
        <w:tab/>
        <w:t>=</w:t>
      </w:r>
      <w:r w:rsidRPr="00D65BD4">
        <w:rPr>
          <w:rFonts w:eastAsia="SimSun"/>
        </w:rPr>
        <w:tab/>
        <w:t xml:space="preserve">(-1) * Max (0, DAMGCOST </w:t>
      </w:r>
      <w:r w:rsidRPr="00D65BD4">
        <w:rPr>
          <w:rFonts w:eastAsia="SimSun"/>
          <w:i/>
          <w:vertAlign w:val="subscript"/>
        </w:rPr>
        <w:t>q, p, r</w:t>
      </w:r>
      <w:r w:rsidRPr="00D65BD4">
        <w:rPr>
          <w:rFonts w:eastAsia="SimSun"/>
        </w:rPr>
        <w:t xml:space="preserve"> + </w:t>
      </w:r>
      <w:r w:rsidRPr="00D65BD4">
        <w:rPr>
          <w:rFonts w:eastAsia="SimSun"/>
          <w:noProof/>
          <w:position w:val="-20"/>
        </w:rPr>
        <w:drawing>
          <wp:inline distT="0" distB="0" distL="0" distR="0" wp14:anchorId="5ADDAD9E" wp14:editId="055A6B08">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rPr>
        <w:t xml:space="preserve">DAEREV </w:t>
      </w:r>
      <w:r w:rsidRPr="00D65BD4">
        <w:rPr>
          <w:rFonts w:eastAsia="SimSun"/>
          <w:i/>
          <w:vertAlign w:val="subscript"/>
        </w:rPr>
        <w:t xml:space="preserve">q, p, r, h </w:t>
      </w:r>
      <w:r w:rsidRPr="00D65BD4">
        <w:rPr>
          <w:rFonts w:eastAsia="SimSun"/>
        </w:rPr>
        <w:t xml:space="preserve">+ </w:t>
      </w:r>
      <w:r w:rsidRPr="00D65BD4">
        <w:rPr>
          <w:rFonts w:eastAsia="SimSun"/>
          <w:noProof/>
          <w:position w:val="-20"/>
        </w:rPr>
        <w:drawing>
          <wp:inline distT="0" distB="0" distL="0" distR="0" wp14:anchorId="78C8C335" wp14:editId="48F5B60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rPr>
        <w:t>DAASREV</w:t>
      </w:r>
      <w:r w:rsidRPr="00D65BD4">
        <w:rPr>
          <w:rFonts w:eastAsia="SimSun"/>
          <w:i/>
          <w:vertAlign w:val="subscript"/>
        </w:rPr>
        <w:t xml:space="preserve"> q, r, h</w:t>
      </w:r>
      <w:r w:rsidRPr="00D65BD4">
        <w:rPr>
          <w:rFonts w:eastAsia="SimSun"/>
        </w:rPr>
        <w:t xml:space="preserve">) * DAESR </w:t>
      </w:r>
      <w:r w:rsidRPr="00D65BD4">
        <w:rPr>
          <w:rFonts w:eastAsia="SimSun"/>
          <w:i/>
          <w:vertAlign w:val="subscript"/>
        </w:rPr>
        <w:t>q, p, r, h</w:t>
      </w:r>
      <w:r w:rsidRPr="00D65BD4">
        <w:rPr>
          <w:rFonts w:eastAsia="SimSun"/>
        </w:rPr>
        <w:t xml:space="preserve"> / (</w:t>
      </w:r>
      <w:r w:rsidRPr="00D65BD4">
        <w:rPr>
          <w:rFonts w:eastAsia="SimSun"/>
          <w:noProof/>
          <w:position w:val="-20"/>
        </w:rPr>
        <w:drawing>
          <wp:inline distT="0" distB="0" distL="0" distR="0" wp14:anchorId="1554E211" wp14:editId="74717080">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rPr>
        <w:t xml:space="preserve">DAESR </w:t>
      </w:r>
      <w:r w:rsidRPr="00D65BD4">
        <w:rPr>
          <w:rFonts w:eastAsia="SimSun"/>
          <w:i/>
          <w:vertAlign w:val="subscript"/>
        </w:rPr>
        <w:t>q, p, r, h</w:t>
      </w:r>
      <w:r w:rsidRPr="00D65BD4">
        <w:rPr>
          <w:rFonts w:eastAsia="SimSun"/>
        </w:rPr>
        <w:t>)</w:t>
      </w:r>
    </w:p>
    <w:p w14:paraId="49509EF7" w14:textId="77777777" w:rsidR="00D65BD4" w:rsidRPr="00D65BD4" w:rsidRDefault="00D65BD4" w:rsidP="00D65BD4">
      <w:pPr>
        <w:spacing w:after="240"/>
        <w:ind w:left="720" w:hanging="720"/>
        <w:rPr>
          <w:rFonts w:eastAsia="SimSun"/>
          <w:iCs/>
          <w:szCs w:val="20"/>
        </w:rPr>
      </w:pPr>
      <w:r w:rsidRPr="00D65BD4">
        <w:rPr>
          <w:rFonts w:eastAsia="SimSun"/>
          <w:iCs/>
          <w:szCs w:val="20"/>
        </w:rPr>
        <w:t>(6)</w:t>
      </w:r>
      <w:r w:rsidRPr="00D65BD4">
        <w:rPr>
          <w:rFonts w:eastAsia="SimSun"/>
          <w:iCs/>
          <w:szCs w:val="20"/>
        </w:rPr>
        <w:tab/>
        <w:t>The Day-Ahead Make-Whole Guaranteed Costs are calculated for each eligible DAM-Committed Generation Resource as follows:</w:t>
      </w:r>
    </w:p>
    <w:p w14:paraId="34EF3602" w14:textId="77777777" w:rsidR="00D65BD4" w:rsidRPr="00D65BD4" w:rsidRDefault="00D65BD4" w:rsidP="00D65BD4">
      <w:pPr>
        <w:spacing w:after="240"/>
        <w:ind w:left="1440" w:hanging="720"/>
        <w:rPr>
          <w:rFonts w:eastAsia="SimSun"/>
          <w:b/>
        </w:rPr>
      </w:pPr>
      <w:r w:rsidRPr="00D65BD4">
        <w:rPr>
          <w:rFonts w:eastAsia="SimSun"/>
          <w:b/>
        </w:rPr>
        <w:t>For non-Combined Cycle Trains,</w:t>
      </w:r>
    </w:p>
    <w:p w14:paraId="57F7C11E" w14:textId="77777777" w:rsidR="00D65BD4" w:rsidRPr="00D65BD4" w:rsidRDefault="00D65BD4" w:rsidP="00D65BD4">
      <w:pPr>
        <w:tabs>
          <w:tab w:val="left" w:pos="2340"/>
          <w:tab w:val="left" w:pos="3420"/>
        </w:tabs>
        <w:spacing w:after="240"/>
        <w:ind w:left="1080" w:hanging="360"/>
        <w:rPr>
          <w:rFonts w:eastAsia="SimSun"/>
          <w:bCs/>
        </w:rPr>
      </w:pPr>
      <w:r w:rsidRPr="00D65BD4">
        <w:rPr>
          <w:rFonts w:eastAsia="SimSun"/>
          <w:bCs/>
        </w:rPr>
        <w:t xml:space="preserve">DAMGCOST </w:t>
      </w:r>
      <w:r w:rsidRPr="00D65BD4">
        <w:rPr>
          <w:rFonts w:eastAsia="SimSun"/>
          <w:bCs/>
          <w:i/>
          <w:vertAlign w:val="subscript"/>
        </w:rPr>
        <w:t>q, p, r</w:t>
      </w:r>
      <w:r w:rsidRPr="00D65BD4">
        <w:rPr>
          <w:rFonts w:eastAsia="SimSun"/>
          <w:bCs/>
        </w:rPr>
        <w:tab/>
        <w:t>=</w:t>
      </w:r>
      <w:r w:rsidRPr="00D65BD4">
        <w:rPr>
          <w:rFonts w:eastAsia="SimSun"/>
          <w:bCs/>
        </w:rPr>
        <w:tab/>
        <w:t xml:space="preserve">Min(DASUO </w:t>
      </w:r>
      <w:r w:rsidRPr="00D65BD4">
        <w:rPr>
          <w:rFonts w:eastAsia="SimSun"/>
          <w:bCs/>
          <w:i/>
          <w:vertAlign w:val="subscript"/>
        </w:rPr>
        <w:t>q, p, r</w:t>
      </w:r>
      <w:r w:rsidRPr="00D65BD4">
        <w:rPr>
          <w:rFonts w:eastAsia="SimSun"/>
          <w:bCs/>
        </w:rPr>
        <w:t xml:space="preserve"> , DASUCAP </w:t>
      </w:r>
      <w:r w:rsidRPr="00D65BD4">
        <w:rPr>
          <w:rFonts w:eastAsia="SimSun"/>
          <w:bCs/>
          <w:i/>
          <w:vertAlign w:val="subscript"/>
        </w:rPr>
        <w:t>q, p, r</w:t>
      </w:r>
      <w:r w:rsidRPr="00D65BD4">
        <w:rPr>
          <w:rFonts w:eastAsia="SimSun"/>
          <w:bCs/>
        </w:rPr>
        <w:t xml:space="preserve">) + </w:t>
      </w:r>
      <w:r w:rsidRPr="00D65BD4">
        <w:rPr>
          <w:rFonts w:eastAsia="SimSun"/>
          <w:bCs/>
          <w:noProof/>
          <w:position w:val="-20"/>
        </w:rPr>
        <w:drawing>
          <wp:inline distT="0" distB="0" distL="0" distR="0" wp14:anchorId="3EF5E5E5" wp14:editId="7A8164B8">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(Min(DAMEO </w:t>
      </w:r>
      <w:r w:rsidRPr="00D65BD4">
        <w:rPr>
          <w:rFonts w:eastAsia="SimSun"/>
          <w:bCs/>
          <w:i/>
          <w:vertAlign w:val="subscript"/>
        </w:rPr>
        <w:t>q, p, r, h</w:t>
      </w:r>
      <w:r w:rsidRPr="00D65BD4">
        <w:rPr>
          <w:rFonts w:eastAsia="SimSun"/>
          <w:bCs/>
        </w:rPr>
        <w:t xml:space="preserve"> , DAMECAP </w:t>
      </w:r>
      <w:r w:rsidRPr="00D65BD4">
        <w:rPr>
          <w:rFonts w:eastAsia="SimSun"/>
          <w:bCs/>
          <w:i/>
          <w:vertAlign w:val="subscript"/>
        </w:rPr>
        <w:t xml:space="preserve">p ,q, r ,h </w:t>
      </w:r>
      <w:r w:rsidRPr="00D65BD4">
        <w:rPr>
          <w:rFonts w:eastAsia="SimSun"/>
          <w:bCs/>
        </w:rPr>
        <w:t>)* DALSL</w:t>
      </w:r>
      <w:r w:rsidRPr="00D65BD4">
        <w:rPr>
          <w:rFonts w:eastAsia="SimSun"/>
          <w:bCs/>
          <w:i/>
          <w:vertAlign w:val="subscript"/>
        </w:rPr>
        <w:t xml:space="preserve"> q, p, r, h</w:t>
      </w:r>
      <w:r w:rsidRPr="00D65BD4">
        <w:rPr>
          <w:rFonts w:eastAsia="SimSun"/>
          <w:bCs/>
        </w:rPr>
        <w:t xml:space="preserve">) + </w:t>
      </w:r>
      <w:r w:rsidRPr="00D65BD4">
        <w:rPr>
          <w:rFonts w:eastAsia="SimSun"/>
          <w:bCs/>
          <w:noProof/>
          <w:position w:val="-20"/>
        </w:rPr>
        <w:drawing>
          <wp:inline distT="0" distB="0" distL="0" distR="0" wp14:anchorId="5101E193" wp14:editId="5037B29F">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(DAAIEC </w:t>
      </w:r>
      <w:r w:rsidRPr="00D65BD4">
        <w:rPr>
          <w:rFonts w:eastAsia="SimSun"/>
          <w:bCs/>
          <w:i/>
          <w:vertAlign w:val="subscript"/>
        </w:rPr>
        <w:t>q, p, r, h</w:t>
      </w:r>
      <w:r w:rsidRPr="00D65BD4">
        <w:rPr>
          <w:rFonts w:eastAsia="SimSun"/>
          <w:bCs/>
        </w:rPr>
        <w:t xml:space="preserve"> * (DAESR </w:t>
      </w:r>
      <w:r w:rsidRPr="00D65BD4">
        <w:rPr>
          <w:rFonts w:eastAsia="SimSun"/>
          <w:bCs/>
          <w:i/>
          <w:vertAlign w:val="subscript"/>
        </w:rPr>
        <w:t>q, p, r, h</w:t>
      </w:r>
      <w:r w:rsidRPr="00D65BD4">
        <w:rPr>
          <w:rFonts w:eastAsia="SimSun"/>
          <w:bCs/>
        </w:rPr>
        <w:t xml:space="preserve"> – DALSL </w:t>
      </w:r>
      <w:r w:rsidRPr="00D65BD4">
        <w:rPr>
          <w:rFonts w:eastAsia="SimSun"/>
          <w:bCs/>
          <w:i/>
          <w:vertAlign w:val="subscript"/>
        </w:rPr>
        <w:t>q, p, r, h</w:t>
      </w:r>
      <w:r w:rsidRPr="00D65BD4">
        <w:rPr>
          <w:rFonts w:eastAsia="SimSun"/>
          <w:bCs/>
        </w:rPr>
        <w:t>))</w:t>
      </w:r>
    </w:p>
    <w:p w14:paraId="56B8864C" w14:textId="77777777" w:rsidR="00D65BD4" w:rsidRPr="00D65BD4" w:rsidRDefault="00D65BD4" w:rsidP="00D65BD4">
      <w:pPr>
        <w:spacing w:after="240"/>
        <w:ind w:left="1440" w:hanging="720"/>
        <w:rPr>
          <w:rFonts w:eastAsia="SimSun"/>
          <w:b/>
        </w:rPr>
      </w:pPr>
      <w:r w:rsidRPr="00D65BD4">
        <w:rPr>
          <w:rFonts w:eastAsia="SimSun"/>
          <w:b/>
        </w:rPr>
        <w:t xml:space="preserve">For a Resource which is not an AGR, </w:t>
      </w:r>
    </w:p>
    <w:p w14:paraId="0004E8C1" w14:textId="77777777" w:rsidR="00D65BD4" w:rsidRPr="00D65BD4" w:rsidRDefault="00D65BD4" w:rsidP="00D65BD4">
      <w:pPr>
        <w:spacing w:after="240"/>
        <w:ind w:left="720"/>
        <w:rPr>
          <w:rFonts w:eastAsia="SimSun"/>
          <w:iCs/>
        </w:rPr>
      </w:pPr>
      <w:r w:rsidRPr="00D65BD4">
        <w:rPr>
          <w:rFonts w:eastAsia="SimSun"/>
        </w:rPr>
        <w:t>If ERCOT has approved verifiable Startup Costs and minimum-energy costs for the Resource,</w:t>
      </w:r>
    </w:p>
    <w:p w14:paraId="5761F11B" w14:textId="77777777" w:rsidR="00D65BD4" w:rsidRPr="00D65BD4" w:rsidRDefault="00D65BD4" w:rsidP="00D65BD4">
      <w:pPr>
        <w:tabs>
          <w:tab w:val="left" w:pos="900"/>
          <w:tab w:val="left" w:pos="2070"/>
          <w:tab w:val="left" w:pos="3870"/>
          <w:tab w:val="left" w:pos="4230"/>
        </w:tabs>
        <w:spacing w:after="240"/>
        <w:ind w:left="1440" w:hanging="720"/>
        <w:rPr>
          <w:rFonts w:eastAsia="SimSun"/>
          <w:bCs/>
        </w:rPr>
      </w:pPr>
      <w:r w:rsidRPr="00D65BD4">
        <w:rPr>
          <w:rFonts w:eastAsia="SimSun"/>
          <w:bCs/>
        </w:rPr>
        <w:t>Then:</w:t>
      </w:r>
      <w:r w:rsidRPr="00D65BD4">
        <w:rPr>
          <w:rFonts w:eastAsia="SimSun"/>
          <w:bCs/>
        </w:rPr>
        <w:tab/>
      </w:r>
      <w:r w:rsidRPr="00D65BD4">
        <w:rPr>
          <w:rFonts w:eastAsia="SimSun"/>
          <w:bCs/>
        </w:rPr>
        <w:tab/>
        <w:t xml:space="preserve">DASUCAP </w:t>
      </w:r>
      <w:proofErr w:type="spellStart"/>
      <w:r w:rsidRPr="00D65BD4">
        <w:rPr>
          <w:rFonts w:eastAsia="SimSun"/>
          <w:bCs/>
          <w:i/>
          <w:vertAlign w:val="subscript"/>
        </w:rPr>
        <w:t>p,q</w:t>
      </w:r>
      <w:proofErr w:type="spellEnd"/>
      <w:r w:rsidRPr="00D65BD4">
        <w:rPr>
          <w:rFonts w:eastAsia="SimSun"/>
          <w:bCs/>
          <w:i/>
          <w:vertAlign w:val="subscript"/>
        </w:rPr>
        <w:t>, r</w:t>
      </w:r>
      <w:r w:rsidRPr="00D65BD4">
        <w:rPr>
          <w:rFonts w:eastAsia="SimSun"/>
          <w:bCs/>
        </w:rPr>
        <w:t xml:space="preserve"> </w:t>
      </w:r>
      <w:r w:rsidRPr="00D65BD4">
        <w:rPr>
          <w:rFonts w:eastAsia="SimSun"/>
          <w:bCs/>
        </w:rPr>
        <w:tab/>
        <w:t>=</w:t>
      </w:r>
      <w:r w:rsidRPr="00D65BD4">
        <w:rPr>
          <w:rFonts w:eastAsia="SimSun"/>
          <w:bCs/>
        </w:rPr>
        <w:tab/>
        <w:t xml:space="preserve">verifiable Startup Costs </w:t>
      </w:r>
      <w:r w:rsidRPr="00D65BD4">
        <w:rPr>
          <w:rFonts w:eastAsia="SimSun"/>
          <w:bCs/>
          <w:i/>
          <w:vertAlign w:val="subscript"/>
        </w:rPr>
        <w:t>q, r, s</w:t>
      </w:r>
    </w:p>
    <w:p w14:paraId="636B6D1A" w14:textId="77777777" w:rsidR="00D65BD4" w:rsidRPr="00D65BD4" w:rsidRDefault="00D65BD4" w:rsidP="00D65BD4">
      <w:pPr>
        <w:tabs>
          <w:tab w:val="left" w:pos="1440"/>
          <w:tab w:val="left" w:pos="2070"/>
          <w:tab w:val="left" w:pos="3870"/>
        </w:tabs>
        <w:spacing w:after="240"/>
        <w:ind w:left="4230" w:hanging="3510"/>
        <w:rPr>
          <w:rFonts w:eastAsia="SimSun"/>
          <w:bCs/>
        </w:rPr>
      </w:pPr>
      <w:r w:rsidRPr="00D65BD4">
        <w:rPr>
          <w:rFonts w:eastAsia="SimSun"/>
          <w:bCs/>
        </w:rPr>
        <w:tab/>
      </w:r>
      <w:r w:rsidRPr="00D65BD4">
        <w:rPr>
          <w:rFonts w:eastAsia="SimSun"/>
          <w:bCs/>
        </w:rPr>
        <w:tab/>
        <w:t xml:space="preserve">DAMECAP </w:t>
      </w:r>
      <w:proofErr w:type="spellStart"/>
      <w:r w:rsidRPr="00D65BD4">
        <w:rPr>
          <w:rFonts w:eastAsia="SimSun"/>
          <w:bCs/>
          <w:i/>
          <w:vertAlign w:val="subscript"/>
        </w:rPr>
        <w:t>p,q,r,h</w:t>
      </w:r>
      <w:proofErr w:type="spellEnd"/>
      <w:r w:rsidRPr="00D65BD4">
        <w:rPr>
          <w:rFonts w:eastAsia="SimSun"/>
          <w:bCs/>
        </w:rPr>
        <w:t xml:space="preserve"> </w:t>
      </w:r>
      <w:r w:rsidRPr="00D65BD4">
        <w:rPr>
          <w:rFonts w:eastAsia="SimSun"/>
          <w:bCs/>
        </w:rPr>
        <w:tab/>
        <w:t>=</w:t>
      </w:r>
      <w:r w:rsidRPr="00D65BD4">
        <w:rPr>
          <w:rFonts w:eastAsia="SimSun"/>
          <w:bCs/>
        </w:rPr>
        <w:tab/>
        <w:t xml:space="preserve">verifiable minimum-energy costs </w:t>
      </w:r>
      <w:r w:rsidRPr="00D65BD4">
        <w:rPr>
          <w:rFonts w:eastAsia="SimSun"/>
          <w:bCs/>
          <w:i/>
          <w:vertAlign w:val="subscript"/>
        </w:rPr>
        <w:t>q, r, i</w:t>
      </w:r>
    </w:p>
    <w:p w14:paraId="2B457369" w14:textId="77777777" w:rsidR="00D65BD4" w:rsidRPr="00D65BD4" w:rsidRDefault="00D65BD4" w:rsidP="00D65BD4">
      <w:pPr>
        <w:tabs>
          <w:tab w:val="left" w:pos="1440"/>
          <w:tab w:val="left" w:pos="2070"/>
          <w:tab w:val="left" w:pos="3870"/>
        </w:tabs>
        <w:spacing w:after="240"/>
        <w:ind w:left="4230" w:hanging="3510"/>
        <w:rPr>
          <w:rFonts w:eastAsia="SimSun"/>
          <w:bCs/>
        </w:rPr>
      </w:pPr>
      <w:r w:rsidRPr="00D65BD4">
        <w:rPr>
          <w:rFonts w:eastAsia="SimSun"/>
          <w:bCs/>
        </w:rPr>
        <w:t xml:space="preserve">Otherwise: </w:t>
      </w:r>
      <w:r w:rsidRPr="00D65BD4">
        <w:rPr>
          <w:rFonts w:eastAsia="SimSun"/>
          <w:bCs/>
        </w:rPr>
        <w:tab/>
        <w:t xml:space="preserve">DASUCAP </w:t>
      </w:r>
      <w:proofErr w:type="spellStart"/>
      <w:r w:rsidRPr="00D65BD4">
        <w:rPr>
          <w:rFonts w:eastAsia="SimSun"/>
          <w:bCs/>
          <w:i/>
          <w:vertAlign w:val="subscript"/>
        </w:rPr>
        <w:t>p,q</w:t>
      </w:r>
      <w:proofErr w:type="spellEnd"/>
      <w:r w:rsidRPr="00D65BD4">
        <w:rPr>
          <w:rFonts w:eastAsia="SimSun"/>
          <w:bCs/>
          <w:i/>
          <w:vertAlign w:val="subscript"/>
        </w:rPr>
        <w:t>, r</w:t>
      </w:r>
      <w:r w:rsidRPr="00D65BD4">
        <w:rPr>
          <w:rFonts w:eastAsia="SimSun"/>
          <w:bCs/>
        </w:rPr>
        <w:t xml:space="preserve"> </w:t>
      </w:r>
      <w:r w:rsidRPr="00D65BD4">
        <w:rPr>
          <w:rFonts w:eastAsia="SimSun"/>
          <w:bCs/>
        </w:rPr>
        <w:tab/>
        <w:t xml:space="preserve">=  </w:t>
      </w:r>
      <w:r w:rsidRPr="00D65BD4">
        <w:rPr>
          <w:rFonts w:eastAsia="SimSun"/>
          <w:bCs/>
        </w:rPr>
        <w:tab/>
        <w:t>Resource Category Startup Offer Generic Cap (RCGSC)</w:t>
      </w:r>
    </w:p>
    <w:p w14:paraId="22694B61" w14:textId="77777777" w:rsidR="00D65BD4" w:rsidRPr="00D65BD4" w:rsidRDefault="00D65BD4" w:rsidP="00D65BD4">
      <w:pPr>
        <w:tabs>
          <w:tab w:val="left" w:pos="1440"/>
        </w:tabs>
        <w:spacing w:after="240"/>
        <w:ind w:left="4230" w:hanging="2160"/>
        <w:rPr>
          <w:rFonts w:eastAsia="SimSun"/>
          <w:bCs/>
          <w:i/>
          <w:vertAlign w:val="subscript"/>
        </w:rPr>
      </w:pPr>
      <w:r w:rsidRPr="00D65BD4">
        <w:rPr>
          <w:rFonts w:eastAsia="SimSun"/>
          <w:bCs/>
        </w:rPr>
        <w:t xml:space="preserve">DAMECAP </w:t>
      </w:r>
      <w:proofErr w:type="spellStart"/>
      <w:r w:rsidRPr="00D65BD4">
        <w:rPr>
          <w:rFonts w:eastAsia="SimSun"/>
          <w:bCs/>
          <w:i/>
          <w:vertAlign w:val="subscript"/>
        </w:rPr>
        <w:t>p,q</w:t>
      </w:r>
      <w:proofErr w:type="spellEnd"/>
      <w:r w:rsidRPr="00D65BD4">
        <w:rPr>
          <w:rFonts w:eastAsia="SimSun"/>
          <w:bCs/>
          <w:i/>
          <w:vertAlign w:val="subscript"/>
        </w:rPr>
        <w:t>, r, h</w:t>
      </w:r>
      <w:r w:rsidRPr="00D65BD4">
        <w:rPr>
          <w:rFonts w:eastAsia="SimSun"/>
          <w:bCs/>
        </w:rPr>
        <w:t xml:space="preserve"> = </w:t>
      </w:r>
      <w:r w:rsidRPr="00D65BD4">
        <w:rPr>
          <w:rFonts w:eastAsia="SimSun"/>
          <w:bCs/>
        </w:rPr>
        <w:tab/>
        <w:t>Resource Category Minimum-Energy Generic Cap (RCGMEC)</w:t>
      </w:r>
    </w:p>
    <w:p w14:paraId="3C7D7F9C" w14:textId="77777777" w:rsidR="00D65BD4" w:rsidRPr="00D65BD4" w:rsidRDefault="00D65BD4" w:rsidP="00D65BD4">
      <w:pPr>
        <w:tabs>
          <w:tab w:val="left" w:pos="2352"/>
          <w:tab w:val="left" w:pos="3420"/>
          <w:tab w:val="left" w:pos="3822"/>
        </w:tabs>
        <w:spacing w:after="240"/>
        <w:ind w:left="3600" w:hanging="2880"/>
        <w:rPr>
          <w:rFonts w:eastAsia="SimSun"/>
          <w:b/>
          <w:bCs/>
          <w:iCs/>
          <w:lang w:val="pt-BR"/>
        </w:rPr>
      </w:pPr>
      <w:r w:rsidRPr="00D65BD4">
        <w:rPr>
          <w:rFonts w:eastAsia="SimSun"/>
          <w:b/>
          <w:bCs/>
          <w:iCs/>
          <w:lang w:val="pt-BR"/>
        </w:rPr>
        <w:t>For an AGR,</w:t>
      </w:r>
    </w:p>
    <w:p w14:paraId="3595666E" w14:textId="77777777" w:rsidR="00D65BD4" w:rsidRPr="00D65BD4" w:rsidRDefault="00D65BD4" w:rsidP="00D65BD4">
      <w:pPr>
        <w:tabs>
          <w:tab w:val="left" w:pos="2352"/>
          <w:tab w:val="left" w:pos="2700"/>
        </w:tabs>
        <w:spacing w:after="120"/>
        <w:ind w:left="3060" w:hanging="2340"/>
        <w:rPr>
          <w:rFonts w:eastAsia="SimSun"/>
          <w:b/>
          <w:bCs/>
          <w:iCs/>
          <w:lang w:val="pt-BR"/>
        </w:rPr>
      </w:pPr>
      <w:r w:rsidRPr="00D65BD4">
        <w:rPr>
          <w:rFonts w:eastAsia="SimSun"/>
          <w:bCs/>
          <w:lang w:val="pt-BR"/>
        </w:rPr>
        <w:t xml:space="preserve">DAMGCOST </w:t>
      </w:r>
      <w:r w:rsidRPr="00D65BD4">
        <w:rPr>
          <w:rFonts w:eastAsia="SimSun"/>
          <w:bCs/>
          <w:i/>
          <w:vertAlign w:val="subscript"/>
          <w:lang w:val="pt-BR"/>
        </w:rPr>
        <w:t>q, p, r</w:t>
      </w:r>
      <w:r w:rsidRPr="00D65BD4">
        <w:rPr>
          <w:rFonts w:eastAsia="SimSun"/>
          <w:bCs/>
          <w:lang w:val="pt-BR"/>
        </w:rPr>
        <w:tab/>
        <w:t>=</w:t>
      </w:r>
      <w:r w:rsidRPr="00D65BD4">
        <w:rPr>
          <w:rFonts w:eastAsia="SimSun"/>
          <w:bCs/>
          <w:lang w:val="pt-BR"/>
        </w:rPr>
        <w:tab/>
        <w:t xml:space="preserve">DASUPR </w:t>
      </w:r>
      <w:r w:rsidRPr="00D65BD4">
        <w:rPr>
          <w:rFonts w:eastAsia="SimSun"/>
          <w:bCs/>
          <w:i/>
          <w:vertAlign w:val="subscript"/>
          <w:lang w:val="pt-BR"/>
        </w:rPr>
        <w:t>q, p, r</w:t>
      </w:r>
      <w:r w:rsidRPr="00D65BD4">
        <w:rPr>
          <w:rFonts w:eastAsia="SimSun"/>
          <w:bCs/>
          <w:lang w:val="pt-BR"/>
        </w:rPr>
        <w:t xml:space="preserve"> + </w:t>
      </w:r>
      <w:r w:rsidRPr="00D65BD4">
        <w:rPr>
          <w:rFonts w:eastAsia="SimSun"/>
          <w:noProof/>
          <w:position w:val="-20"/>
        </w:rPr>
        <w:drawing>
          <wp:inline distT="0" distB="0" distL="0" distR="0" wp14:anchorId="03CC5F06" wp14:editId="526613D0">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lang w:val="pt-BR"/>
        </w:rPr>
        <w:t>(Min(DAMEO</w:t>
      </w:r>
      <w:r w:rsidRPr="00D65BD4">
        <w:rPr>
          <w:rFonts w:eastAsia="SimSun"/>
          <w:bCs/>
          <w:i/>
          <w:vertAlign w:val="subscript"/>
          <w:lang w:val="pt-BR"/>
        </w:rPr>
        <w:t>q, p, r, h</w:t>
      </w:r>
      <w:r w:rsidRPr="00D65BD4">
        <w:rPr>
          <w:rFonts w:eastAsia="SimSun"/>
          <w:bCs/>
          <w:i/>
          <w:lang w:val="pt-BR"/>
        </w:rPr>
        <w:t xml:space="preserve">, </w:t>
      </w:r>
      <w:r w:rsidRPr="00D65BD4">
        <w:rPr>
          <w:rFonts w:eastAsia="SimSun"/>
          <w:bCs/>
          <w:lang w:val="pt-BR"/>
        </w:rPr>
        <w:t xml:space="preserve">DAMECAP </w:t>
      </w:r>
      <w:r w:rsidRPr="00D65BD4">
        <w:rPr>
          <w:rFonts w:eastAsia="SimSun"/>
          <w:bCs/>
          <w:i/>
          <w:vertAlign w:val="subscript"/>
          <w:lang w:val="pt-BR"/>
        </w:rPr>
        <w:t>p,q,r,h</w:t>
      </w:r>
      <w:r w:rsidRPr="00D65BD4">
        <w:rPr>
          <w:rFonts w:eastAsia="SimSun"/>
          <w:bCs/>
          <w:lang w:val="pt-BR"/>
        </w:rPr>
        <w:t>) * DALSL</w:t>
      </w:r>
      <w:r w:rsidRPr="00D65BD4">
        <w:rPr>
          <w:rFonts w:eastAsia="SimSun"/>
          <w:bCs/>
          <w:i/>
          <w:vertAlign w:val="subscript"/>
          <w:lang w:val="pt-BR"/>
        </w:rPr>
        <w:t xml:space="preserve"> q, p, r, h</w:t>
      </w:r>
      <w:r w:rsidRPr="00D65BD4">
        <w:rPr>
          <w:rFonts w:eastAsia="SimSun"/>
          <w:bCs/>
          <w:lang w:val="pt-BR"/>
        </w:rPr>
        <w:t xml:space="preserve">) + </w:t>
      </w:r>
      <w:r w:rsidRPr="00D65BD4">
        <w:rPr>
          <w:rFonts w:eastAsia="SimSun"/>
          <w:noProof/>
          <w:position w:val="-20"/>
        </w:rPr>
        <w:drawing>
          <wp:inline distT="0" distB="0" distL="0" distR="0" wp14:anchorId="3112F9F7" wp14:editId="400C45AF">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lang w:val="pt-BR"/>
        </w:rPr>
        <w:t xml:space="preserve">(DAAIEC </w:t>
      </w:r>
      <w:r w:rsidRPr="00D65BD4">
        <w:rPr>
          <w:rFonts w:eastAsia="SimSun"/>
          <w:bCs/>
          <w:i/>
          <w:vertAlign w:val="subscript"/>
          <w:lang w:val="pt-BR"/>
        </w:rPr>
        <w:t>q, p, r, h</w:t>
      </w:r>
      <w:r w:rsidRPr="00D65BD4">
        <w:rPr>
          <w:rFonts w:eastAsia="SimSun"/>
          <w:bCs/>
          <w:lang w:val="pt-BR"/>
        </w:rPr>
        <w:t xml:space="preserve"> * (DAESR </w:t>
      </w:r>
      <w:r w:rsidRPr="00D65BD4">
        <w:rPr>
          <w:rFonts w:eastAsia="SimSun"/>
          <w:bCs/>
          <w:i/>
          <w:vertAlign w:val="subscript"/>
          <w:lang w:val="pt-BR"/>
        </w:rPr>
        <w:t>q, p, r, h</w:t>
      </w:r>
      <w:r w:rsidRPr="00D65BD4">
        <w:rPr>
          <w:rFonts w:eastAsia="SimSun"/>
          <w:bCs/>
          <w:lang w:val="pt-BR"/>
        </w:rPr>
        <w:t xml:space="preserve"> – DALSL </w:t>
      </w:r>
      <w:r w:rsidRPr="00D65BD4">
        <w:rPr>
          <w:rFonts w:eastAsia="SimSun"/>
          <w:bCs/>
          <w:i/>
          <w:vertAlign w:val="subscript"/>
          <w:lang w:val="pt-BR"/>
        </w:rPr>
        <w:t>q, p, r, h</w:t>
      </w:r>
      <w:r w:rsidRPr="00D65BD4">
        <w:rPr>
          <w:rFonts w:eastAsia="SimSun"/>
          <w:bCs/>
          <w:lang w:val="pt-BR"/>
        </w:rPr>
        <w:t>))</w:t>
      </w:r>
    </w:p>
    <w:p w14:paraId="3F874CDF" w14:textId="77777777" w:rsidR="00D65BD4" w:rsidRPr="00D65BD4" w:rsidRDefault="00D65BD4" w:rsidP="00D65BD4">
      <w:pPr>
        <w:tabs>
          <w:tab w:val="left" w:pos="2340"/>
          <w:tab w:val="left" w:pos="3420"/>
        </w:tabs>
        <w:spacing w:after="240"/>
        <w:ind w:left="4147" w:hanging="3427"/>
        <w:rPr>
          <w:rFonts w:eastAsia="SimSun"/>
          <w:bCs/>
          <w:lang w:val="pt-BR"/>
        </w:rPr>
      </w:pPr>
      <w:r w:rsidRPr="00D65BD4">
        <w:rPr>
          <w:rFonts w:eastAsia="SimSun"/>
          <w:bCs/>
          <w:lang w:val="pt-BR"/>
        </w:rPr>
        <w:t xml:space="preserve">Where:       </w:t>
      </w:r>
    </w:p>
    <w:p w14:paraId="449CE8B8" w14:textId="77777777" w:rsidR="00D65BD4" w:rsidRPr="00D65BD4" w:rsidRDefault="00D65BD4" w:rsidP="00D65BD4">
      <w:pPr>
        <w:tabs>
          <w:tab w:val="left" w:pos="2340"/>
          <w:tab w:val="left" w:pos="2700"/>
        </w:tabs>
        <w:spacing w:after="240"/>
        <w:ind w:left="3060" w:hanging="2340"/>
        <w:rPr>
          <w:rFonts w:eastAsia="SimSun"/>
          <w:lang w:val="pt-BR"/>
        </w:rPr>
      </w:pPr>
      <w:r w:rsidRPr="00D65BD4">
        <w:rPr>
          <w:rFonts w:eastAsia="SimSun"/>
          <w:lang w:val="pt-BR"/>
        </w:rPr>
        <w:t xml:space="preserve">DASUPR </w:t>
      </w:r>
      <w:r w:rsidRPr="00D65BD4">
        <w:rPr>
          <w:rFonts w:eastAsia="SimSun"/>
          <w:i/>
          <w:vertAlign w:val="subscript"/>
          <w:lang w:val="pt-BR"/>
        </w:rPr>
        <w:t>q, p, r</w:t>
      </w:r>
      <w:r w:rsidRPr="00D65BD4">
        <w:rPr>
          <w:rFonts w:eastAsia="SimSun"/>
          <w:i/>
          <w:vertAlign w:val="subscript"/>
          <w:lang w:val="pt-BR"/>
        </w:rPr>
        <w:tab/>
      </w:r>
      <w:r w:rsidRPr="00D65BD4">
        <w:rPr>
          <w:rFonts w:eastAsia="SimSun"/>
          <w:i/>
          <w:vertAlign w:val="subscript"/>
          <w:lang w:val="pt-BR"/>
        </w:rPr>
        <w:tab/>
        <w:t xml:space="preserve"> </w:t>
      </w:r>
      <w:r w:rsidRPr="00D65BD4">
        <w:rPr>
          <w:rFonts w:eastAsia="SimSun"/>
          <w:lang w:val="pt-BR"/>
        </w:rPr>
        <w:t>=</w:t>
      </w:r>
      <w:r w:rsidRPr="00D65BD4">
        <w:rPr>
          <w:rFonts w:eastAsia="SimSun"/>
          <w:lang w:val="pt-BR"/>
        </w:rPr>
        <w:tab/>
        <w:t xml:space="preserve">Min(DASUO </w:t>
      </w:r>
      <w:r w:rsidRPr="00D65BD4">
        <w:rPr>
          <w:rFonts w:eastAsia="SimSun"/>
          <w:i/>
          <w:vertAlign w:val="subscript"/>
          <w:lang w:val="pt-BR"/>
        </w:rPr>
        <w:t>q, p, r</w:t>
      </w:r>
      <w:r w:rsidRPr="00D65BD4">
        <w:rPr>
          <w:rFonts w:eastAsia="SimSun"/>
          <w:lang w:val="pt-BR"/>
        </w:rPr>
        <w:t>, DASUCAP</w:t>
      </w:r>
      <w:r w:rsidRPr="00D65BD4">
        <w:rPr>
          <w:rFonts w:eastAsia="SimSun"/>
          <w:i/>
          <w:vertAlign w:val="subscript"/>
          <w:lang w:val="pt-BR"/>
        </w:rPr>
        <w:t xml:space="preserve"> q, p, r</w:t>
      </w:r>
      <w:r w:rsidRPr="00D65BD4">
        <w:rPr>
          <w:rFonts w:eastAsia="SimSun"/>
          <w:lang w:val="pt-BR"/>
        </w:rPr>
        <w:t>)</w:t>
      </w:r>
    </w:p>
    <w:p w14:paraId="5298AF4A" w14:textId="77777777" w:rsidR="00D65BD4" w:rsidRPr="00D65BD4" w:rsidRDefault="00D65BD4" w:rsidP="00D65BD4">
      <w:pPr>
        <w:tabs>
          <w:tab w:val="left" w:pos="2340"/>
          <w:tab w:val="left" w:pos="3420"/>
        </w:tabs>
        <w:spacing w:after="240"/>
        <w:ind w:left="4147" w:hanging="3427"/>
        <w:rPr>
          <w:rFonts w:eastAsia="SimSun"/>
          <w:lang w:val="pt-BR"/>
        </w:rPr>
      </w:pPr>
      <w:r w:rsidRPr="00D65BD4">
        <w:rPr>
          <w:rFonts w:eastAsia="SimSun"/>
          <w:lang w:val="pt-BR"/>
        </w:rPr>
        <w:t>If ERCOT has approved verifiable Startup Costs</w:t>
      </w:r>
    </w:p>
    <w:p w14:paraId="4689788F" w14:textId="77777777" w:rsidR="00D65BD4" w:rsidRPr="00D65BD4" w:rsidRDefault="00D65BD4" w:rsidP="00D65BD4">
      <w:pPr>
        <w:tabs>
          <w:tab w:val="left" w:pos="2340"/>
          <w:tab w:val="left" w:pos="3420"/>
          <w:tab w:val="left" w:pos="4140"/>
        </w:tabs>
        <w:spacing w:after="240"/>
        <w:ind w:left="4500" w:hanging="3420"/>
        <w:rPr>
          <w:rFonts w:eastAsia="SimSun"/>
          <w:bCs/>
        </w:rPr>
      </w:pPr>
      <w:r w:rsidRPr="00D65BD4">
        <w:rPr>
          <w:rFonts w:eastAsia="SimSun"/>
          <w:lang w:val="pt-BR"/>
        </w:rPr>
        <w:t>Then:</w:t>
      </w:r>
      <w:r w:rsidRPr="00D65BD4">
        <w:rPr>
          <w:rFonts w:eastAsia="SimSun"/>
          <w:lang w:val="pt-BR"/>
        </w:rPr>
        <w:tab/>
      </w:r>
      <w:r w:rsidRPr="00D65BD4">
        <w:rPr>
          <w:rFonts w:eastAsia="SimSun"/>
          <w:bCs/>
          <w:iCs/>
        </w:rPr>
        <w:t xml:space="preserve">DASUCAP </w:t>
      </w:r>
      <w:r w:rsidRPr="00D65BD4">
        <w:rPr>
          <w:rFonts w:eastAsia="SimSun"/>
          <w:bCs/>
          <w:i/>
          <w:vertAlign w:val="subscript"/>
        </w:rPr>
        <w:t>q, p, r</w:t>
      </w:r>
      <w:r w:rsidRPr="00D65BD4">
        <w:rPr>
          <w:rFonts w:eastAsia="SimSun"/>
          <w:bCs/>
          <w:i/>
          <w:vertAlign w:val="subscript"/>
        </w:rPr>
        <w:tab/>
      </w:r>
      <w:r w:rsidRPr="00D65BD4">
        <w:rPr>
          <w:rFonts w:eastAsia="SimSun"/>
          <w:bCs/>
          <w:iCs/>
        </w:rPr>
        <w:t>=</w:t>
      </w:r>
      <w:r w:rsidRPr="00D65BD4">
        <w:rPr>
          <w:rFonts w:eastAsia="SimSun"/>
          <w:bCs/>
          <w:iCs/>
        </w:rPr>
        <w:tab/>
      </w:r>
      <w:proofErr w:type="spellStart"/>
      <w:r w:rsidRPr="00D65BD4">
        <w:rPr>
          <w:rFonts w:eastAsia="SimSun"/>
          <w:bCs/>
          <w:iCs/>
        </w:rPr>
        <w:t>Max</w:t>
      </w:r>
      <w:r w:rsidRPr="00D65BD4">
        <w:rPr>
          <w:rFonts w:eastAsia="SimSun"/>
          <w:bCs/>
          <w:iCs/>
          <w:vertAlign w:val="subscript"/>
        </w:rPr>
        <w:t>c</w:t>
      </w:r>
      <w:proofErr w:type="spellEnd"/>
      <w:r w:rsidRPr="00D65BD4">
        <w:rPr>
          <w:rFonts w:eastAsia="SimSun"/>
          <w:bCs/>
          <w:iCs/>
        </w:rPr>
        <w:t>(</w:t>
      </w:r>
      <w:r w:rsidRPr="00D65BD4">
        <w:rPr>
          <w:rFonts w:eastAsia="SimSun"/>
          <w:bCs/>
          <w:lang w:val="pt-BR"/>
        </w:rPr>
        <w:t xml:space="preserve">AGRRATIO </w:t>
      </w:r>
      <w:r w:rsidRPr="00D65BD4">
        <w:rPr>
          <w:rFonts w:eastAsia="SimSun"/>
          <w:bCs/>
          <w:i/>
          <w:vertAlign w:val="subscript"/>
          <w:lang w:val="pt-BR"/>
        </w:rPr>
        <w:t xml:space="preserve">q, p, r </w:t>
      </w:r>
      <w:r w:rsidRPr="00D65BD4">
        <w:rPr>
          <w:rFonts w:eastAsia="SimSun"/>
          <w:bCs/>
          <w:lang w:val="pt-BR"/>
        </w:rPr>
        <w:t xml:space="preserve">) * </w:t>
      </w:r>
      <w:r w:rsidRPr="00D65BD4">
        <w:rPr>
          <w:rFonts w:eastAsia="SimSun"/>
          <w:bCs/>
          <w:iCs/>
        </w:rPr>
        <w:t xml:space="preserve">verifiable Startup Costs </w:t>
      </w:r>
      <w:r w:rsidRPr="00D65BD4">
        <w:rPr>
          <w:rFonts w:eastAsia="SimSun"/>
          <w:bCs/>
          <w:i/>
          <w:vertAlign w:val="subscript"/>
        </w:rPr>
        <w:t>q, r</w:t>
      </w:r>
    </w:p>
    <w:p w14:paraId="22E2D527" w14:textId="77777777" w:rsidR="00D65BD4" w:rsidRPr="00D65BD4" w:rsidRDefault="00D65BD4" w:rsidP="00D65BD4">
      <w:pPr>
        <w:tabs>
          <w:tab w:val="left" w:pos="2340"/>
          <w:tab w:val="left" w:pos="3420"/>
          <w:tab w:val="left" w:pos="4500"/>
        </w:tabs>
        <w:spacing w:before="240" w:after="240"/>
        <w:ind w:left="4147" w:hanging="3067"/>
        <w:rPr>
          <w:rFonts w:eastAsia="SimSun"/>
          <w:bCs/>
          <w:lang w:val="pt-BR"/>
        </w:rPr>
      </w:pPr>
      <w:r w:rsidRPr="00D65BD4">
        <w:rPr>
          <w:rFonts w:eastAsia="SimSun"/>
          <w:bCs/>
          <w:lang w:val="pt-BR"/>
        </w:rPr>
        <w:lastRenderedPageBreak/>
        <w:t>Where:</w:t>
      </w:r>
      <w:r w:rsidRPr="00D65BD4">
        <w:rPr>
          <w:rFonts w:eastAsia="SimSun"/>
          <w:bCs/>
          <w:lang w:val="pt-BR"/>
        </w:rPr>
        <w:tab/>
        <w:t>AGRRATIO</w:t>
      </w:r>
      <w:r w:rsidRPr="00D65BD4">
        <w:rPr>
          <w:rFonts w:eastAsia="SimSun"/>
          <w:bCs/>
          <w:i/>
          <w:vertAlign w:val="subscript"/>
          <w:lang w:val="pt-BR"/>
        </w:rPr>
        <w:t xml:space="preserve"> q, p, r</w:t>
      </w:r>
      <w:r w:rsidRPr="00D65BD4">
        <w:rPr>
          <w:rFonts w:eastAsia="SimSun"/>
          <w:bCs/>
          <w:i/>
          <w:vertAlign w:val="subscript"/>
          <w:lang w:val="pt-BR"/>
        </w:rPr>
        <w:tab/>
      </w:r>
      <w:r w:rsidRPr="00D65BD4">
        <w:rPr>
          <w:rFonts w:eastAsia="SimSun"/>
          <w:bCs/>
          <w:lang w:val="pt-BR"/>
        </w:rPr>
        <w:t>=</w:t>
      </w:r>
      <w:r w:rsidRPr="00D65BD4">
        <w:rPr>
          <w:rFonts w:eastAsia="SimSun"/>
          <w:bCs/>
          <w:lang w:val="pt-BR"/>
        </w:rPr>
        <w:tab/>
        <w:t>AGRMAXON</w:t>
      </w:r>
      <w:r w:rsidRPr="00D65BD4">
        <w:rPr>
          <w:rFonts w:eastAsia="SimSun"/>
          <w:bCs/>
          <w:i/>
          <w:vertAlign w:val="subscript"/>
          <w:lang w:val="pt-BR"/>
        </w:rPr>
        <w:t xml:space="preserve"> q, p, r</w:t>
      </w:r>
      <w:r w:rsidRPr="00D65BD4">
        <w:rPr>
          <w:rFonts w:eastAsia="SimSun"/>
          <w:bCs/>
          <w:lang w:val="pt-BR"/>
        </w:rPr>
        <w:t xml:space="preserve"> / AGRTOT</w:t>
      </w:r>
      <w:r w:rsidRPr="00D65BD4">
        <w:rPr>
          <w:rFonts w:eastAsia="SimSun"/>
          <w:bCs/>
          <w:i/>
          <w:vertAlign w:val="subscript"/>
          <w:lang w:val="pt-BR"/>
        </w:rPr>
        <w:t xml:space="preserve"> q, p, r</w:t>
      </w:r>
    </w:p>
    <w:p w14:paraId="7317EC6B" w14:textId="77777777" w:rsidR="00D65BD4" w:rsidRPr="00D65BD4" w:rsidRDefault="00D65BD4" w:rsidP="00D65BD4">
      <w:pPr>
        <w:tabs>
          <w:tab w:val="left" w:pos="2340"/>
          <w:tab w:val="left" w:pos="3420"/>
          <w:tab w:val="left" w:pos="4500"/>
        </w:tabs>
        <w:spacing w:after="240"/>
        <w:ind w:left="4147" w:hanging="3067"/>
        <w:rPr>
          <w:rFonts w:eastAsia="SimSun"/>
          <w:i/>
          <w:vertAlign w:val="subscript"/>
        </w:rPr>
      </w:pPr>
      <w:r w:rsidRPr="00D65BD4">
        <w:rPr>
          <w:rFonts w:eastAsia="SimSun"/>
          <w:bCs/>
          <w:lang w:val="pt-BR"/>
        </w:rPr>
        <w:t>Otherwise:</w:t>
      </w:r>
      <w:r w:rsidRPr="00D65BD4">
        <w:rPr>
          <w:rFonts w:eastAsia="SimSun"/>
          <w:bCs/>
          <w:lang w:val="pt-BR"/>
        </w:rPr>
        <w:tab/>
      </w:r>
      <w:r w:rsidRPr="00D65BD4">
        <w:rPr>
          <w:rFonts w:eastAsia="SimSun"/>
          <w:bCs/>
          <w:iCs/>
        </w:rPr>
        <w:t xml:space="preserve">DASUCAP </w:t>
      </w:r>
      <w:r w:rsidRPr="00D65BD4">
        <w:rPr>
          <w:rFonts w:eastAsia="SimSun"/>
          <w:bCs/>
          <w:i/>
          <w:vertAlign w:val="subscript"/>
        </w:rPr>
        <w:t>q, p, r</w:t>
      </w:r>
      <w:r w:rsidRPr="00D65BD4">
        <w:rPr>
          <w:rFonts w:eastAsia="SimSun"/>
          <w:bCs/>
          <w:iCs/>
        </w:rPr>
        <w:tab/>
        <w:t>=</w:t>
      </w:r>
      <w:r w:rsidRPr="00D65BD4">
        <w:rPr>
          <w:rFonts w:eastAsia="SimSun"/>
          <w:bCs/>
          <w:iCs/>
        </w:rPr>
        <w:tab/>
        <w:t>Max</w:t>
      </w:r>
      <w:r w:rsidRPr="00D65BD4">
        <w:rPr>
          <w:rFonts w:eastAsia="SimSun"/>
          <w:bCs/>
          <w:i/>
          <w:vertAlign w:val="subscript"/>
          <w:lang w:val="pt-BR"/>
        </w:rPr>
        <w:t>c</w:t>
      </w:r>
      <w:r w:rsidRPr="00D65BD4">
        <w:rPr>
          <w:rFonts w:eastAsia="SimSun"/>
          <w:bCs/>
          <w:iCs/>
        </w:rPr>
        <w:t>(AGGRATIO</w:t>
      </w:r>
      <w:r w:rsidRPr="00D65BD4">
        <w:rPr>
          <w:rFonts w:eastAsia="SimSun"/>
          <w:bCs/>
          <w:i/>
          <w:vertAlign w:val="subscript"/>
          <w:lang w:val="pt-BR"/>
        </w:rPr>
        <w:t xml:space="preserve"> q,p,r</w:t>
      </w:r>
      <w:r w:rsidRPr="00D65BD4">
        <w:rPr>
          <w:rFonts w:eastAsia="SimSun"/>
          <w:bCs/>
          <w:iCs/>
        </w:rPr>
        <w:t>) * RCGSC</w:t>
      </w:r>
      <w:r w:rsidRPr="00D65BD4">
        <w:rPr>
          <w:rFonts w:eastAsia="SimSun"/>
          <w:bCs/>
          <w:lang w:val="pt-BR"/>
        </w:rPr>
        <w:tab/>
      </w:r>
    </w:p>
    <w:p w14:paraId="77D5A800" w14:textId="77777777" w:rsidR="00D65BD4" w:rsidRPr="00D65BD4" w:rsidRDefault="00D65BD4" w:rsidP="00D65BD4">
      <w:pPr>
        <w:tabs>
          <w:tab w:val="left" w:pos="2352"/>
          <w:tab w:val="left" w:pos="3420"/>
          <w:tab w:val="left" w:pos="3822"/>
        </w:tabs>
        <w:spacing w:after="240"/>
        <w:ind w:left="3600" w:hanging="2880"/>
        <w:rPr>
          <w:rFonts w:eastAsia="SimSun"/>
          <w:b/>
        </w:rPr>
      </w:pPr>
      <w:r w:rsidRPr="00D65BD4">
        <w:rPr>
          <w:rFonts w:eastAsia="SimSun"/>
          <w:b/>
        </w:rPr>
        <w:t>For Combined Cycle Trains,</w:t>
      </w:r>
    </w:p>
    <w:p w14:paraId="5A9AEDD4" w14:textId="77777777" w:rsidR="00D65BD4" w:rsidRPr="00D65BD4" w:rsidRDefault="00D65BD4" w:rsidP="00D65BD4">
      <w:pPr>
        <w:tabs>
          <w:tab w:val="left" w:pos="2340"/>
          <w:tab w:val="left" w:pos="3420"/>
        </w:tabs>
        <w:spacing w:before="240"/>
        <w:ind w:left="3150" w:hanging="2430"/>
        <w:jc w:val="both"/>
        <w:rPr>
          <w:rFonts w:eastAsia="SimSun"/>
        </w:rPr>
      </w:pPr>
      <w:r w:rsidRPr="00D65BD4">
        <w:rPr>
          <w:rFonts w:eastAsia="SimSun"/>
        </w:rPr>
        <w:t xml:space="preserve">DAMGCOST </w:t>
      </w:r>
      <w:r w:rsidRPr="00D65BD4">
        <w:rPr>
          <w:rFonts w:eastAsia="SimSun"/>
          <w:i/>
          <w:vertAlign w:val="subscript"/>
        </w:rPr>
        <w:t>q, p, r</w:t>
      </w:r>
      <w:r w:rsidRPr="00D65BD4">
        <w:rPr>
          <w:rFonts w:eastAsia="SimSun"/>
        </w:rPr>
        <w:tab/>
        <w:t>=</w:t>
      </w:r>
      <w:r w:rsidRPr="00D65BD4">
        <w:rPr>
          <w:rFonts w:eastAsia="SimSun"/>
        </w:rPr>
        <w:tab/>
        <w:t xml:space="preserve">Min(DASUO </w:t>
      </w:r>
      <w:r w:rsidRPr="00D65BD4">
        <w:rPr>
          <w:rFonts w:eastAsia="SimSun"/>
          <w:i/>
          <w:vertAlign w:val="subscript"/>
        </w:rPr>
        <w:t>q, p, r</w:t>
      </w:r>
      <w:r w:rsidRPr="00D65BD4">
        <w:rPr>
          <w:rFonts w:eastAsia="SimSun"/>
        </w:rPr>
        <w:t xml:space="preserve"> , </w:t>
      </w:r>
      <w:r w:rsidRPr="00D65BD4">
        <w:rPr>
          <w:rFonts w:eastAsia="SimSun"/>
          <w:lang w:val="pt-BR"/>
        </w:rPr>
        <w:t>DASUCAP</w:t>
      </w:r>
      <w:r w:rsidRPr="00D65BD4">
        <w:rPr>
          <w:rFonts w:eastAsia="SimSun"/>
          <w:i/>
          <w:vertAlign w:val="subscript"/>
          <w:lang w:val="pt-BR"/>
        </w:rPr>
        <w:t>q, p, r</w:t>
      </w:r>
      <w:r w:rsidRPr="00D65BD4">
        <w:rPr>
          <w:rFonts w:eastAsia="SimSun"/>
          <w:lang w:val="pt-BR"/>
        </w:rPr>
        <w:t xml:space="preserve">) </w:t>
      </w:r>
      <w:r w:rsidRPr="00D65BD4">
        <w:rPr>
          <w:rFonts w:eastAsia="SimSun"/>
        </w:rPr>
        <w:t xml:space="preserve">+ </w:t>
      </w:r>
      <w:r w:rsidRPr="00D65BD4">
        <w:rPr>
          <w:rFonts w:eastAsia="SimSun"/>
          <w:noProof/>
          <w:position w:val="-20"/>
        </w:rPr>
        <w:drawing>
          <wp:inline distT="0" distB="0" distL="0" distR="0" wp14:anchorId="31DA12F5" wp14:editId="16160651">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D65BD4">
        <w:rPr>
          <w:rFonts w:eastAsia="SimSun"/>
          <w:noProof/>
          <w:position w:val="-20"/>
        </w:rPr>
        <w:t xml:space="preserve"> </w:t>
      </w:r>
      <w:r w:rsidRPr="00D65BD4">
        <w:rPr>
          <w:rFonts w:eastAsia="SimSun"/>
        </w:rPr>
        <w:t xml:space="preserve">(Min(DAMEO </w:t>
      </w:r>
      <w:r w:rsidRPr="00D65BD4">
        <w:rPr>
          <w:rFonts w:eastAsia="SimSun"/>
          <w:i/>
          <w:vertAlign w:val="subscript"/>
        </w:rPr>
        <w:t xml:space="preserve">q, p, r, h </w:t>
      </w:r>
      <w:r w:rsidRPr="00D65BD4">
        <w:rPr>
          <w:rFonts w:eastAsia="SimSun"/>
          <w:lang w:val="pt-BR"/>
        </w:rPr>
        <w:t xml:space="preserve">, </w:t>
      </w:r>
      <w:r w:rsidRPr="00D65BD4">
        <w:rPr>
          <w:rFonts w:eastAsia="SimSun"/>
        </w:rPr>
        <w:t>DAMECAP</w:t>
      </w:r>
      <w:r w:rsidRPr="00D65BD4">
        <w:rPr>
          <w:rFonts w:eastAsia="SimSun"/>
          <w:i/>
          <w:vertAlign w:val="subscript"/>
          <w:lang w:val="pt-BR"/>
        </w:rPr>
        <w:t xml:space="preserve"> q, p, r,h</w:t>
      </w:r>
      <w:r w:rsidRPr="00D65BD4">
        <w:rPr>
          <w:rFonts w:eastAsia="SimSun"/>
          <w:lang w:val="pt-BR"/>
        </w:rPr>
        <w:t>)</w:t>
      </w:r>
      <w:r w:rsidRPr="00D65BD4">
        <w:rPr>
          <w:rFonts w:eastAsia="SimSun"/>
        </w:rPr>
        <w:t xml:space="preserve"> * DALSL</w:t>
      </w:r>
      <w:r w:rsidRPr="00D65BD4">
        <w:rPr>
          <w:rFonts w:eastAsia="SimSun"/>
          <w:vertAlign w:val="subscript"/>
        </w:rPr>
        <w:t xml:space="preserve"> </w:t>
      </w:r>
      <w:r w:rsidRPr="00D65BD4">
        <w:rPr>
          <w:rFonts w:eastAsia="SimSun"/>
          <w:i/>
          <w:vertAlign w:val="subscript"/>
        </w:rPr>
        <w:t>q, p, r, h</w:t>
      </w:r>
      <w:r w:rsidRPr="00D65BD4">
        <w:rPr>
          <w:rFonts w:eastAsia="SimSun"/>
        </w:rPr>
        <w:t xml:space="preserve">) + (Max(0, Min(DASUO </w:t>
      </w:r>
      <w:proofErr w:type="spellStart"/>
      <w:r w:rsidRPr="00D65BD4">
        <w:rPr>
          <w:rFonts w:eastAsia="SimSun"/>
          <w:i/>
          <w:vertAlign w:val="subscript"/>
        </w:rPr>
        <w:t>afterCCGR</w:t>
      </w:r>
      <w:proofErr w:type="spellEnd"/>
      <w:r w:rsidRPr="00D65BD4">
        <w:rPr>
          <w:rFonts w:eastAsia="SimSun"/>
        </w:rPr>
        <w:t xml:space="preserve"> </w:t>
      </w:r>
      <w:r w:rsidRPr="00D65BD4">
        <w:rPr>
          <w:rFonts w:eastAsia="SimSun"/>
          <w:lang w:val="pt-BR"/>
        </w:rPr>
        <w:t>, DASUCAP</w:t>
      </w:r>
      <w:r w:rsidRPr="00D65BD4">
        <w:rPr>
          <w:rFonts w:eastAsia="SimSun"/>
          <w:i/>
          <w:vertAlign w:val="subscript"/>
          <w:lang w:val="pt-BR"/>
        </w:rPr>
        <w:t>afterCCGR</w:t>
      </w:r>
      <w:r w:rsidRPr="00D65BD4">
        <w:rPr>
          <w:rFonts w:eastAsia="SimSun"/>
          <w:lang w:val="pt-BR"/>
        </w:rPr>
        <w:t xml:space="preserve">) </w:t>
      </w:r>
      <w:r w:rsidRPr="00D65BD4">
        <w:rPr>
          <w:rFonts w:eastAsia="SimSun"/>
        </w:rPr>
        <w:t xml:space="preserve">– Min(DASUO </w:t>
      </w:r>
      <w:proofErr w:type="spellStart"/>
      <w:r w:rsidRPr="00D65BD4">
        <w:rPr>
          <w:rFonts w:eastAsia="SimSun"/>
          <w:i/>
          <w:vertAlign w:val="subscript"/>
        </w:rPr>
        <w:t>beforeCCGR</w:t>
      </w:r>
      <w:proofErr w:type="spellEnd"/>
      <w:r w:rsidRPr="00D65BD4">
        <w:rPr>
          <w:rFonts w:eastAsia="SimSun"/>
          <w:i/>
          <w:vertAlign w:val="subscript"/>
        </w:rPr>
        <w:t xml:space="preserve"> </w:t>
      </w:r>
      <w:r w:rsidRPr="00D65BD4">
        <w:rPr>
          <w:rFonts w:eastAsia="SimSun"/>
          <w:lang w:val="pt-BR"/>
        </w:rPr>
        <w:t>, DASUCAP</w:t>
      </w:r>
      <w:r w:rsidRPr="00D65BD4">
        <w:rPr>
          <w:rFonts w:eastAsia="SimSun"/>
          <w:i/>
          <w:vertAlign w:val="subscript"/>
          <w:lang w:val="pt-BR"/>
        </w:rPr>
        <w:t>beforeCCGR</w:t>
      </w:r>
      <w:r w:rsidRPr="00D65BD4">
        <w:rPr>
          <w:rFonts w:eastAsia="SimSun"/>
        </w:rPr>
        <w:t xml:space="preserve">)) + </w:t>
      </w:r>
      <w:r w:rsidRPr="00D65BD4">
        <w:rPr>
          <w:rFonts w:eastAsia="SimSun"/>
          <w:noProof/>
          <w:position w:val="-20"/>
        </w:rPr>
        <w:drawing>
          <wp:inline distT="0" distB="0" distL="0" distR="0" wp14:anchorId="65FD0593" wp14:editId="36CBC26D">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D65BD4">
        <w:rPr>
          <w:rFonts w:eastAsia="SimSun"/>
          <w:noProof/>
          <w:position w:val="-20"/>
        </w:rPr>
        <w:t xml:space="preserve"> </w:t>
      </w:r>
      <w:r w:rsidRPr="00D65BD4">
        <w:rPr>
          <w:rFonts w:eastAsia="SimSun"/>
        </w:rPr>
        <w:t xml:space="preserve">(DAAIEC </w:t>
      </w:r>
      <w:r w:rsidRPr="00D65BD4">
        <w:rPr>
          <w:rFonts w:eastAsia="SimSun"/>
          <w:i/>
          <w:vertAlign w:val="subscript"/>
        </w:rPr>
        <w:t>q, p, r, h</w:t>
      </w:r>
      <w:r w:rsidRPr="00D65BD4">
        <w:rPr>
          <w:rFonts w:eastAsia="SimSun"/>
        </w:rPr>
        <w:t xml:space="preserve"> * (DAESR </w:t>
      </w:r>
      <w:r w:rsidRPr="00D65BD4">
        <w:rPr>
          <w:rFonts w:eastAsia="SimSun"/>
          <w:i/>
          <w:vertAlign w:val="subscript"/>
        </w:rPr>
        <w:t>q, p, r, h</w:t>
      </w:r>
      <w:r w:rsidRPr="00D65BD4">
        <w:rPr>
          <w:rFonts w:eastAsia="SimSun"/>
        </w:rPr>
        <w:t xml:space="preserve"> – DALSL </w:t>
      </w:r>
      <w:r w:rsidRPr="00D65BD4">
        <w:rPr>
          <w:rFonts w:eastAsia="SimSun"/>
          <w:i/>
          <w:vertAlign w:val="subscript"/>
        </w:rPr>
        <w:t>q, p, r, h</w:t>
      </w:r>
      <w:r w:rsidRPr="00D65BD4">
        <w:rPr>
          <w:rFonts w:eastAsia="SimSun"/>
        </w:rPr>
        <w:t>))</w:t>
      </w:r>
    </w:p>
    <w:p w14:paraId="04A2B22A" w14:textId="77777777" w:rsidR="00D65BD4" w:rsidRPr="00D65BD4" w:rsidRDefault="00D65BD4" w:rsidP="00D65BD4">
      <w:pPr>
        <w:spacing w:after="240"/>
        <w:ind w:left="720" w:hanging="720"/>
        <w:rPr>
          <w:rFonts w:eastAsia="SimSun"/>
          <w:iCs/>
          <w:szCs w:val="20"/>
        </w:rPr>
      </w:pPr>
      <w:r w:rsidRPr="00D65BD4" w:rsidDel="000608E3">
        <w:rPr>
          <w:rFonts w:eastAsia="SimSun"/>
          <w:iCs/>
          <w:szCs w:val="20"/>
        </w:rPr>
        <w:t xml:space="preserve"> </w:t>
      </w:r>
      <w:r w:rsidRPr="00D65BD4">
        <w:rPr>
          <w:rFonts w:eastAsia="SimSun"/>
          <w:iCs/>
          <w:szCs w:val="20"/>
        </w:rPr>
        <w:t>(7)</w:t>
      </w:r>
      <w:r w:rsidRPr="00D65BD4">
        <w:rPr>
          <w:rFonts w:eastAsia="SimSun"/>
          <w:iCs/>
          <w:szCs w:val="20"/>
        </w:rPr>
        <w:tab/>
        <w:t>The Day-Ahead Make-Whole Revenue is calculated for each DAM-Committed Generation Resource as follows:</w:t>
      </w:r>
    </w:p>
    <w:p w14:paraId="7099A80E" w14:textId="77777777" w:rsidR="00D65BD4" w:rsidRPr="00D65BD4" w:rsidRDefault="00D65BD4" w:rsidP="00D65BD4">
      <w:pPr>
        <w:tabs>
          <w:tab w:val="left" w:pos="2340"/>
          <w:tab w:val="left" w:pos="3420"/>
        </w:tabs>
        <w:spacing w:after="240"/>
        <w:ind w:left="1080" w:hanging="360"/>
        <w:rPr>
          <w:rFonts w:eastAsia="SimSun"/>
          <w:bCs/>
          <w:i/>
          <w:vertAlign w:val="subscript"/>
        </w:rPr>
      </w:pPr>
      <w:r w:rsidRPr="00D65BD4">
        <w:rPr>
          <w:rFonts w:eastAsia="SimSun"/>
          <w:bCs/>
        </w:rPr>
        <w:t xml:space="preserve">DAEREV </w:t>
      </w:r>
      <w:r w:rsidRPr="00D65BD4">
        <w:rPr>
          <w:rFonts w:eastAsia="SimSun"/>
          <w:bCs/>
          <w:i/>
          <w:vertAlign w:val="subscript"/>
        </w:rPr>
        <w:t>q, p, r, h</w:t>
      </w:r>
      <w:r w:rsidRPr="00D65BD4">
        <w:rPr>
          <w:rFonts w:eastAsia="SimSun"/>
          <w:bCs/>
          <w:i/>
          <w:vertAlign w:val="subscript"/>
        </w:rPr>
        <w:tab/>
      </w:r>
      <w:r w:rsidRPr="00D65BD4">
        <w:rPr>
          <w:rFonts w:eastAsia="SimSun"/>
          <w:bCs/>
        </w:rPr>
        <w:tab/>
        <w:t>=</w:t>
      </w:r>
      <w:r w:rsidRPr="00D65BD4">
        <w:rPr>
          <w:rFonts w:eastAsia="SimSun"/>
          <w:bCs/>
        </w:rPr>
        <w:tab/>
        <w:t xml:space="preserve">(-1) * DASPP </w:t>
      </w:r>
      <w:r w:rsidRPr="00D65BD4">
        <w:rPr>
          <w:rFonts w:eastAsia="SimSun"/>
          <w:bCs/>
          <w:i/>
          <w:vertAlign w:val="subscript"/>
        </w:rPr>
        <w:t>p, h</w:t>
      </w:r>
      <w:r w:rsidRPr="00D65BD4">
        <w:rPr>
          <w:rFonts w:eastAsia="SimSun"/>
          <w:bCs/>
        </w:rPr>
        <w:t xml:space="preserve"> * DAESR </w:t>
      </w:r>
      <w:r w:rsidRPr="00D65BD4">
        <w:rPr>
          <w:rFonts w:eastAsia="SimSun"/>
          <w:bCs/>
          <w:i/>
          <w:vertAlign w:val="subscript"/>
        </w:rPr>
        <w:t>q, p, r, h</w:t>
      </w:r>
    </w:p>
    <w:p w14:paraId="51D12722" w14:textId="77777777" w:rsidR="00D65BD4" w:rsidRPr="00D65BD4" w:rsidRDefault="00D65BD4" w:rsidP="00D65BD4">
      <w:pPr>
        <w:tabs>
          <w:tab w:val="left" w:pos="2340"/>
          <w:tab w:val="left" w:pos="2700"/>
        </w:tabs>
        <w:spacing w:after="240"/>
        <w:ind w:left="3060" w:hanging="2340"/>
        <w:rPr>
          <w:rFonts w:eastAsia="SimSun"/>
          <w:bCs/>
          <w:lang w:val="x-none" w:eastAsia="x-none"/>
        </w:rPr>
      </w:pPr>
      <w:r w:rsidRPr="00D65BD4">
        <w:rPr>
          <w:rFonts w:eastAsia="SimSun"/>
          <w:bCs/>
          <w:lang w:val="x-none" w:eastAsia="x-none"/>
        </w:rPr>
        <w:t>DAASREV</w:t>
      </w:r>
      <w:r w:rsidRPr="00D65BD4">
        <w:rPr>
          <w:rFonts w:eastAsia="SimSun"/>
          <w:bCs/>
          <w:i/>
          <w:vertAlign w:val="subscript"/>
          <w:lang w:val="x-none" w:eastAsia="x-none"/>
        </w:rPr>
        <w:t xml:space="preserve"> q, r, h</w:t>
      </w:r>
      <w:r w:rsidRPr="00D65BD4">
        <w:rPr>
          <w:rFonts w:eastAsia="SimSun"/>
          <w:bCs/>
          <w:lang w:val="x-none" w:eastAsia="x-none"/>
        </w:rPr>
        <w:t xml:space="preserve"> </w:t>
      </w:r>
      <w:r w:rsidRPr="00D65BD4">
        <w:rPr>
          <w:rFonts w:eastAsia="SimSun"/>
          <w:bCs/>
          <w:lang w:val="x-none" w:eastAsia="x-none"/>
        </w:rPr>
        <w:tab/>
      </w:r>
      <w:r w:rsidRPr="00D65BD4">
        <w:rPr>
          <w:rFonts w:eastAsia="SimSun"/>
          <w:bCs/>
          <w:lang w:val="x-none" w:eastAsia="x-none"/>
        </w:rPr>
        <w:tab/>
        <w:t>=</w:t>
      </w:r>
      <w:r w:rsidRPr="00D65BD4">
        <w:rPr>
          <w:rFonts w:eastAsia="SimSun"/>
          <w:bCs/>
          <w:lang w:val="x-none" w:eastAsia="x-none"/>
        </w:rPr>
        <w:tab/>
        <w:t xml:space="preserve">((-1) * MCPCRU </w:t>
      </w:r>
      <w:r w:rsidRPr="00D65BD4">
        <w:rPr>
          <w:rFonts w:eastAsia="SimSun"/>
          <w:bCs/>
          <w:i/>
          <w:vertAlign w:val="subscript"/>
          <w:lang w:val="x-none" w:eastAsia="x-none"/>
        </w:rPr>
        <w:t>DAM, h</w:t>
      </w:r>
      <w:r w:rsidRPr="00D65BD4">
        <w:rPr>
          <w:rFonts w:eastAsia="SimSun"/>
          <w:bCs/>
          <w:lang w:val="x-none" w:eastAsia="x-none"/>
        </w:rPr>
        <w:t xml:space="preserve"> * PCRUR</w:t>
      </w:r>
      <w:r w:rsidRPr="00D65BD4">
        <w:rPr>
          <w:rFonts w:eastAsia="SimSun"/>
          <w:bCs/>
          <w:i/>
          <w:lang w:val="x-none" w:eastAsia="x-none"/>
        </w:rPr>
        <w:t xml:space="preserve"> </w:t>
      </w:r>
      <w:r w:rsidRPr="00D65BD4">
        <w:rPr>
          <w:rFonts w:eastAsia="SimSun"/>
          <w:bCs/>
          <w:i/>
          <w:vertAlign w:val="subscript"/>
          <w:lang w:val="x-none" w:eastAsia="x-none"/>
        </w:rPr>
        <w:t>r, q, DAM, h</w:t>
      </w:r>
      <w:r w:rsidRPr="00D65BD4">
        <w:rPr>
          <w:rFonts w:eastAsia="SimSun"/>
          <w:bCs/>
          <w:lang w:val="x-none" w:eastAsia="x-none"/>
        </w:rPr>
        <w:t xml:space="preserve">) </w:t>
      </w:r>
    </w:p>
    <w:p w14:paraId="5FD71B8A" w14:textId="77777777" w:rsidR="00D65BD4" w:rsidRPr="00D65BD4" w:rsidRDefault="00D65BD4" w:rsidP="00D65BD4">
      <w:pPr>
        <w:tabs>
          <w:tab w:val="left" w:pos="2340"/>
          <w:tab w:val="left" w:pos="2700"/>
        </w:tabs>
        <w:spacing w:after="240"/>
        <w:ind w:left="3060" w:hanging="2340"/>
        <w:rPr>
          <w:rFonts w:eastAsia="SimSun"/>
          <w:bCs/>
          <w:lang w:val="x-none" w:eastAsia="x-none"/>
        </w:rPr>
      </w:pPr>
      <w:r w:rsidRPr="00D65BD4">
        <w:rPr>
          <w:rFonts w:eastAsia="SimSun"/>
          <w:bCs/>
          <w:lang w:val="x-none" w:eastAsia="x-none"/>
        </w:rPr>
        <w:tab/>
      </w:r>
      <w:r w:rsidRPr="00D65BD4">
        <w:rPr>
          <w:rFonts w:eastAsia="SimSun"/>
          <w:bCs/>
          <w:lang w:val="x-none" w:eastAsia="x-none"/>
        </w:rPr>
        <w:tab/>
        <w:t xml:space="preserve">+ ((-1) * MCPCRD </w:t>
      </w:r>
      <w:r w:rsidRPr="00D65BD4">
        <w:rPr>
          <w:rFonts w:eastAsia="SimSun"/>
          <w:bCs/>
          <w:i/>
          <w:vertAlign w:val="subscript"/>
          <w:lang w:val="x-none" w:eastAsia="x-none"/>
        </w:rPr>
        <w:t xml:space="preserve">DAM, h </w:t>
      </w:r>
      <w:r w:rsidRPr="00D65BD4">
        <w:rPr>
          <w:rFonts w:eastAsia="SimSun"/>
          <w:bCs/>
          <w:lang w:val="x-none" w:eastAsia="x-none"/>
        </w:rPr>
        <w:t xml:space="preserve"> * PCRDR</w:t>
      </w:r>
      <w:r w:rsidRPr="00D65BD4">
        <w:rPr>
          <w:rFonts w:eastAsia="SimSun"/>
          <w:bCs/>
          <w:i/>
          <w:lang w:val="x-none" w:eastAsia="x-none"/>
        </w:rPr>
        <w:t xml:space="preserve"> </w:t>
      </w:r>
      <w:r w:rsidRPr="00D65BD4">
        <w:rPr>
          <w:rFonts w:eastAsia="SimSun"/>
          <w:bCs/>
          <w:i/>
          <w:vertAlign w:val="subscript"/>
          <w:lang w:val="x-none" w:eastAsia="x-none"/>
        </w:rPr>
        <w:t>r, q,</w:t>
      </w:r>
      <w:r w:rsidRPr="00D65BD4">
        <w:rPr>
          <w:rFonts w:eastAsia="SimSun"/>
          <w:bCs/>
          <w:i/>
          <w:vertAlign w:val="subscript"/>
          <w:lang w:eastAsia="x-none"/>
        </w:rPr>
        <w:t xml:space="preserve"> </w:t>
      </w:r>
      <w:r w:rsidRPr="00D65BD4">
        <w:rPr>
          <w:rFonts w:eastAsia="SimSun"/>
          <w:bCs/>
          <w:i/>
          <w:vertAlign w:val="subscript"/>
          <w:lang w:val="x-none" w:eastAsia="x-none"/>
        </w:rPr>
        <w:t>DAM, h</w:t>
      </w:r>
      <w:r w:rsidRPr="00D65BD4">
        <w:rPr>
          <w:rFonts w:eastAsia="SimSun"/>
          <w:bCs/>
          <w:lang w:val="x-none" w:eastAsia="x-none"/>
        </w:rPr>
        <w:t xml:space="preserve">) </w:t>
      </w:r>
    </w:p>
    <w:p w14:paraId="5A487551" w14:textId="77777777" w:rsidR="00D65BD4" w:rsidRPr="00D65BD4" w:rsidRDefault="00D65BD4" w:rsidP="00D65BD4">
      <w:pPr>
        <w:tabs>
          <w:tab w:val="left" w:pos="2340"/>
          <w:tab w:val="left" w:pos="2700"/>
        </w:tabs>
        <w:spacing w:after="240"/>
        <w:ind w:left="3060" w:hanging="2340"/>
        <w:rPr>
          <w:rFonts w:eastAsia="SimSun"/>
          <w:bCs/>
          <w:lang w:val="x-none" w:eastAsia="x-none"/>
        </w:rPr>
      </w:pPr>
      <w:r w:rsidRPr="00D65BD4">
        <w:rPr>
          <w:rFonts w:eastAsia="SimSun"/>
          <w:bCs/>
          <w:lang w:val="x-none" w:eastAsia="x-none"/>
        </w:rPr>
        <w:tab/>
      </w:r>
      <w:r w:rsidRPr="00D65BD4">
        <w:rPr>
          <w:rFonts w:eastAsia="SimSun"/>
          <w:bCs/>
          <w:lang w:val="x-none" w:eastAsia="x-none"/>
        </w:rPr>
        <w:tab/>
        <w:t>+ ((-1) * MCPC</w:t>
      </w:r>
      <w:r w:rsidRPr="00D65BD4">
        <w:rPr>
          <w:rFonts w:eastAsia="SimSun"/>
          <w:bCs/>
          <w:lang w:eastAsia="x-none"/>
        </w:rPr>
        <w:t>EC</w:t>
      </w:r>
      <w:r w:rsidRPr="00D65BD4">
        <w:rPr>
          <w:rFonts w:eastAsia="SimSun"/>
          <w:bCs/>
          <w:lang w:val="x-none" w:eastAsia="x-none"/>
        </w:rPr>
        <w:t xml:space="preserve">R </w:t>
      </w:r>
      <w:r w:rsidRPr="00D65BD4">
        <w:rPr>
          <w:rFonts w:eastAsia="SimSun"/>
          <w:bCs/>
          <w:i/>
          <w:vertAlign w:val="subscript"/>
          <w:lang w:val="x-none" w:eastAsia="x-none"/>
        </w:rPr>
        <w:t xml:space="preserve">DAM, h </w:t>
      </w:r>
      <w:r w:rsidRPr="00D65BD4">
        <w:rPr>
          <w:rFonts w:eastAsia="SimSun"/>
          <w:bCs/>
          <w:lang w:val="x-none" w:eastAsia="x-none"/>
        </w:rPr>
        <w:t xml:space="preserve"> * PC</w:t>
      </w:r>
      <w:r w:rsidRPr="00D65BD4">
        <w:rPr>
          <w:rFonts w:eastAsia="SimSun"/>
          <w:bCs/>
          <w:lang w:eastAsia="x-none"/>
        </w:rPr>
        <w:t>EC</w:t>
      </w:r>
      <w:r w:rsidRPr="00D65BD4">
        <w:rPr>
          <w:rFonts w:eastAsia="SimSun"/>
          <w:bCs/>
          <w:lang w:val="x-none" w:eastAsia="x-none"/>
        </w:rPr>
        <w:t>R</w:t>
      </w:r>
      <w:r w:rsidRPr="00D65BD4">
        <w:rPr>
          <w:rFonts w:eastAsia="SimSun"/>
          <w:bCs/>
          <w:lang w:eastAsia="x-none"/>
        </w:rPr>
        <w:t>R</w:t>
      </w:r>
      <w:r w:rsidRPr="00D65BD4">
        <w:rPr>
          <w:rFonts w:eastAsia="SimSun"/>
          <w:bCs/>
          <w:i/>
          <w:lang w:val="x-none" w:eastAsia="x-none"/>
        </w:rPr>
        <w:t xml:space="preserve"> </w:t>
      </w:r>
      <w:r w:rsidRPr="00D65BD4">
        <w:rPr>
          <w:rFonts w:eastAsia="SimSun"/>
          <w:bCs/>
          <w:i/>
          <w:vertAlign w:val="subscript"/>
          <w:lang w:val="x-none" w:eastAsia="x-none"/>
        </w:rPr>
        <w:t>r, q,</w:t>
      </w:r>
      <w:r w:rsidRPr="00D65BD4">
        <w:rPr>
          <w:rFonts w:eastAsia="SimSun"/>
          <w:bCs/>
          <w:i/>
          <w:vertAlign w:val="subscript"/>
          <w:lang w:eastAsia="x-none"/>
        </w:rPr>
        <w:t xml:space="preserve"> </w:t>
      </w:r>
      <w:r w:rsidRPr="00D65BD4">
        <w:rPr>
          <w:rFonts w:eastAsia="SimSun"/>
          <w:bCs/>
          <w:i/>
          <w:vertAlign w:val="subscript"/>
          <w:lang w:val="x-none" w:eastAsia="x-none"/>
        </w:rPr>
        <w:t>DAM, h</w:t>
      </w:r>
      <w:r w:rsidRPr="00D65BD4">
        <w:rPr>
          <w:rFonts w:eastAsia="SimSun"/>
          <w:bCs/>
          <w:lang w:val="x-none" w:eastAsia="x-none"/>
        </w:rPr>
        <w:t xml:space="preserve">) </w:t>
      </w:r>
    </w:p>
    <w:p w14:paraId="28C98BC1" w14:textId="77777777" w:rsidR="00D65BD4" w:rsidRPr="00D65BD4" w:rsidRDefault="00D65BD4" w:rsidP="00D65BD4">
      <w:pPr>
        <w:tabs>
          <w:tab w:val="left" w:pos="2340"/>
          <w:tab w:val="left" w:pos="2700"/>
        </w:tabs>
        <w:spacing w:after="240"/>
        <w:ind w:left="3060" w:hanging="2340"/>
        <w:rPr>
          <w:rFonts w:eastAsia="SimSun"/>
          <w:bCs/>
          <w:lang w:eastAsia="x-none"/>
        </w:rPr>
      </w:pPr>
      <w:r w:rsidRPr="00D65BD4">
        <w:rPr>
          <w:rFonts w:eastAsia="SimSun"/>
          <w:bCs/>
          <w:lang w:val="x-none" w:eastAsia="x-none"/>
        </w:rPr>
        <w:tab/>
      </w:r>
      <w:r w:rsidRPr="00D65BD4">
        <w:rPr>
          <w:rFonts w:eastAsia="SimSun"/>
          <w:bCs/>
          <w:lang w:val="x-none" w:eastAsia="x-none"/>
        </w:rPr>
        <w:tab/>
        <w:t>+</w:t>
      </w:r>
      <w:r w:rsidRPr="00D65BD4">
        <w:rPr>
          <w:rFonts w:eastAsia="SimSun"/>
          <w:bCs/>
          <w:lang w:eastAsia="x-none"/>
        </w:rPr>
        <w:t xml:space="preserve"> </w:t>
      </w:r>
      <w:r w:rsidRPr="00D65BD4">
        <w:rPr>
          <w:rFonts w:eastAsia="SimSun"/>
          <w:bCs/>
          <w:lang w:val="x-none" w:eastAsia="x-none"/>
        </w:rPr>
        <w:t xml:space="preserve">((-1) * MCPCNS </w:t>
      </w:r>
      <w:r w:rsidRPr="00D65BD4">
        <w:rPr>
          <w:rFonts w:eastAsia="SimSun"/>
          <w:bCs/>
          <w:i/>
          <w:vertAlign w:val="subscript"/>
          <w:lang w:val="x-none" w:eastAsia="x-none"/>
        </w:rPr>
        <w:t xml:space="preserve">DAM, h </w:t>
      </w:r>
      <w:r w:rsidRPr="00D65BD4">
        <w:rPr>
          <w:rFonts w:eastAsia="SimSun"/>
          <w:bCs/>
          <w:lang w:val="x-none" w:eastAsia="x-none"/>
        </w:rPr>
        <w:t xml:space="preserve"> * PCNSR</w:t>
      </w:r>
      <w:r w:rsidRPr="00D65BD4">
        <w:rPr>
          <w:rFonts w:eastAsia="SimSun"/>
          <w:bCs/>
          <w:i/>
          <w:lang w:val="x-none" w:eastAsia="x-none"/>
        </w:rPr>
        <w:t xml:space="preserve"> </w:t>
      </w:r>
      <w:r w:rsidRPr="00D65BD4">
        <w:rPr>
          <w:rFonts w:eastAsia="SimSun"/>
          <w:bCs/>
          <w:i/>
          <w:vertAlign w:val="subscript"/>
          <w:lang w:val="x-none" w:eastAsia="x-none"/>
        </w:rPr>
        <w:t>r, q,</w:t>
      </w:r>
      <w:r w:rsidRPr="00D65BD4">
        <w:rPr>
          <w:rFonts w:eastAsia="SimSun"/>
          <w:bCs/>
          <w:i/>
          <w:vertAlign w:val="subscript"/>
          <w:lang w:eastAsia="x-none"/>
        </w:rPr>
        <w:t xml:space="preserve"> </w:t>
      </w:r>
      <w:r w:rsidRPr="00D65BD4">
        <w:rPr>
          <w:rFonts w:eastAsia="SimSun"/>
          <w:bCs/>
          <w:i/>
          <w:vertAlign w:val="subscript"/>
          <w:lang w:val="x-none" w:eastAsia="x-none"/>
        </w:rPr>
        <w:t>DAM, h</w:t>
      </w:r>
      <w:r w:rsidRPr="00D65BD4">
        <w:rPr>
          <w:rFonts w:eastAsia="SimSun"/>
          <w:bCs/>
          <w:lang w:val="x-none" w:eastAsia="x-none"/>
        </w:rPr>
        <w:t xml:space="preserve">)  </w:t>
      </w:r>
    </w:p>
    <w:p w14:paraId="57033118" w14:textId="77777777" w:rsidR="00D65BD4" w:rsidRPr="00D65BD4" w:rsidDel="00C040D0" w:rsidRDefault="00D65BD4" w:rsidP="00D65BD4">
      <w:pPr>
        <w:tabs>
          <w:tab w:val="left" w:pos="2340"/>
          <w:tab w:val="left" w:pos="2700"/>
        </w:tabs>
        <w:spacing w:after="240"/>
        <w:ind w:left="3060" w:hanging="2340"/>
        <w:rPr>
          <w:del w:id="293" w:author="ERCOT" w:date="2024-01-08T16:03:00Z"/>
          <w:rFonts w:eastAsia="SimSun"/>
          <w:bCs/>
          <w:lang w:val="x-none" w:eastAsia="x-none"/>
        </w:rPr>
      </w:pPr>
      <w:r w:rsidRPr="00D65BD4">
        <w:rPr>
          <w:rFonts w:eastAsia="SimSun"/>
          <w:bCs/>
          <w:lang w:val="x-none" w:eastAsia="x-none"/>
        </w:rPr>
        <w:tab/>
      </w:r>
      <w:r w:rsidRPr="00D65BD4">
        <w:rPr>
          <w:rFonts w:eastAsia="SimSun"/>
          <w:bCs/>
          <w:lang w:val="x-none" w:eastAsia="x-none"/>
        </w:rPr>
        <w:tab/>
        <w:t>+ ((-1) * MCPCRR</w:t>
      </w:r>
      <w:r w:rsidRPr="00D65BD4">
        <w:rPr>
          <w:rFonts w:eastAsia="SimSun"/>
          <w:bCs/>
          <w:i/>
          <w:iCs/>
          <w:sz w:val="20"/>
          <w:szCs w:val="20"/>
          <w:lang w:val="x-none" w:eastAsia="x-none"/>
        </w:rPr>
        <w:t xml:space="preserve"> </w:t>
      </w:r>
      <w:r w:rsidRPr="00D65BD4">
        <w:rPr>
          <w:rFonts w:eastAsia="SimSun"/>
          <w:bCs/>
          <w:i/>
          <w:vertAlign w:val="subscript"/>
          <w:lang w:val="x-none" w:eastAsia="x-none"/>
        </w:rPr>
        <w:t>DAM, h</w:t>
      </w:r>
      <w:r w:rsidRPr="00D65BD4">
        <w:rPr>
          <w:rFonts w:eastAsia="SimSun"/>
          <w:bCs/>
          <w:lang w:val="x-none" w:eastAsia="x-none"/>
        </w:rPr>
        <w:t xml:space="preserve">  * PCRRR </w:t>
      </w:r>
      <w:r w:rsidRPr="00D65BD4">
        <w:rPr>
          <w:rFonts w:eastAsia="SimSun"/>
          <w:bCs/>
          <w:i/>
          <w:vertAlign w:val="subscript"/>
          <w:lang w:val="x-none" w:eastAsia="x-none"/>
        </w:rPr>
        <w:t>r, q,</w:t>
      </w:r>
      <w:r w:rsidRPr="00D65BD4">
        <w:rPr>
          <w:rFonts w:eastAsia="SimSun"/>
          <w:bCs/>
          <w:i/>
          <w:vertAlign w:val="subscript"/>
          <w:lang w:eastAsia="x-none"/>
        </w:rPr>
        <w:t xml:space="preserve"> </w:t>
      </w:r>
      <w:r w:rsidRPr="00D65BD4">
        <w:rPr>
          <w:rFonts w:eastAsia="SimSun"/>
          <w:bCs/>
          <w:i/>
          <w:vertAlign w:val="subscript"/>
          <w:lang w:val="x-none" w:eastAsia="x-none"/>
        </w:rPr>
        <w:t>DAM, h</w:t>
      </w:r>
      <w:r w:rsidRPr="00D65BD4">
        <w:rPr>
          <w:rFonts w:eastAsia="SimSun"/>
          <w:bCs/>
          <w:lang w:val="x-none" w:eastAsia="x-none"/>
        </w:rPr>
        <w:t>)</w:t>
      </w:r>
    </w:p>
    <w:p w14:paraId="307F5896" w14:textId="77777777" w:rsidR="00D65BD4" w:rsidRPr="00D65BD4" w:rsidRDefault="00D65BD4" w:rsidP="00D65BD4">
      <w:pPr>
        <w:tabs>
          <w:tab w:val="left" w:pos="2340"/>
          <w:tab w:val="left" w:pos="2700"/>
        </w:tabs>
        <w:spacing w:after="240"/>
        <w:ind w:left="3060" w:hanging="2340"/>
        <w:rPr>
          <w:ins w:id="294" w:author="ERCOT" w:date="2024-01-08T16:04:00Z"/>
          <w:rFonts w:eastAsia="SimSun"/>
          <w:bCs/>
          <w:lang w:val="x-none" w:eastAsia="x-none"/>
        </w:rPr>
      </w:pPr>
      <w:r w:rsidRPr="00D65BD4">
        <w:rPr>
          <w:rFonts w:eastAsia="SimSun"/>
          <w:bCs/>
          <w:lang w:val="x-none" w:eastAsia="x-none"/>
        </w:rPr>
        <w:tab/>
      </w:r>
      <w:r w:rsidRPr="00D65BD4">
        <w:rPr>
          <w:rFonts w:eastAsia="SimSun"/>
          <w:bCs/>
          <w:lang w:val="x-none" w:eastAsia="x-none"/>
        </w:rPr>
        <w:tab/>
      </w:r>
      <w:ins w:id="295" w:author="ERCOT" w:date="2024-01-08T16:04:00Z">
        <w:r w:rsidRPr="00D65BD4">
          <w:rPr>
            <w:rFonts w:eastAsia="SimSun"/>
            <w:bCs/>
            <w:lang w:val="x-none" w:eastAsia="x-none"/>
          </w:rPr>
          <w:t>+ ((-1) * MCPCDR</w:t>
        </w:r>
      </w:ins>
      <w:ins w:id="296" w:author="ERCOT" w:date="2024-01-08T16:11:00Z">
        <w:r w:rsidRPr="00D65BD4">
          <w:rPr>
            <w:rFonts w:eastAsia="SimSun"/>
            <w:bCs/>
            <w:lang w:val="x-none" w:eastAsia="x-none"/>
          </w:rPr>
          <w:t>R</w:t>
        </w:r>
      </w:ins>
      <w:ins w:id="297" w:author="ERCOT" w:date="2024-01-08T16:04:00Z">
        <w:r w:rsidRPr="00D65BD4">
          <w:rPr>
            <w:rFonts w:eastAsia="SimSun"/>
            <w:bCs/>
            <w:lang w:val="x-none" w:eastAsia="x-none"/>
          </w:rPr>
          <w:t xml:space="preserve"> </w:t>
        </w:r>
      </w:ins>
      <w:ins w:id="298" w:author="ERCOT" w:date="2024-03-19T10:56:00Z">
        <w:r w:rsidRPr="00D65BD4">
          <w:rPr>
            <w:rFonts w:eastAsia="SimSun"/>
            <w:bCs/>
            <w:i/>
            <w:vertAlign w:val="subscript"/>
            <w:lang w:val="x-none" w:eastAsia="x-none"/>
          </w:rPr>
          <w:t>DAM, h</w:t>
        </w:r>
      </w:ins>
      <w:ins w:id="299" w:author="ERCOT" w:date="2024-01-08T16:04:00Z">
        <w:r w:rsidRPr="00D65BD4">
          <w:rPr>
            <w:rFonts w:eastAsia="SimSun"/>
            <w:bCs/>
            <w:lang w:val="x-none" w:eastAsia="x-none"/>
          </w:rPr>
          <w:t xml:space="preserve">  * PCDRR</w:t>
        </w:r>
      </w:ins>
      <w:ins w:id="300" w:author="ERCOT" w:date="2024-01-08T16:16:00Z">
        <w:r w:rsidRPr="00D65BD4">
          <w:rPr>
            <w:rFonts w:eastAsia="SimSun"/>
            <w:bCs/>
            <w:lang w:val="x-none" w:eastAsia="x-none"/>
          </w:rPr>
          <w:t>R</w:t>
        </w:r>
      </w:ins>
      <w:ins w:id="301" w:author="ERCOT" w:date="2024-01-08T16:04:00Z">
        <w:r w:rsidRPr="00D65BD4">
          <w:rPr>
            <w:rFonts w:eastAsia="SimSun"/>
            <w:bCs/>
            <w:lang w:val="x-none" w:eastAsia="x-none"/>
          </w:rPr>
          <w:t xml:space="preserve"> </w:t>
        </w:r>
      </w:ins>
      <w:ins w:id="302" w:author="ERCOT" w:date="2024-03-19T10:57:00Z">
        <w:r w:rsidRPr="00D65BD4">
          <w:rPr>
            <w:rFonts w:eastAsia="SimSun"/>
            <w:bCs/>
            <w:i/>
            <w:vertAlign w:val="subscript"/>
            <w:lang w:val="x-none" w:eastAsia="x-none"/>
          </w:rPr>
          <w:t>r, q,</w:t>
        </w:r>
        <w:r w:rsidRPr="00D65BD4">
          <w:rPr>
            <w:rFonts w:eastAsia="SimSun"/>
            <w:bCs/>
            <w:i/>
            <w:vertAlign w:val="subscript"/>
            <w:lang w:eastAsia="x-none"/>
          </w:rPr>
          <w:t xml:space="preserve"> </w:t>
        </w:r>
        <w:r w:rsidRPr="00D65BD4">
          <w:rPr>
            <w:rFonts w:eastAsia="SimSun"/>
            <w:bCs/>
            <w:i/>
            <w:vertAlign w:val="subscript"/>
            <w:lang w:val="x-none" w:eastAsia="x-none"/>
          </w:rPr>
          <w:t>DAM, h</w:t>
        </w:r>
      </w:ins>
      <w:ins w:id="303" w:author="ERCOT" w:date="2024-01-08T16:04:00Z">
        <w:r w:rsidRPr="00D65BD4">
          <w:rPr>
            <w:rFonts w:eastAsia="SimSun"/>
            <w:bCs/>
            <w:lang w:val="x-none" w:eastAsia="x-none"/>
          </w:rPr>
          <w:t>)</w:t>
        </w:r>
      </w:ins>
    </w:p>
    <w:p w14:paraId="2076376E" w14:textId="77777777" w:rsidR="00D65BD4" w:rsidRPr="00D65BD4" w:rsidRDefault="00D65BD4" w:rsidP="00D65BD4">
      <w:pPr>
        <w:rPr>
          <w:rFonts w:eastAsia="SimSun"/>
        </w:rPr>
      </w:pPr>
      <w:r w:rsidRPr="00D65BD4">
        <w:rPr>
          <w:rFonts w:eastAsia="SimSun"/>
        </w:rP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D65BD4" w:rsidRPr="00D65BD4" w14:paraId="2D79DAE3" w14:textId="77777777" w:rsidTr="0003786F">
        <w:trPr>
          <w:cantSplit/>
          <w:tblHeader/>
        </w:trPr>
        <w:tc>
          <w:tcPr>
            <w:tcW w:w="1818" w:type="dxa"/>
          </w:tcPr>
          <w:p w14:paraId="72392EA1" w14:textId="77777777" w:rsidR="00D65BD4" w:rsidRPr="00D65BD4" w:rsidRDefault="00D65BD4" w:rsidP="00D65BD4">
            <w:pPr>
              <w:spacing w:after="240"/>
              <w:rPr>
                <w:rFonts w:eastAsia="SimSun"/>
                <w:b/>
                <w:iCs/>
                <w:sz w:val="20"/>
                <w:szCs w:val="20"/>
              </w:rPr>
            </w:pPr>
            <w:r w:rsidRPr="00D65BD4">
              <w:rPr>
                <w:rFonts w:eastAsia="SimSun"/>
                <w:b/>
                <w:iCs/>
                <w:sz w:val="20"/>
                <w:szCs w:val="20"/>
              </w:rPr>
              <w:t>Variable</w:t>
            </w:r>
          </w:p>
        </w:tc>
        <w:tc>
          <w:tcPr>
            <w:tcW w:w="900" w:type="dxa"/>
          </w:tcPr>
          <w:p w14:paraId="16BED51F"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6790" w:type="dxa"/>
          </w:tcPr>
          <w:p w14:paraId="3202B8D7" w14:textId="77777777" w:rsidR="00D65BD4" w:rsidRPr="00D65BD4" w:rsidRDefault="00D65BD4" w:rsidP="00D65BD4">
            <w:pPr>
              <w:spacing w:after="240"/>
              <w:rPr>
                <w:rFonts w:eastAsia="SimSun"/>
                <w:b/>
                <w:iCs/>
                <w:sz w:val="20"/>
                <w:szCs w:val="20"/>
              </w:rPr>
            </w:pPr>
            <w:r w:rsidRPr="00D65BD4">
              <w:rPr>
                <w:rFonts w:eastAsia="SimSun"/>
                <w:b/>
                <w:iCs/>
                <w:sz w:val="20"/>
                <w:szCs w:val="20"/>
              </w:rPr>
              <w:t>Definition</w:t>
            </w:r>
          </w:p>
        </w:tc>
      </w:tr>
      <w:tr w:rsidR="00D65BD4" w:rsidRPr="00D65BD4" w14:paraId="00F3921B" w14:textId="77777777" w:rsidTr="0003786F">
        <w:trPr>
          <w:cantSplit/>
        </w:trPr>
        <w:tc>
          <w:tcPr>
            <w:tcW w:w="1818" w:type="dxa"/>
          </w:tcPr>
          <w:p w14:paraId="36CEF495" w14:textId="77777777" w:rsidR="00D65BD4" w:rsidRPr="00D65BD4" w:rsidRDefault="00D65BD4" w:rsidP="00D65BD4">
            <w:pPr>
              <w:spacing w:after="60"/>
              <w:rPr>
                <w:rFonts w:eastAsia="SimSun"/>
                <w:iCs/>
                <w:sz w:val="20"/>
                <w:szCs w:val="20"/>
                <w:lang w:val="pt-BR"/>
              </w:rPr>
            </w:pPr>
            <w:r w:rsidRPr="00D65BD4">
              <w:rPr>
                <w:rFonts w:eastAsia="SimSun"/>
                <w:iCs/>
                <w:sz w:val="20"/>
                <w:szCs w:val="20"/>
                <w:lang w:val="pt-BR"/>
              </w:rPr>
              <w:t xml:space="preserve">DAMWAMT </w:t>
            </w:r>
            <w:r w:rsidRPr="00D65BD4">
              <w:rPr>
                <w:rFonts w:eastAsia="SimSun"/>
                <w:i/>
                <w:iCs/>
                <w:sz w:val="20"/>
                <w:szCs w:val="20"/>
                <w:vertAlign w:val="subscript"/>
                <w:lang w:val="pt-BR"/>
              </w:rPr>
              <w:t>q, p, r, h</w:t>
            </w:r>
          </w:p>
        </w:tc>
        <w:tc>
          <w:tcPr>
            <w:tcW w:w="900" w:type="dxa"/>
          </w:tcPr>
          <w:p w14:paraId="3C89C1DC"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790" w:type="dxa"/>
          </w:tcPr>
          <w:p w14:paraId="0BDEE493"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Make-Whole Payment per QSE per Settlement Point per Resource per </w:t>
            </w:r>
            <w:proofErr w:type="spellStart"/>
            <w:r w:rsidRPr="00D65BD4">
              <w:rPr>
                <w:rFonts w:eastAsia="SimSun"/>
                <w:i/>
                <w:iCs/>
                <w:sz w:val="20"/>
                <w:szCs w:val="20"/>
              </w:rPr>
              <w:t>hour</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payment to QSE </w:t>
            </w:r>
            <w:r w:rsidRPr="00D65BD4">
              <w:rPr>
                <w:rFonts w:eastAsia="SimSun"/>
                <w:i/>
                <w:iCs/>
                <w:sz w:val="20"/>
                <w:szCs w:val="20"/>
              </w:rPr>
              <w:t>q</w:t>
            </w:r>
            <w:r w:rsidRPr="00D65BD4">
              <w:rPr>
                <w:rFonts w:eastAsia="SimSun"/>
                <w:iCs/>
                <w:sz w:val="20"/>
                <w:szCs w:val="20"/>
              </w:rPr>
              <w:t xml:space="preserve"> to make-whole the Startup Cost and energy cost of Resource </w:t>
            </w:r>
            <w:r w:rsidRPr="00D65BD4">
              <w:rPr>
                <w:rFonts w:eastAsia="SimSun"/>
                <w:i/>
                <w:iCs/>
                <w:sz w:val="20"/>
                <w:szCs w:val="20"/>
              </w:rPr>
              <w:t>r</w:t>
            </w:r>
            <w:r w:rsidRPr="00D65BD4">
              <w:rPr>
                <w:rFonts w:eastAsia="SimSun"/>
                <w:iCs/>
                <w:sz w:val="20"/>
                <w:szCs w:val="20"/>
              </w:rPr>
              <w:t xml:space="preserve"> committed in the DAM at Resource Node </w:t>
            </w:r>
            <w:r w:rsidRPr="00D65BD4">
              <w:rPr>
                <w:rFonts w:eastAsia="SimSun"/>
                <w:i/>
                <w:iCs/>
                <w:sz w:val="20"/>
                <w:szCs w:val="20"/>
              </w:rPr>
              <w:t>p</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When a Combined Cycle Generation Resource is committed in the DAM, payment is made to the Combined Cycle Train for the DAM-committed Combined Cycle Generation Resource.</w:t>
            </w:r>
          </w:p>
        </w:tc>
      </w:tr>
      <w:tr w:rsidR="00D65BD4" w:rsidRPr="00D65BD4" w14:paraId="6905E471" w14:textId="77777777" w:rsidTr="0003786F">
        <w:trPr>
          <w:cantSplit/>
        </w:trPr>
        <w:tc>
          <w:tcPr>
            <w:tcW w:w="1818" w:type="dxa"/>
          </w:tcPr>
          <w:p w14:paraId="1B38B9DA"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DAMGCOST </w:t>
            </w:r>
            <w:r w:rsidRPr="00D65BD4">
              <w:rPr>
                <w:rFonts w:eastAsia="SimSun"/>
                <w:i/>
                <w:iCs/>
                <w:sz w:val="20"/>
                <w:szCs w:val="20"/>
                <w:vertAlign w:val="subscript"/>
              </w:rPr>
              <w:t>q, p, r</w:t>
            </w:r>
          </w:p>
        </w:tc>
        <w:tc>
          <w:tcPr>
            <w:tcW w:w="900" w:type="dxa"/>
          </w:tcPr>
          <w:p w14:paraId="6A3EA1D5"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790" w:type="dxa"/>
          </w:tcPr>
          <w:p w14:paraId="7FD35236"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Day-Ahead Market Guaranteed Amount per QSE per Settlement Point per </w:t>
            </w:r>
            <w:proofErr w:type="spellStart"/>
            <w:r w:rsidRPr="00D65BD4">
              <w:rPr>
                <w:rFonts w:eastAsia="SimSun"/>
                <w:i/>
                <w:iCs/>
                <w:sz w:val="20"/>
                <w:szCs w:val="20"/>
              </w:rPr>
              <w:t>Resource</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sum of the Startup Cost and the operating energy costs of the DAM-committed Resource </w:t>
            </w:r>
            <w:proofErr w:type="spellStart"/>
            <w:r w:rsidRPr="00D65BD4">
              <w:rPr>
                <w:rFonts w:eastAsia="SimSun"/>
                <w:i/>
                <w:iCs/>
                <w:sz w:val="20"/>
                <w:szCs w:val="20"/>
              </w:rPr>
              <w:t>r</w:t>
            </w:r>
            <w:r w:rsidRPr="00D65BD4">
              <w:rPr>
                <w:rFonts w:eastAsia="SimSun"/>
                <w:iCs/>
                <w:sz w:val="20"/>
                <w:szCs w:val="20"/>
              </w:rPr>
              <w:t xml:space="preserve"> at</w:t>
            </w:r>
            <w:proofErr w:type="spellEnd"/>
            <w:r w:rsidRPr="00D65BD4">
              <w:rPr>
                <w:rFonts w:eastAsia="SimSun"/>
                <w:iCs/>
                <w:sz w:val="20"/>
                <w:szCs w:val="20"/>
              </w:rPr>
              <w:t xml:space="preserve"> Resource Node </w:t>
            </w:r>
            <w:r w:rsidRPr="00D65BD4">
              <w:rPr>
                <w:rFonts w:eastAsia="SimSun"/>
                <w:i/>
                <w:iCs/>
                <w:sz w:val="20"/>
                <w:szCs w:val="20"/>
              </w:rPr>
              <w:t>p</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for the DAM-commitment period.  Where for a Combined Cycle Train, the Resource </w:t>
            </w:r>
            <w:r w:rsidRPr="00D65BD4">
              <w:rPr>
                <w:rFonts w:eastAsia="SimSun"/>
                <w:i/>
                <w:iCs/>
                <w:sz w:val="20"/>
                <w:szCs w:val="20"/>
              </w:rPr>
              <w:t xml:space="preserve">r </w:t>
            </w:r>
            <w:r w:rsidRPr="00D65BD4">
              <w:rPr>
                <w:rFonts w:eastAsia="SimSun"/>
                <w:iCs/>
                <w:sz w:val="20"/>
                <w:szCs w:val="20"/>
              </w:rPr>
              <w:t xml:space="preserve">is a Combined Cycle Generation Resource within the Combined Cycle Train. </w:t>
            </w:r>
          </w:p>
        </w:tc>
      </w:tr>
      <w:tr w:rsidR="00D65BD4" w:rsidRPr="00D65BD4" w14:paraId="7DD33B76" w14:textId="77777777" w:rsidTr="0003786F">
        <w:trPr>
          <w:cantSplit/>
        </w:trPr>
        <w:tc>
          <w:tcPr>
            <w:tcW w:w="1818" w:type="dxa"/>
          </w:tcPr>
          <w:p w14:paraId="2219A296" w14:textId="77777777" w:rsidR="00D65BD4" w:rsidRPr="00D65BD4" w:rsidRDefault="00D65BD4" w:rsidP="00D65BD4">
            <w:pPr>
              <w:spacing w:after="60"/>
              <w:rPr>
                <w:rFonts w:eastAsia="SimSun"/>
                <w:iCs/>
                <w:sz w:val="20"/>
                <w:szCs w:val="20"/>
                <w:lang w:val="pt-BR"/>
              </w:rPr>
            </w:pPr>
            <w:r w:rsidRPr="00D65BD4">
              <w:rPr>
                <w:rFonts w:eastAsia="SimSun"/>
                <w:iCs/>
                <w:sz w:val="20"/>
                <w:szCs w:val="20"/>
                <w:lang w:val="pt-BR"/>
              </w:rPr>
              <w:t xml:space="preserve">DAEREV </w:t>
            </w:r>
            <w:r w:rsidRPr="00D65BD4">
              <w:rPr>
                <w:rFonts w:eastAsia="SimSun"/>
                <w:i/>
                <w:iCs/>
                <w:sz w:val="20"/>
                <w:szCs w:val="20"/>
                <w:vertAlign w:val="subscript"/>
                <w:lang w:val="pt-BR"/>
              </w:rPr>
              <w:t>q, p, r, h</w:t>
            </w:r>
          </w:p>
        </w:tc>
        <w:tc>
          <w:tcPr>
            <w:tcW w:w="900" w:type="dxa"/>
          </w:tcPr>
          <w:p w14:paraId="4C7F1EAC"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790" w:type="dxa"/>
          </w:tcPr>
          <w:p w14:paraId="43C87F94"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Day-Ahead Energy Revenue per QSE per Settlement Point per Resource by </w:t>
            </w:r>
            <w:proofErr w:type="spellStart"/>
            <w:r w:rsidRPr="00D65BD4">
              <w:rPr>
                <w:rFonts w:eastAsia="SimSun"/>
                <w:i/>
                <w:iCs/>
                <w:sz w:val="20"/>
                <w:szCs w:val="20"/>
              </w:rPr>
              <w:t>hour</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revenue received in the DAM for Resource </w:t>
            </w:r>
            <w:proofErr w:type="spellStart"/>
            <w:r w:rsidRPr="00D65BD4">
              <w:rPr>
                <w:rFonts w:eastAsia="SimSun"/>
                <w:i/>
                <w:iCs/>
                <w:sz w:val="20"/>
                <w:szCs w:val="20"/>
              </w:rPr>
              <w:t>r</w:t>
            </w:r>
            <w:r w:rsidRPr="00D65BD4">
              <w:rPr>
                <w:rFonts w:eastAsia="SimSun"/>
                <w:iCs/>
                <w:sz w:val="20"/>
                <w:szCs w:val="20"/>
              </w:rPr>
              <w:t xml:space="preserve"> at</w:t>
            </w:r>
            <w:proofErr w:type="spellEnd"/>
            <w:r w:rsidRPr="00D65BD4">
              <w:rPr>
                <w:rFonts w:eastAsia="SimSun"/>
                <w:iCs/>
                <w:sz w:val="20"/>
                <w:szCs w:val="20"/>
              </w:rPr>
              <w:t xml:space="preserve"> Resource Node </w:t>
            </w:r>
            <w:r w:rsidRPr="00D65BD4">
              <w:rPr>
                <w:rFonts w:eastAsia="SimSun"/>
                <w:i/>
                <w:iCs/>
                <w:sz w:val="20"/>
                <w:szCs w:val="20"/>
              </w:rPr>
              <w:t>p</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based on the DAM Settlement Point Price,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3A622828" w14:textId="77777777" w:rsidTr="0003786F">
        <w:trPr>
          <w:cantSplit/>
        </w:trPr>
        <w:tc>
          <w:tcPr>
            <w:tcW w:w="1818" w:type="dxa"/>
          </w:tcPr>
          <w:p w14:paraId="2B9D10E2" w14:textId="77777777" w:rsidR="00D65BD4" w:rsidRPr="00D65BD4" w:rsidRDefault="00D65BD4" w:rsidP="00D65BD4">
            <w:pPr>
              <w:spacing w:after="60"/>
              <w:rPr>
                <w:rFonts w:eastAsia="SimSun"/>
                <w:iCs/>
                <w:sz w:val="20"/>
                <w:szCs w:val="20"/>
              </w:rPr>
            </w:pPr>
            <w:r w:rsidRPr="00D65BD4">
              <w:rPr>
                <w:rFonts w:eastAsia="SimSun"/>
                <w:iCs/>
                <w:sz w:val="20"/>
                <w:szCs w:val="20"/>
                <w:lang w:val="pt-BR"/>
              </w:rPr>
              <w:lastRenderedPageBreak/>
              <w:t xml:space="preserve">DAASREV </w:t>
            </w:r>
            <w:r w:rsidRPr="00D65BD4">
              <w:rPr>
                <w:rFonts w:eastAsia="SimSun"/>
                <w:i/>
                <w:iCs/>
                <w:sz w:val="20"/>
                <w:szCs w:val="20"/>
                <w:vertAlign w:val="subscript"/>
                <w:lang w:val="pt-BR"/>
              </w:rPr>
              <w:t>q, r, h</w:t>
            </w:r>
          </w:p>
        </w:tc>
        <w:tc>
          <w:tcPr>
            <w:tcW w:w="900" w:type="dxa"/>
          </w:tcPr>
          <w:p w14:paraId="439D810C"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790" w:type="dxa"/>
          </w:tcPr>
          <w:p w14:paraId="0C6C8620"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Day-Ahead Ancillary Service Revenue per QSE per Resource by </w:t>
            </w:r>
            <w:proofErr w:type="spellStart"/>
            <w:r w:rsidRPr="00D65BD4">
              <w:rPr>
                <w:rFonts w:eastAsia="SimSun"/>
                <w:i/>
                <w:iCs/>
                <w:sz w:val="20"/>
                <w:szCs w:val="20"/>
              </w:rPr>
              <w:t>hour</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revenue received in the DAM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based on the Market Clearing Price for Capacity (MCPC) for each Ancillary Service in the DAM,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35691092" w14:textId="77777777" w:rsidTr="0003786F">
        <w:trPr>
          <w:cantSplit/>
        </w:trPr>
        <w:tc>
          <w:tcPr>
            <w:tcW w:w="1818" w:type="dxa"/>
          </w:tcPr>
          <w:p w14:paraId="62AB58A7" w14:textId="77777777" w:rsidR="00D65BD4" w:rsidRPr="00D65BD4" w:rsidRDefault="00D65BD4" w:rsidP="00D65BD4">
            <w:pPr>
              <w:spacing w:after="60"/>
              <w:rPr>
                <w:rFonts w:eastAsia="SimSun"/>
                <w:iCs/>
                <w:sz w:val="20"/>
                <w:szCs w:val="20"/>
              </w:rPr>
            </w:pPr>
            <w:r w:rsidRPr="00D65BD4">
              <w:rPr>
                <w:rFonts w:eastAsia="SimSun"/>
                <w:iCs/>
                <w:sz w:val="20"/>
                <w:szCs w:val="20"/>
              </w:rPr>
              <w:t>DASPP</w:t>
            </w:r>
            <w:r w:rsidRPr="00D65BD4">
              <w:rPr>
                <w:rFonts w:eastAsia="SimSun"/>
                <w:i/>
                <w:iCs/>
                <w:sz w:val="20"/>
                <w:szCs w:val="20"/>
              </w:rPr>
              <w:t xml:space="preserve"> </w:t>
            </w:r>
            <w:r w:rsidRPr="00D65BD4">
              <w:rPr>
                <w:rFonts w:eastAsia="SimSun"/>
                <w:i/>
                <w:iCs/>
                <w:sz w:val="20"/>
                <w:szCs w:val="20"/>
                <w:vertAlign w:val="subscript"/>
              </w:rPr>
              <w:t>p, h</w:t>
            </w:r>
          </w:p>
        </w:tc>
        <w:tc>
          <w:tcPr>
            <w:tcW w:w="900" w:type="dxa"/>
          </w:tcPr>
          <w:p w14:paraId="6274DB81" w14:textId="77777777" w:rsidR="00D65BD4" w:rsidRPr="00D65BD4" w:rsidRDefault="00D65BD4" w:rsidP="00D65BD4">
            <w:pPr>
              <w:spacing w:after="60"/>
              <w:rPr>
                <w:rFonts w:eastAsia="SimSun"/>
                <w:iCs/>
                <w:sz w:val="20"/>
                <w:szCs w:val="20"/>
              </w:rPr>
            </w:pPr>
            <w:r w:rsidRPr="00D65BD4">
              <w:rPr>
                <w:rFonts w:eastAsia="SimSun"/>
                <w:iCs/>
                <w:sz w:val="20"/>
                <w:szCs w:val="20"/>
              </w:rPr>
              <w:t>$/MWh</w:t>
            </w:r>
          </w:p>
        </w:tc>
        <w:tc>
          <w:tcPr>
            <w:tcW w:w="6790" w:type="dxa"/>
          </w:tcPr>
          <w:p w14:paraId="3815BFBA"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Day-Ahead Settlement Point Price by Settlement Point by </w:t>
            </w:r>
            <w:proofErr w:type="spellStart"/>
            <w:r w:rsidRPr="00D65BD4">
              <w:rPr>
                <w:rFonts w:eastAsia="SimSun"/>
                <w:i/>
                <w:iCs/>
                <w:sz w:val="20"/>
                <w:szCs w:val="20"/>
              </w:rPr>
              <w:t>hour</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DAM Settlement Point Price at Resource Node </w:t>
            </w:r>
            <w:r w:rsidRPr="00D65BD4">
              <w:rPr>
                <w:rFonts w:eastAsia="SimSun"/>
                <w:i/>
                <w:iCs/>
                <w:sz w:val="20"/>
                <w:szCs w:val="20"/>
              </w:rPr>
              <w:t>p</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w:t>
            </w:r>
          </w:p>
        </w:tc>
      </w:tr>
      <w:tr w:rsidR="00D65BD4" w:rsidRPr="00D65BD4" w14:paraId="07EDD31F" w14:textId="77777777" w:rsidTr="0003786F">
        <w:trPr>
          <w:cantSplit/>
        </w:trPr>
        <w:tc>
          <w:tcPr>
            <w:tcW w:w="1818" w:type="dxa"/>
          </w:tcPr>
          <w:p w14:paraId="1AAD8E41"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DAESR </w:t>
            </w:r>
            <w:r w:rsidRPr="00D65BD4">
              <w:rPr>
                <w:rFonts w:eastAsia="SimSun"/>
                <w:i/>
                <w:iCs/>
                <w:sz w:val="20"/>
                <w:szCs w:val="20"/>
                <w:vertAlign w:val="subscript"/>
              </w:rPr>
              <w:t>q, p, r, h</w:t>
            </w:r>
          </w:p>
        </w:tc>
        <w:tc>
          <w:tcPr>
            <w:tcW w:w="900" w:type="dxa"/>
          </w:tcPr>
          <w:p w14:paraId="0F370598"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790" w:type="dxa"/>
          </w:tcPr>
          <w:p w14:paraId="4CDE519D"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Day-Ahead Energy Sale from Resource per QSE by Settlement Point per Resource by </w:t>
            </w:r>
            <w:proofErr w:type="spellStart"/>
            <w:r w:rsidRPr="00D65BD4">
              <w:rPr>
                <w:rFonts w:eastAsia="SimSun"/>
                <w:i/>
                <w:iCs/>
                <w:sz w:val="20"/>
                <w:szCs w:val="20"/>
              </w:rPr>
              <w:t>hour</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amount of energy cleared through Three-Part Supply Offers in the DAM for Resource </w:t>
            </w:r>
            <w:proofErr w:type="spellStart"/>
            <w:r w:rsidRPr="00D65BD4">
              <w:rPr>
                <w:rFonts w:eastAsia="SimSun"/>
                <w:i/>
                <w:iCs/>
                <w:sz w:val="20"/>
                <w:szCs w:val="20"/>
              </w:rPr>
              <w:t>r</w:t>
            </w:r>
            <w:r w:rsidRPr="00D65BD4">
              <w:rPr>
                <w:rFonts w:eastAsia="SimSun"/>
                <w:iCs/>
                <w:sz w:val="20"/>
                <w:szCs w:val="20"/>
              </w:rPr>
              <w:t xml:space="preserve"> at</w:t>
            </w:r>
            <w:proofErr w:type="spellEnd"/>
            <w:r w:rsidRPr="00D65BD4">
              <w:rPr>
                <w:rFonts w:eastAsia="SimSun"/>
                <w:iCs/>
                <w:sz w:val="20"/>
                <w:szCs w:val="20"/>
              </w:rPr>
              <w:t xml:space="preserve"> Resource Node </w:t>
            </w:r>
            <w:r w:rsidRPr="00D65BD4">
              <w:rPr>
                <w:rFonts w:eastAsia="SimSun"/>
                <w:i/>
                <w:iCs/>
                <w:sz w:val="20"/>
                <w:szCs w:val="20"/>
              </w:rPr>
              <w:t>p</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43496667" w14:textId="77777777" w:rsidTr="0003786F">
        <w:trPr>
          <w:cantSplit/>
        </w:trPr>
        <w:tc>
          <w:tcPr>
            <w:tcW w:w="1818" w:type="dxa"/>
          </w:tcPr>
          <w:p w14:paraId="49C912FE" w14:textId="77777777" w:rsidR="00D65BD4" w:rsidRPr="00D65BD4" w:rsidRDefault="00D65BD4" w:rsidP="00D65BD4">
            <w:pPr>
              <w:spacing w:after="60"/>
              <w:rPr>
                <w:rFonts w:eastAsia="SimSun"/>
                <w:iCs/>
                <w:sz w:val="20"/>
                <w:szCs w:val="20"/>
              </w:rPr>
            </w:pPr>
            <w:r w:rsidRPr="00D65BD4">
              <w:rPr>
                <w:rFonts w:eastAsia="SimSun"/>
                <w:iCs/>
                <w:sz w:val="20"/>
                <w:lang w:val="pt-BR"/>
              </w:rPr>
              <w:t>DASUPR</w:t>
            </w:r>
            <w:r w:rsidRPr="00D65BD4">
              <w:rPr>
                <w:rFonts w:eastAsia="SimSun"/>
                <w:iCs/>
                <w:sz w:val="20"/>
                <w:szCs w:val="20"/>
                <w:vertAlign w:val="subscript"/>
              </w:rPr>
              <w:t xml:space="preserve"> </w:t>
            </w:r>
            <w:r w:rsidRPr="00D65BD4">
              <w:rPr>
                <w:rFonts w:eastAsia="SimSun"/>
                <w:i/>
                <w:iCs/>
                <w:sz w:val="20"/>
                <w:szCs w:val="20"/>
                <w:vertAlign w:val="subscript"/>
              </w:rPr>
              <w:t>q, p, r</w:t>
            </w:r>
          </w:p>
        </w:tc>
        <w:tc>
          <w:tcPr>
            <w:tcW w:w="900" w:type="dxa"/>
          </w:tcPr>
          <w:p w14:paraId="41EA8618" w14:textId="77777777" w:rsidR="00D65BD4" w:rsidRPr="00D65BD4" w:rsidRDefault="00D65BD4" w:rsidP="00D65BD4">
            <w:pPr>
              <w:spacing w:after="60"/>
              <w:rPr>
                <w:rFonts w:eastAsia="SimSun"/>
                <w:iCs/>
                <w:sz w:val="20"/>
                <w:szCs w:val="20"/>
              </w:rPr>
            </w:pPr>
            <w:r w:rsidRPr="00D65BD4">
              <w:rPr>
                <w:rFonts w:eastAsia="SimSun"/>
                <w:iCs/>
                <w:sz w:val="20"/>
                <w:szCs w:val="20"/>
              </w:rPr>
              <w:t>$/MWh</w:t>
            </w:r>
          </w:p>
        </w:tc>
        <w:tc>
          <w:tcPr>
            <w:tcW w:w="6790" w:type="dxa"/>
          </w:tcPr>
          <w:p w14:paraId="5D272F2B" w14:textId="77777777" w:rsidR="00D65BD4" w:rsidRPr="00D65BD4" w:rsidRDefault="00D65BD4" w:rsidP="00D65BD4">
            <w:pPr>
              <w:spacing w:after="60"/>
              <w:rPr>
                <w:rFonts w:eastAsia="SimSun"/>
                <w:i/>
                <w:iCs/>
                <w:sz w:val="20"/>
                <w:szCs w:val="20"/>
              </w:rPr>
            </w:pPr>
            <w:r w:rsidRPr="00D65BD4">
              <w:rPr>
                <w:rFonts w:eastAsia="SimSun"/>
                <w:i/>
                <w:iCs/>
                <w:sz w:val="20"/>
                <w:szCs w:val="20"/>
              </w:rPr>
              <w:t>Day-Ahead Startup Price per QSE per Settlement Point per Resource</w:t>
            </w:r>
            <w:r w:rsidRPr="00D65BD4">
              <w:rPr>
                <w:rFonts w:eastAsia="SimSun"/>
              </w:rPr>
              <w:t>—</w:t>
            </w:r>
            <w:r w:rsidRPr="00D65BD4">
              <w:rPr>
                <w:rFonts w:eastAsia="SimSun"/>
                <w:iCs/>
                <w:sz w:val="20"/>
                <w:szCs w:val="20"/>
              </w:rPr>
              <w:t xml:space="preserve">The derived Startup Price for an AGR </w:t>
            </w:r>
            <w:r w:rsidRPr="00D65BD4">
              <w:rPr>
                <w:rFonts w:eastAsia="SimSun"/>
                <w:i/>
                <w:iCs/>
                <w:sz w:val="20"/>
                <w:szCs w:val="20"/>
              </w:rPr>
              <w:t>r</w:t>
            </w:r>
            <w:r w:rsidRPr="00D65BD4">
              <w:rPr>
                <w:rFonts w:eastAsia="SimSun"/>
                <w:iCs/>
                <w:sz w:val="20"/>
                <w:szCs w:val="20"/>
              </w:rPr>
              <w:t xml:space="preserve"> at Resource Node </w:t>
            </w:r>
            <w:r w:rsidRPr="00D65BD4">
              <w:rPr>
                <w:rFonts w:eastAsia="SimSun"/>
                <w:i/>
                <w:iCs/>
                <w:sz w:val="20"/>
                <w:szCs w:val="20"/>
              </w:rPr>
              <w:t>p</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for the first hour of the DAM-commitment period.</w:t>
            </w:r>
          </w:p>
        </w:tc>
      </w:tr>
      <w:tr w:rsidR="00D65BD4" w:rsidRPr="00D65BD4" w14:paraId="6C97F404" w14:textId="77777777" w:rsidTr="0003786F">
        <w:trPr>
          <w:cantSplit/>
        </w:trPr>
        <w:tc>
          <w:tcPr>
            <w:tcW w:w="1818" w:type="dxa"/>
          </w:tcPr>
          <w:p w14:paraId="71EA58D4" w14:textId="77777777" w:rsidR="00D65BD4" w:rsidRPr="00D65BD4" w:rsidRDefault="00D65BD4" w:rsidP="00D65BD4">
            <w:pPr>
              <w:spacing w:after="60"/>
              <w:rPr>
                <w:rFonts w:eastAsia="SimSun"/>
                <w:iCs/>
                <w:sz w:val="20"/>
                <w:lang w:val="pt-BR"/>
              </w:rPr>
            </w:pPr>
            <w:r w:rsidRPr="00D65BD4">
              <w:rPr>
                <w:rFonts w:eastAsia="SimSun"/>
                <w:iCs/>
                <w:sz w:val="20"/>
              </w:rPr>
              <w:t>DASUCAP</w:t>
            </w:r>
            <w:r w:rsidRPr="00D65BD4">
              <w:rPr>
                <w:rFonts w:eastAsia="SimSun"/>
                <w:iCs/>
              </w:rPr>
              <w:t xml:space="preserve"> </w:t>
            </w:r>
            <w:r w:rsidRPr="00D65BD4">
              <w:rPr>
                <w:rFonts w:eastAsia="SimSun"/>
                <w:i/>
                <w:iCs/>
                <w:sz w:val="20"/>
                <w:szCs w:val="20"/>
                <w:vertAlign w:val="subscript"/>
              </w:rPr>
              <w:t>q, p, r,</w:t>
            </w:r>
          </w:p>
        </w:tc>
        <w:tc>
          <w:tcPr>
            <w:tcW w:w="900" w:type="dxa"/>
          </w:tcPr>
          <w:p w14:paraId="465EADEF" w14:textId="77777777" w:rsidR="00D65BD4" w:rsidRPr="00D65BD4" w:rsidRDefault="00D65BD4" w:rsidP="00D65BD4">
            <w:pPr>
              <w:spacing w:after="60"/>
              <w:rPr>
                <w:rFonts w:eastAsia="SimSun"/>
                <w:iCs/>
                <w:sz w:val="20"/>
                <w:szCs w:val="20"/>
              </w:rPr>
            </w:pPr>
            <w:r w:rsidRPr="00D65BD4">
              <w:rPr>
                <w:rFonts w:eastAsia="SimSun"/>
                <w:iCs/>
                <w:sz w:val="20"/>
                <w:szCs w:val="20"/>
              </w:rPr>
              <w:t>$/start</w:t>
            </w:r>
          </w:p>
        </w:tc>
        <w:tc>
          <w:tcPr>
            <w:tcW w:w="6790" w:type="dxa"/>
          </w:tcPr>
          <w:p w14:paraId="39437979" w14:textId="77777777" w:rsidR="00D65BD4" w:rsidRPr="00D65BD4" w:rsidRDefault="00D65BD4" w:rsidP="00D65BD4">
            <w:pPr>
              <w:spacing w:after="60"/>
              <w:rPr>
                <w:rFonts w:eastAsia="SimSun"/>
                <w:i/>
                <w:iCs/>
                <w:sz w:val="20"/>
                <w:szCs w:val="20"/>
              </w:rPr>
            </w:pPr>
            <w:r w:rsidRPr="00D65BD4">
              <w:rPr>
                <w:rFonts w:eastAsia="SimSun"/>
                <w:i/>
                <w:iCs/>
                <w:sz w:val="20"/>
                <w:szCs w:val="20"/>
              </w:rPr>
              <w:t>Day-Ahead Startup Cap per QSE per Settlement Point per Resource</w:t>
            </w:r>
            <w:r w:rsidRPr="00D65BD4">
              <w:rPr>
                <w:rFonts w:eastAsia="SimSun"/>
              </w:rPr>
              <w:t>—</w:t>
            </w:r>
            <w:r w:rsidRPr="00D65BD4">
              <w:rPr>
                <w:rFonts w:eastAsia="SimSun"/>
                <w:iCs/>
                <w:sz w:val="20"/>
                <w:szCs w:val="20"/>
              </w:rPr>
              <w:t xml:space="preserve">The amount used for AGR </w:t>
            </w:r>
            <w:r w:rsidRPr="00D65BD4">
              <w:rPr>
                <w:rFonts w:eastAsia="SimSun"/>
                <w:i/>
                <w:iCs/>
                <w:sz w:val="20"/>
                <w:szCs w:val="20"/>
              </w:rPr>
              <w:t xml:space="preserve">r </w:t>
            </w:r>
            <w:r w:rsidRPr="00D65BD4">
              <w:rPr>
                <w:rFonts w:eastAsia="SimSun"/>
                <w:iCs/>
                <w:sz w:val="20"/>
                <w:szCs w:val="20"/>
              </w:rPr>
              <w:t>or Resource</w:t>
            </w:r>
            <w:r w:rsidRPr="00D65BD4">
              <w:rPr>
                <w:rFonts w:eastAsia="SimSun"/>
                <w:i/>
                <w:iCs/>
                <w:sz w:val="20"/>
                <w:szCs w:val="20"/>
              </w:rPr>
              <w:t xml:space="preserve"> r</w:t>
            </w:r>
            <w:r w:rsidRPr="00D65BD4">
              <w:rPr>
                <w:rFonts w:eastAsia="SimSun"/>
                <w:iCs/>
                <w:sz w:val="20"/>
                <w:szCs w:val="20"/>
              </w:rPr>
              <w:t xml:space="preserve"> as Startup Costs.  The cap is the </w:t>
            </w:r>
            <w:r w:rsidRPr="00D65BD4">
              <w:rPr>
                <w:rFonts w:eastAsia="SimSun"/>
                <w:sz w:val="20"/>
                <w:szCs w:val="20"/>
              </w:rPr>
              <w:t>Resource Category Startup Offer Generic Cap</w:t>
            </w:r>
            <w:r w:rsidRPr="00D65BD4">
              <w:rPr>
                <w:rFonts w:eastAsia="SimSun"/>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D65BD4" w:rsidRPr="00D65BD4" w14:paraId="150C9001" w14:textId="77777777" w:rsidTr="0003786F">
        <w:trPr>
          <w:cantSplit/>
        </w:trPr>
        <w:tc>
          <w:tcPr>
            <w:tcW w:w="1818" w:type="dxa"/>
          </w:tcPr>
          <w:p w14:paraId="1C792E39" w14:textId="77777777" w:rsidR="00D65BD4" w:rsidRPr="00D65BD4" w:rsidRDefault="00D65BD4" w:rsidP="00D65BD4">
            <w:pPr>
              <w:spacing w:after="60"/>
              <w:rPr>
                <w:rFonts w:eastAsia="SimSun"/>
                <w:iCs/>
                <w:sz w:val="20"/>
                <w:szCs w:val="20"/>
              </w:rPr>
            </w:pPr>
            <w:r w:rsidRPr="00D65BD4">
              <w:rPr>
                <w:rFonts w:eastAsia="SimSun"/>
                <w:sz w:val="20"/>
                <w:szCs w:val="20"/>
              </w:rPr>
              <w:t>DAMECAP</w:t>
            </w:r>
            <w:r w:rsidRPr="00D65BD4">
              <w:rPr>
                <w:rFonts w:eastAsia="SimSun"/>
                <w:i/>
                <w:sz w:val="20"/>
                <w:szCs w:val="20"/>
                <w:vertAlign w:val="subscript"/>
              </w:rPr>
              <w:t xml:space="preserve"> </w:t>
            </w:r>
            <w:proofErr w:type="spellStart"/>
            <w:r w:rsidRPr="00D65BD4">
              <w:rPr>
                <w:rFonts w:eastAsia="SimSun"/>
                <w:i/>
                <w:sz w:val="20"/>
                <w:szCs w:val="20"/>
                <w:vertAlign w:val="subscript"/>
              </w:rPr>
              <w:t>p,q,r,h</w:t>
            </w:r>
            <w:proofErr w:type="spellEnd"/>
          </w:p>
        </w:tc>
        <w:tc>
          <w:tcPr>
            <w:tcW w:w="900" w:type="dxa"/>
          </w:tcPr>
          <w:p w14:paraId="6FEF026B" w14:textId="77777777" w:rsidR="00D65BD4" w:rsidRPr="00D65BD4" w:rsidRDefault="00D65BD4" w:rsidP="00D65BD4">
            <w:pPr>
              <w:spacing w:after="60"/>
              <w:rPr>
                <w:rFonts w:eastAsia="SimSun"/>
                <w:iCs/>
                <w:sz w:val="20"/>
                <w:szCs w:val="20"/>
              </w:rPr>
            </w:pPr>
            <w:r w:rsidRPr="00D65BD4">
              <w:rPr>
                <w:rFonts w:eastAsia="SimSun"/>
                <w:sz w:val="20"/>
                <w:szCs w:val="20"/>
              </w:rPr>
              <w:t>$/MWh</w:t>
            </w:r>
          </w:p>
        </w:tc>
        <w:tc>
          <w:tcPr>
            <w:tcW w:w="6790" w:type="dxa"/>
          </w:tcPr>
          <w:p w14:paraId="3F3CA82D" w14:textId="77777777" w:rsidR="00D65BD4" w:rsidRPr="00D65BD4" w:rsidRDefault="00D65BD4" w:rsidP="00D65BD4">
            <w:pPr>
              <w:spacing w:after="60"/>
              <w:rPr>
                <w:rFonts w:eastAsia="SimSun"/>
                <w:i/>
                <w:iCs/>
                <w:sz w:val="20"/>
                <w:szCs w:val="20"/>
              </w:rPr>
            </w:pPr>
            <w:r w:rsidRPr="00D65BD4">
              <w:rPr>
                <w:rFonts w:eastAsia="SimSun"/>
                <w:i/>
                <w:sz w:val="20"/>
                <w:szCs w:val="20"/>
              </w:rPr>
              <w:t xml:space="preserve">Day-Ahead Minimum-Energy Cap </w:t>
            </w:r>
            <w:r w:rsidRPr="00D65BD4">
              <w:rPr>
                <w:rFonts w:eastAsia="SimSun"/>
                <w:sz w:val="20"/>
                <w:szCs w:val="20"/>
              </w:rPr>
              <w:t xml:space="preserve">—The amount used for Resource </w:t>
            </w:r>
            <w:r w:rsidRPr="00D65BD4">
              <w:rPr>
                <w:rFonts w:eastAsia="SimSun"/>
                <w:i/>
                <w:sz w:val="20"/>
                <w:szCs w:val="20"/>
              </w:rPr>
              <w:t xml:space="preserve">r </w:t>
            </w:r>
            <w:r w:rsidRPr="00D65BD4">
              <w:rPr>
                <w:rFonts w:eastAsia="SimSun"/>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D65BD4">
              <w:rPr>
                <w:rFonts w:eastAsia="SimSun"/>
                <w:i/>
                <w:sz w:val="20"/>
                <w:szCs w:val="20"/>
              </w:rPr>
              <w:t xml:space="preserve">r </w:t>
            </w:r>
            <w:r w:rsidRPr="00D65BD4">
              <w:rPr>
                <w:rFonts w:eastAsia="SimSun"/>
                <w:sz w:val="20"/>
                <w:szCs w:val="20"/>
              </w:rPr>
              <w:t>is a Combined Cycle Generation Resource within the Combined Cycle Train.</w:t>
            </w:r>
          </w:p>
        </w:tc>
      </w:tr>
      <w:tr w:rsidR="00D65BD4" w:rsidRPr="00D65BD4" w14:paraId="6A60AE2E" w14:textId="77777777" w:rsidTr="0003786F">
        <w:trPr>
          <w:cantSplit/>
        </w:trPr>
        <w:tc>
          <w:tcPr>
            <w:tcW w:w="1818" w:type="dxa"/>
          </w:tcPr>
          <w:p w14:paraId="1DFD3F0C" w14:textId="77777777" w:rsidR="00D65BD4" w:rsidRPr="00D65BD4" w:rsidRDefault="00D65BD4" w:rsidP="00D65BD4">
            <w:pPr>
              <w:spacing w:after="60"/>
              <w:rPr>
                <w:rFonts w:eastAsia="SimSun"/>
                <w:iCs/>
                <w:sz w:val="20"/>
                <w:szCs w:val="20"/>
              </w:rPr>
            </w:pPr>
            <w:r w:rsidRPr="00D65BD4">
              <w:rPr>
                <w:rFonts w:eastAsia="SimSun"/>
                <w:iCs/>
                <w:sz w:val="20"/>
                <w:szCs w:val="20"/>
              </w:rPr>
              <w:t>RCGSC</w:t>
            </w:r>
          </w:p>
        </w:tc>
        <w:tc>
          <w:tcPr>
            <w:tcW w:w="900" w:type="dxa"/>
          </w:tcPr>
          <w:p w14:paraId="17686A2E" w14:textId="77777777" w:rsidR="00D65BD4" w:rsidRPr="00D65BD4" w:rsidRDefault="00D65BD4" w:rsidP="00D65BD4">
            <w:pPr>
              <w:spacing w:after="60"/>
              <w:rPr>
                <w:rFonts w:eastAsia="SimSun"/>
                <w:iCs/>
                <w:sz w:val="20"/>
                <w:szCs w:val="20"/>
              </w:rPr>
            </w:pPr>
            <w:r w:rsidRPr="00D65BD4">
              <w:rPr>
                <w:rFonts w:eastAsia="SimSun"/>
                <w:iCs/>
                <w:sz w:val="20"/>
                <w:szCs w:val="20"/>
              </w:rPr>
              <w:t>$/Start</w:t>
            </w:r>
          </w:p>
        </w:tc>
        <w:tc>
          <w:tcPr>
            <w:tcW w:w="6790" w:type="dxa"/>
          </w:tcPr>
          <w:p w14:paraId="1BBE30BE" w14:textId="77777777" w:rsidR="00D65BD4" w:rsidRPr="00D65BD4" w:rsidRDefault="00D65BD4" w:rsidP="00D65BD4">
            <w:pPr>
              <w:spacing w:after="60"/>
              <w:rPr>
                <w:rFonts w:eastAsia="SimSun"/>
                <w:i/>
                <w:iCs/>
                <w:sz w:val="20"/>
                <w:szCs w:val="20"/>
              </w:rPr>
            </w:pPr>
            <w:r w:rsidRPr="00D65BD4">
              <w:rPr>
                <w:rFonts w:eastAsia="SimSun"/>
                <w:i/>
                <w:iCs/>
                <w:sz w:val="20"/>
                <w:szCs w:val="20"/>
              </w:rPr>
              <w:t>Resource Category Generic Startup Cost</w:t>
            </w:r>
            <w:r w:rsidRPr="00D65BD4">
              <w:rPr>
                <w:rFonts w:eastAsia="SimSun"/>
                <w:iCs/>
                <w:sz w:val="20"/>
                <w:szCs w:val="20"/>
              </w:rPr>
              <w:t>—The Resource Category Generic Startup Cost cap for the category of the Resource, according to Section 4.4.9.2.3, Startup Offer and Minimum-Energy Offer Generic Caps, for the Operating Day.</w:t>
            </w:r>
          </w:p>
        </w:tc>
      </w:tr>
      <w:tr w:rsidR="00D65BD4" w:rsidRPr="00D65BD4" w14:paraId="44721E48" w14:textId="77777777" w:rsidTr="0003786F">
        <w:trPr>
          <w:cantSplit/>
        </w:trPr>
        <w:tc>
          <w:tcPr>
            <w:tcW w:w="1818" w:type="dxa"/>
          </w:tcPr>
          <w:p w14:paraId="1A070DA7"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PCRUR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 h</w:t>
            </w:r>
          </w:p>
        </w:tc>
        <w:tc>
          <w:tcPr>
            <w:tcW w:w="900" w:type="dxa"/>
          </w:tcPr>
          <w:p w14:paraId="1BA38B93"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790" w:type="dxa"/>
          </w:tcPr>
          <w:p w14:paraId="6C2E39F3"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Reg-Up from Resource per Resource per QSE per hour in DAM</w:t>
            </w:r>
            <w:r w:rsidRPr="00D65BD4">
              <w:rPr>
                <w:rFonts w:eastAsia="SimSun"/>
                <w:iCs/>
                <w:sz w:val="20"/>
                <w:szCs w:val="20"/>
              </w:rPr>
              <w:t xml:space="preserve">—The Regulation Up (Reg-Up) capacity quantity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3A49596A" w14:textId="77777777" w:rsidTr="0003786F">
        <w:trPr>
          <w:cantSplit/>
        </w:trPr>
        <w:tc>
          <w:tcPr>
            <w:tcW w:w="1818" w:type="dxa"/>
          </w:tcPr>
          <w:p w14:paraId="6900857F"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MCPCRU </w:t>
            </w:r>
            <w:r w:rsidRPr="00D65BD4">
              <w:rPr>
                <w:rFonts w:eastAsia="SimSun"/>
                <w:i/>
                <w:iCs/>
                <w:sz w:val="20"/>
                <w:szCs w:val="20"/>
                <w:vertAlign w:val="subscript"/>
              </w:rPr>
              <w:t>DAM, h</w:t>
            </w:r>
          </w:p>
        </w:tc>
        <w:tc>
          <w:tcPr>
            <w:tcW w:w="900" w:type="dxa"/>
          </w:tcPr>
          <w:p w14:paraId="540E5511" w14:textId="77777777" w:rsidR="00D65BD4" w:rsidRPr="00D65BD4" w:rsidRDefault="00D65BD4" w:rsidP="00D65BD4">
            <w:pPr>
              <w:spacing w:after="60"/>
              <w:rPr>
                <w:rFonts w:eastAsia="SimSun"/>
                <w:iCs/>
                <w:sz w:val="20"/>
                <w:szCs w:val="20"/>
              </w:rPr>
            </w:pPr>
            <w:r w:rsidRPr="00D65BD4">
              <w:rPr>
                <w:rFonts w:eastAsia="SimSun"/>
                <w:iCs/>
                <w:sz w:val="20"/>
                <w:szCs w:val="20"/>
              </w:rPr>
              <w:t>$/MW per hour</w:t>
            </w:r>
          </w:p>
        </w:tc>
        <w:tc>
          <w:tcPr>
            <w:tcW w:w="6790" w:type="dxa"/>
          </w:tcPr>
          <w:p w14:paraId="44E257A6" w14:textId="77777777" w:rsidR="00D65BD4" w:rsidRPr="00D65BD4" w:rsidRDefault="00D65BD4" w:rsidP="00D65BD4">
            <w:pPr>
              <w:spacing w:after="60"/>
              <w:rPr>
                <w:rFonts w:eastAsia="SimSun"/>
                <w:i/>
                <w:iCs/>
                <w:sz w:val="20"/>
                <w:szCs w:val="20"/>
              </w:rPr>
            </w:pPr>
            <w:r w:rsidRPr="00D65BD4">
              <w:rPr>
                <w:rFonts w:eastAsia="SimSun"/>
                <w:i/>
                <w:iCs/>
                <w:sz w:val="20"/>
                <w:szCs w:val="20"/>
              </w:rPr>
              <w:t>Market Clearing Price for Capacity for Reg-Up per hour in DAM</w:t>
            </w:r>
            <w:r w:rsidRPr="00D65BD4">
              <w:rPr>
                <w:rFonts w:eastAsia="SimSun"/>
                <w:iCs/>
                <w:sz w:val="20"/>
                <w:szCs w:val="20"/>
              </w:rPr>
              <w:t xml:space="preserve">—The DAM MCPC for Reg-Up for the hour </w:t>
            </w:r>
            <w:r w:rsidRPr="00D65BD4">
              <w:rPr>
                <w:rFonts w:eastAsia="SimSun"/>
                <w:i/>
                <w:iCs/>
                <w:sz w:val="20"/>
                <w:szCs w:val="20"/>
              </w:rPr>
              <w:t>h</w:t>
            </w:r>
            <w:r w:rsidRPr="00D65BD4">
              <w:rPr>
                <w:rFonts w:eastAsia="SimSun"/>
                <w:iCs/>
                <w:sz w:val="20"/>
                <w:szCs w:val="20"/>
              </w:rPr>
              <w:t>.</w:t>
            </w:r>
          </w:p>
        </w:tc>
      </w:tr>
      <w:tr w:rsidR="00D65BD4" w:rsidRPr="00D65BD4" w14:paraId="6064A8F0" w14:textId="77777777" w:rsidTr="0003786F">
        <w:trPr>
          <w:cantSplit/>
        </w:trPr>
        <w:tc>
          <w:tcPr>
            <w:tcW w:w="1818" w:type="dxa"/>
          </w:tcPr>
          <w:p w14:paraId="2AF816BE"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PCRDR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 h</w:t>
            </w:r>
          </w:p>
        </w:tc>
        <w:tc>
          <w:tcPr>
            <w:tcW w:w="900" w:type="dxa"/>
          </w:tcPr>
          <w:p w14:paraId="0A8D4BB2"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790" w:type="dxa"/>
          </w:tcPr>
          <w:p w14:paraId="699DA8E1"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Reg-Down from Resource per Resource per QSE per hour in DAM</w:t>
            </w:r>
            <w:r w:rsidRPr="00D65BD4">
              <w:rPr>
                <w:rFonts w:eastAsia="SimSun"/>
                <w:iCs/>
                <w:sz w:val="20"/>
                <w:szCs w:val="20"/>
              </w:rPr>
              <w:t xml:space="preserve">—The Regulation Down (Reg-Down) capacity quantity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778CB32B" w14:textId="77777777" w:rsidTr="0003786F">
        <w:trPr>
          <w:cantSplit/>
        </w:trPr>
        <w:tc>
          <w:tcPr>
            <w:tcW w:w="1818" w:type="dxa"/>
          </w:tcPr>
          <w:p w14:paraId="10B1D9EE"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MCPCRD </w:t>
            </w:r>
            <w:r w:rsidRPr="00D65BD4">
              <w:rPr>
                <w:rFonts w:eastAsia="SimSun"/>
                <w:i/>
                <w:iCs/>
                <w:sz w:val="20"/>
                <w:szCs w:val="20"/>
                <w:vertAlign w:val="subscript"/>
              </w:rPr>
              <w:t>DAM, h</w:t>
            </w:r>
          </w:p>
        </w:tc>
        <w:tc>
          <w:tcPr>
            <w:tcW w:w="900" w:type="dxa"/>
          </w:tcPr>
          <w:p w14:paraId="120231AB" w14:textId="77777777" w:rsidR="00D65BD4" w:rsidRPr="00D65BD4" w:rsidRDefault="00D65BD4" w:rsidP="00D65BD4">
            <w:pPr>
              <w:spacing w:after="60"/>
              <w:rPr>
                <w:rFonts w:eastAsia="SimSun"/>
                <w:iCs/>
                <w:sz w:val="20"/>
                <w:szCs w:val="20"/>
              </w:rPr>
            </w:pPr>
            <w:r w:rsidRPr="00D65BD4">
              <w:rPr>
                <w:rFonts w:eastAsia="SimSun"/>
                <w:iCs/>
                <w:sz w:val="20"/>
                <w:szCs w:val="20"/>
              </w:rPr>
              <w:t>$/MW per hour</w:t>
            </w:r>
          </w:p>
        </w:tc>
        <w:tc>
          <w:tcPr>
            <w:tcW w:w="6790" w:type="dxa"/>
          </w:tcPr>
          <w:p w14:paraId="7938150E" w14:textId="77777777" w:rsidR="00D65BD4" w:rsidRPr="00D65BD4" w:rsidRDefault="00D65BD4" w:rsidP="00D65BD4">
            <w:pPr>
              <w:spacing w:after="60"/>
              <w:rPr>
                <w:rFonts w:eastAsia="SimSun"/>
                <w:i/>
                <w:iCs/>
                <w:sz w:val="20"/>
                <w:szCs w:val="20"/>
              </w:rPr>
            </w:pPr>
            <w:r w:rsidRPr="00D65BD4">
              <w:rPr>
                <w:rFonts w:eastAsia="SimSun"/>
                <w:i/>
                <w:iCs/>
                <w:sz w:val="20"/>
                <w:szCs w:val="20"/>
              </w:rPr>
              <w:t>Market Clearing Price for Capacity for Reg-Down per hour in DAM</w:t>
            </w:r>
            <w:r w:rsidRPr="00D65BD4">
              <w:rPr>
                <w:rFonts w:eastAsia="SimSun"/>
                <w:iCs/>
                <w:sz w:val="20"/>
                <w:szCs w:val="20"/>
              </w:rPr>
              <w:t xml:space="preserve">—The DAM MCPC for Reg-Down for the hour </w:t>
            </w:r>
            <w:r w:rsidRPr="00D65BD4">
              <w:rPr>
                <w:rFonts w:eastAsia="SimSun"/>
                <w:i/>
                <w:iCs/>
                <w:sz w:val="20"/>
                <w:szCs w:val="20"/>
              </w:rPr>
              <w:t>h</w:t>
            </w:r>
            <w:r w:rsidRPr="00D65BD4">
              <w:rPr>
                <w:rFonts w:eastAsia="SimSun"/>
                <w:iCs/>
                <w:sz w:val="20"/>
                <w:szCs w:val="20"/>
              </w:rPr>
              <w:t>.</w:t>
            </w:r>
          </w:p>
        </w:tc>
      </w:tr>
      <w:tr w:rsidR="00D65BD4" w:rsidRPr="00D65BD4" w14:paraId="300588D2" w14:textId="77777777" w:rsidTr="0003786F">
        <w:trPr>
          <w:cantSplit/>
        </w:trPr>
        <w:tc>
          <w:tcPr>
            <w:tcW w:w="1818" w:type="dxa"/>
          </w:tcPr>
          <w:p w14:paraId="6BC266D7" w14:textId="77777777" w:rsidR="00D65BD4" w:rsidRPr="00D65BD4" w:rsidRDefault="00D65BD4" w:rsidP="00D65BD4">
            <w:pPr>
              <w:spacing w:after="60"/>
              <w:rPr>
                <w:rFonts w:eastAsia="SimSun"/>
                <w:iCs/>
                <w:sz w:val="20"/>
                <w:szCs w:val="20"/>
              </w:rPr>
            </w:pPr>
            <w:r w:rsidRPr="00D65BD4">
              <w:rPr>
                <w:rFonts w:eastAsia="SimSun"/>
                <w:iCs/>
                <w:sz w:val="20"/>
                <w:szCs w:val="20"/>
              </w:rPr>
              <w:lastRenderedPageBreak/>
              <w:t xml:space="preserve">PCRRR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 h</w:t>
            </w:r>
          </w:p>
        </w:tc>
        <w:tc>
          <w:tcPr>
            <w:tcW w:w="900" w:type="dxa"/>
          </w:tcPr>
          <w:p w14:paraId="1BF02771"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790" w:type="dxa"/>
          </w:tcPr>
          <w:p w14:paraId="6725CBBA"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Responsive Reserve from Resource per Resource per QSE per hour in DAM</w:t>
            </w:r>
            <w:r w:rsidRPr="00D65BD4">
              <w:rPr>
                <w:rFonts w:eastAsia="SimSun"/>
                <w:iCs/>
                <w:sz w:val="20"/>
                <w:szCs w:val="20"/>
              </w:rPr>
              <w:t xml:space="preserve">—The Responsive Reserve (RRS) capacity quantity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4D76193B" w14:textId="77777777" w:rsidTr="0003786F">
        <w:trPr>
          <w:cantSplit/>
        </w:trPr>
        <w:tc>
          <w:tcPr>
            <w:tcW w:w="1818" w:type="dxa"/>
            <w:tcBorders>
              <w:bottom w:val="single" w:sz="4" w:space="0" w:color="auto"/>
            </w:tcBorders>
          </w:tcPr>
          <w:p w14:paraId="5F5EA97E"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MCPCRR </w:t>
            </w:r>
            <w:r w:rsidRPr="00D65BD4">
              <w:rPr>
                <w:rFonts w:eastAsia="SimSun"/>
                <w:i/>
                <w:iCs/>
                <w:sz w:val="20"/>
                <w:szCs w:val="20"/>
                <w:vertAlign w:val="subscript"/>
              </w:rPr>
              <w:t>DAM, h</w:t>
            </w:r>
          </w:p>
        </w:tc>
        <w:tc>
          <w:tcPr>
            <w:tcW w:w="900" w:type="dxa"/>
            <w:tcBorders>
              <w:bottom w:val="single" w:sz="4" w:space="0" w:color="auto"/>
            </w:tcBorders>
          </w:tcPr>
          <w:p w14:paraId="4D99325F" w14:textId="77777777" w:rsidR="00D65BD4" w:rsidRPr="00D65BD4" w:rsidRDefault="00D65BD4" w:rsidP="00D65BD4">
            <w:pPr>
              <w:spacing w:after="60"/>
              <w:rPr>
                <w:rFonts w:eastAsia="SimSun"/>
                <w:iCs/>
                <w:sz w:val="20"/>
                <w:szCs w:val="20"/>
              </w:rPr>
            </w:pPr>
            <w:r w:rsidRPr="00D65BD4">
              <w:rPr>
                <w:rFonts w:eastAsia="SimSun"/>
                <w:iCs/>
                <w:sz w:val="20"/>
                <w:szCs w:val="20"/>
              </w:rPr>
              <w:t>$/MW per hour</w:t>
            </w:r>
          </w:p>
        </w:tc>
        <w:tc>
          <w:tcPr>
            <w:tcW w:w="6790" w:type="dxa"/>
            <w:tcBorders>
              <w:bottom w:val="single" w:sz="4" w:space="0" w:color="auto"/>
            </w:tcBorders>
          </w:tcPr>
          <w:p w14:paraId="092E3A0F" w14:textId="77777777" w:rsidR="00D65BD4" w:rsidRPr="00D65BD4" w:rsidRDefault="00D65BD4" w:rsidP="00D65BD4">
            <w:pPr>
              <w:spacing w:after="60"/>
              <w:rPr>
                <w:rFonts w:eastAsia="SimSun"/>
                <w:i/>
                <w:iCs/>
                <w:sz w:val="20"/>
                <w:szCs w:val="20"/>
              </w:rPr>
            </w:pPr>
            <w:r w:rsidRPr="00D65BD4">
              <w:rPr>
                <w:rFonts w:eastAsia="SimSun"/>
                <w:i/>
                <w:iCs/>
                <w:sz w:val="20"/>
                <w:szCs w:val="20"/>
              </w:rPr>
              <w:t>Market Clearing Price for Capacity for Responsive Reserve per hour in DAM</w:t>
            </w:r>
            <w:r w:rsidRPr="00D65BD4">
              <w:rPr>
                <w:rFonts w:eastAsia="SimSun"/>
                <w:iCs/>
                <w:sz w:val="20"/>
                <w:szCs w:val="20"/>
              </w:rPr>
              <w:t xml:space="preserve">—The DAM MCPC for RRS for the hour </w:t>
            </w:r>
            <w:r w:rsidRPr="00D65BD4">
              <w:rPr>
                <w:rFonts w:eastAsia="SimSun"/>
                <w:i/>
                <w:iCs/>
                <w:sz w:val="20"/>
                <w:szCs w:val="20"/>
              </w:rPr>
              <w:t>h</w:t>
            </w:r>
            <w:r w:rsidRPr="00D65BD4">
              <w:rPr>
                <w:rFonts w:eastAsia="SimSun"/>
                <w:iCs/>
                <w:sz w:val="20"/>
                <w:szCs w:val="20"/>
              </w:rPr>
              <w:t>.</w:t>
            </w:r>
          </w:p>
        </w:tc>
      </w:tr>
      <w:tr w:rsidR="00D65BD4" w:rsidRPr="00D65BD4" w14:paraId="2A0DAC30" w14:textId="77777777" w:rsidTr="0003786F">
        <w:trPr>
          <w:cantSplit/>
        </w:trPr>
        <w:tc>
          <w:tcPr>
            <w:tcW w:w="1818" w:type="dxa"/>
            <w:tcBorders>
              <w:top w:val="single" w:sz="4" w:space="0" w:color="auto"/>
              <w:left w:val="single" w:sz="4" w:space="0" w:color="auto"/>
              <w:bottom w:val="single" w:sz="4" w:space="0" w:color="auto"/>
              <w:right w:val="single" w:sz="4" w:space="0" w:color="auto"/>
            </w:tcBorders>
          </w:tcPr>
          <w:p w14:paraId="46B2C6B9"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PCECRR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537E7C53"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3674632E"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ERCOT Contingency Reserve Service from Resource per Resource per QSE per hour in DAM</w:t>
            </w:r>
            <w:r w:rsidRPr="00D65BD4">
              <w:rPr>
                <w:rFonts w:eastAsia="SimSun"/>
                <w:iCs/>
                <w:sz w:val="20"/>
                <w:szCs w:val="20"/>
              </w:rPr>
              <w:t xml:space="preserve">—The ERCOT Contingency Reserve Service (ECRS) capacity quantity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6D2818AF" w14:textId="77777777" w:rsidTr="0003786F">
        <w:trPr>
          <w:cantSplit/>
        </w:trPr>
        <w:tc>
          <w:tcPr>
            <w:tcW w:w="1818" w:type="dxa"/>
            <w:tcBorders>
              <w:top w:val="single" w:sz="4" w:space="0" w:color="auto"/>
              <w:left w:val="single" w:sz="4" w:space="0" w:color="auto"/>
              <w:bottom w:val="nil"/>
              <w:right w:val="single" w:sz="4" w:space="0" w:color="auto"/>
            </w:tcBorders>
          </w:tcPr>
          <w:p w14:paraId="6993640F"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MCPCECR </w:t>
            </w:r>
            <w:r w:rsidRPr="00D65BD4">
              <w:rPr>
                <w:rFonts w:eastAsia="SimSun"/>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56727D3F" w14:textId="77777777" w:rsidR="00D65BD4" w:rsidRPr="00D65BD4" w:rsidRDefault="00D65BD4" w:rsidP="00D65BD4">
            <w:pPr>
              <w:spacing w:after="60"/>
              <w:rPr>
                <w:rFonts w:eastAsia="SimSun"/>
                <w:iCs/>
                <w:sz w:val="20"/>
                <w:szCs w:val="20"/>
              </w:rPr>
            </w:pPr>
            <w:r w:rsidRPr="00D65BD4">
              <w:rPr>
                <w:rFonts w:eastAsia="SimSun"/>
                <w:iCs/>
                <w:sz w:val="20"/>
                <w:szCs w:val="20"/>
              </w:rPr>
              <w:t>$/MW per hour</w:t>
            </w:r>
          </w:p>
        </w:tc>
        <w:tc>
          <w:tcPr>
            <w:tcW w:w="6790" w:type="dxa"/>
            <w:tcBorders>
              <w:top w:val="single" w:sz="4" w:space="0" w:color="auto"/>
              <w:left w:val="single" w:sz="4" w:space="0" w:color="auto"/>
              <w:bottom w:val="nil"/>
              <w:right w:val="single" w:sz="4" w:space="0" w:color="auto"/>
            </w:tcBorders>
          </w:tcPr>
          <w:p w14:paraId="013BC603" w14:textId="77777777" w:rsidR="00D65BD4" w:rsidRPr="00D65BD4" w:rsidRDefault="00D65BD4" w:rsidP="00D65BD4">
            <w:pPr>
              <w:spacing w:after="60"/>
              <w:rPr>
                <w:rFonts w:eastAsia="SimSun"/>
                <w:i/>
                <w:iCs/>
                <w:sz w:val="20"/>
                <w:szCs w:val="20"/>
              </w:rPr>
            </w:pPr>
            <w:r w:rsidRPr="00D65BD4">
              <w:rPr>
                <w:rFonts w:eastAsia="SimSun"/>
                <w:i/>
                <w:iCs/>
                <w:sz w:val="20"/>
                <w:szCs w:val="20"/>
              </w:rPr>
              <w:t>Market Clearing Price for Capacity for ERCOT Contingency Reserve Service per hour in DAM</w:t>
            </w:r>
            <w:r w:rsidRPr="00D65BD4">
              <w:rPr>
                <w:rFonts w:eastAsia="SimSun"/>
                <w:iCs/>
                <w:sz w:val="20"/>
                <w:szCs w:val="20"/>
              </w:rPr>
              <w:t xml:space="preserve">—The DAM MCPC for ECRS for the hour </w:t>
            </w:r>
            <w:r w:rsidRPr="00D65BD4">
              <w:rPr>
                <w:rFonts w:eastAsia="SimSun"/>
                <w:i/>
                <w:iCs/>
                <w:sz w:val="20"/>
                <w:szCs w:val="20"/>
              </w:rPr>
              <w:t>h</w:t>
            </w:r>
            <w:r w:rsidRPr="00D65BD4">
              <w:rPr>
                <w:rFonts w:eastAsia="SimSun"/>
                <w:iCs/>
                <w:sz w:val="20"/>
                <w:szCs w:val="20"/>
              </w:rPr>
              <w:t>.</w:t>
            </w:r>
          </w:p>
        </w:tc>
      </w:tr>
      <w:tr w:rsidR="00D65BD4" w:rsidRPr="00D65BD4" w14:paraId="0223D294" w14:textId="77777777" w:rsidTr="0003786F">
        <w:trPr>
          <w:cantSplit/>
        </w:trPr>
        <w:tc>
          <w:tcPr>
            <w:tcW w:w="1818" w:type="dxa"/>
          </w:tcPr>
          <w:p w14:paraId="3647E93D"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PCNSR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 h</w:t>
            </w:r>
          </w:p>
        </w:tc>
        <w:tc>
          <w:tcPr>
            <w:tcW w:w="900" w:type="dxa"/>
          </w:tcPr>
          <w:p w14:paraId="7FCB8B51"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790" w:type="dxa"/>
          </w:tcPr>
          <w:p w14:paraId="3EACB18A"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Non-Spin from Resource per Resource per QSE per hour in DAM</w:t>
            </w:r>
            <w:r w:rsidRPr="00D65BD4">
              <w:rPr>
                <w:rFonts w:eastAsia="SimSun"/>
                <w:iCs/>
                <w:sz w:val="20"/>
                <w:szCs w:val="20"/>
              </w:rPr>
              <w:t xml:space="preserve">—The Non-Spinning Reserve (Non-Spin) capacity quantity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5E09FAEB" w14:textId="77777777" w:rsidTr="0003786F">
        <w:trPr>
          <w:cantSplit/>
        </w:trPr>
        <w:tc>
          <w:tcPr>
            <w:tcW w:w="1818" w:type="dxa"/>
          </w:tcPr>
          <w:p w14:paraId="33522A45"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MCPCNS </w:t>
            </w:r>
            <w:r w:rsidRPr="00D65BD4">
              <w:rPr>
                <w:rFonts w:eastAsia="SimSun"/>
                <w:i/>
                <w:iCs/>
                <w:sz w:val="20"/>
                <w:szCs w:val="20"/>
                <w:vertAlign w:val="subscript"/>
              </w:rPr>
              <w:t>DAM, h</w:t>
            </w:r>
          </w:p>
        </w:tc>
        <w:tc>
          <w:tcPr>
            <w:tcW w:w="900" w:type="dxa"/>
          </w:tcPr>
          <w:p w14:paraId="722C5CE0" w14:textId="77777777" w:rsidR="00D65BD4" w:rsidRPr="00D65BD4" w:rsidRDefault="00D65BD4" w:rsidP="00D65BD4">
            <w:pPr>
              <w:spacing w:after="60"/>
              <w:rPr>
                <w:rFonts w:eastAsia="SimSun"/>
                <w:iCs/>
                <w:sz w:val="20"/>
                <w:szCs w:val="20"/>
              </w:rPr>
            </w:pPr>
            <w:r w:rsidRPr="00D65BD4">
              <w:rPr>
                <w:rFonts w:eastAsia="SimSun"/>
                <w:iCs/>
                <w:sz w:val="20"/>
                <w:szCs w:val="20"/>
              </w:rPr>
              <w:t>$/MW per hour</w:t>
            </w:r>
          </w:p>
        </w:tc>
        <w:tc>
          <w:tcPr>
            <w:tcW w:w="6790" w:type="dxa"/>
          </w:tcPr>
          <w:p w14:paraId="2AF3FCFB" w14:textId="77777777" w:rsidR="00D65BD4" w:rsidRPr="00D65BD4" w:rsidRDefault="00D65BD4" w:rsidP="00D65BD4">
            <w:pPr>
              <w:spacing w:after="60"/>
              <w:rPr>
                <w:rFonts w:eastAsia="SimSun"/>
                <w:i/>
                <w:iCs/>
                <w:sz w:val="20"/>
                <w:szCs w:val="20"/>
              </w:rPr>
            </w:pPr>
            <w:r w:rsidRPr="00D65BD4">
              <w:rPr>
                <w:rFonts w:eastAsia="SimSun"/>
                <w:i/>
                <w:iCs/>
                <w:sz w:val="20"/>
                <w:szCs w:val="20"/>
              </w:rPr>
              <w:t>Market Clearing Price for Capacity for Non-Spin per hour in DAM</w:t>
            </w:r>
            <w:r w:rsidRPr="00D65BD4">
              <w:rPr>
                <w:rFonts w:eastAsia="SimSun"/>
                <w:iCs/>
                <w:sz w:val="20"/>
                <w:szCs w:val="20"/>
              </w:rPr>
              <w:t xml:space="preserve">—The DAM MCPC for Non-Spin for the hour </w:t>
            </w:r>
            <w:r w:rsidRPr="00D65BD4">
              <w:rPr>
                <w:rFonts w:eastAsia="SimSun"/>
                <w:i/>
                <w:iCs/>
                <w:sz w:val="20"/>
                <w:szCs w:val="20"/>
              </w:rPr>
              <w:t>h</w:t>
            </w:r>
            <w:r w:rsidRPr="00D65BD4">
              <w:rPr>
                <w:rFonts w:eastAsia="SimSun"/>
                <w:iCs/>
                <w:sz w:val="20"/>
                <w:szCs w:val="20"/>
              </w:rP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D65BD4" w:rsidRPr="00D65BD4" w14:paraId="0FECB7EA" w14:textId="77777777" w:rsidTr="0003786F">
              <w:trPr>
                <w:trHeight w:val="206"/>
              </w:trPr>
              <w:tc>
                <w:tcPr>
                  <w:tcW w:w="6614" w:type="dxa"/>
                  <w:shd w:val="pct12" w:color="auto" w:fill="auto"/>
                </w:tcPr>
                <w:p w14:paraId="6D3CE98B" w14:textId="77777777" w:rsidR="00D65BD4" w:rsidRPr="00D65BD4" w:rsidRDefault="00D65BD4" w:rsidP="00D65BD4">
                  <w:pPr>
                    <w:spacing w:after="60"/>
                    <w:rPr>
                      <w:rFonts w:eastAsia="SimSun"/>
                      <w:b/>
                      <w:i/>
                      <w:iCs/>
                      <w:szCs w:val="20"/>
                    </w:rPr>
                  </w:pPr>
                  <w:r w:rsidRPr="00D65BD4">
                    <w:rPr>
                      <w:rFonts w:eastAsia="SimSun"/>
                      <w:b/>
                      <w:i/>
                      <w:iCs/>
                      <w:szCs w:val="20"/>
                    </w:rPr>
                    <w:t>[NPRR1008:  Replace the description above with the following upon system implementation of the Real-Time Co-Optimization (RTC) project:]</w:t>
                  </w:r>
                </w:p>
                <w:p w14:paraId="54D87AD2" w14:textId="77777777" w:rsidR="00D65BD4" w:rsidRPr="00D65BD4" w:rsidRDefault="00D65BD4" w:rsidP="00D65BD4">
                  <w:pPr>
                    <w:spacing w:after="60"/>
                    <w:rPr>
                      <w:rFonts w:eastAsia="SimSun"/>
                      <w:b/>
                      <w:i/>
                      <w:iCs/>
                      <w:sz w:val="20"/>
                      <w:szCs w:val="20"/>
                    </w:rPr>
                  </w:pPr>
                  <w:r w:rsidRPr="00D65BD4">
                    <w:rPr>
                      <w:rFonts w:eastAsia="SimSun"/>
                      <w:i/>
                      <w:iCs/>
                      <w:sz w:val="20"/>
                      <w:szCs w:val="20"/>
                    </w:rPr>
                    <w:t>Market Clearing Price for Capacity for Non-Spin per hour</w:t>
                  </w:r>
                  <w:r w:rsidRPr="00D65BD4">
                    <w:rPr>
                      <w:rFonts w:eastAsia="SimSun"/>
                      <w:iCs/>
                      <w:sz w:val="20"/>
                      <w:szCs w:val="20"/>
                    </w:rPr>
                    <w:t xml:space="preserve">—The DAM MCPC for Non-Spin for the hour </w:t>
                  </w:r>
                  <w:r w:rsidRPr="00D65BD4">
                    <w:rPr>
                      <w:rFonts w:eastAsia="SimSun"/>
                      <w:i/>
                      <w:iCs/>
                      <w:sz w:val="20"/>
                      <w:szCs w:val="20"/>
                    </w:rPr>
                    <w:t>h</w:t>
                  </w:r>
                  <w:r w:rsidRPr="00D65BD4">
                    <w:rPr>
                      <w:rFonts w:eastAsia="SimSun"/>
                      <w:iCs/>
                      <w:sz w:val="20"/>
                      <w:szCs w:val="20"/>
                    </w:rPr>
                    <w:t>.</w:t>
                  </w:r>
                </w:p>
              </w:tc>
            </w:tr>
          </w:tbl>
          <w:p w14:paraId="07583586" w14:textId="77777777" w:rsidR="00D65BD4" w:rsidRPr="00D65BD4" w:rsidRDefault="00D65BD4" w:rsidP="00D65BD4">
            <w:pPr>
              <w:spacing w:after="60"/>
              <w:rPr>
                <w:rFonts w:eastAsia="SimSun"/>
                <w:i/>
                <w:iCs/>
                <w:sz w:val="20"/>
                <w:szCs w:val="20"/>
              </w:rPr>
            </w:pPr>
          </w:p>
        </w:tc>
      </w:tr>
      <w:tr w:rsidR="00D65BD4" w:rsidRPr="00D65BD4" w14:paraId="7DD5083E" w14:textId="77777777" w:rsidTr="0003786F">
        <w:trPr>
          <w:cantSplit/>
          <w:ins w:id="304" w:author="ERCOT" w:date="2024-01-08T16:10:00Z"/>
        </w:trPr>
        <w:tc>
          <w:tcPr>
            <w:tcW w:w="1818" w:type="dxa"/>
          </w:tcPr>
          <w:p w14:paraId="3FEBEDC6" w14:textId="77777777" w:rsidR="00D65BD4" w:rsidRPr="00D65BD4" w:rsidRDefault="00D65BD4" w:rsidP="00D65BD4">
            <w:pPr>
              <w:spacing w:after="60"/>
              <w:rPr>
                <w:ins w:id="305" w:author="ERCOT" w:date="2024-01-08T16:10:00Z"/>
                <w:rFonts w:eastAsia="SimSun"/>
                <w:iCs/>
                <w:sz w:val="20"/>
                <w:szCs w:val="20"/>
              </w:rPr>
            </w:pPr>
            <w:bookmarkStart w:id="306" w:name="_Hlk166766976"/>
            <w:ins w:id="307" w:author="ERCOT" w:date="2024-01-08T16:15:00Z">
              <w:r w:rsidRPr="00D65BD4">
                <w:rPr>
                  <w:rFonts w:eastAsia="SimSun"/>
                  <w:iCs/>
                  <w:sz w:val="20"/>
                  <w:szCs w:val="20"/>
                </w:rPr>
                <w:t>PC</w:t>
              </w:r>
              <w:r w:rsidRPr="00D65BD4">
                <w:rPr>
                  <w:rFonts w:eastAsia="SimSun"/>
                  <w:sz w:val="20"/>
                  <w:szCs w:val="20"/>
                </w:rPr>
                <w:t>DRR</w:t>
              </w:r>
              <w:r w:rsidRPr="00D65BD4">
                <w:rPr>
                  <w:rFonts w:eastAsia="SimSun"/>
                  <w:iCs/>
                  <w:sz w:val="20"/>
                  <w:szCs w:val="20"/>
                </w:rPr>
                <w:t xml:space="preserve">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ins>
            <w:ins w:id="308" w:author="ERCOT" w:date="2024-03-20T09:32:00Z">
              <w:r w:rsidRPr="00D65BD4">
                <w:rPr>
                  <w:rFonts w:eastAsia="SimSun"/>
                  <w:i/>
                  <w:iCs/>
                  <w:sz w:val="20"/>
                  <w:szCs w:val="20"/>
                  <w:vertAlign w:val="subscript"/>
                </w:rPr>
                <w:t>, h</w:t>
              </w:r>
            </w:ins>
          </w:p>
        </w:tc>
        <w:tc>
          <w:tcPr>
            <w:tcW w:w="900" w:type="dxa"/>
          </w:tcPr>
          <w:p w14:paraId="590DAE0E" w14:textId="77777777" w:rsidR="00D65BD4" w:rsidRPr="00D65BD4" w:rsidRDefault="00D65BD4" w:rsidP="00D65BD4">
            <w:pPr>
              <w:spacing w:after="60"/>
              <w:rPr>
                <w:ins w:id="309" w:author="ERCOT" w:date="2024-01-08T16:10:00Z"/>
                <w:rFonts w:eastAsia="SimSun"/>
                <w:iCs/>
                <w:sz w:val="20"/>
                <w:szCs w:val="20"/>
              </w:rPr>
            </w:pPr>
            <w:ins w:id="310" w:author="ERCOT" w:date="2024-01-08T16:10:00Z">
              <w:r w:rsidRPr="00D65BD4">
                <w:rPr>
                  <w:rFonts w:eastAsia="SimSun"/>
                  <w:iCs/>
                  <w:sz w:val="20"/>
                  <w:szCs w:val="20"/>
                </w:rPr>
                <w:t>MW</w:t>
              </w:r>
            </w:ins>
          </w:p>
        </w:tc>
        <w:tc>
          <w:tcPr>
            <w:tcW w:w="6790" w:type="dxa"/>
          </w:tcPr>
          <w:p w14:paraId="7CDB22DA" w14:textId="77777777" w:rsidR="00D65BD4" w:rsidRPr="00D65BD4" w:rsidRDefault="00D65BD4" w:rsidP="00D65BD4">
            <w:pPr>
              <w:spacing w:after="60"/>
              <w:rPr>
                <w:ins w:id="311" w:author="ERCOT" w:date="2024-01-08T16:10:00Z"/>
                <w:rFonts w:eastAsia="SimSun"/>
                <w:i/>
                <w:iCs/>
                <w:sz w:val="20"/>
                <w:szCs w:val="20"/>
              </w:rPr>
            </w:pPr>
            <w:ins w:id="312" w:author="ERCOT" w:date="2024-01-08T16:10:00Z">
              <w:r w:rsidRPr="00D65BD4">
                <w:rPr>
                  <w:rFonts w:eastAsia="SimSun"/>
                  <w:i/>
                  <w:iCs/>
                  <w:sz w:val="20"/>
                  <w:szCs w:val="20"/>
                </w:rPr>
                <w:t xml:space="preserve">Procured Capacity for </w:t>
              </w:r>
            </w:ins>
            <w:ins w:id="313" w:author="ERCOT" w:date="2024-01-08T16:12:00Z">
              <w:r w:rsidRPr="00D65BD4">
                <w:rPr>
                  <w:rFonts w:eastAsia="SimSun"/>
                  <w:i/>
                  <w:iCs/>
                  <w:sz w:val="20"/>
                  <w:szCs w:val="20"/>
                </w:rPr>
                <w:t xml:space="preserve">Dispatchable Reliability Reserve </w:t>
              </w:r>
            </w:ins>
            <w:ins w:id="314" w:author="ERCOT" w:date="2024-01-08T16:10:00Z">
              <w:r w:rsidRPr="00D65BD4">
                <w:rPr>
                  <w:rFonts w:eastAsia="SimSun"/>
                  <w:i/>
                  <w:iCs/>
                  <w:sz w:val="20"/>
                  <w:szCs w:val="20"/>
                </w:rPr>
                <w:t>Service from Resource per Resource per QSE per hour in DAM</w:t>
              </w:r>
              <w:r w:rsidRPr="00D65BD4">
                <w:rPr>
                  <w:rFonts w:eastAsia="SimSun"/>
                  <w:iCs/>
                  <w:sz w:val="20"/>
                  <w:szCs w:val="20"/>
                </w:rPr>
                <w:t xml:space="preserve">—The </w:t>
              </w:r>
            </w:ins>
            <w:ins w:id="315" w:author="ERCOT" w:date="2024-01-08T16:12:00Z">
              <w:r w:rsidRPr="00D65BD4">
                <w:rPr>
                  <w:rFonts w:eastAsia="SimSun"/>
                  <w:sz w:val="20"/>
                  <w:szCs w:val="20"/>
                </w:rPr>
                <w:t>Dispatchable Reliability Reserve</w:t>
              </w:r>
              <w:r w:rsidRPr="00D65BD4">
                <w:rPr>
                  <w:rFonts w:eastAsia="SimSun"/>
                  <w:i/>
                  <w:iCs/>
                  <w:sz w:val="20"/>
                  <w:szCs w:val="20"/>
                </w:rPr>
                <w:t xml:space="preserve"> </w:t>
              </w:r>
            </w:ins>
            <w:ins w:id="316" w:author="ERCOT" w:date="2024-01-08T16:10:00Z">
              <w:r w:rsidRPr="00D65BD4">
                <w:rPr>
                  <w:rFonts w:eastAsia="SimSun"/>
                  <w:iCs/>
                  <w:sz w:val="20"/>
                  <w:szCs w:val="20"/>
                </w:rPr>
                <w:t>Service (</w:t>
              </w:r>
            </w:ins>
            <w:ins w:id="317" w:author="ERCOT" w:date="2024-01-08T16:13:00Z">
              <w:r w:rsidRPr="00D65BD4">
                <w:rPr>
                  <w:rFonts w:eastAsia="SimSun"/>
                  <w:iCs/>
                  <w:sz w:val="20"/>
                  <w:szCs w:val="20"/>
                </w:rPr>
                <w:t>DRR</w:t>
              </w:r>
            </w:ins>
            <w:ins w:id="318" w:author="ERCOT" w:date="2024-01-08T16:10:00Z">
              <w:r w:rsidRPr="00D65BD4">
                <w:rPr>
                  <w:rFonts w:eastAsia="SimSun"/>
                  <w:iCs/>
                  <w:sz w:val="20"/>
                  <w:szCs w:val="20"/>
                </w:rPr>
                <w:t xml:space="preserve">S) capacity quantity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ins>
          </w:p>
        </w:tc>
      </w:tr>
      <w:bookmarkEnd w:id="306"/>
      <w:tr w:rsidR="00D65BD4" w:rsidRPr="00D65BD4" w14:paraId="6D9F52F4" w14:textId="77777777" w:rsidTr="0003786F">
        <w:trPr>
          <w:cantSplit/>
          <w:ins w:id="319" w:author="ERCOT" w:date="2024-01-08T16:10:00Z"/>
        </w:trPr>
        <w:tc>
          <w:tcPr>
            <w:tcW w:w="1818" w:type="dxa"/>
          </w:tcPr>
          <w:p w14:paraId="70AA26E2" w14:textId="77777777" w:rsidR="00D65BD4" w:rsidRPr="00D65BD4" w:rsidRDefault="00D65BD4" w:rsidP="00D65BD4">
            <w:pPr>
              <w:spacing w:after="60"/>
              <w:rPr>
                <w:ins w:id="320" w:author="ERCOT" w:date="2024-01-08T16:10:00Z"/>
                <w:rFonts w:eastAsia="SimSun"/>
                <w:iCs/>
                <w:sz w:val="20"/>
                <w:szCs w:val="20"/>
              </w:rPr>
            </w:pPr>
            <w:ins w:id="321" w:author="ERCOT" w:date="2024-01-08T16:16:00Z">
              <w:r w:rsidRPr="00D65BD4">
                <w:rPr>
                  <w:rFonts w:eastAsia="SimSun"/>
                  <w:iCs/>
                  <w:sz w:val="20"/>
                  <w:szCs w:val="20"/>
                </w:rPr>
                <w:t>MCPC</w:t>
              </w:r>
              <w:r w:rsidRPr="00D65BD4">
                <w:rPr>
                  <w:rFonts w:eastAsia="SimSun"/>
                  <w:sz w:val="20"/>
                  <w:szCs w:val="20"/>
                </w:rPr>
                <w:t>DRR</w:t>
              </w:r>
              <w:r w:rsidRPr="00D65BD4">
                <w:rPr>
                  <w:rFonts w:eastAsia="SimSun"/>
                  <w:iCs/>
                  <w:sz w:val="20"/>
                  <w:szCs w:val="20"/>
                </w:rPr>
                <w:t xml:space="preserve"> </w:t>
              </w:r>
              <w:r w:rsidRPr="00D65BD4">
                <w:rPr>
                  <w:rFonts w:eastAsia="SimSun"/>
                  <w:i/>
                  <w:iCs/>
                  <w:sz w:val="20"/>
                  <w:szCs w:val="20"/>
                  <w:vertAlign w:val="subscript"/>
                </w:rPr>
                <w:t>DAM</w:t>
              </w:r>
            </w:ins>
            <w:ins w:id="322" w:author="ERCOT" w:date="2024-03-20T09:32:00Z">
              <w:r w:rsidRPr="00D65BD4">
                <w:rPr>
                  <w:rFonts w:eastAsia="SimSun"/>
                  <w:i/>
                  <w:iCs/>
                  <w:sz w:val="20"/>
                  <w:szCs w:val="20"/>
                  <w:vertAlign w:val="subscript"/>
                </w:rPr>
                <w:t>, h</w:t>
              </w:r>
            </w:ins>
          </w:p>
        </w:tc>
        <w:tc>
          <w:tcPr>
            <w:tcW w:w="900" w:type="dxa"/>
          </w:tcPr>
          <w:p w14:paraId="4AA2AFC0" w14:textId="77777777" w:rsidR="00D65BD4" w:rsidRPr="00D65BD4" w:rsidRDefault="00D65BD4" w:rsidP="00D65BD4">
            <w:pPr>
              <w:spacing w:after="60"/>
              <w:rPr>
                <w:ins w:id="323" w:author="ERCOT" w:date="2024-01-08T16:10:00Z"/>
                <w:rFonts w:eastAsia="SimSun"/>
                <w:iCs/>
                <w:sz w:val="20"/>
                <w:szCs w:val="20"/>
              </w:rPr>
            </w:pPr>
            <w:ins w:id="324" w:author="ERCOT" w:date="2024-01-08T16:10:00Z">
              <w:r w:rsidRPr="00D65BD4">
                <w:rPr>
                  <w:rFonts w:eastAsia="SimSun"/>
                  <w:iCs/>
                  <w:sz w:val="20"/>
                  <w:szCs w:val="20"/>
                </w:rPr>
                <w:t>$/MW per hour</w:t>
              </w:r>
            </w:ins>
          </w:p>
        </w:tc>
        <w:tc>
          <w:tcPr>
            <w:tcW w:w="6790" w:type="dxa"/>
          </w:tcPr>
          <w:p w14:paraId="5E3D3822" w14:textId="77777777" w:rsidR="00D65BD4" w:rsidRPr="00D65BD4" w:rsidRDefault="00D65BD4" w:rsidP="00D65BD4">
            <w:pPr>
              <w:spacing w:after="60"/>
              <w:rPr>
                <w:ins w:id="325" w:author="ERCOT" w:date="2024-01-08T16:10:00Z"/>
                <w:rFonts w:eastAsia="SimSun"/>
                <w:i/>
                <w:iCs/>
                <w:sz w:val="20"/>
                <w:szCs w:val="20"/>
              </w:rPr>
            </w:pPr>
            <w:ins w:id="326" w:author="ERCOT" w:date="2024-01-08T16:10:00Z">
              <w:r w:rsidRPr="00D65BD4">
                <w:rPr>
                  <w:rFonts w:eastAsia="SimSun"/>
                  <w:i/>
                  <w:iCs/>
                  <w:sz w:val="20"/>
                  <w:szCs w:val="20"/>
                </w:rPr>
                <w:t xml:space="preserve">Market Clearing Price for Capacity for </w:t>
              </w:r>
            </w:ins>
            <w:ins w:id="327" w:author="ERCOT" w:date="2024-01-08T16:12:00Z">
              <w:r w:rsidRPr="00D65BD4">
                <w:rPr>
                  <w:rFonts w:eastAsia="SimSun"/>
                  <w:i/>
                  <w:iCs/>
                  <w:sz w:val="20"/>
                  <w:szCs w:val="20"/>
                </w:rPr>
                <w:t>Dispatchable Reliability Reserve</w:t>
              </w:r>
            </w:ins>
            <w:ins w:id="328" w:author="ERCOT" w:date="2024-01-08T16:10:00Z">
              <w:r w:rsidRPr="00D65BD4">
                <w:rPr>
                  <w:rFonts w:eastAsia="SimSun"/>
                  <w:i/>
                  <w:iCs/>
                  <w:sz w:val="20"/>
                  <w:szCs w:val="20"/>
                </w:rPr>
                <w:t xml:space="preserve"> Service per hour in DAM</w:t>
              </w:r>
              <w:r w:rsidRPr="00D65BD4">
                <w:rPr>
                  <w:rFonts w:eastAsia="SimSun"/>
                  <w:iCs/>
                  <w:sz w:val="20"/>
                  <w:szCs w:val="20"/>
                </w:rPr>
                <w:t xml:space="preserve">—The DAM MCPC for </w:t>
              </w:r>
            </w:ins>
            <w:ins w:id="329" w:author="ERCOT" w:date="2024-01-08T16:13:00Z">
              <w:r w:rsidRPr="00D65BD4">
                <w:rPr>
                  <w:rFonts w:eastAsia="SimSun"/>
                  <w:iCs/>
                  <w:sz w:val="20"/>
                  <w:szCs w:val="20"/>
                </w:rPr>
                <w:t>DRRS</w:t>
              </w:r>
            </w:ins>
            <w:ins w:id="330" w:author="ERCOT" w:date="2024-01-08T16:10:00Z">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w:t>
              </w:r>
            </w:ins>
          </w:p>
        </w:tc>
      </w:tr>
      <w:tr w:rsidR="00D65BD4" w:rsidRPr="00D65BD4" w14:paraId="22A26FC4" w14:textId="77777777" w:rsidTr="0003786F">
        <w:trPr>
          <w:cantSplit/>
        </w:trPr>
        <w:tc>
          <w:tcPr>
            <w:tcW w:w="1818" w:type="dxa"/>
          </w:tcPr>
          <w:p w14:paraId="143E5C58"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DASUO </w:t>
            </w:r>
            <w:r w:rsidRPr="00D65BD4">
              <w:rPr>
                <w:rFonts w:eastAsia="SimSun"/>
                <w:i/>
                <w:iCs/>
                <w:sz w:val="20"/>
                <w:szCs w:val="20"/>
                <w:vertAlign w:val="subscript"/>
              </w:rPr>
              <w:t>q, p, r</w:t>
            </w:r>
          </w:p>
        </w:tc>
        <w:tc>
          <w:tcPr>
            <w:tcW w:w="900" w:type="dxa"/>
          </w:tcPr>
          <w:p w14:paraId="37695FA1" w14:textId="77777777" w:rsidR="00D65BD4" w:rsidRPr="00D65BD4" w:rsidRDefault="00D65BD4" w:rsidP="00D65BD4">
            <w:pPr>
              <w:spacing w:after="60"/>
              <w:rPr>
                <w:rFonts w:eastAsia="SimSun"/>
                <w:iCs/>
                <w:sz w:val="20"/>
                <w:szCs w:val="20"/>
              </w:rPr>
            </w:pPr>
            <w:r w:rsidRPr="00D65BD4">
              <w:rPr>
                <w:rFonts w:eastAsia="SimSun"/>
                <w:iCs/>
                <w:sz w:val="20"/>
                <w:szCs w:val="20"/>
              </w:rPr>
              <w:t>$/start</w:t>
            </w:r>
          </w:p>
        </w:tc>
        <w:tc>
          <w:tcPr>
            <w:tcW w:w="6790" w:type="dxa"/>
          </w:tcPr>
          <w:p w14:paraId="60867E26" w14:textId="77777777" w:rsidR="00D65BD4" w:rsidRPr="00D65BD4" w:rsidRDefault="00D65BD4" w:rsidP="00D65BD4">
            <w:pPr>
              <w:spacing w:after="60"/>
              <w:rPr>
                <w:rFonts w:eastAsia="SimSun"/>
                <w:iCs/>
                <w:sz w:val="20"/>
                <w:szCs w:val="20"/>
              </w:rPr>
            </w:pPr>
            <w:r w:rsidRPr="00D65BD4">
              <w:rPr>
                <w:rFonts w:eastAsia="SimSun"/>
                <w:i/>
                <w:iCs/>
                <w:sz w:val="20"/>
                <w:szCs w:val="20"/>
              </w:rPr>
              <w:t>Day-Ahead Startup Offer per QSE per Settlement Point per Resource</w:t>
            </w:r>
            <w:r w:rsidRPr="00D65BD4">
              <w:rPr>
                <w:rFonts w:eastAsia="SimSun"/>
                <w:iCs/>
                <w:sz w:val="20"/>
                <w:szCs w:val="20"/>
              </w:rPr>
              <w:t xml:space="preserve">—The Startup Offer included in the Three-Part Supply Offer submitted in the DAM associated with Resource </w:t>
            </w:r>
            <w:proofErr w:type="spellStart"/>
            <w:r w:rsidRPr="00D65BD4">
              <w:rPr>
                <w:rFonts w:eastAsia="SimSun"/>
                <w:i/>
                <w:iCs/>
                <w:sz w:val="20"/>
                <w:szCs w:val="20"/>
              </w:rPr>
              <w:t>r</w:t>
            </w:r>
            <w:r w:rsidRPr="00D65BD4">
              <w:rPr>
                <w:rFonts w:eastAsia="SimSun"/>
                <w:iCs/>
                <w:sz w:val="20"/>
                <w:szCs w:val="20"/>
              </w:rPr>
              <w:t xml:space="preserve"> at</w:t>
            </w:r>
            <w:proofErr w:type="spellEnd"/>
            <w:r w:rsidRPr="00D65BD4">
              <w:rPr>
                <w:rFonts w:eastAsia="SimSun"/>
                <w:iCs/>
                <w:sz w:val="20"/>
                <w:szCs w:val="20"/>
              </w:rPr>
              <w:t xml:space="preserve"> Resource Node </w:t>
            </w:r>
            <w:r w:rsidRPr="00D65BD4">
              <w:rPr>
                <w:rFonts w:eastAsia="SimSun"/>
                <w:i/>
                <w:iCs/>
                <w:sz w:val="20"/>
                <w:szCs w:val="20"/>
              </w:rPr>
              <w:t>p</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for the first hour of the DAM-commitment period.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1D648BBE" w14:textId="77777777" w:rsidTr="0003786F">
        <w:trPr>
          <w:cantSplit/>
        </w:trPr>
        <w:tc>
          <w:tcPr>
            <w:tcW w:w="1818" w:type="dxa"/>
          </w:tcPr>
          <w:p w14:paraId="4CA684A0" w14:textId="77777777" w:rsidR="00D65BD4" w:rsidRPr="00D65BD4" w:rsidRDefault="00D65BD4" w:rsidP="00D65BD4">
            <w:pPr>
              <w:spacing w:after="60"/>
              <w:rPr>
                <w:rFonts w:eastAsia="SimSun"/>
                <w:iCs/>
                <w:sz w:val="20"/>
                <w:szCs w:val="20"/>
              </w:rPr>
            </w:pPr>
            <w:r w:rsidRPr="00D65BD4">
              <w:rPr>
                <w:rFonts w:eastAsia="SimSun"/>
                <w:iCs/>
                <w:sz w:val="20"/>
                <w:szCs w:val="20"/>
              </w:rPr>
              <w:t>AGRRATIO</w:t>
            </w:r>
            <w:r w:rsidRPr="00D65BD4">
              <w:rPr>
                <w:rFonts w:eastAsia="SimSun"/>
                <w:i/>
                <w:iCs/>
                <w:sz w:val="20"/>
                <w:szCs w:val="20"/>
                <w:vertAlign w:val="subscript"/>
                <w:lang w:val="pt-BR"/>
              </w:rPr>
              <w:t xml:space="preserve"> </w:t>
            </w:r>
            <w:r w:rsidRPr="00D65BD4">
              <w:rPr>
                <w:rFonts w:eastAsia="SimSun"/>
                <w:i/>
                <w:iCs/>
                <w:sz w:val="20"/>
                <w:szCs w:val="20"/>
                <w:vertAlign w:val="subscript"/>
              </w:rPr>
              <w:t>q, p, r</w:t>
            </w:r>
          </w:p>
        </w:tc>
        <w:tc>
          <w:tcPr>
            <w:tcW w:w="900" w:type="dxa"/>
          </w:tcPr>
          <w:p w14:paraId="2B3AC079"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07F6AD57" w14:textId="77777777" w:rsidR="00D65BD4" w:rsidRPr="00D65BD4" w:rsidRDefault="00D65BD4" w:rsidP="00D65BD4">
            <w:pPr>
              <w:spacing w:after="60"/>
              <w:rPr>
                <w:rFonts w:eastAsia="SimSun"/>
                <w:i/>
                <w:iCs/>
                <w:sz w:val="20"/>
                <w:szCs w:val="20"/>
              </w:rPr>
            </w:pPr>
            <w:r w:rsidRPr="00D65BD4">
              <w:rPr>
                <w:rFonts w:eastAsia="SimSun"/>
                <w:i/>
                <w:iCs/>
                <w:sz w:val="20"/>
                <w:szCs w:val="20"/>
              </w:rPr>
              <w:t>Aggregate Generation Resource Ratio per QSE per Settlement Point per Aggregate Generation Resource</w:t>
            </w:r>
            <w:r w:rsidRPr="00D65BD4">
              <w:rPr>
                <w:rFonts w:eastAsia="SimSun"/>
                <w:iCs/>
                <w:sz w:val="20"/>
                <w:szCs w:val="20"/>
              </w:rPr>
              <w:t>—A value which represents the ratio of the maximum number of generators online in an hour, as indicated by telemetry, compared to the total number of generators registered to th</w:t>
            </w:r>
            <w:r w:rsidRPr="00D65BD4">
              <w:rPr>
                <w:rFonts w:eastAsia="SimSun"/>
                <w:sz w:val="20"/>
                <w:szCs w:val="20"/>
              </w:rPr>
              <w:t>e AGR and used in the approved v</w:t>
            </w:r>
            <w:r w:rsidRPr="00D65BD4">
              <w:rPr>
                <w:rFonts w:eastAsia="SimSun"/>
                <w:iCs/>
                <w:sz w:val="20"/>
                <w:szCs w:val="20"/>
              </w:rPr>
              <w:t xml:space="preserve">erifiable </w:t>
            </w:r>
            <w:r w:rsidRPr="00D65BD4">
              <w:rPr>
                <w:rFonts w:eastAsia="SimSun"/>
                <w:sz w:val="20"/>
                <w:szCs w:val="20"/>
              </w:rPr>
              <w:t>c</w:t>
            </w:r>
            <w:r w:rsidRPr="00D65BD4">
              <w:rPr>
                <w:rFonts w:eastAsia="SimSun"/>
                <w:iCs/>
                <w:sz w:val="20"/>
                <w:szCs w:val="20"/>
              </w:rPr>
              <w:t xml:space="preserve">ost for the </w:t>
            </w:r>
            <w:r w:rsidRPr="00D65BD4">
              <w:rPr>
                <w:rFonts w:eastAsia="SimSun"/>
                <w:sz w:val="20"/>
                <w:szCs w:val="20"/>
              </w:rPr>
              <w:t>AGR</w:t>
            </w:r>
            <w:r w:rsidRPr="00D65BD4">
              <w:rPr>
                <w:rFonts w:eastAsia="SimSun"/>
                <w:iCs/>
                <w:sz w:val="20"/>
                <w:szCs w:val="20"/>
              </w:rPr>
              <w:t>.  The value is only applicable if the Resource is an AGR.</w:t>
            </w:r>
          </w:p>
        </w:tc>
      </w:tr>
      <w:tr w:rsidR="00D65BD4" w:rsidRPr="00D65BD4" w14:paraId="4A412FEC" w14:textId="77777777" w:rsidTr="0003786F">
        <w:trPr>
          <w:cantSplit/>
        </w:trPr>
        <w:tc>
          <w:tcPr>
            <w:tcW w:w="1818" w:type="dxa"/>
          </w:tcPr>
          <w:p w14:paraId="3551C726" w14:textId="77777777" w:rsidR="00D65BD4" w:rsidRPr="00D65BD4" w:rsidRDefault="00D65BD4" w:rsidP="00D65BD4">
            <w:pPr>
              <w:spacing w:after="60"/>
              <w:rPr>
                <w:rFonts w:eastAsia="SimSun"/>
                <w:iCs/>
                <w:sz w:val="20"/>
                <w:szCs w:val="20"/>
              </w:rPr>
            </w:pPr>
            <w:r w:rsidRPr="00D65BD4">
              <w:rPr>
                <w:rFonts w:eastAsia="SimSun"/>
                <w:iCs/>
                <w:sz w:val="20"/>
                <w:szCs w:val="20"/>
              </w:rPr>
              <w:t>AGRMAXON</w:t>
            </w:r>
            <w:r w:rsidRPr="00D65BD4">
              <w:rPr>
                <w:rFonts w:eastAsia="SimSun"/>
                <w:i/>
                <w:iCs/>
                <w:sz w:val="20"/>
                <w:szCs w:val="20"/>
                <w:vertAlign w:val="subscript"/>
                <w:lang w:val="pt-BR"/>
              </w:rPr>
              <w:t xml:space="preserve"> </w:t>
            </w:r>
            <w:r w:rsidRPr="00D65BD4">
              <w:rPr>
                <w:rFonts w:eastAsia="SimSun"/>
                <w:i/>
                <w:iCs/>
                <w:sz w:val="20"/>
                <w:szCs w:val="20"/>
                <w:vertAlign w:val="subscript"/>
              </w:rPr>
              <w:t>q, p, r</w:t>
            </w:r>
          </w:p>
        </w:tc>
        <w:tc>
          <w:tcPr>
            <w:tcW w:w="900" w:type="dxa"/>
          </w:tcPr>
          <w:p w14:paraId="1D51CF74"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66905607" w14:textId="77777777" w:rsidR="00D65BD4" w:rsidRPr="00D65BD4" w:rsidRDefault="00D65BD4" w:rsidP="00D65BD4">
            <w:pPr>
              <w:spacing w:after="60"/>
              <w:rPr>
                <w:rFonts w:eastAsia="SimSun"/>
                <w:iCs/>
                <w:sz w:val="20"/>
                <w:szCs w:val="20"/>
              </w:rPr>
            </w:pPr>
            <w:r w:rsidRPr="00D65BD4">
              <w:rPr>
                <w:rFonts w:eastAsia="SimSun"/>
                <w:i/>
                <w:iCs/>
                <w:sz w:val="20"/>
                <w:szCs w:val="20"/>
              </w:rPr>
              <w:t>Aggregate Generation Resource Maximum Online per QSE per Settlement Point per Aggregate Generation Resource</w:t>
            </w:r>
            <w:r w:rsidRPr="00D65BD4">
              <w:rPr>
                <w:rFonts w:eastAsia="SimSun"/>
                <w:iCs/>
                <w:sz w:val="20"/>
                <w:szCs w:val="20"/>
              </w:rPr>
              <w:t>—</w:t>
            </w:r>
            <w:r w:rsidRPr="00D65BD4">
              <w:rPr>
                <w:rFonts w:eastAsia="SimSun"/>
                <w:sz w:val="20"/>
                <w:szCs w:val="20"/>
              </w:rPr>
              <w:t>T</w:t>
            </w:r>
            <w:r w:rsidRPr="00D65BD4">
              <w:rPr>
                <w:rFonts w:eastAsia="SimSun"/>
                <w:iCs/>
                <w:sz w:val="20"/>
                <w:szCs w:val="20"/>
              </w:rPr>
              <w:t>he maximum number of generators online during an hour, as indicated by telemetry. The value is only applicable if the Resource is an AGR.</w:t>
            </w:r>
          </w:p>
        </w:tc>
      </w:tr>
      <w:tr w:rsidR="00D65BD4" w:rsidRPr="00D65BD4" w14:paraId="5F27FF88" w14:textId="77777777" w:rsidTr="0003786F">
        <w:tc>
          <w:tcPr>
            <w:tcW w:w="1818" w:type="dxa"/>
          </w:tcPr>
          <w:p w14:paraId="41D8415C" w14:textId="77777777" w:rsidR="00D65BD4" w:rsidRPr="00D65BD4" w:rsidRDefault="00D65BD4" w:rsidP="00D65BD4">
            <w:pPr>
              <w:spacing w:after="60"/>
              <w:rPr>
                <w:rFonts w:eastAsia="SimSun"/>
                <w:iCs/>
                <w:sz w:val="20"/>
                <w:szCs w:val="20"/>
                <w:lang w:val="pt-BR"/>
              </w:rPr>
            </w:pPr>
            <w:r w:rsidRPr="00D65BD4">
              <w:rPr>
                <w:rFonts w:eastAsia="SimSun"/>
                <w:iCs/>
                <w:sz w:val="20"/>
                <w:szCs w:val="20"/>
              </w:rPr>
              <w:lastRenderedPageBreak/>
              <w:t>AGRTOT</w:t>
            </w:r>
            <w:r w:rsidRPr="00D65BD4">
              <w:rPr>
                <w:rFonts w:eastAsia="SimSun"/>
                <w:i/>
                <w:iCs/>
                <w:sz w:val="20"/>
                <w:szCs w:val="20"/>
                <w:vertAlign w:val="subscript"/>
                <w:lang w:val="pt-BR"/>
              </w:rPr>
              <w:t xml:space="preserve"> </w:t>
            </w:r>
            <w:r w:rsidRPr="00D65BD4">
              <w:rPr>
                <w:rFonts w:eastAsia="SimSun"/>
                <w:i/>
                <w:iCs/>
                <w:sz w:val="20"/>
                <w:szCs w:val="20"/>
                <w:vertAlign w:val="subscript"/>
              </w:rPr>
              <w:t>q, p, r</w:t>
            </w:r>
          </w:p>
        </w:tc>
        <w:tc>
          <w:tcPr>
            <w:tcW w:w="900" w:type="dxa"/>
          </w:tcPr>
          <w:p w14:paraId="20502AFC"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3E8DC0BE" w14:textId="77777777" w:rsidR="00D65BD4" w:rsidRPr="00D65BD4" w:rsidRDefault="00D65BD4" w:rsidP="00D65BD4">
            <w:pPr>
              <w:spacing w:after="60"/>
              <w:rPr>
                <w:rFonts w:eastAsia="SimSun"/>
                <w:iCs/>
                <w:sz w:val="20"/>
                <w:szCs w:val="20"/>
              </w:rPr>
            </w:pPr>
            <w:r w:rsidRPr="00D65BD4">
              <w:rPr>
                <w:rFonts w:eastAsia="SimSun"/>
                <w:i/>
                <w:iCs/>
                <w:sz w:val="20"/>
                <w:szCs w:val="20"/>
              </w:rPr>
              <w:t>Aggregate Generation Resource Total per QSE per Settlement Point per Aggregate Generation Resource</w:t>
            </w:r>
            <w:r w:rsidRPr="00D65BD4">
              <w:rPr>
                <w:rFonts w:eastAsia="SimSun"/>
                <w:iCs/>
                <w:sz w:val="20"/>
                <w:szCs w:val="20"/>
              </w:rPr>
              <w:t>—The total number of generators registered to the AGR and used in the approved verifiable cost for the AGR.  The value is only applicable if the Resource is an AGR.</w:t>
            </w:r>
          </w:p>
        </w:tc>
      </w:tr>
      <w:tr w:rsidR="00D65BD4" w:rsidRPr="00D65BD4" w14:paraId="43A992EC" w14:textId="77777777" w:rsidTr="0003786F">
        <w:trPr>
          <w:cantSplit/>
        </w:trPr>
        <w:tc>
          <w:tcPr>
            <w:tcW w:w="1818" w:type="dxa"/>
          </w:tcPr>
          <w:p w14:paraId="1C82DB53"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DAMEO </w:t>
            </w:r>
            <w:r w:rsidRPr="00D65BD4">
              <w:rPr>
                <w:rFonts w:eastAsia="SimSun"/>
                <w:i/>
                <w:iCs/>
                <w:sz w:val="20"/>
                <w:szCs w:val="20"/>
                <w:vertAlign w:val="subscript"/>
              </w:rPr>
              <w:t>q, p, r, h</w:t>
            </w:r>
          </w:p>
        </w:tc>
        <w:tc>
          <w:tcPr>
            <w:tcW w:w="900" w:type="dxa"/>
          </w:tcPr>
          <w:p w14:paraId="6324CD9A" w14:textId="77777777" w:rsidR="00D65BD4" w:rsidRPr="00D65BD4" w:rsidRDefault="00D65BD4" w:rsidP="00D65BD4">
            <w:pPr>
              <w:spacing w:after="60"/>
              <w:rPr>
                <w:rFonts w:eastAsia="SimSun"/>
                <w:iCs/>
                <w:sz w:val="20"/>
                <w:szCs w:val="20"/>
              </w:rPr>
            </w:pPr>
            <w:r w:rsidRPr="00D65BD4">
              <w:rPr>
                <w:rFonts w:eastAsia="SimSun"/>
                <w:iCs/>
                <w:sz w:val="20"/>
                <w:szCs w:val="20"/>
              </w:rPr>
              <w:t>$/MWh</w:t>
            </w:r>
          </w:p>
        </w:tc>
        <w:tc>
          <w:tcPr>
            <w:tcW w:w="6790" w:type="dxa"/>
          </w:tcPr>
          <w:p w14:paraId="15F06D9B" w14:textId="77777777" w:rsidR="00D65BD4" w:rsidRPr="00D65BD4" w:rsidRDefault="00D65BD4" w:rsidP="00D65BD4">
            <w:pPr>
              <w:spacing w:after="60"/>
              <w:rPr>
                <w:rFonts w:eastAsia="SimSun"/>
                <w:i/>
                <w:iCs/>
                <w:sz w:val="20"/>
                <w:szCs w:val="20"/>
              </w:rPr>
            </w:pPr>
            <w:r w:rsidRPr="00D65BD4">
              <w:rPr>
                <w:rFonts w:eastAsia="SimSun"/>
                <w:i/>
                <w:iCs/>
                <w:sz w:val="20"/>
                <w:szCs w:val="20"/>
              </w:rPr>
              <w:t>Day-Ahead Minimum-Energy Offer per QSE per Settlement Point per Resource per hour</w:t>
            </w:r>
            <w:r w:rsidRPr="00D65BD4">
              <w:rPr>
                <w:rFonts w:eastAsia="SimSun"/>
                <w:iCs/>
                <w:sz w:val="20"/>
                <w:szCs w:val="20"/>
              </w:rPr>
              <w:t xml:space="preserve">—The Minimum-Energy Offer included in the Three-Part Supply Offer submitted in the DAM associated with Resource </w:t>
            </w:r>
            <w:proofErr w:type="spellStart"/>
            <w:r w:rsidRPr="00D65BD4">
              <w:rPr>
                <w:rFonts w:eastAsia="SimSun"/>
                <w:i/>
                <w:iCs/>
                <w:sz w:val="20"/>
                <w:szCs w:val="20"/>
              </w:rPr>
              <w:t>r</w:t>
            </w:r>
            <w:r w:rsidRPr="00D65BD4">
              <w:rPr>
                <w:rFonts w:eastAsia="SimSun"/>
                <w:iCs/>
                <w:sz w:val="20"/>
                <w:szCs w:val="20"/>
              </w:rPr>
              <w:t xml:space="preserve"> at</w:t>
            </w:r>
            <w:proofErr w:type="spellEnd"/>
            <w:r w:rsidRPr="00D65BD4">
              <w:rPr>
                <w:rFonts w:eastAsia="SimSun"/>
                <w:iCs/>
                <w:sz w:val="20"/>
                <w:szCs w:val="20"/>
              </w:rPr>
              <w:t xml:space="preserve"> Resource Node </w:t>
            </w:r>
            <w:r w:rsidRPr="00D65BD4">
              <w:rPr>
                <w:rFonts w:eastAsia="SimSun"/>
                <w:i/>
                <w:iCs/>
                <w:sz w:val="20"/>
                <w:szCs w:val="20"/>
              </w:rPr>
              <w:t>p</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5A5E8192" w14:textId="77777777" w:rsidTr="0003786F">
        <w:trPr>
          <w:cantSplit/>
        </w:trPr>
        <w:tc>
          <w:tcPr>
            <w:tcW w:w="1818" w:type="dxa"/>
          </w:tcPr>
          <w:p w14:paraId="5B7649BD"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DALSL </w:t>
            </w:r>
            <w:r w:rsidRPr="00D65BD4">
              <w:rPr>
                <w:rFonts w:eastAsia="SimSun"/>
                <w:i/>
                <w:iCs/>
                <w:sz w:val="20"/>
                <w:szCs w:val="20"/>
                <w:vertAlign w:val="subscript"/>
              </w:rPr>
              <w:t>q, p, r, h</w:t>
            </w:r>
          </w:p>
        </w:tc>
        <w:tc>
          <w:tcPr>
            <w:tcW w:w="900" w:type="dxa"/>
          </w:tcPr>
          <w:p w14:paraId="63F7C7FA"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790" w:type="dxa"/>
          </w:tcPr>
          <w:p w14:paraId="33BFA660"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Low Sustained Limit per QSE per Settlement Point per Resource per </w:t>
            </w:r>
            <w:proofErr w:type="spellStart"/>
            <w:r w:rsidRPr="00D65BD4">
              <w:rPr>
                <w:rFonts w:eastAsia="SimSun"/>
                <w:i/>
                <w:iCs/>
                <w:sz w:val="20"/>
                <w:szCs w:val="20"/>
              </w:rPr>
              <w:t>hour</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Low Sustained Limit (LSL) of Resource </w:t>
            </w:r>
            <w:proofErr w:type="spellStart"/>
            <w:r w:rsidRPr="00D65BD4">
              <w:rPr>
                <w:rFonts w:eastAsia="SimSun"/>
                <w:i/>
                <w:iCs/>
                <w:sz w:val="20"/>
                <w:szCs w:val="20"/>
              </w:rPr>
              <w:t>r</w:t>
            </w:r>
            <w:r w:rsidRPr="00D65BD4">
              <w:rPr>
                <w:rFonts w:eastAsia="SimSun"/>
                <w:iCs/>
                <w:sz w:val="20"/>
                <w:szCs w:val="20"/>
              </w:rPr>
              <w:t xml:space="preserve"> at</w:t>
            </w:r>
            <w:proofErr w:type="spellEnd"/>
            <w:r w:rsidRPr="00D65BD4">
              <w:rPr>
                <w:rFonts w:eastAsia="SimSun"/>
                <w:iCs/>
                <w:sz w:val="20"/>
                <w:szCs w:val="20"/>
              </w:rPr>
              <w:t xml:space="preserve"> Resource Node </w:t>
            </w:r>
            <w:r w:rsidRPr="00D65BD4">
              <w:rPr>
                <w:rFonts w:eastAsia="SimSun"/>
                <w:i/>
                <w:iCs/>
                <w:sz w:val="20"/>
                <w:szCs w:val="20"/>
              </w:rPr>
              <w:t>p</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for the hour </w:t>
            </w:r>
            <w:r w:rsidRPr="00D65BD4">
              <w:rPr>
                <w:rFonts w:eastAsia="SimSun"/>
                <w:i/>
                <w:iCs/>
                <w:sz w:val="20"/>
                <w:szCs w:val="20"/>
              </w:rPr>
              <w:t xml:space="preserve">h </w:t>
            </w:r>
            <w:r w:rsidRPr="00D65BD4">
              <w:rPr>
                <w:rFonts w:eastAsia="SimSun"/>
                <w:iCs/>
                <w:sz w:val="20"/>
                <w:szCs w:val="20"/>
              </w:rPr>
              <w:t xml:space="preserve">as seen in the 1000 Day-Ahead snapshot.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230F6BF5" w14:textId="77777777" w:rsidTr="0003786F">
        <w:tc>
          <w:tcPr>
            <w:tcW w:w="1818" w:type="dxa"/>
          </w:tcPr>
          <w:p w14:paraId="769DAFED" w14:textId="77777777" w:rsidR="00D65BD4" w:rsidRPr="00D65BD4" w:rsidRDefault="00D65BD4" w:rsidP="00D65BD4">
            <w:pPr>
              <w:spacing w:after="60"/>
              <w:rPr>
                <w:rFonts w:eastAsia="SimSun"/>
                <w:iCs/>
                <w:sz w:val="20"/>
                <w:szCs w:val="20"/>
                <w:lang w:val="pt-BR"/>
              </w:rPr>
            </w:pPr>
            <w:r w:rsidRPr="00D65BD4">
              <w:rPr>
                <w:rFonts w:eastAsia="SimSun"/>
                <w:iCs/>
                <w:sz w:val="20"/>
                <w:szCs w:val="20"/>
                <w:lang w:val="pt-BR"/>
              </w:rPr>
              <w:t xml:space="preserve">DAAIEC </w:t>
            </w:r>
            <w:r w:rsidRPr="00D65BD4">
              <w:rPr>
                <w:rFonts w:eastAsia="SimSun"/>
                <w:i/>
                <w:iCs/>
                <w:sz w:val="20"/>
                <w:szCs w:val="20"/>
                <w:vertAlign w:val="subscript"/>
                <w:lang w:val="pt-BR"/>
              </w:rPr>
              <w:t>q, p, r h</w:t>
            </w:r>
          </w:p>
        </w:tc>
        <w:tc>
          <w:tcPr>
            <w:tcW w:w="900" w:type="dxa"/>
          </w:tcPr>
          <w:p w14:paraId="1A731AE6" w14:textId="77777777" w:rsidR="00D65BD4" w:rsidRPr="00D65BD4" w:rsidRDefault="00D65BD4" w:rsidP="00D65BD4">
            <w:pPr>
              <w:spacing w:after="60"/>
              <w:rPr>
                <w:rFonts w:eastAsia="SimSun"/>
                <w:iCs/>
                <w:sz w:val="20"/>
                <w:szCs w:val="20"/>
              </w:rPr>
            </w:pPr>
            <w:r w:rsidRPr="00D65BD4">
              <w:rPr>
                <w:rFonts w:eastAsia="SimSun"/>
                <w:iCs/>
                <w:sz w:val="20"/>
                <w:szCs w:val="20"/>
              </w:rPr>
              <w:t>$/MWh</w:t>
            </w:r>
          </w:p>
        </w:tc>
        <w:tc>
          <w:tcPr>
            <w:tcW w:w="6790" w:type="dxa"/>
          </w:tcPr>
          <w:p w14:paraId="4CDBB083"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Average Incremental Energy Cost per QSE per Settlement Point per Resource per </w:t>
            </w:r>
            <w:proofErr w:type="spellStart"/>
            <w:r w:rsidRPr="00D65BD4">
              <w:rPr>
                <w:rFonts w:eastAsia="SimSun"/>
                <w:i/>
                <w:iCs/>
                <w:sz w:val="20"/>
                <w:szCs w:val="20"/>
              </w:rPr>
              <w:t>hour</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average incremental energy cost, calculated according to the Energy Offer Curve capped by the generic energy price, for the output levels between the DAESR and the LSL of Resource </w:t>
            </w:r>
            <w:proofErr w:type="spellStart"/>
            <w:r w:rsidRPr="00D65BD4">
              <w:rPr>
                <w:rFonts w:eastAsia="SimSun"/>
                <w:i/>
                <w:iCs/>
                <w:sz w:val="20"/>
                <w:szCs w:val="20"/>
              </w:rPr>
              <w:t>r</w:t>
            </w:r>
            <w:r w:rsidRPr="00D65BD4">
              <w:rPr>
                <w:rFonts w:eastAsia="SimSun"/>
                <w:iCs/>
                <w:sz w:val="20"/>
                <w:szCs w:val="20"/>
              </w:rPr>
              <w:t xml:space="preserve"> at</w:t>
            </w:r>
            <w:proofErr w:type="spellEnd"/>
            <w:r w:rsidRPr="00D65BD4">
              <w:rPr>
                <w:rFonts w:eastAsia="SimSun"/>
                <w:iCs/>
                <w:sz w:val="20"/>
                <w:szCs w:val="20"/>
              </w:rPr>
              <w:t xml:space="preserve"> Resource Node </w:t>
            </w:r>
            <w:r w:rsidRPr="00D65BD4">
              <w:rPr>
                <w:rFonts w:eastAsia="SimSun"/>
                <w:i/>
                <w:iCs/>
                <w:sz w:val="20"/>
                <w:szCs w:val="20"/>
              </w:rPr>
              <w:t>p</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174A2917" w14:textId="77777777" w:rsidTr="0003786F">
        <w:trPr>
          <w:cantSplit/>
        </w:trPr>
        <w:tc>
          <w:tcPr>
            <w:tcW w:w="1818" w:type="dxa"/>
          </w:tcPr>
          <w:p w14:paraId="21AD4BBB"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900" w:type="dxa"/>
          </w:tcPr>
          <w:p w14:paraId="103F017B"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5C28762B"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532A6D43" w14:textId="77777777" w:rsidTr="0003786F">
        <w:trPr>
          <w:cantSplit/>
        </w:trPr>
        <w:tc>
          <w:tcPr>
            <w:tcW w:w="1818" w:type="dxa"/>
          </w:tcPr>
          <w:p w14:paraId="13170630" w14:textId="77777777" w:rsidR="00D65BD4" w:rsidRPr="00D65BD4" w:rsidRDefault="00D65BD4" w:rsidP="00D65BD4">
            <w:pPr>
              <w:spacing w:after="60"/>
              <w:rPr>
                <w:rFonts w:eastAsia="SimSun"/>
                <w:i/>
                <w:iCs/>
                <w:sz w:val="20"/>
                <w:szCs w:val="20"/>
              </w:rPr>
            </w:pPr>
            <w:r w:rsidRPr="00D65BD4">
              <w:rPr>
                <w:rFonts w:eastAsia="SimSun"/>
                <w:i/>
                <w:iCs/>
                <w:sz w:val="20"/>
                <w:szCs w:val="20"/>
              </w:rPr>
              <w:t>p</w:t>
            </w:r>
          </w:p>
        </w:tc>
        <w:tc>
          <w:tcPr>
            <w:tcW w:w="900" w:type="dxa"/>
          </w:tcPr>
          <w:p w14:paraId="75552711"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5EC8A9E4" w14:textId="77777777" w:rsidR="00D65BD4" w:rsidRPr="00D65BD4" w:rsidRDefault="00D65BD4" w:rsidP="00D65BD4">
            <w:pPr>
              <w:spacing w:after="60"/>
              <w:rPr>
                <w:rFonts w:eastAsia="SimSun"/>
                <w:iCs/>
                <w:sz w:val="20"/>
                <w:szCs w:val="20"/>
              </w:rPr>
            </w:pPr>
            <w:r w:rsidRPr="00D65BD4">
              <w:rPr>
                <w:rFonts w:eastAsia="SimSun"/>
                <w:iCs/>
                <w:sz w:val="20"/>
                <w:szCs w:val="20"/>
              </w:rPr>
              <w:t>A Resource Node Settlement Point.</w:t>
            </w:r>
          </w:p>
        </w:tc>
      </w:tr>
      <w:tr w:rsidR="00D65BD4" w:rsidRPr="00D65BD4" w14:paraId="6780C203" w14:textId="77777777" w:rsidTr="0003786F">
        <w:trPr>
          <w:cantSplit/>
        </w:trPr>
        <w:tc>
          <w:tcPr>
            <w:tcW w:w="1818" w:type="dxa"/>
          </w:tcPr>
          <w:p w14:paraId="1DAE9096" w14:textId="77777777" w:rsidR="00D65BD4" w:rsidRPr="00D65BD4" w:rsidRDefault="00D65BD4" w:rsidP="00D65BD4">
            <w:pPr>
              <w:spacing w:after="60"/>
              <w:rPr>
                <w:rFonts w:eastAsia="SimSun"/>
                <w:i/>
                <w:iCs/>
                <w:sz w:val="20"/>
                <w:szCs w:val="20"/>
              </w:rPr>
            </w:pPr>
            <w:r w:rsidRPr="00D65BD4">
              <w:rPr>
                <w:rFonts w:eastAsia="SimSun"/>
                <w:i/>
                <w:iCs/>
                <w:sz w:val="20"/>
                <w:szCs w:val="20"/>
              </w:rPr>
              <w:t>r</w:t>
            </w:r>
          </w:p>
        </w:tc>
        <w:tc>
          <w:tcPr>
            <w:tcW w:w="900" w:type="dxa"/>
          </w:tcPr>
          <w:p w14:paraId="4CED9DE3"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52CEEDAC" w14:textId="77777777" w:rsidR="00D65BD4" w:rsidRPr="00D65BD4" w:rsidRDefault="00D65BD4" w:rsidP="00D65BD4">
            <w:pPr>
              <w:spacing w:after="60"/>
              <w:rPr>
                <w:rFonts w:eastAsia="SimSun"/>
                <w:iCs/>
                <w:sz w:val="20"/>
                <w:szCs w:val="20"/>
              </w:rPr>
            </w:pPr>
            <w:r w:rsidRPr="00D65BD4">
              <w:rPr>
                <w:rFonts w:eastAsia="SimSun"/>
                <w:iCs/>
                <w:sz w:val="20"/>
                <w:szCs w:val="20"/>
              </w:rPr>
              <w:t>A DAM-committed Generation Resource.</w:t>
            </w:r>
          </w:p>
        </w:tc>
      </w:tr>
      <w:tr w:rsidR="00D65BD4" w:rsidRPr="00D65BD4" w14:paraId="07BD9744" w14:textId="77777777" w:rsidTr="0003786F">
        <w:trPr>
          <w:cantSplit/>
        </w:trPr>
        <w:tc>
          <w:tcPr>
            <w:tcW w:w="1818" w:type="dxa"/>
          </w:tcPr>
          <w:p w14:paraId="519FE7D2" w14:textId="77777777" w:rsidR="00D65BD4" w:rsidRPr="00D65BD4" w:rsidRDefault="00D65BD4" w:rsidP="00D65BD4">
            <w:pPr>
              <w:spacing w:after="60"/>
              <w:rPr>
                <w:rFonts w:eastAsia="SimSun"/>
                <w:i/>
                <w:iCs/>
                <w:sz w:val="20"/>
                <w:szCs w:val="20"/>
              </w:rPr>
            </w:pPr>
            <w:r w:rsidRPr="00D65BD4">
              <w:rPr>
                <w:rFonts w:eastAsia="SimSun"/>
                <w:i/>
                <w:iCs/>
                <w:sz w:val="20"/>
                <w:szCs w:val="20"/>
              </w:rPr>
              <w:t>h</w:t>
            </w:r>
          </w:p>
        </w:tc>
        <w:tc>
          <w:tcPr>
            <w:tcW w:w="900" w:type="dxa"/>
          </w:tcPr>
          <w:p w14:paraId="7E8D515B"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0E7709BF" w14:textId="77777777" w:rsidR="00D65BD4" w:rsidRPr="00D65BD4" w:rsidRDefault="00D65BD4" w:rsidP="00D65BD4">
            <w:pPr>
              <w:spacing w:after="60"/>
              <w:rPr>
                <w:rFonts w:eastAsia="SimSun"/>
                <w:iCs/>
                <w:sz w:val="20"/>
                <w:szCs w:val="20"/>
              </w:rPr>
            </w:pPr>
            <w:r w:rsidRPr="00D65BD4">
              <w:rPr>
                <w:rFonts w:eastAsia="SimSun"/>
                <w:iCs/>
                <w:sz w:val="20"/>
                <w:szCs w:val="20"/>
              </w:rPr>
              <w:t>An hour in the DAM-commitment period.</w:t>
            </w:r>
          </w:p>
        </w:tc>
      </w:tr>
      <w:tr w:rsidR="00D65BD4" w:rsidRPr="00D65BD4" w14:paraId="27507A2C" w14:textId="77777777" w:rsidTr="0003786F">
        <w:trPr>
          <w:cantSplit/>
        </w:trPr>
        <w:tc>
          <w:tcPr>
            <w:tcW w:w="1818" w:type="dxa"/>
          </w:tcPr>
          <w:p w14:paraId="0F60CBFF" w14:textId="77777777" w:rsidR="00D65BD4" w:rsidRPr="00D65BD4" w:rsidRDefault="00D65BD4" w:rsidP="00D65BD4">
            <w:pPr>
              <w:spacing w:after="60"/>
              <w:rPr>
                <w:rFonts w:eastAsia="SimSun"/>
                <w:i/>
                <w:iCs/>
                <w:sz w:val="20"/>
                <w:szCs w:val="20"/>
              </w:rPr>
            </w:pPr>
            <w:r w:rsidRPr="00D65BD4">
              <w:rPr>
                <w:rFonts w:eastAsia="SimSun"/>
                <w:i/>
                <w:iCs/>
                <w:sz w:val="20"/>
                <w:szCs w:val="20"/>
              </w:rPr>
              <w:t>c</w:t>
            </w:r>
          </w:p>
        </w:tc>
        <w:tc>
          <w:tcPr>
            <w:tcW w:w="900" w:type="dxa"/>
          </w:tcPr>
          <w:p w14:paraId="0F7EA345"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084A594C" w14:textId="77777777" w:rsidR="00D65BD4" w:rsidRPr="00D65BD4" w:rsidRDefault="00D65BD4" w:rsidP="00D65BD4">
            <w:pPr>
              <w:spacing w:after="60"/>
              <w:rPr>
                <w:rFonts w:eastAsia="SimSun"/>
                <w:iCs/>
                <w:sz w:val="20"/>
                <w:szCs w:val="20"/>
              </w:rPr>
            </w:pPr>
            <w:r w:rsidRPr="00D65BD4">
              <w:rPr>
                <w:rFonts w:eastAsia="SimSun"/>
                <w:iCs/>
                <w:sz w:val="20"/>
                <w:szCs w:val="20"/>
              </w:rPr>
              <w:t>A contiguous block of DAM-committed hours.</w:t>
            </w:r>
          </w:p>
        </w:tc>
      </w:tr>
      <w:tr w:rsidR="00D65BD4" w:rsidRPr="00D65BD4" w14:paraId="10579008" w14:textId="77777777" w:rsidTr="0003786F">
        <w:trPr>
          <w:cantSplit/>
        </w:trPr>
        <w:tc>
          <w:tcPr>
            <w:tcW w:w="1818" w:type="dxa"/>
          </w:tcPr>
          <w:p w14:paraId="556BC15A" w14:textId="77777777" w:rsidR="00D65BD4" w:rsidRPr="00D65BD4" w:rsidRDefault="00D65BD4" w:rsidP="00D65BD4">
            <w:pPr>
              <w:spacing w:after="60"/>
              <w:rPr>
                <w:rFonts w:eastAsia="SimSun"/>
                <w:i/>
                <w:iCs/>
                <w:sz w:val="20"/>
                <w:szCs w:val="20"/>
              </w:rPr>
            </w:pPr>
            <w:proofErr w:type="spellStart"/>
            <w:r w:rsidRPr="00D65BD4">
              <w:rPr>
                <w:rFonts w:eastAsia="SimSun"/>
                <w:i/>
                <w:iCs/>
                <w:sz w:val="20"/>
                <w:szCs w:val="20"/>
              </w:rPr>
              <w:t>afterCCGR</w:t>
            </w:r>
            <w:proofErr w:type="spellEnd"/>
          </w:p>
        </w:tc>
        <w:tc>
          <w:tcPr>
            <w:tcW w:w="900" w:type="dxa"/>
          </w:tcPr>
          <w:p w14:paraId="21E56B98"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795D6E26" w14:textId="77777777" w:rsidR="00D65BD4" w:rsidRPr="00D65BD4" w:rsidRDefault="00D65BD4" w:rsidP="00D65BD4">
            <w:pPr>
              <w:spacing w:after="60"/>
              <w:rPr>
                <w:rFonts w:eastAsia="SimSun"/>
                <w:iCs/>
                <w:sz w:val="20"/>
                <w:szCs w:val="20"/>
              </w:rPr>
            </w:pPr>
            <w:r w:rsidRPr="00D65BD4">
              <w:rPr>
                <w:rFonts w:eastAsia="SimSun"/>
                <w:iCs/>
                <w:sz w:val="20"/>
                <w:szCs w:val="20"/>
              </w:rPr>
              <w:t>The Combined Cycle Generation Resource to which a Combined Cycle Train transitions.</w:t>
            </w:r>
          </w:p>
        </w:tc>
      </w:tr>
      <w:tr w:rsidR="00D65BD4" w:rsidRPr="00D65BD4" w14:paraId="27FC6088" w14:textId="77777777" w:rsidTr="0003786F">
        <w:trPr>
          <w:cantSplit/>
        </w:trPr>
        <w:tc>
          <w:tcPr>
            <w:tcW w:w="1818" w:type="dxa"/>
          </w:tcPr>
          <w:p w14:paraId="0A3D4FDC" w14:textId="77777777" w:rsidR="00D65BD4" w:rsidRPr="00D65BD4" w:rsidRDefault="00D65BD4" w:rsidP="00D65BD4">
            <w:pPr>
              <w:spacing w:after="60"/>
              <w:rPr>
                <w:rFonts w:eastAsia="SimSun"/>
                <w:i/>
                <w:iCs/>
                <w:sz w:val="20"/>
                <w:szCs w:val="20"/>
              </w:rPr>
            </w:pPr>
            <w:proofErr w:type="spellStart"/>
            <w:r w:rsidRPr="00D65BD4">
              <w:rPr>
                <w:rFonts w:eastAsia="SimSun"/>
                <w:i/>
                <w:iCs/>
                <w:sz w:val="20"/>
                <w:szCs w:val="20"/>
              </w:rPr>
              <w:t>beforeCCGR</w:t>
            </w:r>
            <w:proofErr w:type="spellEnd"/>
          </w:p>
        </w:tc>
        <w:tc>
          <w:tcPr>
            <w:tcW w:w="900" w:type="dxa"/>
          </w:tcPr>
          <w:p w14:paraId="6D2D734D"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790" w:type="dxa"/>
          </w:tcPr>
          <w:p w14:paraId="03AD3CA6" w14:textId="77777777" w:rsidR="00D65BD4" w:rsidRPr="00D65BD4" w:rsidRDefault="00D65BD4" w:rsidP="00D65BD4">
            <w:pPr>
              <w:spacing w:after="60"/>
              <w:rPr>
                <w:rFonts w:eastAsia="SimSun"/>
                <w:iCs/>
                <w:sz w:val="20"/>
                <w:szCs w:val="20"/>
              </w:rPr>
            </w:pPr>
            <w:r w:rsidRPr="00D65BD4">
              <w:rPr>
                <w:rFonts w:eastAsia="SimSun"/>
                <w:iCs/>
                <w:sz w:val="20"/>
                <w:szCs w:val="20"/>
              </w:rPr>
              <w:t>The Combined Cycle Generation Resource from which a Combined Cycle Train transitions.</w:t>
            </w:r>
          </w:p>
        </w:tc>
      </w:tr>
    </w:tbl>
    <w:p w14:paraId="18100C0A"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(8)</w:t>
      </w:r>
      <w:r w:rsidRPr="00D65BD4">
        <w:rPr>
          <w:rFonts w:eastAsia="SimSun"/>
          <w:iCs/>
          <w:szCs w:val="20"/>
        </w:rPr>
        <w:tab/>
        <w:t xml:space="preserve">The calculation of the Day-Ahead Average Incremental Energy Cost for each Resource for each hour is illustrated with the picture below, where </w:t>
      </w:r>
      <w:proofErr w:type="spellStart"/>
      <w:r w:rsidRPr="00D65BD4">
        <w:rPr>
          <w:rFonts w:eastAsia="SimSun"/>
          <w:iCs/>
          <w:szCs w:val="20"/>
        </w:rPr>
        <w:t>P</w:t>
      </w:r>
      <w:r w:rsidRPr="00D65BD4">
        <w:rPr>
          <w:rFonts w:eastAsia="SimSun"/>
          <w:iCs/>
          <w:szCs w:val="20"/>
          <w:vertAlign w:val="subscript"/>
        </w:rPr>
        <w:t>cap</w:t>
      </w:r>
      <w:proofErr w:type="spellEnd"/>
      <w:r w:rsidRPr="00D65BD4">
        <w:rPr>
          <w:rFonts w:eastAsia="SimSun"/>
          <w:iCs/>
          <w:szCs w:val="20"/>
        </w:rPr>
        <w:t xml:space="preserve"> is the Energy Offer Curve Cap.  The method to calculate such cost is described in Section 4.6.5, Calculation of “Average Incremental Energy Cost” </w:t>
      </w:r>
      <w:bookmarkStart w:id="331" w:name="OLE_LINK3"/>
      <w:r w:rsidRPr="00D65BD4">
        <w:rPr>
          <w:rFonts w:eastAsia="SimSun"/>
          <w:iCs/>
          <w:szCs w:val="20"/>
        </w:rPr>
        <w:t>(AIEC).</w:t>
      </w:r>
      <w:bookmarkEnd w:id="331"/>
    </w:p>
    <w:p w14:paraId="3AAA8BD0" w14:textId="77777777" w:rsidR="00D65BD4" w:rsidRPr="00D65BD4" w:rsidRDefault="00D65BD4" w:rsidP="00D65BD4">
      <w:pPr>
        <w:rPr>
          <w:rFonts w:eastAsia="SimSun"/>
        </w:rPr>
      </w:pPr>
      <w:r w:rsidRPr="00D65BD4">
        <w:rPr>
          <w:rFonts w:eastAsia="SimSun"/>
          <w:noProof/>
        </w:rPr>
        <w:lastRenderedPageBreak/>
        <mc:AlternateContent>
          <mc:Choice Requires="wps">
            <w:drawing>
              <wp:anchor distT="0" distB="0" distL="114300" distR="114300" simplePos="0" relativeHeight="251668480" behindDoc="0" locked="0" layoutInCell="1" allowOverlap="1" wp14:anchorId="41EEAA43" wp14:editId="7C069DEF">
                <wp:simplePos x="0" y="0"/>
                <wp:positionH relativeFrom="column">
                  <wp:posOffset>-10160</wp:posOffset>
                </wp:positionH>
                <wp:positionV relativeFrom="paragraph">
                  <wp:posOffset>1270</wp:posOffset>
                </wp:positionV>
                <wp:extent cx="431800" cy="2400300"/>
                <wp:effectExtent l="0" t="127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1EC28" w14:textId="77777777" w:rsidR="00D65BD4" w:rsidRDefault="00D65BD4" w:rsidP="00D65BD4">
                            <w:pPr>
                              <w:jc w:val="center"/>
                              <w:rPr>
                                <w:sz w:val="20"/>
                                <w:szCs w:val="20"/>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EAA43" id="_x0000_t202" coordsize="21600,21600" o:spt="202" path="m,l,21600r21600,l21600,xe">
                <v:stroke joinstyle="miter"/>
                <v:path gradientshapeok="t" o:connecttype="rect"/>
              </v:shapetype>
              <v:shape id="Text Box 46" o:spid="_x0000_s1026" type="#_x0000_t202" style="position:absolute;margin-left:-.8pt;margin-top:.1pt;width:34pt;height:1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21E1EC28" w14:textId="77777777" w:rsidR="00D65BD4" w:rsidRDefault="00D65BD4" w:rsidP="00D65BD4">
                      <w:pPr>
                        <w:jc w:val="center"/>
                        <w:rPr>
                          <w:sz w:val="20"/>
                          <w:szCs w:val="20"/>
                        </w:rPr>
                      </w:pPr>
                    </w:p>
                  </w:txbxContent>
                </v:textbox>
              </v:shape>
            </w:pict>
          </mc:Fallback>
        </mc:AlternateContent>
      </w:r>
      <w:r w:rsidRPr="00D65BD4">
        <w:rPr>
          <w:rFonts w:eastAsia="SimSun"/>
          <w:noProof/>
        </w:rPr>
        <mc:AlternateContent>
          <mc:Choice Requires="wpc">
            <w:drawing>
              <wp:inline distT="0" distB="0" distL="0" distR="0" wp14:anchorId="24E5D29C" wp14:editId="1FCD7D05">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CDF75D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D65BD4">
        <w:rPr>
          <w:rFonts w:eastAsia="SimSun"/>
          <w:noProof/>
        </w:rPr>
        <mc:AlternateContent>
          <mc:Choice Requires="wps">
            <w:drawing>
              <wp:anchor distT="0" distB="0" distL="114300" distR="114300" simplePos="0" relativeHeight="251671552" behindDoc="0" locked="0" layoutInCell="1" allowOverlap="1" wp14:anchorId="2941F432" wp14:editId="6241F1A9">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CF454" id="Rectangle 41" o:spid="_x0000_s1026" style="position:absolute;margin-left:0;margin-top:0;width:410.25pt;height:3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D65BD4">
        <w:rPr>
          <w:rFonts w:eastAsia="SimSun"/>
          <w:noProof/>
        </w:rPr>
        <mc:AlternateContent>
          <mc:Choice Requires="wps">
            <w:drawing>
              <wp:anchor distT="0" distB="0" distL="114300" distR="114300" simplePos="0" relativeHeight="251659264" behindDoc="0" locked="0" layoutInCell="1" allowOverlap="1" wp14:anchorId="16E0D5E3" wp14:editId="4A7A11BF">
                <wp:simplePos x="0" y="0"/>
                <wp:positionH relativeFrom="column">
                  <wp:posOffset>421640</wp:posOffset>
                </wp:positionH>
                <wp:positionV relativeFrom="paragraph">
                  <wp:posOffset>114300</wp:posOffset>
                </wp:positionV>
                <wp:extent cx="635" cy="2286000"/>
                <wp:effectExtent l="12065" t="9525" r="6350" b="952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13A87" id="Straight Connector 4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D65BD4">
        <w:rPr>
          <w:rFonts w:eastAsia="SimSun"/>
          <w:noProof/>
        </w:rPr>
        <mc:AlternateContent>
          <mc:Choice Requires="wps">
            <w:drawing>
              <wp:anchor distT="0" distB="0" distL="114300" distR="114300" simplePos="0" relativeHeight="251660288" behindDoc="0" locked="0" layoutInCell="1" allowOverlap="1" wp14:anchorId="4807B3A3" wp14:editId="6A835997">
                <wp:simplePos x="0" y="0"/>
                <wp:positionH relativeFrom="column">
                  <wp:posOffset>421640</wp:posOffset>
                </wp:positionH>
                <wp:positionV relativeFrom="paragraph">
                  <wp:posOffset>2400300</wp:posOffset>
                </wp:positionV>
                <wp:extent cx="3813810" cy="635"/>
                <wp:effectExtent l="12065" t="9525" r="1270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D999B" id="Straight Connector 3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D65BD4">
        <w:rPr>
          <w:rFonts w:eastAsia="SimSun"/>
          <w:noProof/>
        </w:rPr>
        <mc:AlternateContent>
          <mc:Choice Requires="wps">
            <w:drawing>
              <wp:anchor distT="0" distB="0" distL="114300" distR="114300" simplePos="0" relativeHeight="251661312" behindDoc="0" locked="0" layoutInCell="1" allowOverlap="1" wp14:anchorId="4C10ECD7" wp14:editId="405ADF07">
                <wp:simplePos x="0" y="0"/>
                <wp:positionH relativeFrom="column">
                  <wp:posOffset>3348355</wp:posOffset>
                </wp:positionH>
                <wp:positionV relativeFrom="paragraph">
                  <wp:posOffset>342900</wp:posOffset>
                </wp:positionV>
                <wp:extent cx="685800" cy="685800"/>
                <wp:effectExtent l="5080" t="9525" r="13970" b="952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A9637" id="Straight Connector 3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D65BD4">
        <w:rPr>
          <w:rFonts w:eastAsia="SimSun"/>
          <w:noProof/>
        </w:rPr>
        <mc:AlternateContent>
          <mc:Choice Requires="wps">
            <w:drawing>
              <wp:anchor distT="0" distB="0" distL="114300" distR="114300" simplePos="0" relativeHeight="251662336" behindDoc="0" locked="0" layoutInCell="1" allowOverlap="1" wp14:anchorId="792AF119" wp14:editId="7F7038F3">
                <wp:simplePos x="0" y="0"/>
                <wp:positionH relativeFrom="column">
                  <wp:posOffset>2974975</wp:posOffset>
                </wp:positionH>
                <wp:positionV relativeFrom="paragraph">
                  <wp:posOffset>1256030</wp:posOffset>
                </wp:positionV>
                <wp:extent cx="1059180" cy="1270"/>
                <wp:effectExtent l="12700" t="8255" r="1397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FCF96" id="Straight Connector 3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D65BD4">
        <w:rPr>
          <w:rFonts w:eastAsia="SimSun"/>
          <w:noProof/>
        </w:rPr>
        <mc:AlternateContent>
          <mc:Choice Requires="wps">
            <w:drawing>
              <wp:anchor distT="0" distB="0" distL="114300" distR="114300" simplePos="0" relativeHeight="251663360" behindDoc="0" locked="0" layoutInCell="1" allowOverlap="1" wp14:anchorId="0F45BFA3" wp14:editId="01D57F59">
                <wp:simplePos x="0" y="0"/>
                <wp:positionH relativeFrom="column">
                  <wp:posOffset>2966720</wp:posOffset>
                </wp:positionH>
                <wp:positionV relativeFrom="paragraph">
                  <wp:posOffset>1028700</wp:posOffset>
                </wp:positionV>
                <wp:extent cx="381635" cy="229870"/>
                <wp:effectExtent l="13970" t="9525" r="1397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87A6D" id="Straight Connector 3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D65BD4">
        <w:rPr>
          <w:rFonts w:eastAsia="SimSun"/>
          <w:noProof/>
        </w:rPr>
        <mc:AlternateContent>
          <mc:Choice Requires="wps">
            <w:drawing>
              <wp:anchor distT="0" distB="0" distL="114300" distR="114300" simplePos="0" relativeHeight="251664384" behindDoc="0" locked="0" layoutInCell="1" allowOverlap="1" wp14:anchorId="76833678" wp14:editId="22CDA231">
                <wp:simplePos x="0" y="0"/>
                <wp:positionH relativeFrom="column">
                  <wp:posOffset>887730</wp:posOffset>
                </wp:positionH>
                <wp:positionV relativeFrom="paragraph">
                  <wp:posOffset>2400300</wp:posOffset>
                </wp:positionV>
                <wp:extent cx="3667760" cy="342900"/>
                <wp:effectExtent l="1905"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D8CE0" w14:textId="77777777" w:rsidR="00D65BD4" w:rsidRDefault="00D65BD4" w:rsidP="00D65BD4"/>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33678" id="Text Box 35" o:spid="_x0000_s1027" type="#_x0000_t202" style="position:absolute;margin-left:69.9pt;margin-top:189pt;width:288.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732D8CE0" w14:textId="77777777" w:rsidR="00D65BD4" w:rsidRDefault="00D65BD4" w:rsidP="00D65BD4"/>
                  </w:txbxContent>
                </v:textbox>
              </v:shape>
            </w:pict>
          </mc:Fallback>
        </mc:AlternateContent>
      </w:r>
      <w:r w:rsidRPr="00D65BD4">
        <w:rPr>
          <w:rFonts w:eastAsia="SimSun"/>
          <w:noProof/>
        </w:rPr>
        <mc:AlternateContent>
          <mc:Choice Requires="wps">
            <w:drawing>
              <wp:anchor distT="0" distB="0" distL="114300" distR="114300" simplePos="0" relativeHeight="251665408" behindDoc="0" locked="0" layoutInCell="1" allowOverlap="1" wp14:anchorId="45D4014D" wp14:editId="7142B618">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25F1E" w14:textId="77777777" w:rsidR="00D65BD4" w:rsidRDefault="00D65BD4" w:rsidP="00D65BD4"/>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014D" id="Text Box 33" o:spid="_x0000_s1028" type="#_x0000_t202" style="position:absolute;margin-left:323.7pt;margin-top:9pt;width:86.2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35825F1E" w14:textId="77777777" w:rsidR="00D65BD4" w:rsidRDefault="00D65BD4" w:rsidP="00D65BD4"/>
                  </w:txbxContent>
                </v:textbox>
              </v:shape>
            </w:pict>
          </mc:Fallback>
        </mc:AlternateContent>
      </w:r>
      <w:r w:rsidRPr="00D65BD4">
        <w:rPr>
          <w:rFonts w:eastAsia="SimSun"/>
          <w:noProof/>
        </w:rPr>
        <mc:AlternateContent>
          <mc:Choice Requires="wps">
            <w:drawing>
              <wp:anchor distT="0" distB="0" distL="114300" distR="114300" simplePos="0" relativeHeight="251666432" behindDoc="0" locked="0" layoutInCell="1" allowOverlap="1" wp14:anchorId="2750AFBB" wp14:editId="5D7259E5">
                <wp:simplePos x="0" y="0"/>
                <wp:positionH relativeFrom="column">
                  <wp:posOffset>3783330</wp:posOffset>
                </wp:positionH>
                <wp:positionV relativeFrom="paragraph">
                  <wp:posOffset>342900</wp:posOffset>
                </wp:positionV>
                <wp:extent cx="848360" cy="228600"/>
                <wp:effectExtent l="30480" t="9525" r="6985" b="476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08552" id="Straight Connector 32"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D65BD4">
        <w:rPr>
          <w:rFonts w:eastAsia="SimSun"/>
          <w:noProof/>
        </w:rPr>
        <mc:AlternateContent>
          <mc:Choice Requires="wpg">
            <w:drawing>
              <wp:anchor distT="0" distB="0" distL="114300" distR="114300" simplePos="0" relativeHeight="251667456" behindDoc="0" locked="0" layoutInCell="1" allowOverlap="1" wp14:anchorId="06EF928B" wp14:editId="2FD584A3">
                <wp:simplePos x="0" y="0"/>
                <wp:positionH relativeFrom="column">
                  <wp:posOffset>421640</wp:posOffset>
                </wp:positionH>
                <wp:positionV relativeFrom="paragraph">
                  <wp:posOffset>1256030</wp:posOffset>
                </wp:positionV>
                <wp:extent cx="2545715" cy="1144270"/>
                <wp:effectExtent l="12065" t="8255" r="13970" b="952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CC12BE" id="Group 20" o:spid="_x0000_s1026" style="position:absolute;margin-left:33.2pt;margin-top:98.9pt;width:200.45pt;height:90.1pt;z-index:251667456"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D65BD4">
        <w:rPr>
          <w:rFonts w:eastAsia="SimSun"/>
          <w:noProof/>
        </w:rPr>
        <mc:AlternateContent>
          <mc:Choice Requires="wpg">
            <w:drawing>
              <wp:anchor distT="0" distB="0" distL="114300" distR="114300" simplePos="0" relativeHeight="251669504" behindDoc="0" locked="0" layoutInCell="1" allowOverlap="1" wp14:anchorId="2D4E2626" wp14:editId="2A1A5DD7">
                <wp:simplePos x="0" y="0"/>
                <wp:positionH relativeFrom="column">
                  <wp:posOffset>1346200</wp:posOffset>
                </wp:positionH>
                <wp:positionV relativeFrom="paragraph">
                  <wp:posOffset>1257300</wp:posOffset>
                </wp:positionV>
                <wp:extent cx="2276475" cy="1144270"/>
                <wp:effectExtent l="12700" t="19050" r="15875" b="177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D929A8" id="Group 3" o:spid="_x0000_s1026" style="position:absolute;margin-left:106pt;margin-top:99pt;width:179.25pt;height:90.1pt;z-index:251669504"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D65BD4">
        <w:rPr>
          <w:rFonts w:eastAsia="SimSun"/>
          <w:noProof/>
        </w:rPr>
        <mc:AlternateContent>
          <mc:Choice Requires="wps">
            <w:drawing>
              <wp:anchor distT="0" distB="0" distL="114300" distR="114300" simplePos="0" relativeHeight="251670528" behindDoc="0" locked="0" layoutInCell="1" allowOverlap="1" wp14:anchorId="508ED95F" wp14:editId="1335EA4E">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7D18C" w14:textId="77777777" w:rsidR="00D65BD4" w:rsidRDefault="00D65BD4" w:rsidP="00D65B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ED95F" id="Text Box 2" o:spid="_x0000_s1029" type="#_x0000_t202" style="position:absolute;margin-left:144.6pt;margin-top:2in;width:124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6587D18C" w14:textId="77777777" w:rsidR="00D65BD4" w:rsidRDefault="00D65BD4" w:rsidP="00D65BD4"/>
                  </w:txbxContent>
                </v:textbox>
              </v:shape>
            </w:pict>
          </mc:Fallback>
        </mc:AlternateContent>
      </w:r>
    </w:p>
    <w:p w14:paraId="3BC27C89" w14:textId="77777777" w:rsidR="00D65BD4" w:rsidRPr="00D65BD4" w:rsidRDefault="00D65BD4" w:rsidP="00D65BD4">
      <w:pPr>
        <w:spacing w:after="240"/>
        <w:ind w:left="720" w:hanging="720"/>
        <w:rPr>
          <w:rFonts w:eastAsia="SimSun"/>
          <w:iCs/>
          <w:szCs w:val="20"/>
        </w:rPr>
      </w:pPr>
      <w:r w:rsidRPr="00D65BD4">
        <w:rPr>
          <w:rFonts w:eastAsia="SimSun"/>
          <w:iCs/>
          <w:szCs w:val="20"/>
        </w:rPr>
        <w:t>(9)</w:t>
      </w:r>
      <w:r w:rsidRPr="00D65BD4">
        <w:rPr>
          <w:rFonts w:eastAsia="SimSun"/>
          <w:iCs/>
          <w:szCs w:val="20"/>
        </w:rPr>
        <w:tab/>
        <w:t>The total of the Day-Ahead Make-Whole Payments to each QSE for Generation Resources for a given hour is calculated as follows:</w:t>
      </w:r>
    </w:p>
    <w:p w14:paraId="2F3062AC" w14:textId="77777777" w:rsidR="00D65BD4" w:rsidRPr="00D65BD4" w:rsidRDefault="00D65BD4" w:rsidP="00D65BD4">
      <w:pPr>
        <w:tabs>
          <w:tab w:val="left" w:pos="2340"/>
          <w:tab w:val="left" w:pos="3420"/>
        </w:tabs>
        <w:spacing w:before="240"/>
        <w:ind w:left="3150" w:hanging="2430"/>
        <w:jc w:val="both"/>
        <w:rPr>
          <w:rFonts w:eastAsia="SimSun"/>
          <w:lang w:val="pt-BR"/>
        </w:rPr>
      </w:pPr>
      <w:r w:rsidRPr="00D65BD4">
        <w:rPr>
          <w:rFonts w:eastAsia="SimSun"/>
          <w:lang w:val="pt-BR"/>
        </w:rPr>
        <w:t xml:space="preserve">DAMWAMTQSETOT </w:t>
      </w:r>
      <w:r w:rsidRPr="00D65BD4">
        <w:rPr>
          <w:rFonts w:eastAsia="SimSun"/>
          <w:i/>
          <w:vertAlign w:val="subscript"/>
          <w:lang w:val="pt-BR"/>
        </w:rPr>
        <w:t>q</w:t>
      </w:r>
      <w:r w:rsidRPr="00D65BD4">
        <w:rPr>
          <w:rFonts w:eastAsia="SimSun"/>
          <w:lang w:val="pt-BR"/>
        </w:rPr>
        <w:tab/>
        <w:t>=</w:t>
      </w:r>
      <w:r w:rsidRPr="00D65BD4">
        <w:rPr>
          <w:rFonts w:eastAsia="SimSun"/>
          <w:lang w:val="pt-BR"/>
        </w:rPr>
        <w:tab/>
      </w:r>
      <w:r w:rsidRPr="00D65BD4">
        <w:rPr>
          <w:rFonts w:eastAsia="SimSun"/>
          <w:position w:val="-22"/>
        </w:rPr>
        <w:object w:dxaOrig="220" w:dyaOrig="460" w14:anchorId="5DD3B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6pt" o:ole="">
            <v:imagedata r:id="rId12" o:title=""/>
          </v:shape>
          <o:OLEObject Type="Embed" ProgID="Equation.3" ShapeID="_x0000_i1025" DrawAspect="Content" ObjectID="_1786452132" r:id="rId13"/>
        </w:object>
      </w:r>
      <w:r w:rsidRPr="00D65BD4">
        <w:rPr>
          <w:rFonts w:eastAsia="SimSun"/>
          <w:position w:val="-18"/>
        </w:rPr>
        <w:object w:dxaOrig="220" w:dyaOrig="420" w14:anchorId="1F4C7068">
          <v:shape id="_x0000_i1026" type="#_x0000_t75" style="width:12pt;height:24pt" o:ole="">
            <v:imagedata r:id="rId14" o:title=""/>
          </v:shape>
          <o:OLEObject Type="Embed" ProgID="Equation.3" ShapeID="_x0000_i1026" DrawAspect="Content" ObjectID="_1786452133" r:id="rId15"/>
        </w:object>
      </w:r>
      <w:r w:rsidRPr="00D65BD4">
        <w:rPr>
          <w:rFonts w:eastAsia="SimSun"/>
          <w:lang w:val="pt-BR"/>
        </w:rPr>
        <w:t xml:space="preserve">DAMWAMT </w:t>
      </w:r>
      <w:r w:rsidRPr="00D65BD4">
        <w:rPr>
          <w:rFonts w:eastAsia="SimSun"/>
          <w:i/>
          <w:vertAlign w:val="subscript"/>
          <w:lang w:val="pt-BR"/>
        </w:rPr>
        <w:t>q, p, r</w:t>
      </w:r>
    </w:p>
    <w:p w14:paraId="6E461E39"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D65BD4" w:rsidRPr="00D65BD4" w14:paraId="5DAC3FFA" w14:textId="77777777" w:rsidTr="0003786F">
        <w:trPr>
          <w:tblHeader/>
        </w:trPr>
        <w:tc>
          <w:tcPr>
            <w:tcW w:w="1248" w:type="pct"/>
          </w:tcPr>
          <w:p w14:paraId="13026453" w14:textId="77777777" w:rsidR="00D65BD4" w:rsidRPr="00D65BD4" w:rsidRDefault="00D65BD4" w:rsidP="00D65BD4">
            <w:pPr>
              <w:spacing w:after="240"/>
              <w:rPr>
                <w:rFonts w:eastAsia="SimSun"/>
                <w:b/>
                <w:iCs/>
                <w:sz w:val="20"/>
                <w:szCs w:val="20"/>
              </w:rPr>
            </w:pPr>
            <w:r w:rsidRPr="00D65BD4">
              <w:rPr>
                <w:rFonts w:eastAsia="SimSun"/>
                <w:b/>
                <w:iCs/>
                <w:sz w:val="20"/>
                <w:szCs w:val="20"/>
              </w:rPr>
              <w:t>Variable</w:t>
            </w:r>
          </w:p>
        </w:tc>
        <w:tc>
          <w:tcPr>
            <w:tcW w:w="452" w:type="pct"/>
          </w:tcPr>
          <w:p w14:paraId="5DCF821E"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3300" w:type="pct"/>
          </w:tcPr>
          <w:p w14:paraId="7CBF9B0D" w14:textId="77777777" w:rsidR="00D65BD4" w:rsidRPr="00D65BD4" w:rsidRDefault="00D65BD4" w:rsidP="00D65BD4">
            <w:pPr>
              <w:spacing w:after="240"/>
              <w:rPr>
                <w:rFonts w:eastAsia="SimSun"/>
                <w:b/>
                <w:iCs/>
                <w:sz w:val="20"/>
                <w:szCs w:val="20"/>
              </w:rPr>
            </w:pPr>
            <w:r w:rsidRPr="00D65BD4">
              <w:rPr>
                <w:rFonts w:eastAsia="SimSun"/>
                <w:b/>
                <w:iCs/>
                <w:sz w:val="20"/>
                <w:szCs w:val="20"/>
              </w:rPr>
              <w:t>Definition</w:t>
            </w:r>
          </w:p>
        </w:tc>
      </w:tr>
      <w:tr w:rsidR="00D65BD4" w:rsidRPr="00D65BD4" w14:paraId="2B92ECCC" w14:textId="77777777" w:rsidTr="0003786F">
        <w:tc>
          <w:tcPr>
            <w:tcW w:w="1248" w:type="pct"/>
          </w:tcPr>
          <w:p w14:paraId="341F3635"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DAMWAMTQSETOT </w:t>
            </w:r>
            <w:r w:rsidRPr="00D65BD4">
              <w:rPr>
                <w:rFonts w:eastAsia="SimSun"/>
                <w:i/>
                <w:iCs/>
                <w:sz w:val="20"/>
                <w:szCs w:val="20"/>
                <w:vertAlign w:val="subscript"/>
              </w:rPr>
              <w:t>q</w:t>
            </w:r>
          </w:p>
        </w:tc>
        <w:tc>
          <w:tcPr>
            <w:tcW w:w="452" w:type="pct"/>
          </w:tcPr>
          <w:p w14:paraId="2C6F67AC"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3300" w:type="pct"/>
          </w:tcPr>
          <w:p w14:paraId="48E8F1D9"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Make-Whole Payment QSE Total per </w:t>
            </w:r>
            <w:proofErr w:type="spellStart"/>
            <w:r w:rsidRPr="00D65BD4">
              <w:rPr>
                <w:rFonts w:eastAsia="SimSun"/>
                <w:i/>
                <w:iCs/>
                <w:sz w:val="20"/>
                <w:szCs w:val="20"/>
              </w:rPr>
              <w:t>QSE</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total of the Day-Ahead Make-Whole Payments to QSE </w:t>
            </w:r>
            <w:r w:rsidRPr="00D65BD4">
              <w:rPr>
                <w:rFonts w:eastAsia="SimSun"/>
                <w:i/>
                <w:iCs/>
                <w:sz w:val="20"/>
                <w:szCs w:val="20"/>
              </w:rPr>
              <w:t>q</w:t>
            </w:r>
            <w:r w:rsidRPr="00D65BD4">
              <w:rPr>
                <w:rFonts w:eastAsia="SimSun"/>
                <w:iCs/>
                <w:sz w:val="20"/>
                <w:szCs w:val="20"/>
              </w:rPr>
              <w:t xml:space="preserve"> for the DAM-committed Generation Resources represented by this QSE for the hour.</w:t>
            </w:r>
          </w:p>
        </w:tc>
      </w:tr>
      <w:tr w:rsidR="00D65BD4" w:rsidRPr="00D65BD4" w14:paraId="1F0588A8" w14:textId="77777777" w:rsidTr="0003786F">
        <w:tc>
          <w:tcPr>
            <w:tcW w:w="1248" w:type="pct"/>
          </w:tcPr>
          <w:p w14:paraId="3E931537" w14:textId="77777777" w:rsidR="00D65BD4" w:rsidRPr="00D65BD4" w:rsidRDefault="00D65BD4" w:rsidP="00D65BD4">
            <w:pPr>
              <w:spacing w:after="60"/>
              <w:rPr>
                <w:rFonts w:eastAsia="SimSun"/>
                <w:iCs/>
                <w:sz w:val="20"/>
                <w:szCs w:val="20"/>
                <w:lang w:val="pt-BR"/>
              </w:rPr>
            </w:pPr>
            <w:r w:rsidRPr="00D65BD4">
              <w:rPr>
                <w:rFonts w:eastAsia="SimSun"/>
                <w:iCs/>
                <w:sz w:val="20"/>
                <w:szCs w:val="20"/>
                <w:lang w:val="pt-BR"/>
              </w:rPr>
              <w:t xml:space="preserve">DAMWAMT </w:t>
            </w:r>
            <w:r w:rsidRPr="00D65BD4">
              <w:rPr>
                <w:rFonts w:eastAsia="SimSun"/>
                <w:i/>
                <w:iCs/>
                <w:sz w:val="20"/>
                <w:szCs w:val="20"/>
                <w:vertAlign w:val="subscript"/>
                <w:lang w:val="pt-BR"/>
              </w:rPr>
              <w:t>q, p, r</w:t>
            </w:r>
          </w:p>
        </w:tc>
        <w:tc>
          <w:tcPr>
            <w:tcW w:w="452" w:type="pct"/>
          </w:tcPr>
          <w:p w14:paraId="2BA1C748"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3300" w:type="pct"/>
          </w:tcPr>
          <w:p w14:paraId="7866E8FF"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Make-Whole Payment per QSE per Settlement Point per </w:t>
            </w:r>
            <w:proofErr w:type="spellStart"/>
            <w:r w:rsidRPr="00D65BD4">
              <w:rPr>
                <w:rFonts w:eastAsia="SimSun"/>
                <w:i/>
                <w:iCs/>
                <w:sz w:val="20"/>
                <w:szCs w:val="20"/>
              </w:rPr>
              <w:t>Resource</w:t>
            </w:r>
            <w:r w:rsidRPr="00D65BD4">
              <w:rPr>
                <w:rFonts w:ascii="Symbol" w:eastAsia="Symbol" w:hAnsi="Symbol" w:cs="Symbol"/>
                <w:iCs/>
                <w:sz w:val="20"/>
                <w:szCs w:val="20"/>
              </w:rPr>
              <w:t>¾</w:t>
            </w:r>
            <w:r w:rsidRPr="00D65BD4">
              <w:rPr>
                <w:rFonts w:eastAsia="SimSun"/>
                <w:iCs/>
                <w:sz w:val="20"/>
                <w:szCs w:val="20"/>
              </w:rPr>
              <w:t>The</w:t>
            </w:r>
            <w:proofErr w:type="spellEnd"/>
            <w:r w:rsidRPr="00D65BD4">
              <w:rPr>
                <w:rFonts w:eastAsia="SimSun"/>
                <w:iCs/>
                <w:sz w:val="20"/>
                <w:szCs w:val="20"/>
              </w:rPr>
              <w:t xml:space="preserve"> payment to QSE </w:t>
            </w:r>
            <w:r w:rsidRPr="00D65BD4">
              <w:rPr>
                <w:rFonts w:eastAsia="SimSun"/>
                <w:i/>
                <w:iCs/>
                <w:sz w:val="20"/>
                <w:szCs w:val="20"/>
              </w:rPr>
              <w:t>q</w:t>
            </w:r>
            <w:r w:rsidRPr="00D65BD4">
              <w:rPr>
                <w:rFonts w:eastAsia="SimSun"/>
                <w:iCs/>
                <w:sz w:val="20"/>
                <w:szCs w:val="20"/>
              </w:rPr>
              <w:t xml:space="preserve"> to make-whole the Startup Cost and energy cost of Resource </w:t>
            </w:r>
            <w:r w:rsidRPr="00D65BD4">
              <w:rPr>
                <w:rFonts w:eastAsia="SimSun"/>
                <w:i/>
                <w:iCs/>
                <w:sz w:val="20"/>
                <w:szCs w:val="20"/>
              </w:rPr>
              <w:t>r</w:t>
            </w:r>
            <w:r w:rsidRPr="00D65BD4">
              <w:rPr>
                <w:rFonts w:eastAsia="SimSun"/>
                <w:iCs/>
                <w:sz w:val="20"/>
                <w:szCs w:val="20"/>
              </w:rPr>
              <w:t xml:space="preserve"> committed in the DAM at Resource Node </w:t>
            </w:r>
            <w:r w:rsidRPr="00D65BD4">
              <w:rPr>
                <w:rFonts w:eastAsia="SimSun"/>
                <w:i/>
                <w:iCs/>
                <w:sz w:val="20"/>
                <w:szCs w:val="20"/>
              </w:rPr>
              <w:t>p</w:t>
            </w:r>
            <w:r w:rsidRPr="00D65BD4">
              <w:rPr>
                <w:rFonts w:eastAsia="SimSun"/>
                <w:iCs/>
                <w:sz w:val="20"/>
                <w:szCs w:val="20"/>
              </w:rPr>
              <w:t xml:space="preserve"> for the hour.  When a Combined Cycle Generation Resource is committed in the DAM, payment is made to the Combined Cycle Train for the DAM-committed Combined Cycle Generation Resource.</w:t>
            </w:r>
          </w:p>
        </w:tc>
      </w:tr>
      <w:tr w:rsidR="00D65BD4" w:rsidRPr="00D65BD4" w14:paraId="032032FA" w14:textId="77777777" w:rsidTr="0003786F">
        <w:tc>
          <w:tcPr>
            <w:tcW w:w="1248" w:type="pct"/>
            <w:tcBorders>
              <w:top w:val="single" w:sz="4" w:space="0" w:color="auto"/>
              <w:left w:val="single" w:sz="4" w:space="0" w:color="auto"/>
              <w:bottom w:val="single" w:sz="4" w:space="0" w:color="auto"/>
              <w:right w:val="single" w:sz="4" w:space="0" w:color="auto"/>
            </w:tcBorders>
          </w:tcPr>
          <w:p w14:paraId="32585EFD"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0340CE1B"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682F8C24"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A </w:t>
            </w:r>
            <w:proofErr w:type="spellStart"/>
            <w:r w:rsidRPr="00D65BD4">
              <w:rPr>
                <w:rFonts w:eastAsia="SimSun"/>
                <w:iCs/>
                <w:sz w:val="20"/>
                <w:szCs w:val="20"/>
              </w:rPr>
              <w:t>QsE</w:t>
            </w:r>
            <w:proofErr w:type="spellEnd"/>
            <w:r w:rsidRPr="00D65BD4">
              <w:rPr>
                <w:rFonts w:eastAsia="SimSun"/>
                <w:iCs/>
                <w:sz w:val="20"/>
                <w:szCs w:val="20"/>
              </w:rPr>
              <w:t>.</w:t>
            </w:r>
          </w:p>
        </w:tc>
      </w:tr>
      <w:tr w:rsidR="00D65BD4" w:rsidRPr="00D65BD4" w14:paraId="3AE32D9C" w14:textId="77777777" w:rsidTr="0003786F">
        <w:tc>
          <w:tcPr>
            <w:tcW w:w="1248" w:type="pct"/>
            <w:tcBorders>
              <w:top w:val="single" w:sz="4" w:space="0" w:color="auto"/>
              <w:left w:val="single" w:sz="4" w:space="0" w:color="auto"/>
              <w:bottom w:val="single" w:sz="4" w:space="0" w:color="auto"/>
              <w:right w:val="single" w:sz="4" w:space="0" w:color="auto"/>
            </w:tcBorders>
          </w:tcPr>
          <w:p w14:paraId="05504889" w14:textId="77777777" w:rsidR="00D65BD4" w:rsidRPr="00D65BD4" w:rsidRDefault="00D65BD4" w:rsidP="00D65BD4">
            <w:pPr>
              <w:spacing w:after="60"/>
              <w:rPr>
                <w:rFonts w:eastAsia="SimSun"/>
                <w:i/>
                <w:iCs/>
                <w:sz w:val="20"/>
                <w:szCs w:val="20"/>
              </w:rPr>
            </w:pPr>
            <w:r w:rsidRPr="00D65BD4">
              <w:rPr>
                <w:rFonts w:eastAsia="SimSun"/>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73FB6D96"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0FA7FEB5" w14:textId="77777777" w:rsidR="00D65BD4" w:rsidRPr="00D65BD4" w:rsidRDefault="00D65BD4" w:rsidP="00D65BD4">
            <w:pPr>
              <w:spacing w:after="60"/>
              <w:rPr>
                <w:rFonts w:eastAsia="SimSun"/>
                <w:iCs/>
                <w:sz w:val="20"/>
                <w:szCs w:val="20"/>
              </w:rPr>
            </w:pPr>
            <w:r w:rsidRPr="00D65BD4">
              <w:rPr>
                <w:rFonts w:eastAsia="SimSun"/>
                <w:iCs/>
                <w:sz w:val="20"/>
                <w:szCs w:val="20"/>
              </w:rPr>
              <w:t>A Settlement Point.</w:t>
            </w:r>
          </w:p>
        </w:tc>
      </w:tr>
      <w:tr w:rsidR="00D65BD4" w:rsidRPr="00D65BD4" w14:paraId="6AA7793B" w14:textId="77777777" w:rsidTr="0003786F">
        <w:tc>
          <w:tcPr>
            <w:tcW w:w="1248" w:type="pct"/>
            <w:tcBorders>
              <w:top w:val="single" w:sz="4" w:space="0" w:color="auto"/>
              <w:left w:val="single" w:sz="4" w:space="0" w:color="auto"/>
              <w:bottom w:val="single" w:sz="4" w:space="0" w:color="auto"/>
              <w:right w:val="single" w:sz="4" w:space="0" w:color="auto"/>
            </w:tcBorders>
          </w:tcPr>
          <w:p w14:paraId="38599AEE" w14:textId="77777777" w:rsidR="00D65BD4" w:rsidRPr="00D65BD4" w:rsidRDefault="00D65BD4" w:rsidP="00D65BD4">
            <w:pPr>
              <w:spacing w:after="60"/>
              <w:rPr>
                <w:rFonts w:eastAsia="SimSun"/>
                <w:i/>
                <w:iCs/>
                <w:sz w:val="20"/>
                <w:szCs w:val="20"/>
              </w:rPr>
            </w:pPr>
            <w:r w:rsidRPr="00D65BD4">
              <w:rPr>
                <w:rFonts w:eastAsia="SimSun"/>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60996D75"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790908E7" w14:textId="77777777" w:rsidR="00D65BD4" w:rsidRPr="00D65BD4" w:rsidRDefault="00D65BD4" w:rsidP="00D65BD4">
            <w:pPr>
              <w:spacing w:after="60"/>
              <w:rPr>
                <w:rFonts w:eastAsia="SimSun"/>
                <w:iCs/>
                <w:sz w:val="20"/>
                <w:szCs w:val="20"/>
              </w:rPr>
            </w:pPr>
            <w:r w:rsidRPr="00D65BD4">
              <w:rPr>
                <w:rFonts w:eastAsia="SimSun"/>
                <w:iCs/>
                <w:sz w:val="20"/>
                <w:szCs w:val="20"/>
              </w:rPr>
              <w:t>A DAM-committed Generation Resource.</w:t>
            </w:r>
          </w:p>
        </w:tc>
      </w:tr>
    </w:tbl>
    <w:p w14:paraId="35E2BB41" w14:textId="77777777" w:rsidR="00D65BD4" w:rsidRPr="00D65BD4" w:rsidRDefault="00D65BD4" w:rsidP="00D65BD4">
      <w:pPr>
        <w:keepNext/>
        <w:tabs>
          <w:tab w:val="left" w:pos="1620"/>
        </w:tabs>
        <w:spacing w:before="480" w:after="240"/>
        <w:ind w:left="1627" w:hanging="1627"/>
        <w:outlineLvl w:val="4"/>
        <w:rPr>
          <w:ins w:id="332" w:author="ERCOT" w:date="2024-01-08T15:11:00Z"/>
          <w:rFonts w:eastAsia="SimSun"/>
          <w:szCs w:val="26"/>
        </w:rPr>
      </w:pPr>
      <w:ins w:id="333" w:author="ERCOT" w:date="2024-01-08T15:11:00Z">
        <w:r w:rsidRPr="00D65BD4">
          <w:rPr>
            <w:rFonts w:eastAsia="SimSun"/>
            <w:b/>
            <w:bCs/>
            <w:i/>
            <w:iCs/>
            <w:szCs w:val="26"/>
          </w:rPr>
          <w:t>4.6.4.1.</w:t>
        </w:r>
      </w:ins>
      <w:ins w:id="334" w:author="ERCOT" w:date="2024-01-08T15:12:00Z">
        <w:r w:rsidRPr="00D65BD4">
          <w:rPr>
            <w:rFonts w:eastAsia="SimSun"/>
            <w:b/>
            <w:bCs/>
            <w:i/>
            <w:iCs/>
            <w:szCs w:val="26"/>
          </w:rPr>
          <w:t>6</w:t>
        </w:r>
      </w:ins>
      <w:ins w:id="335" w:author="ERCOT" w:date="2024-01-08T15:11:00Z">
        <w:r w:rsidRPr="00D65BD4">
          <w:rPr>
            <w:rFonts w:eastAsia="SimSun"/>
            <w:b/>
            <w:bCs/>
            <w:i/>
            <w:iCs/>
            <w:szCs w:val="26"/>
          </w:rPr>
          <w:tab/>
        </w:r>
      </w:ins>
      <w:ins w:id="336" w:author="ERCOT" w:date="2024-01-08T15:12:00Z">
        <w:r w:rsidRPr="00D65BD4">
          <w:rPr>
            <w:rFonts w:eastAsia="SimSun"/>
            <w:b/>
            <w:bCs/>
            <w:i/>
            <w:iCs/>
            <w:szCs w:val="26"/>
          </w:rPr>
          <w:t>Dispatchable Reliability Reserve Service</w:t>
        </w:r>
      </w:ins>
      <w:ins w:id="337" w:author="ERCOT" w:date="2024-01-08T15:11:00Z">
        <w:r w:rsidRPr="00D65BD4">
          <w:rPr>
            <w:rFonts w:eastAsia="SimSun"/>
            <w:b/>
            <w:bCs/>
            <w:i/>
            <w:iCs/>
            <w:szCs w:val="26"/>
          </w:rPr>
          <w:t xml:space="preserve"> Payment</w:t>
        </w:r>
        <w:bookmarkEnd w:id="282"/>
      </w:ins>
    </w:p>
    <w:p w14:paraId="563678E4" w14:textId="77777777" w:rsidR="00D65BD4" w:rsidRPr="00D65BD4" w:rsidRDefault="00D65BD4" w:rsidP="00D65BD4">
      <w:pPr>
        <w:spacing w:after="240"/>
        <w:ind w:left="720" w:hanging="720"/>
        <w:rPr>
          <w:ins w:id="338" w:author="ERCOT" w:date="2024-01-08T15:11:00Z"/>
          <w:rFonts w:eastAsia="SimSun"/>
        </w:rPr>
      </w:pPr>
      <w:ins w:id="339" w:author="ERCOT" w:date="2024-01-08T15:11:00Z">
        <w:r w:rsidRPr="00D65BD4">
          <w:rPr>
            <w:rFonts w:eastAsia="SimSun"/>
          </w:rPr>
          <w:t>(1)</w:t>
        </w:r>
      </w:ins>
      <w:ins w:id="340" w:author="ERCOT" w:date="2024-05-10T19:31:00Z">
        <w:r w:rsidRPr="00D65BD4">
          <w:rPr>
            <w:rFonts w:eastAsia="SimSun"/>
          </w:rPr>
          <w:tab/>
        </w:r>
      </w:ins>
      <w:ins w:id="341" w:author="ERCOT" w:date="2024-01-08T15:11:00Z">
        <w:r w:rsidRPr="00D65BD4">
          <w:rPr>
            <w:rFonts w:eastAsia="SimSun"/>
          </w:rPr>
          <w:t>ERCOT shall pay each QSE whose</w:t>
        </w:r>
      </w:ins>
      <w:ins w:id="342" w:author="ERCOT" w:date="2024-01-29T17:05:00Z">
        <w:r w:rsidRPr="00D65BD4">
          <w:rPr>
            <w:rFonts w:eastAsia="SimSun"/>
          </w:rPr>
          <w:t xml:space="preserve"> Resource-specific</w:t>
        </w:r>
      </w:ins>
      <w:ins w:id="343" w:author="ERCOT" w:date="2024-01-08T15:11:00Z">
        <w:r w:rsidRPr="00D65BD4">
          <w:rPr>
            <w:rFonts w:eastAsia="SimSun"/>
          </w:rPr>
          <w:t xml:space="preserve"> Ancillary Service Offers to provide </w:t>
        </w:r>
      </w:ins>
      <w:ins w:id="344" w:author="ERCOT" w:date="2024-01-08T15:12:00Z">
        <w:r w:rsidRPr="00D65BD4">
          <w:rPr>
            <w:rFonts w:eastAsia="SimSun"/>
          </w:rPr>
          <w:t>DRRS</w:t>
        </w:r>
      </w:ins>
      <w:ins w:id="345" w:author="ERCOT" w:date="2024-01-08T15:11:00Z">
        <w:r w:rsidRPr="00D65BD4">
          <w:rPr>
            <w:rFonts w:eastAsia="SimSun"/>
          </w:rPr>
          <w:t xml:space="preserve"> to ERCOT were cleared in the DAM, for each hour as follows:</w:t>
        </w:r>
      </w:ins>
    </w:p>
    <w:p w14:paraId="02C89939" w14:textId="77777777" w:rsidR="00D65BD4" w:rsidRPr="00D65BD4" w:rsidRDefault="00D65BD4" w:rsidP="00D65BD4">
      <w:pPr>
        <w:tabs>
          <w:tab w:val="left" w:pos="2340"/>
          <w:tab w:val="left" w:pos="3420"/>
        </w:tabs>
        <w:spacing w:after="240"/>
        <w:ind w:left="720"/>
        <w:rPr>
          <w:ins w:id="346" w:author="ERCOT" w:date="2024-01-08T15:11:00Z"/>
          <w:rFonts w:eastAsia="SimSun"/>
          <w:bCs/>
        </w:rPr>
      </w:pPr>
      <w:ins w:id="347" w:author="ERCOT" w:date="2024-01-08T15:11:00Z">
        <w:r w:rsidRPr="00D65BD4">
          <w:rPr>
            <w:rFonts w:eastAsia="SimSun"/>
            <w:bCs/>
          </w:rPr>
          <w:t>PC</w:t>
        </w:r>
      </w:ins>
      <w:ins w:id="348" w:author="ERCOT" w:date="2024-01-08T15:13:00Z">
        <w:r w:rsidRPr="00D65BD4">
          <w:rPr>
            <w:rFonts w:eastAsia="SimSun"/>
            <w:bCs/>
          </w:rPr>
          <w:t>DRR</w:t>
        </w:r>
      </w:ins>
      <w:ins w:id="349" w:author="ERCOT" w:date="2024-01-08T15:11:00Z">
        <w:r w:rsidRPr="00D65BD4">
          <w:rPr>
            <w:rFonts w:eastAsia="SimSun"/>
            <w:bCs/>
          </w:rPr>
          <w:t xml:space="preserve">AMT </w:t>
        </w:r>
        <w:r w:rsidRPr="00D65BD4">
          <w:rPr>
            <w:rFonts w:eastAsia="SimSun"/>
            <w:bCs/>
            <w:i/>
            <w:vertAlign w:val="subscript"/>
          </w:rPr>
          <w:t>q</w:t>
        </w:r>
        <w:r w:rsidRPr="00D65BD4">
          <w:rPr>
            <w:rFonts w:eastAsia="SimSun"/>
            <w:bCs/>
          </w:rPr>
          <w:tab/>
          <w:t>=</w:t>
        </w:r>
        <w:r w:rsidRPr="00D65BD4">
          <w:rPr>
            <w:rFonts w:eastAsia="SimSun"/>
            <w:bCs/>
          </w:rPr>
          <w:tab/>
          <w:t>(-1) * MCPC</w:t>
        </w:r>
      </w:ins>
      <w:ins w:id="350" w:author="ERCOT" w:date="2024-01-08T15:13:00Z">
        <w:r w:rsidRPr="00D65BD4">
          <w:rPr>
            <w:rFonts w:eastAsia="SimSun"/>
            <w:bCs/>
          </w:rPr>
          <w:t>DRR</w:t>
        </w:r>
      </w:ins>
      <w:ins w:id="351" w:author="ERCOT" w:date="2024-01-08T15:11:00Z">
        <w:r w:rsidRPr="00D65BD4">
          <w:rPr>
            <w:rFonts w:eastAsia="SimSun"/>
            <w:bCs/>
          </w:rPr>
          <w:t xml:space="preserve"> </w:t>
        </w:r>
        <w:r w:rsidRPr="00D65BD4">
          <w:rPr>
            <w:rFonts w:eastAsia="SimSun"/>
            <w:bCs/>
            <w:i/>
            <w:vertAlign w:val="subscript"/>
          </w:rPr>
          <w:t>DAM</w:t>
        </w:r>
        <w:r w:rsidRPr="00D65BD4">
          <w:rPr>
            <w:rFonts w:eastAsia="SimSun"/>
            <w:bCs/>
          </w:rPr>
          <w:t xml:space="preserve"> * PC</w:t>
        </w:r>
      </w:ins>
      <w:ins w:id="352" w:author="ERCOT" w:date="2024-01-08T15:13:00Z">
        <w:r w:rsidRPr="00D65BD4">
          <w:rPr>
            <w:rFonts w:eastAsia="SimSun"/>
            <w:bCs/>
          </w:rPr>
          <w:t>DRR</w:t>
        </w:r>
      </w:ins>
      <w:ins w:id="353" w:author="ERCOT" w:date="2024-01-08T15:11:00Z">
        <w:r w:rsidRPr="00D65BD4">
          <w:rPr>
            <w:rFonts w:eastAsia="SimSun"/>
            <w:bCs/>
          </w:rPr>
          <w:t xml:space="preserve"> </w:t>
        </w:r>
        <w:r w:rsidRPr="00D65BD4">
          <w:rPr>
            <w:rFonts w:eastAsia="SimSun"/>
            <w:bCs/>
            <w:i/>
            <w:vertAlign w:val="subscript"/>
          </w:rPr>
          <w:t>q</w:t>
        </w:r>
      </w:ins>
    </w:p>
    <w:p w14:paraId="64AAE3BD" w14:textId="77777777" w:rsidR="00D65BD4" w:rsidRPr="00D65BD4" w:rsidRDefault="00D65BD4" w:rsidP="00D65BD4">
      <w:pPr>
        <w:spacing w:after="240"/>
        <w:rPr>
          <w:ins w:id="354" w:author="ERCOT" w:date="2024-01-08T15:11:00Z"/>
          <w:rFonts w:eastAsia="SimSun"/>
          <w:lang w:val="pt-BR"/>
        </w:rPr>
      </w:pPr>
      <w:ins w:id="355" w:author="ERCOT" w:date="2024-01-08T15:11:00Z">
        <w:r w:rsidRPr="00D65BD4">
          <w:rPr>
            <w:rFonts w:eastAsia="SimSun"/>
            <w:lang w:val="pt-BR"/>
          </w:rPr>
          <w:t>Where:</w:t>
        </w:r>
      </w:ins>
    </w:p>
    <w:p w14:paraId="0AEFC72C" w14:textId="77777777" w:rsidR="00D65BD4" w:rsidRPr="00D65BD4" w:rsidRDefault="00D65BD4" w:rsidP="00D65BD4">
      <w:pPr>
        <w:spacing w:after="240"/>
        <w:ind w:left="720"/>
        <w:rPr>
          <w:ins w:id="356" w:author="ERCOT" w:date="2024-01-08T15:14:00Z"/>
          <w:rFonts w:eastAsia="SimSun"/>
          <w:bCs/>
          <w:i/>
          <w:vertAlign w:val="subscript"/>
          <w:lang w:val="pt-BR"/>
        </w:rPr>
      </w:pPr>
      <w:ins w:id="357" w:author="ERCOT" w:date="2024-01-08T15:11:00Z">
        <w:r w:rsidRPr="00D65BD4">
          <w:rPr>
            <w:rFonts w:eastAsia="SimSun"/>
            <w:bCs/>
            <w:lang w:val="pt-BR"/>
          </w:rPr>
          <w:lastRenderedPageBreak/>
          <w:t>PC</w:t>
        </w:r>
      </w:ins>
      <w:ins w:id="358" w:author="ERCOT" w:date="2024-01-08T15:13:00Z">
        <w:r w:rsidRPr="00D65BD4">
          <w:rPr>
            <w:rFonts w:eastAsia="SimSun"/>
            <w:bCs/>
            <w:lang w:val="pt-BR"/>
          </w:rPr>
          <w:t>DRR</w:t>
        </w:r>
      </w:ins>
      <w:ins w:id="359" w:author="ERCOT" w:date="2024-01-08T15:11:00Z">
        <w:r w:rsidRPr="00D65BD4">
          <w:rPr>
            <w:rFonts w:eastAsia="SimSun"/>
            <w:bCs/>
            <w:lang w:val="pt-BR"/>
          </w:rPr>
          <w:t xml:space="preserve"> </w:t>
        </w:r>
        <w:r w:rsidRPr="00D65BD4">
          <w:rPr>
            <w:rFonts w:eastAsia="SimSun"/>
            <w:bCs/>
            <w:i/>
            <w:vertAlign w:val="subscript"/>
            <w:lang w:val="pt-BR"/>
          </w:rPr>
          <w:t>q</w:t>
        </w:r>
        <w:r w:rsidRPr="00D65BD4">
          <w:rPr>
            <w:rFonts w:eastAsia="SimSun"/>
            <w:bCs/>
            <w:lang w:val="pt-BR"/>
          </w:rPr>
          <w:tab/>
          <w:t>=</w:t>
        </w:r>
        <w:r w:rsidRPr="00D65BD4">
          <w:rPr>
            <w:rFonts w:eastAsia="SimSun"/>
            <w:bCs/>
            <w:lang w:val="pt-BR"/>
          </w:rPr>
          <w:tab/>
        </w:r>
      </w:ins>
      <w:r w:rsidRPr="00D65BD4">
        <w:rPr>
          <w:rFonts w:eastAsia="SimSun"/>
          <w:position w:val="-18"/>
        </w:rPr>
        <w:object w:dxaOrig="220" w:dyaOrig="420" w14:anchorId="528111C2">
          <v:shape id="_x0000_i1027" type="#_x0000_t75" style="width:12pt;height:24pt" o:ole="">
            <v:imagedata r:id="rId14" o:title=""/>
          </v:shape>
          <o:OLEObject Type="Embed" ProgID="Equation.3" ShapeID="_x0000_i1027" DrawAspect="Content" ObjectID="_1786452134" r:id="rId16"/>
        </w:object>
      </w:r>
      <w:ins w:id="360" w:author="ERCOT" w:date="2024-01-08T15:11:00Z">
        <w:r w:rsidRPr="00D65BD4">
          <w:rPr>
            <w:rFonts w:eastAsia="SimSun"/>
            <w:bCs/>
            <w:lang w:val="pt-BR"/>
          </w:rPr>
          <w:t>PC</w:t>
        </w:r>
      </w:ins>
      <w:ins w:id="361" w:author="ERCOT" w:date="2024-01-08T15:13:00Z">
        <w:r w:rsidRPr="00D65BD4">
          <w:rPr>
            <w:rFonts w:eastAsia="SimSun"/>
            <w:bCs/>
            <w:lang w:val="pt-BR"/>
          </w:rPr>
          <w:t>DRRR</w:t>
        </w:r>
      </w:ins>
      <w:ins w:id="362" w:author="ERCOT" w:date="2024-01-08T15:11:00Z">
        <w:r w:rsidRPr="00D65BD4">
          <w:rPr>
            <w:rFonts w:eastAsia="SimSun"/>
            <w:bCs/>
            <w:i/>
            <w:lang w:val="pt-BR"/>
          </w:rPr>
          <w:t xml:space="preserve"> </w:t>
        </w:r>
        <w:r w:rsidRPr="00D65BD4">
          <w:rPr>
            <w:rFonts w:eastAsia="SimSun"/>
            <w:bCs/>
            <w:i/>
            <w:vertAlign w:val="subscript"/>
            <w:lang w:val="pt-BR"/>
          </w:rPr>
          <w:t>r, q, DAM</w:t>
        </w:r>
      </w:ins>
    </w:p>
    <w:p w14:paraId="2BB8909E" w14:textId="77777777" w:rsidR="00D65BD4" w:rsidRPr="00D65BD4" w:rsidRDefault="00D65BD4" w:rsidP="00D65BD4">
      <w:pPr>
        <w:rPr>
          <w:ins w:id="363" w:author="ERCOT" w:date="2024-01-08T15:11:00Z"/>
          <w:rFonts w:eastAsia="SimSun"/>
        </w:rPr>
      </w:pPr>
      <w:ins w:id="364" w:author="ERCOT" w:date="2024-01-08T15:11:00Z">
        <w:r w:rsidRPr="00D65BD4">
          <w:rPr>
            <w:rFonts w:eastAsia="SimSun"/>
          </w:rPr>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65BD4" w:rsidRPr="00D65BD4" w14:paraId="2B4F0041" w14:textId="77777777" w:rsidTr="0003786F">
        <w:trPr>
          <w:ins w:id="365" w:author="ERCOT" w:date="2024-01-08T15:11:00Z"/>
        </w:trPr>
        <w:tc>
          <w:tcPr>
            <w:tcW w:w="1049" w:type="pct"/>
          </w:tcPr>
          <w:p w14:paraId="6290C8A0" w14:textId="77777777" w:rsidR="00D65BD4" w:rsidRPr="00D65BD4" w:rsidRDefault="00D65BD4" w:rsidP="00D65BD4">
            <w:pPr>
              <w:spacing w:after="240"/>
              <w:rPr>
                <w:ins w:id="366" w:author="ERCOT" w:date="2024-01-08T15:11:00Z"/>
                <w:rFonts w:eastAsia="SimSun"/>
                <w:b/>
                <w:iCs/>
                <w:sz w:val="20"/>
                <w:szCs w:val="20"/>
              </w:rPr>
            </w:pPr>
            <w:ins w:id="367" w:author="ERCOT" w:date="2024-01-08T15:11:00Z">
              <w:r w:rsidRPr="00D65BD4">
                <w:rPr>
                  <w:rFonts w:eastAsia="SimSun"/>
                  <w:b/>
                  <w:iCs/>
                  <w:sz w:val="20"/>
                  <w:szCs w:val="20"/>
                </w:rPr>
                <w:t>Variable</w:t>
              </w:r>
            </w:ins>
          </w:p>
        </w:tc>
        <w:tc>
          <w:tcPr>
            <w:tcW w:w="458" w:type="pct"/>
          </w:tcPr>
          <w:p w14:paraId="676D8A0C" w14:textId="77777777" w:rsidR="00D65BD4" w:rsidRPr="00D65BD4" w:rsidRDefault="00D65BD4" w:rsidP="00D65BD4">
            <w:pPr>
              <w:spacing w:after="240"/>
              <w:rPr>
                <w:ins w:id="368" w:author="ERCOT" w:date="2024-01-08T15:11:00Z"/>
                <w:rFonts w:eastAsia="SimSun"/>
                <w:b/>
                <w:iCs/>
                <w:sz w:val="20"/>
                <w:szCs w:val="20"/>
              </w:rPr>
            </w:pPr>
            <w:ins w:id="369" w:author="ERCOT" w:date="2024-01-08T15:11:00Z">
              <w:r w:rsidRPr="00D65BD4">
                <w:rPr>
                  <w:rFonts w:eastAsia="SimSun"/>
                  <w:b/>
                  <w:iCs/>
                  <w:sz w:val="20"/>
                  <w:szCs w:val="20"/>
                </w:rPr>
                <w:t>Unit</w:t>
              </w:r>
            </w:ins>
          </w:p>
        </w:tc>
        <w:tc>
          <w:tcPr>
            <w:tcW w:w="3493" w:type="pct"/>
          </w:tcPr>
          <w:p w14:paraId="7055EC16" w14:textId="77777777" w:rsidR="00D65BD4" w:rsidRPr="00D65BD4" w:rsidRDefault="00D65BD4" w:rsidP="00D65BD4">
            <w:pPr>
              <w:spacing w:after="240"/>
              <w:rPr>
                <w:ins w:id="370" w:author="ERCOT" w:date="2024-01-08T15:11:00Z"/>
                <w:rFonts w:eastAsia="SimSun"/>
                <w:b/>
                <w:iCs/>
                <w:sz w:val="20"/>
                <w:szCs w:val="20"/>
              </w:rPr>
            </w:pPr>
            <w:ins w:id="371" w:author="ERCOT" w:date="2024-01-08T15:11:00Z">
              <w:r w:rsidRPr="00D65BD4">
                <w:rPr>
                  <w:rFonts w:eastAsia="SimSun"/>
                  <w:b/>
                  <w:iCs/>
                  <w:sz w:val="20"/>
                  <w:szCs w:val="20"/>
                </w:rPr>
                <w:t>Definition</w:t>
              </w:r>
            </w:ins>
          </w:p>
        </w:tc>
      </w:tr>
      <w:tr w:rsidR="00D65BD4" w:rsidRPr="00D65BD4" w14:paraId="5C19409B" w14:textId="77777777" w:rsidTr="0003786F">
        <w:trPr>
          <w:ins w:id="372" w:author="ERCOT" w:date="2024-01-08T15:11:00Z"/>
        </w:trPr>
        <w:tc>
          <w:tcPr>
            <w:tcW w:w="1049" w:type="pct"/>
          </w:tcPr>
          <w:p w14:paraId="10C9859F" w14:textId="77777777" w:rsidR="00D65BD4" w:rsidRPr="00D65BD4" w:rsidRDefault="00D65BD4" w:rsidP="00D65BD4">
            <w:pPr>
              <w:spacing w:after="60"/>
              <w:rPr>
                <w:ins w:id="373" w:author="ERCOT" w:date="2024-01-08T15:11:00Z"/>
                <w:rFonts w:eastAsia="SimSun"/>
                <w:iCs/>
                <w:sz w:val="20"/>
                <w:szCs w:val="20"/>
              </w:rPr>
            </w:pPr>
            <w:ins w:id="374" w:author="ERCOT" w:date="2024-01-08T15:11:00Z">
              <w:r w:rsidRPr="00D65BD4">
                <w:rPr>
                  <w:rFonts w:eastAsia="SimSun"/>
                  <w:iCs/>
                  <w:sz w:val="20"/>
                  <w:szCs w:val="20"/>
                </w:rPr>
                <w:t>PC</w:t>
              </w:r>
            </w:ins>
            <w:ins w:id="375" w:author="ERCOT" w:date="2024-01-08T15:17:00Z">
              <w:r w:rsidRPr="00D65BD4">
                <w:rPr>
                  <w:rFonts w:eastAsia="SimSun"/>
                  <w:iCs/>
                  <w:sz w:val="20"/>
                  <w:szCs w:val="20"/>
                </w:rPr>
                <w:t>DRR</w:t>
              </w:r>
            </w:ins>
            <w:ins w:id="376" w:author="ERCOT" w:date="2024-01-08T15:11:00Z">
              <w:r w:rsidRPr="00D65BD4">
                <w:rPr>
                  <w:rFonts w:eastAsia="SimSun"/>
                  <w:iCs/>
                  <w:sz w:val="20"/>
                  <w:szCs w:val="20"/>
                </w:rPr>
                <w:t xml:space="preserve">AMT </w:t>
              </w:r>
              <w:r w:rsidRPr="00D65BD4">
                <w:rPr>
                  <w:rFonts w:eastAsia="SimSun"/>
                  <w:i/>
                  <w:iCs/>
                  <w:sz w:val="20"/>
                  <w:szCs w:val="20"/>
                  <w:vertAlign w:val="subscript"/>
                </w:rPr>
                <w:t>q</w:t>
              </w:r>
            </w:ins>
          </w:p>
        </w:tc>
        <w:tc>
          <w:tcPr>
            <w:tcW w:w="458" w:type="pct"/>
          </w:tcPr>
          <w:p w14:paraId="1E17ED98" w14:textId="77777777" w:rsidR="00D65BD4" w:rsidRPr="00D65BD4" w:rsidRDefault="00D65BD4" w:rsidP="00D65BD4">
            <w:pPr>
              <w:spacing w:after="60"/>
              <w:rPr>
                <w:ins w:id="377" w:author="ERCOT" w:date="2024-01-08T15:11:00Z"/>
                <w:rFonts w:eastAsia="SimSun"/>
                <w:iCs/>
                <w:sz w:val="20"/>
                <w:szCs w:val="20"/>
              </w:rPr>
            </w:pPr>
            <w:ins w:id="378" w:author="ERCOT" w:date="2024-01-08T15:11:00Z">
              <w:r w:rsidRPr="00D65BD4">
                <w:rPr>
                  <w:rFonts w:eastAsia="SimSun"/>
                  <w:iCs/>
                  <w:sz w:val="20"/>
                  <w:szCs w:val="20"/>
                </w:rPr>
                <w:t>$</w:t>
              </w:r>
            </w:ins>
          </w:p>
        </w:tc>
        <w:tc>
          <w:tcPr>
            <w:tcW w:w="3493" w:type="pct"/>
          </w:tcPr>
          <w:p w14:paraId="1702A8FA" w14:textId="77777777" w:rsidR="00D65BD4" w:rsidRPr="00D65BD4" w:rsidRDefault="00D65BD4" w:rsidP="00D65BD4">
            <w:pPr>
              <w:spacing w:after="60"/>
              <w:rPr>
                <w:ins w:id="379" w:author="ERCOT" w:date="2024-01-08T15:11:00Z"/>
                <w:rFonts w:eastAsia="SimSun"/>
                <w:iCs/>
                <w:sz w:val="20"/>
                <w:szCs w:val="20"/>
              </w:rPr>
            </w:pPr>
            <w:ins w:id="380" w:author="ERCOT" w:date="2024-01-08T15:11:00Z">
              <w:r w:rsidRPr="00D65BD4">
                <w:rPr>
                  <w:rFonts w:eastAsia="SimSun"/>
                  <w:i/>
                  <w:iCs/>
                  <w:sz w:val="20"/>
                  <w:szCs w:val="20"/>
                </w:rPr>
                <w:t xml:space="preserve">Procured Capacity for  </w:t>
              </w:r>
            </w:ins>
            <w:ins w:id="381" w:author="ERCOT" w:date="2024-01-08T15:17:00Z">
              <w:r w:rsidRPr="00D65BD4">
                <w:rPr>
                  <w:rFonts w:eastAsia="SimSun"/>
                  <w:i/>
                  <w:iCs/>
                  <w:sz w:val="20"/>
                  <w:szCs w:val="20"/>
                </w:rPr>
                <w:t xml:space="preserve">Dispatchable Reliability Reserve </w:t>
              </w:r>
            </w:ins>
            <w:ins w:id="382" w:author="ERCOT" w:date="2024-01-08T15:11:00Z">
              <w:r w:rsidRPr="00D65BD4">
                <w:rPr>
                  <w:rFonts w:eastAsia="SimSun"/>
                  <w:i/>
                  <w:iCs/>
                  <w:sz w:val="20"/>
                  <w:szCs w:val="20"/>
                </w:rPr>
                <w:t>Service Amount per QSE in DAM</w:t>
              </w:r>
              <w:r w:rsidRPr="00D65BD4">
                <w:rPr>
                  <w:rFonts w:eastAsia="SimSun"/>
                  <w:iCs/>
                  <w:sz w:val="20"/>
                  <w:szCs w:val="20"/>
                </w:rPr>
                <w:t xml:space="preserve">—The DAM </w:t>
              </w:r>
            </w:ins>
            <w:ins w:id="383" w:author="ERCOT" w:date="2024-01-08T15:17:00Z">
              <w:r w:rsidRPr="00D65BD4">
                <w:rPr>
                  <w:rFonts w:eastAsia="SimSun"/>
                  <w:iCs/>
                  <w:sz w:val="20"/>
                  <w:szCs w:val="20"/>
                </w:rPr>
                <w:t>DRRS</w:t>
              </w:r>
            </w:ins>
            <w:ins w:id="384" w:author="ERCOT" w:date="2024-01-08T15:11:00Z">
              <w:r w:rsidRPr="00D65BD4">
                <w:rPr>
                  <w:rFonts w:eastAsia="SimSun"/>
                  <w:iCs/>
                  <w:sz w:val="20"/>
                  <w:szCs w:val="20"/>
                </w:rPr>
                <w:t xml:space="preserve"> payment for QSE </w:t>
              </w:r>
              <w:r w:rsidRPr="00D65BD4">
                <w:rPr>
                  <w:rFonts w:eastAsia="SimSun"/>
                  <w:i/>
                  <w:iCs/>
                  <w:sz w:val="20"/>
                  <w:szCs w:val="20"/>
                </w:rPr>
                <w:t>q</w:t>
              </w:r>
              <w:r w:rsidRPr="00D65BD4">
                <w:rPr>
                  <w:rFonts w:eastAsia="SimSun"/>
                  <w:iCs/>
                  <w:sz w:val="20"/>
                  <w:szCs w:val="20"/>
                </w:rPr>
                <w:t xml:space="preserve"> for the hour.</w:t>
              </w:r>
            </w:ins>
          </w:p>
        </w:tc>
      </w:tr>
      <w:tr w:rsidR="00D65BD4" w:rsidRPr="00D65BD4" w14:paraId="75A3A238" w14:textId="77777777" w:rsidTr="0003786F">
        <w:trPr>
          <w:ins w:id="385" w:author="ERCOT" w:date="2024-01-08T15:11:00Z"/>
        </w:trPr>
        <w:tc>
          <w:tcPr>
            <w:tcW w:w="1049" w:type="pct"/>
          </w:tcPr>
          <w:p w14:paraId="4FD06694" w14:textId="77777777" w:rsidR="00D65BD4" w:rsidRPr="00D65BD4" w:rsidRDefault="00D65BD4" w:rsidP="00D65BD4">
            <w:pPr>
              <w:spacing w:after="60"/>
              <w:rPr>
                <w:ins w:id="386" w:author="ERCOT" w:date="2024-01-08T15:11:00Z"/>
                <w:rFonts w:eastAsia="SimSun"/>
                <w:iCs/>
                <w:sz w:val="20"/>
                <w:szCs w:val="20"/>
              </w:rPr>
            </w:pPr>
            <w:ins w:id="387" w:author="ERCOT" w:date="2024-01-08T15:11:00Z">
              <w:r w:rsidRPr="00D65BD4">
                <w:rPr>
                  <w:rFonts w:eastAsia="SimSun"/>
                  <w:iCs/>
                  <w:sz w:val="20"/>
                  <w:szCs w:val="20"/>
                </w:rPr>
                <w:t>PC</w:t>
              </w:r>
            </w:ins>
            <w:ins w:id="388" w:author="ERCOT" w:date="2024-01-08T15:17:00Z">
              <w:r w:rsidRPr="00D65BD4">
                <w:rPr>
                  <w:rFonts w:eastAsia="SimSun"/>
                  <w:iCs/>
                  <w:sz w:val="20"/>
                  <w:szCs w:val="20"/>
                </w:rPr>
                <w:t>DRR</w:t>
              </w:r>
            </w:ins>
            <w:ins w:id="389" w:author="ERCOT" w:date="2024-01-08T15:11:00Z">
              <w:r w:rsidRPr="00D65BD4">
                <w:rPr>
                  <w:rFonts w:eastAsia="SimSun"/>
                  <w:iCs/>
                  <w:sz w:val="20"/>
                  <w:szCs w:val="20"/>
                </w:rPr>
                <w:t xml:space="preserve"> </w:t>
              </w:r>
              <w:r w:rsidRPr="00D65BD4">
                <w:rPr>
                  <w:rFonts w:eastAsia="SimSun"/>
                  <w:i/>
                  <w:iCs/>
                  <w:sz w:val="20"/>
                  <w:szCs w:val="20"/>
                  <w:vertAlign w:val="subscript"/>
                </w:rPr>
                <w:t>q</w:t>
              </w:r>
              <w:r w:rsidRPr="00D65BD4">
                <w:rPr>
                  <w:rFonts w:eastAsia="SimSun"/>
                  <w:i/>
                  <w:iCs/>
                  <w:sz w:val="20"/>
                  <w:szCs w:val="20"/>
                </w:rPr>
                <w:t xml:space="preserve"> </w:t>
              </w:r>
            </w:ins>
          </w:p>
        </w:tc>
        <w:tc>
          <w:tcPr>
            <w:tcW w:w="458" w:type="pct"/>
          </w:tcPr>
          <w:p w14:paraId="08FC27AB" w14:textId="77777777" w:rsidR="00D65BD4" w:rsidRPr="00D65BD4" w:rsidRDefault="00D65BD4" w:rsidP="00D65BD4">
            <w:pPr>
              <w:spacing w:after="60"/>
              <w:rPr>
                <w:ins w:id="390" w:author="ERCOT" w:date="2024-01-08T15:11:00Z"/>
                <w:rFonts w:eastAsia="SimSun"/>
                <w:iCs/>
                <w:sz w:val="20"/>
                <w:szCs w:val="20"/>
              </w:rPr>
            </w:pPr>
            <w:ins w:id="391" w:author="ERCOT" w:date="2024-01-08T15:11:00Z">
              <w:r w:rsidRPr="00D65BD4">
                <w:rPr>
                  <w:rFonts w:eastAsia="SimSun"/>
                  <w:iCs/>
                  <w:sz w:val="20"/>
                  <w:szCs w:val="20"/>
                </w:rPr>
                <w:t>MW</w:t>
              </w:r>
            </w:ins>
          </w:p>
        </w:tc>
        <w:tc>
          <w:tcPr>
            <w:tcW w:w="3493" w:type="pct"/>
          </w:tcPr>
          <w:p w14:paraId="4C8A6DD0" w14:textId="77777777" w:rsidR="00D65BD4" w:rsidRPr="00D65BD4" w:rsidRDefault="00D65BD4" w:rsidP="00D65BD4">
            <w:pPr>
              <w:spacing w:after="60"/>
              <w:rPr>
                <w:ins w:id="392" w:author="ERCOT" w:date="2024-01-08T15:11:00Z"/>
                <w:rFonts w:eastAsia="SimSun"/>
                <w:iCs/>
                <w:sz w:val="20"/>
                <w:szCs w:val="20"/>
              </w:rPr>
            </w:pPr>
            <w:ins w:id="393" w:author="ERCOT" w:date="2024-01-08T15:11:00Z">
              <w:r w:rsidRPr="00D65BD4">
                <w:rPr>
                  <w:rFonts w:eastAsia="SimSun"/>
                  <w:i/>
                  <w:iCs/>
                  <w:sz w:val="20"/>
                  <w:szCs w:val="20"/>
                </w:rPr>
                <w:t xml:space="preserve">Procured Capacity for </w:t>
              </w:r>
            </w:ins>
            <w:ins w:id="394" w:author="ERCOT" w:date="2024-01-08T15:18:00Z">
              <w:r w:rsidRPr="00D65BD4">
                <w:rPr>
                  <w:rFonts w:eastAsia="SimSun"/>
                  <w:i/>
                  <w:iCs/>
                  <w:sz w:val="20"/>
                  <w:szCs w:val="20"/>
                </w:rPr>
                <w:t xml:space="preserve">Dispatchable Reliability Reserve </w:t>
              </w:r>
            </w:ins>
            <w:ins w:id="395" w:author="ERCOT" w:date="2024-01-08T15:11:00Z">
              <w:r w:rsidRPr="00D65BD4">
                <w:rPr>
                  <w:rFonts w:eastAsia="SimSun"/>
                  <w:i/>
                  <w:iCs/>
                  <w:sz w:val="20"/>
                  <w:szCs w:val="20"/>
                </w:rPr>
                <w:t>Service per QSE in DAM</w:t>
              </w:r>
              <w:r w:rsidRPr="00D65BD4">
                <w:rPr>
                  <w:rFonts w:eastAsia="SimSun"/>
                  <w:iCs/>
                  <w:sz w:val="20"/>
                  <w:szCs w:val="20"/>
                </w:rPr>
                <w:t xml:space="preserve">—The total </w:t>
              </w:r>
            </w:ins>
            <w:ins w:id="396" w:author="ERCOT" w:date="2024-01-08T15:18:00Z">
              <w:r w:rsidRPr="00D65BD4">
                <w:rPr>
                  <w:rFonts w:eastAsia="SimSun"/>
                  <w:iCs/>
                  <w:sz w:val="20"/>
                  <w:szCs w:val="20"/>
                </w:rPr>
                <w:t>DRRS</w:t>
              </w:r>
            </w:ins>
            <w:ins w:id="397" w:author="ERCOT" w:date="2024-01-08T15:11:00Z">
              <w:r w:rsidRPr="00D65BD4">
                <w:rPr>
                  <w:rFonts w:eastAsia="SimSun"/>
                  <w:iCs/>
                  <w:sz w:val="20"/>
                  <w:szCs w:val="20"/>
                </w:rPr>
                <w:t xml:space="preserve"> capacity quantity awarded to QSE </w:t>
              </w:r>
              <w:r w:rsidRPr="00D65BD4">
                <w:rPr>
                  <w:rFonts w:eastAsia="SimSun"/>
                  <w:i/>
                  <w:iCs/>
                  <w:sz w:val="20"/>
                  <w:szCs w:val="20"/>
                </w:rPr>
                <w:t>q</w:t>
              </w:r>
              <w:r w:rsidRPr="00D65BD4">
                <w:rPr>
                  <w:rFonts w:eastAsia="SimSun"/>
                  <w:iCs/>
                  <w:sz w:val="20"/>
                  <w:szCs w:val="20"/>
                </w:rPr>
                <w:t xml:space="preserve"> in the DAM for all the Resources represented by this QSE for the hour.</w:t>
              </w:r>
            </w:ins>
          </w:p>
        </w:tc>
      </w:tr>
      <w:tr w:rsidR="00D65BD4" w:rsidRPr="00D65BD4" w14:paraId="6855637F" w14:textId="77777777" w:rsidTr="0003786F">
        <w:trPr>
          <w:ins w:id="398" w:author="ERCOT" w:date="2024-01-08T15:11:00Z"/>
        </w:trPr>
        <w:tc>
          <w:tcPr>
            <w:tcW w:w="1049" w:type="pct"/>
          </w:tcPr>
          <w:p w14:paraId="2193407F" w14:textId="77777777" w:rsidR="00D65BD4" w:rsidRPr="00D65BD4" w:rsidRDefault="00D65BD4" w:rsidP="00D65BD4">
            <w:pPr>
              <w:spacing w:after="60"/>
              <w:rPr>
                <w:ins w:id="399" w:author="ERCOT" w:date="2024-01-08T15:11:00Z"/>
                <w:rFonts w:eastAsia="SimSun"/>
                <w:iCs/>
                <w:sz w:val="20"/>
                <w:szCs w:val="20"/>
              </w:rPr>
            </w:pPr>
            <w:ins w:id="400" w:author="ERCOT" w:date="2024-01-08T15:11:00Z">
              <w:r w:rsidRPr="00D65BD4">
                <w:rPr>
                  <w:rFonts w:eastAsia="SimSun"/>
                  <w:iCs/>
                  <w:sz w:val="20"/>
                  <w:szCs w:val="20"/>
                </w:rPr>
                <w:t>PC</w:t>
              </w:r>
            </w:ins>
            <w:ins w:id="401" w:author="ERCOT" w:date="2024-01-08T15:17:00Z">
              <w:r w:rsidRPr="00D65BD4">
                <w:rPr>
                  <w:rFonts w:eastAsia="SimSun"/>
                  <w:iCs/>
                  <w:sz w:val="20"/>
                  <w:szCs w:val="20"/>
                </w:rPr>
                <w:t>DRR</w:t>
              </w:r>
            </w:ins>
            <w:ins w:id="402" w:author="ERCOT" w:date="2024-01-08T15:11:00Z">
              <w:r w:rsidRPr="00D65BD4">
                <w:rPr>
                  <w:rFonts w:eastAsia="SimSun"/>
                  <w:iCs/>
                  <w:sz w:val="20"/>
                  <w:szCs w:val="20"/>
                </w:rPr>
                <w:t xml:space="preserve">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ins>
          </w:p>
        </w:tc>
        <w:tc>
          <w:tcPr>
            <w:tcW w:w="458" w:type="pct"/>
          </w:tcPr>
          <w:p w14:paraId="291E0F3F" w14:textId="77777777" w:rsidR="00D65BD4" w:rsidRPr="00D65BD4" w:rsidRDefault="00D65BD4" w:rsidP="00D65BD4">
            <w:pPr>
              <w:spacing w:after="60"/>
              <w:rPr>
                <w:ins w:id="403" w:author="ERCOT" w:date="2024-01-08T15:11:00Z"/>
                <w:rFonts w:eastAsia="SimSun"/>
                <w:iCs/>
                <w:sz w:val="20"/>
                <w:szCs w:val="20"/>
              </w:rPr>
            </w:pPr>
            <w:ins w:id="404" w:author="ERCOT" w:date="2024-01-08T15:11:00Z">
              <w:r w:rsidRPr="00D65BD4">
                <w:rPr>
                  <w:rFonts w:eastAsia="SimSun"/>
                  <w:iCs/>
                  <w:sz w:val="20"/>
                  <w:szCs w:val="20"/>
                </w:rPr>
                <w:t>MW</w:t>
              </w:r>
            </w:ins>
          </w:p>
        </w:tc>
        <w:tc>
          <w:tcPr>
            <w:tcW w:w="3493" w:type="pct"/>
          </w:tcPr>
          <w:p w14:paraId="013BA5D4" w14:textId="77777777" w:rsidR="00D65BD4" w:rsidRPr="00D65BD4" w:rsidRDefault="00D65BD4" w:rsidP="00D65BD4">
            <w:pPr>
              <w:spacing w:after="60"/>
              <w:rPr>
                <w:ins w:id="405" w:author="ERCOT" w:date="2024-01-08T15:11:00Z"/>
                <w:rFonts w:eastAsia="SimSun"/>
                <w:iCs/>
                <w:sz w:val="20"/>
                <w:szCs w:val="20"/>
              </w:rPr>
            </w:pPr>
            <w:ins w:id="406" w:author="ERCOT" w:date="2024-01-08T15:11:00Z">
              <w:r w:rsidRPr="00D65BD4">
                <w:rPr>
                  <w:rFonts w:eastAsia="SimSun"/>
                  <w:i/>
                  <w:iCs/>
                  <w:sz w:val="20"/>
                  <w:szCs w:val="20"/>
                </w:rPr>
                <w:t xml:space="preserve">Procured Capacity for </w:t>
              </w:r>
            </w:ins>
            <w:ins w:id="407" w:author="ERCOT" w:date="2024-01-08T15:18:00Z">
              <w:r w:rsidRPr="00D65BD4">
                <w:rPr>
                  <w:rFonts w:eastAsia="SimSun"/>
                  <w:i/>
                  <w:iCs/>
                  <w:sz w:val="20"/>
                  <w:szCs w:val="20"/>
                </w:rPr>
                <w:t xml:space="preserve">Dispatchable Reliability Reserve </w:t>
              </w:r>
            </w:ins>
            <w:ins w:id="408" w:author="ERCOT" w:date="2024-01-08T15:11:00Z">
              <w:r w:rsidRPr="00D65BD4">
                <w:rPr>
                  <w:rFonts w:eastAsia="SimSun"/>
                  <w:i/>
                  <w:iCs/>
                  <w:sz w:val="20"/>
                  <w:szCs w:val="20"/>
                </w:rPr>
                <w:t>Service from Resource per Resource per QSE in DAM</w:t>
              </w:r>
              <w:r w:rsidRPr="00D65BD4">
                <w:rPr>
                  <w:rFonts w:eastAsia="SimSun"/>
                  <w:iCs/>
                  <w:sz w:val="20"/>
                  <w:szCs w:val="20"/>
                </w:rPr>
                <w:t xml:space="preserve">—The </w:t>
              </w:r>
            </w:ins>
            <w:ins w:id="409" w:author="ERCOT" w:date="2024-01-08T15:18:00Z">
              <w:r w:rsidRPr="00D65BD4">
                <w:rPr>
                  <w:rFonts w:eastAsia="SimSun"/>
                  <w:iCs/>
                  <w:sz w:val="20"/>
                  <w:szCs w:val="20"/>
                </w:rPr>
                <w:t>DRRS</w:t>
              </w:r>
            </w:ins>
            <w:ins w:id="410" w:author="ERCOT" w:date="2024-01-08T15:11:00Z">
              <w:r w:rsidRPr="00D65BD4">
                <w:rPr>
                  <w:rFonts w:eastAsia="SimSun"/>
                  <w:iCs/>
                  <w:sz w:val="20"/>
                  <w:szCs w:val="20"/>
                </w:rPr>
                <w:t xml:space="preserve"> capacity quantity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hour.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ins>
          </w:p>
        </w:tc>
      </w:tr>
      <w:tr w:rsidR="00D65BD4" w:rsidRPr="00D65BD4" w14:paraId="40131C51" w14:textId="77777777" w:rsidTr="0003786F">
        <w:trPr>
          <w:ins w:id="411" w:author="ERCOT" w:date="2024-01-08T15:11:00Z"/>
        </w:trPr>
        <w:tc>
          <w:tcPr>
            <w:tcW w:w="1049" w:type="pct"/>
          </w:tcPr>
          <w:p w14:paraId="2ED6E2CB" w14:textId="77777777" w:rsidR="00D65BD4" w:rsidRPr="00D65BD4" w:rsidRDefault="00D65BD4" w:rsidP="00D65BD4">
            <w:pPr>
              <w:spacing w:after="60"/>
              <w:rPr>
                <w:ins w:id="412" w:author="ERCOT" w:date="2024-01-08T15:11:00Z"/>
                <w:rFonts w:eastAsia="SimSun"/>
                <w:iCs/>
                <w:sz w:val="20"/>
                <w:szCs w:val="20"/>
              </w:rPr>
            </w:pPr>
            <w:ins w:id="413" w:author="ERCOT" w:date="2024-01-08T15:11:00Z">
              <w:r w:rsidRPr="00D65BD4">
                <w:rPr>
                  <w:rFonts w:eastAsia="SimSun"/>
                  <w:iCs/>
                  <w:sz w:val="20"/>
                  <w:szCs w:val="20"/>
                </w:rPr>
                <w:t>MCPC</w:t>
              </w:r>
            </w:ins>
            <w:ins w:id="414" w:author="ERCOT" w:date="2024-01-08T15:17:00Z">
              <w:r w:rsidRPr="00D65BD4">
                <w:rPr>
                  <w:rFonts w:eastAsia="SimSun"/>
                  <w:iCs/>
                  <w:sz w:val="20"/>
                  <w:szCs w:val="20"/>
                </w:rPr>
                <w:t>DRR</w:t>
              </w:r>
            </w:ins>
            <w:ins w:id="415" w:author="ERCOT" w:date="2024-01-08T15:11:00Z">
              <w:r w:rsidRPr="00D65BD4">
                <w:rPr>
                  <w:rFonts w:eastAsia="SimSun"/>
                  <w:iCs/>
                  <w:sz w:val="20"/>
                  <w:szCs w:val="20"/>
                </w:rPr>
                <w:t xml:space="preserve"> </w:t>
              </w:r>
              <w:r w:rsidRPr="00D65BD4">
                <w:rPr>
                  <w:rFonts w:eastAsia="SimSun"/>
                  <w:i/>
                  <w:iCs/>
                  <w:sz w:val="20"/>
                  <w:szCs w:val="20"/>
                  <w:vertAlign w:val="subscript"/>
                </w:rPr>
                <w:t>DAM</w:t>
              </w:r>
            </w:ins>
          </w:p>
        </w:tc>
        <w:tc>
          <w:tcPr>
            <w:tcW w:w="458" w:type="pct"/>
          </w:tcPr>
          <w:p w14:paraId="04C75B05" w14:textId="77777777" w:rsidR="00D65BD4" w:rsidRPr="00D65BD4" w:rsidRDefault="00D65BD4" w:rsidP="00D65BD4">
            <w:pPr>
              <w:spacing w:after="60"/>
              <w:rPr>
                <w:ins w:id="416" w:author="ERCOT" w:date="2024-01-08T15:11:00Z"/>
                <w:rFonts w:eastAsia="SimSun"/>
                <w:iCs/>
                <w:sz w:val="20"/>
                <w:szCs w:val="20"/>
              </w:rPr>
            </w:pPr>
            <w:ins w:id="417" w:author="ERCOT" w:date="2024-01-08T15:11:00Z">
              <w:r w:rsidRPr="00D65BD4">
                <w:rPr>
                  <w:rFonts w:eastAsia="SimSun"/>
                  <w:iCs/>
                  <w:sz w:val="20"/>
                  <w:szCs w:val="20"/>
                </w:rPr>
                <w:t>$/MW per hour</w:t>
              </w:r>
            </w:ins>
          </w:p>
        </w:tc>
        <w:tc>
          <w:tcPr>
            <w:tcW w:w="3493" w:type="pct"/>
          </w:tcPr>
          <w:p w14:paraId="6EFB770D" w14:textId="77777777" w:rsidR="00D65BD4" w:rsidRPr="00D65BD4" w:rsidRDefault="00D65BD4" w:rsidP="00D65BD4">
            <w:pPr>
              <w:spacing w:after="60"/>
              <w:rPr>
                <w:ins w:id="418" w:author="ERCOT" w:date="2024-01-08T15:11:00Z"/>
                <w:rFonts w:eastAsia="SimSun"/>
                <w:iCs/>
                <w:sz w:val="20"/>
                <w:szCs w:val="20"/>
              </w:rPr>
            </w:pPr>
            <w:ins w:id="419" w:author="ERCOT" w:date="2024-01-08T15:11:00Z">
              <w:r w:rsidRPr="00D65BD4">
                <w:rPr>
                  <w:rFonts w:eastAsia="SimSun"/>
                  <w:i/>
                  <w:iCs/>
                  <w:sz w:val="20"/>
                  <w:szCs w:val="20"/>
                </w:rPr>
                <w:t xml:space="preserve">Market Clearing Price for Capacity for </w:t>
              </w:r>
            </w:ins>
            <w:ins w:id="420" w:author="ERCOT" w:date="2024-01-08T15:19:00Z">
              <w:r w:rsidRPr="00D65BD4">
                <w:rPr>
                  <w:rFonts w:eastAsia="SimSun"/>
                  <w:i/>
                  <w:iCs/>
                  <w:sz w:val="20"/>
                  <w:szCs w:val="20"/>
                </w:rPr>
                <w:t xml:space="preserve">Dispatchable Reliability Reserve </w:t>
              </w:r>
            </w:ins>
            <w:ins w:id="421" w:author="ERCOT" w:date="2024-01-08T15:11:00Z">
              <w:r w:rsidRPr="00D65BD4">
                <w:rPr>
                  <w:rFonts w:eastAsia="SimSun"/>
                  <w:i/>
                  <w:iCs/>
                  <w:sz w:val="20"/>
                  <w:szCs w:val="20"/>
                </w:rPr>
                <w:t>Service in DAM</w:t>
              </w:r>
              <w:r w:rsidRPr="00D65BD4">
                <w:rPr>
                  <w:rFonts w:eastAsia="SimSun"/>
                  <w:iCs/>
                  <w:sz w:val="20"/>
                  <w:szCs w:val="20"/>
                </w:rPr>
                <w:t xml:space="preserve">—The DAM MCPC for </w:t>
              </w:r>
            </w:ins>
            <w:ins w:id="422" w:author="ERCOT" w:date="2024-01-08T15:19:00Z">
              <w:r w:rsidRPr="00D65BD4">
                <w:rPr>
                  <w:rFonts w:eastAsia="SimSun"/>
                  <w:iCs/>
                  <w:sz w:val="20"/>
                  <w:szCs w:val="20"/>
                </w:rPr>
                <w:t>DRRS</w:t>
              </w:r>
            </w:ins>
            <w:ins w:id="423" w:author="ERCOT" w:date="2024-01-08T15:11:00Z">
              <w:r w:rsidRPr="00D65BD4">
                <w:rPr>
                  <w:rFonts w:eastAsia="SimSun"/>
                  <w:iCs/>
                  <w:sz w:val="20"/>
                  <w:szCs w:val="20"/>
                </w:rPr>
                <w:t xml:space="preserve"> for the hour.</w:t>
              </w:r>
            </w:ins>
          </w:p>
        </w:tc>
      </w:tr>
      <w:tr w:rsidR="00D65BD4" w:rsidRPr="00D65BD4" w14:paraId="7DF1748B" w14:textId="77777777" w:rsidTr="0003786F">
        <w:trPr>
          <w:ins w:id="424" w:author="ERCOT" w:date="2024-01-08T15:11:00Z"/>
        </w:trPr>
        <w:tc>
          <w:tcPr>
            <w:tcW w:w="1049" w:type="pct"/>
          </w:tcPr>
          <w:p w14:paraId="38322D29" w14:textId="77777777" w:rsidR="00D65BD4" w:rsidRPr="00D65BD4" w:rsidRDefault="00D65BD4" w:rsidP="00D65BD4">
            <w:pPr>
              <w:spacing w:after="60"/>
              <w:rPr>
                <w:ins w:id="425" w:author="ERCOT" w:date="2024-01-08T15:11:00Z"/>
                <w:rFonts w:eastAsia="SimSun"/>
                <w:i/>
                <w:iCs/>
                <w:sz w:val="20"/>
                <w:szCs w:val="20"/>
              </w:rPr>
            </w:pPr>
            <w:ins w:id="426" w:author="ERCOT" w:date="2024-01-08T15:11:00Z">
              <w:r w:rsidRPr="00D65BD4">
                <w:rPr>
                  <w:rFonts w:eastAsia="SimSun"/>
                  <w:i/>
                  <w:iCs/>
                  <w:sz w:val="20"/>
                  <w:szCs w:val="20"/>
                </w:rPr>
                <w:t>r</w:t>
              </w:r>
            </w:ins>
          </w:p>
        </w:tc>
        <w:tc>
          <w:tcPr>
            <w:tcW w:w="458" w:type="pct"/>
          </w:tcPr>
          <w:p w14:paraId="77FB60A6" w14:textId="77777777" w:rsidR="00D65BD4" w:rsidRPr="00D65BD4" w:rsidRDefault="00D65BD4" w:rsidP="00D65BD4">
            <w:pPr>
              <w:spacing w:after="60"/>
              <w:rPr>
                <w:ins w:id="427" w:author="ERCOT" w:date="2024-01-08T15:11:00Z"/>
                <w:rFonts w:eastAsia="SimSun"/>
                <w:iCs/>
                <w:sz w:val="20"/>
                <w:szCs w:val="20"/>
              </w:rPr>
            </w:pPr>
            <w:ins w:id="428" w:author="ERCOT" w:date="2024-01-08T15:11:00Z">
              <w:r w:rsidRPr="00D65BD4">
                <w:rPr>
                  <w:rFonts w:eastAsia="SimSun"/>
                  <w:iCs/>
                  <w:sz w:val="20"/>
                  <w:szCs w:val="20"/>
                </w:rPr>
                <w:t>none</w:t>
              </w:r>
            </w:ins>
          </w:p>
        </w:tc>
        <w:tc>
          <w:tcPr>
            <w:tcW w:w="3493" w:type="pct"/>
          </w:tcPr>
          <w:p w14:paraId="01B7A995" w14:textId="77777777" w:rsidR="00D65BD4" w:rsidRPr="00D65BD4" w:rsidRDefault="00D65BD4" w:rsidP="00D65BD4">
            <w:pPr>
              <w:spacing w:after="60"/>
              <w:rPr>
                <w:ins w:id="429" w:author="ERCOT" w:date="2024-01-08T15:11:00Z"/>
                <w:rFonts w:eastAsia="SimSun"/>
                <w:iCs/>
                <w:sz w:val="20"/>
                <w:szCs w:val="20"/>
              </w:rPr>
            </w:pPr>
            <w:ins w:id="430" w:author="ERCOT" w:date="2024-01-08T15:11:00Z">
              <w:r w:rsidRPr="00D65BD4">
                <w:rPr>
                  <w:rFonts w:eastAsia="SimSun"/>
                  <w:iCs/>
                  <w:sz w:val="20"/>
                  <w:szCs w:val="20"/>
                </w:rPr>
                <w:t>A Resource.</w:t>
              </w:r>
            </w:ins>
          </w:p>
        </w:tc>
      </w:tr>
      <w:tr w:rsidR="00D65BD4" w:rsidRPr="00D65BD4" w14:paraId="6950E9AD" w14:textId="77777777" w:rsidTr="0003786F">
        <w:trPr>
          <w:ins w:id="431" w:author="ERCOT" w:date="2024-01-08T15:11:00Z"/>
        </w:trPr>
        <w:tc>
          <w:tcPr>
            <w:tcW w:w="1049" w:type="pct"/>
          </w:tcPr>
          <w:p w14:paraId="3310FA46" w14:textId="77777777" w:rsidR="00D65BD4" w:rsidRPr="00D65BD4" w:rsidRDefault="00D65BD4" w:rsidP="00D65BD4">
            <w:pPr>
              <w:spacing w:after="60"/>
              <w:rPr>
                <w:ins w:id="432" w:author="ERCOT" w:date="2024-01-08T15:11:00Z"/>
                <w:rFonts w:eastAsia="SimSun"/>
                <w:i/>
                <w:iCs/>
                <w:sz w:val="20"/>
                <w:szCs w:val="20"/>
              </w:rPr>
            </w:pPr>
            <w:ins w:id="433" w:author="ERCOT" w:date="2024-01-08T15:11:00Z">
              <w:r w:rsidRPr="00D65BD4">
                <w:rPr>
                  <w:rFonts w:eastAsia="SimSun"/>
                  <w:i/>
                  <w:iCs/>
                  <w:sz w:val="20"/>
                  <w:szCs w:val="20"/>
                </w:rPr>
                <w:t>q</w:t>
              </w:r>
            </w:ins>
          </w:p>
        </w:tc>
        <w:tc>
          <w:tcPr>
            <w:tcW w:w="458" w:type="pct"/>
          </w:tcPr>
          <w:p w14:paraId="2D5E3110" w14:textId="77777777" w:rsidR="00D65BD4" w:rsidRPr="00D65BD4" w:rsidRDefault="00D65BD4" w:rsidP="00D65BD4">
            <w:pPr>
              <w:spacing w:after="60"/>
              <w:rPr>
                <w:ins w:id="434" w:author="ERCOT" w:date="2024-01-08T15:11:00Z"/>
                <w:rFonts w:eastAsia="SimSun"/>
                <w:iCs/>
                <w:sz w:val="20"/>
                <w:szCs w:val="20"/>
              </w:rPr>
            </w:pPr>
            <w:ins w:id="435" w:author="ERCOT" w:date="2024-01-08T15:11:00Z">
              <w:r w:rsidRPr="00D65BD4">
                <w:rPr>
                  <w:rFonts w:eastAsia="SimSun"/>
                  <w:iCs/>
                  <w:sz w:val="20"/>
                  <w:szCs w:val="20"/>
                </w:rPr>
                <w:t>none</w:t>
              </w:r>
            </w:ins>
          </w:p>
        </w:tc>
        <w:tc>
          <w:tcPr>
            <w:tcW w:w="3493" w:type="pct"/>
          </w:tcPr>
          <w:p w14:paraId="118D004B" w14:textId="77777777" w:rsidR="00D65BD4" w:rsidRPr="00D65BD4" w:rsidRDefault="00D65BD4" w:rsidP="00D65BD4">
            <w:pPr>
              <w:spacing w:after="60"/>
              <w:rPr>
                <w:ins w:id="436" w:author="ERCOT" w:date="2024-01-08T15:11:00Z"/>
                <w:rFonts w:eastAsia="SimSun"/>
                <w:iCs/>
                <w:sz w:val="20"/>
                <w:szCs w:val="20"/>
              </w:rPr>
            </w:pPr>
            <w:ins w:id="437" w:author="ERCOT" w:date="2024-01-08T15:11:00Z">
              <w:r w:rsidRPr="00D65BD4">
                <w:rPr>
                  <w:rFonts w:eastAsia="SimSun"/>
                  <w:iCs/>
                  <w:sz w:val="20"/>
                  <w:szCs w:val="20"/>
                </w:rPr>
                <w:t>A QSE.</w:t>
              </w:r>
            </w:ins>
          </w:p>
        </w:tc>
      </w:tr>
    </w:tbl>
    <w:p w14:paraId="60218709" w14:textId="77777777" w:rsidR="00D65BD4" w:rsidRPr="00D65BD4" w:rsidRDefault="00D65BD4" w:rsidP="00D65BD4">
      <w:pPr>
        <w:rPr>
          <w:ins w:id="438" w:author="ERCOT" w:date="2024-01-08T15:11:00Z"/>
          <w:rFonts w:eastAsia="SimSun"/>
        </w:rPr>
      </w:pPr>
    </w:p>
    <w:p w14:paraId="01464169" w14:textId="77777777" w:rsidR="00D65BD4" w:rsidRPr="00D65BD4" w:rsidRDefault="00D65BD4" w:rsidP="00D65BD4">
      <w:pPr>
        <w:keepNext/>
        <w:tabs>
          <w:tab w:val="left" w:pos="1620"/>
        </w:tabs>
        <w:spacing w:before="240" w:after="240"/>
        <w:ind w:left="1627" w:hanging="1627"/>
        <w:outlineLvl w:val="4"/>
        <w:rPr>
          <w:ins w:id="439" w:author="ERCOT" w:date="2024-01-08T15:27:00Z"/>
          <w:rFonts w:eastAsia="SimSun"/>
          <w:szCs w:val="26"/>
        </w:rPr>
      </w:pPr>
      <w:bookmarkStart w:id="440" w:name="_Toc17707831"/>
      <w:bookmarkStart w:id="441" w:name="_Toc135990703"/>
      <w:bookmarkEnd w:id="283"/>
      <w:ins w:id="442" w:author="ERCOT" w:date="2024-01-08T15:27:00Z">
        <w:r w:rsidRPr="00D65BD4">
          <w:rPr>
            <w:rFonts w:eastAsia="SimSun"/>
            <w:b/>
            <w:bCs/>
            <w:i/>
            <w:iCs/>
            <w:szCs w:val="26"/>
          </w:rPr>
          <w:t>4.6.4.2.</w:t>
        </w:r>
      </w:ins>
      <w:ins w:id="443" w:author="ERCOT" w:date="2024-01-08T15:29:00Z">
        <w:r w:rsidRPr="00D65BD4">
          <w:rPr>
            <w:rFonts w:eastAsia="SimSun"/>
            <w:b/>
            <w:bCs/>
            <w:i/>
            <w:iCs/>
            <w:szCs w:val="26"/>
          </w:rPr>
          <w:t>6</w:t>
        </w:r>
      </w:ins>
      <w:ins w:id="444" w:author="ERCOT" w:date="2024-01-08T15:27:00Z">
        <w:r w:rsidRPr="00D65BD4">
          <w:rPr>
            <w:rFonts w:eastAsia="SimSun"/>
            <w:b/>
            <w:bCs/>
            <w:i/>
            <w:iCs/>
            <w:szCs w:val="26"/>
          </w:rPr>
          <w:tab/>
        </w:r>
      </w:ins>
      <w:ins w:id="445" w:author="ERCOT" w:date="2024-01-08T15:28:00Z">
        <w:r w:rsidRPr="00D65BD4">
          <w:rPr>
            <w:rFonts w:eastAsia="SimSun"/>
            <w:b/>
            <w:bCs/>
            <w:i/>
            <w:iCs/>
            <w:szCs w:val="26"/>
          </w:rPr>
          <w:t xml:space="preserve">Dispatchable Reliability Reserve Service </w:t>
        </w:r>
      </w:ins>
      <w:ins w:id="446" w:author="ERCOT" w:date="2024-01-08T15:27:00Z">
        <w:r w:rsidRPr="00D65BD4">
          <w:rPr>
            <w:rFonts w:eastAsia="SimSun"/>
            <w:b/>
            <w:bCs/>
            <w:i/>
            <w:iCs/>
            <w:szCs w:val="26"/>
          </w:rPr>
          <w:t>Charge</w:t>
        </w:r>
        <w:bookmarkEnd w:id="440"/>
        <w:bookmarkEnd w:id="441"/>
      </w:ins>
    </w:p>
    <w:p w14:paraId="7F480426" w14:textId="77777777" w:rsidR="00D65BD4" w:rsidRPr="00D65BD4" w:rsidRDefault="00D65BD4" w:rsidP="00D65BD4">
      <w:pPr>
        <w:spacing w:after="240"/>
        <w:ind w:left="720" w:hanging="720"/>
        <w:rPr>
          <w:ins w:id="447" w:author="ERCOT" w:date="2024-01-08T15:27:00Z"/>
          <w:rFonts w:eastAsia="SimSun"/>
        </w:rPr>
      </w:pPr>
      <w:ins w:id="448" w:author="ERCOT" w:date="2024-01-08T15:27:00Z">
        <w:r w:rsidRPr="00D65BD4">
          <w:rPr>
            <w:rFonts w:eastAsia="SimSun"/>
          </w:rPr>
          <w:t>(1)</w:t>
        </w:r>
        <w:r w:rsidRPr="00D65BD4">
          <w:rPr>
            <w:rFonts w:eastAsia="SimSun"/>
          </w:rPr>
          <w:tab/>
          <w:t xml:space="preserve">Each QSE shall pay to ERCOT or be paid by ERCOT a </w:t>
        </w:r>
      </w:ins>
      <w:ins w:id="449" w:author="ERCOT" w:date="2024-01-08T15:29:00Z">
        <w:r w:rsidRPr="00D65BD4">
          <w:rPr>
            <w:rFonts w:eastAsia="SimSun"/>
          </w:rPr>
          <w:t>DRRS</w:t>
        </w:r>
      </w:ins>
      <w:ins w:id="450" w:author="ERCOT" w:date="2024-01-08T15:27:00Z">
        <w:r w:rsidRPr="00D65BD4">
          <w:rPr>
            <w:rFonts w:eastAsia="SimSun"/>
          </w:rPr>
          <w:t xml:space="preserve"> charge for each hour as follows:</w:t>
        </w:r>
      </w:ins>
    </w:p>
    <w:p w14:paraId="08D4300D" w14:textId="77777777" w:rsidR="00D65BD4" w:rsidRPr="00D65BD4" w:rsidRDefault="00D65BD4" w:rsidP="00D65BD4">
      <w:pPr>
        <w:tabs>
          <w:tab w:val="left" w:pos="2340"/>
          <w:tab w:val="left" w:pos="3420"/>
        </w:tabs>
        <w:spacing w:after="240"/>
        <w:ind w:left="3420" w:hanging="2700"/>
        <w:rPr>
          <w:ins w:id="451" w:author="ERCOT" w:date="2024-01-08T15:27:00Z"/>
          <w:rFonts w:eastAsia="SimSun"/>
          <w:bCs/>
        </w:rPr>
      </w:pPr>
      <w:ins w:id="452" w:author="ERCOT" w:date="2024-01-08T15:27:00Z">
        <w:r w:rsidRPr="00D65BD4">
          <w:rPr>
            <w:rFonts w:eastAsia="SimSun"/>
            <w:bCs/>
          </w:rPr>
          <w:t>DA</w:t>
        </w:r>
      </w:ins>
      <w:ins w:id="453" w:author="ERCOT" w:date="2024-01-08T15:29:00Z">
        <w:r w:rsidRPr="00D65BD4">
          <w:rPr>
            <w:rFonts w:eastAsia="SimSun"/>
            <w:bCs/>
          </w:rPr>
          <w:t>DRR</w:t>
        </w:r>
      </w:ins>
      <w:ins w:id="454" w:author="ERCOT" w:date="2024-01-08T15:27:00Z">
        <w:r w:rsidRPr="00D65BD4">
          <w:rPr>
            <w:rFonts w:eastAsia="SimSun"/>
            <w:bCs/>
          </w:rPr>
          <w:t xml:space="preserve">AMT </w:t>
        </w:r>
        <w:r w:rsidRPr="00D65BD4">
          <w:rPr>
            <w:rFonts w:eastAsia="SimSun"/>
            <w:bCs/>
            <w:i/>
            <w:vertAlign w:val="subscript"/>
          </w:rPr>
          <w:t>q</w:t>
        </w:r>
        <w:r w:rsidRPr="00D65BD4">
          <w:rPr>
            <w:rFonts w:eastAsia="SimSun"/>
            <w:bCs/>
          </w:rPr>
          <w:tab/>
          <w:t>=</w:t>
        </w:r>
        <w:r w:rsidRPr="00D65BD4">
          <w:rPr>
            <w:rFonts w:eastAsia="SimSun"/>
            <w:bCs/>
          </w:rPr>
          <w:tab/>
        </w:r>
        <w:r w:rsidRPr="00D65BD4">
          <w:rPr>
            <w:rFonts w:eastAsia="SimSun"/>
            <w:bCs/>
            <w:lang w:val="pt-BR"/>
          </w:rPr>
          <w:t>DA</w:t>
        </w:r>
      </w:ins>
      <w:ins w:id="455" w:author="ERCOT" w:date="2024-01-08T15:29:00Z">
        <w:r w:rsidRPr="00D65BD4">
          <w:rPr>
            <w:rFonts w:eastAsia="SimSun"/>
            <w:bCs/>
            <w:lang w:val="pt-BR"/>
          </w:rPr>
          <w:t>DRR</w:t>
        </w:r>
      </w:ins>
      <w:ins w:id="456" w:author="ERCOT" w:date="2024-01-08T15:27:00Z">
        <w:r w:rsidRPr="00D65BD4">
          <w:rPr>
            <w:rFonts w:eastAsia="SimSun"/>
            <w:bCs/>
            <w:lang w:val="pt-BR"/>
          </w:rPr>
          <w:t>PR</w:t>
        </w:r>
        <w:r w:rsidRPr="00D65BD4">
          <w:rPr>
            <w:rFonts w:eastAsia="SimSun"/>
            <w:bCs/>
          </w:rPr>
          <w:t xml:space="preserve"> * DA</w:t>
        </w:r>
      </w:ins>
      <w:ins w:id="457" w:author="ERCOT" w:date="2024-01-08T15:29:00Z">
        <w:r w:rsidRPr="00D65BD4">
          <w:rPr>
            <w:rFonts w:eastAsia="SimSun"/>
            <w:bCs/>
          </w:rPr>
          <w:t>DRR</w:t>
        </w:r>
      </w:ins>
      <w:ins w:id="458" w:author="ERCOT" w:date="2024-01-08T15:27:00Z">
        <w:r w:rsidRPr="00D65BD4">
          <w:rPr>
            <w:rFonts w:eastAsia="SimSun"/>
            <w:bCs/>
          </w:rPr>
          <w:t xml:space="preserve">Q </w:t>
        </w:r>
        <w:r w:rsidRPr="00D65BD4">
          <w:rPr>
            <w:rFonts w:eastAsia="SimSun"/>
            <w:bCs/>
            <w:i/>
            <w:vertAlign w:val="subscript"/>
          </w:rPr>
          <w:t>q</w:t>
        </w:r>
      </w:ins>
    </w:p>
    <w:p w14:paraId="4F4426AF" w14:textId="77777777" w:rsidR="00D65BD4" w:rsidRPr="00D65BD4" w:rsidRDefault="00D65BD4" w:rsidP="00D65BD4">
      <w:pPr>
        <w:spacing w:after="240"/>
        <w:rPr>
          <w:ins w:id="459" w:author="ERCOT" w:date="2024-01-08T15:27:00Z"/>
          <w:rFonts w:eastAsia="SimSun"/>
          <w:lang w:val="pt-BR"/>
        </w:rPr>
      </w:pPr>
      <w:ins w:id="460" w:author="ERCOT" w:date="2024-01-08T15:27:00Z">
        <w:r w:rsidRPr="00D65BD4">
          <w:rPr>
            <w:rFonts w:eastAsia="SimSun"/>
            <w:lang w:val="pt-BR"/>
          </w:rPr>
          <w:t>Where:</w:t>
        </w:r>
      </w:ins>
    </w:p>
    <w:p w14:paraId="048CD7C0" w14:textId="77777777" w:rsidR="00D65BD4" w:rsidRPr="00D65BD4" w:rsidRDefault="00D65BD4" w:rsidP="00D65BD4">
      <w:pPr>
        <w:tabs>
          <w:tab w:val="left" w:pos="2340"/>
          <w:tab w:val="left" w:pos="3420"/>
        </w:tabs>
        <w:spacing w:after="240"/>
        <w:ind w:left="3420" w:hanging="2700"/>
        <w:rPr>
          <w:ins w:id="461" w:author="ERCOT" w:date="2024-01-08T15:27:00Z"/>
          <w:rFonts w:eastAsia="SimSun"/>
          <w:bCs/>
          <w:lang w:val="pt-BR"/>
        </w:rPr>
      </w:pPr>
      <w:ins w:id="462" w:author="ERCOT" w:date="2024-01-08T15:27:00Z">
        <w:r w:rsidRPr="00D65BD4">
          <w:rPr>
            <w:rFonts w:eastAsia="SimSun"/>
            <w:bCs/>
            <w:lang w:val="pt-BR"/>
          </w:rPr>
          <w:t>DA</w:t>
        </w:r>
      </w:ins>
      <w:ins w:id="463" w:author="ERCOT" w:date="2024-01-08T15:29:00Z">
        <w:r w:rsidRPr="00D65BD4">
          <w:rPr>
            <w:rFonts w:eastAsia="SimSun"/>
            <w:bCs/>
            <w:lang w:val="pt-BR"/>
          </w:rPr>
          <w:t>DRR</w:t>
        </w:r>
      </w:ins>
      <w:ins w:id="464" w:author="ERCOT" w:date="2024-01-08T15:27:00Z">
        <w:r w:rsidRPr="00D65BD4">
          <w:rPr>
            <w:rFonts w:eastAsia="SimSun"/>
            <w:bCs/>
            <w:lang w:val="pt-BR"/>
          </w:rPr>
          <w:t>PR</w:t>
        </w:r>
        <w:r w:rsidRPr="00D65BD4">
          <w:rPr>
            <w:rFonts w:eastAsia="SimSun"/>
            <w:bCs/>
            <w:lang w:val="pt-BR"/>
          </w:rPr>
          <w:tab/>
          <w:t xml:space="preserve">= </w:t>
        </w:r>
        <w:r w:rsidRPr="00D65BD4">
          <w:rPr>
            <w:rFonts w:eastAsia="SimSun"/>
            <w:bCs/>
            <w:lang w:val="pt-BR"/>
          </w:rPr>
          <w:tab/>
          <w:t>(-1) * PC</w:t>
        </w:r>
      </w:ins>
      <w:ins w:id="465" w:author="ERCOT" w:date="2024-01-08T15:29:00Z">
        <w:r w:rsidRPr="00D65BD4">
          <w:rPr>
            <w:rFonts w:eastAsia="SimSun"/>
            <w:bCs/>
            <w:lang w:val="pt-BR"/>
          </w:rPr>
          <w:t>DRR</w:t>
        </w:r>
      </w:ins>
      <w:ins w:id="466" w:author="ERCOT" w:date="2024-01-08T15:27:00Z">
        <w:r w:rsidRPr="00D65BD4">
          <w:rPr>
            <w:rFonts w:eastAsia="SimSun"/>
            <w:bCs/>
            <w:lang w:val="pt-BR"/>
          </w:rPr>
          <w:t>AMTTOT / DA</w:t>
        </w:r>
      </w:ins>
      <w:ins w:id="467" w:author="ERCOT" w:date="2024-01-08T15:29:00Z">
        <w:r w:rsidRPr="00D65BD4">
          <w:rPr>
            <w:rFonts w:eastAsia="SimSun"/>
            <w:bCs/>
            <w:lang w:val="pt-BR"/>
          </w:rPr>
          <w:t>DRR</w:t>
        </w:r>
      </w:ins>
      <w:ins w:id="468" w:author="ERCOT" w:date="2024-01-08T15:27:00Z">
        <w:r w:rsidRPr="00D65BD4">
          <w:rPr>
            <w:rFonts w:eastAsia="SimSun"/>
            <w:bCs/>
            <w:lang w:val="pt-BR"/>
          </w:rPr>
          <w:t>QTOT</w:t>
        </w:r>
      </w:ins>
    </w:p>
    <w:p w14:paraId="2A3DA1DD" w14:textId="77777777" w:rsidR="00D65BD4" w:rsidRPr="00D65BD4" w:rsidRDefault="00D65BD4" w:rsidP="00D65BD4">
      <w:pPr>
        <w:tabs>
          <w:tab w:val="left" w:pos="2340"/>
          <w:tab w:val="left" w:pos="3420"/>
        </w:tabs>
        <w:spacing w:after="240"/>
        <w:ind w:left="3420" w:hanging="2700"/>
        <w:rPr>
          <w:ins w:id="469" w:author="ERCOT" w:date="2024-01-08T15:27:00Z"/>
          <w:rFonts w:eastAsia="SimSun"/>
          <w:bCs/>
          <w:lang w:val="pt-BR"/>
        </w:rPr>
      </w:pPr>
      <w:ins w:id="470" w:author="ERCOT" w:date="2024-01-08T15:27:00Z">
        <w:r w:rsidRPr="00D65BD4">
          <w:rPr>
            <w:rFonts w:eastAsia="SimSun"/>
            <w:bCs/>
            <w:lang w:val="pt-BR"/>
          </w:rPr>
          <w:t>PC</w:t>
        </w:r>
      </w:ins>
      <w:ins w:id="471" w:author="ERCOT" w:date="2024-01-08T15:30:00Z">
        <w:r w:rsidRPr="00D65BD4">
          <w:rPr>
            <w:rFonts w:eastAsia="SimSun"/>
            <w:bCs/>
            <w:lang w:val="pt-BR"/>
          </w:rPr>
          <w:t>DRR</w:t>
        </w:r>
      </w:ins>
      <w:ins w:id="472" w:author="ERCOT" w:date="2024-01-08T15:27:00Z">
        <w:r w:rsidRPr="00D65BD4">
          <w:rPr>
            <w:rFonts w:eastAsia="SimSun"/>
            <w:bCs/>
            <w:lang w:val="pt-BR"/>
          </w:rPr>
          <w:t>AMTTOT =</w:t>
        </w:r>
        <w:r w:rsidRPr="00D65BD4">
          <w:rPr>
            <w:rFonts w:eastAsia="SimSun"/>
            <w:bCs/>
            <w:lang w:val="pt-BR"/>
          </w:rPr>
          <w:tab/>
        </w:r>
      </w:ins>
      <w:ins w:id="473" w:author="ERCOT" w:date="2024-01-08T15:27:00Z">
        <w:r w:rsidRPr="00D65BD4">
          <w:rPr>
            <w:rFonts w:eastAsia="SimSun"/>
            <w:bCs/>
            <w:position w:val="-22"/>
          </w:rPr>
          <w:object w:dxaOrig="288" w:dyaOrig="438" w14:anchorId="3C93205C">
            <v:shape id="_x0000_i1028" type="#_x0000_t75" style="width:12pt;height:24pt" o:ole="">
              <v:imagedata r:id="rId17" o:title=""/>
            </v:shape>
            <o:OLEObject Type="Embed" ProgID="Equation.3" ShapeID="_x0000_i1028" DrawAspect="Content" ObjectID="_1786452135" r:id="rId18"/>
          </w:object>
        </w:r>
      </w:ins>
      <w:ins w:id="474" w:author="ERCOT" w:date="2024-01-08T15:27:00Z">
        <w:r w:rsidRPr="00D65BD4">
          <w:rPr>
            <w:rFonts w:eastAsia="SimSun"/>
            <w:bCs/>
            <w:lang w:val="pt-BR"/>
          </w:rPr>
          <w:t>PC</w:t>
        </w:r>
      </w:ins>
      <w:ins w:id="475" w:author="ERCOT" w:date="2024-01-08T15:30:00Z">
        <w:r w:rsidRPr="00D65BD4">
          <w:rPr>
            <w:rFonts w:eastAsia="SimSun"/>
            <w:bCs/>
            <w:lang w:val="pt-BR"/>
          </w:rPr>
          <w:t>DRR</w:t>
        </w:r>
      </w:ins>
      <w:ins w:id="476" w:author="ERCOT" w:date="2024-01-08T15:27:00Z">
        <w:r w:rsidRPr="00D65BD4">
          <w:rPr>
            <w:rFonts w:eastAsia="SimSun"/>
            <w:bCs/>
            <w:lang w:val="pt-BR"/>
          </w:rPr>
          <w:t xml:space="preserve">AMT </w:t>
        </w:r>
        <w:r w:rsidRPr="00D65BD4">
          <w:rPr>
            <w:rFonts w:eastAsia="SimSun"/>
            <w:bCs/>
            <w:i/>
            <w:vertAlign w:val="subscript"/>
            <w:lang w:val="pt-BR"/>
          </w:rPr>
          <w:t>q</w:t>
        </w:r>
      </w:ins>
    </w:p>
    <w:p w14:paraId="19776F35" w14:textId="77777777" w:rsidR="00D65BD4" w:rsidRPr="00D65BD4" w:rsidRDefault="00D65BD4" w:rsidP="00D65BD4">
      <w:pPr>
        <w:tabs>
          <w:tab w:val="left" w:pos="2340"/>
          <w:tab w:val="left" w:pos="3420"/>
        </w:tabs>
        <w:spacing w:after="240"/>
        <w:ind w:left="3420" w:hanging="2700"/>
        <w:rPr>
          <w:ins w:id="477" w:author="ERCOT" w:date="2024-01-08T15:27:00Z"/>
          <w:rFonts w:eastAsia="SimSun"/>
          <w:bCs/>
          <w:lang w:val="pt-BR"/>
        </w:rPr>
      </w:pPr>
      <w:ins w:id="478" w:author="ERCOT" w:date="2024-01-08T15:27:00Z">
        <w:r w:rsidRPr="00D65BD4">
          <w:rPr>
            <w:rFonts w:eastAsia="SimSun"/>
            <w:bCs/>
            <w:lang w:val="pt-BR"/>
          </w:rPr>
          <w:t>DA</w:t>
        </w:r>
      </w:ins>
      <w:ins w:id="479" w:author="ERCOT" w:date="2024-01-08T15:30:00Z">
        <w:r w:rsidRPr="00D65BD4">
          <w:rPr>
            <w:rFonts w:eastAsia="SimSun"/>
            <w:bCs/>
            <w:lang w:val="pt-BR"/>
          </w:rPr>
          <w:t>DRR</w:t>
        </w:r>
      </w:ins>
      <w:ins w:id="480" w:author="ERCOT" w:date="2024-01-08T15:27:00Z">
        <w:r w:rsidRPr="00D65BD4">
          <w:rPr>
            <w:rFonts w:eastAsia="SimSun"/>
            <w:bCs/>
            <w:lang w:val="pt-BR"/>
          </w:rPr>
          <w:t>QTOT</w:t>
        </w:r>
        <w:r w:rsidRPr="00D65BD4">
          <w:rPr>
            <w:rFonts w:eastAsia="SimSun"/>
            <w:bCs/>
            <w:lang w:val="pt-BR"/>
          </w:rPr>
          <w:tab/>
          <w:t>=</w:t>
        </w:r>
        <w:r w:rsidRPr="00D65BD4">
          <w:rPr>
            <w:rFonts w:eastAsia="SimSun"/>
            <w:bCs/>
            <w:lang w:val="pt-BR"/>
          </w:rPr>
          <w:tab/>
        </w:r>
      </w:ins>
      <w:ins w:id="481" w:author="ERCOT" w:date="2024-01-08T15:27:00Z">
        <w:r w:rsidRPr="00D65BD4">
          <w:rPr>
            <w:rFonts w:eastAsia="SimSun"/>
            <w:bCs/>
            <w:position w:val="-22"/>
          </w:rPr>
          <w:object w:dxaOrig="288" w:dyaOrig="438" w14:anchorId="734D3DF0">
            <v:shape id="_x0000_i1029" type="#_x0000_t75" style="width:12pt;height:24pt" o:ole="">
              <v:imagedata r:id="rId17" o:title=""/>
            </v:shape>
            <o:OLEObject Type="Embed" ProgID="Equation.3" ShapeID="_x0000_i1029" DrawAspect="Content" ObjectID="_1786452136" r:id="rId19"/>
          </w:object>
        </w:r>
      </w:ins>
      <w:ins w:id="482" w:author="ERCOT" w:date="2024-01-08T15:27:00Z">
        <w:r w:rsidRPr="00D65BD4">
          <w:rPr>
            <w:rFonts w:eastAsia="SimSun"/>
            <w:bCs/>
            <w:lang w:val="pt-BR"/>
          </w:rPr>
          <w:t>DA</w:t>
        </w:r>
      </w:ins>
      <w:ins w:id="483" w:author="ERCOT" w:date="2024-01-08T15:30:00Z">
        <w:r w:rsidRPr="00D65BD4">
          <w:rPr>
            <w:rFonts w:eastAsia="SimSun"/>
            <w:bCs/>
            <w:lang w:val="pt-BR"/>
          </w:rPr>
          <w:t>DRR</w:t>
        </w:r>
      </w:ins>
      <w:ins w:id="484" w:author="ERCOT" w:date="2024-01-08T15:27:00Z">
        <w:r w:rsidRPr="00D65BD4">
          <w:rPr>
            <w:rFonts w:eastAsia="SimSun"/>
            <w:bCs/>
            <w:lang w:val="pt-BR"/>
          </w:rPr>
          <w:t xml:space="preserve">Q </w:t>
        </w:r>
        <w:r w:rsidRPr="00D65BD4">
          <w:rPr>
            <w:rFonts w:eastAsia="SimSun"/>
            <w:bCs/>
            <w:i/>
            <w:vertAlign w:val="subscript"/>
            <w:lang w:val="pt-BR"/>
          </w:rPr>
          <w:t>q</w:t>
        </w:r>
      </w:ins>
    </w:p>
    <w:p w14:paraId="15F20884" w14:textId="77777777" w:rsidR="00D65BD4" w:rsidRPr="00D65BD4" w:rsidRDefault="00D65BD4" w:rsidP="00D65BD4">
      <w:pPr>
        <w:tabs>
          <w:tab w:val="left" w:pos="2340"/>
          <w:tab w:val="left" w:pos="3420"/>
        </w:tabs>
        <w:spacing w:after="240"/>
        <w:ind w:left="3420" w:hanging="2700"/>
        <w:rPr>
          <w:ins w:id="485" w:author="ERCOT" w:date="2024-01-08T15:27:00Z"/>
          <w:rFonts w:eastAsia="SimSun"/>
          <w:bCs/>
          <w:lang w:val="pt-BR"/>
        </w:rPr>
      </w:pPr>
      <w:ins w:id="486" w:author="ERCOT" w:date="2024-01-08T15:27:00Z">
        <w:r w:rsidRPr="00D65BD4">
          <w:rPr>
            <w:rFonts w:eastAsia="SimSun"/>
            <w:bCs/>
            <w:lang w:val="pt-BR"/>
          </w:rPr>
          <w:t>DA</w:t>
        </w:r>
      </w:ins>
      <w:ins w:id="487" w:author="ERCOT" w:date="2024-01-08T15:30:00Z">
        <w:r w:rsidRPr="00D65BD4">
          <w:rPr>
            <w:rFonts w:eastAsia="SimSun"/>
            <w:bCs/>
            <w:lang w:val="pt-BR"/>
          </w:rPr>
          <w:t>DRR</w:t>
        </w:r>
      </w:ins>
      <w:ins w:id="488" w:author="ERCOT" w:date="2024-01-08T15:27:00Z">
        <w:r w:rsidRPr="00D65BD4">
          <w:rPr>
            <w:rFonts w:eastAsia="SimSun"/>
            <w:bCs/>
            <w:lang w:val="pt-BR"/>
          </w:rPr>
          <w:t xml:space="preserve">Q </w:t>
        </w:r>
        <w:r w:rsidRPr="00D65BD4">
          <w:rPr>
            <w:rFonts w:eastAsia="SimSun"/>
            <w:bCs/>
            <w:i/>
            <w:vertAlign w:val="subscript"/>
            <w:lang w:val="pt-BR"/>
          </w:rPr>
          <w:t>q</w:t>
        </w:r>
        <w:r w:rsidRPr="00D65BD4">
          <w:rPr>
            <w:rFonts w:eastAsia="SimSun"/>
            <w:bCs/>
            <w:lang w:val="pt-BR"/>
          </w:rPr>
          <w:tab/>
          <w:t>=</w:t>
        </w:r>
        <w:r w:rsidRPr="00D65BD4">
          <w:rPr>
            <w:rFonts w:eastAsia="SimSun"/>
            <w:bCs/>
            <w:lang w:val="pt-BR"/>
          </w:rPr>
          <w:tab/>
          <w:t>DA</w:t>
        </w:r>
      </w:ins>
      <w:ins w:id="489" w:author="ERCOT" w:date="2024-01-08T15:30:00Z">
        <w:r w:rsidRPr="00D65BD4">
          <w:rPr>
            <w:rFonts w:eastAsia="SimSun"/>
            <w:bCs/>
            <w:lang w:val="pt-BR"/>
          </w:rPr>
          <w:t>DRR</w:t>
        </w:r>
      </w:ins>
      <w:ins w:id="490" w:author="ERCOT" w:date="2024-01-08T15:27:00Z">
        <w:r w:rsidRPr="00D65BD4">
          <w:rPr>
            <w:rFonts w:eastAsia="SimSun"/>
            <w:bCs/>
            <w:lang w:val="pt-BR"/>
          </w:rPr>
          <w:t xml:space="preserve">O </w:t>
        </w:r>
        <w:r w:rsidRPr="00D65BD4">
          <w:rPr>
            <w:rFonts w:eastAsia="SimSun"/>
            <w:bCs/>
            <w:i/>
            <w:vertAlign w:val="subscript"/>
            <w:lang w:val="pt-BR"/>
          </w:rPr>
          <w:t>q</w:t>
        </w:r>
        <w:r w:rsidRPr="00D65BD4">
          <w:rPr>
            <w:rFonts w:eastAsia="SimSun"/>
            <w:bCs/>
            <w:lang w:val="pt-BR"/>
          </w:rPr>
          <w:t xml:space="preserve"> – DASA</w:t>
        </w:r>
      </w:ins>
      <w:ins w:id="491" w:author="ERCOT" w:date="2024-01-08T15:31:00Z">
        <w:r w:rsidRPr="00D65BD4">
          <w:rPr>
            <w:rFonts w:eastAsia="SimSun"/>
            <w:bCs/>
            <w:lang w:val="pt-BR"/>
          </w:rPr>
          <w:t>DRR</w:t>
        </w:r>
      </w:ins>
      <w:ins w:id="492" w:author="ERCOT" w:date="2024-01-08T15:27:00Z">
        <w:r w:rsidRPr="00D65BD4">
          <w:rPr>
            <w:rFonts w:eastAsia="SimSun"/>
            <w:bCs/>
            <w:lang w:val="pt-BR"/>
          </w:rPr>
          <w:t xml:space="preserve">Q </w:t>
        </w:r>
        <w:r w:rsidRPr="00D65BD4">
          <w:rPr>
            <w:rFonts w:eastAsia="SimSun"/>
            <w:bCs/>
            <w:i/>
            <w:vertAlign w:val="subscript"/>
            <w:lang w:val="pt-BR"/>
          </w:rPr>
          <w:t>q</w:t>
        </w:r>
      </w:ins>
    </w:p>
    <w:p w14:paraId="013D75A4" w14:textId="77777777" w:rsidR="00D65BD4" w:rsidRPr="00D65BD4" w:rsidRDefault="00D65BD4" w:rsidP="00D65BD4">
      <w:pPr>
        <w:rPr>
          <w:ins w:id="493" w:author="ERCOT" w:date="2024-01-08T15:27:00Z"/>
          <w:rFonts w:eastAsia="SimSun"/>
        </w:rPr>
      </w:pPr>
      <w:ins w:id="494" w:author="ERCOT" w:date="2024-01-08T15:27:00Z">
        <w:r w:rsidRPr="00D65BD4">
          <w:rPr>
            <w:rFonts w:eastAsia="SimSun"/>
          </w:rPr>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D65BD4" w:rsidRPr="00D65BD4" w14:paraId="17996852" w14:textId="77777777" w:rsidTr="0003786F">
        <w:trPr>
          <w:tblHeader/>
          <w:ins w:id="495" w:author="ERCOT" w:date="2024-01-08T15:27:00Z"/>
        </w:trPr>
        <w:tc>
          <w:tcPr>
            <w:tcW w:w="1144" w:type="pct"/>
          </w:tcPr>
          <w:p w14:paraId="2DD6C535" w14:textId="77777777" w:rsidR="00D65BD4" w:rsidRPr="00D65BD4" w:rsidRDefault="00D65BD4" w:rsidP="00D65BD4">
            <w:pPr>
              <w:spacing w:after="240"/>
              <w:rPr>
                <w:ins w:id="496" w:author="ERCOT" w:date="2024-01-08T15:27:00Z"/>
                <w:rFonts w:eastAsia="SimSun"/>
                <w:b/>
                <w:iCs/>
                <w:sz w:val="20"/>
                <w:szCs w:val="20"/>
              </w:rPr>
            </w:pPr>
            <w:ins w:id="497" w:author="ERCOT" w:date="2024-01-08T15:27:00Z">
              <w:r w:rsidRPr="00D65BD4">
                <w:rPr>
                  <w:rFonts w:eastAsia="SimSun"/>
                  <w:b/>
                  <w:iCs/>
                  <w:sz w:val="20"/>
                  <w:szCs w:val="20"/>
                </w:rPr>
                <w:t>Variable</w:t>
              </w:r>
            </w:ins>
          </w:p>
        </w:tc>
        <w:tc>
          <w:tcPr>
            <w:tcW w:w="520" w:type="pct"/>
          </w:tcPr>
          <w:p w14:paraId="235857AD" w14:textId="77777777" w:rsidR="00D65BD4" w:rsidRPr="00D65BD4" w:rsidRDefault="00D65BD4" w:rsidP="00D65BD4">
            <w:pPr>
              <w:spacing w:after="240"/>
              <w:rPr>
                <w:ins w:id="498" w:author="ERCOT" w:date="2024-01-08T15:27:00Z"/>
                <w:rFonts w:eastAsia="SimSun"/>
                <w:b/>
                <w:iCs/>
                <w:sz w:val="20"/>
                <w:szCs w:val="20"/>
              </w:rPr>
            </w:pPr>
            <w:ins w:id="499" w:author="ERCOT" w:date="2024-01-08T15:27:00Z">
              <w:r w:rsidRPr="00D65BD4">
                <w:rPr>
                  <w:rFonts w:eastAsia="SimSun"/>
                  <w:b/>
                  <w:iCs/>
                  <w:sz w:val="20"/>
                  <w:szCs w:val="20"/>
                </w:rPr>
                <w:t>Unit</w:t>
              </w:r>
            </w:ins>
          </w:p>
        </w:tc>
        <w:tc>
          <w:tcPr>
            <w:tcW w:w="3336" w:type="pct"/>
          </w:tcPr>
          <w:p w14:paraId="0F284987" w14:textId="77777777" w:rsidR="00D65BD4" w:rsidRPr="00D65BD4" w:rsidRDefault="00D65BD4" w:rsidP="00D65BD4">
            <w:pPr>
              <w:spacing w:after="240"/>
              <w:rPr>
                <w:ins w:id="500" w:author="ERCOT" w:date="2024-01-08T15:27:00Z"/>
                <w:rFonts w:eastAsia="SimSun"/>
                <w:b/>
                <w:iCs/>
                <w:sz w:val="20"/>
                <w:szCs w:val="20"/>
              </w:rPr>
            </w:pPr>
            <w:ins w:id="501" w:author="ERCOT" w:date="2024-01-08T15:27:00Z">
              <w:r w:rsidRPr="00D65BD4">
                <w:rPr>
                  <w:rFonts w:eastAsia="SimSun"/>
                  <w:b/>
                  <w:iCs/>
                  <w:sz w:val="20"/>
                  <w:szCs w:val="20"/>
                </w:rPr>
                <w:t>Definition</w:t>
              </w:r>
            </w:ins>
          </w:p>
        </w:tc>
      </w:tr>
      <w:tr w:rsidR="00D65BD4" w:rsidRPr="00D65BD4" w14:paraId="6E49CB8C" w14:textId="77777777" w:rsidTr="0003786F">
        <w:trPr>
          <w:ins w:id="502" w:author="ERCOT" w:date="2024-01-08T15:27:00Z"/>
        </w:trPr>
        <w:tc>
          <w:tcPr>
            <w:tcW w:w="1144" w:type="pct"/>
          </w:tcPr>
          <w:p w14:paraId="7343CA52" w14:textId="77777777" w:rsidR="00D65BD4" w:rsidRPr="00D65BD4" w:rsidRDefault="00D65BD4" w:rsidP="00D65BD4">
            <w:pPr>
              <w:spacing w:after="60"/>
              <w:rPr>
                <w:ins w:id="503" w:author="ERCOT" w:date="2024-01-08T15:27:00Z"/>
                <w:rFonts w:eastAsia="SimSun"/>
                <w:iCs/>
                <w:sz w:val="20"/>
                <w:szCs w:val="20"/>
              </w:rPr>
            </w:pPr>
            <w:ins w:id="504" w:author="ERCOT" w:date="2024-01-08T15:27:00Z">
              <w:r w:rsidRPr="00D65BD4">
                <w:rPr>
                  <w:rFonts w:eastAsia="SimSun"/>
                  <w:iCs/>
                  <w:sz w:val="20"/>
                  <w:szCs w:val="20"/>
                </w:rPr>
                <w:t>DA</w:t>
              </w:r>
            </w:ins>
            <w:ins w:id="505" w:author="ERCOT" w:date="2024-01-08T15:35:00Z">
              <w:r w:rsidRPr="00D65BD4">
                <w:rPr>
                  <w:rFonts w:eastAsia="SimSun"/>
                  <w:iCs/>
                  <w:sz w:val="20"/>
                  <w:szCs w:val="20"/>
                </w:rPr>
                <w:t>DRR</w:t>
              </w:r>
            </w:ins>
            <w:ins w:id="506" w:author="ERCOT" w:date="2024-01-08T15:27:00Z">
              <w:r w:rsidRPr="00D65BD4">
                <w:rPr>
                  <w:rFonts w:eastAsia="SimSun"/>
                  <w:iCs/>
                  <w:sz w:val="20"/>
                  <w:szCs w:val="20"/>
                </w:rPr>
                <w:t xml:space="preserve">AMT </w:t>
              </w:r>
              <w:r w:rsidRPr="00D65BD4">
                <w:rPr>
                  <w:rFonts w:eastAsia="SimSun"/>
                  <w:i/>
                  <w:iCs/>
                  <w:sz w:val="20"/>
                  <w:szCs w:val="20"/>
                  <w:vertAlign w:val="subscript"/>
                </w:rPr>
                <w:t>q</w:t>
              </w:r>
            </w:ins>
          </w:p>
        </w:tc>
        <w:tc>
          <w:tcPr>
            <w:tcW w:w="520" w:type="pct"/>
          </w:tcPr>
          <w:p w14:paraId="0AB59AA6" w14:textId="77777777" w:rsidR="00D65BD4" w:rsidRPr="00D65BD4" w:rsidRDefault="00D65BD4" w:rsidP="00D65BD4">
            <w:pPr>
              <w:spacing w:after="60"/>
              <w:rPr>
                <w:ins w:id="507" w:author="ERCOT" w:date="2024-01-08T15:27:00Z"/>
                <w:rFonts w:eastAsia="SimSun"/>
                <w:iCs/>
                <w:sz w:val="20"/>
                <w:szCs w:val="20"/>
              </w:rPr>
            </w:pPr>
            <w:ins w:id="508" w:author="ERCOT" w:date="2024-01-08T15:27:00Z">
              <w:r w:rsidRPr="00D65BD4">
                <w:rPr>
                  <w:rFonts w:eastAsia="SimSun"/>
                  <w:iCs/>
                  <w:sz w:val="20"/>
                  <w:szCs w:val="20"/>
                </w:rPr>
                <w:t>$</w:t>
              </w:r>
            </w:ins>
          </w:p>
        </w:tc>
        <w:tc>
          <w:tcPr>
            <w:tcW w:w="3336" w:type="pct"/>
          </w:tcPr>
          <w:p w14:paraId="73FA8EEB" w14:textId="77777777" w:rsidR="00D65BD4" w:rsidRPr="00D65BD4" w:rsidRDefault="00D65BD4" w:rsidP="00D65BD4">
            <w:pPr>
              <w:spacing w:after="60"/>
              <w:rPr>
                <w:ins w:id="509" w:author="ERCOT" w:date="2024-01-08T15:27:00Z"/>
                <w:rFonts w:eastAsia="SimSun"/>
                <w:iCs/>
                <w:sz w:val="20"/>
                <w:szCs w:val="20"/>
              </w:rPr>
            </w:pPr>
            <w:ins w:id="510" w:author="ERCOT" w:date="2024-01-08T15:27:00Z">
              <w:r w:rsidRPr="00D65BD4">
                <w:rPr>
                  <w:rFonts w:eastAsia="SimSun"/>
                  <w:i/>
                  <w:iCs/>
                  <w:sz w:val="20"/>
                  <w:szCs w:val="20"/>
                </w:rPr>
                <w:t xml:space="preserve">Day-Ahead </w:t>
              </w:r>
            </w:ins>
            <w:ins w:id="511" w:author="ERCOT" w:date="2024-01-08T15:36:00Z">
              <w:r w:rsidRPr="00D65BD4">
                <w:rPr>
                  <w:rFonts w:eastAsia="SimSun"/>
                  <w:i/>
                  <w:iCs/>
                  <w:sz w:val="20"/>
                  <w:szCs w:val="20"/>
                </w:rPr>
                <w:t xml:space="preserve">Dispatchable Reliability Reserve Service </w:t>
              </w:r>
            </w:ins>
            <w:ins w:id="512" w:author="ERCOT" w:date="2024-01-08T15:27:00Z">
              <w:r w:rsidRPr="00D65BD4">
                <w:rPr>
                  <w:rFonts w:eastAsia="SimSun"/>
                  <w:i/>
                  <w:iCs/>
                  <w:sz w:val="20"/>
                  <w:szCs w:val="20"/>
                </w:rPr>
                <w:t>Amount per QSE</w:t>
              </w:r>
              <w:r w:rsidRPr="00D65BD4">
                <w:rPr>
                  <w:rFonts w:eastAsia="SimSun"/>
                  <w:iCs/>
                  <w:sz w:val="20"/>
                  <w:szCs w:val="20"/>
                </w:rPr>
                <w:t xml:space="preserve">—QSE </w:t>
              </w:r>
              <w:r w:rsidRPr="00D65BD4">
                <w:rPr>
                  <w:rFonts w:eastAsia="SimSun"/>
                  <w:i/>
                  <w:iCs/>
                  <w:sz w:val="20"/>
                  <w:szCs w:val="20"/>
                </w:rPr>
                <w:t>q</w:t>
              </w:r>
              <w:r w:rsidRPr="00D65BD4">
                <w:rPr>
                  <w:rFonts w:eastAsia="SimSun"/>
                  <w:iCs/>
                  <w:sz w:val="20"/>
                  <w:szCs w:val="20"/>
                </w:rPr>
                <w:t xml:space="preserve">’s share of the DAM cost for </w:t>
              </w:r>
            </w:ins>
            <w:ins w:id="513" w:author="ERCOT" w:date="2024-01-08T15:38:00Z">
              <w:r w:rsidRPr="00D65BD4">
                <w:rPr>
                  <w:rFonts w:eastAsia="SimSun"/>
                  <w:iCs/>
                  <w:sz w:val="20"/>
                  <w:szCs w:val="20"/>
                </w:rPr>
                <w:t>DRRS</w:t>
              </w:r>
            </w:ins>
            <w:ins w:id="514" w:author="ERCOT" w:date="2024-01-08T15:27:00Z">
              <w:r w:rsidRPr="00D65BD4">
                <w:rPr>
                  <w:rFonts w:eastAsia="SimSun"/>
                  <w:iCs/>
                  <w:sz w:val="20"/>
                  <w:szCs w:val="20"/>
                </w:rPr>
                <w:t>, for the hour.</w:t>
              </w:r>
            </w:ins>
          </w:p>
        </w:tc>
      </w:tr>
      <w:tr w:rsidR="00D65BD4" w:rsidRPr="00D65BD4" w14:paraId="5B7AFBA3" w14:textId="77777777" w:rsidTr="0003786F">
        <w:trPr>
          <w:ins w:id="515" w:author="ERCOT" w:date="2024-01-08T15:27:00Z"/>
        </w:trPr>
        <w:tc>
          <w:tcPr>
            <w:tcW w:w="1144" w:type="pct"/>
          </w:tcPr>
          <w:p w14:paraId="2012B591" w14:textId="77777777" w:rsidR="00D65BD4" w:rsidRPr="00D65BD4" w:rsidRDefault="00D65BD4" w:rsidP="00D65BD4">
            <w:pPr>
              <w:spacing w:after="60"/>
              <w:rPr>
                <w:ins w:id="516" w:author="ERCOT" w:date="2024-01-08T15:27:00Z"/>
                <w:rFonts w:eastAsia="SimSun"/>
                <w:iCs/>
                <w:sz w:val="20"/>
                <w:szCs w:val="20"/>
              </w:rPr>
            </w:pPr>
            <w:ins w:id="517" w:author="ERCOT" w:date="2024-01-08T15:27:00Z">
              <w:r w:rsidRPr="00D65BD4">
                <w:rPr>
                  <w:rFonts w:eastAsia="SimSun"/>
                  <w:iCs/>
                  <w:sz w:val="20"/>
                  <w:szCs w:val="20"/>
                </w:rPr>
                <w:t>DA</w:t>
              </w:r>
            </w:ins>
            <w:ins w:id="518" w:author="ERCOT" w:date="2024-01-08T15:39:00Z">
              <w:r w:rsidRPr="00D65BD4">
                <w:rPr>
                  <w:rFonts w:eastAsia="SimSun"/>
                  <w:iCs/>
                  <w:sz w:val="20"/>
                  <w:szCs w:val="20"/>
                </w:rPr>
                <w:t>DRR</w:t>
              </w:r>
            </w:ins>
            <w:ins w:id="519" w:author="ERCOT" w:date="2024-01-08T15:27:00Z">
              <w:r w:rsidRPr="00D65BD4">
                <w:rPr>
                  <w:rFonts w:eastAsia="SimSun"/>
                  <w:iCs/>
                  <w:sz w:val="20"/>
                  <w:szCs w:val="20"/>
                </w:rPr>
                <w:t>PR</w:t>
              </w:r>
            </w:ins>
          </w:p>
        </w:tc>
        <w:tc>
          <w:tcPr>
            <w:tcW w:w="520" w:type="pct"/>
          </w:tcPr>
          <w:p w14:paraId="08CC5153" w14:textId="77777777" w:rsidR="00D65BD4" w:rsidRPr="00D65BD4" w:rsidRDefault="00D65BD4" w:rsidP="00D65BD4">
            <w:pPr>
              <w:spacing w:after="60"/>
              <w:rPr>
                <w:ins w:id="520" w:author="ERCOT" w:date="2024-01-08T15:27:00Z"/>
                <w:rFonts w:eastAsia="SimSun"/>
                <w:iCs/>
                <w:sz w:val="20"/>
                <w:szCs w:val="20"/>
              </w:rPr>
            </w:pPr>
            <w:ins w:id="521" w:author="ERCOT" w:date="2024-01-08T15:27:00Z">
              <w:r w:rsidRPr="00D65BD4">
                <w:rPr>
                  <w:rFonts w:eastAsia="SimSun"/>
                  <w:iCs/>
                  <w:sz w:val="20"/>
                  <w:szCs w:val="20"/>
                </w:rPr>
                <w:t>$/MW per hour</w:t>
              </w:r>
            </w:ins>
          </w:p>
        </w:tc>
        <w:tc>
          <w:tcPr>
            <w:tcW w:w="3336" w:type="pct"/>
          </w:tcPr>
          <w:p w14:paraId="215881DF" w14:textId="77777777" w:rsidR="00D65BD4" w:rsidRPr="00D65BD4" w:rsidRDefault="00D65BD4" w:rsidP="00D65BD4">
            <w:pPr>
              <w:spacing w:after="60"/>
              <w:rPr>
                <w:ins w:id="522" w:author="ERCOT" w:date="2024-01-08T15:27:00Z"/>
                <w:rFonts w:eastAsia="SimSun"/>
                <w:iCs/>
                <w:sz w:val="20"/>
                <w:szCs w:val="20"/>
              </w:rPr>
            </w:pPr>
            <w:ins w:id="523" w:author="ERCOT" w:date="2024-01-08T15:27:00Z">
              <w:r w:rsidRPr="00D65BD4">
                <w:rPr>
                  <w:rFonts w:eastAsia="SimSun"/>
                  <w:i/>
                  <w:iCs/>
                  <w:sz w:val="20"/>
                  <w:szCs w:val="20"/>
                </w:rPr>
                <w:t xml:space="preserve">Day-Ahead </w:t>
              </w:r>
            </w:ins>
            <w:ins w:id="524" w:author="ERCOT" w:date="2024-01-08T15:36:00Z">
              <w:r w:rsidRPr="00D65BD4">
                <w:rPr>
                  <w:rFonts w:eastAsia="SimSun"/>
                  <w:i/>
                  <w:iCs/>
                  <w:sz w:val="20"/>
                  <w:szCs w:val="20"/>
                </w:rPr>
                <w:t xml:space="preserve">Dispatchable Reliability Reserve Service </w:t>
              </w:r>
            </w:ins>
            <w:ins w:id="525" w:author="ERCOT" w:date="2024-01-08T15:27:00Z">
              <w:r w:rsidRPr="00D65BD4">
                <w:rPr>
                  <w:rFonts w:eastAsia="SimSun"/>
                  <w:i/>
                  <w:iCs/>
                  <w:sz w:val="20"/>
                  <w:szCs w:val="20"/>
                </w:rPr>
                <w:t>Price</w:t>
              </w:r>
              <w:r w:rsidRPr="00D65BD4">
                <w:rPr>
                  <w:rFonts w:eastAsia="SimSun"/>
                  <w:iCs/>
                  <w:sz w:val="20"/>
                  <w:szCs w:val="20"/>
                </w:rPr>
                <w:t xml:space="preserve">—The Day-Ahead </w:t>
              </w:r>
            </w:ins>
            <w:ins w:id="526" w:author="ERCOT" w:date="2024-01-08T15:38:00Z">
              <w:r w:rsidRPr="00D65BD4">
                <w:rPr>
                  <w:rFonts w:eastAsia="SimSun"/>
                  <w:iCs/>
                  <w:sz w:val="20"/>
                  <w:szCs w:val="20"/>
                </w:rPr>
                <w:t>DRRS</w:t>
              </w:r>
            </w:ins>
            <w:ins w:id="527" w:author="ERCOT" w:date="2024-01-08T15:27:00Z">
              <w:r w:rsidRPr="00D65BD4">
                <w:rPr>
                  <w:rFonts w:eastAsia="SimSun"/>
                  <w:iCs/>
                  <w:sz w:val="20"/>
                  <w:szCs w:val="20"/>
                </w:rPr>
                <w:t xml:space="preserve"> price for the hour.</w:t>
              </w:r>
            </w:ins>
          </w:p>
        </w:tc>
      </w:tr>
      <w:tr w:rsidR="00D65BD4" w:rsidRPr="00D65BD4" w14:paraId="3E4C997D" w14:textId="77777777" w:rsidTr="0003786F">
        <w:trPr>
          <w:ins w:id="528" w:author="ERCOT" w:date="2024-01-08T15:27:00Z"/>
        </w:trPr>
        <w:tc>
          <w:tcPr>
            <w:tcW w:w="1144" w:type="pct"/>
          </w:tcPr>
          <w:p w14:paraId="18147BD3" w14:textId="77777777" w:rsidR="00D65BD4" w:rsidRPr="00D65BD4" w:rsidRDefault="00D65BD4" w:rsidP="00D65BD4">
            <w:pPr>
              <w:spacing w:after="60"/>
              <w:rPr>
                <w:ins w:id="529" w:author="ERCOT" w:date="2024-01-08T15:27:00Z"/>
                <w:rFonts w:eastAsia="SimSun"/>
                <w:iCs/>
                <w:sz w:val="20"/>
                <w:szCs w:val="20"/>
              </w:rPr>
            </w:pPr>
            <w:ins w:id="530" w:author="ERCOT" w:date="2024-01-08T15:27:00Z">
              <w:r w:rsidRPr="00D65BD4">
                <w:rPr>
                  <w:rFonts w:eastAsia="SimSun"/>
                  <w:iCs/>
                  <w:sz w:val="20"/>
                  <w:szCs w:val="20"/>
                </w:rPr>
                <w:lastRenderedPageBreak/>
                <w:t>DA</w:t>
              </w:r>
            </w:ins>
            <w:ins w:id="531" w:author="ERCOT" w:date="2024-01-08T15:39:00Z">
              <w:r w:rsidRPr="00D65BD4">
                <w:rPr>
                  <w:rFonts w:eastAsia="SimSun"/>
                  <w:iCs/>
                  <w:sz w:val="20"/>
                  <w:szCs w:val="20"/>
                </w:rPr>
                <w:t>DRR</w:t>
              </w:r>
            </w:ins>
            <w:ins w:id="532" w:author="ERCOT" w:date="2024-01-08T15:27:00Z">
              <w:r w:rsidRPr="00D65BD4">
                <w:rPr>
                  <w:rFonts w:eastAsia="SimSun"/>
                  <w:iCs/>
                  <w:sz w:val="20"/>
                  <w:szCs w:val="20"/>
                </w:rPr>
                <w:t xml:space="preserve">Q </w:t>
              </w:r>
              <w:r w:rsidRPr="00D65BD4">
                <w:rPr>
                  <w:rFonts w:eastAsia="SimSun"/>
                  <w:i/>
                  <w:iCs/>
                  <w:sz w:val="20"/>
                  <w:szCs w:val="20"/>
                  <w:vertAlign w:val="subscript"/>
                </w:rPr>
                <w:t>q</w:t>
              </w:r>
            </w:ins>
          </w:p>
        </w:tc>
        <w:tc>
          <w:tcPr>
            <w:tcW w:w="520" w:type="pct"/>
          </w:tcPr>
          <w:p w14:paraId="64DF1ECC" w14:textId="77777777" w:rsidR="00D65BD4" w:rsidRPr="00D65BD4" w:rsidRDefault="00D65BD4" w:rsidP="00D65BD4">
            <w:pPr>
              <w:spacing w:after="60"/>
              <w:rPr>
                <w:ins w:id="533" w:author="ERCOT" w:date="2024-01-08T15:27:00Z"/>
                <w:rFonts w:eastAsia="SimSun"/>
                <w:iCs/>
                <w:sz w:val="20"/>
                <w:szCs w:val="20"/>
              </w:rPr>
            </w:pPr>
            <w:ins w:id="534" w:author="ERCOT" w:date="2024-01-08T15:27:00Z">
              <w:r w:rsidRPr="00D65BD4">
                <w:rPr>
                  <w:rFonts w:eastAsia="SimSun"/>
                  <w:iCs/>
                  <w:sz w:val="20"/>
                  <w:szCs w:val="20"/>
                </w:rPr>
                <w:t>MW</w:t>
              </w:r>
            </w:ins>
          </w:p>
        </w:tc>
        <w:tc>
          <w:tcPr>
            <w:tcW w:w="3336" w:type="pct"/>
          </w:tcPr>
          <w:p w14:paraId="5EAD6D72" w14:textId="77777777" w:rsidR="00D65BD4" w:rsidRPr="00D65BD4" w:rsidRDefault="00D65BD4" w:rsidP="00D65BD4">
            <w:pPr>
              <w:spacing w:after="60"/>
              <w:rPr>
                <w:ins w:id="535" w:author="ERCOT" w:date="2024-01-08T15:27:00Z"/>
                <w:rFonts w:eastAsia="SimSun"/>
                <w:i/>
                <w:iCs/>
                <w:sz w:val="20"/>
                <w:szCs w:val="20"/>
              </w:rPr>
            </w:pPr>
            <w:ins w:id="536" w:author="ERCOT" w:date="2024-01-08T15:27:00Z">
              <w:r w:rsidRPr="00D65BD4">
                <w:rPr>
                  <w:rFonts w:eastAsia="SimSun"/>
                  <w:i/>
                  <w:iCs/>
                  <w:sz w:val="20"/>
                  <w:szCs w:val="20"/>
                </w:rPr>
                <w:t xml:space="preserve">Day-Ahead </w:t>
              </w:r>
            </w:ins>
            <w:ins w:id="537" w:author="ERCOT" w:date="2024-01-08T15:36:00Z">
              <w:r w:rsidRPr="00D65BD4">
                <w:rPr>
                  <w:rFonts w:eastAsia="SimSun"/>
                  <w:i/>
                  <w:iCs/>
                  <w:sz w:val="20"/>
                  <w:szCs w:val="20"/>
                </w:rPr>
                <w:t xml:space="preserve">Dispatchable Reliability Reserve Service </w:t>
              </w:r>
            </w:ins>
            <w:ins w:id="538" w:author="ERCOT" w:date="2024-01-08T15:27:00Z">
              <w:r w:rsidRPr="00D65BD4">
                <w:rPr>
                  <w:rFonts w:eastAsia="SimSun"/>
                  <w:i/>
                  <w:iCs/>
                  <w:sz w:val="20"/>
                  <w:szCs w:val="20"/>
                </w:rPr>
                <w:t>Quantity per QSE</w:t>
              </w:r>
              <w:r w:rsidRPr="00D65BD4">
                <w:rPr>
                  <w:rFonts w:eastAsia="SimSun"/>
                  <w:iCs/>
                  <w:sz w:val="20"/>
                  <w:szCs w:val="20"/>
                </w:rPr>
                <w:t xml:space="preserve">—The QSE </w:t>
              </w:r>
              <w:r w:rsidRPr="00D65BD4">
                <w:rPr>
                  <w:rFonts w:eastAsia="SimSun"/>
                  <w:i/>
                  <w:iCs/>
                  <w:sz w:val="20"/>
                  <w:szCs w:val="20"/>
                </w:rPr>
                <w:t>q</w:t>
              </w:r>
              <w:r w:rsidRPr="00D65BD4">
                <w:rPr>
                  <w:rFonts w:eastAsia="SimSun"/>
                  <w:iCs/>
                  <w:sz w:val="20"/>
                  <w:szCs w:val="20"/>
                </w:rPr>
                <w:t xml:space="preserve">’s Day-Ahead Ancillary Service Obligation minus its self-arranged </w:t>
              </w:r>
            </w:ins>
            <w:ins w:id="539" w:author="ERCOT" w:date="2024-01-08T15:38:00Z">
              <w:r w:rsidRPr="00D65BD4">
                <w:rPr>
                  <w:rFonts w:eastAsia="SimSun"/>
                  <w:iCs/>
                  <w:sz w:val="20"/>
                  <w:szCs w:val="20"/>
                </w:rPr>
                <w:t>DRRS</w:t>
              </w:r>
            </w:ins>
            <w:ins w:id="540" w:author="ERCOT" w:date="2024-01-08T15:27:00Z">
              <w:r w:rsidRPr="00D65BD4">
                <w:rPr>
                  <w:rFonts w:eastAsia="SimSun"/>
                  <w:iCs/>
                  <w:sz w:val="20"/>
                  <w:szCs w:val="20"/>
                </w:rPr>
                <w:t xml:space="preserve"> quantity for the hour.</w:t>
              </w:r>
            </w:ins>
          </w:p>
        </w:tc>
      </w:tr>
      <w:tr w:rsidR="00D65BD4" w:rsidRPr="00D65BD4" w14:paraId="7CC331A1" w14:textId="77777777" w:rsidTr="0003786F">
        <w:trPr>
          <w:ins w:id="541" w:author="ERCOT" w:date="2024-01-08T15:27:00Z"/>
        </w:trPr>
        <w:tc>
          <w:tcPr>
            <w:tcW w:w="1144" w:type="pct"/>
          </w:tcPr>
          <w:p w14:paraId="1BA9198B" w14:textId="77777777" w:rsidR="00D65BD4" w:rsidRPr="00D65BD4" w:rsidRDefault="00D65BD4" w:rsidP="00D65BD4">
            <w:pPr>
              <w:spacing w:after="60"/>
              <w:rPr>
                <w:ins w:id="542" w:author="ERCOT" w:date="2024-01-08T15:27:00Z"/>
                <w:rFonts w:eastAsia="SimSun"/>
                <w:iCs/>
                <w:sz w:val="20"/>
                <w:szCs w:val="20"/>
              </w:rPr>
            </w:pPr>
            <w:ins w:id="543" w:author="ERCOT" w:date="2024-01-08T15:27:00Z">
              <w:r w:rsidRPr="00D65BD4">
                <w:rPr>
                  <w:rFonts w:eastAsia="SimSun"/>
                  <w:iCs/>
                  <w:sz w:val="20"/>
                  <w:szCs w:val="20"/>
                </w:rPr>
                <w:t>PC</w:t>
              </w:r>
            </w:ins>
            <w:ins w:id="544" w:author="ERCOT" w:date="2024-01-08T15:39:00Z">
              <w:r w:rsidRPr="00D65BD4">
                <w:rPr>
                  <w:rFonts w:eastAsia="SimSun"/>
                  <w:iCs/>
                  <w:sz w:val="20"/>
                  <w:szCs w:val="20"/>
                </w:rPr>
                <w:t>DRR</w:t>
              </w:r>
            </w:ins>
            <w:ins w:id="545" w:author="ERCOT" w:date="2024-01-08T15:27:00Z">
              <w:r w:rsidRPr="00D65BD4">
                <w:rPr>
                  <w:rFonts w:eastAsia="SimSun"/>
                  <w:iCs/>
                  <w:sz w:val="20"/>
                  <w:szCs w:val="20"/>
                </w:rPr>
                <w:t xml:space="preserve">AMTTOT </w:t>
              </w:r>
            </w:ins>
          </w:p>
        </w:tc>
        <w:tc>
          <w:tcPr>
            <w:tcW w:w="520" w:type="pct"/>
          </w:tcPr>
          <w:p w14:paraId="4145A7C3" w14:textId="77777777" w:rsidR="00D65BD4" w:rsidRPr="00D65BD4" w:rsidRDefault="00D65BD4" w:rsidP="00D65BD4">
            <w:pPr>
              <w:spacing w:after="60"/>
              <w:rPr>
                <w:ins w:id="546" w:author="ERCOT" w:date="2024-01-08T15:27:00Z"/>
                <w:rFonts w:eastAsia="SimSun"/>
                <w:iCs/>
                <w:sz w:val="20"/>
                <w:szCs w:val="20"/>
              </w:rPr>
            </w:pPr>
            <w:ins w:id="547" w:author="ERCOT" w:date="2024-01-08T15:27:00Z">
              <w:r w:rsidRPr="00D65BD4">
                <w:rPr>
                  <w:rFonts w:eastAsia="SimSun"/>
                  <w:iCs/>
                  <w:sz w:val="20"/>
                  <w:szCs w:val="20"/>
                </w:rPr>
                <w:t>$</w:t>
              </w:r>
            </w:ins>
          </w:p>
        </w:tc>
        <w:tc>
          <w:tcPr>
            <w:tcW w:w="3336" w:type="pct"/>
          </w:tcPr>
          <w:p w14:paraId="2841BB82" w14:textId="77777777" w:rsidR="00D65BD4" w:rsidRPr="00D65BD4" w:rsidRDefault="00D65BD4" w:rsidP="00D65BD4">
            <w:pPr>
              <w:spacing w:after="60"/>
              <w:rPr>
                <w:ins w:id="548" w:author="ERCOT" w:date="2024-01-08T15:27:00Z"/>
                <w:rFonts w:eastAsia="SimSun"/>
                <w:i/>
                <w:iCs/>
                <w:sz w:val="20"/>
                <w:szCs w:val="20"/>
              </w:rPr>
            </w:pPr>
            <w:ins w:id="549" w:author="ERCOT" w:date="2024-01-08T15:27:00Z">
              <w:r w:rsidRPr="00D65BD4">
                <w:rPr>
                  <w:rFonts w:eastAsia="SimSun"/>
                  <w:i/>
                  <w:iCs/>
                  <w:sz w:val="20"/>
                  <w:szCs w:val="20"/>
                </w:rPr>
                <w:t xml:space="preserve">Procured Capacity for </w:t>
              </w:r>
            </w:ins>
            <w:ins w:id="550" w:author="ERCOT" w:date="2024-01-08T15:37:00Z">
              <w:r w:rsidRPr="00D65BD4">
                <w:rPr>
                  <w:rFonts w:eastAsia="SimSun"/>
                  <w:i/>
                  <w:iCs/>
                  <w:sz w:val="20"/>
                  <w:szCs w:val="20"/>
                </w:rPr>
                <w:t xml:space="preserve">Dispatchable Reliability Reserve Service </w:t>
              </w:r>
            </w:ins>
            <w:ins w:id="551" w:author="ERCOT" w:date="2024-01-08T15:27:00Z">
              <w:r w:rsidRPr="00D65BD4">
                <w:rPr>
                  <w:rFonts w:eastAsia="SimSun"/>
                  <w:i/>
                  <w:iCs/>
                  <w:sz w:val="20"/>
                  <w:szCs w:val="20"/>
                </w:rPr>
                <w:t>Amount Total in DAM</w:t>
              </w:r>
              <w:r w:rsidRPr="00D65BD4">
                <w:rPr>
                  <w:rFonts w:eastAsia="SimSun"/>
                  <w:iCs/>
                  <w:sz w:val="20"/>
                  <w:szCs w:val="20"/>
                </w:rPr>
                <w:t xml:space="preserve">—The total of the DAM </w:t>
              </w:r>
            </w:ins>
            <w:ins w:id="552" w:author="ERCOT" w:date="2024-01-08T15:37:00Z">
              <w:r w:rsidRPr="00D65BD4">
                <w:rPr>
                  <w:rFonts w:eastAsia="SimSun"/>
                  <w:iCs/>
                  <w:sz w:val="20"/>
                  <w:szCs w:val="20"/>
                </w:rPr>
                <w:t>DRRS</w:t>
              </w:r>
            </w:ins>
            <w:ins w:id="553" w:author="ERCOT" w:date="2024-01-08T15:27:00Z">
              <w:r w:rsidRPr="00D65BD4">
                <w:rPr>
                  <w:rFonts w:eastAsia="SimSun"/>
                  <w:iCs/>
                  <w:sz w:val="20"/>
                  <w:szCs w:val="20"/>
                </w:rPr>
                <w:t xml:space="preserve"> payments for all QSEs for the hour.</w:t>
              </w:r>
            </w:ins>
          </w:p>
        </w:tc>
      </w:tr>
      <w:tr w:rsidR="00D65BD4" w:rsidRPr="00D65BD4" w14:paraId="5032C2CE" w14:textId="77777777" w:rsidTr="0003786F">
        <w:trPr>
          <w:ins w:id="554" w:author="ERCOT" w:date="2024-01-08T15:27:00Z"/>
        </w:trPr>
        <w:tc>
          <w:tcPr>
            <w:tcW w:w="1144" w:type="pct"/>
          </w:tcPr>
          <w:p w14:paraId="6753F1A9" w14:textId="77777777" w:rsidR="00D65BD4" w:rsidRPr="00D65BD4" w:rsidRDefault="00D65BD4" w:rsidP="00D65BD4">
            <w:pPr>
              <w:spacing w:after="60"/>
              <w:rPr>
                <w:ins w:id="555" w:author="ERCOT" w:date="2024-01-08T15:27:00Z"/>
                <w:rFonts w:eastAsia="SimSun"/>
                <w:iCs/>
                <w:sz w:val="20"/>
                <w:szCs w:val="20"/>
              </w:rPr>
            </w:pPr>
            <w:ins w:id="556" w:author="ERCOT" w:date="2024-01-08T15:27:00Z">
              <w:r w:rsidRPr="00D65BD4">
                <w:rPr>
                  <w:rFonts w:eastAsia="SimSun"/>
                  <w:iCs/>
                  <w:sz w:val="20"/>
                  <w:szCs w:val="20"/>
                </w:rPr>
                <w:t>PC</w:t>
              </w:r>
            </w:ins>
            <w:ins w:id="557" w:author="ERCOT" w:date="2024-01-08T15:39:00Z">
              <w:r w:rsidRPr="00D65BD4">
                <w:rPr>
                  <w:rFonts w:eastAsia="SimSun"/>
                  <w:iCs/>
                  <w:sz w:val="20"/>
                  <w:szCs w:val="20"/>
                </w:rPr>
                <w:t>DRR</w:t>
              </w:r>
            </w:ins>
            <w:ins w:id="558" w:author="ERCOT" w:date="2024-01-08T15:27:00Z">
              <w:r w:rsidRPr="00D65BD4">
                <w:rPr>
                  <w:rFonts w:eastAsia="SimSun"/>
                  <w:iCs/>
                  <w:sz w:val="20"/>
                  <w:szCs w:val="20"/>
                </w:rPr>
                <w:t>AMT</w:t>
              </w:r>
              <w:r w:rsidRPr="00D65BD4">
                <w:rPr>
                  <w:rFonts w:eastAsia="SimSun"/>
                  <w:i/>
                  <w:iCs/>
                  <w:sz w:val="20"/>
                  <w:szCs w:val="20"/>
                </w:rPr>
                <w:t xml:space="preserve"> </w:t>
              </w:r>
              <w:r w:rsidRPr="00D65BD4">
                <w:rPr>
                  <w:rFonts w:eastAsia="SimSun"/>
                  <w:i/>
                  <w:iCs/>
                  <w:sz w:val="20"/>
                  <w:szCs w:val="20"/>
                  <w:vertAlign w:val="subscript"/>
                </w:rPr>
                <w:t>q</w:t>
              </w:r>
            </w:ins>
          </w:p>
        </w:tc>
        <w:tc>
          <w:tcPr>
            <w:tcW w:w="520" w:type="pct"/>
          </w:tcPr>
          <w:p w14:paraId="1A6ACA1F" w14:textId="77777777" w:rsidR="00D65BD4" w:rsidRPr="00D65BD4" w:rsidRDefault="00D65BD4" w:rsidP="00D65BD4">
            <w:pPr>
              <w:spacing w:after="60"/>
              <w:rPr>
                <w:ins w:id="559" w:author="ERCOT" w:date="2024-01-08T15:27:00Z"/>
                <w:rFonts w:eastAsia="SimSun"/>
                <w:iCs/>
                <w:sz w:val="20"/>
                <w:szCs w:val="20"/>
              </w:rPr>
            </w:pPr>
            <w:ins w:id="560" w:author="ERCOT" w:date="2024-01-08T15:27:00Z">
              <w:r w:rsidRPr="00D65BD4">
                <w:rPr>
                  <w:rFonts w:eastAsia="SimSun"/>
                  <w:iCs/>
                  <w:sz w:val="20"/>
                  <w:szCs w:val="20"/>
                </w:rPr>
                <w:t>$</w:t>
              </w:r>
            </w:ins>
          </w:p>
        </w:tc>
        <w:tc>
          <w:tcPr>
            <w:tcW w:w="3336" w:type="pct"/>
          </w:tcPr>
          <w:p w14:paraId="0DD8C60E" w14:textId="77777777" w:rsidR="00D65BD4" w:rsidRPr="00D65BD4" w:rsidRDefault="00D65BD4" w:rsidP="00D65BD4">
            <w:pPr>
              <w:spacing w:after="60"/>
              <w:rPr>
                <w:ins w:id="561" w:author="ERCOT" w:date="2024-01-08T15:27:00Z"/>
                <w:rFonts w:eastAsia="SimSun"/>
                <w:i/>
                <w:iCs/>
                <w:sz w:val="20"/>
                <w:szCs w:val="20"/>
              </w:rPr>
            </w:pPr>
            <w:ins w:id="562" w:author="ERCOT" w:date="2024-01-08T15:27:00Z">
              <w:r w:rsidRPr="00D65BD4">
                <w:rPr>
                  <w:rFonts w:eastAsia="SimSun"/>
                  <w:i/>
                  <w:iCs/>
                  <w:sz w:val="20"/>
                  <w:szCs w:val="20"/>
                </w:rPr>
                <w:t xml:space="preserve">Procured Capacity for </w:t>
              </w:r>
            </w:ins>
            <w:ins w:id="563" w:author="ERCOT" w:date="2024-01-08T15:37:00Z">
              <w:r w:rsidRPr="00D65BD4">
                <w:rPr>
                  <w:rFonts w:eastAsia="SimSun"/>
                  <w:i/>
                  <w:iCs/>
                  <w:sz w:val="20"/>
                  <w:szCs w:val="20"/>
                </w:rPr>
                <w:t xml:space="preserve">Dispatchable Reliability Reserve Service </w:t>
              </w:r>
            </w:ins>
            <w:ins w:id="564" w:author="ERCOT" w:date="2024-01-08T15:27:00Z">
              <w:r w:rsidRPr="00D65BD4">
                <w:rPr>
                  <w:rFonts w:eastAsia="SimSun"/>
                  <w:i/>
                  <w:iCs/>
                  <w:sz w:val="20"/>
                  <w:szCs w:val="20"/>
                </w:rPr>
                <w:t>Amount per QSE for DAM</w:t>
              </w:r>
              <w:r w:rsidRPr="00D65BD4">
                <w:rPr>
                  <w:rFonts w:eastAsia="SimSun"/>
                  <w:iCs/>
                  <w:sz w:val="20"/>
                  <w:szCs w:val="20"/>
                </w:rPr>
                <w:t xml:space="preserve">—The DAM </w:t>
              </w:r>
            </w:ins>
            <w:ins w:id="565" w:author="ERCOT" w:date="2024-01-25T11:07:00Z">
              <w:r w:rsidRPr="00D65BD4">
                <w:rPr>
                  <w:rFonts w:eastAsia="SimSun"/>
                  <w:iCs/>
                  <w:sz w:val="20"/>
                  <w:szCs w:val="20"/>
                </w:rPr>
                <w:t>DRRS</w:t>
              </w:r>
            </w:ins>
            <w:ins w:id="566" w:author="ERCOT" w:date="2024-01-08T15:27:00Z">
              <w:r w:rsidRPr="00D65BD4">
                <w:rPr>
                  <w:rFonts w:eastAsia="SimSun"/>
                  <w:iCs/>
                  <w:sz w:val="20"/>
                  <w:szCs w:val="20"/>
                </w:rPr>
                <w:t xml:space="preserve"> payment for QSE </w:t>
              </w:r>
              <w:r w:rsidRPr="00D65BD4">
                <w:rPr>
                  <w:rFonts w:eastAsia="SimSun"/>
                  <w:i/>
                  <w:iCs/>
                  <w:sz w:val="20"/>
                  <w:szCs w:val="20"/>
                </w:rPr>
                <w:t>q</w:t>
              </w:r>
              <w:r w:rsidRPr="00D65BD4">
                <w:rPr>
                  <w:rFonts w:eastAsia="SimSun"/>
                  <w:iCs/>
                  <w:sz w:val="20"/>
                  <w:szCs w:val="20"/>
                </w:rPr>
                <w:t xml:space="preserve"> for the hour.</w:t>
              </w:r>
            </w:ins>
          </w:p>
        </w:tc>
      </w:tr>
      <w:tr w:rsidR="00D65BD4" w:rsidRPr="00D65BD4" w14:paraId="75EB18D9" w14:textId="77777777" w:rsidTr="0003786F">
        <w:trPr>
          <w:ins w:id="567" w:author="ERCOT" w:date="2024-01-08T15:27:00Z"/>
        </w:trPr>
        <w:tc>
          <w:tcPr>
            <w:tcW w:w="1144" w:type="pct"/>
          </w:tcPr>
          <w:p w14:paraId="466829C2" w14:textId="77777777" w:rsidR="00D65BD4" w:rsidRPr="00D65BD4" w:rsidRDefault="00D65BD4" w:rsidP="00D65BD4">
            <w:pPr>
              <w:spacing w:after="60"/>
              <w:rPr>
                <w:ins w:id="568" w:author="ERCOT" w:date="2024-01-08T15:27:00Z"/>
                <w:rFonts w:eastAsia="SimSun"/>
                <w:iCs/>
                <w:sz w:val="20"/>
                <w:szCs w:val="20"/>
              </w:rPr>
            </w:pPr>
            <w:ins w:id="569" w:author="ERCOT" w:date="2024-01-08T15:27:00Z">
              <w:r w:rsidRPr="00D65BD4">
                <w:rPr>
                  <w:rFonts w:eastAsia="SimSun"/>
                  <w:iCs/>
                  <w:sz w:val="20"/>
                  <w:szCs w:val="20"/>
                </w:rPr>
                <w:t>DA</w:t>
              </w:r>
            </w:ins>
            <w:ins w:id="570" w:author="ERCOT" w:date="2024-01-08T15:39:00Z">
              <w:r w:rsidRPr="00D65BD4">
                <w:rPr>
                  <w:rFonts w:eastAsia="SimSun"/>
                  <w:iCs/>
                  <w:sz w:val="20"/>
                  <w:szCs w:val="20"/>
                </w:rPr>
                <w:t>DRR</w:t>
              </w:r>
            </w:ins>
            <w:ins w:id="571" w:author="ERCOT" w:date="2024-01-08T15:27:00Z">
              <w:r w:rsidRPr="00D65BD4">
                <w:rPr>
                  <w:rFonts w:eastAsia="SimSun"/>
                  <w:iCs/>
                  <w:sz w:val="20"/>
                  <w:szCs w:val="20"/>
                </w:rPr>
                <w:t>QTOT</w:t>
              </w:r>
            </w:ins>
          </w:p>
        </w:tc>
        <w:tc>
          <w:tcPr>
            <w:tcW w:w="520" w:type="pct"/>
          </w:tcPr>
          <w:p w14:paraId="2516D7E9" w14:textId="77777777" w:rsidR="00D65BD4" w:rsidRPr="00D65BD4" w:rsidRDefault="00D65BD4" w:rsidP="00D65BD4">
            <w:pPr>
              <w:spacing w:after="60"/>
              <w:rPr>
                <w:ins w:id="572" w:author="ERCOT" w:date="2024-01-08T15:27:00Z"/>
                <w:rFonts w:eastAsia="SimSun"/>
                <w:iCs/>
                <w:sz w:val="20"/>
                <w:szCs w:val="20"/>
              </w:rPr>
            </w:pPr>
            <w:ins w:id="573" w:author="ERCOT" w:date="2024-01-08T15:27:00Z">
              <w:r w:rsidRPr="00D65BD4">
                <w:rPr>
                  <w:rFonts w:eastAsia="SimSun"/>
                  <w:iCs/>
                  <w:sz w:val="20"/>
                  <w:szCs w:val="20"/>
                </w:rPr>
                <w:t>MW</w:t>
              </w:r>
            </w:ins>
          </w:p>
        </w:tc>
        <w:tc>
          <w:tcPr>
            <w:tcW w:w="3336" w:type="pct"/>
          </w:tcPr>
          <w:p w14:paraId="7865D6B7" w14:textId="77777777" w:rsidR="00D65BD4" w:rsidRPr="00D65BD4" w:rsidRDefault="00D65BD4" w:rsidP="00D65BD4">
            <w:pPr>
              <w:spacing w:after="60"/>
              <w:rPr>
                <w:ins w:id="574" w:author="ERCOT" w:date="2024-01-08T15:27:00Z"/>
                <w:rFonts w:eastAsia="SimSun"/>
                <w:i/>
                <w:iCs/>
                <w:sz w:val="20"/>
                <w:szCs w:val="20"/>
              </w:rPr>
            </w:pPr>
            <w:ins w:id="575" w:author="ERCOT" w:date="2024-01-08T15:27:00Z">
              <w:r w:rsidRPr="00D65BD4">
                <w:rPr>
                  <w:rFonts w:eastAsia="SimSun"/>
                  <w:i/>
                  <w:iCs/>
                  <w:sz w:val="20"/>
                  <w:szCs w:val="20"/>
                </w:rPr>
                <w:t xml:space="preserve">Day-Ahead </w:t>
              </w:r>
            </w:ins>
            <w:ins w:id="576" w:author="ERCOT" w:date="2024-01-08T15:37:00Z">
              <w:r w:rsidRPr="00D65BD4">
                <w:rPr>
                  <w:rFonts w:eastAsia="SimSun"/>
                  <w:i/>
                  <w:iCs/>
                  <w:sz w:val="20"/>
                  <w:szCs w:val="20"/>
                </w:rPr>
                <w:t xml:space="preserve">Dispatchable Reliability Reserve Service </w:t>
              </w:r>
            </w:ins>
            <w:ins w:id="577" w:author="ERCOT" w:date="2024-01-08T15:27:00Z">
              <w:r w:rsidRPr="00D65BD4">
                <w:rPr>
                  <w:rFonts w:eastAsia="SimSun"/>
                  <w:i/>
                  <w:iCs/>
                  <w:sz w:val="20"/>
                  <w:szCs w:val="20"/>
                </w:rPr>
                <w:t>Quantity Total</w:t>
              </w:r>
              <w:r w:rsidRPr="00D65BD4">
                <w:rPr>
                  <w:rFonts w:eastAsia="SimSun"/>
                  <w:iCs/>
                  <w:sz w:val="20"/>
                  <w:szCs w:val="20"/>
                </w:rPr>
                <w:t xml:space="preserve">—The sum of every QSE’s Day-Ahead Ancillary Service Obligation minus its self-arranged </w:t>
              </w:r>
            </w:ins>
            <w:ins w:id="578" w:author="ERCOT" w:date="2024-01-08T15:37:00Z">
              <w:r w:rsidRPr="00D65BD4">
                <w:rPr>
                  <w:rFonts w:eastAsia="SimSun"/>
                  <w:iCs/>
                  <w:sz w:val="20"/>
                  <w:szCs w:val="20"/>
                </w:rPr>
                <w:t>DRRS</w:t>
              </w:r>
            </w:ins>
            <w:ins w:id="579" w:author="ERCOT" w:date="2024-01-08T15:27:00Z">
              <w:r w:rsidRPr="00D65BD4">
                <w:rPr>
                  <w:rFonts w:eastAsia="SimSun"/>
                  <w:iCs/>
                  <w:sz w:val="20"/>
                  <w:szCs w:val="20"/>
                </w:rPr>
                <w:t xml:space="preserve"> quantity for the hour.</w:t>
              </w:r>
            </w:ins>
          </w:p>
        </w:tc>
      </w:tr>
      <w:tr w:rsidR="00D65BD4" w:rsidRPr="00D65BD4" w14:paraId="60E910D7" w14:textId="77777777" w:rsidTr="0003786F">
        <w:trPr>
          <w:ins w:id="580" w:author="ERCOT" w:date="2024-01-08T15:27:00Z"/>
        </w:trPr>
        <w:tc>
          <w:tcPr>
            <w:tcW w:w="1144" w:type="pct"/>
          </w:tcPr>
          <w:p w14:paraId="57252C19" w14:textId="77777777" w:rsidR="00D65BD4" w:rsidRPr="00D65BD4" w:rsidRDefault="00D65BD4" w:rsidP="00D65BD4">
            <w:pPr>
              <w:spacing w:after="60"/>
              <w:rPr>
                <w:ins w:id="581" w:author="ERCOT" w:date="2024-01-08T15:27:00Z"/>
                <w:rFonts w:eastAsia="SimSun"/>
                <w:iCs/>
                <w:sz w:val="20"/>
                <w:szCs w:val="20"/>
              </w:rPr>
            </w:pPr>
            <w:ins w:id="582" w:author="ERCOT" w:date="2024-01-08T15:27:00Z">
              <w:r w:rsidRPr="00D65BD4">
                <w:rPr>
                  <w:rFonts w:eastAsia="SimSun"/>
                  <w:iCs/>
                  <w:sz w:val="20"/>
                  <w:szCs w:val="20"/>
                </w:rPr>
                <w:t>DA</w:t>
              </w:r>
            </w:ins>
            <w:ins w:id="583" w:author="ERCOT" w:date="2024-01-08T15:38:00Z">
              <w:r w:rsidRPr="00D65BD4">
                <w:rPr>
                  <w:rFonts w:eastAsia="SimSun"/>
                  <w:iCs/>
                  <w:sz w:val="20"/>
                  <w:szCs w:val="20"/>
                </w:rPr>
                <w:t>D</w:t>
              </w:r>
            </w:ins>
            <w:ins w:id="584" w:author="ERCOT" w:date="2024-01-08T15:39:00Z">
              <w:r w:rsidRPr="00D65BD4">
                <w:rPr>
                  <w:rFonts w:eastAsia="SimSun"/>
                  <w:iCs/>
                  <w:sz w:val="20"/>
                  <w:szCs w:val="20"/>
                </w:rPr>
                <w:t>RR</w:t>
              </w:r>
            </w:ins>
            <w:ins w:id="585" w:author="ERCOT" w:date="2024-01-08T15:27:00Z">
              <w:r w:rsidRPr="00D65BD4">
                <w:rPr>
                  <w:rFonts w:eastAsia="SimSun"/>
                  <w:iCs/>
                  <w:sz w:val="20"/>
                  <w:szCs w:val="20"/>
                </w:rPr>
                <w:t xml:space="preserve">O </w:t>
              </w:r>
              <w:r w:rsidRPr="00D65BD4">
                <w:rPr>
                  <w:rFonts w:eastAsia="SimSun"/>
                  <w:i/>
                  <w:iCs/>
                  <w:sz w:val="20"/>
                  <w:szCs w:val="20"/>
                  <w:vertAlign w:val="subscript"/>
                </w:rPr>
                <w:t>q</w:t>
              </w:r>
            </w:ins>
          </w:p>
        </w:tc>
        <w:tc>
          <w:tcPr>
            <w:tcW w:w="520" w:type="pct"/>
          </w:tcPr>
          <w:p w14:paraId="4819B13E" w14:textId="77777777" w:rsidR="00D65BD4" w:rsidRPr="00D65BD4" w:rsidRDefault="00D65BD4" w:rsidP="00D65BD4">
            <w:pPr>
              <w:spacing w:after="60"/>
              <w:rPr>
                <w:ins w:id="586" w:author="ERCOT" w:date="2024-01-08T15:27:00Z"/>
                <w:rFonts w:eastAsia="SimSun"/>
                <w:iCs/>
                <w:sz w:val="20"/>
                <w:szCs w:val="20"/>
              </w:rPr>
            </w:pPr>
            <w:ins w:id="587" w:author="ERCOT" w:date="2024-01-08T15:27:00Z">
              <w:r w:rsidRPr="00D65BD4">
                <w:rPr>
                  <w:rFonts w:eastAsia="SimSun"/>
                  <w:iCs/>
                  <w:sz w:val="20"/>
                  <w:szCs w:val="20"/>
                </w:rPr>
                <w:t>MW</w:t>
              </w:r>
            </w:ins>
          </w:p>
        </w:tc>
        <w:tc>
          <w:tcPr>
            <w:tcW w:w="3336" w:type="pct"/>
          </w:tcPr>
          <w:p w14:paraId="1CB18286" w14:textId="77777777" w:rsidR="00D65BD4" w:rsidRPr="00D65BD4" w:rsidRDefault="00D65BD4" w:rsidP="00D65BD4">
            <w:pPr>
              <w:spacing w:after="60"/>
              <w:rPr>
                <w:ins w:id="588" w:author="ERCOT" w:date="2024-01-08T15:27:00Z"/>
                <w:rFonts w:eastAsia="SimSun"/>
                <w:i/>
                <w:iCs/>
                <w:sz w:val="20"/>
                <w:szCs w:val="20"/>
              </w:rPr>
            </w:pPr>
            <w:ins w:id="589" w:author="ERCOT" w:date="2024-01-08T15:27:00Z">
              <w:r w:rsidRPr="00D65BD4">
                <w:rPr>
                  <w:rFonts w:eastAsia="SimSun"/>
                  <w:i/>
                  <w:iCs/>
                  <w:sz w:val="20"/>
                  <w:szCs w:val="20"/>
                </w:rPr>
                <w:t xml:space="preserve">Day-Ahead </w:t>
              </w:r>
            </w:ins>
            <w:ins w:id="590" w:author="ERCOT" w:date="2024-01-08T15:37:00Z">
              <w:r w:rsidRPr="00D65BD4">
                <w:rPr>
                  <w:rFonts w:eastAsia="SimSun"/>
                  <w:i/>
                  <w:iCs/>
                  <w:sz w:val="20"/>
                  <w:szCs w:val="20"/>
                </w:rPr>
                <w:t xml:space="preserve">Dispatchable Reliability Reserve Service </w:t>
              </w:r>
            </w:ins>
            <w:ins w:id="591" w:author="ERCOT" w:date="2024-01-08T15:27:00Z">
              <w:r w:rsidRPr="00D65BD4">
                <w:rPr>
                  <w:rFonts w:eastAsia="SimSun"/>
                  <w:i/>
                  <w:iCs/>
                  <w:sz w:val="20"/>
                  <w:szCs w:val="20"/>
                </w:rPr>
                <w:t>Obligation per QSE</w:t>
              </w:r>
              <w:r w:rsidRPr="00D65BD4">
                <w:rPr>
                  <w:rFonts w:eastAsia="SimSun"/>
                  <w:iCs/>
                  <w:sz w:val="20"/>
                  <w:szCs w:val="20"/>
                </w:rPr>
                <w:t xml:space="preserve">—The </w:t>
              </w:r>
            </w:ins>
            <w:ins w:id="592" w:author="ERCOT" w:date="2024-01-08T15:37:00Z">
              <w:r w:rsidRPr="00D65BD4">
                <w:rPr>
                  <w:rFonts w:eastAsia="SimSun"/>
                  <w:iCs/>
                  <w:sz w:val="20"/>
                  <w:szCs w:val="20"/>
                </w:rPr>
                <w:t>DRRS</w:t>
              </w:r>
            </w:ins>
            <w:ins w:id="593" w:author="ERCOT" w:date="2024-01-08T15:27:00Z">
              <w:r w:rsidRPr="00D65BD4">
                <w:rPr>
                  <w:rFonts w:eastAsia="SimSun"/>
                  <w:iCs/>
                  <w:sz w:val="20"/>
                  <w:szCs w:val="20"/>
                </w:rPr>
                <w:t xml:space="preserve"> capacity obligation for QSE </w:t>
              </w:r>
              <w:r w:rsidRPr="00D65BD4">
                <w:rPr>
                  <w:rFonts w:eastAsia="SimSun"/>
                  <w:i/>
                  <w:iCs/>
                  <w:sz w:val="20"/>
                  <w:szCs w:val="20"/>
                </w:rPr>
                <w:t>q</w:t>
              </w:r>
              <w:r w:rsidRPr="00D65BD4">
                <w:rPr>
                  <w:rFonts w:eastAsia="SimSun"/>
                  <w:iCs/>
                  <w:sz w:val="20"/>
                  <w:szCs w:val="20"/>
                </w:rPr>
                <w:t xml:space="preserve"> for the DAM for the hour. </w:t>
              </w:r>
            </w:ins>
          </w:p>
        </w:tc>
      </w:tr>
      <w:tr w:rsidR="00D65BD4" w:rsidRPr="00D65BD4" w14:paraId="2A920DAE" w14:textId="77777777" w:rsidTr="0003786F">
        <w:trPr>
          <w:ins w:id="594" w:author="ERCOT" w:date="2024-01-08T15:27:00Z"/>
        </w:trPr>
        <w:tc>
          <w:tcPr>
            <w:tcW w:w="1144" w:type="pct"/>
          </w:tcPr>
          <w:p w14:paraId="6837F0DA" w14:textId="77777777" w:rsidR="00D65BD4" w:rsidRPr="00D65BD4" w:rsidRDefault="00D65BD4" w:rsidP="00D65BD4">
            <w:pPr>
              <w:spacing w:after="60"/>
              <w:rPr>
                <w:ins w:id="595" w:author="ERCOT" w:date="2024-01-08T15:27:00Z"/>
                <w:rFonts w:eastAsia="SimSun"/>
                <w:iCs/>
                <w:sz w:val="20"/>
                <w:szCs w:val="20"/>
              </w:rPr>
            </w:pPr>
            <w:ins w:id="596" w:author="ERCOT" w:date="2024-01-08T15:27:00Z">
              <w:r w:rsidRPr="00D65BD4">
                <w:rPr>
                  <w:rFonts w:eastAsia="SimSun"/>
                  <w:iCs/>
                  <w:sz w:val="20"/>
                  <w:szCs w:val="20"/>
                </w:rPr>
                <w:t>DASA</w:t>
              </w:r>
            </w:ins>
            <w:ins w:id="597" w:author="ERCOT" w:date="2024-01-08T15:38:00Z">
              <w:r w:rsidRPr="00D65BD4">
                <w:rPr>
                  <w:rFonts w:eastAsia="SimSun"/>
                  <w:iCs/>
                  <w:sz w:val="20"/>
                  <w:szCs w:val="20"/>
                </w:rPr>
                <w:t>DRR</w:t>
              </w:r>
            </w:ins>
            <w:ins w:id="598" w:author="ERCOT" w:date="2024-01-08T15:27:00Z">
              <w:r w:rsidRPr="00D65BD4">
                <w:rPr>
                  <w:rFonts w:eastAsia="SimSun"/>
                  <w:iCs/>
                  <w:sz w:val="20"/>
                  <w:szCs w:val="20"/>
                </w:rPr>
                <w:t xml:space="preserve">Q </w:t>
              </w:r>
              <w:r w:rsidRPr="00D65BD4">
                <w:rPr>
                  <w:rFonts w:eastAsia="SimSun"/>
                  <w:i/>
                  <w:iCs/>
                  <w:sz w:val="20"/>
                  <w:szCs w:val="20"/>
                  <w:vertAlign w:val="subscript"/>
                </w:rPr>
                <w:t>q</w:t>
              </w:r>
            </w:ins>
          </w:p>
        </w:tc>
        <w:tc>
          <w:tcPr>
            <w:tcW w:w="520" w:type="pct"/>
          </w:tcPr>
          <w:p w14:paraId="451FD8DA" w14:textId="77777777" w:rsidR="00D65BD4" w:rsidRPr="00D65BD4" w:rsidRDefault="00D65BD4" w:rsidP="00D65BD4">
            <w:pPr>
              <w:spacing w:after="60"/>
              <w:rPr>
                <w:ins w:id="599" w:author="ERCOT" w:date="2024-01-08T15:27:00Z"/>
                <w:rFonts w:eastAsia="SimSun"/>
                <w:iCs/>
                <w:sz w:val="20"/>
                <w:szCs w:val="20"/>
              </w:rPr>
            </w:pPr>
            <w:ins w:id="600" w:author="ERCOT" w:date="2024-01-08T15:27:00Z">
              <w:r w:rsidRPr="00D65BD4">
                <w:rPr>
                  <w:rFonts w:eastAsia="SimSun"/>
                  <w:iCs/>
                  <w:sz w:val="20"/>
                  <w:szCs w:val="20"/>
                </w:rPr>
                <w:t>MW</w:t>
              </w:r>
            </w:ins>
          </w:p>
        </w:tc>
        <w:tc>
          <w:tcPr>
            <w:tcW w:w="3336" w:type="pct"/>
          </w:tcPr>
          <w:p w14:paraId="71CEEE1F" w14:textId="77777777" w:rsidR="00D65BD4" w:rsidRPr="00D65BD4" w:rsidRDefault="00D65BD4" w:rsidP="00D65BD4">
            <w:pPr>
              <w:spacing w:after="60"/>
              <w:rPr>
                <w:ins w:id="601" w:author="ERCOT" w:date="2024-01-08T15:27:00Z"/>
                <w:rFonts w:eastAsia="SimSun"/>
                <w:i/>
                <w:iCs/>
                <w:sz w:val="20"/>
                <w:szCs w:val="20"/>
              </w:rPr>
            </w:pPr>
            <w:ins w:id="602" w:author="ERCOT" w:date="2024-01-08T15:27:00Z">
              <w:r w:rsidRPr="00D65BD4">
                <w:rPr>
                  <w:rFonts w:eastAsia="SimSun"/>
                  <w:i/>
                  <w:iCs/>
                  <w:sz w:val="20"/>
                  <w:szCs w:val="20"/>
                </w:rPr>
                <w:t xml:space="preserve">Day-Ahead Self-Arranged </w:t>
              </w:r>
            </w:ins>
            <w:ins w:id="603" w:author="ERCOT" w:date="2024-01-08T15:37:00Z">
              <w:r w:rsidRPr="00D65BD4">
                <w:rPr>
                  <w:rFonts w:eastAsia="SimSun"/>
                  <w:i/>
                  <w:iCs/>
                  <w:sz w:val="20"/>
                  <w:szCs w:val="20"/>
                </w:rPr>
                <w:t xml:space="preserve">Dispatchable Reliability Reserve Service </w:t>
              </w:r>
            </w:ins>
            <w:ins w:id="604" w:author="ERCOT" w:date="2024-01-08T15:27:00Z">
              <w:r w:rsidRPr="00D65BD4">
                <w:rPr>
                  <w:rFonts w:eastAsia="SimSun"/>
                  <w:i/>
                  <w:iCs/>
                  <w:sz w:val="20"/>
                  <w:szCs w:val="20"/>
                </w:rPr>
                <w:t>Quantity per QSE</w:t>
              </w:r>
              <w:r w:rsidRPr="00D65BD4">
                <w:rPr>
                  <w:rFonts w:eastAsia="SimSun"/>
                  <w:iCs/>
                  <w:sz w:val="20"/>
                  <w:szCs w:val="20"/>
                </w:rPr>
                <w:t xml:space="preserve">—The self-arranged </w:t>
              </w:r>
            </w:ins>
            <w:ins w:id="605" w:author="ERCOT" w:date="2024-01-08T15:37:00Z">
              <w:r w:rsidRPr="00D65BD4">
                <w:rPr>
                  <w:rFonts w:eastAsia="SimSun"/>
                  <w:iCs/>
                  <w:sz w:val="20"/>
                  <w:szCs w:val="20"/>
                </w:rPr>
                <w:t>DRRS</w:t>
              </w:r>
            </w:ins>
            <w:ins w:id="606" w:author="ERCOT" w:date="2024-01-08T15:27:00Z">
              <w:r w:rsidRPr="00D65BD4">
                <w:rPr>
                  <w:rFonts w:eastAsia="SimSun"/>
                  <w:iCs/>
                  <w:sz w:val="20"/>
                  <w:szCs w:val="20"/>
                </w:rPr>
                <w:t xml:space="preserve"> quantity submitted by QSE </w:t>
              </w:r>
              <w:r w:rsidRPr="00D65BD4">
                <w:rPr>
                  <w:rFonts w:eastAsia="SimSun"/>
                  <w:i/>
                  <w:iCs/>
                  <w:sz w:val="20"/>
                  <w:szCs w:val="20"/>
                </w:rPr>
                <w:t>Q</w:t>
              </w:r>
              <w:r w:rsidRPr="00D65BD4">
                <w:rPr>
                  <w:rFonts w:eastAsia="SimSun"/>
                  <w:iCs/>
                  <w:sz w:val="20"/>
                  <w:szCs w:val="20"/>
                </w:rPr>
                <w:t xml:space="preserve"> before 1000 in the Day-Ahead.</w:t>
              </w:r>
            </w:ins>
          </w:p>
        </w:tc>
      </w:tr>
      <w:tr w:rsidR="00D65BD4" w:rsidRPr="00D65BD4" w14:paraId="3CBB2029" w14:textId="77777777" w:rsidTr="0003786F">
        <w:trPr>
          <w:ins w:id="607" w:author="ERCOT" w:date="2024-01-08T15:27:00Z"/>
        </w:trPr>
        <w:tc>
          <w:tcPr>
            <w:tcW w:w="1144" w:type="pct"/>
          </w:tcPr>
          <w:p w14:paraId="40238DC6" w14:textId="77777777" w:rsidR="00D65BD4" w:rsidRPr="00D65BD4" w:rsidRDefault="00D65BD4" w:rsidP="00D65BD4">
            <w:pPr>
              <w:spacing w:after="60"/>
              <w:rPr>
                <w:ins w:id="608" w:author="ERCOT" w:date="2024-01-08T15:27:00Z"/>
                <w:rFonts w:eastAsia="SimSun"/>
                <w:i/>
                <w:iCs/>
                <w:sz w:val="20"/>
                <w:szCs w:val="20"/>
              </w:rPr>
            </w:pPr>
            <w:ins w:id="609" w:author="ERCOT" w:date="2024-01-08T15:27:00Z">
              <w:r w:rsidRPr="00D65BD4">
                <w:rPr>
                  <w:rFonts w:eastAsia="SimSun"/>
                  <w:i/>
                  <w:iCs/>
                  <w:sz w:val="20"/>
                  <w:szCs w:val="20"/>
                </w:rPr>
                <w:t>q</w:t>
              </w:r>
            </w:ins>
          </w:p>
        </w:tc>
        <w:tc>
          <w:tcPr>
            <w:tcW w:w="520" w:type="pct"/>
          </w:tcPr>
          <w:p w14:paraId="2F02BC4C" w14:textId="77777777" w:rsidR="00D65BD4" w:rsidRPr="00D65BD4" w:rsidRDefault="00D65BD4" w:rsidP="00D65BD4">
            <w:pPr>
              <w:spacing w:after="60"/>
              <w:rPr>
                <w:ins w:id="610" w:author="ERCOT" w:date="2024-01-08T15:27:00Z"/>
                <w:rFonts w:eastAsia="SimSun"/>
                <w:iCs/>
                <w:sz w:val="20"/>
                <w:szCs w:val="20"/>
              </w:rPr>
            </w:pPr>
            <w:ins w:id="611" w:author="ERCOT" w:date="2024-01-08T15:27:00Z">
              <w:r w:rsidRPr="00D65BD4">
                <w:rPr>
                  <w:rFonts w:eastAsia="SimSun"/>
                  <w:iCs/>
                  <w:sz w:val="20"/>
                  <w:szCs w:val="20"/>
                </w:rPr>
                <w:t>none</w:t>
              </w:r>
            </w:ins>
          </w:p>
        </w:tc>
        <w:tc>
          <w:tcPr>
            <w:tcW w:w="3336" w:type="pct"/>
          </w:tcPr>
          <w:p w14:paraId="16FE8182" w14:textId="77777777" w:rsidR="00D65BD4" w:rsidRPr="00D65BD4" w:rsidRDefault="00D65BD4" w:rsidP="00D65BD4">
            <w:pPr>
              <w:spacing w:after="60"/>
              <w:rPr>
                <w:ins w:id="612" w:author="ERCOT" w:date="2024-01-08T15:27:00Z"/>
                <w:rFonts w:eastAsia="SimSun"/>
                <w:iCs/>
                <w:sz w:val="20"/>
                <w:szCs w:val="20"/>
              </w:rPr>
            </w:pPr>
            <w:ins w:id="613" w:author="ERCOT" w:date="2024-01-08T15:27:00Z">
              <w:r w:rsidRPr="00D65BD4">
                <w:rPr>
                  <w:rFonts w:eastAsia="SimSun"/>
                  <w:iCs/>
                  <w:sz w:val="20"/>
                  <w:szCs w:val="20"/>
                </w:rPr>
                <w:t>A QSE.</w:t>
              </w:r>
            </w:ins>
          </w:p>
        </w:tc>
      </w:tr>
    </w:tbl>
    <w:p w14:paraId="71CD86C1" w14:textId="77777777" w:rsidR="00D65BD4" w:rsidRPr="00D65BD4" w:rsidRDefault="00D65BD4" w:rsidP="00D65BD4">
      <w:pPr>
        <w:keepNext/>
        <w:widowControl w:val="0"/>
        <w:tabs>
          <w:tab w:val="left" w:pos="1260"/>
        </w:tabs>
        <w:spacing w:before="480" w:after="240"/>
        <w:ind w:left="1260" w:hanging="1260"/>
        <w:outlineLvl w:val="3"/>
        <w:rPr>
          <w:rFonts w:eastAsia="SimSun"/>
          <w:b/>
          <w:szCs w:val="20"/>
        </w:rPr>
      </w:pPr>
      <w:bookmarkStart w:id="614" w:name="_Toc60038333"/>
      <w:r w:rsidRPr="00D65BD4">
        <w:rPr>
          <w:rFonts w:eastAsia="SimSun"/>
          <w:b/>
          <w:szCs w:val="20"/>
        </w:rPr>
        <w:t>5.2.2.2</w:t>
      </w:r>
      <w:r w:rsidRPr="00D65BD4">
        <w:rPr>
          <w:rFonts w:eastAsia="SimSun"/>
          <w:b/>
          <w:szCs w:val="20"/>
        </w:rPr>
        <w:tab/>
        <w:t>RUC Process Timeline After an Aborted Day-Ahead Market</w:t>
      </w:r>
      <w:bookmarkEnd w:id="614"/>
    </w:p>
    <w:p w14:paraId="74B78D5A" w14:textId="77777777" w:rsidR="00D65BD4" w:rsidRPr="00D65BD4" w:rsidRDefault="00D65BD4" w:rsidP="00D65BD4">
      <w:pPr>
        <w:spacing w:after="240"/>
        <w:ind w:left="720" w:hanging="720"/>
        <w:rPr>
          <w:rFonts w:eastAsia="SimSun"/>
          <w:szCs w:val="20"/>
        </w:rPr>
      </w:pPr>
      <w:r w:rsidRPr="00D65BD4">
        <w:rPr>
          <w:rFonts w:eastAsia="SimSun"/>
          <w:szCs w:val="20"/>
        </w:rPr>
        <w:t>(1)</w:t>
      </w:r>
      <w:r w:rsidRPr="00D65BD4">
        <w:rPr>
          <w:rFonts w:eastAsia="SimSun"/>
          <w:szCs w:val="20"/>
        </w:rPr>
        <w:tab/>
        <w:t>If ERCOT aborts all or part of the Day-Ahead process in accordance with Section 4.1.2, Day-Ahead Process and Timing Deviations, for any reason not due to a Market Suspension, then ERCOT shall use the following Supplemental Ancillary Services Market (SASM) process to purchase Ancillary Services for the next Operating Day and the Hourly Reliability Unit Commitment (HRUC) process described in this Section in lieu of the DRUC process.  If ERCOT aborts the Day-Ahead process due to a Market Suspension, it shall act in accordance with Section 25.3, Market Restart Processes.</w:t>
      </w:r>
    </w:p>
    <w:p w14:paraId="40B69D9F" w14:textId="77777777" w:rsidR="00D65BD4" w:rsidRPr="00D65BD4" w:rsidRDefault="00D65BD4" w:rsidP="00D65BD4">
      <w:pPr>
        <w:spacing w:after="240"/>
        <w:ind w:left="720" w:hanging="720"/>
        <w:rPr>
          <w:rFonts w:eastAsia="SimSun"/>
          <w:szCs w:val="20"/>
        </w:rPr>
      </w:pPr>
      <w:r w:rsidRPr="00D65BD4">
        <w:rPr>
          <w:rFonts w:eastAsia="SimSun"/>
          <w:szCs w:val="20"/>
        </w:rPr>
        <w:t>(2)</w:t>
      </w:r>
      <w:r w:rsidRPr="00D65BD4">
        <w:rPr>
          <w:rFonts w:eastAsia="SimSun"/>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14:paraId="38C9B434" w14:textId="77777777" w:rsidR="00D65BD4" w:rsidRPr="00D65BD4" w:rsidRDefault="00D65BD4" w:rsidP="00D65BD4">
      <w:pPr>
        <w:spacing w:after="240"/>
        <w:ind w:left="720" w:hanging="720"/>
        <w:rPr>
          <w:rFonts w:eastAsia="SimSun"/>
          <w:szCs w:val="20"/>
        </w:rPr>
      </w:pPr>
      <w:r w:rsidRPr="00D65BD4">
        <w:rPr>
          <w:rFonts w:eastAsia="SimSun"/>
          <w:szCs w:val="20"/>
        </w:rPr>
        <w:t>(3)</w:t>
      </w:r>
      <w:r w:rsidRPr="00D65BD4">
        <w:rPr>
          <w:rFonts w:eastAsia="SimSun"/>
          <w:szCs w:val="20"/>
        </w:rPr>
        <w:tab/>
        <w:t>After the issuance of the Watch described in paragraph (2) above and prior to the beginning of this SASM, a Qualified Scheduling Entity (QSE) may cancel unexpired Ancillary Service Offers that were submitted for the aborted DAM.</w:t>
      </w:r>
    </w:p>
    <w:p w14:paraId="2D1307C2" w14:textId="77777777" w:rsidR="00D65BD4" w:rsidRPr="00D65BD4" w:rsidRDefault="00D65BD4" w:rsidP="00D65BD4">
      <w:pPr>
        <w:spacing w:after="240"/>
        <w:ind w:left="720" w:hanging="720"/>
        <w:rPr>
          <w:rFonts w:eastAsia="SimSun"/>
          <w:szCs w:val="20"/>
        </w:rPr>
      </w:pPr>
      <w:r w:rsidRPr="00D65BD4">
        <w:rPr>
          <w:rFonts w:eastAsia="SimSun"/>
          <w:szCs w:val="20"/>
        </w:rPr>
        <w:t>(4)</w:t>
      </w:r>
      <w:r w:rsidRPr="00D65BD4">
        <w:rPr>
          <w:rFonts w:eastAsia="SimSun"/>
          <w:szCs w:val="20"/>
        </w:rPr>
        <w:tab/>
        <w:t>A QSE may submit Ancillary Service Offers for this SASM after the issuance of the Watch described in paragraph (2) above and prior to the beginning of this SASM.</w:t>
      </w:r>
    </w:p>
    <w:p w14:paraId="4E1D6149" w14:textId="77777777" w:rsidR="00D65BD4" w:rsidRPr="00D65BD4" w:rsidRDefault="00D65BD4" w:rsidP="00D65BD4">
      <w:pPr>
        <w:spacing w:after="240"/>
        <w:ind w:left="720" w:hanging="720"/>
        <w:rPr>
          <w:rFonts w:eastAsia="SimSun"/>
          <w:szCs w:val="20"/>
        </w:rPr>
      </w:pPr>
      <w:r w:rsidRPr="00D65BD4">
        <w:rPr>
          <w:rFonts w:eastAsia="SimSun"/>
          <w:szCs w:val="20"/>
        </w:rPr>
        <w:t>(5)</w:t>
      </w:r>
      <w:r w:rsidRPr="00D65BD4">
        <w:rPr>
          <w:rFonts w:eastAsia="SimSun"/>
          <w:szCs w:val="20"/>
        </w:rPr>
        <w:tab/>
        <w:t xml:space="preserve">For this SASM, the QSE must submit the Self-Arranged Ancillary Service Quantity for the next Operating Day in accordance with the timeline described in paragraph (3) of </w:t>
      </w:r>
      <w:r w:rsidRPr="00D65BD4">
        <w:rPr>
          <w:rFonts w:eastAsia="SimSun"/>
          <w:szCs w:val="20"/>
        </w:rPr>
        <w:lastRenderedPageBreak/>
        <w:t>Section 6.4.9.2, Supplemental Ancillary Services Market.  This amount may be different from the self-arrangement amounts previously submitted for the aborted DAM.</w:t>
      </w:r>
    </w:p>
    <w:p w14:paraId="582A161E" w14:textId="77777777" w:rsidR="00D65BD4" w:rsidRPr="00D65BD4" w:rsidRDefault="00D65BD4" w:rsidP="00D65BD4">
      <w:pPr>
        <w:spacing w:after="240"/>
        <w:ind w:left="720" w:hanging="720"/>
        <w:rPr>
          <w:rFonts w:eastAsia="SimSun"/>
          <w:szCs w:val="20"/>
        </w:rPr>
      </w:pPr>
      <w:r w:rsidRPr="00D65BD4">
        <w:rPr>
          <w:rFonts w:eastAsia="SimSun"/>
          <w:szCs w:val="20"/>
        </w:rPr>
        <w:t>(6)</w:t>
      </w:r>
      <w:r w:rsidRPr="00D65BD4">
        <w:rPr>
          <w:rFonts w:eastAsia="SimSun"/>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14:paraId="619F6C9D" w14:textId="77777777" w:rsidR="00D65BD4" w:rsidRPr="00D65BD4" w:rsidRDefault="00D65BD4" w:rsidP="00D65BD4">
      <w:pPr>
        <w:spacing w:after="240"/>
        <w:ind w:left="720" w:hanging="720"/>
        <w:rPr>
          <w:rFonts w:eastAsia="SimSun"/>
          <w:szCs w:val="20"/>
        </w:rPr>
      </w:pPr>
      <w:r w:rsidRPr="00D65BD4">
        <w:rPr>
          <w:rFonts w:eastAsia="SimSun"/>
          <w:szCs w:val="20"/>
        </w:rPr>
        <w:t>(7)</w:t>
      </w:r>
      <w:r w:rsidRPr="00D65BD4">
        <w:rPr>
          <w:rFonts w:eastAsia="SimSun"/>
          <w:szCs w:val="20"/>
        </w:rPr>
        <w:tab/>
        <w:t>This SASM will settle in accordance with Section 6.7, Real-Time Settlement Calculations for the Ancillary Services.</w:t>
      </w:r>
    </w:p>
    <w:p w14:paraId="3C16BC92" w14:textId="77777777" w:rsidR="00D65BD4" w:rsidRPr="00D65BD4" w:rsidRDefault="00D65BD4" w:rsidP="00D65BD4">
      <w:pPr>
        <w:spacing w:after="240"/>
        <w:ind w:left="720" w:hanging="720"/>
        <w:rPr>
          <w:rFonts w:eastAsia="SimSun"/>
          <w:szCs w:val="20"/>
        </w:rPr>
      </w:pPr>
      <w:r w:rsidRPr="00D65BD4">
        <w:rPr>
          <w:rFonts w:eastAsia="SimSun"/>
          <w:szCs w:val="20"/>
        </w:rPr>
        <w:t>(8)</w:t>
      </w:r>
      <w:r w:rsidRPr="00D65BD4">
        <w:rPr>
          <w:rFonts w:eastAsia="SimSun"/>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4F4CF857" w14:textId="77777777" w:rsidR="00D65BD4" w:rsidRPr="00D65BD4" w:rsidRDefault="00D65BD4" w:rsidP="00D65BD4">
      <w:pPr>
        <w:spacing w:after="240"/>
        <w:ind w:left="720" w:hanging="720"/>
        <w:rPr>
          <w:rFonts w:eastAsia="SimSun"/>
          <w:szCs w:val="20"/>
        </w:rPr>
      </w:pPr>
      <w:r w:rsidRPr="00D65BD4">
        <w:rPr>
          <w:rFonts w:eastAsia="SimSun"/>
          <w:szCs w:val="20"/>
        </w:rPr>
        <w:t>(9)</w:t>
      </w:r>
      <w:r w:rsidRPr="00D65BD4">
        <w:rPr>
          <w:rFonts w:eastAsia="SimSun"/>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14:paraId="56E01080" w14:textId="77777777" w:rsidR="00D65BD4" w:rsidRPr="00D65BD4" w:rsidRDefault="00D65BD4" w:rsidP="00D65BD4">
      <w:pPr>
        <w:spacing w:after="240"/>
        <w:ind w:left="720" w:hanging="720"/>
        <w:rPr>
          <w:rFonts w:eastAsia="SimSun"/>
          <w:szCs w:val="20"/>
        </w:rPr>
      </w:pPr>
      <w:r w:rsidRPr="00D65BD4">
        <w:rPr>
          <w:rFonts w:eastAsia="SimSun"/>
          <w:szCs w:val="20"/>
        </w:rPr>
        <w:t>(10)</w:t>
      </w:r>
      <w:r w:rsidRPr="00D65BD4">
        <w:rPr>
          <w:rFonts w:eastAsia="SimSun"/>
          <w:szCs w:val="20"/>
        </w:rPr>
        <w:tab/>
        <w:t>As soon as practicable, but no later than the time specified in paragraph (3) of Section 6.4.9.2, ERCOT shall post on the ERCOT website the hourly:</w:t>
      </w:r>
    </w:p>
    <w:p w14:paraId="6CE5D1BE"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SASM MCPC for each type of Ancillary Service for each hour;</w:t>
      </w:r>
    </w:p>
    <w:p w14:paraId="47AC5EA8"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Total Ancillary Service procured in MW by Ancillary Service  type for each hour; and</w:t>
      </w:r>
    </w:p>
    <w:p w14:paraId="3AB83DF4"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Aggregated Ancillary Service Offer Curve for each Ancillary Service for each hour.</w:t>
      </w:r>
    </w:p>
    <w:p w14:paraId="492D9B32" w14:textId="77777777" w:rsidR="00D65BD4" w:rsidRPr="00D65BD4" w:rsidRDefault="00D65BD4" w:rsidP="00D65BD4">
      <w:pPr>
        <w:spacing w:after="240"/>
        <w:ind w:left="720" w:hanging="720"/>
        <w:rPr>
          <w:rFonts w:eastAsia="SimSun"/>
          <w:szCs w:val="20"/>
        </w:rPr>
      </w:pPr>
      <w:r w:rsidRPr="00D65BD4">
        <w:rPr>
          <w:rFonts w:eastAsia="SimSun"/>
          <w:szCs w:val="20"/>
        </w:rPr>
        <w:t>(11)</w:t>
      </w:r>
      <w:r w:rsidRPr="00D65BD4">
        <w:rPr>
          <w:rFonts w:eastAsia="SimSun"/>
          <w:szCs w:val="20"/>
        </w:rPr>
        <w:tab/>
        <w:t xml:space="preserve">No sooner than 1800 in the Day-Ahead and after the completion of the SASM process described in this Section 5.2.2.2, ERCOT shall execute an HRUC process. </w:t>
      </w:r>
    </w:p>
    <w:p w14:paraId="75A7BA08"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The RUC Study Period for this HRUC process is the balance of the current Operating Day plus the next Operating Day.  This HRUC process may be a post-1800 HRUC for the current Operating Day.</w:t>
      </w:r>
    </w:p>
    <w:p w14:paraId="3E98C230"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The COP and Trades Snapshot taken just prior to the execution of the HRUC process described in this Section 5.2.2.2 will be used to settle RUC charges in the Operating Day affected by the aborted DAM.</w:t>
      </w:r>
    </w:p>
    <w:p w14:paraId="055E79E4" w14:textId="77777777" w:rsidR="00D65BD4" w:rsidRPr="00D65BD4" w:rsidRDefault="00D65BD4" w:rsidP="00D65BD4">
      <w:pPr>
        <w:tabs>
          <w:tab w:val="left" w:pos="900"/>
        </w:tabs>
        <w:spacing w:after="240"/>
        <w:ind w:left="1440" w:hanging="720"/>
        <w:rPr>
          <w:rFonts w:eastAsia="SimSun"/>
          <w:szCs w:val="20"/>
        </w:rPr>
      </w:pPr>
      <w:bookmarkStart w:id="615" w:name="_Toc274727445"/>
      <w:bookmarkStart w:id="616" w:name="_Toc291753087"/>
      <w:bookmarkStart w:id="617" w:name="_Toc304793728"/>
      <w:bookmarkStart w:id="618" w:name="_Toc323214522"/>
      <w:bookmarkStart w:id="619" w:name="_Toc330907144"/>
      <w:bookmarkStart w:id="620" w:name="_Toc341692560"/>
      <w:bookmarkStart w:id="621" w:name="_Toc343244296"/>
      <w:r w:rsidRPr="00D65BD4">
        <w:rPr>
          <w:rFonts w:eastAsia="SimSun"/>
          <w:szCs w:val="20"/>
        </w:rPr>
        <w:t>(c)</w:t>
      </w:r>
      <w:r w:rsidRPr="00D65BD4">
        <w:rPr>
          <w:rFonts w:eastAsia="SimSun"/>
          <w:szCs w:val="2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15"/>
      <w:bookmarkEnd w:id="616"/>
      <w:bookmarkEnd w:id="617"/>
      <w:bookmarkEnd w:id="618"/>
      <w:bookmarkEnd w:id="619"/>
      <w:bookmarkEnd w:id="620"/>
      <w:bookmarkEnd w:id="621"/>
    </w:p>
    <w:p w14:paraId="1476DA20" w14:textId="77777777" w:rsidR="00D65BD4" w:rsidRPr="00D65BD4" w:rsidRDefault="00D65BD4" w:rsidP="00D65BD4">
      <w:pPr>
        <w:tabs>
          <w:tab w:val="left" w:pos="900"/>
        </w:tabs>
        <w:spacing w:after="240"/>
        <w:ind w:left="1440" w:hanging="720"/>
        <w:rPr>
          <w:rFonts w:eastAsia="SimSun"/>
          <w:szCs w:val="20"/>
        </w:rPr>
      </w:pPr>
      <w:r w:rsidRPr="00D65BD4">
        <w:rPr>
          <w:rFonts w:eastAsia="SimSun"/>
          <w:szCs w:val="20"/>
        </w:rPr>
        <w:lastRenderedPageBreak/>
        <w:t>(d)</w:t>
      </w:r>
      <w:r w:rsidRPr="00D65BD4">
        <w:rPr>
          <w:rFonts w:eastAsia="SimSun"/>
          <w:szCs w:val="2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D65BD4">
        <w:rPr>
          <w:rFonts w:eastAsia="SimSun"/>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6047C1F5" w14:textId="77777777" w:rsidTr="0003786F">
        <w:trPr>
          <w:trHeight w:val="1205"/>
        </w:trPr>
        <w:tc>
          <w:tcPr>
            <w:tcW w:w="9350" w:type="dxa"/>
            <w:shd w:val="pct12" w:color="auto" w:fill="auto"/>
          </w:tcPr>
          <w:p w14:paraId="2E9ABD3E" w14:textId="77777777" w:rsidR="00D65BD4" w:rsidRPr="00D65BD4" w:rsidRDefault="00D65BD4" w:rsidP="00D65BD4">
            <w:pPr>
              <w:spacing w:after="240"/>
              <w:rPr>
                <w:rFonts w:eastAsia="SimSun"/>
                <w:b/>
                <w:i/>
                <w:iCs/>
                <w:szCs w:val="20"/>
              </w:rPr>
            </w:pPr>
            <w:r w:rsidRPr="00D65BD4">
              <w:rPr>
                <w:rFonts w:eastAsia="SimSun"/>
                <w:b/>
                <w:i/>
                <w:iCs/>
                <w:szCs w:val="20"/>
              </w:rPr>
              <w:t>[NPRR1009:  Replace Section 5.2.2.2 above with the following upon system implementation of the Real-Time Co-Optimization (RTC) project:]</w:t>
            </w:r>
          </w:p>
          <w:p w14:paraId="015AAF2C" w14:textId="77777777" w:rsidR="00D65BD4" w:rsidRPr="00D65BD4" w:rsidRDefault="00D65BD4" w:rsidP="00D65BD4">
            <w:pPr>
              <w:keepNext/>
              <w:widowControl w:val="0"/>
              <w:tabs>
                <w:tab w:val="left" w:pos="1260"/>
              </w:tabs>
              <w:spacing w:before="240" w:after="240"/>
              <w:ind w:left="1260" w:hanging="1260"/>
              <w:outlineLvl w:val="3"/>
              <w:rPr>
                <w:rFonts w:eastAsia="SimSun"/>
                <w:b/>
                <w:szCs w:val="20"/>
              </w:rPr>
            </w:pPr>
            <w:bookmarkStart w:id="622" w:name="_Toc60038334"/>
            <w:r w:rsidRPr="00D65BD4">
              <w:rPr>
                <w:rFonts w:eastAsia="SimSun"/>
                <w:b/>
                <w:szCs w:val="20"/>
              </w:rPr>
              <w:t>5.2.2.2</w:t>
            </w:r>
            <w:r w:rsidRPr="00D65BD4">
              <w:rPr>
                <w:rFonts w:eastAsia="SimSun"/>
                <w:b/>
                <w:szCs w:val="20"/>
              </w:rPr>
              <w:tab/>
              <w:t>RUC Process Timeline After an Aborted Day-Ahead Market</w:t>
            </w:r>
            <w:bookmarkEnd w:id="622"/>
          </w:p>
          <w:p w14:paraId="0EFECE94" w14:textId="77777777" w:rsidR="00D65BD4" w:rsidRPr="00D65BD4" w:rsidRDefault="00D65BD4" w:rsidP="00D65BD4">
            <w:pPr>
              <w:spacing w:after="240"/>
              <w:ind w:left="720" w:hanging="720"/>
              <w:rPr>
                <w:rFonts w:eastAsia="SimSun"/>
                <w:szCs w:val="20"/>
              </w:rPr>
            </w:pPr>
            <w:r w:rsidRPr="00D65BD4">
              <w:rPr>
                <w:rFonts w:eastAsia="SimSun"/>
                <w:szCs w:val="20"/>
              </w:rPr>
              <w:t>(1)</w:t>
            </w:r>
            <w:r w:rsidRPr="00D65BD4">
              <w:rPr>
                <w:rFonts w:eastAsia="SimSun"/>
                <w:szCs w:val="20"/>
              </w:rPr>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w:t>
            </w:r>
            <w:ins w:id="623" w:author="ERCOT" w:date="2024-02-21T14:19:00Z">
              <w:r w:rsidRPr="00D65BD4">
                <w:rPr>
                  <w:rFonts w:eastAsia="SimSun"/>
                  <w:szCs w:val="20"/>
                </w:rPr>
                <w:t>,</w:t>
              </w:r>
            </w:ins>
            <w:del w:id="624" w:author="ERCOT" w:date="2024-02-21T14:19:00Z">
              <w:r w:rsidRPr="00D65BD4" w:rsidDel="001C0178">
                <w:rPr>
                  <w:rFonts w:eastAsia="SimSun"/>
                  <w:szCs w:val="20"/>
                </w:rPr>
                <w:delText>.</w:delText>
              </w:r>
            </w:del>
            <w:r w:rsidRPr="00D65BD4">
              <w:rPr>
                <w:rFonts w:eastAsia="SimSun"/>
                <w:szCs w:val="20"/>
              </w:rPr>
              <w:t xml:space="preserve"> </w:t>
            </w:r>
            <w:ins w:id="625" w:author="ERCOT" w:date="2024-02-21T14:19:00Z">
              <w:r w:rsidRPr="00D65BD4">
                <w:rPr>
                  <w:rFonts w:eastAsia="SimSun"/>
                  <w:szCs w:val="20"/>
                </w:rPr>
                <w:t xml:space="preserve">and ERCOT shall not </w:t>
              </w:r>
            </w:ins>
            <w:ins w:id="626" w:author="ERCOT" w:date="2024-02-21T14:20:00Z">
              <w:r w:rsidRPr="00D65BD4">
                <w:rPr>
                  <w:rFonts w:eastAsia="SimSun"/>
                  <w:szCs w:val="20"/>
                </w:rPr>
                <w:t>procure</w:t>
              </w:r>
            </w:ins>
            <w:ins w:id="627" w:author="ERCOT" w:date="2024-02-21T14:19:00Z">
              <w:r w:rsidRPr="00D65BD4">
                <w:rPr>
                  <w:rFonts w:eastAsia="SimSun"/>
                  <w:szCs w:val="20"/>
                </w:rPr>
                <w:t xml:space="preserve"> </w:t>
              </w:r>
            </w:ins>
            <w:ins w:id="628" w:author="ERCOT" w:date="2024-02-21T14:21:00Z">
              <w:r w:rsidRPr="00D65BD4">
                <w:rPr>
                  <w:rFonts w:eastAsia="SimSun"/>
                  <w:szCs w:val="20"/>
                </w:rPr>
                <w:t>Dispatchable Reliability Reserve Services (</w:t>
              </w:r>
            </w:ins>
            <w:ins w:id="629" w:author="ERCOT" w:date="2024-02-21T14:19:00Z">
              <w:r w:rsidRPr="00D65BD4">
                <w:rPr>
                  <w:rFonts w:eastAsia="SimSun"/>
                  <w:szCs w:val="20"/>
                </w:rPr>
                <w:t>DRRS</w:t>
              </w:r>
            </w:ins>
            <w:ins w:id="630" w:author="ERCOT" w:date="2024-02-21T14:21:00Z">
              <w:r w:rsidRPr="00D65BD4">
                <w:rPr>
                  <w:rFonts w:eastAsia="SimSun"/>
                  <w:szCs w:val="20"/>
                </w:rPr>
                <w:t>)</w:t>
              </w:r>
            </w:ins>
            <w:ins w:id="631" w:author="ERCOT" w:date="2024-02-21T14:20:00Z">
              <w:r w:rsidRPr="00D65BD4">
                <w:rPr>
                  <w:rFonts w:eastAsia="SimSun"/>
                  <w:szCs w:val="20"/>
                </w:rPr>
                <w:t xml:space="preserve"> for the </w:t>
              </w:r>
            </w:ins>
            <w:ins w:id="632" w:author="ERCOT" w:date="2024-02-21T14:21:00Z">
              <w:r w:rsidRPr="00D65BD4">
                <w:rPr>
                  <w:rFonts w:eastAsia="SimSun"/>
                  <w:szCs w:val="20"/>
                </w:rPr>
                <w:t xml:space="preserve">corresponding </w:t>
              </w:r>
            </w:ins>
            <w:ins w:id="633" w:author="ERCOT" w:date="2024-02-21T14:20:00Z">
              <w:r w:rsidRPr="00D65BD4">
                <w:rPr>
                  <w:rFonts w:eastAsia="SimSun"/>
                  <w:szCs w:val="20"/>
                </w:rPr>
                <w:t>Operating Day.</w:t>
              </w:r>
            </w:ins>
            <w:ins w:id="634" w:author="ERCOT" w:date="2024-02-21T14:19:00Z">
              <w:r w:rsidRPr="00D65BD4">
                <w:rPr>
                  <w:rFonts w:eastAsia="SimSun"/>
                  <w:szCs w:val="20"/>
                </w:rPr>
                <w:t xml:space="preserve"> </w:t>
              </w:r>
            </w:ins>
            <w:r w:rsidRPr="00D65BD4">
              <w:rPr>
                <w:rFonts w:eastAsia="SimSun"/>
                <w:szCs w:val="20"/>
              </w:rPr>
              <w:t xml:space="preserve"> If ERCOT aborts the Day-Ahead process due to a Market Suspension, it shall act in accordance with Section 25.3, Market Restart Processes.</w:t>
            </w:r>
            <w:ins w:id="635" w:author="ERCOT" w:date="2024-02-21T14:18:00Z">
              <w:r w:rsidRPr="00D65BD4">
                <w:rPr>
                  <w:rFonts w:eastAsia="SimSun"/>
                  <w:szCs w:val="20"/>
                </w:rPr>
                <w:t xml:space="preserve"> </w:t>
              </w:r>
            </w:ins>
          </w:p>
        </w:tc>
      </w:tr>
    </w:tbl>
    <w:p w14:paraId="3BE8B034" w14:textId="77777777" w:rsidR="00D65BD4" w:rsidRPr="00D65BD4" w:rsidRDefault="00D65BD4" w:rsidP="00D65BD4">
      <w:pPr>
        <w:rPr>
          <w:rFonts w:eastAsia="SimSun"/>
        </w:rPr>
      </w:pPr>
    </w:p>
    <w:p w14:paraId="68BC951A" w14:textId="77777777" w:rsidR="00D65BD4" w:rsidRPr="00D65BD4" w:rsidRDefault="00D65BD4" w:rsidP="00D65BD4">
      <w:pPr>
        <w:keepNext/>
        <w:tabs>
          <w:tab w:val="left" w:pos="1080"/>
        </w:tabs>
        <w:spacing w:before="240" w:after="240"/>
        <w:ind w:left="1080" w:hanging="1080"/>
        <w:outlineLvl w:val="2"/>
        <w:rPr>
          <w:rFonts w:eastAsia="SimSun"/>
          <w:b/>
          <w:i/>
          <w:szCs w:val="20"/>
          <w:lang w:val="x-none" w:eastAsia="x-none"/>
        </w:rPr>
      </w:pPr>
      <w:bookmarkStart w:id="636" w:name="_Toc400547176"/>
      <w:bookmarkStart w:id="637" w:name="_Toc405384281"/>
      <w:bookmarkStart w:id="638" w:name="_Toc405543548"/>
      <w:bookmarkStart w:id="639" w:name="_Toc428178057"/>
      <w:bookmarkStart w:id="640" w:name="_Toc440872688"/>
      <w:bookmarkStart w:id="641" w:name="_Toc458766233"/>
      <w:bookmarkStart w:id="642" w:name="_Toc459292638"/>
      <w:bookmarkStart w:id="643" w:name="_Toc60038340"/>
      <w:r w:rsidRPr="00D65BD4">
        <w:rPr>
          <w:rFonts w:eastAsia="SimSun"/>
          <w:b/>
          <w:i/>
          <w:szCs w:val="20"/>
          <w:lang w:val="x-none" w:eastAsia="x-none"/>
        </w:rPr>
        <w:t>5.5.2</w:t>
      </w:r>
      <w:r w:rsidRPr="00D65BD4">
        <w:rPr>
          <w:rFonts w:eastAsia="SimSun"/>
          <w:b/>
          <w:i/>
          <w:szCs w:val="20"/>
          <w:lang w:val="x-none" w:eastAsia="x-none"/>
        </w:rPr>
        <w:tab/>
        <w:t>Reliability Unit Commitment (RUC) Process</w:t>
      </w:r>
      <w:bookmarkEnd w:id="636"/>
      <w:bookmarkEnd w:id="637"/>
      <w:bookmarkEnd w:id="638"/>
      <w:bookmarkEnd w:id="639"/>
      <w:bookmarkEnd w:id="640"/>
      <w:bookmarkEnd w:id="641"/>
      <w:bookmarkEnd w:id="642"/>
      <w:bookmarkEnd w:id="643"/>
    </w:p>
    <w:p w14:paraId="25B0FAF6" w14:textId="77777777" w:rsidR="00D65BD4" w:rsidRPr="00D65BD4" w:rsidRDefault="00D65BD4" w:rsidP="00D65BD4">
      <w:pPr>
        <w:spacing w:after="240"/>
        <w:ind w:left="720" w:hanging="720"/>
        <w:rPr>
          <w:rFonts w:eastAsia="SimSun"/>
          <w:szCs w:val="20"/>
        </w:rPr>
      </w:pPr>
      <w:r w:rsidRPr="00D65BD4">
        <w:rPr>
          <w:rFonts w:eastAsia="SimSun"/>
          <w:szCs w:val="20"/>
        </w:rPr>
        <w:t>(1)</w:t>
      </w:r>
      <w:r w:rsidRPr="00D65BD4">
        <w:rPr>
          <w:rFonts w:eastAsia="SimSun"/>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D65BD4">
        <w:rPr>
          <w:rFonts w:eastAsia="SimSun"/>
          <w:szCs w:val="20"/>
        </w:rPr>
        <w:t>takes into account</w:t>
      </w:r>
      <w:proofErr w:type="gramEnd"/>
      <w:r w:rsidRPr="00D65BD4">
        <w:rPr>
          <w:rFonts w:eastAsia="SimSun"/>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D65BD4">
        <w:rPr>
          <w:rFonts w:ascii="Courier New" w:eastAsia="SimSun" w:hAnsi="Courier New" w:cs="Courier New"/>
          <w:sz w:val="20"/>
          <w:szCs w:val="20"/>
        </w:rPr>
        <w:t xml:space="preserve">  </w:t>
      </w:r>
      <w:r w:rsidRPr="00D65BD4">
        <w:rPr>
          <w:rFonts w:eastAsia="SimSun"/>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1987428" w14:textId="77777777" w:rsidR="00D65BD4" w:rsidRPr="00D65BD4" w:rsidRDefault="00D65BD4" w:rsidP="00D65BD4">
      <w:pPr>
        <w:spacing w:after="240"/>
        <w:ind w:left="720" w:hanging="720"/>
        <w:rPr>
          <w:rFonts w:eastAsia="SimSun"/>
          <w:szCs w:val="20"/>
        </w:rPr>
      </w:pPr>
      <w:r w:rsidRPr="00D65BD4">
        <w:rPr>
          <w:rFonts w:eastAsia="SimSun"/>
          <w:szCs w:val="20"/>
        </w:rPr>
        <w:t>(2)</w:t>
      </w:r>
      <w:r w:rsidRPr="00D65BD4">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0ACCC45" w14:textId="77777777" w:rsidR="00D65BD4" w:rsidRPr="00D65BD4" w:rsidRDefault="00D65BD4" w:rsidP="00D65BD4">
      <w:pPr>
        <w:spacing w:after="240"/>
        <w:ind w:left="720" w:hanging="720"/>
        <w:rPr>
          <w:rFonts w:eastAsia="SimSun"/>
          <w:szCs w:val="20"/>
        </w:rPr>
      </w:pPr>
      <w:r w:rsidRPr="00D65BD4">
        <w:rPr>
          <w:rFonts w:eastAsia="SimSun"/>
          <w:iCs/>
          <w:szCs w:val="20"/>
        </w:rPr>
        <w:lastRenderedPageBreak/>
        <w:t>(3)</w:t>
      </w:r>
      <w:r w:rsidRPr="00D65BD4">
        <w:rPr>
          <w:rFonts w:eastAsia="SimSun"/>
          <w:iCs/>
          <w:szCs w:val="20"/>
        </w:rPr>
        <w:tab/>
        <w:t xml:space="preserve">ERCOT shall review the RUC-recommended Resource commitments </w:t>
      </w:r>
      <w:r w:rsidRPr="00D65BD4">
        <w:rPr>
          <w:rFonts w:eastAsia="SimSun"/>
          <w:szCs w:val="20"/>
        </w:rPr>
        <w:t>and the list of Off-Line Available Resources having a start-up time of one hour or less</w:t>
      </w:r>
      <w:r w:rsidRPr="00D65BD4">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D65BD4">
        <w:rPr>
          <w:rFonts w:eastAsia="SimSun"/>
          <w:iCs/>
          <w:szCs w:val="20"/>
        </w:rPr>
        <w:t>taking into account</w:t>
      </w:r>
      <w:proofErr w:type="gramEnd"/>
      <w:r w:rsidRPr="00D65BD4">
        <w:rPr>
          <w:rFonts w:eastAsia="SimSun"/>
          <w:iCs/>
          <w:szCs w:val="20"/>
        </w:rPr>
        <w:t xml:space="preserve"> the Resources’ start-up times, to meet ERCOT System reliability.  After each RUC run, ERCOT shall post the amount of capacity deselected per hour in the RUC Study Period to the MIS Secure Area.  </w:t>
      </w:r>
      <w:r w:rsidRPr="00D65BD4">
        <w:rPr>
          <w:rFonts w:eastAsia="SimSu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65BD4">
        <w:rPr>
          <w:rFonts w:eastAsia="SimSun"/>
          <w:iCs/>
          <w:szCs w:val="20"/>
        </w:rPr>
        <w:t xml:space="preserve">  ERCOT shall issue RUC instructions to each QSE specifying its Resources that have been committed </w:t>
      </w:r>
      <w:proofErr w:type="gramStart"/>
      <w:r w:rsidRPr="00D65BD4">
        <w:rPr>
          <w:rFonts w:eastAsia="SimSun"/>
          <w:iCs/>
          <w:szCs w:val="20"/>
        </w:rPr>
        <w:t>as a result of</w:t>
      </w:r>
      <w:proofErr w:type="gramEnd"/>
      <w:r w:rsidRPr="00D65BD4">
        <w:rPr>
          <w:rFonts w:eastAsia="SimSu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20252D37" w14:textId="77777777" w:rsidR="00D65BD4" w:rsidRPr="00D65BD4" w:rsidRDefault="00D65BD4" w:rsidP="00D65BD4">
      <w:pPr>
        <w:spacing w:after="240"/>
        <w:ind w:left="720" w:hanging="720"/>
        <w:rPr>
          <w:rFonts w:eastAsia="SimSun"/>
          <w:iCs/>
          <w:szCs w:val="20"/>
        </w:rPr>
      </w:pPr>
      <w:r w:rsidRPr="00D65BD4">
        <w:rPr>
          <w:rFonts w:eastAsia="SimSun"/>
          <w:iCs/>
          <w:szCs w:val="20"/>
        </w:rPr>
        <w:t>(4)</w:t>
      </w:r>
      <w:r w:rsidRPr="00D65BD4">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D4448A8" w14:textId="77777777" w:rsidR="00D65BD4" w:rsidRPr="00D65BD4" w:rsidRDefault="00D65BD4" w:rsidP="00D65BD4">
      <w:pPr>
        <w:spacing w:after="240"/>
        <w:ind w:left="1440" w:hanging="720"/>
        <w:rPr>
          <w:rFonts w:eastAsia="SimSun"/>
          <w:iCs/>
          <w:szCs w:val="20"/>
        </w:rPr>
      </w:pPr>
      <w:r w:rsidRPr="00D65BD4">
        <w:rPr>
          <w:rFonts w:eastAsia="SimSun"/>
          <w:szCs w:val="20"/>
        </w:rPr>
        <w:t xml:space="preserve">(a) </w:t>
      </w:r>
      <w:r w:rsidRPr="00D65BD4">
        <w:rPr>
          <w:rFonts w:eastAsia="SimSun"/>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65BD4">
        <w:rPr>
          <w:rFonts w:eastAsia="SimSun"/>
          <w:iCs/>
          <w:szCs w:val="20"/>
        </w:rPr>
        <w:t xml:space="preserve"> </w:t>
      </w:r>
    </w:p>
    <w:p w14:paraId="4FA43F47" w14:textId="77777777" w:rsidR="00D65BD4" w:rsidRPr="00D65BD4" w:rsidRDefault="00D65BD4" w:rsidP="00D65BD4">
      <w:pPr>
        <w:spacing w:after="240"/>
        <w:ind w:left="1440" w:hanging="720"/>
        <w:rPr>
          <w:rFonts w:eastAsia="SimSun"/>
          <w:szCs w:val="20"/>
        </w:rPr>
      </w:pPr>
      <w:r w:rsidRPr="00D65BD4">
        <w:rPr>
          <w:rFonts w:eastAsia="SimSun"/>
          <w:szCs w:val="20"/>
        </w:rPr>
        <w:t xml:space="preserve">(b) </w:t>
      </w:r>
      <w:r w:rsidRPr="00D65BD4">
        <w:rPr>
          <w:rFonts w:eastAsia="SimSu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B1C765C" w14:textId="77777777" w:rsidR="00D65BD4" w:rsidRPr="00D65BD4" w:rsidRDefault="00D65BD4" w:rsidP="00D65BD4">
      <w:pPr>
        <w:spacing w:after="240"/>
        <w:ind w:left="720" w:hanging="720"/>
        <w:rPr>
          <w:rFonts w:eastAsia="SimSun"/>
          <w:iCs/>
          <w:szCs w:val="20"/>
        </w:rPr>
      </w:pPr>
      <w:r w:rsidRPr="00D65BD4">
        <w:rPr>
          <w:rFonts w:eastAsia="SimSun"/>
          <w:szCs w:val="20"/>
        </w:rPr>
        <w:t>(5)</w:t>
      </w:r>
      <w:r w:rsidRPr="00D65BD4">
        <w:rPr>
          <w:rFonts w:eastAsia="SimSun"/>
          <w:iCs/>
          <w:szCs w:val="20"/>
        </w:rPr>
        <w:t xml:space="preserve"> </w:t>
      </w:r>
      <w:r w:rsidRPr="00D65BD4">
        <w:rPr>
          <w:rFonts w:eastAsia="SimSun"/>
          <w:iCs/>
          <w:szCs w:val="20"/>
        </w:rPr>
        <w:tab/>
        <w:t xml:space="preserve">A QSE shall be excused from complying with any portion of a RUC Dispatch Instruction that it could not meet due to a physical limitation that was reflected, at the time of the </w:t>
      </w:r>
      <w:r w:rsidRPr="00D65BD4">
        <w:rPr>
          <w:rFonts w:eastAsia="SimSun"/>
          <w:szCs w:val="20"/>
        </w:rPr>
        <w:t>RUC Dispatch I</w:t>
      </w:r>
      <w:r w:rsidRPr="00D65BD4">
        <w:rPr>
          <w:rFonts w:eastAsia="SimSun"/>
          <w:iCs/>
          <w:szCs w:val="20"/>
        </w:rPr>
        <w:t>nstruction, in the Resource’s COP, startup time, minimum On-Line time, or minimum Off-Line time.</w:t>
      </w:r>
    </w:p>
    <w:p w14:paraId="3DF59305" w14:textId="77777777" w:rsidR="00D65BD4" w:rsidRPr="00D65BD4" w:rsidRDefault="00D65BD4" w:rsidP="00D65BD4">
      <w:pPr>
        <w:spacing w:after="240"/>
        <w:ind w:left="720" w:hanging="720"/>
        <w:rPr>
          <w:rFonts w:eastAsia="SimSun"/>
          <w:szCs w:val="20"/>
        </w:rPr>
      </w:pPr>
      <w:r w:rsidRPr="00D65BD4">
        <w:rPr>
          <w:rFonts w:eastAsia="SimSun"/>
          <w:szCs w:val="20"/>
        </w:rPr>
        <w:lastRenderedPageBreak/>
        <w:t>(6)</w:t>
      </w:r>
      <w:r w:rsidRPr="00D65BD4">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115FA5D" w14:textId="77777777" w:rsidR="00D65BD4" w:rsidRPr="00D65BD4" w:rsidRDefault="00D65BD4" w:rsidP="00D65BD4">
      <w:pPr>
        <w:spacing w:after="240"/>
        <w:ind w:left="720" w:hanging="720"/>
        <w:rPr>
          <w:rFonts w:eastAsia="SimSun"/>
          <w:szCs w:val="20"/>
        </w:rPr>
      </w:pPr>
      <w:r w:rsidRPr="00D65BD4">
        <w:rPr>
          <w:rFonts w:eastAsia="SimSun"/>
          <w:szCs w:val="20"/>
        </w:rPr>
        <w:t>(7)</w:t>
      </w:r>
      <w:r w:rsidRPr="00D65BD4">
        <w:rPr>
          <w:rFonts w:eastAsia="SimSun"/>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D65BD4">
        <w:rPr>
          <w:rFonts w:eastAsia="SimSun"/>
          <w:szCs w:val="20"/>
        </w:rPr>
        <w:t>All of</w:t>
      </w:r>
      <w:proofErr w:type="gramEnd"/>
      <w:r w:rsidRPr="00D65BD4">
        <w:rPr>
          <w:rFonts w:eastAsia="SimSun"/>
          <w:szCs w:val="20"/>
        </w:rPr>
        <w:t xml:space="preserve"> the above commitment information must be as specified in the QSE’s COP.  For available Off-Line Resources with a cold start time of one hour or less</w:t>
      </w:r>
      <w:r w:rsidRPr="00D65BD4">
        <w:rPr>
          <w:rFonts w:eastAsia="SimSun"/>
          <w:iCs/>
          <w:szCs w:val="20"/>
        </w:rPr>
        <w:t xml:space="preserve"> that have not been removed from special consideration under paragraph (9) below pursuant to paragraph (4) of Section 8.1.2, Current Operating Plan (COP) Performance Requirements</w:t>
      </w:r>
      <w:r w:rsidRPr="00D65BD4">
        <w:rPr>
          <w:rFonts w:eastAsia="SimSun"/>
          <w:szCs w:val="20"/>
        </w:rPr>
        <w:t xml:space="preserve">, the Startup Offers and Minimum-Energy Offer from a Resource’s Three-Part Supply Offer shall not be used in the RUC process. </w:t>
      </w:r>
    </w:p>
    <w:p w14:paraId="13328992" w14:textId="77777777" w:rsidR="00D65BD4" w:rsidRPr="00D65BD4" w:rsidRDefault="00D65BD4" w:rsidP="00D65BD4">
      <w:pPr>
        <w:spacing w:after="240"/>
        <w:ind w:left="720" w:hanging="720"/>
        <w:rPr>
          <w:rFonts w:eastAsia="SimSun"/>
          <w:szCs w:val="20"/>
        </w:rPr>
      </w:pPr>
      <w:r w:rsidRPr="00D65BD4">
        <w:rPr>
          <w:rFonts w:eastAsia="SimSun"/>
          <w:szCs w:val="20"/>
        </w:rPr>
        <w:t>(8)</w:t>
      </w:r>
      <w:r w:rsidRPr="00D65BD4">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65BD4">
        <w:rPr>
          <w:rFonts w:eastAsia="SimSun"/>
          <w:iCs/>
          <w:szCs w:val="20"/>
        </w:rPr>
        <w:t xml:space="preserve"> that have not been removed from special consideration under paragraph (9) below pursuant to paragraph (4) of Section 8.1.2</w:t>
      </w:r>
      <w:r w:rsidRPr="00D65BD4">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4D459F8" w14:textId="77777777" w:rsidR="00D65BD4" w:rsidRPr="00D65BD4" w:rsidRDefault="00D65BD4" w:rsidP="00D65BD4">
      <w:pPr>
        <w:spacing w:after="240"/>
        <w:ind w:left="720" w:hanging="720"/>
        <w:rPr>
          <w:rFonts w:eastAsia="SimSun"/>
          <w:szCs w:val="20"/>
        </w:rPr>
      </w:pPr>
      <w:r w:rsidRPr="00D65BD4">
        <w:rPr>
          <w:rFonts w:eastAsia="SimSun"/>
          <w:szCs w:val="20"/>
        </w:rPr>
        <w:t>(9)</w:t>
      </w:r>
      <w:r w:rsidRPr="00D65BD4">
        <w:rPr>
          <w:rFonts w:eastAsia="SimSun"/>
          <w:szCs w:val="20"/>
        </w:rPr>
        <w:tab/>
      </w:r>
      <w:r w:rsidRPr="00D65BD4">
        <w:rPr>
          <w:rFonts w:eastAsia="SimSun"/>
          <w:iCs/>
          <w:szCs w:val="20"/>
        </w:rPr>
        <w:t xml:space="preserve">For all available Off-Line Resources having a cold start time of one hour or less and not removed from special consideration pursuant to paragraph (4) of Section 8.1.2, </w:t>
      </w:r>
      <w:r w:rsidRPr="00D65BD4">
        <w:rPr>
          <w:rFonts w:eastAsia="SimSu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18C2DDA" w14:textId="77777777" w:rsidR="00D65BD4" w:rsidRPr="00D65BD4" w:rsidRDefault="00D65BD4" w:rsidP="00D65BD4">
      <w:pPr>
        <w:ind w:left="720"/>
        <w:rPr>
          <w:rFonts w:eastAsia="SimSun"/>
          <w:szCs w:val="20"/>
        </w:rPr>
      </w:pPr>
      <w:r w:rsidRPr="00D65BD4">
        <w:rPr>
          <w:rFonts w:eastAsia="SimSun"/>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D65BD4" w:rsidRPr="00D65BD4" w14:paraId="25CD55A6" w14:textId="77777777" w:rsidTr="0003786F">
        <w:trPr>
          <w:trHeight w:val="386"/>
        </w:trPr>
        <w:tc>
          <w:tcPr>
            <w:tcW w:w="2610" w:type="dxa"/>
          </w:tcPr>
          <w:p w14:paraId="69C7C4DB" w14:textId="77777777" w:rsidR="00D65BD4" w:rsidRPr="00D65BD4" w:rsidRDefault="00D65BD4" w:rsidP="00D65BD4">
            <w:pPr>
              <w:rPr>
                <w:rFonts w:eastAsia="SimSun"/>
                <w:b/>
                <w:sz w:val="20"/>
                <w:szCs w:val="20"/>
              </w:rPr>
            </w:pPr>
            <w:r w:rsidRPr="00D65BD4">
              <w:rPr>
                <w:rFonts w:eastAsia="SimSun"/>
                <w:b/>
                <w:sz w:val="20"/>
                <w:szCs w:val="20"/>
              </w:rPr>
              <w:t>Parameter</w:t>
            </w:r>
          </w:p>
        </w:tc>
        <w:tc>
          <w:tcPr>
            <w:tcW w:w="1634" w:type="dxa"/>
            <w:shd w:val="clear" w:color="auto" w:fill="auto"/>
          </w:tcPr>
          <w:p w14:paraId="2FD7FC65" w14:textId="77777777" w:rsidR="00D65BD4" w:rsidRPr="00D65BD4" w:rsidRDefault="00D65BD4" w:rsidP="00D65BD4">
            <w:pPr>
              <w:rPr>
                <w:rFonts w:eastAsia="SimSun"/>
                <w:b/>
                <w:sz w:val="20"/>
                <w:szCs w:val="20"/>
              </w:rPr>
            </w:pPr>
            <w:r w:rsidRPr="00D65BD4">
              <w:rPr>
                <w:rFonts w:eastAsia="SimSun"/>
                <w:b/>
                <w:sz w:val="20"/>
                <w:szCs w:val="20"/>
              </w:rPr>
              <w:t>Unit</w:t>
            </w:r>
          </w:p>
        </w:tc>
        <w:tc>
          <w:tcPr>
            <w:tcW w:w="4578" w:type="dxa"/>
            <w:shd w:val="clear" w:color="auto" w:fill="auto"/>
          </w:tcPr>
          <w:p w14:paraId="0BFA8BAE" w14:textId="77777777" w:rsidR="00D65BD4" w:rsidRPr="00D65BD4" w:rsidRDefault="00D65BD4" w:rsidP="00D65BD4">
            <w:pPr>
              <w:rPr>
                <w:rFonts w:eastAsia="SimSun"/>
                <w:b/>
                <w:sz w:val="20"/>
                <w:szCs w:val="20"/>
              </w:rPr>
            </w:pPr>
            <w:r w:rsidRPr="00D65BD4">
              <w:rPr>
                <w:rFonts w:eastAsia="SimSun"/>
                <w:b/>
                <w:sz w:val="20"/>
                <w:szCs w:val="20"/>
              </w:rPr>
              <w:t>Current Value*</w:t>
            </w:r>
          </w:p>
        </w:tc>
      </w:tr>
      <w:tr w:rsidR="00D65BD4" w:rsidRPr="00D65BD4" w14:paraId="25C734FC" w14:textId="77777777" w:rsidTr="0003786F">
        <w:trPr>
          <w:trHeight w:val="359"/>
        </w:trPr>
        <w:tc>
          <w:tcPr>
            <w:tcW w:w="2610" w:type="dxa"/>
          </w:tcPr>
          <w:p w14:paraId="515B8710" w14:textId="77777777" w:rsidR="00D65BD4" w:rsidRPr="00D65BD4" w:rsidRDefault="00D65BD4" w:rsidP="00D65BD4">
            <w:pPr>
              <w:spacing w:after="240"/>
              <w:rPr>
                <w:rFonts w:eastAsia="SimSun"/>
                <w:sz w:val="20"/>
                <w:szCs w:val="20"/>
              </w:rPr>
            </w:pPr>
            <w:r w:rsidRPr="00D65BD4">
              <w:rPr>
                <w:rFonts w:eastAsia="SimSun"/>
                <w:sz w:val="20"/>
                <w:szCs w:val="20"/>
              </w:rPr>
              <w:t>1HRLESSCOSTSCALING</w:t>
            </w:r>
          </w:p>
        </w:tc>
        <w:tc>
          <w:tcPr>
            <w:tcW w:w="1634" w:type="dxa"/>
            <w:shd w:val="clear" w:color="auto" w:fill="auto"/>
          </w:tcPr>
          <w:p w14:paraId="3F594EC6" w14:textId="77777777" w:rsidR="00D65BD4" w:rsidRPr="00D65BD4" w:rsidRDefault="00D65BD4" w:rsidP="00D65BD4">
            <w:pPr>
              <w:spacing w:after="240"/>
              <w:rPr>
                <w:rFonts w:eastAsia="SimSun"/>
                <w:sz w:val="20"/>
                <w:szCs w:val="20"/>
              </w:rPr>
            </w:pPr>
            <w:r w:rsidRPr="00D65BD4">
              <w:rPr>
                <w:rFonts w:eastAsia="SimSun"/>
                <w:sz w:val="20"/>
                <w:szCs w:val="20"/>
              </w:rPr>
              <w:t>Percentage</w:t>
            </w:r>
          </w:p>
        </w:tc>
        <w:tc>
          <w:tcPr>
            <w:tcW w:w="4578" w:type="dxa"/>
            <w:shd w:val="clear" w:color="auto" w:fill="auto"/>
          </w:tcPr>
          <w:p w14:paraId="602FD33A" w14:textId="77777777" w:rsidR="00D65BD4" w:rsidRPr="00D65BD4" w:rsidRDefault="00D65BD4" w:rsidP="00D65BD4">
            <w:pPr>
              <w:spacing w:after="240"/>
              <w:rPr>
                <w:rFonts w:eastAsia="SimSun"/>
                <w:sz w:val="20"/>
                <w:szCs w:val="20"/>
              </w:rPr>
            </w:pPr>
            <w:r w:rsidRPr="00D65BD4">
              <w:rPr>
                <w:rFonts w:eastAsia="SimSun"/>
                <w:sz w:val="20"/>
                <w:szCs w:val="20"/>
              </w:rPr>
              <w:t>Maximum value of 100%</w:t>
            </w:r>
          </w:p>
        </w:tc>
      </w:tr>
      <w:tr w:rsidR="00D65BD4" w:rsidRPr="00D65BD4" w14:paraId="0231B756" w14:textId="77777777" w:rsidTr="0003786F">
        <w:trPr>
          <w:trHeight w:val="1178"/>
        </w:trPr>
        <w:tc>
          <w:tcPr>
            <w:tcW w:w="8822" w:type="dxa"/>
            <w:gridSpan w:val="3"/>
          </w:tcPr>
          <w:p w14:paraId="66486403" w14:textId="77777777" w:rsidR="00D65BD4" w:rsidRPr="00D65BD4" w:rsidRDefault="00D65BD4" w:rsidP="00D65BD4">
            <w:pPr>
              <w:rPr>
                <w:rFonts w:eastAsia="SimSun"/>
                <w:sz w:val="20"/>
                <w:szCs w:val="20"/>
              </w:rPr>
            </w:pPr>
            <w:r w:rsidRPr="00D65BD4">
              <w:rPr>
                <w:rFonts w:eastAsia="SimSun"/>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8531577" w14:textId="77777777" w:rsidR="00D65BD4" w:rsidRPr="00D65BD4" w:rsidRDefault="00D65BD4" w:rsidP="00D65BD4">
      <w:pPr>
        <w:spacing w:before="240" w:after="240"/>
        <w:ind w:left="720" w:hanging="720"/>
        <w:rPr>
          <w:rFonts w:eastAsia="SimSun"/>
          <w:szCs w:val="20"/>
        </w:rPr>
      </w:pPr>
      <w:r w:rsidRPr="00D65BD4">
        <w:rPr>
          <w:rFonts w:eastAsia="SimSun"/>
          <w:szCs w:val="20"/>
        </w:rPr>
        <w:t>(10)</w:t>
      </w:r>
      <w:r w:rsidRPr="00D65BD4">
        <w:rPr>
          <w:rFonts w:eastAsia="SimSun"/>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6B4B0D" w14:textId="77777777" w:rsidR="00D65BD4" w:rsidRPr="00D65BD4" w:rsidRDefault="00D65BD4" w:rsidP="00D65BD4">
      <w:pPr>
        <w:spacing w:after="240"/>
        <w:ind w:left="1440" w:hanging="720"/>
        <w:rPr>
          <w:rFonts w:eastAsia="SimSun"/>
          <w:szCs w:val="20"/>
        </w:rPr>
      </w:pPr>
      <w:r w:rsidRPr="00D65BD4">
        <w:rPr>
          <w:rFonts w:eastAsia="SimSun"/>
          <w:szCs w:val="20"/>
        </w:rPr>
        <w:t xml:space="preserve">(a) </w:t>
      </w:r>
      <w:r w:rsidRPr="00D65BD4">
        <w:rPr>
          <w:rFonts w:eastAsia="SimSun"/>
          <w:szCs w:val="20"/>
        </w:rPr>
        <w:tab/>
        <w:t>Substitute capacity from Resources represented by that QSE;</w:t>
      </w:r>
    </w:p>
    <w:p w14:paraId="4D2B13E1"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Substitute capacity from other QSE using Ancillary Service Trades; or </w:t>
      </w:r>
    </w:p>
    <w:p w14:paraId="08A676A2"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 xml:space="preserve">Ask ERCOT to replace the capacity.   </w:t>
      </w:r>
    </w:p>
    <w:p w14:paraId="7521DACC" w14:textId="77777777" w:rsidR="00D65BD4" w:rsidRPr="00D65BD4" w:rsidRDefault="00D65BD4" w:rsidP="00D65BD4">
      <w:pPr>
        <w:spacing w:after="240"/>
        <w:ind w:left="720" w:hanging="720"/>
        <w:rPr>
          <w:rFonts w:eastAsia="SimSun"/>
          <w:szCs w:val="20"/>
        </w:rPr>
      </w:pPr>
      <w:r w:rsidRPr="00D65BD4">
        <w:rPr>
          <w:rFonts w:eastAsia="SimSun"/>
          <w:szCs w:val="20"/>
        </w:rPr>
        <w:t>(11)</w:t>
      </w:r>
      <w:r w:rsidRPr="00D65BD4">
        <w:rPr>
          <w:rFonts w:eastAsia="SimSun"/>
          <w:szCs w:val="20"/>
        </w:rPr>
        <w:tab/>
        <w:t xml:space="preserve">Factors included in the RUC process are: </w:t>
      </w:r>
    </w:p>
    <w:p w14:paraId="2ED3BBEC"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 xml:space="preserve">ERCOT System-wide hourly Load forecast allocated appropriately </w:t>
      </w:r>
      <w:proofErr w:type="gramStart"/>
      <w:r w:rsidRPr="00D65BD4">
        <w:rPr>
          <w:rFonts w:eastAsia="SimSun"/>
          <w:szCs w:val="20"/>
        </w:rPr>
        <w:t>over Load</w:t>
      </w:r>
      <w:proofErr w:type="gramEnd"/>
      <w:r w:rsidRPr="00D65BD4">
        <w:rPr>
          <w:rFonts w:eastAsia="SimSun"/>
          <w:szCs w:val="20"/>
        </w:rPr>
        <w:t xml:space="preserve"> buses;</w:t>
      </w:r>
    </w:p>
    <w:p w14:paraId="0BDD114C"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Transmission constraints – Transfer limits on energy flows through the electricity network;</w:t>
      </w:r>
    </w:p>
    <w:p w14:paraId="3AED4BCE"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Thermal constraints – protect transmission facilities against thermal overload;</w:t>
      </w:r>
    </w:p>
    <w:p w14:paraId="3C81E458"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Generic constraints – protect the transmission system against transient instability, dynamic, instability or voltage collapse;</w:t>
      </w:r>
    </w:p>
    <w:p w14:paraId="5E21DAE2"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Planned transmission topology;</w:t>
      </w:r>
    </w:p>
    <w:p w14:paraId="53D704EA"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Energy sufficiency constraints;</w:t>
      </w:r>
    </w:p>
    <w:p w14:paraId="7AE465A9" w14:textId="77777777" w:rsidR="00D65BD4" w:rsidRPr="00D65BD4" w:rsidRDefault="00D65BD4" w:rsidP="00D65BD4">
      <w:pPr>
        <w:spacing w:after="240"/>
        <w:ind w:left="1440" w:hanging="720"/>
        <w:rPr>
          <w:rFonts w:eastAsia="SimSun"/>
          <w:szCs w:val="20"/>
        </w:rPr>
      </w:pPr>
      <w:r w:rsidRPr="00D65BD4">
        <w:rPr>
          <w:rFonts w:eastAsia="SimSun"/>
          <w:szCs w:val="20"/>
        </w:rPr>
        <w:t>(e)</w:t>
      </w:r>
      <w:r w:rsidRPr="00D65BD4">
        <w:rPr>
          <w:rFonts w:eastAsia="SimSun"/>
          <w:szCs w:val="20"/>
        </w:rPr>
        <w:tab/>
        <w:t>Inputs from the COP, as appropriate;</w:t>
      </w:r>
    </w:p>
    <w:p w14:paraId="271D10BD" w14:textId="77777777" w:rsidR="00D65BD4" w:rsidRPr="00D65BD4" w:rsidRDefault="00D65BD4" w:rsidP="00D65BD4">
      <w:pPr>
        <w:spacing w:after="240"/>
        <w:ind w:left="1440" w:hanging="720"/>
        <w:rPr>
          <w:rFonts w:eastAsia="SimSun"/>
          <w:szCs w:val="20"/>
        </w:rPr>
      </w:pPr>
      <w:r w:rsidRPr="00D65BD4">
        <w:rPr>
          <w:rFonts w:eastAsia="SimSun"/>
          <w:szCs w:val="20"/>
        </w:rPr>
        <w:t>(f)</w:t>
      </w:r>
      <w:r w:rsidRPr="00D65BD4">
        <w:rPr>
          <w:rFonts w:eastAsia="SimSun"/>
          <w:szCs w:val="20"/>
        </w:rPr>
        <w:tab/>
        <w:t>Inputs from Resource Parameters, including a list of Off-Line Available Resources having a start-up time of one hour or less, as appropriate;</w:t>
      </w:r>
    </w:p>
    <w:p w14:paraId="2117DE61" w14:textId="77777777" w:rsidR="00D65BD4" w:rsidRPr="00D65BD4" w:rsidRDefault="00D65BD4" w:rsidP="00D65BD4">
      <w:pPr>
        <w:spacing w:after="240"/>
        <w:ind w:left="1440" w:hanging="720"/>
        <w:rPr>
          <w:rFonts w:eastAsia="SimSun"/>
          <w:szCs w:val="20"/>
        </w:rPr>
      </w:pPr>
      <w:r w:rsidRPr="00D65BD4">
        <w:rPr>
          <w:rFonts w:eastAsia="SimSun"/>
          <w:szCs w:val="20"/>
        </w:rPr>
        <w:t>(g)</w:t>
      </w:r>
      <w:r w:rsidRPr="00D65BD4">
        <w:rPr>
          <w:rFonts w:eastAsia="SimSun"/>
          <w:szCs w:val="20"/>
        </w:rPr>
        <w:tab/>
        <w:t>Each Generation Resource’s Minimum-Energy Offer and Startup Offer, from its Three-Part Supply Offer;</w:t>
      </w:r>
    </w:p>
    <w:p w14:paraId="2BBB002A"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(h)</w:t>
      </w:r>
      <w:r w:rsidRPr="00D65BD4">
        <w:rPr>
          <w:rFonts w:eastAsia="SimSun"/>
          <w:szCs w:val="20"/>
        </w:rPr>
        <w:tab/>
        <w:t>Any Generation Resource that is Off-Line and available but does not have a Three-Part Supply Offer;</w:t>
      </w:r>
    </w:p>
    <w:p w14:paraId="40020554" w14:textId="77777777" w:rsidR="00D65BD4" w:rsidRPr="00D65BD4" w:rsidRDefault="00D65BD4" w:rsidP="00D65BD4">
      <w:pPr>
        <w:spacing w:after="240"/>
        <w:ind w:left="1440" w:hanging="720"/>
        <w:rPr>
          <w:rFonts w:eastAsia="SimSun"/>
          <w:szCs w:val="20"/>
        </w:rPr>
      </w:pPr>
      <w:r w:rsidRPr="00D65BD4">
        <w:rPr>
          <w:rFonts w:eastAsia="SimSun"/>
          <w:szCs w:val="20"/>
        </w:rPr>
        <w:t>(i)</w:t>
      </w:r>
      <w:r w:rsidRPr="00D65BD4">
        <w:rPr>
          <w:rFonts w:eastAsia="SimSun"/>
          <w:szCs w:val="20"/>
        </w:rPr>
        <w:tab/>
        <w:t>Forced Outage information; and</w:t>
      </w:r>
    </w:p>
    <w:p w14:paraId="28933897" w14:textId="77777777" w:rsidR="00D65BD4" w:rsidRPr="00D65BD4" w:rsidRDefault="00D65BD4" w:rsidP="00D65BD4">
      <w:pPr>
        <w:spacing w:after="240"/>
        <w:ind w:left="1440" w:hanging="720"/>
        <w:rPr>
          <w:rFonts w:eastAsia="SimSun"/>
          <w:szCs w:val="20"/>
        </w:rPr>
      </w:pPr>
      <w:r w:rsidRPr="00D65BD4">
        <w:rPr>
          <w:rFonts w:eastAsia="SimSun"/>
          <w:szCs w:val="20"/>
        </w:rPr>
        <w:t>(j)</w:t>
      </w:r>
      <w:r w:rsidRPr="00D65BD4">
        <w:rPr>
          <w:rFonts w:eastAsia="SimSun"/>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2EEC0DD" w14:textId="77777777" w:rsidR="00D65BD4" w:rsidRPr="00D65BD4" w:rsidRDefault="00D65BD4" w:rsidP="00D65BD4">
      <w:pPr>
        <w:spacing w:after="240"/>
        <w:ind w:left="720" w:hanging="720"/>
        <w:rPr>
          <w:rFonts w:eastAsia="SimSun"/>
          <w:szCs w:val="20"/>
        </w:rPr>
      </w:pPr>
      <w:r w:rsidRPr="00D65BD4">
        <w:rPr>
          <w:rFonts w:eastAsia="SimSun"/>
          <w:szCs w:val="20"/>
        </w:rPr>
        <w:t>(12)</w:t>
      </w:r>
      <w:r w:rsidRPr="00D65BD4">
        <w:rPr>
          <w:rFonts w:eastAsia="SimSun"/>
          <w:szCs w:val="20"/>
        </w:rPr>
        <w:tab/>
        <w:t>The HRUC process and the DRUC process are as follows:</w:t>
      </w:r>
    </w:p>
    <w:p w14:paraId="0C69A71E"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D65BD4">
        <w:rPr>
          <w:rFonts w:eastAsia="SimSun"/>
          <w:szCs w:val="20"/>
        </w:rPr>
        <w:t>current status</w:t>
      </w:r>
      <w:proofErr w:type="gramEnd"/>
      <w:r w:rsidRPr="00D65BD4">
        <w:rPr>
          <w:rFonts w:eastAsia="SimSun"/>
          <w:szCs w:val="20"/>
        </w:rPr>
        <w:t xml:space="preserve"> and updated for each remaining hour in the study as indicated in the COP for Resources and in the Outage Scheduler for transmission elements. </w:t>
      </w:r>
    </w:p>
    <w:p w14:paraId="4C3CF2A7"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5935D8D1"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The DRUC process uses the Day-Ahead weather forecast for each hour of the Operating Day.  The HRUC process uses the weather forecast information for each hour of the balance of the RUC Study Period.</w:t>
      </w:r>
    </w:p>
    <w:p w14:paraId="01CBB634" w14:textId="77777777" w:rsidR="00D65BD4" w:rsidRPr="00D65BD4" w:rsidRDefault="00D65BD4" w:rsidP="00D65BD4">
      <w:pPr>
        <w:spacing w:after="240"/>
        <w:ind w:left="720" w:hanging="720"/>
        <w:rPr>
          <w:rFonts w:eastAsia="SimSun"/>
          <w:szCs w:val="20"/>
        </w:rPr>
      </w:pPr>
      <w:r w:rsidRPr="00D65BD4">
        <w:rPr>
          <w:rFonts w:eastAsia="SimSun"/>
          <w:szCs w:val="20"/>
        </w:rPr>
        <w:t>(13)</w:t>
      </w:r>
      <w:r w:rsidRPr="00D65BD4">
        <w:rPr>
          <w:rFonts w:eastAsia="SimSun"/>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7F19880F" w14:textId="77777777" w:rsidR="00D65BD4" w:rsidRPr="00D65BD4" w:rsidRDefault="00D65BD4" w:rsidP="00D65BD4">
      <w:pPr>
        <w:spacing w:after="240"/>
        <w:ind w:left="720" w:hanging="720"/>
        <w:rPr>
          <w:szCs w:val="20"/>
        </w:rPr>
      </w:pPr>
      <w:r w:rsidRPr="00D65BD4">
        <w:rPr>
          <w:iCs/>
          <w:szCs w:val="20"/>
        </w:rPr>
        <w:t>(14)</w:t>
      </w:r>
      <w:r w:rsidRPr="00D65BD4">
        <w:rPr>
          <w:iCs/>
          <w:szCs w:val="20"/>
        </w:rPr>
        <w:tab/>
      </w:r>
      <w:r w:rsidRPr="00D65BD4">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D65BD4">
        <w:rPr>
          <w:szCs w:val="20"/>
        </w:rPr>
        <w:t>Opt</w:t>
      </w:r>
      <w:proofErr w:type="spellEnd"/>
      <w:r w:rsidRPr="00D65BD4">
        <w:rPr>
          <w:szCs w:val="20"/>
        </w:rPr>
        <w:t xml:space="preserve"> Out Snapshot.  All the configurations of the same Combined Cycle Train shall be treated as the same Resource for the purpose of creating the block of RUC-Committed Hours.  A RUC-committed </w:t>
      </w:r>
      <w:r w:rsidRPr="00D65BD4">
        <w:rPr>
          <w:szCs w:val="20"/>
        </w:rPr>
        <w:lastRenderedPageBreak/>
        <w:t xml:space="preserve">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D65BD4">
        <w:rPr>
          <w:szCs w:val="20"/>
        </w:rPr>
        <w:t>Opt</w:t>
      </w:r>
      <w:proofErr w:type="spellEnd"/>
      <w:r w:rsidRPr="00D65BD4">
        <w:rPr>
          <w:szCs w:val="20"/>
        </w:rPr>
        <w:t xml:space="preserve"> Out Snapshot.  A Combined Cycle Generation Resource that is RUC-committed from one On-Line configuration </w:t>
      </w:r>
      <w:proofErr w:type="gramStart"/>
      <w:r w:rsidRPr="00D65BD4">
        <w:rPr>
          <w:szCs w:val="20"/>
        </w:rPr>
        <w:t>in order to</w:t>
      </w:r>
      <w:proofErr w:type="gramEnd"/>
      <w:r w:rsidRPr="00D65BD4">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D65BD4">
        <w:rPr>
          <w:szCs w:val="20"/>
        </w:rPr>
        <w:t>Opt</w:t>
      </w:r>
      <w:proofErr w:type="spellEnd"/>
      <w:r w:rsidRPr="00D65BD4">
        <w:rPr>
          <w:szCs w:val="20"/>
        </w:rPr>
        <w:t xml:space="preserve"> Out Snapshot of the first Operating Day.</w:t>
      </w:r>
    </w:p>
    <w:p w14:paraId="118596E0" w14:textId="77777777" w:rsidR="00D65BD4" w:rsidRPr="00D65BD4" w:rsidRDefault="00D65BD4" w:rsidP="00D65BD4">
      <w:pPr>
        <w:spacing w:after="240"/>
        <w:ind w:left="720" w:hanging="720"/>
        <w:rPr>
          <w:iCs/>
          <w:szCs w:val="20"/>
        </w:rPr>
      </w:pPr>
      <w:r w:rsidRPr="00D65BD4">
        <w:rPr>
          <w:iCs/>
          <w:szCs w:val="20"/>
        </w:rPr>
        <w:t>(15)</w:t>
      </w:r>
      <w:r w:rsidRPr="00D65BD4">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CF9B750" w14:textId="77777777" w:rsidR="00D65BD4" w:rsidRPr="00D65BD4" w:rsidRDefault="00D65BD4" w:rsidP="00D65BD4">
      <w:pPr>
        <w:spacing w:after="240"/>
        <w:ind w:left="720" w:hanging="720"/>
        <w:rPr>
          <w:szCs w:val="20"/>
        </w:rPr>
      </w:pPr>
      <w:r w:rsidRPr="00D65BD4">
        <w:rPr>
          <w:iCs/>
          <w:szCs w:val="20"/>
        </w:rPr>
        <w:t>(16)</w:t>
      </w:r>
      <w:r w:rsidRPr="00D65BD4">
        <w:rPr>
          <w:iCs/>
          <w:szCs w:val="20"/>
        </w:rPr>
        <w:tab/>
      </w:r>
      <w:r w:rsidRPr="00D65BD4">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22FA4AC9" w14:textId="77777777" w:rsidR="00D65BD4" w:rsidRPr="00D65BD4" w:rsidRDefault="00D65BD4" w:rsidP="00D65BD4">
      <w:pPr>
        <w:spacing w:after="240"/>
        <w:ind w:left="720" w:hanging="720"/>
        <w:rPr>
          <w:szCs w:val="20"/>
        </w:rPr>
      </w:pPr>
      <w:r w:rsidRPr="00D65BD4">
        <w:rPr>
          <w:szCs w:val="20"/>
        </w:rPr>
        <w:t>(17)</w:t>
      </w:r>
      <w:r w:rsidRPr="00D65BD4">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445"/>
      </w:tblGrid>
      <w:tr w:rsidR="00D65BD4" w:rsidRPr="00D65BD4" w14:paraId="23CCCE4C" w14:textId="77777777" w:rsidTr="0003786F">
        <w:trPr>
          <w:trHeight w:val="1205"/>
        </w:trPr>
        <w:tc>
          <w:tcPr>
            <w:tcW w:w="9445" w:type="dxa"/>
            <w:shd w:val="clear" w:color="auto" w:fill="D9D9D9" w:themeFill="background1" w:themeFillShade="D9"/>
          </w:tcPr>
          <w:p w14:paraId="7713C8DF" w14:textId="77777777" w:rsidR="00D65BD4" w:rsidRPr="00D65BD4" w:rsidRDefault="00D65BD4" w:rsidP="00D65BD4">
            <w:pPr>
              <w:spacing w:after="240"/>
              <w:rPr>
                <w:rFonts w:eastAsia="SimSun"/>
                <w:b/>
                <w:i/>
                <w:iCs/>
                <w:szCs w:val="20"/>
              </w:rPr>
            </w:pPr>
            <w:r w:rsidRPr="00D65BD4">
              <w:rPr>
                <w:rFonts w:eastAsia="SimSun"/>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4D0E1AA2" w14:textId="77777777" w:rsidR="00D65BD4" w:rsidRPr="00D65BD4" w:rsidRDefault="00D65BD4" w:rsidP="00D65BD4">
            <w:pPr>
              <w:keepNext/>
              <w:tabs>
                <w:tab w:val="left" w:pos="1080"/>
              </w:tabs>
              <w:spacing w:before="240" w:after="240"/>
              <w:ind w:left="1080" w:hanging="1080"/>
              <w:outlineLvl w:val="2"/>
              <w:rPr>
                <w:rFonts w:eastAsia="SimSun"/>
                <w:b/>
                <w:i/>
                <w:szCs w:val="20"/>
                <w:lang w:val="x-none" w:eastAsia="x-none"/>
              </w:rPr>
            </w:pPr>
            <w:bookmarkStart w:id="644" w:name="_Toc60038341"/>
            <w:r w:rsidRPr="00D65BD4">
              <w:rPr>
                <w:rFonts w:eastAsia="SimSun"/>
                <w:b/>
                <w:i/>
                <w:szCs w:val="20"/>
                <w:lang w:val="x-none" w:eastAsia="x-none"/>
              </w:rPr>
              <w:lastRenderedPageBreak/>
              <w:t>5.5.2</w:t>
            </w:r>
            <w:r w:rsidRPr="00D65BD4">
              <w:rPr>
                <w:rFonts w:eastAsia="SimSun"/>
                <w:b/>
                <w:i/>
                <w:szCs w:val="20"/>
                <w:lang w:val="x-none" w:eastAsia="x-none"/>
              </w:rPr>
              <w:tab/>
              <w:t>Reliability Unit Commitment (RUC) Process</w:t>
            </w:r>
            <w:bookmarkEnd w:id="644"/>
          </w:p>
          <w:p w14:paraId="31208A00" w14:textId="77777777" w:rsidR="00D65BD4" w:rsidRPr="00D65BD4" w:rsidRDefault="00D65BD4" w:rsidP="00D65BD4">
            <w:pPr>
              <w:spacing w:after="240"/>
              <w:ind w:left="720" w:hanging="720"/>
              <w:rPr>
                <w:rFonts w:ascii="Courier New" w:eastAsia="SimSun" w:hAnsi="Courier New" w:cs="Courier New"/>
                <w:sz w:val="20"/>
                <w:szCs w:val="20"/>
              </w:rPr>
            </w:pPr>
            <w:r w:rsidRPr="00D65BD4">
              <w:rPr>
                <w:rFonts w:eastAsia="SimSun"/>
              </w:rPr>
              <w:t>(1)</w:t>
            </w:r>
            <w:r w:rsidRPr="00D65BD4">
              <w:rPr>
                <w:rFonts w:eastAsia="SimSun"/>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D65BD4">
              <w:rPr>
                <w:rFonts w:eastAsia="SimSun"/>
              </w:rPr>
              <w:t>takes into account</w:t>
            </w:r>
            <w:proofErr w:type="gramEnd"/>
            <w:r w:rsidRPr="00D65BD4">
              <w:rPr>
                <w:rFonts w:eastAsia="SimSun"/>
              </w:rPr>
              <w:t xml:space="preserve"> Resources already committed in the Current Operating Plans (COPs), Resources already committed in previous RUCs, </w:t>
            </w:r>
            <w:ins w:id="645" w:author="ERCOT" w:date="2024-01-11T16:14:00Z">
              <w:r w:rsidRPr="00D65BD4">
                <w:rPr>
                  <w:rFonts w:eastAsia="SimSun"/>
                </w:rPr>
                <w:t xml:space="preserve">Resources with </w:t>
              </w:r>
            </w:ins>
            <w:ins w:id="646" w:author="ERCOT" w:date="2024-01-29T17:08:00Z">
              <w:r w:rsidRPr="00D65BD4">
                <w:rPr>
                  <w:rFonts w:eastAsia="SimSun"/>
                </w:rPr>
                <w:t xml:space="preserve">Ancillary Service Resource </w:t>
              </w:r>
            </w:ins>
            <w:ins w:id="647" w:author="ERCOT" w:date="2024-01-11T16:14:00Z">
              <w:r w:rsidRPr="00D65BD4">
                <w:rPr>
                  <w:rFonts w:eastAsia="SimSun"/>
                </w:rPr>
                <w:t>Responsibility</w:t>
              </w:r>
            </w:ins>
            <w:ins w:id="648" w:author="ERCOT" w:date="2024-01-11T16:15:00Z">
              <w:r w:rsidRPr="00D65BD4">
                <w:rPr>
                  <w:rFonts w:eastAsia="SimSun"/>
                </w:rPr>
                <w:t xml:space="preserve"> </w:t>
              </w:r>
            </w:ins>
            <w:ins w:id="649" w:author="ERCOT" w:date="2024-01-29T17:09:00Z">
              <w:r w:rsidRPr="00D65BD4">
                <w:rPr>
                  <w:rFonts w:eastAsia="SimSun"/>
                </w:rPr>
                <w:t xml:space="preserve">for DRRS </w:t>
              </w:r>
            </w:ins>
            <w:ins w:id="650" w:author="ERCOT" w:date="2024-01-11T16:15:00Z">
              <w:r w:rsidRPr="00D65BD4">
                <w:rPr>
                  <w:rFonts w:eastAsia="SimSun"/>
                </w:rPr>
                <w:t>in the COP,</w:t>
              </w:r>
            </w:ins>
            <w:ins w:id="651" w:author="ERCOT" w:date="2024-01-11T16:14:00Z">
              <w:r w:rsidRPr="00D65BD4">
                <w:rPr>
                  <w:rFonts w:eastAsia="SimSun"/>
                </w:rPr>
                <w:t xml:space="preserve"> </w:t>
              </w:r>
            </w:ins>
            <w:r w:rsidRPr="00D65BD4">
              <w:rPr>
                <w:rFonts w:eastAsia="SimSun"/>
              </w:rP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SOC values from COP, while incorporating any adjustments under paragraph (18)(d) below.  In addition, using the Ancillary Service Deployment Factors and their respective deployment duration requirements, the </w:t>
            </w:r>
            <w:del w:id="652" w:author="ERCOT" w:date="2024-05-02T16:56:00Z">
              <w:r w:rsidRPr="00D65BD4">
                <w:rPr>
                  <w:rFonts w:eastAsia="SimSun"/>
                </w:rPr>
                <w:delText>State of Charge (</w:delText>
              </w:r>
            </w:del>
            <w:r w:rsidRPr="00D65BD4">
              <w:rPr>
                <w:rFonts w:eastAsia="SimSun"/>
              </w:rPr>
              <w:t>SOC</w:t>
            </w:r>
            <w:del w:id="653" w:author="ERCOT" w:date="2024-05-02T16:56:00Z">
              <w:r w:rsidRPr="00D65BD4">
                <w:rPr>
                  <w:rFonts w:eastAsia="SimSun"/>
                </w:rPr>
                <w:delText>)</w:delText>
              </w:r>
            </w:del>
            <w:r w:rsidRPr="00D65BD4">
              <w:rPr>
                <w:rFonts w:eastAsia="SimSun"/>
              </w:rPr>
              <w:t xml:space="preserve">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D65BD4">
              <w:rPr>
                <w:rFonts w:ascii="Courier New" w:eastAsia="SimSun" w:hAnsi="Courier New" w:cs="Courier New"/>
                <w:sz w:val="20"/>
                <w:szCs w:val="20"/>
              </w:rPr>
              <w:t xml:space="preserve"> </w:t>
            </w:r>
            <w:r w:rsidRPr="00D65BD4">
              <w:rPr>
                <w:rFonts w:eastAsia="SimSun"/>
              </w:rPr>
              <w:t>ESR energy dispatch costs and Ancillary Service Offer costs are not included in the RUC objective function.</w:t>
            </w:r>
          </w:p>
          <w:p w14:paraId="485AF0F9" w14:textId="77777777" w:rsidR="00D65BD4" w:rsidRPr="00D65BD4" w:rsidRDefault="00D65BD4" w:rsidP="00D65BD4">
            <w:pPr>
              <w:spacing w:after="240"/>
              <w:ind w:left="720" w:hanging="720"/>
              <w:rPr>
                <w:rFonts w:eastAsia="SimSun"/>
              </w:rPr>
            </w:pPr>
            <w:r w:rsidRPr="00D65BD4">
              <w:rPr>
                <w:rFonts w:eastAsia="SimSun"/>
              </w:rPr>
              <w:t>(2)</w:t>
            </w:r>
            <w:r w:rsidRPr="00D65BD4">
              <w:rPr>
                <w:rFonts w:eastAsia="SimSun"/>
              </w:rPr>
              <w:tab/>
              <w:t>ERCOT shall create an ASDC for each Ancillary Service for use in RUC</w:t>
            </w:r>
            <w:ins w:id="654" w:author="ERCOT" w:date="2024-05-10T19:34:00Z">
              <w:r w:rsidRPr="00D65BD4">
                <w:rPr>
                  <w:rFonts w:eastAsia="SimSun"/>
                </w:rPr>
                <w:t>,</w:t>
              </w:r>
            </w:ins>
            <w:ins w:id="655" w:author="ERCOT" w:date="2024-01-09T10:21:00Z">
              <w:r w:rsidRPr="00D65BD4">
                <w:rPr>
                  <w:rFonts w:eastAsia="SimSun"/>
                </w:rPr>
                <w:t xml:space="preserve"> except DRRS</w:t>
              </w:r>
            </w:ins>
            <w:r w:rsidRPr="00D65BD4">
              <w:rPr>
                <w:rFonts w:eastAsia="SimSun"/>
              </w:rPr>
              <w:t>.  ERCOT shall post the ASDCs to the ERCOT website as soon as practicable after any change to the ASDCs.</w:t>
            </w:r>
          </w:p>
          <w:p w14:paraId="63DB6B87" w14:textId="77777777" w:rsidR="00D65BD4" w:rsidRPr="00D65BD4" w:rsidRDefault="00D65BD4" w:rsidP="00D65BD4">
            <w:pPr>
              <w:spacing w:after="240"/>
              <w:ind w:left="720" w:hanging="720"/>
              <w:rPr>
                <w:rFonts w:eastAsia="SimSun"/>
                <w:szCs w:val="20"/>
              </w:rPr>
            </w:pPr>
            <w:r w:rsidRPr="00D65BD4">
              <w:rPr>
                <w:rFonts w:eastAsia="SimSun"/>
                <w:szCs w:val="20"/>
              </w:rPr>
              <w:t>(3)</w:t>
            </w:r>
            <w:r w:rsidRPr="00D65BD4">
              <w:rPr>
                <w:rFonts w:eastAsia="SimSun"/>
                <w:szCs w:val="20"/>
              </w:rPr>
              <w:tab/>
              <w:t>ERCOT shall post the following Ancillary Service Deployment Factor data on the ERCOT website:</w:t>
            </w:r>
          </w:p>
          <w:p w14:paraId="73B90989"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Following each execution of RUC, ERCOT shall post the Ancillary Service Deployment Factors used by that RUC process for each hour in the RUC Study Period;</w:t>
            </w:r>
          </w:p>
          <w:p w14:paraId="1CAFB167"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No later than 0600 in the Day-Ahead for each Operating Day, ERCOT shall post the Ancillary Service Deployment</w:t>
            </w:r>
            <w:del w:id="656" w:author="ERCOT" w:date="2024-05-02T16:59:00Z">
              <w:r w:rsidRPr="00D65BD4">
                <w:rPr>
                  <w:rFonts w:eastAsia="SimSun"/>
                </w:rPr>
                <w:delText>s</w:delText>
              </w:r>
            </w:del>
            <w:r w:rsidRPr="00D65BD4">
              <w:rPr>
                <w:rFonts w:eastAsia="SimSun"/>
              </w:rPr>
              <w:t xml:space="preserve"> Factors that are projected to be used in the RUC process for that Operating Day; and</w:t>
            </w:r>
          </w:p>
          <w:p w14:paraId="1B356DCC"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Following each month, ERCOT shall post the average, minimum, and maximum Ancillary Service Deployment Factors used in the RUC process by type of Ancillary Service and hour of the day for the month.</w:t>
            </w:r>
          </w:p>
          <w:p w14:paraId="6BC1F97B" w14:textId="77777777" w:rsidR="00D65BD4" w:rsidRPr="00D65BD4" w:rsidRDefault="00D65BD4" w:rsidP="00D65BD4">
            <w:pPr>
              <w:spacing w:after="240"/>
              <w:ind w:left="720" w:hanging="720"/>
              <w:rPr>
                <w:rFonts w:eastAsia="SimSun"/>
                <w:szCs w:val="20"/>
              </w:rPr>
            </w:pPr>
            <w:r w:rsidRPr="00D65BD4">
              <w:rPr>
                <w:rFonts w:eastAsia="SimSun"/>
                <w:szCs w:val="20"/>
              </w:rPr>
              <w:t>(4)</w:t>
            </w:r>
            <w:r w:rsidRPr="00D65BD4">
              <w:rPr>
                <w:rFonts w:eastAsia="SimSu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w:t>
            </w:r>
            <w:r w:rsidRPr="00D65BD4">
              <w:rPr>
                <w:rFonts w:eastAsia="SimSun"/>
                <w:szCs w:val="20"/>
              </w:rPr>
              <w:lastRenderedPageBreak/>
              <w:t xml:space="preserve">OFFQS shall only be committed by ERCOT through a RUC instruction in instances when a reliability issue would not otherwise be managed through Dispatch Instructions from Security-Constrained Economic Dispatch (SCED). </w:t>
            </w:r>
          </w:p>
          <w:p w14:paraId="0B8CE3BD" w14:textId="77777777" w:rsidR="00D65BD4" w:rsidRPr="00D65BD4" w:rsidRDefault="00D65BD4" w:rsidP="00D65BD4">
            <w:pPr>
              <w:spacing w:after="240"/>
              <w:ind w:left="720" w:hanging="720"/>
              <w:rPr>
                <w:rFonts w:eastAsia="SimSun"/>
                <w:szCs w:val="20"/>
              </w:rPr>
            </w:pPr>
            <w:r w:rsidRPr="00D65BD4">
              <w:rPr>
                <w:rFonts w:eastAsia="SimSun"/>
                <w:szCs w:val="20"/>
              </w:rPr>
              <w:t>(5)</w:t>
            </w:r>
            <w:r w:rsidRPr="00D65BD4">
              <w:rPr>
                <w:rFonts w:eastAsia="SimSun"/>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7098D79" w14:textId="77777777" w:rsidR="00D65BD4" w:rsidRPr="00D65BD4" w:rsidRDefault="00D65BD4" w:rsidP="00D65BD4">
            <w:pPr>
              <w:spacing w:after="240"/>
              <w:ind w:left="720" w:hanging="720"/>
              <w:rPr>
                <w:rFonts w:eastAsia="SimSun"/>
                <w:szCs w:val="20"/>
              </w:rPr>
            </w:pPr>
            <w:r w:rsidRPr="00D65BD4">
              <w:rPr>
                <w:rFonts w:eastAsia="SimSun"/>
                <w:szCs w:val="20"/>
              </w:rPr>
              <w:t>(6)</w:t>
            </w:r>
            <w:r w:rsidRPr="00D65BD4">
              <w:rPr>
                <w:rFonts w:eastAsia="SimSun"/>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4851D33" w14:textId="77777777" w:rsidR="00D65BD4" w:rsidRPr="00D65BD4" w:rsidRDefault="00D65BD4" w:rsidP="00D65BD4">
            <w:pPr>
              <w:spacing w:after="240"/>
              <w:ind w:left="720" w:hanging="720"/>
              <w:rPr>
                <w:rFonts w:eastAsia="SimSun"/>
                <w:szCs w:val="20"/>
              </w:rPr>
            </w:pPr>
            <w:r w:rsidRPr="00D65BD4">
              <w:rPr>
                <w:rFonts w:eastAsia="SimSun"/>
                <w:szCs w:val="20"/>
              </w:rPr>
              <w:t>(7)</w:t>
            </w:r>
            <w:r w:rsidRPr="00D65BD4">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1BDD086" w14:textId="77777777" w:rsidR="00D65BD4" w:rsidRPr="00D65BD4" w:rsidRDefault="00D65BD4" w:rsidP="00D65BD4">
            <w:pPr>
              <w:spacing w:after="240"/>
              <w:ind w:left="720" w:hanging="720"/>
              <w:rPr>
                <w:rFonts w:eastAsia="SimSun"/>
                <w:iCs/>
                <w:szCs w:val="20"/>
              </w:rPr>
            </w:pPr>
            <w:r w:rsidRPr="00D65BD4">
              <w:rPr>
                <w:rFonts w:eastAsia="SimSun"/>
                <w:iCs/>
                <w:szCs w:val="20"/>
              </w:rPr>
              <w:t>(8)</w:t>
            </w:r>
            <w:r w:rsidRPr="00D65BD4">
              <w:rPr>
                <w:rFonts w:eastAsia="SimSun"/>
                <w:iCs/>
                <w:szCs w:val="20"/>
              </w:rPr>
              <w:tab/>
              <w:t xml:space="preserve">ERCOT shall review the RUC-recommended Resource commitments </w:t>
            </w:r>
            <w:r w:rsidRPr="00D65BD4">
              <w:rPr>
                <w:rFonts w:eastAsia="SimSun"/>
                <w:szCs w:val="20"/>
              </w:rPr>
              <w:t>and the list of Off-Line Available Resources having a start-up time of one hour or less</w:t>
            </w:r>
            <w:r w:rsidRPr="00D65BD4">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D65BD4">
              <w:rPr>
                <w:rFonts w:eastAsia="SimSun"/>
                <w:iCs/>
                <w:szCs w:val="20"/>
              </w:rPr>
              <w:t>taking into account</w:t>
            </w:r>
            <w:proofErr w:type="gramEnd"/>
            <w:r w:rsidRPr="00D65BD4">
              <w:rPr>
                <w:rFonts w:eastAsia="SimSun"/>
                <w:iCs/>
                <w:szCs w:val="20"/>
              </w:rPr>
              <w:t xml:space="preserve"> the Resources’ start-up times, to meet ERCOT System reliability.  After each RUC run, ERCOT shall post the amount of capacity deselected per hour in the RUC Study Period to the MIS Secure Area.  </w:t>
            </w:r>
            <w:r w:rsidRPr="00D65BD4">
              <w:rPr>
                <w:rFonts w:eastAsia="SimSu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65BD4">
              <w:rPr>
                <w:rFonts w:eastAsia="SimSun"/>
                <w:iCs/>
                <w:szCs w:val="20"/>
              </w:rPr>
              <w:t xml:space="preserve">  </w:t>
            </w:r>
          </w:p>
          <w:p w14:paraId="69F5517C" w14:textId="77777777" w:rsidR="00D65BD4" w:rsidRPr="00D65BD4" w:rsidRDefault="00D65BD4" w:rsidP="00D65BD4">
            <w:pPr>
              <w:spacing w:after="240"/>
              <w:ind w:left="720" w:hanging="720"/>
              <w:rPr>
                <w:rFonts w:eastAsia="SimSun"/>
                <w:szCs w:val="20"/>
              </w:rPr>
            </w:pPr>
            <w:r w:rsidRPr="00D65BD4">
              <w:rPr>
                <w:rFonts w:eastAsia="SimSun"/>
                <w:iCs/>
                <w:szCs w:val="20"/>
              </w:rPr>
              <w:t>(9)</w:t>
            </w:r>
            <w:r w:rsidRPr="00D65BD4">
              <w:rPr>
                <w:rFonts w:eastAsia="SimSun"/>
                <w:iCs/>
                <w:szCs w:val="20"/>
              </w:rPr>
              <w:tab/>
              <w:t xml:space="preserve">ERCOT shall issue RUC instructions to each QSE specifying its Resources that have been committed </w:t>
            </w:r>
            <w:proofErr w:type="gramStart"/>
            <w:r w:rsidRPr="00D65BD4">
              <w:rPr>
                <w:rFonts w:eastAsia="SimSun"/>
                <w:iCs/>
                <w:szCs w:val="20"/>
              </w:rPr>
              <w:t>as a result of</w:t>
            </w:r>
            <w:proofErr w:type="gramEnd"/>
            <w:r w:rsidRPr="00D65BD4">
              <w:rPr>
                <w:rFonts w:eastAsia="SimSu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0343F3B8" w14:textId="77777777" w:rsidR="00D65BD4" w:rsidRPr="00D65BD4" w:rsidRDefault="00D65BD4" w:rsidP="00D65BD4">
            <w:pPr>
              <w:spacing w:after="240"/>
              <w:ind w:left="720" w:hanging="720"/>
              <w:rPr>
                <w:rFonts w:eastAsia="SimSun"/>
                <w:szCs w:val="20"/>
              </w:rPr>
            </w:pPr>
            <w:r w:rsidRPr="00D65BD4">
              <w:rPr>
                <w:rFonts w:eastAsia="SimSun"/>
                <w:szCs w:val="20"/>
              </w:rPr>
              <w:lastRenderedPageBreak/>
              <w:t>(10)</w:t>
            </w:r>
            <w:r w:rsidRPr="00D65BD4">
              <w:rPr>
                <w:rFonts w:eastAsia="SimSun"/>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D65BD4">
              <w:rPr>
                <w:rFonts w:eastAsia="SimSun"/>
                <w:szCs w:val="20"/>
              </w:rPr>
              <w:t>All of</w:t>
            </w:r>
            <w:proofErr w:type="gramEnd"/>
            <w:r w:rsidRPr="00D65BD4">
              <w:rPr>
                <w:rFonts w:eastAsia="SimSun"/>
                <w:szCs w:val="20"/>
              </w:rPr>
              <w:t xml:space="preserve"> the above commitment information must be as specified in the QSE’s COP.  For available Off-Line Resources with a cold start time of one hour or less</w:t>
            </w:r>
            <w:r w:rsidRPr="00D65BD4">
              <w:rPr>
                <w:rFonts w:eastAsia="SimSun"/>
                <w:iCs/>
                <w:szCs w:val="20"/>
              </w:rPr>
              <w:t xml:space="preserve"> that have not been removed from special consideration under paragraph (16) below pursuant to paragraph (4) of Section 8.1.2, Current Operating Plan (COP) Performance Requirements</w:t>
            </w:r>
            <w:r w:rsidRPr="00D65BD4">
              <w:rPr>
                <w:rFonts w:eastAsia="SimSun"/>
                <w:szCs w:val="20"/>
              </w:rPr>
              <w:t xml:space="preserve">, the Startup Offers and Minimum-Energy Offer from a Resource’s Three-Part Supply Offer shall not be used in the RUC process. </w:t>
            </w:r>
          </w:p>
          <w:p w14:paraId="60E99303" w14:textId="77777777" w:rsidR="00D65BD4" w:rsidRPr="00D65BD4" w:rsidRDefault="00D65BD4" w:rsidP="00D65BD4">
            <w:pPr>
              <w:spacing w:after="240"/>
              <w:ind w:left="720" w:hanging="720"/>
              <w:rPr>
                <w:rFonts w:eastAsia="SimSun"/>
                <w:szCs w:val="20"/>
              </w:rPr>
            </w:pPr>
            <w:r w:rsidRPr="00D65BD4">
              <w:rPr>
                <w:rFonts w:eastAsia="SimSun"/>
                <w:szCs w:val="20"/>
              </w:rPr>
              <w:t>(11)</w:t>
            </w:r>
            <w:r w:rsidRPr="00D65BD4">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65BD4">
              <w:rPr>
                <w:rFonts w:eastAsia="SimSun"/>
                <w:iCs/>
                <w:szCs w:val="20"/>
              </w:rPr>
              <w:t xml:space="preserve"> that have not been removed from special consideration under paragraph (14) below pursuant to paragraph (4) of Section 8.1.2</w:t>
            </w:r>
            <w:r w:rsidRPr="00D65BD4">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BB9CAA2" w14:textId="77777777" w:rsidR="00D65BD4" w:rsidRPr="00D65BD4" w:rsidRDefault="00D65BD4" w:rsidP="00D65BD4">
            <w:pPr>
              <w:spacing w:after="240"/>
              <w:ind w:left="720" w:hanging="720"/>
              <w:rPr>
                <w:rFonts w:eastAsia="SimSun"/>
                <w:iCs/>
                <w:szCs w:val="20"/>
              </w:rPr>
            </w:pPr>
            <w:r w:rsidRPr="00D65BD4">
              <w:rPr>
                <w:rFonts w:eastAsia="SimSun"/>
                <w:iCs/>
                <w:szCs w:val="20"/>
              </w:rPr>
              <w:t>(12)</w:t>
            </w:r>
            <w:r w:rsidRPr="00D65BD4">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219F92F4" w14:textId="77777777" w:rsidR="00D65BD4" w:rsidRPr="00D65BD4" w:rsidRDefault="00D65BD4" w:rsidP="00D65BD4">
            <w:pPr>
              <w:spacing w:after="240"/>
              <w:ind w:left="1440" w:hanging="720"/>
              <w:rPr>
                <w:rFonts w:eastAsia="SimSun"/>
                <w:iCs/>
                <w:szCs w:val="20"/>
              </w:rPr>
            </w:pPr>
            <w:r w:rsidRPr="00D65BD4">
              <w:rPr>
                <w:rFonts w:eastAsia="SimSun"/>
                <w:szCs w:val="20"/>
              </w:rPr>
              <w:t xml:space="preserve">(a) </w:t>
            </w:r>
            <w:r w:rsidRPr="00D65BD4">
              <w:rPr>
                <w:rFonts w:eastAsia="SimSun"/>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65BD4">
              <w:rPr>
                <w:rFonts w:eastAsia="SimSun"/>
                <w:iCs/>
                <w:szCs w:val="20"/>
              </w:rPr>
              <w:t xml:space="preserve"> </w:t>
            </w:r>
          </w:p>
          <w:p w14:paraId="01D555EA" w14:textId="77777777" w:rsidR="00D65BD4" w:rsidRPr="00D65BD4" w:rsidRDefault="00D65BD4" w:rsidP="00D65BD4">
            <w:pPr>
              <w:spacing w:after="240"/>
              <w:ind w:left="1440" w:hanging="720"/>
              <w:rPr>
                <w:rFonts w:eastAsia="SimSun"/>
                <w:szCs w:val="20"/>
              </w:rPr>
            </w:pPr>
            <w:r w:rsidRPr="00D65BD4">
              <w:rPr>
                <w:rFonts w:eastAsia="SimSun"/>
                <w:szCs w:val="20"/>
              </w:rPr>
              <w:t xml:space="preserve">(b) </w:t>
            </w:r>
            <w:r w:rsidRPr="00D65BD4">
              <w:rPr>
                <w:rFonts w:eastAsia="SimSu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704D991E" w14:textId="77777777" w:rsidR="00D65BD4" w:rsidRPr="00D65BD4" w:rsidRDefault="00D65BD4" w:rsidP="00D65BD4">
            <w:pPr>
              <w:spacing w:after="240"/>
              <w:ind w:left="720" w:hanging="720"/>
              <w:rPr>
                <w:rFonts w:eastAsia="SimSun"/>
                <w:szCs w:val="20"/>
              </w:rPr>
            </w:pPr>
            <w:r w:rsidRPr="00D65BD4">
              <w:rPr>
                <w:rFonts w:eastAsia="SimSun"/>
                <w:szCs w:val="20"/>
              </w:rPr>
              <w:lastRenderedPageBreak/>
              <w:t>(13)</w:t>
            </w:r>
            <w:r w:rsidRPr="00D65BD4">
              <w:rPr>
                <w:rFonts w:eastAsia="SimSun"/>
                <w:iCs/>
                <w:szCs w:val="20"/>
              </w:rPr>
              <w:tab/>
              <w:t xml:space="preserve">A QSE shall be excused from complying with any portion of a RUC Dispatch Instruction that it could not meet due to a physical limitation that was reflected, at the time of the </w:t>
            </w:r>
            <w:r w:rsidRPr="00D65BD4">
              <w:rPr>
                <w:rFonts w:eastAsia="SimSun"/>
                <w:szCs w:val="20"/>
              </w:rPr>
              <w:t>RUC Dispatch I</w:t>
            </w:r>
            <w:r w:rsidRPr="00D65BD4">
              <w:rPr>
                <w:rFonts w:eastAsia="SimSun"/>
                <w:iCs/>
                <w:szCs w:val="20"/>
              </w:rPr>
              <w:t>nstruction, in the Resource’s COP, startup time, minimum On-Line time, or minimum Off-Line time.</w:t>
            </w:r>
          </w:p>
          <w:p w14:paraId="6BF80D0F" w14:textId="77777777" w:rsidR="00D65BD4" w:rsidRPr="00D65BD4" w:rsidDel="00B23B98" w:rsidRDefault="00D65BD4" w:rsidP="00D65BD4">
            <w:pPr>
              <w:spacing w:after="240"/>
              <w:ind w:left="720" w:hanging="720"/>
              <w:rPr>
                <w:rFonts w:eastAsia="SimSun"/>
                <w:szCs w:val="20"/>
              </w:rPr>
            </w:pPr>
            <w:r w:rsidRPr="00D65BD4">
              <w:rPr>
                <w:rFonts w:eastAsia="SimSun"/>
                <w:szCs w:val="20"/>
              </w:rPr>
              <w:t>(14</w:t>
            </w:r>
            <w:r w:rsidRPr="00D65BD4" w:rsidDel="00B23B98">
              <w:rPr>
                <w:rFonts w:eastAsia="SimSun"/>
                <w:szCs w:val="20"/>
              </w:rPr>
              <w:t>)</w:t>
            </w:r>
            <w:r w:rsidRPr="00D65BD4" w:rsidDel="00B23B98">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D65BD4">
              <w:rPr>
                <w:rFonts w:eastAsia="SimSun"/>
                <w:szCs w:val="20"/>
              </w:rPr>
              <w:t xml:space="preserve">  For ESRs, energy dispatch costs are not considered in determining projected energy output levels.</w:t>
            </w:r>
          </w:p>
          <w:p w14:paraId="2619DE47" w14:textId="77777777" w:rsidR="00D65BD4" w:rsidRPr="00D65BD4" w:rsidRDefault="00D65BD4" w:rsidP="00D65BD4">
            <w:pPr>
              <w:spacing w:after="240"/>
              <w:ind w:left="720" w:hanging="720"/>
              <w:rPr>
                <w:rFonts w:eastAsia="SimSun"/>
                <w:szCs w:val="20"/>
              </w:rPr>
            </w:pPr>
            <w:r w:rsidRPr="00D65BD4">
              <w:rPr>
                <w:rFonts w:eastAsia="SimSun"/>
                <w:szCs w:val="20"/>
              </w:rPr>
              <w:t>(15)</w:t>
            </w:r>
            <w:r w:rsidRPr="00D65BD4">
              <w:rPr>
                <w:rFonts w:eastAsia="SimSun"/>
                <w:szCs w:val="20"/>
              </w:rPr>
              <w:tab/>
              <w:t>ERCOT shall calculate proxy Ancillary Service Offer Curves for use in RUC based on validated Ancillary Service Offers as specified in Section 4.4.7.2, Ancillary Service Offers</w:t>
            </w:r>
            <w:ins w:id="657" w:author="ERCOT" w:date="2024-02-06T09:50:00Z">
              <w:r w:rsidRPr="00D65BD4">
                <w:rPr>
                  <w:rFonts w:eastAsia="SimSun"/>
                  <w:szCs w:val="20"/>
                </w:rPr>
                <w:t>, except for DRRS</w:t>
              </w:r>
            </w:ins>
            <w:r w:rsidRPr="00D65BD4">
              <w:rPr>
                <w:rFonts w:eastAsia="SimSun"/>
                <w:szCs w:val="20"/>
              </w:rPr>
              <w:t>.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49711DF0" w14:textId="77777777" w:rsidR="00D65BD4" w:rsidRPr="00D65BD4" w:rsidRDefault="00D65BD4" w:rsidP="00D65BD4">
            <w:pPr>
              <w:spacing w:after="240"/>
              <w:ind w:left="720" w:hanging="720"/>
              <w:rPr>
                <w:rFonts w:eastAsia="SimSun"/>
                <w:szCs w:val="20"/>
              </w:rPr>
            </w:pPr>
            <w:r w:rsidRPr="00D65BD4">
              <w:rPr>
                <w:rFonts w:eastAsia="SimSun"/>
                <w:szCs w:val="20"/>
              </w:rPr>
              <w:t>(16)</w:t>
            </w:r>
            <w:r w:rsidRPr="00D65BD4">
              <w:rPr>
                <w:rFonts w:eastAsia="SimSun"/>
                <w:szCs w:val="20"/>
              </w:rPr>
              <w:tab/>
            </w:r>
            <w:r w:rsidRPr="00D65BD4">
              <w:rPr>
                <w:rFonts w:eastAsia="SimSun"/>
                <w:iCs/>
                <w:szCs w:val="20"/>
              </w:rPr>
              <w:t xml:space="preserve">For all available Off-Line Resources having a cold start time of one hour or less and not removed from special consideration pursuant to paragraph (4) of Section 8.1.2, </w:t>
            </w:r>
            <w:r w:rsidRPr="00D65BD4">
              <w:rPr>
                <w:rFonts w:eastAsia="SimSu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396595B" w14:textId="77777777" w:rsidR="00D65BD4" w:rsidRPr="00D65BD4" w:rsidRDefault="00D65BD4" w:rsidP="00D65BD4">
            <w:pPr>
              <w:ind w:left="720"/>
              <w:rPr>
                <w:rFonts w:eastAsia="SimSun"/>
                <w:szCs w:val="20"/>
              </w:rPr>
            </w:pPr>
            <w:r w:rsidRPr="00D65BD4">
              <w:rPr>
                <w:rFonts w:eastAsia="SimSun"/>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694"/>
              <w:gridCol w:w="4578"/>
            </w:tblGrid>
            <w:tr w:rsidR="00D65BD4" w:rsidRPr="00D65BD4" w14:paraId="4D050D17" w14:textId="77777777" w:rsidTr="0003786F">
              <w:trPr>
                <w:trHeight w:val="386"/>
              </w:trPr>
              <w:tc>
                <w:tcPr>
                  <w:tcW w:w="2550" w:type="dxa"/>
                </w:tcPr>
                <w:p w14:paraId="09EEB162" w14:textId="77777777" w:rsidR="00D65BD4" w:rsidRPr="00D65BD4" w:rsidRDefault="00D65BD4" w:rsidP="00D65BD4">
                  <w:pPr>
                    <w:rPr>
                      <w:rFonts w:eastAsia="SimSun"/>
                      <w:b/>
                      <w:sz w:val="20"/>
                      <w:szCs w:val="20"/>
                    </w:rPr>
                  </w:pPr>
                  <w:r w:rsidRPr="00D65BD4">
                    <w:rPr>
                      <w:rFonts w:eastAsia="SimSun"/>
                      <w:b/>
                      <w:sz w:val="20"/>
                      <w:szCs w:val="20"/>
                    </w:rPr>
                    <w:t>Parameter</w:t>
                  </w:r>
                </w:p>
              </w:tc>
              <w:tc>
                <w:tcPr>
                  <w:tcW w:w="1694" w:type="dxa"/>
                  <w:shd w:val="clear" w:color="auto" w:fill="auto"/>
                </w:tcPr>
                <w:p w14:paraId="2517AE5B" w14:textId="77777777" w:rsidR="00D65BD4" w:rsidRPr="00D65BD4" w:rsidRDefault="00D65BD4" w:rsidP="00D65BD4">
                  <w:pPr>
                    <w:rPr>
                      <w:rFonts w:eastAsia="SimSun"/>
                      <w:b/>
                      <w:sz w:val="20"/>
                      <w:szCs w:val="20"/>
                    </w:rPr>
                  </w:pPr>
                  <w:r w:rsidRPr="00D65BD4">
                    <w:rPr>
                      <w:rFonts w:eastAsia="SimSun"/>
                      <w:b/>
                      <w:sz w:val="20"/>
                      <w:szCs w:val="20"/>
                    </w:rPr>
                    <w:t>Unit</w:t>
                  </w:r>
                </w:p>
              </w:tc>
              <w:tc>
                <w:tcPr>
                  <w:tcW w:w="4578" w:type="dxa"/>
                  <w:shd w:val="clear" w:color="auto" w:fill="auto"/>
                </w:tcPr>
                <w:p w14:paraId="1888A3EA" w14:textId="77777777" w:rsidR="00D65BD4" w:rsidRPr="00D65BD4" w:rsidRDefault="00D65BD4" w:rsidP="00D65BD4">
                  <w:pPr>
                    <w:rPr>
                      <w:rFonts w:eastAsia="SimSun"/>
                      <w:b/>
                      <w:sz w:val="20"/>
                      <w:szCs w:val="20"/>
                    </w:rPr>
                  </w:pPr>
                  <w:r w:rsidRPr="00D65BD4">
                    <w:rPr>
                      <w:rFonts w:eastAsia="SimSun"/>
                      <w:b/>
                      <w:sz w:val="20"/>
                      <w:szCs w:val="20"/>
                    </w:rPr>
                    <w:t>Current Value*</w:t>
                  </w:r>
                </w:p>
              </w:tc>
            </w:tr>
            <w:tr w:rsidR="00D65BD4" w:rsidRPr="00D65BD4" w14:paraId="65BA36A5" w14:textId="77777777" w:rsidTr="0003786F">
              <w:trPr>
                <w:trHeight w:val="359"/>
              </w:trPr>
              <w:tc>
                <w:tcPr>
                  <w:tcW w:w="2550" w:type="dxa"/>
                </w:tcPr>
                <w:p w14:paraId="55D41753" w14:textId="77777777" w:rsidR="00D65BD4" w:rsidRPr="00D65BD4" w:rsidRDefault="00D65BD4" w:rsidP="00D65BD4">
                  <w:pPr>
                    <w:spacing w:after="240"/>
                    <w:rPr>
                      <w:rFonts w:eastAsia="SimSun"/>
                      <w:sz w:val="20"/>
                      <w:szCs w:val="20"/>
                    </w:rPr>
                  </w:pPr>
                  <w:r w:rsidRPr="00D65BD4">
                    <w:rPr>
                      <w:rFonts w:eastAsia="SimSun"/>
                      <w:sz w:val="20"/>
                      <w:szCs w:val="20"/>
                    </w:rPr>
                    <w:t>1HRLESSCOSTSCALING</w:t>
                  </w:r>
                </w:p>
              </w:tc>
              <w:tc>
                <w:tcPr>
                  <w:tcW w:w="1694" w:type="dxa"/>
                  <w:shd w:val="clear" w:color="auto" w:fill="auto"/>
                </w:tcPr>
                <w:p w14:paraId="448FC18A" w14:textId="77777777" w:rsidR="00D65BD4" w:rsidRPr="00D65BD4" w:rsidRDefault="00D65BD4" w:rsidP="00D65BD4">
                  <w:pPr>
                    <w:spacing w:after="240"/>
                    <w:rPr>
                      <w:rFonts w:eastAsia="SimSun"/>
                      <w:sz w:val="20"/>
                      <w:szCs w:val="20"/>
                    </w:rPr>
                  </w:pPr>
                  <w:r w:rsidRPr="00D65BD4">
                    <w:rPr>
                      <w:rFonts w:eastAsia="SimSun"/>
                      <w:sz w:val="20"/>
                      <w:szCs w:val="20"/>
                    </w:rPr>
                    <w:t>Percentage</w:t>
                  </w:r>
                </w:p>
              </w:tc>
              <w:tc>
                <w:tcPr>
                  <w:tcW w:w="4578" w:type="dxa"/>
                  <w:shd w:val="clear" w:color="auto" w:fill="auto"/>
                </w:tcPr>
                <w:p w14:paraId="5A00A4AC" w14:textId="77777777" w:rsidR="00D65BD4" w:rsidRPr="00D65BD4" w:rsidRDefault="00D65BD4" w:rsidP="00D65BD4">
                  <w:pPr>
                    <w:spacing w:after="240"/>
                    <w:rPr>
                      <w:rFonts w:eastAsia="SimSun"/>
                      <w:sz w:val="20"/>
                      <w:szCs w:val="20"/>
                    </w:rPr>
                  </w:pPr>
                  <w:r w:rsidRPr="00D65BD4">
                    <w:rPr>
                      <w:rFonts w:eastAsia="SimSun"/>
                      <w:sz w:val="20"/>
                      <w:szCs w:val="20"/>
                    </w:rPr>
                    <w:t>Maximum value of 100%</w:t>
                  </w:r>
                </w:p>
              </w:tc>
            </w:tr>
            <w:tr w:rsidR="00D65BD4" w:rsidRPr="00D65BD4" w14:paraId="311CBBA7" w14:textId="77777777" w:rsidTr="0003786F">
              <w:trPr>
                <w:trHeight w:val="1178"/>
              </w:trPr>
              <w:tc>
                <w:tcPr>
                  <w:tcW w:w="8822" w:type="dxa"/>
                  <w:gridSpan w:val="3"/>
                </w:tcPr>
                <w:p w14:paraId="33CF41D1" w14:textId="77777777" w:rsidR="00D65BD4" w:rsidRPr="00D65BD4" w:rsidRDefault="00D65BD4" w:rsidP="00D65BD4">
                  <w:pPr>
                    <w:rPr>
                      <w:rFonts w:eastAsia="SimSun"/>
                      <w:sz w:val="20"/>
                      <w:szCs w:val="20"/>
                    </w:rPr>
                  </w:pPr>
                  <w:r w:rsidRPr="00D65BD4">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657CF82" w14:textId="77777777" w:rsidR="00D65BD4" w:rsidRPr="00D65BD4" w:rsidRDefault="00D65BD4" w:rsidP="00D65BD4">
            <w:pPr>
              <w:spacing w:before="240" w:after="240"/>
              <w:ind w:left="720" w:hanging="720"/>
              <w:rPr>
                <w:ins w:id="658" w:author="ERCOT" w:date="2024-02-05T13:33:00Z"/>
                <w:rFonts w:eastAsia="SimSun"/>
                <w:szCs w:val="20"/>
              </w:rPr>
            </w:pPr>
            <w:ins w:id="659" w:author="ERCOT" w:date="2024-02-05T13:10:00Z">
              <w:r w:rsidRPr="00D65BD4">
                <w:rPr>
                  <w:rFonts w:eastAsia="SimSun"/>
                  <w:szCs w:val="20"/>
                </w:rPr>
                <w:lastRenderedPageBreak/>
                <w:t>(1</w:t>
              </w:r>
            </w:ins>
            <w:ins w:id="660" w:author="ERCOT" w:date="2024-02-06T09:52:00Z">
              <w:r w:rsidRPr="00D65BD4">
                <w:rPr>
                  <w:rFonts w:eastAsia="SimSun"/>
                  <w:szCs w:val="20"/>
                </w:rPr>
                <w:t>7</w:t>
              </w:r>
            </w:ins>
            <w:ins w:id="661" w:author="ERCOT" w:date="2024-02-05T13:10:00Z">
              <w:r w:rsidRPr="00D65BD4">
                <w:rPr>
                  <w:rFonts w:eastAsia="SimSun"/>
                  <w:szCs w:val="20"/>
                </w:rPr>
                <w:t>)</w:t>
              </w:r>
            </w:ins>
            <w:ins w:id="662" w:author="ERCOT" w:date="2024-02-06T09:51:00Z">
              <w:r w:rsidRPr="00D65BD4">
                <w:rPr>
                  <w:rFonts w:eastAsia="SimSun"/>
                  <w:szCs w:val="20"/>
                </w:rPr>
                <w:tab/>
              </w:r>
            </w:ins>
            <w:ins w:id="663" w:author="ERCOT" w:date="2024-02-05T13:10:00Z">
              <w:r w:rsidRPr="00D65BD4">
                <w:rPr>
                  <w:rFonts w:eastAsia="SimSun"/>
                  <w:szCs w:val="20"/>
                </w:rPr>
                <w:t>The RUC pr</w:t>
              </w:r>
            </w:ins>
            <w:ins w:id="664" w:author="ERCOT" w:date="2024-02-05T13:11:00Z">
              <w:r w:rsidRPr="00D65BD4">
                <w:rPr>
                  <w:rFonts w:eastAsia="SimSun"/>
                  <w:szCs w:val="20"/>
                </w:rPr>
                <w:t xml:space="preserve">ocess, including </w:t>
              </w:r>
            </w:ins>
            <w:ins w:id="665" w:author="ERCOT" w:date="2024-03-18T09:46:00Z">
              <w:r w:rsidRPr="00D65BD4">
                <w:rPr>
                  <w:rFonts w:eastAsia="SimSun"/>
                  <w:szCs w:val="20"/>
                </w:rPr>
                <w:t xml:space="preserve">any </w:t>
              </w:r>
            </w:ins>
            <w:ins w:id="666" w:author="ERCOT" w:date="2024-02-05T13:11:00Z">
              <w:r w:rsidRPr="00D65BD4">
                <w:rPr>
                  <w:rFonts w:eastAsia="SimSun"/>
                  <w:szCs w:val="20"/>
                </w:rPr>
                <w:t>Verbal Dispatch Instruction</w:t>
              </w:r>
            </w:ins>
            <w:ins w:id="667" w:author="ERCOT" w:date="2024-03-18T09:46:00Z">
              <w:r w:rsidRPr="00D65BD4">
                <w:rPr>
                  <w:rFonts w:eastAsia="SimSun"/>
                  <w:szCs w:val="20"/>
                </w:rPr>
                <w:t>s</w:t>
              </w:r>
            </w:ins>
            <w:ins w:id="668" w:author="ERCOT" w:date="2024-02-05T13:11:00Z">
              <w:r w:rsidRPr="00D65BD4">
                <w:rPr>
                  <w:rFonts w:eastAsia="SimSun"/>
                  <w:szCs w:val="20"/>
                </w:rPr>
                <w:t xml:space="preserve"> (VDI</w:t>
              </w:r>
            </w:ins>
            <w:ins w:id="669" w:author="ERCOT" w:date="2024-03-18T09:46:00Z">
              <w:r w:rsidRPr="00D65BD4">
                <w:rPr>
                  <w:rFonts w:eastAsia="SimSun"/>
                  <w:szCs w:val="20"/>
                </w:rPr>
                <w:t>s</w:t>
              </w:r>
            </w:ins>
            <w:ins w:id="670" w:author="ERCOT" w:date="2024-02-05T13:11:00Z">
              <w:r w:rsidRPr="00D65BD4">
                <w:rPr>
                  <w:rFonts w:eastAsia="SimSun"/>
                  <w:szCs w:val="20"/>
                </w:rPr>
                <w:t>), will be used to deploy DRRS</w:t>
              </w:r>
            </w:ins>
            <w:ins w:id="671" w:author="ERCOT" w:date="2024-02-05T13:23:00Z">
              <w:r w:rsidRPr="00D65BD4">
                <w:rPr>
                  <w:rFonts w:eastAsia="SimSun"/>
                  <w:szCs w:val="20"/>
                </w:rPr>
                <w:t xml:space="preserve"> from Resources</w:t>
              </w:r>
            </w:ins>
            <w:ins w:id="672" w:author="ERCOT" w:date="2024-04-11T16:55:00Z">
              <w:r w:rsidRPr="00D65BD4">
                <w:rPr>
                  <w:rFonts w:eastAsia="SimSun"/>
                  <w:szCs w:val="20"/>
                </w:rPr>
                <w:t xml:space="preserve"> with an Ancillary Service Resource Responsibility for DRRS</w:t>
              </w:r>
            </w:ins>
            <w:ins w:id="673" w:author="ERCOT" w:date="2024-02-05T13:11:00Z">
              <w:r w:rsidRPr="00D65BD4">
                <w:rPr>
                  <w:rFonts w:eastAsia="SimSun"/>
                  <w:szCs w:val="20"/>
                </w:rPr>
                <w:t>.</w:t>
              </w:r>
            </w:ins>
            <w:ins w:id="674" w:author="ERCOT" w:date="2024-02-05T13:23:00Z">
              <w:r w:rsidRPr="00D65BD4">
                <w:rPr>
                  <w:rFonts w:eastAsia="SimSun"/>
                  <w:szCs w:val="20"/>
                </w:rPr>
                <w:t xml:space="preserve">  A </w:t>
              </w:r>
            </w:ins>
            <w:ins w:id="675" w:author="ERCOT" w:date="2024-03-18T09:47:00Z">
              <w:r w:rsidRPr="00D65BD4">
                <w:rPr>
                  <w:rFonts w:eastAsia="SimSun"/>
                  <w:szCs w:val="20"/>
                </w:rPr>
                <w:t>comm</w:t>
              </w:r>
            </w:ins>
            <w:ins w:id="676" w:author="ERCOT" w:date="2024-03-18T09:48:00Z">
              <w:r w:rsidRPr="00D65BD4">
                <w:rPr>
                  <w:rFonts w:eastAsia="SimSun"/>
                  <w:szCs w:val="20"/>
                </w:rPr>
                <w:t>itment</w:t>
              </w:r>
            </w:ins>
            <w:ins w:id="677" w:author="ERCOT" w:date="2024-02-05T13:23:00Z">
              <w:r w:rsidRPr="00D65BD4">
                <w:rPr>
                  <w:rFonts w:eastAsia="SimSun"/>
                  <w:szCs w:val="20"/>
                </w:rPr>
                <w:t xml:space="preserve"> instruction issued to a Re</w:t>
              </w:r>
            </w:ins>
            <w:ins w:id="678" w:author="ERCOT" w:date="2024-02-05T13:24:00Z">
              <w:r w:rsidRPr="00D65BD4">
                <w:rPr>
                  <w:rFonts w:eastAsia="SimSun"/>
                  <w:szCs w:val="20"/>
                </w:rPr>
                <w:t>source that is providing DRRS will be treated as a DRRS deployment for any hours in which the Resource has an Anci</w:t>
              </w:r>
            </w:ins>
            <w:ins w:id="679" w:author="ERCOT" w:date="2024-02-05T13:25:00Z">
              <w:r w:rsidRPr="00D65BD4">
                <w:rPr>
                  <w:rFonts w:eastAsia="SimSun"/>
                  <w:szCs w:val="20"/>
                </w:rPr>
                <w:t xml:space="preserve">llary Service </w:t>
              </w:r>
            </w:ins>
            <w:ins w:id="680" w:author="ERCOT" w:date="2024-03-15T17:39:00Z">
              <w:r w:rsidRPr="00D65BD4">
                <w:rPr>
                  <w:rFonts w:eastAsia="SimSun"/>
                  <w:szCs w:val="20"/>
                </w:rPr>
                <w:t>Resource</w:t>
              </w:r>
            </w:ins>
            <w:ins w:id="681" w:author="ERCOT" w:date="2024-02-05T13:25:00Z">
              <w:r w:rsidRPr="00D65BD4">
                <w:rPr>
                  <w:rFonts w:eastAsia="SimSun"/>
                  <w:szCs w:val="20"/>
                </w:rPr>
                <w:t xml:space="preserve"> Responsibility</w:t>
              </w:r>
            </w:ins>
            <w:ins w:id="682" w:author="ERCOT" w:date="2024-03-15T17:39:00Z">
              <w:r w:rsidRPr="00D65BD4">
                <w:rPr>
                  <w:rFonts w:eastAsia="SimSun"/>
                  <w:szCs w:val="20"/>
                </w:rPr>
                <w:t xml:space="preserve"> for DRRS</w:t>
              </w:r>
            </w:ins>
            <w:ins w:id="683" w:author="ERCOT" w:date="2024-02-05T13:28:00Z">
              <w:r w:rsidRPr="00D65BD4">
                <w:rPr>
                  <w:rFonts w:eastAsia="SimSun"/>
                  <w:szCs w:val="20"/>
                </w:rPr>
                <w:t xml:space="preserve">.  </w:t>
              </w:r>
            </w:ins>
          </w:p>
          <w:p w14:paraId="61C07FE6" w14:textId="77777777" w:rsidR="00D65BD4" w:rsidRPr="00D65BD4" w:rsidRDefault="00D65BD4" w:rsidP="00D65BD4">
            <w:pPr>
              <w:spacing w:before="240" w:after="240"/>
              <w:ind w:left="720" w:hanging="720"/>
              <w:rPr>
                <w:ins w:id="684" w:author="ERCOT" w:date="2024-02-05T13:34:00Z"/>
                <w:rFonts w:eastAsia="SimSun"/>
              </w:rPr>
            </w:pPr>
            <w:ins w:id="685" w:author="ERCOT" w:date="2024-02-05T13:33:00Z">
              <w:r w:rsidRPr="00D65BD4">
                <w:rPr>
                  <w:rFonts w:eastAsia="SimSun"/>
                </w:rPr>
                <w:t>(1</w:t>
              </w:r>
            </w:ins>
            <w:ins w:id="686" w:author="ERCOT" w:date="2024-02-06T09:52:00Z">
              <w:r w:rsidRPr="00D65BD4">
                <w:rPr>
                  <w:rFonts w:eastAsia="SimSun"/>
                </w:rPr>
                <w:t>8</w:t>
              </w:r>
            </w:ins>
            <w:ins w:id="687" w:author="ERCOT" w:date="2024-02-05T13:33:00Z">
              <w:r w:rsidRPr="00D65BD4">
                <w:rPr>
                  <w:rFonts w:eastAsia="SimSun"/>
                </w:rPr>
                <w:t>)</w:t>
              </w:r>
            </w:ins>
            <w:ins w:id="688" w:author="ERCOT" w:date="2024-02-06T09:51:00Z">
              <w:r w:rsidRPr="00D65BD4">
                <w:rPr>
                  <w:rFonts w:eastAsia="SimSun"/>
                </w:rPr>
                <w:tab/>
              </w:r>
            </w:ins>
            <w:ins w:id="689" w:author="ERCOT" w:date="2024-02-05T13:29:00Z">
              <w:r w:rsidRPr="00D65BD4">
                <w:rPr>
                  <w:rFonts w:eastAsia="SimSun"/>
                </w:rPr>
                <w:t xml:space="preserve">To </w:t>
              </w:r>
            </w:ins>
            <w:ins w:id="690" w:author="ERCOT" w:date="2024-02-05T13:30:00Z">
              <w:r w:rsidRPr="00D65BD4">
                <w:rPr>
                  <w:rFonts w:eastAsia="SimSun"/>
                </w:rPr>
                <w:t xml:space="preserve">prioritize the </w:t>
              </w:r>
            </w:ins>
            <w:ins w:id="691" w:author="ERCOT" w:date="2024-02-05T13:29:00Z">
              <w:r w:rsidRPr="00D65BD4">
                <w:rPr>
                  <w:rFonts w:eastAsia="SimSun"/>
                </w:rPr>
                <w:t>utiliz</w:t>
              </w:r>
            </w:ins>
            <w:ins w:id="692" w:author="ERCOT" w:date="2024-02-05T13:30:00Z">
              <w:r w:rsidRPr="00D65BD4">
                <w:rPr>
                  <w:rFonts w:eastAsia="SimSun"/>
                </w:rPr>
                <w:t>ation</w:t>
              </w:r>
            </w:ins>
            <w:ins w:id="693" w:author="ERCOT" w:date="2024-02-05T13:31:00Z">
              <w:r w:rsidRPr="00D65BD4">
                <w:rPr>
                  <w:rFonts w:eastAsia="SimSun"/>
                </w:rPr>
                <w:t xml:space="preserve"> of</w:t>
              </w:r>
            </w:ins>
            <w:ins w:id="694" w:author="ERCOT" w:date="2024-02-05T13:29:00Z">
              <w:r w:rsidRPr="00D65BD4">
                <w:rPr>
                  <w:rFonts w:eastAsia="SimSun"/>
                </w:rPr>
                <w:t xml:space="preserve"> DRRS </w:t>
              </w:r>
            </w:ins>
            <w:ins w:id="695" w:author="ERCOT" w:date="2024-02-05T13:31:00Z">
              <w:r w:rsidRPr="00D65BD4">
                <w:rPr>
                  <w:rFonts w:eastAsia="SimSun"/>
                </w:rPr>
                <w:t>ahead</w:t>
              </w:r>
            </w:ins>
            <w:ins w:id="696" w:author="ERCOT" w:date="2024-02-05T13:32:00Z">
              <w:r w:rsidRPr="00D65BD4">
                <w:rPr>
                  <w:rFonts w:eastAsia="SimSun"/>
                </w:rPr>
                <w:t xml:space="preserve"> of</w:t>
              </w:r>
            </w:ins>
            <w:ins w:id="697" w:author="ERCOT" w:date="2024-02-05T13:31:00Z">
              <w:r w:rsidRPr="00D65BD4">
                <w:rPr>
                  <w:rFonts w:eastAsia="SimSun"/>
                </w:rPr>
                <w:t xml:space="preserve"> the commitment of other Resources</w:t>
              </w:r>
            </w:ins>
            <w:ins w:id="698" w:author="ERCOT" w:date="2024-04-16T11:40:00Z">
              <w:r w:rsidRPr="00D65BD4">
                <w:rPr>
                  <w:rFonts w:eastAsia="SimSun"/>
                </w:rPr>
                <w:t xml:space="preserve"> and to maximize the use of Resour</w:t>
              </w:r>
            </w:ins>
            <w:ins w:id="699" w:author="ERCOT" w:date="2024-04-16T11:41:00Z">
              <w:r w:rsidRPr="00D65BD4">
                <w:rPr>
                  <w:rFonts w:eastAsia="SimSun"/>
                </w:rPr>
                <w:t>ces that are planned to be On-Line before deploying DRRS</w:t>
              </w:r>
            </w:ins>
            <w:ins w:id="700" w:author="ERCOT" w:date="2024-05-08T17:08:00Z">
              <w:r w:rsidRPr="00D65BD4">
                <w:rPr>
                  <w:rFonts w:eastAsia="SimSun"/>
                </w:rPr>
                <w:t>, ERCOT shall scale any approved verifiable Startup Cost and verifiable minimum-energy cost or</w:t>
              </w:r>
            </w:ins>
            <w:ins w:id="701" w:author="ERCOT" w:date="2024-05-10T19:36:00Z">
              <w:r w:rsidRPr="00D65BD4">
                <w:rPr>
                  <w:rFonts w:eastAsia="SimSun"/>
                </w:rPr>
                <w:t>,</w:t>
              </w:r>
            </w:ins>
            <w:ins w:id="702" w:author="ERCOT" w:date="2024-05-08T17:08:00Z">
              <w:r w:rsidRPr="00D65BD4">
                <w:rPr>
                  <w:rFonts w:eastAsia="SimSun"/>
                </w:rPr>
                <w:t xml:space="preserve"> if verifiable costs have not been approved, the applicable Resource Category Generic Startup Offer Cost and the applicable Resource Category Generic Minimum-Energy Offer Cost as specified in Section 4.4.9.2.3 for use in the RUC process for that Operating Hour for all</w:t>
              </w:r>
            </w:ins>
            <w:ins w:id="703" w:author="ERCOT" w:date="2024-05-08T17:10:00Z">
              <w:r w:rsidRPr="00D65BD4">
                <w:rPr>
                  <w:rFonts w:eastAsia="SimSun"/>
                </w:rPr>
                <w:t xml:space="preserve"> Off-Line Generation Resources with an Ancillary Service Resource Responsibility for DRRS in an Operating Hour, based on the Resource’s COP.  This scaling factor will be set </w:t>
              </w:r>
            </w:ins>
            <w:ins w:id="704" w:author="ERCOT" w:date="2024-05-08T17:11:00Z">
              <w:r w:rsidRPr="00D65BD4">
                <w:rPr>
                  <w:rFonts w:eastAsia="SimSun"/>
                </w:rPr>
                <w:t>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D65BD4" w:rsidRPr="00D65BD4" w14:paraId="3566885B" w14:textId="77777777" w:rsidTr="0003786F">
              <w:trPr>
                <w:trHeight w:val="386"/>
                <w:ins w:id="705" w:author="ERCOT" w:date="2024-02-05T17:29:00Z"/>
              </w:trPr>
              <w:tc>
                <w:tcPr>
                  <w:tcW w:w="4830" w:type="dxa"/>
                </w:tcPr>
                <w:p w14:paraId="30F773F2" w14:textId="77777777" w:rsidR="00D65BD4" w:rsidRPr="00D65BD4" w:rsidRDefault="00D65BD4" w:rsidP="00D65BD4">
                  <w:pPr>
                    <w:rPr>
                      <w:ins w:id="706" w:author="ERCOT" w:date="2024-02-05T17:29:00Z"/>
                      <w:rFonts w:eastAsia="SimSun"/>
                      <w:b/>
                      <w:sz w:val="20"/>
                      <w:szCs w:val="20"/>
                    </w:rPr>
                  </w:pPr>
                  <w:ins w:id="707" w:author="ERCOT" w:date="2024-02-05T17:29:00Z">
                    <w:r w:rsidRPr="00D65BD4">
                      <w:rPr>
                        <w:rFonts w:eastAsia="SimSun"/>
                        <w:b/>
                        <w:sz w:val="20"/>
                        <w:szCs w:val="20"/>
                      </w:rPr>
                      <w:t>Parameter</w:t>
                    </w:r>
                  </w:ins>
                </w:p>
              </w:tc>
              <w:tc>
                <w:tcPr>
                  <w:tcW w:w="1130" w:type="dxa"/>
                  <w:shd w:val="clear" w:color="auto" w:fill="auto"/>
                </w:tcPr>
                <w:p w14:paraId="2027D924" w14:textId="77777777" w:rsidR="00D65BD4" w:rsidRPr="00D65BD4" w:rsidRDefault="00D65BD4" w:rsidP="00D65BD4">
                  <w:pPr>
                    <w:rPr>
                      <w:ins w:id="708" w:author="ERCOT" w:date="2024-02-05T17:29:00Z"/>
                      <w:rFonts w:eastAsia="SimSun"/>
                      <w:b/>
                      <w:sz w:val="20"/>
                      <w:szCs w:val="20"/>
                    </w:rPr>
                  </w:pPr>
                  <w:ins w:id="709" w:author="ERCOT" w:date="2024-02-05T17:29:00Z">
                    <w:r w:rsidRPr="00D65BD4">
                      <w:rPr>
                        <w:rFonts w:eastAsia="SimSun"/>
                        <w:b/>
                        <w:sz w:val="20"/>
                        <w:szCs w:val="20"/>
                      </w:rPr>
                      <w:t>Unit</w:t>
                    </w:r>
                  </w:ins>
                </w:p>
              </w:tc>
              <w:tc>
                <w:tcPr>
                  <w:tcW w:w="2341" w:type="dxa"/>
                  <w:shd w:val="clear" w:color="auto" w:fill="auto"/>
                </w:tcPr>
                <w:p w14:paraId="33C205D5" w14:textId="77777777" w:rsidR="00D65BD4" w:rsidRPr="00D65BD4" w:rsidRDefault="00D65BD4" w:rsidP="00D65BD4">
                  <w:pPr>
                    <w:rPr>
                      <w:ins w:id="710" w:author="ERCOT" w:date="2024-02-05T17:29:00Z"/>
                      <w:rFonts w:eastAsia="SimSun"/>
                      <w:b/>
                      <w:sz w:val="20"/>
                      <w:szCs w:val="20"/>
                    </w:rPr>
                  </w:pPr>
                  <w:ins w:id="711" w:author="ERCOT" w:date="2024-02-05T17:29:00Z">
                    <w:r w:rsidRPr="00D65BD4">
                      <w:rPr>
                        <w:rFonts w:eastAsia="SimSun"/>
                        <w:b/>
                        <w:sz w:val="20"/>
                        <w:szCs w:val="20"/>
                      </w:rPr>
                      <w:t>Current Value*</w:t>
                    </w:r>
                  </w:ins>
                </w:p>
              </w:tc>
            </w:tr>
            <w:tr w:rsidR="00D65BD4" w:rsidRPr="00D65BD4" w14:paraId="5849D73A" w14:textId="77777777" w:rsidTr="0003786F">
              <w:trPr>
                <w:trHeight w:val="359"/>
                <w:ins w:id="712" w:author="ERCOT" w:date="2024-02-05T17:29:00Z"/>
              </w:trPr>
              <w:tc>
                <w:tcPr>
                  <w:tcW w:w="4830" w:type="dxa"/>
                </w:tcPr>
                <w:p w14:paraId="3989EBF1" w14:textId="77777777" w:rsidR="00D65BD4" w:rsidRPr="00D65BD4" w:rsidRDefault="00D65BD4" w:rsidP="00D65BD4">
                  <w:pPr>
                    <w:spacing w:after="240"/>
                    <w:rPr>
                      <w:ins w:id="713" w:author="ERCOT" w:date="2024-02-05T17:29:00Z"/>
                      <w:rFonts w:eastAsia="SimSun"/>
                      <w:sz w:val="20"/>
                      <w:szCs w:val="20"/>
                    </w:rPr>
                  </w:pPr>
                  <w:ins w:id="714" w:author="ERCOT" w:date="2024-04-16T11:45:00Z">
                    <w:r w:rsidRPr="00D65BD4">
                      <w:rPr>
                        <w:rFonts w:eastAsia="SimSun"/>
                        <w:sz w:val="20"/>
                        <w:szCs w:val="20"/>
                      </w:rPr>
                      <w:t>GEN</w:t>
                    </w:r>
                  </w:ins>
                  <w:ins w:id="715" w:author="ERCOT" w:date="2024-02-05T17:29:00Z">
                    <w:r w:rsidRPr="00D65BD4">
                      <w:rPr>
                        <w:rFonts w:eastAsia="SimSun"/>
                        <w:sz w:val="20"/>
                        <w:szCs w:val="20"/>
                      </w:rPr>
                      <w:t>DRRSCOSTSCALING</w:t>
                    </w:r>
                  </w:ins>
                </w:p>
              </w:tc>
              <w:tc>
                <w:tcPr>
                  <w:tcW w:w="1130" w:type="dxa"/>
                  <w:shd w:val="clear" w:color="auto" w:fill="auto"/>
                </w:tcPr>
                <w:p w14:paraId="7B2D5111" w14:textId="77777777" w:rsidR="00D65BD4" w:rsidRPr="00D65BD4" w:rsidRDefault="00D65BD4" w:rsidP="00D65BD4">
                  <w:pPr>
                    <w:spacing w:after="240"/>
                    <w:rPr>
                      <w:ins w:id="716" w:author="ERCOT" w:date="2024-02-05T17:29:00Z"/>
                      <w:rFonts w:eastAsia="SimSun"/>
                      <w:sz w:val="20"/>
                      <w:szCs w:val="20"/>
                    </w:rPr>
                  </w:pPr>
                  <w:ins w:id="717" w:author="ERCOT" w:date="2024-02-05T17:29:00Z">
                    <w:r w:rsidRPr="00D65BD4">
                      <w:rPr>
                        <w:rFonts w:eastAsia="SimSun"/>
                        <w:sz w:val="20"/>
                        <w:szCs w:val="20"/>
                      </w:rPr>
                      <w:t>Percentage</w:t>
                    </w:r>
                  </w:ins>
                </w:p>
              </w:tc>
              <w:tc>
                <w:tcPr>
                  <w:tcW w:w="2341" w:type="dxa"/>
                  <w:shd w:val="clear" w:color="auto" w:fill="auto"/>
                </w:tcPr>
                <w:p w14:paraId="148BF52F" w14:textId="77777777" w:rsidR="00D65BD4" w:rsidRPr="00D65BD4" w:rsidRDefault="00D65BD4" w:rsidP="00D65BD4">
                  <w:pPr>
                    <w:spacing w:after="240"/>
                    <w:rPr>
                      <w:ins w:id="718" w:author="ERCOT" w:date="2024-02-05T17:29:00Z"/>
                      <w:rFonts w:eastAsia="SimSun"/>
                      <w:sz w:val="20"/>
                      <w:szCs w:val="20"/>
                    </w:rPr>
                  </w:pPr>
                  <w:ins w:id="719" w:author="ERCOT" w:date="2024-02-05T17:29:00Z">
                    <w:r w:rsidRPr="00D65BD4">
                      <w:rPr>
                        <w:rFonts w:eastAsia="SimSun"/>
                        <w:sz w:val="20"/>
                        <w:szCs w:val="20"/>
                      </w:rPr>
                      <w:t>Maximum value of 20%</w:t>
                    </w:r>
                  </w:ins>
                </w:p>
              </w:tc>
            </w:tr>
            <w:tr w:rsidR="00D65BD4" w:rsidRPr="00D65BD4" w14:paraId="6444C107" w14:textId="77777777" w:rsidTr="0003786F">
              <w:trPr>
                <w:trHeight w:val="1178"/>
                <w:ins w:id="720" w:author="ERCOT" w:date="2024-02-05T17:29:00Z"/>
              </w:trPr>
              <w:tc>
                <w:tcPr>
                  <w:tcW w:w="8301" w:type="dxa"/>
                  <w:gridSpan w:val="3"/>
                </w:tcPr>
                <w:p w14:paraId="23D2AD08" w14:textId="77777777" w:rsidR="00D65BD4" w:rsidRPr="00D65BD4" w:rsidRDefault="00D65BD4" w:rsidP="00D65BD4">
                  <w:pPr>
                    <w:rPr>
                      <w:ins w:id="721" w:author="ERCOT" w:date="2024-02-05T17:29:00Z"/>
                      <w:rFonts w:eastAsia="SimSun"/>
                      <w:sz w:val="20"/>
                      <w:szCs w:val="20"/>
                    </w:rPr>
                  </w:pPr>
                  <w:ins w:id="722" w:author="ERCOT" w:date="2024-02-05T17:29:00Z">
                    <w:r w:rsidRPr="00D65BD4">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ins>
                </w:p>
              </w:tc>
            </w:tr>
          </w:tbl>
          <w:p w14:paraId="3CAE216E" w14:textId="77777777" w:rsidR="00D65BD4" w:rsidRPr="00D65BD4" w:rsidRDefault="00D65BD4" w:rsidP="00D65BD4">
            <w:pPr>
              <w:spacing w:before="240" w:after="240"/>
              <w:ind w:left="720" w:hanging="720"/>
              <w:rPr>
                <w:rFonts w:eastAsia="SimSun"/>
                <w:szCs w:val="20"/>
              </w:rPr>
            </w:pPr>
            <w:r w:rsidRPr="00D65BD4">
              <w:rPr>
                <w:rFonts w:eastAsia="SimSun"/>
                <w:szCs w:val="20"/>
              </w:rPr>
              <w:t xml:space="preserve"> (1</w:t>
            </w:r>
            <w:del w:id="723" w:author="ERCOT" w:date="2024-03-19T11:03:00Z">
              <w:r w:rsidRPr="00D65BD4" w:rsidDel="00CD7FAA">
                <w:rPr>
                  <w:rFonts w:eastAsia="SimSun"/>
                  <w:szCs w:val="20"/>
                </w:rPr>
                <w:delText>7</w:delText>
              </w:r>
            </w:del>
            <w:ins w:id="724" w:author="ERCOT" w:date="2024-02-06T09:52:00Z">
              <w:r w:rsidRPr="00D65BD4">
                <w:rPr>
                  <w:rFonts w:eastAsia="SimSun"/>
                  <w:szCs w:val="20"/>
                </w:rPr>
                <w:t>9</w:t>
              </w:r>
            </w:ins>
            <w:r w:rsidRPr="00D65BD4">
              <w:rPr>
                <w:rFonts w:eastAsia="SimSun"/>
                <w:szCs w:val="20"/>
              </w:rPr>
              <w:t>)</w:t>
            </w:r>
            <w:r w:rsidRPr="00D65BD4">
              <w:rPr>
                <w:rFonts w:eastAsia="SimSun"/>
                <w:szCs w:val="20"/>
              </w:rPr>
              <w:tab/>
              <w:t xml:space="preserve">Factors included in the RUC process are: </w:t>
            </w:r>
          </w:p>
          <w:p w14:paraId="7F454469"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 xml:space="preserve">ERCOT System-wide hourly Load forecast allocated appropriately </w:t>
            </w:r>
            <w:proofErr w:type="gramStart"/>
            <w:r w:rsidRPr="00D65BD4">
              <w:rPr>
                <w:rFonts w:eastAsia="SimSun"/>
                <w:szCs w:val="20"/>
              </w:rPr>
              <w:t>over Load</w:t>
            </w:r>
            <w:proofErr w:type="gramEnd"/>
            <w:r w:rsidRPr="00D65BD4">
              <w:rPr>
                <w:rFonts w:eastAsia="SimSun"/>
                <w:szCs w:val="20"/>
              </w:rPr>
              <w:t xml:space="preserve"> buses;</w:t>
            </w:r>
          </w:p>
          <w:p w14:paraId="1F5E6CFA"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ERCOT’s Ancillary Service Plans in the form of ASDCs;</w:t>
            </w:r>
          </w:p>
          <w:p w14:paraId="04877DFA"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Transmission constraints – Transfer limits on energy flows through the electricity network;</w:t>
            </w:r>
          </w:p>
          <w:p w14:paraId="5CF89A6A"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Thermal constraints – protect transmission facilities against thermal overload;</w:t>
            </w:r>
          </w:p>
          <w:p w14:paraId="4848AFFF"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Generic constraints – protect the transmission system against transient instability, dynamic instability or voltage collapse;</w:t>
            </w:r>
          </w:p>
          <w:p w14:paraId="27949B29"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Planned transmission topology;</w:t>
            </w:r>
          </w:p>
          <w:p w14:paraId="0B113F5A" w14:textId="77777777" w:rsidR="00D65BD4" w:rsidRPr="00D65BD4" w:rsidRDefault="00D65BD4" w:rsidP="00D65BD4">
            <w:pPr>
              <w:spacing w:after="240"/>
              <w:ind w:left="1440" w:hanging="720"/>
              <w:rPr>
                <w:rFonts w:eastAsia="SimSun"/>
                <w:szCs w:val="20"/>
              </w:rPr>
            </w:pPr>
            <w:r w:rsidRPr="00D65BD4">
              <w:rPr>
                <w:rFonts w:eastAsia="SimSun"/>
                <w:szCs w:val="20"/>
              </w:rPr>
              <w:t>(e)</w:t>
            </w:r>
            <w:r w:rsidRPr="00D65BD4">
              <w:rPr>
                <w:rFonts w:eastAsia="SimSun"/>
                <w:szCs w:val="20"/>
              </w:rPr>
              <w:tab/>
              <w:t>Energy sufficiency constraints, including RUC duration requirements for energy and Ancillary Services;</w:t>
            </w:r>
          </w:p>
          <w:p w14:paraId="2FB80FCD"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(f)</w:t>
            </w:r>
            <w:r w:rsidRPr="00D65BD4">
              <w:rPr>
                <w:rFonts w:eastAsia="SimSun"/>
                <w:szCs w:val="20"/>
              </w:rPr>
              <w:tab/>
              <w:t>Inputs from the COP, as appropriate;</w:t>
            </w:r>
          </w:p>
          <w:p w14:paraId="4342F67A" w14:textId="77777777" w:rsidR="00D65BD4" w:rsidRPr="00D65BD4" w:rsidRDefault="00D65BD4" w:rsidP="00D65BD4">
            <w:pPr>
              <w:spacing w:after="240"/>
              <w:ind w:left="1440" w:hanging="720"/>
              <w:rPr>
                <w:rFonts w:eastAsia="SimSun"/>
                <w:szCs w:val="20"/>
              </w:rPr>
            </w:pPr>
            <w:r w:rsidRPr="00D65BD4">
              <w:rPr>
                <w:rFonts w:eastAsia="SimSun"/>
                <w:szCs w:val="20"/>
              </w:rPr>
              <w:t>(g)</w:t>
            </w:r>
            <w:r w:rsidRPr="00D65BD4">
              <w:rPr>
                <w:rFonts w:eastAsia="SimSun"/>
                <w:szCs w:val="20"/>
              </w:rPr>
              <w:tab/>
              <w:t>Inputs from Resource Parameters, including a list of Off-Line Available Resources having a start-up time of one hour or less, as appropriate;</w:t>
            </w:r>
          </w:p>
          <w:p w14:paraId="7AF67956" w14:textId="77777777" w:rsidR="00D65BD4" w:rsidRPr="00D65BD4" w:rsidRDefault="00D65BD4" w:rsidP="00D65BD4">
            <w:pPr>
              <w:spacing w:after="240"/>
              <w:ind w:left="1440" w:hanging="720"/>
              <w:rPr>
                <w:rFonts w:eastAsia="SimSun"/>
                <w:szCs w:val="20"/>
              </w:rPr>
            </w:pPr>
            <w:r w:rsidRPr="00D65BD4">
              <w:rPr>
                <w:rFonts w:eastAsia="SimSun"/>
                <w:szCs w:val="20"/>
              </w:rPr>
              <w:t>(h)</w:t>
            </w:r>
            <w:r w:rsidRPr="00D65BD4">
              <w:rPr>
                <w:rFonts w:eastAsia="SimSun"/>
                <w:szCs w:val="20"/>
              </w:rPr>
              <w:tab/>
              <w:t>Each Generation Resource’s Minimum-Energy Offer and Startup Offer, from its Three-Part Supply Offer;</w:t>
            </w:r>
          </w:p>
          <w:p w14:paraId="5C99E255" w14:textId="77777777" w:rsidR="00D65BD4" w:rsidRPr="00D65BD4" w:rsidRDefault="00D65BD4" w:rsidP="00D65BD4">
            <w:pPr>
              <w:spacing w:after="240"/>
              <w:ind w:left="1440" w:hanging="720"/>
              <w:rPr>
                <w:rFonts w:eastAsia="SimSun"/>
                <w:szCs w:val="20"/>
              </w:rPr>
            </w:pPr>
            <w:r w:rsidRPr="00D65BD4">
              <w:rPr>
                <w:rFonts w:eastAsia="SimSun"/>
                <w:szCs w:val="20"/>
              </w:rPr>
              <w:t>(i)</w:t>
            </w:r>
            <w:r w:rsidRPr="00D65BD4">
              <w:rPr>
                <w:rFonts w:eastAsia="SimSun"/>
                <w:szCs w:val="20"/>
              </w:rPr>
              <w:tab/>
              <w:t>Any Generation Resource that is Off-Line and available but does not have a Three-Part Supply Offer;</w:t>
            </w:r>
          </w:p>
          <w:p w14:paraId="168CCE18" w14:textId="77777777" w:rsidR="00D65BD4" w:rsidRPr="00D65BD4" w:rsidRDefault="00D65BD4" w:rsidP="00D65BD4">
            <w:pPr>
              <w:spacing w:after="240"/>
              <w:ind w:left="1440" w:hanging="720"/>
              <w:rPr>
                <w:ins w:id="725" w:author="ERCOT" w:date="2024-02-06T09:54:00Z"/>
                <w:rFonts w:eastAsia="SimSun"/>
                <w:szCs w:val="20"/>
              </w:rPr>
            </w:pPr>
            <w:ins w:id="726" w:author="ERCOT" w:date="2024-02-06T09:54:00Z">
              <w:r w:rsidRPr="00D65BD4">
                <w:rPr>
                  <w:rFonts w:eastAsia="SimSun"/>
                  <w:szCs w:val="20"/>
                </w:rPr>
                <w:t>(j)</w:t>
              </w:r>
              <w:r w:rsidRPr="00D65BD4">
                <w:rPr>
                  <w:rFonts w:eastAsia="SimSun"/>
                  <w:szCs w:val="20"/>
                </w:rPr>
                <w:tab/>
                <w:t xml:space="preserve">Any Resource that is providing DRRS based on the QSE-submitted COP; </w:t>
              </w:r>
            </w:ins>
          </w:p>
          <w:p w14:paraId="32CB21D2" w14:textId="77777777" w:rsidR="00D65BD4" w:rsidRPr="00D65BD4" w:rsidRDefault="00D65BD4" w:rsidP="00D65BD4">
            <w:pPr>
              <w:spacing w:after="240"/>
              <w:ind w:left="1440" w:hanging="720"/>
              <w:rPr>
                <w:rFonts w:eastAsia="SimSun"/>
                <w:szCs w:val="20"/>
              </w:rPr>
            </w:pPr>
            <w:r w:rsidRPr="00D65BD4">
              <w:rPr>
                <w:rFonts w:eastAsia="SimSun"/>
                <w:szCs w:val="20"/>
              </w:rPr>
              <w:t>(</w:t>
            </w:r>
            <w:del w:id="727" w:author="ERCOT" w:date="2024-03-19T11:04:00Z">
              <w:r w:rsidRPr="00D65BD4" w:rsidDel="00CD7FAA">
                <w:rPr>
                  <w:rFonts w:eastAsia="SimSun"/>
                  <w:szCs w:val="20"/>
                </w:rPr>
                <w:delText>j</w:delText>
              </w:r>
            </w:del>
            <w:ins w:id="728" w:author="ERCOT" w:date="2024-02-06T09:54:00Z">
              <w:r w:rsidRPr="00D65BD4">
                <w:rPr>
                  <w:rFonts w:eastAsia="SimSun"/>
                  <w:szCs w:val="20"/>
                </w:rPr>
                <w:t>k</w:t>
              </w:r>
            </w:ins>
            <w:r w:rsidRPr="00D65BD4">
              <w:rPr>
                <w:rFonts w:eastAsia="SimSun"/>
                <w:szCs w:val="20"/>
              </w:rPr>
              <w:t>)</w:t>
            </w:r>
            <w:r w:rsidRPr="00D65BD4">
              <w:rPr>
                <w:rFonts w:eastAsia="SimSun"/>
                <w:szCs w:val="20"/>
              </w:rPr>
              <w:tab/>
              <w:t>Forced Outage information;</w:t>
            </w:r>
          </w:p>
          <w:p w14:paraId="35DD4A7C" w14:textId="77777777" w:rsidR="00D65BD4" w:rsidRPr="00D65BD4" w:rsidRDefault="00D65BD4" w:rsidP="00D65BD4">
            <w:pPr>
              <w:spacing w:after="240"/>
              <w:ind w:left="1440" w:hanging="720"/>
              <w:rPr>
                <w:rFonts w:eastAsia="SimSun"/>
                <w:szCs w:val="20"/>
              </w:rPr>
            </w:pPr>
            <w:r w:rsidRPr="00D65BD4">
              <w:rPr>
                <w:rFonts w:eastAsia="SimSun"/>
                <w:szCs w:val="20"/>
              </w:rPr>
              <w:t>(</w:t>
            </w:r>
            <w:del w:id="729" w:author="ERCOT" w:date="2024-03-19T11:04:00Z">
              <w:r w:rsidRPr="00D65BD4" w:rsidDel="00CD7FAA">
                <w:rPr>
                  <w:rFonts w:eastAsia="SimSun"/>
                  <w:szCs w:val="20"/>
                </w:rPr>
                <w:delText>k</w:delText>
              </w:r>
            </w:del>
            <w:ins w:id="730" w:author="ERCOT" w:date="2024-02-06T09:54:00Z">
              <w:r w:rsidRPr="00D65BD4">
                <w:rPr>
                  <w:rFonts w:eastAsia="SimSun"/>
                  <w:szCs w:val="20"/>
                </w:rPr>
                <w:t>l</w:t>
              </w:r>
            </w:ins>
            <w:r w:rsidRPr="00D65BD4">
              <w:rPr>
                <w:rFonts w:eastAsia="SimSun"/>
                <w:szCs w:val="20"/>
              </w:rPr>
              <w:t>)</w:t>
            </w:r>
            <w:r w:rsidRPr="00D65BD4">
              <w:rPr>
                <w:rFonts w:eastAsia="SimSu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057F3EAF" w14:textId="77777777" w:rsidR="00D65BD4" w:rsidRPr="00D65BD4" w:rsidRDefault="00D65BD4" w:rsidP="00D65BD4">
            <w:pPr>
              <w:spacing w:after="240"/>
              <w:ind w:left="1440" w:hanging="720"/>
              <w:rPr>
                <w:rFonts w:eastAsia="SimSun"/>
                <w:szCs w:val="20"/>
              </w:rPr>
            </w:pPr>
            <w:r w:rsidRPr="00D65BD4">
              <w:rPr>
                <w:rFonts w:eastAsia="SimSun"/>
                <w:szCs w:val="20"/>
              </w:rPr>
              <w:t>(</w:t>
            </w:r>
            <w:del w:id="731" w:author="ERCOT" w:date="2024-03-19T11:04:00Z">
              <w:r w:rsidRPr="00D65BD4" w:rsidDel="00CD7FAA">
                <w:rPr>
                  <w:rFonts w:eastAsia="SimSun"/>
                  <w:szCs w:val="20"/>
                </w:rPr>
                <w:delText>l</w:delText>
              </w:r>
            </w:del>
            <w:ins w:id="732" w:author="ERCOT" w:date="2024-02-06T09:54:00Z">
              <w:r w:rsidRPr="00D65BD4">
                <w:rPr>
                  <w:rFonts w:eastAsia="SimSun"/>
                  <w:szCs w:val="20"/>
                </w:rPr>
                <w:t>m</w:t>
              </w:r>
            </w:ins>
            <w:r w:rsidRPr="00D65BD4">
              <w:rPr>
                <w:rFonts w:eastAsia="SimSun"/>
                <w:szCs w:val="20"/>
              </w:rPr>
              <w:t>)</w:t>
            </w:r>
            <w:r w:rsidRPr="00D65BD4">
              <w:rPr>
                <w:rFonts w:eastAsia="SimSun"/>
                <w:szCs w:val="20"/>
              </w:rPr>
              <w:tab/>
              <w:t xml:space="preserve">Ancillary Service Deployment Factors. </w:t>
            </w:r>
          </w:p>
          <w:p w14:paraId="7D94658F" w14:textId="77777777" w:rsidR="00D65BD4" w:rsidRPr="00D65BD4" w:rsidRDefault="00D65BD4" w:rsidP="00D65BD4">
            <w:pPr>
              <w:spacing w:after="240"/>
              <w:ind w:left="720" w:hanging="720"/>
              <w:rPr>
                <w:rFonts w:eastAsia="SimSun"/>
                <w:szCs w:val="20"/>
              </w:rPr>
            </w:pPr>
            <w:r w:rsidRPr="00D65BD4">
              <w:rPr>
                <w:rFonts w:eastAsia="SimSun"/>
                <w:szCs w:val="20"/>
              </w:rPr>
              <w:t>(</w:t>
            </w:r>
            <w:del w:id="733" w:author="ERCOT" w:date="2024-03-19T11:04:00Z">
              <w:r w:rsidRPr="00D65BD4" w:rsidDel="00CD7FAA">
                <w:rPr>
                  <w:rFonts w:eastAsia="SimSun"/>
                  <w:szCs w:val="20"/>
                </w:rPr>
                <w:delText>18</w:delText>
              </w:r>
            </w:del>
            <w:ins w:id="734" w:author="ERCOT" w:date="2024-02-06T09:52:00Z">
              <w:r w:rsidRPr="00D65BD4">
                <w:rPr>
                  <w:rFonts w:eastAsia="SimSun"/>
                  <w:szCs w:val="20"/>
                </w:rPr>
                <w:t>20</w:t>
              </w:r>
            </w:ins>
            <w:r w:rsidRPr="00D65BD4">
              <w:rPr>
                <w:rFonts w:eastAsia="SimSun"/>
                <w:szCs w:val="20"/>
              </w:rPr>
              <w:t>)</w:t>
            </w:r>
            <w:r w:rsidRPr="00D65BD4">
              <w:rPr>
                <w:rFonts w:eastAsia="SimSun"/>
                <w:szCs w:val="20"/>
              </w:rPr>
              <w:tab/>
              <w:t>The HRUC process and the DRUC process are as follows:</w:t>
            </w:r>
          </w:p>
          <w:p w14:paraId="410922AC"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D65BD4">
              <w:rPr>
                <w:rFonts w:eastAsia="SimSun"/>
                <w:szCs w:val="20"/>
              </w:rPr>
              <w:t>current status</w:t>
            </w:r>
            <w:proofErr w:type="gramEnd"/>
            <w:r w:rsidRPr="00D65BD4">
              <w:rPr>
                <w:rFonts w:eastAsia="SimSun"/>
                <w:szCs w:val="20"/>
              </w:rPr>
              <w:t xml:space="preserve"> and updated for each remaining hour in the study as indicated in the COP for Resources and in the Outage Scheduler for transmission elements. </w:t>
            </w:r>
          </w:p>
          <w:p w14:paraId="168406EA"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6209FE18"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The DRUC process uses the Day-Ahead weather forecast for each hour of the Operating Day.  The HRUC process uses the weather forecast information for each hour of the balance of the RUC Study Period.</w:t>
            </w:r>
          </w:p>
          <w:p w14:paraId="3465DCAD"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 xml:space="preserve">For the HRUC, DRUC, and </w:t>
            </w:r>
            <w:r w:rsidRPr="00D65BD4">
              <w:rPr>
                <w:rFonts w:eastAsia="SimSun"/>
              </w:rPr>
              <w:t>Weekly Reliability Unit Commitment (</w:t>
            </w:r>
            <w:r w:rsidRPr="00D65BD4">
              <w:rPr>
                <w:rFonts w:eastAsia="SimSun"/>
                <w:szCs w:val="20"/>
              </w:rPr>
              <w:t xml:space="preserve">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w:t>
            </w:r>
            <w:r w:rsidRPr="00D65BD4">
              <w:rPr>
                <w:rFonts w:eastAsia="SimSun"/>
                <w:szCs w:val="20"/>
              </w:rPr>
              <w:lastRenderedPageBreak/>
              <w:t>it is not feasible, then RUC will adjust the Hour Beginning Planned SOC to the closest achievable value.</w:t>
            </w:r>
          </w:p>
          <w:p w14:paraId="42CF9949" w14:textId="77777777" w:rsidR="00D65BD4" w:rsidRPr="00D65BD4" w:rsidRDefault="00D65BD4" w:rsidP="00D65BD4">
            <w:pPr>
              <w:spacing w:after="240"/>
              <w:ind w:left="720" w:hanging="720"/>
              <w:rPr>
                <w:rFonts w:eastAsia="SimSun"/>
                <w:szCs w:val="20"/>
              </w:rPr>
            </w:pPr>
            <w:r w:rsidRPr="00D65BD4">
              <w:rPr>
                <w:rFonts w:eastAsia="SimSun"/>
                <w:iCs/>
                <w:szCs w:val="20"/>
              </w:rPr>
              <w:t>(</w:t>
            </w:r>
            <w:del w:id="735" w:author="ERCOT" w:date="2024-03-19T11:05:00Z">
              <w:r w:rsidRPr="00D65BD4" w:rsidDel="00CD7FAA">
                <w:rPr>
                  <w:rFonts w:eastAsia="SimSun"/>
                  <w:iCs/>
                  <w:szCs w:val="20"/>
                </w:rPr>
                <w:delText>19</w:delText>
              </w:r>
            </w:del>
            <w:ins w:id="736" w:author="ERCOT" w:date="2024-02-06T09:53:00Z">
              <w:r w:rsidRPr="00D65BD4">
                <w:rPr>
                  <w:rFonts w:eastAsia="SimSun"/>
                  <w:iCs/>
                  <w:szCs w:val="20"/>
                </w:rPr>
                <w:t>21</w:t>
              </w:r>
            </w:ins>
            <w:r w:rsidRPr="00D65BD4">
              <w:rPr>
                <w:rFonts w:eastAsia="SimSun"/>
                <w:iCs/>
                <w:szCs w:val="20"/>
              </w:rPr>
              <w:t>)</w:t>
            </w:r>
            <w:r w:rsidRPr="00D65BD4">
              <w:rPr>
                <w:rFonts w:eastAsia="SimSun"/>
                <w:iCs/>
                <w:szCs w:val="20"/>
              </w:rPr>
              <w:tab/>
            </w:r>
            <w:r w:rsidRPr="00D65BD4">
              <w:rPr>
                <w:rFonts w:eastAsia="SimSu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D65BD4">
              <w:rPr>
                <w:rFonts w:eastAsia="SimSun"/>
                <w:szCs w:val="20"/>
              </w:rPr>
              <w:t>Opt</w:t>
            </w:r>
            <w:proofErr w:type="spellEnd"/>
            <w:r w:rsidRPr="00D65BD4">
              <w:rPr>
                <w:rFonts w:eastAsia="SimSu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D65BD4">
              <w:rPr>
                <w:rFonts w:eastAsia="SimSun"/>
                <w:szCs w:val="20"/>
              </w:rPr>
              <w:t>Opt</w:t>
            </w:r>
            <w:proofErr w:type="spellEnd"/>
            <w:r w:rsidRPr="00D65BD4">
              <w:rPr>
                <w:rFonts w:eastAsia="SimSun"/>
                <w:szCs w:val="20"/>
              </w:rPr>
              <w:t xml:space="preserve"> Out Snapshot.  A Combined Cycle Generation Resource that is RUC-committed from one On-Line configuration </w:t>
            </w:r>
            <w:proofErr w:type="gramStart"/>
            <w:r w:rsidRPr="00D65BD4">
              <w:rPr>
                <w:rFonts w:eastAsia="SimSun"/>
                <w:szCs w:val="20"/>
              </w:rPr>
              <w:t>in order to</w:t>
            </w:r>
            <w:proofErr w:type="gramEnd"/>
            <w:r w:rsidRPr="00D65BD4">
              <w:rPr>
                <w:rFonts w:eastAsia="SimSu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D65BD4">
              <w:rPr>
                <w:rFonts w:eastAsia="SimSun"/>
                <w:szCs w:val="20"/>
              </w:rPr>
              <w:t>Opt</w:t>
            </w:r>
            <w:proofErr w:type="spellEnd"/>
            <w:r w:rsidRPr="00D65BD4">
              <w:rPr>
                <w:rFonts w:eastAsia="SimSun"/>
                <w:szCs w:val="20"/>
              </w:rPr>
              <w:t xml:space="preserve"> Out Snapshot of the first Operating Day.</w:t>
            </w:r>
          </w:p>
          <w:p w14:paraId="31386774" w14:textId="77777777" w:rsidR="00D65BD4" w:rsidRPr="00D65BD4" w:rsidRDefault="00D65BD4" w:rsidP="00D65BD4">
            <w:pPr>
              <w:spacing w:after="240"/>
              <w:ind w:left="720" w:hanging="720"/>
              <w:rPr>
                <w:rFonts w:eastAsia="SimSun"/>
                <w:iCs/>
                <w:szCs w:val="20"/>
              </w:rPr>
            </w:pPr>
            <w:r w:rsidRPr="00D65BD4">
              <w:rPr>
                <w:rFonts w:eastAsia="SimSun"/>
                <w:iCs/>
                <w:szCs w:val="20"/>
              </w:rPr>
              <w:t>(2</w:t>
            </w:r>
            <w:del w:id="737" w:author="ERCOT" w:date="2024-03-19T11:05:00Z">
              <w:r w:rsidRPr="00D65BD4" w:rsidDel="00CD7FAA">
                <w:rPr>
                  <w:rFonts w:eastAsia="SimSun"/>
                  <w:iCs/>
                  <w:szCs w:val="20"/>
                </w:rPr>
                <w:delText>0</w:delText>
              </w:r>
            </w:del>
            <w:ins w:id="738" w:author="ERCOT" w:date="2024-02-06T09:53:00Z">
              <w:r w:rsidRPr="00D65BD4">
                <w:rPr>
                  <w:rFonts w:eastAsia="SimSun"/>
                  <w:iCs/>
                  <w:szCs w:val="20"/>
                </w:rPr>
                <w:t>2</w:t>
              </w:r>
            </w:ins>
            <w:r w:rsidRPr="00D65BD4">
              <w:rPr>
                <w:rFonts w:eastAsia="SimSun"/>
                <w:iCs/>
                <w:szCs w:val="20"/>
              </w:rPr>
              <w:t>)</w:t>
            </w:r>
            <w:r w:rsidRPr="00D65BD4">
              <w:rPr>
                <w:rFonts w:eastAsia="SimSun"/>
                <w:iCs/>
                <w:szCs w:val="20"/>
              </w:rPr>
              <w:tab/>
              <w:t>ERCOT shall, as soon as practicable, post to the MIS Secure Area a report identifying those hours that were considered RUC Buy-Back Hours, along with the name of each RUC-committed Resource whose QSE opted out of RUC Settlement.</w:t>
            </w:r>
          </w:p>
          <w:p w14:paraId="5BE59020" w14:textId="77777777" w:rsidR="00D65BD4" w:rsidRPr="00D65BD4" w:rsidRDefault="00D65BD4" w:rsidP="00D65BD4">
            <w:pPr>
              <w:spacing w:after="240"/>
              <w:ind w:left="720" w:hanging="720"/>
              <w:rPr>
                <w:rFonts w:eastAsia="SimSun"/>
                <w:szCs w:val="20"/>
              </w:rPr>
            </w:pPr>
            <w:r w:rsidRPr="00D65BD4">
              <w:rPr>
                <w:rFonts w:eastAsia="SimSun"/>
                <w:iCs/>
                <w:szCs w:val="20"/>
              </w:rPr>
              <w:t>(2</w:t>
            </w:r>
            <w:del w:id="739" w:author="ERCOT" w:date="2024-03-19T11:05:00Z">
              <w:r w:rsidRPr="00D65BD4" w:rsidDel="00CD7FAA">
                <w:rPr>
                  <w:rFonts w:eastAsia="SimSun"/>
                  <w:iCs/>
                  <w:szCs w:val="20"/>
                </w:rPr>
                <w:delText>1</w:delText>
              </w:r>
            </w:del>
            <w:ins w:id="740" w:author="ERCOT" w:date="2024-02-06T09:53:00Z">
              <w:r w:rsidRPr="00D65BD4">
                <w:rPr>
                  <w:rFonts w:eastAsia="SimSun"/>
                  <w:iCs/>
                  <w:szCs w:val="20"/>
                </w:rPr>
                <w:t>3</w:t>
              </w:r>
            </w:ins>
            <w:r w:rsidRPr="00D65BD4">
              <w:rPr>
                <w:rFonts w:eastAsia="SimSun"/>
                <w:iCs/>
                <w:szCs w:val="20"/>
              </w:rPr>
              <w:t>)</w:t>
            </w:r>
            <w:r w:rsidRPr="00D65BD4">
              <w:rPr>
                <w:rFonts w:eastAsia="SimSun"/>
                <w:iCs/>
                <w:szCs w:val="20"/>
              </w:rPr>
              <w:tab/>
            </w:r>
            <w:r w:rsidRPr="00D65BD4">
              <w:rPr>
                <w:rFonts w:eastAsia="SimSun"/>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10D7044E" w14:textId="77777777" w:rsidR="00D65BD4" w:rsidRPr="00D65BD4" w:rsidRDefault="00D65BD4" w:rsidP="00D65BD4">
            <w:pPr>
              <w:spacing w:after="240"/>
              <w:ind w:left="720" w:hanging="720"/>
              <w:rPr>
                <w:rFonts w:eastAsia="SimSun"/>
                <w:iCs/>
                <w:szCs w:val="20"/>
              </w:rPr>
            </w:pPr>
            <w:r w:rsidRPr="00D65BD4">
              <w:rPr>
                <w:rFonts w:eastAsia="SimSun"/>
                <w:szCs w:val="20"/>
              </w:rPr>
              <w:t>(2</w:t>
            </w:r>
            <w:del w:id="741" w:author="ERCOT" w:date="2024-03-19T11:06:00Z">
              <w:r w:rsidRPr="00D65BD4" w:rsidDel="00CD7FAA">
                <w:rPr>
                  <w:rFonts w:eastAsia="SimSun"/>
                  <w:szCs w:val="20"/>
                </w:rPr>
                <w:delText>2</w:delText>
              </w:r>
            </w:del>
            <w:ins w:id="742" w:author="ERCOT" w:date="2024-02-06T09:53:00Z">
              <w:r w:rsidRPr="00D65BD4">
                <w:rPr>
                  <w:rFonts w:eastAsia="SimSun"/>
                  <w:szCs w:val="20"/>
                </w:rPr>
                <w:t>4</w:t>
              </w:r>
            </w:ins>
            <w:r w:rsidRPr="00D65BD4">
              <w:rPr>
                <w:rFonts w:eastAsia="SimSun"/>
                <w:szCs w:val="20"/>
              </w:rPr>
              <w:t>)</w:t>
            </w:r>
            <w:r w:rsidRPr="00D65BD4">
              <w:rPr>
                <w:rFonts w:eastAsia="SimSun"/>
                <w:iCs/>
                <w:szCs w:val="20"/>
              </w:rPr>
              <w:t xml:space="preserve"> </w:t>
            </w:r>
            <w:r w:rsidRPr="00D65BD4">
              <w:rPr>
                <w:rFonts w:eastAsia="SimSun"/>
                <w:iCs/>
                <w:szCs w:val="20"/>
              </w:rPr>
              <w:tab/>
            </w:r>
            <w:r w:rsidRPr="00D65BD4">
              <w:rPr>
                <w:rFonts w:eastAsia="SimSun"/>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t>
            </w:r>
            <w:r w:rsidRPr="00D65BD4">
              <w:rPr>
                <w:rFonts w:eastAsia="SimSun"/>
                <w:szCs w:val="20"/>
              </w:rPr>
              <w:lastRenderedPageBreak/>
              <w:t>will send the QSE a notification stating the Operating Day and block of hours for which this occurred.</w:t>
            </w:r>
          </w:p>
        </w:tc>
      </w:tr>
    </w:tbl>
    <w:p w14:paraId="031308AA" w14:textId="77777777" w:rsidR="00D65BD4" w:rsidRPr="00D65BD4" w:rsidRDefault="00D65BD4" w:rsidP="00D65BD4">
      <w:pPr>
        <w:keepNext/>
        <w:tabs>
          <w:tab w:val="left" w:pos="1080"/>
        </w:tabs>
        <w:spacing w:before="240" w:after="240"/>
        <w:outlineLvl w:val="2"/>
        <w:rPr>
          <w:rFonts w:eastAsia="SimSun"/>
          <w:bCs/>
          <w:szCs w:val="20"/>
        </w:rPr>
      </w:pPr>
      <w:bookmarkStart w:id="743" w:name="_Toc101091053"/>
      <w:bookmarkStart w:id="744" w:name="_Toc400547182"/>
      <w:bookmarkStart w:id="745" w:name="_Toc405384287"/>
      <w:bookmarkStart w:id="746" w:name="_Toc405543554"/>
      <w:bookmarkStart w:id="747" w:name="_Toc428178063"/>
      <w:bookmarkStart w:id="748" w:name="_Toc440872694"/>
      <w:bookmarkStart w:id="749" w:name="_Toc458766239"/>
      <w:bookmarkStart w:id="750" w:name="_Toc459292644"/>
      <w:bookmarkStart w:id="751" w:name="_Toc60038347"/>
      <w:bookmarkStart w:id="752" w:name="_Toc400547189"/>
      <w:bookmarkStart w:id="753" w:name="_Toc405384294"/>
      <w:bookmarkStart w:id="754" w:name="_Toc405543561"/>
      <w:bookmarkStart w:id="755" w:name="_Toc428178070"/>
      <w:bookmarkStart w:id="756" w:name="_Toc440872701"/>
      <w:bookmarkStart w:id="757" w:name="_Toc458766246"/>
      <w:bookmarkStart w:id="758" w:name="_Toc459292651"/>
      <w:bookmarkStart w:id="759" w:name="_Toc60038358"/>
      <w:bookmarkStart w:id="760" w:name="_Toc72925597"/>
      <w:bookmarkStart w:id="761" w:name="_Toc74113622"/>
      <w:bookmarkStart w:id="762" w:name="_Toc88017254"/>
      <w:bookmarkStart w:id="763" w:name="_Toc101091058"/>
      <w:bookmarkStart w:id="764" w:name="_Toc400547193"/>
      <w:bookmarkStart w:id="765" w:name="_Toc405384298"/>
      <w:bookmarkStart w:id="766" w:name="_Toc405543565"/>
      <w:bookmarkStart w:id="767" w:name="_Toc428178074"/>
      <w:bookmarkStart w:id="768" w:name="_Toc440872705"/>
      <w:bookmarkStart w:id="769" w:name="_Toc458766250"/>
      <w:bookmarkStart w:id="770" w:name="_Toc459292655"/>
      <w:bookmarkStart w:id="771" w:name="_Toc60038362"/>
      <w:bookmarkStart w:id="772" w:name="_Toc400547194"/>
      <w:bookmarkStart w:id="773" w:name="_Toc405384299"/>
      <w:bookmarkStart w:id="774" w:name="_Toc405543566"/>
      <w:bookmarkStart w:id="775" w:name="_Toc428178075"/>
      <w:bookmarkStart w:id="776" w:name="_Toc440872706"/>
      <w:bookmarkStart w:id="777" w:name="_Toc458766251"/>
      <w:bookmarkStart w:id="778" w:name="_Toc459292656"/>
      <w:bookmarkStart w:id="779" w:name="_Toc60038363"/>
      <w:r w:rsidRPr="00D65BD4">
        <w:rPr>
          <w:rFonts w:eastAsia="SimSun"/>
          <w:b/>
          <w:bCs/>
          <w:i/>
          <w:szCs w:val="20"/>
        </w:rPr>
        <w:lastRenderedPageBreak/>
        <w:t>5.6.2</w:t>
      </w:r>
      <w:r w:rsidRPr="00D65BD4">
        <w:rPr>
          <w:rFonts w:eastAsia="SimSun"/>
          <w:b/>
          <w:bCs/>
          <w:i/>
          <w:szCs w:val="20"/>
        </w:rPr>
        <w:tab/>
        <w:t>RUC Startup Cost Eligibility</w:t>
      </w:r>
      <w:bookmarkEnd w:id="743"/>
      <w:bookmarkEnd w:id="744"/>
      <w:bookmarkEnd w:id="745"/>
      <w:bookmarkEnd w:id="746"/>
      <w:bookmarkEnd w:id="747"/>
      <w:bookmarkEnd w:id="748"/>
      <w:bookmarkEnd w:id="749"/>
      <w:bookmarkEnd w:id="750"/>
      <w:bookmarkEnd w:id="751"/>
    </w:p>
    <w:p w14:paraId="0C400713" w14:textId="77777777" w:rsidR="00D65BD4" w:rsidRPr="00D65BD4" w:rsidRDefault="00D65BD4" w:rsidP="00D65BD4">
      <w:pPr>
        <w:spacing w:after="240"/>
        <w:ind w:left="720" w:hanging="720"/>
        <w:rPr>
          <w:rFonts w:eastAsia="SimSun"/>
        </w:rPr>
      </w:pPr>
      <w:r w:rsidRPr="00D65BD4">
        <w:rPr>
          <w:rFonts w:eastAsia="SimSun"/>
        </w:rPr>
        <w:t>(1)</w:t>
      </w:r>
      <w:r w:rsidRPr="00D65BD4">
        <w:rPr>
          <w:rFonts w:eastAsia="SimSun"/>
        </w:rPr>
        <w:tab/>
        <w:t>For purposes of this Section 5.6.2, all contiguous RUC-Committed Hours are considered as one RUC instruction.  For each Resource, only one Startup Cost is eligible per block of contiguous RUC-Committed Hours.</w:t>
      </w:r>
    </w:p>
    <w:p w14:paraId="0F5C28EB" w14:textId="77777777" w:rsidR="00D65BD4" w:rsidRPr="00D65BD4" w:rsidRDefault="00D65BD4" w:rsidP="00D65BD4">
      <w:pPr>
        <w:spacing w:after="240"/>
        <w:ind w:left="720" w:hanging="720"/>
        <w:rPr>
          <w:rFonts w:eastAsia="SimSun"/>
        </w:rPr>
      </w:pPr>
      <w:r w:rsidRPr="00D65BD4">
        <w:rPr>
          <w:rFonts w:eastAsia="SimSun"/>
        </w:rPr>
        <w:t>(2)</w:t>
      </w:r>
      <w:r w:rsidRPr="00D65BD4">
        <w:rPr>
          <w:rFonts w:eastAsia="SimSun"/>
        </w:rPr>
        <w:tab/>
        <w:t xml:space="preserve">For a Resource’s Startup Costs in the Operating Day, per RUC instruction, to be included in the calculation of the RUC guarantee for that Operating Day, all the criteria below must be met: </w:t>
      </w:r>
    </w:p>
    <w:p w14:paraId="5D9A6EA4"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2D7529A2" w14:textId="77777777" w:rsidTr="0003786F">
        <w:trPr>
          <w:trHeight w:val="566"/>
        </w:trPr>
        <w:tc>
          <w:tcPr>
            <w:tcW w:w="9350" w:type="dxa"/>
            <w:shd w:val="pct12" w:color="auto" w:fill="auto"/>
          </w:tcPr>
          <w:p w14:paraId="08936BC6" w14:textId="77777777" w:rsidR="00D65BD4" w:rsidRPr="00D65BD4" w:rsidRDefault="00D65BD4" w:rsidP="00D65BD4">
            <w:pPr>
              <w:spacing w:after="240"/>
              <w:rPr>
                <w:rFonts w:eastAsia="SimSun"/>
                <w:b/>
                <w:i/>
                <w:iCs/>
              </w:rPr>
            </w:pPr>
            <w:r w:rsidRPr="00D65BD4">
              <w:rPr>
                <w:rFonts w:eastAsia="SimSun"/>
                <w:b/>
                <w:i/>
                <w:iCs/>
              </w:rPr>
              <w:t>[NPRR1009:  Replace paragraph (a) above with the following upon system implementation of the Real-Time Co-Optimization (RTC) project:]</w:t>
            </w:r>
          </w:p>
          <w:p w14:paraId="1A9A532A"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 xml:space="preserve">According to the RUC Snapshot for the RUC process that committed the Resource, the Resource must not be QSE-committed </w:t>
            </w:r>
            <w:ins w:id="780" w:author="ERCOT" w:date="2024-03-07T11:51:00Z">
              <w:r w:rsidRPr="00D65BD4">
                <w:rPr>
                  <w:rFonts w:eastAsia="SimSun"/>
                </w:rPr>
                <w:t xml:space="preserve">or deployed for Dispatchable Reliability Service (DRRS) </w:t>
              </w:r>
            </w:ins>
            <w:r w:rsidRPr="00D65BD4">
              <w:rPr>
                <w:rFonts w:eastAsia="SimSun"/>
              </w:rPr>
              <w:t>in the Settlement Interval immediately before the designated start hour or after the last hour of the RUC instruction;</w:t>
            </w:r>
          </w:p>
        </w:tc>
      </w:tr>
    </w:tbl>
    <w:p w14:paraId="02CAE83F" w14:textId="77777777" w:rsidR="00D65BD4" w:rsidRPr="00D65BD4" w:rsidRDefault="00D65BD4" w:rsidP="00D65BD4">
      <w:pPr>
        <w:spacing w:before="240" w:after="240"/>
        <w:ind w:left="1440" w:hanging="720"/>
        <w:rPr>
          <w:rFonts w:eastAsia="SimSun"/>
          <w:szCs w:val="20"/>
        </w:rPr>
      </w:pPr>
      <w:r w:rsidRPr="00D65BD4">
        <w:rPr>
          <w:rFonts w:eastAsia="SimSun"/>
          <w:szCs w:val="20"/>
        </w:rPr>
        <w:t>(b)</w:t>
      </w:r>
      <w:r w:rsidRPr="00D65BD4">
        <w:rPr>
          <w:rFonts w:eastAsia="SimSun"/>
          <w:szCs w:val="20"/>
        </w:rP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74407C24" w14:textId="77777777" w:rsidTr="0003786F">
        <w:trPr>
          <w:trHeight w:val="566"/>
        </w:trPr>
        <w:tc>
          <w:tcPr>
            <w:tcW w:w="9350" w:type="dxa"/>
            <w:shd w:val="clear" w:color="auto" w:fill="D9D9D9" w:themeFill="background1" w:themeFillShade="D9"/>
          </w:tcPr>
          <w:p w14:paraId="3D3C7BCC" w14:textId="77777777" w:rsidR="00D65BD4" w:rsidRPr="00D65BD4" w:rsidRDefault="00D65BD4" w:rsidP="00D65BD4">
            <w:pPr>
              <w:spacing w:after="240"/>
              <w:rPr>
                <w:rFonts w:eastAsia="SimSun"/>
                <w:b/>
                <w:i/>
                <w:iCs/>
              </w:rPr>
            </w:pPr>
            <w:r w:rsidRPr="00D65BD4">
              <w:rPr>
                <w:rFonts w:eastAsia="SimSun"/>
                <w:b/>
                <w:i/>
                <w:iCs/>
              </w:rPr>
              <w:t>[NPRR1009:  Replace paragraph (b) above with the following upon system implementation of the Real-Time Co-Optimization (RTC) project:]</w:t>
            </w:r>
          </w:p>
          <w:p w14:paraId="546622D1" w14:textId="77777777" w:rsidR="00D65BD4" w:rsidRPr="00D65BD4" w:rsidRDefault="00D65BD4" w:rsidP="00D65BD4">
            <w:pPr>
              <w:spacing w:after="240"/>
              <w:ind w:left="1440" w:hanging="720"/>
              <w:rPr>
                <w:ins w:id="781" w:author="ERCOT" w:date="2024-05-20T10:02:00Z"/>
                <w:rFonts w:eastAsia="SimSun"/>
              </w:rPr>
            </w:pPr>
            <w:r w:rsidRPr="00D65BD4">
              <w:rPr>
                <w:rFonts w:eastAsia="SimSun"/>
              </w:rPr>
              <w:t>(b)</w:t>
            </w:r>
            <w:r w:rsidRPr="00D65BD4">
              <w:rPr>
                <w:rFonts w:eastAsia="SimSun"/>
              </w:rPr>
              <w:tab/>
              <w:t>A later RUC instruction or QSE commitment must not connect the designated start hour or last hour of the RUC instruction to</w:t>
            </w:r>
            <w:ins w:id="782" w:author="ERCOT" w:date="2024-05-20T10:02:00Z">
              <w:r w:rsidRPr="00D65BD4">
                <w:rPr>
                  <w:rFonts w:eastAsia="SimSun"/>
                </w:rPr>
                <w:t>:</w:t>
              </w:r>
            </w:ins>
          </w:p>
          <w:p w14:paraId="6D52975F" w14:textId="77777777" w:rsidR="00D65BD4" w:rsidRPr="00D65BD4" w:rsidRDefault="00D65BD4" w:rsidP="00D65BD4">
            <w:pPr>
              <w:spacing w:after="240"/>
              <w:ind w:left="2136" w:hanging="720"/>
              <w:rPr>
                <w:ins w:id="783" w:author="ERCOT" w:date="2024-05-20T10:03:00Z"/>
                <w:rFonts w:eastAsia="SimSun"/>
              </w:rPr>
            </w:pPr>
            <w:ins w:id="784" w:author="ERCOT" w:date="2024-05-20T10:02:00Z">
              <w:r w:rsidRPr="00D65BD4">
                <w:rPr>
                  <w:rFonts w:eastAsia="SimSun"/>
                </w:rPr>
                <w:t>(i)</w:t>
              </w:r>
            </w:ins>
            <w:ins w:id="785" w:author="ERCOT" w:date="2024-05-28T07:46:00Z">
              <w:r w:rsidRPr="00D65BD4">
                <w:rPr>
                  <w:rFonts w:eastAsia="SimSun"/>
                </w:rPr>
                <w:t xml:space="preserve"> </w:t>
              </w:r>
              <w:r w:rsidRPr="00D65BD4">
                <w:rPr>
                  <w:rFonts w:eastAsia="SimSun"/>
                </w:rPr>
                <w:tab/>
              </w:r>
            </w:ins>
            <w:ins w:id="786" w:author="ERCOT" w:date="2024-05-20T10:02:00Z">
              <w:r w:rsidRPr="00D65BD4">
                <w:rPr>
                  <w:rFonts w:eastAsia="SimSun"/>
                </w:rPr>
                <w:t>A block of DRRS</w:t>
              </w:r>
            </w:ins>
            <w:ins w:id="787" w:author="ERCOT" w:date="2024-05-29T07:41:00Z">
              <w:r w:rsidRPr="00D65BD4">
                <w:rPr>
                  <w:rFonts w:eastAsia="SimSun"/>
                </w:rPr>
                <w:t>-</w:t>
              </w:r>
            </w:ins>
            <w:ins w:id="788" w:author="ERCOT" w:date="2024-05-20T10:02:00Z">
              <w:r w:rsidRPr="00D65BD4">
                <w:rPr>
                  <w:rFonts w:eastAsia="SimSun"/>
                </w:rPr>
                <w:t>deployed</w:t>
              </w:r>
            </w:ins>
            <w:ins w:id="789" w:author="ERCOT" w:date="2024-05-20T10:03:00Z">
              <w:r w:rsidRPr="00D65BD4">
                <w:rPr>
                  <w:rFonts w:eastAsia="SimSun"/>
                </w:rPr>
                <w:t xml:space="preserve"> Intervals; or </w:t>
              </w:r>
            </w:ins>
          </w:p>
          <w:p w14:paraId="1486037D" w14:textId="77777777" w:rsidR="00D65BD4" w:rsidRPr="00D65BD4" w:rsidRDefault="00D65BD4">
            <w:pPr>
              <w:spacing w:after="240"/>
              <w:ind w:left="2136" w:hanging="720"/>
              <w:rPr>
                <w:rFonts w:eastAsia="SimSun"/>
              </w:rPr>
              <w:pPrChange w:id="790" w:author="ERCOT" w:date="2024-05-28T07:46:00Z">
                <w:pPr>
                  <w:spacing w:after="240"/>
                  <w:ind w:left="1440" w:hanging="720"/>
                </w:pPr>
              </w:pPrChange>
            </w:pPr>
            <w:ins w:id="791" w:author="ERCOT" w:date="2024-05-20T10:03:00Z">
              <w:r w:rsidRPr="00D65BD4">
                <w:rPr>
                  <w:rFonts w:eastAsia="SimSun"/>
                </w:rPr>
                <w:lastRenderedPageBreak/>
                <w:t>(ii)</w:t>
              </w:r>
            </w:ins>
            <w:ins w:id="792" w:author="ERCOT" w:date="2024-05-28T07:46:00Z">
              <w:r w:rsidRPr="00D65BD4">
                <w:rPr>
                  <w:rFonts w:eastAsia="SimSun"/>
                </w:rPr>
                <w:t xml:space="preserve"> </w:t>
              </w:r>
              <w:r w:rsidRPr="00D65BD4">
                <w:rPr>
                  <w:rFonts w:eastAsia="SimSun"/>
                </w:rPr>
                <w:tab/>
              </w:r>
            </w:ins>
            <w:del w:id="793" w:author="ERCOT" w:date="2024-05-20T10:03:00Z">
              <w:r w:rsidRPr="00D65BD4" w:rsidDel="00E21917">
                <w:rPr>
                  <w:rFonts w:eastAsia="SimSun"/>
                </w:rPr>
                <w:delText>a</w:delText>
              </w:r>
            </w:del>
            <w:ins w:id="794" w:author="ERCOT" w:date="2024-05-20T10:03:00Z">
              <w:r w:rsidRPr="00D65BD4">
                <w:rPr>
                  <w:rFonts w:eastAsia="SimSun"/>
                </w:rPr>
                <w:t>A</w:t>
              </w:r>
            </w:ins>
            <w:r w:rsidRPr="00D65BD4">
              <w:rPr>
                <w:rFonts w:eastAsia="SimSun"/>
              </w:rPr>
              <w:t xml:space="preserve"> block of QSE-committed Intervals that was QSE-committed before the RUC instruction was given, according to the RUC Snapshot for the RUC process that committed the Resource</w:t>
            </w:r>
            <w:ins w:id="795" w:author="ERCOT" w:date="2024-05-20T10:04:00Z">
              <w:r w:rsidRPr="00D65BD4">
                <w:rPr>
                  <w:rFonts w:eastAsia="SimSun"/>
                </w:rPr>
                <w:t>.</w:t>
              </w:r>
            </w:ins>
            <w:del w:id="796" w:author="ERCOT" w:date="2024-05-20T10:04:00Z">
              <w:r w:rsidRPr="00D65BD4">
                <w:rPr>
                  <w:rFonts w:eastAsia="SimSun"/>
                </w:rPr>
                <w:delText>;</w:delText>
              </w:r>
            </w:del>
          </w:p>
        </w:tc>
      </w:tr>
    </w:tbl>
    <w:p w14:paraId="68E777F2" w14:textId="77777777" w:rsidR="00D65BD4" w:rsidRPr="00D65BD4" w:rsidRDefault="00D65BD4" w:rsidP="00D65BD4">
      <w:pPr>
        <w:spacing w:before="240" w:after="240"/>
        <w:ind w:left="1440" w:hanging="720"/>
        <w:rPr>
          <w:rFonts w:eastAsia="SimSun"/>
          <w:szCs w:val="20"/>
        </w:rPr>
      </w:pPr>
      <w:r w:rsidRPr="00D65BD4">
        <w:rPr>
          <w:rFonts w:eastAsia="SimSun"/>
          <w:szCs w:val="20"/>
        </w:rPr>
        <w:lastRenderedPageBreak/>
        <w:t>(c)</w:t>
      </w:r>
      <w:r w:rsidRPr="00D65BD4">
        <w:rPr>
          <w:rFonts w:eastAsia="SimSun"/>
          <w:szCs w:val="20"/>
        </w:rPr>
        <w:tab/>
        <w:t xml:space="preserve">The generation breakers must have been open, as indicated by a telemetered Resource Status of Off-Line, for at least five minutes during the </w:t>
      </w:r>
      <w:ins w:id="797" w:author="ERCOT" w:date="2024-03-07T11:53:00Z">
        <w:r w:rsidRPr="00D65BD4">
          <w:rPr>
            <w:rFonts w:eastAsia="SimSun"/>
            <w:szCs w:val="20"/>
          </w:rPr>
          <w:t xml:space="preserve">lesser of </w:t>
        </w:r>
      </w:ins>
      <w:r w:rsidRPr="00D65BD4">
        <w:rPr>
          <w:rFonts w:eastAsia="SimSun"/>
          <w:szCs w:val="20"/>
        </w:rPr>
        <w:t>six hours preceding the first RUC-Committed Hour</w:t>
      </w:r>
      <w:ins w:id="798" w:author="ERCOT" w:date="2024-03-07T11:53:00Z">
        <w:r w:rsidRPr="00D65BD4">
          <w:rPr>
            <w:rFonts w:eastAsia="SimSun"/>
            <w:szCs w:val="20"/>
          </w:rPr>
          <w:t>, or the time between the most recent DAM</w:t>
        </w:r>
      </w:ins>
      <w:ins w:id="799" w:author="ERCOT" w:date="2024-05-10T19:41:00Z">
        <w:r w:rsidRPr="00D65BD4">
          <w:rPr>
            <w:rFonts w:eastAsia="SimSun"/>
            <w:szCs w:val="20"/>
          </w:rPr>
          <w:t xml:space="preserve"> </w:t>
        </w:r>
      </w:ins>
      <w:ins w:id="800" w:author="ERCOT" w:date="2024-03-07T11:53:00Z">
        <w:r w:rsidRPr="00D65BD4">
          <w:rPr>
            <w:rFonts w:eastAsia="SimSun"/>
            <w:szCs w:val="20"/>
          </w:rPr>
          <w:t>Commitment, RUC</w:t>
        </w:r>
      </w:ins>
      <w:ins w:id="801" w:author="ERCOT" w:date="2024-05-10T19:41:00Z">
        <w:r w:rsidRPr="00D65BD4">
          <w:rPr>
            <w:rFonts w:eastAsia="SimSun"/>
            <w:szCs w:val="20"/>
          </w:rPr>
          <w:t xml:space="preserve"> </w:t>
        </w:r>
      </w:ins>
      <w:ins w:id="802" w:author="ERCOT" w:date="2024-03-07T11:53:00Z">
        <w:r w:rsidRPr="00D65BD4">
          <w:rPr>
            <w:rFonts w:eastAsia="SimSun"/>
            <w:szCs w:val="20"/>
          </w:rPr>
          <w:t xml:space="preserve">Commitment or DRRS </w:t>
        </w:r>
      </w:ins>
      <w:ins w:id="803" w:author="ERCOT" w:date="2024-05-29T07:35:00Z">
        <w:r w:rsidRPr="00D65BD4">
          <w:rPr>
            <w:rFonts w:eastAsia="SimSun"/>
            <w:szCs w:val="20"/>
          </w:rPr>
          <w:t>d</w:t>
        </w:r>
      </w:ins>
      <w:ins w:id="804" w:author="ERCOT" w:date="2024-03-07T11:53:00Z">
        <w:r w:rsidRPr="00D65BD4">
          <w:rPr>
            <w:rFonts w:eastAsia="SimSun"/>
            <w:szCs w:val="20"/>
          </w:rPr>
          <w:t>eployment and the first RUC-Committed Hour</w:t>
        </w:r>
      </w:ins>
      <w:r w:rsidRPr="00D65BD4">
        <w:rPr>
          <w:rFonts w:eastAsia="SimSun"/>
          <w:szCs w:val="20"/>
        </w:rPr>
        <w:t>; and</w:t>
      </w:r>
    </w:p>
    <w:p w14:paraId="12F17D52" w14:textId="77777777" w:rsidR="00D65BD4" w:rsidRPr="00D65BD4" w:rsidRDefault="00D65BD4" w:rsidP="00D65BD4">
      <w:pPr>
        <w:spacing w:after="240"/>
        <w:ind w:left="1440" w:hanging="720"/>
        <w:rPr>
          <w:ins w:id="805" w:author="ERCOT" w:date="2024-01-29T17:23:00Z"/>
          <w:rFonts w:eastAsia="SimSun"/>
          <w:szCs w:val="20"/>
        </w:rPr>
      </w:pPr>
      <w:r w:rsidRPr="00D65BD4">
        <w:rPr>
          <w:rFonts w:eastAsia="SimSun"/>
          <w:szCs w:val="20"/>
        </w:rPr>
        <w:t>(d)</w:t>
      </w:r>
      <w:r w:rsidRPr="00D65BD4">
        <w:rPr>
          <w:rFonts w:eastAsia="SimSun"/>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806" w:author="ERCOT" w:date="2024-03-07T11:53:00Z">
        <w:r w:rsidRPr="00D65BD4">
          <w:rPr>
            <w:rFonts w:eastAsia="SimSun"/>
            <w:szCs w:val="20"/>
          </w:rPr>
          <w:t>as described in</w:t>
        </w:r>
      </w:ins>
      <w:ins w:id="807" w:author="ERCOT" w:date="2024-05-11T20:35:00Z">
        <w:r w:rsidRPr="00D65BD4">
          <w:rPr>
            <w:rFonts w:eastAsia="SimSun"/>
            <w:szCs w:val="20"/>
          </w:rPr>
          <w:t xml:space="preserve"> paragraph</w:t>
        </w:r>
      </w:ins>
      <w:ins w:id="808" w:author="ERCOT" w:date="2024-03-07T11:53:00Z">
        <w:r w:rsidRPr="00D65BD4">
          <w:rPr>
            <w:rFonts w:eastAsia="SimSun"/>
            <w:szCs w:val="20"/>
          </w:rPr>
          <w:t xml:space="preserve"> (c) above</w:t>
        </w:r>
      </w:ins>
      <w:del w:id="809" w:author="ERCOT" w:date="2024-03-07T11:54:00Z">
        <w:r w:rsidRPr="00D65BD4">
          <w:rPr>
            <w:rFonts w:eastAsia="SimSun"/>
            <w:szCs w:val="20"/>
          </w:rPr>
          <w:delText>in the six hours prece</w:delText>
        </w:r>
      </w:del>
      <w:del w:id="810" w:author="ERCOT" w:date="2024-05-10T09:25:00Z">
        <w:r w:rsidRPr="00D65BD4" w:rsidDel="000313C9">
          <w:rPr>
            <w:rFonts w:eastAsia="SimSun"/>
            <w:szCs w:val="20"/>
          </w:rPr>
          <w:delText>din</w:delText>
        </w:r>
      </w:del>
      <w:del w:id="811" w:author="ERCOT" w:date="2024-03-07T11:54:00Z">
        <w:r w:rsidRPr="00D65BD4">
          <w:rPr>
            <w:rFonts w:eastAsia="SimSun"/>
            <w:szCs w:val="20"/>
          </w:rPr>
          <w:delText>g the first RUC-Committed Hour</w:delText>
        </w:r>
      </w:del>
      <w:r w:rsidRPr="00D65BD4">
        <w:rPr>
          <w:rFonts w:eastAsia="SimSun"/>
          <w:szCs w:val="20"/>
        </w:rPr>
        <w:t>.</w:t>
      </w:r>
    </w:p>
    <w:p w14:paraId="556176AC" w14:textId="77777777" w:rsidR="00D65BD4" w:rsidRPr="00D65BD4" w:rsidRDefault="00D65BD4" w:rsidP="00D65BD4">
      <w:pPr>
        <w:spacing w:after="240"/>
        <w:ind w:left="720" w:hanging="720"/>
        <w:rPr>
          <w:rFonts w:eastAsia="SimSun"/>
          <w:iCs/>
        </w:rPr>
      </w:pPr>
      <w:r w:rsidRPr="00D65BD4">
        <w:rPr>
          <w:rFonts w:eastAsia="SimSun"/>
        </w:rPr>
        <w:t>(3)</w:t>
      </w:r>
      <w:r w:rsidRPr="00D65BD4">
        <w:rPr>
          <w:rFonts w:eastAsia="SimSun"/>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D65BD4">
        <w:rPr>
          <w:rFonts w:eastAsia="SimSun"/>
          <w:iCs/>
        </w:rPr>
        <w:t>subject to verification and approval by ERCOT based on the criteria below:</w:t>
      </w:r>
    </w:p>
    <w:p w14:paraId="1712940E"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The generation breakers must have been open, as indicated by a telemetered Resource Status of Off-Line, for at least five minutes between the time the QSE is notified of the RUC instruction and the first RUC-Committed Hour;</w:t>
      </w:r>
    </w:p>
    <w:p w14:paraId="3EC6A252"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The generation breakers must have been closed, as indicated by a telemetered Resource Status of On-Line, for at least one minute during the RUC commitment period or after the five-minute open breaker determined in item (a) above;</w:t>
      </w:r>
    </w:p>
    <w:p w14:paraId="654DF755"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The breaker open-close sequence from items (a) and (b) above does not make the Resource eligible for Startup Cost compensation in the Day-Ahead Market (DAM) or for any other contiguous block of RUC-Committed Hours; and</w:t>
      </w:r>
    </w:p>
    <w:p w14:paraId="7B166605"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The startup time used to process the dispute will be the startup time considered by the ERCOT Operator at the time the RUC instruction was issued.</w:t>
      </w:r>
    </w:p>
    <w:p w14:paraId="2554CE78" w14:textId="77777777" w:rsidR="00D65BD4" w:rsidRPr="00D65BD4" w:rsidRDefault="00D65BD4" w:rsidP="00D65BD4">
      <w:pPr>
        <w:spacing w:after="240"/>
        <w:ind w:left="720" w:hanging="720"/>
        <w:rPr>
          <w:rFonts w:eastAsia="SimSun"/>
        </w:rPr>
      </w:pPr>
      <w:r w:rsidRPr="00D65BD4">
        <w:rPr>
          <w:rFonts w:eastAsia="SimSun"/>
        </w:rPr>
        <w:t>(4)</w:t>
      </w:r>
      <w:r w:rsidRPr="00D65BD4">
        <w:rPr>
          <w:rFonts w:eastAsia="SimSun"/>
        </w:rPr>
        <w:tab/>
        <w:t>For purposes of this Section 5.6.2, the telemetered Resource Status of OFFQS shall be considered as Off-Line.</w:t>
      </w:r>
    </w:p>
    <w:p w14:paraId="4181A6CA" w14:textId="77777777" w:rsidR="00D65BD4" w:rsidRPr="00D65BD4" w:rsidRDefault="00D65BD4" w:rsidP="00D65BD4">
      <w:pPr>
        <w:spacing w:after="240"/>
        <w:ind w:left="720" w:hanging="720"/>
        <w:rPr>
          <w:rFonts w:eastAsia="SimSun"/>
        </w:rPr>
      </w:pPr>
      <w:r w:rsidRPr="00D65BD4">
        <w:rPr>
          <w:rFonts w:eastAsia="SimSun"/>
        </w:rPr>
        <w:t>(5)</w:t>
      </w:r>
      <w:r w:rsidRPr="00D65BD4">
        <w:rPr>
          <w:rFonts w:eastAsia="SimSun"/>
        </w:rPr>
        <w:tab/>
        <w:t>A Resource that has a Three-Part Supply Offer cleared in the DAM and subsequently receives a RUC commitment for the Operating Hour for which it was awarded will be settled in accordance with Section 4.6.2.3, Day-Ahead Make-Whole Settlements.</w:t>
      </w:r>
    </w:p>
    <w:p w14:paraId="25E85B04" w14:textId="77777777" w:rsidR="00D65BD4" w:rsidRPr="00D65BD4" w:rsidRDefault="00D65BD4" w:rsidP="00D65BD4">
      <w:pPr>
        <w:keepNext/>
        <w:tabs>
          <w:tab w:val="left" w:pos="1080"/>
        </w:tabs>
        <w:spacing w:before="240" w:after="240"/>
        <w:ind w:left="1080" w:hanging="1080"/>
        <w:outlineLvl w:val="2"/>
        <w:rPr>
          <w:rFonts w:eastAsia="SimSun"/>
          <w:b/>
          <w:i/>
          <w:szCs w:val="20"/>
          <w:lang w:val="x-none" w:eastAsia="x-none"/>
        </w:rPr>
      </w:pPr>
      <w:bookmarkStart w:id="812" w:name="_Toc74113614"/>
      <w:bookmarkStart w:id="813" w:name="_Toc88017245"/>
      <w:bookmarkStart w:id="814" w:name="_Toc101091055"/>
      <w:bookmarkStart w:id="815" w:name="_Toc400547186"/>
      <w:bookmarkStart w:id="816" w:name="_Toc405384291"/>
      <w:bookmarkStart w:id="817" w:name="_Toc405543558"/>
      <w:bookmarkStart w:id="818" w:name="_Toc428178067"/>
      <w:bookmarkStart w:id="819" w:name="_Toc440872698"/>
      <w:bookmarkStart w:id="820" w:name="_Toc458766243"/>
      <w:bookmarkStart w:id="821" w:name="_Toc459292648"/>
      <w:bookmarkStart w:id="822" w:name="_Toc60038355"/>
      <w:bookmarkEnd w:id="752"/>
      <w:bookmarkEnd w:id="753"/>
      <w:bookmarkEnd w:id="754"/>
      <w:bookmarkEnd w:id="755"/>
      <w:bookmarkEnd w:id="756"/>
      <w:bookmarkEnd w:id="757"/>
      <w:bookmarkEnd w:id="758"/>
      <w:bookmarkEnd w:id="759"/>
      <w:r w:rsidRPr="00D65BD4">
        <w:rPr>
          <w:rFonts w:eastAsia="SimSun"/>
          <w:b/>
          <w:i/>
          <w:szCs w:val="20"/>
          <w:lang w:val="x-none" w:eastAsia="x-none"/>
        </w:rPr>
        <w:lastRenderedPageBreak/>
        <w:t>5.7.1</w:t>
      </w:r>
      <w:r w:rsidRPr="00D65BD4">
        <w:rPr>
          <w:rFonts w:eastAsia="SimSun"/>
          <w:b/>
          <w:i/>
          <w:szCs w:val="20"/>
          <w:lang w:val="x-none" w:eastAsia="x-none"/>
        </w:rPr>
        <w:tab/>
        <w:t>RUC Make-Whole Payment</w:t>
      </w:r>
      <w:bookmarkEnd w:id="812"/>
      <w:bookmarkEnd w:id="813"/>
      <w:bookmarkEnd w:id="814"/>
      <w:bookmarkEnd w:id="815"/>
      <w:bookmarkEnd w:id="816"/>
      <w:bookmarkEnd w:id="817"/>
      <w:bookmarkEnd w:id="818"/>
      <w:bookmarkEnd w:id="819"/>
      <w:bookmarkEnd w:id="820"/>
      <w:bookmarkEnd w:id="821"/>
      <w:bookmarkEnd w:id="822"/>
    </w:p>
    <w:p w14:paraId="5DF874CE" w14:textId="77777777" w:rsidR="00D65BD4" w:rsidRPr="00D65BD4" w:rsidRDefault="00D65BD4" w:rsidP="00D65BD4">
      <w:pPr>
        <w:spacing w:after="240"/>
        <w:ind w:left="720" w:hanging="720"/>
        <w:rPr>
          <w:rFonts w:eastAsia="SimSun"/>
          <w:szCs w:val="20"/>
        </w:rPr>
      </w:pPr>
      <w:r w:rsidRPr="00D65BD4">
        <w:rPr>
          <w:rFonts w:eastAsia="SimSun"/>
          <w:szCs w:val="20"/>
        </w:rPr>
        <w:t>(1)</w:t>
      </w:r>
      <w:r w:rsidRPr="00D65BD4">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67FAFA91" w14:textId="77777777" w:rsidTr="0003786F">
        <w:trPr>
          <w:trHeight w:val="1205"/>
        </w:trPr>
        <w:tc>
          <w:tcPr>
            <w:tcW w:w="9350" w:type="dxa"/>
            <w:shd w:val="pct12" w:color="auto" w:fill="auto"/>
          </w:tcPr>
          <w:p w14:paraId="1FA5E033" w14:textId="77777777" w:rsidR="00D65BD4" w:rsidRPr="00D65BD4" w:rsidRDefault="00D65BD4" w:rsidP="00D65BD4">
            <w:pPr>
              <w:spacing w:after="240"/>
              <w:rPr>
                <w:rFonts w:eastAsia="SimSun"/>
                <w:b/>
                <w:i/>
                <w:iCs/>
                <w:szCs w:val="20"/>
              </w:rPr>
            </w:pPr>
            <w:r w:rsidRPr="00D65BD4">
              <w:rPr>
                <w:rFonts w:eastAsia="SimSun"/>
                <w:b/>
                <w:i/>
                <w:iCs/>
                <w:szCs w:val="20"/>
              </w:rPr>
              <w:t>[NPRR1014:  Replace paragraph (1) above with the following upon system implementation:]</w:t>
            </w:r>
          </w:p>
          <w:p w14:paraId="3996C471" w14:textId="77777777" w:rsidR="00D65BD4" w:rsidRPr="00D65BD4" w:rsidRDefault="00D65BD4" w:rsidP="00D65BD4">
            <w:pPr>
              <w:spacing w:after="240"/>
              <w:ind w:left="720" w:hanging="720"/>
              <w:rPr>
                <w:rFonts w:eastAsia="SimSun"/>
                <w:szCs w:val="20"/>
              </w:rPr>
            </w:pPr>
            <w:r w:rsidRPr="00D65BD4">
              <w:rPr>
                <w:rFonts w:eastAsia="SimSun"/>
                <w:szCs w:val="20"/>
              </w:rPr>
              <w:t>(1)</w:t>
            </w:r>
            <w:r w:rsidRPr="00D65BD4">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823" w:author="ERCOT" w:date="2024-03-07T12:20:00Z">
              <w:r w:rsidRPr="00D65BD4">
                <w:rPr>
                  <w:rFonts w:eastAsia="SimSun"/>
                  <w:szCs w:val="20"/>
                </w:rPr>
                <w:t xml:space="preserve"> or for DRRS deployments</w:t>
              </w:r>
            </w:ins>
            <w:r w:rsidRPr="00D65BD4">
              <w:rPr>
                <w:rFonts w:eastAsia="SimSun"/>
                <w:szCs w:val="20"/>
              </w:rPr>
              <w:t>.</w:t>
            </w:r>
          </w:p>
        </w:tc>
      </w:tr>
    </w:tbl>
    <w:p w14:paraId="226B6C83" w14:textId="77777777" w:rsidR="00D65BD4" w:rsidRPr="00D65BD4" w:rsidRDefault="00D65BD4" w:rsidP="00D65BD4">
      <w:pPr>
        <w:spacing w:before="240" w:after="240"/>
        <w:ind w:left="720" w:hanging="720"/>
        <w:rPr>
          <w:rFonts w:eastAsia="SimSun"/>
          <w:szCs w:val="20"/>
        </w:rPr>
      </w:pPr>
      <w:r w:rsidRPr="00D65BD4">
        <w:rPr>
          <w:rFonts w:eastAsia="SimSun"/>
          <w:szCs w:val="20"/>
        </w:rPr>
        <w:t>(2)</w:t>
      </w:r>
      <w:r w:rsidRPr="00D65BD4">
        <w:rPr>
          <w:rFonts w:eastAsia="SimSun"/>
          <w:szCs w:val="20"/>
        </w:rPr>
        <w:tab/>
        <w:t>ERCOT shall pay to the Qualified Scheduling Entity (QSE) for the Resource a Make-Whole Payment if the RUC Guarantee calculated in Section 5.7.1.1, RUC Guarantee, is greater than the sum of:</w:t>
      </w:r>
    </w:p>
    <w:p w14:paraId="0E2E9D48" w14:textId="77777777" w:rsidR="00D65BD4" w:rsidRPr="00D65BD4" w:rsidRDefault="00D65BD4" w:rsidP="00D65BD4">
      <w:pPr>
        <w:spacing w:after="240"/>
        <w:ind w:left="1440" w:hanging="720"/>
        <w:rPr>
          <w:rFonts w:eastAsia="SimSun"/>
          <w:szCs w:val="20"/>
        </w:rPr>
      </w:pPr>
      <w:bookmarkStart w:id="824" w:name="_Toc106616860"/>
      <w:r w:rsidRPr="00D65BD4">
        <w:rPr>
          <w:rFonts w:eastAsia="SimSun"/>
          <w:szCs w:val="20"/>
        </w:rPr>
        <w:t>(a)</w:t>
      </w:r>
      <w:r w:rsidRPr="00D65BD4">
        <w:rPr>
          <w:rFonts w:eastAsia="SimSun"/>
          <w:szCs w:val="20"/>
        </w:rPr>
        <w:tab/>
        <w:t>RUC Minimum-Energy Revenue calculated in Section 5.7.1.2, RUC Minimum-Energy Revenue;</w:t>
      </w:r>
    </w:p>
    <w:p w14:paraId="2D5495C5"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Revenue less cost above Low Sustained Limited (LSL) during RUC-Committed Hours calculated in Section 5.7.1.3, Revenue Less Cost Above LSL During RUC-Committed Hours; and</w:t>
      </w:r>
      <w:bookmarkEnd w:id="824"/>
      <w:r w:rsidRPr="00D65BD4">
        <w:rPr>
          <w:rFonts w:eastAsia="SimSun"/>
          <w:szCs w:val="20"/>
        </w:rPr>
        <w:t xml:space="preserve"> </w:t>
      </w:r>
    </w:p>
    <w:p w14:paraId="21026C67" w14:textId="77777777" w:rsidR="00D65BD4" w:rsidRPr="00D65BD4" w:rsidRDefault="00D65BD4" w:rsidP="00D65BD4">
      <w:pPr>
        <w:spacing w:after="240"/>
        <w:ind w:left="1440" w:hanging="720"/>
        <w:rPr>
          <w:rFonts w:eastAsia="SimSun"/>
          <w:szCs w:val="20"/>
        </w:rPr>
      </w:pPr>
      <w:bookmarkStart w:id="825" w:name="_Toc106616861"/>
      <w:r w:rsidRPr="00D65BD4">
        <w:rPr>
          <w:rFonts w:eastAsia="SimSun"/>
          <w:szCs w:val="20"/>
        </w:rPr>
        <w:t>(c)</w:t>
      </w:r>
      <w:r w:rsidRPr="00D65BD4">
        <w:rPr>
          <w:rFonts w:eastAsia="SimSun"/>
          <w:szCs w:val="20"/>
        </w:rPr>
        <w:tab/>
        <w:t xml:space="preserve">Revenue less cost during QSE </w:t>
      </w:r>
      <w:proofErr w:type="spellStart"/>
      <w:r w:rsidRPr="00D65BD4">
        <w:rPr>
          <w:rFonts w:eastAsia="SimSun"/>
          <w:szCs w:val="20"/>
        </w:rPr>
        <w:t>Clawback</w:t>
      </w:r>
      <w:proofErr w:type="spellEnd"/>
      <w:r w:rsidRPr="00D65BD4">
        <w:rPr>
          <w:rFonts w:eastAsia="SimSun"/>
          <w:szCs w:val="20"/>
        </w:rPr>
        <w:t xml:space="preserve"> Intervals calculated in Section 5.7.1.4, Revenue Less Cost During QSE </w:t>
      </w:r>
      <w:proofErr w:type="spellStart"/>
      <w:r w:rsidRPr="00D65BD4">
        <w:rPr>
          <w:rFonts w:eastAsia="SimSun"/>
          <w:szCs w:val="20"/>
        </w:rPr>
        <w:t>Clawback</w:t>
      </w:r>
      <w:proofErr w:type="spellEnd"/>
      <w:r w:rsidRPr="00D65BD4">
        <w:rPr>
          <w:rFonts w:eastAsia="SimSun"/>
          <w:szCs w:val="20"/>
        </w:rPr>
        <w:t xml:space="preserve"> Intervals.</w:t>
      </w:r>
      <w:bookmarkEnd w:id="825"/>
      <w:r w:rsidRPr="00D65BD4">
        <w:rPr>
          <w:rFonts w:eastAsia="SimSun"/>
          <w:szCs w:val="20"/>
        </w:rPr>
        <w:t xml:space="preserve"> </w:t>
      </w:r>
    </w:p>
    <w:p w14:paraId="750569FB" w14:textId="77777777" w:rsidR="00D65BD4" w:rsidRPr="00D65BD4" w:rsidRDefault="00D65BD4" w:rsidP="00D65BD4">
      <w:pPr>
        <w:spacing w:after="240"/>
        <w:ind w:left="720" w:hanging="720"/>
        <w:rPr>
          <w:rFonts w:eastAsia="SimSun"/>
          <w:szCs w:val="20"/>
        </w:rPr>
      </w:pPr>
      <w:r w:rsidRPr="00D65BD4">
        <w:rPr>
          <w:rFonts w:eastAsia="SimSun"/>
          <w:szCs w:val="20"/>
        </w:rPr>
        <w:t>(3)</w:t>
      </w:r>
      <w:r w:rsidRPr="00D65BD4">
        <w:rPr>
          <w:rFonts w:eastAsia="SimSun"/>
          <w:szCs w:val="20"/>
        </w:rPr>
        <w:tab/>
        <w:t>The RUC Make-Whole Payment to the QSE for each RUC-committed Resource, including Reliability Must-Run (RMR) Units, for each RUC-Committed Hour in an Operating Day is calculated as follows:</w:t>
      </w:r>
    </w:p>
    <w:p w14:paraId="6BBFB5B8" w14:textId="77777777" w:rsidR="00D65BD4" w:rsidRPr="00D65BD4" w:rsidRDefault="00D65BD4" w:rsidP="00D65BD4">
      <w:pPr>
        <w:tabs>
          <w:tab w:val="left" w:pos="2340"/>
          <w:tab w:val="left" w:pos="2880"/>
        </w:tabs>
        <w:spacing w:after="240"/>
        <w:ind w:left="3067" w:hanging="2347"/>
        <w:rPr>
          <w:rFonts w:eastAsia="SimSun"/>
          <w:b/>
          <w:i/>
          <w:vertAlign w:val="subscript"/>
          <w:lang w:val="x-none" w:eastAsia="x-none"/>
        </w:rPr>
      </w:pPr>
      <w:proofErr w:type="spellStart"/>
      <w:r w:rsidRPr="00D65BD4">
        <w:rPr>
          <w:rFonts w:eastAsia="SimSun"/>
          <w:b/>
          <w:lang w:val="x-none" w:eastAsia="x-none"/>
        </w:rPr>
        <w:t>RUCMWAMT</w:t>
      </w:r>
      <w:r w:rsidRPr="00D65BD4">
        <w:rPr>
          <w:rFonts w:eastAsia="SimSun"/>
          <w:b/>
          <w:i/>
          <w:vertAlign w:val="subscript"/>
          <w:lang w:val="x-none" w:eastAsia="x-none"/>
        </w:rPr>
        <w:t>q,r,h</w:t>
      </w:r>
      <w:proofErr w:type="spellEnd"/>
      <w:r w:rsidRPr="00D65BD4">
        <w:rPr>
          <w:rFonts w:eastAsia="SimSun"/>
          <w:b/>
          <w:lang w:val="x-none" w:eastAsia="x-none"/>
        </w:rPr>
        <w:tab/>
        <w:t>=</w:t>
      </w:r>
      <w:r w:rsidRPr="00D65BD4">
        <w:rPr>
          <w:rFonts w:eastAsia="SimSun"/>
          <w:b/>
          <w:lang w:val="x-none" w:eastAsia="x-none"/>
        </w:rPr>
        <w:tab/>
        <w:t xml:space="preserve">(-1) * Max (0, </w:t>
      </w:r>
      <w:proofErr w:type="spellStart"/>
      <w:r w:rsidRPr="00D65BD4">
        <w:rPr>
          <w:rFonts w:eastAsia="SimSun"/>
          <w:b/>
          <w:lang w:val="x-none" w:eastAsia="x-none"/>
        </w:rPr>
        <w:t>RUCG</w:t>
      </w:r>
      <w:r w:rsidRPr="00D65BD4">
        <w:rPr>
          <w:rFonts w:eastAsia="SimSun"/>
          <w:b/>
          <w:i/>
          <w:vertAlign w:val="subscript"/>
          <w:lang w:val="x-none" w:eastAsia="x-none"/>
        </w:rPr>
        <w:t>q,r,d</w:t>
      </w:r>
      <w:proofErr w:type="spellEnd"/>
      <w:r w:rsidRPr="00D65BD4">
        <w:rPr>
          <w:rFonts w:eastAsia="SimSun"/>
          <w:b/>
          <w:lang w:val="x-none" w:eastAsia="x-none"/>
        </w:rPr>
        <w:t xml:space="preserve"> – </w:t>
      </w:r>
      <w:proofErr w:type="spellStart"/>
      <w:r w:rsidRPr="00D65BD4">
        <w:rPr>
          <w:rFonts w:eastAsia="SimSun"/>
          <w:b/>
          <w:lang w:val="x-none" w:eastAsia="x-none"/>
        </w:rPr>
        <w:t>RUCMEREV</w:t>
      </w:r>
      <w:r w:rsidRPr="00D65BD4">
        <w:rPr>
          <w:rFonts w:eastAsia="SimSun"/>
          <w:b/>
          <w:i/>
          <w:vertAlign w:val="subscript"/>
          <w:lang w:val="x-none" w:eastAsia="x-none"/>
        </w:rPr>
        <w:t>q,r,d</w:t>
      </w:r>
      <w:proofErr w:type="spellEnd"/>
      <w:r w:rsidRPr="00D65BD4">
        <w:rPr>
          <w:rFonts w:eastAsia="SimSun"/>
          <w:b/>
          <w:lang w:val="x-none" w:eastAsia="x-none"/>
        </w:rPr>
        <w:t xml:space="preserve"> – </w:t>
      </w:r>
      <w:proofErr w:type="spellStart"/>
      <w:r w:rsidRPr="00D65BD4">
        <w:rPr>
          <w:rFonts w:eastAsia="SimSun"/>
          <w:b/>
          <w:lang w:val="x-none" w:eastAsia="x-none"/>
        </w:rPr>
        <w:t>RUCEXRR</w:t>
      </w:r>
      <w:r w:rsidRPr="00D65BD4">
        <w:rPr>
          <w:rFonts w:eastAsia="SimSun"/>
          <w:b/>
          <w:i/>
          <w:vertAlign w:val="subscript"/>
          <w:lang w:val="x-none" w:eastAsia="x-none"/>
        </w:rPr>
        <w:t>q,r,d</w:t>
      </w:r>
      <w:proofErr w:type="spellEnd"/>
      <w:r w:rsidRPr="00D65BD4">
        <w:rPr>
          <w:rFonts w:eastAsia="SimSun"/>
          <w:b/>
          <w:lang w:val="x-none" w:eastAsia="x-none"/>
        </w:rPr>
        <w:t xml:space="preserve"> – </w:t>
      </w:r>
      <w:proofErr w:type="spellStart"/>
      <w:r w:rsidRPr="00D65BD4">
        <w:rPr>
          <w:rFonts w:eastAsia="SimSun"/>
          <w:b/>
          <w:lang w:val="x-none" w:eastAsia="x-none"/>
        </w:rPr>
        <w:t>RUCEXRQC</w:t>
      </w:r>
      <w:r w:rsidRPr="00D65BD4">
        <w:rPr>
          <w:rFonts w:eastAsia="SimSun"/>
          <w:b/>
          <w:i/>
          <w:vertAlign w:val="subscript"/>
          <w:lang w:val="x-none" w:eastAsia="x-none"/>
        </w:rPr>
        <w:t>q,r,d</w:t>
      </w:r>
      <w:proofErr w:type="spellEnd"/>
      <w:r w:rsidRPr="00D65BD4">
        <w:rPr>
          <w:rFonts w:eastAsia="SimSun"/>
          <w:b/>
          <w:lang w:val="x-none" w:eastAsia="x-none"/>
        </w:rPr>
        <w:t xml:space="preserve">) / </w:t>
      </w:r>
      <w:proofErr w:type="spellStart"/>
      <w:r w:rsidRPr="00D65BD4">
        <w:rPr>
          <w:rFonts w:eastAsia="SimSun"/>
          <w:b/>
          <w:lang w:val="x-none" w:eastAsia="x-none"/>
        </w:rPr>
        <w:t>RUCHR</w:t>
      </w:r>
      <w:r w:rsidRPr="00D65BD4">
        <w:rPr>
          <w:rFonts w:eastAsia="SimSun"/>
          <w:b/>
          <w:i/>
          <w:vertAlign w:val="subscript"/>
          <w:lang w:val="x-none" w:eastAsia="x-none"/>
        </w:rPr>
        <w:t>q,r,d</w:t>
      </w:r>
      <w:proofErr w:type="spellEnd"/>
    </w:p>
    <w:p w14:paraId="34AB57A5" w14:textId="77777777" w:rsidR="00D65BD4" w:rsidRPr="00D65BD4" w:rsidRDefault="00D65BD4" w:rsidP="00D65BD4">
      <w:pPr>
        <w:spacing w:before="120"/>
        <w:rPr>
          <w:rFonts w:eastAsia="SimSun"/>
          <w:iCs/>
          <w:szCs w:val="20"/>
        </w:rPr>
      </w:pPr>
      <w:r w:rsidRPr="00D65BD4">
        <w:rPr>
          <w:rFonts w:eastAsia="SimSun"/>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D65BD4" w:rsidRPr="00D65BD4" w14:paraId="77F97268" w14:textId="77777777" w:rsidTr="0003786F">
        <w:trPr>
          <w:cantSplit/>
          <w:tblHeader/>
        </w:trPr>
        <w:tc>
          <w:tcPr>
            <w:tcW w:w="1026" w:type="pct"/>
          </w:tcPr>
          <w:p w14:paraId="2C4E1BE6" w14:textId="77777777" w:rsidR="00D65BD4" w:rsidRPr="00D65BD4" w:rsidRDefault="00D65BD4" w:rsidP="00D65BD4">
            <w:pPr>
              <w:spacing w:after="120"/>
              <w:rPr>
                <w:rFonts w:eastAsia="SimSun"/>
                <w:b/>
                <w:iCs/>
                <w:sz w:val="20"/>
                <w:szCs w:val="20"/>
              </w:rPr>
            </w:pPr>
            <w:r w:rsidRPr="00D65BD4">
              <w:rPr>
                <w:rFonts w:eastAsia="SimSun"/>
                <w:b/>
                <w:iCs/>
                <w:sz w:val="20"/>
                <w:szCs w:val="20"/>
              </w:rPr>
              <w:t>Variable</w:t>
            </w:r>
          </w:p>
        </w:tc>
        <w:tc>
          <w:tcPr>
            <w:tcW w:w="407" w:type="pct"/>
          </w:tcPr>
          <w:p w14:paraId="4B9120EB" w14:textId="77777777" w:rsidR="00D65BD4" w:rsidRPr="00D65BD4" w:rsidRDefault="00D65BD4" w:rsidP="00D65BD4">
            <w:pPr>
              <w:spacing w:after="120"/>
              <w:jc w:val="center"/>
              <w:rPr>
                <w:rFonts w:eastAsia="SimSun"/>
                <w:b/>
                <w:iCs/>
                <w:sz w:val="20"/>
                <w:szCs w:val="20"/>
              </w:rPr>
            </w:pPr>
            <w:r w:rsidRPr="00D65BD4">
              <w:rPr>
                <w:rFonts w:eastAsia="SimSun"/>
                <w:b/>
                <w:iCs/>
                <w:sz w:val="20"/>
                <w:szCs w:val="20"/>
              </w:rPr>
              <w:t>Unit</w:t>
            </w:r>
          </w:p>
        </w:tc>
        <w:tc>
          <w:tcPr>
            <w:tcW w:w="3567" w:type="pct"/>
          </w:tcPr>
          <w:p w14:paraId="19A8B376" w14:textId="77777777" w:rsidR="00D65BD4" w:rsidRPr="00D65BD4" w:rsidRDefault="00D65BD4" w:rsidP="00D65BD4">
            <w:pPr>
              <w:spacing w:after="120"/>
              <w:rPr>
                <w:rFonts w:eastAsia="SimSun"/>
                <w:b/>
                <w:iCs/>
                <w:sz w:val="20"/>
                <w:szCs w:val="20"/>
              </w:rPr>
            </w:pPr>
            <w:r w:rsidRPr="00D65BD4">
              <w:rPr>
                <w:rFonts w:eastAsia="SimSun"/>
                <w:b/>
                <w:iCs/>
                <w:sz w:val="20"/>
                <w:szCs w:val="20"/>
              </w:rPr>
              <w:t>Definition</w:t>
            </w:r>
          </w:p>
        </w:tc>
      </w:tr>
      <w:tr w:rsidR="00D65BD4" w:rsidRPr="00D65BD4" w14:paraId="13A1ED15" w14:textId="77777777" w:rsidTr="0003786F">
        <w:trPr>
          <w:cantSplit/>
        </w:trPr>
        <w:tc>
          <w:tcPr>
            <w:tcW w:w="1026" w:type="pct"/>
          </w:tcPr>
          <w:p w14:paraId="37A6F6FE"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RUCMWAMT</w:t>
            </w:r>
            <w:r w:rsidRPr="00D65BD4">
              <w:rPr>
                <w:rFonts w:eastAsia="SimSun"/>
                <w:i/>
                <w:iCs/>
                <w:sz w:val="20"/>
                <w:szCs w:val="20"/>
                <w:vertAlign w:val="subscript"/>
              </w:rPr>
              <w:t>q,r,h</w:t>
            </w:r>
            <w:proofErr w:type="spellEnd"/>
          </w:p>
        </w:tc>
        <w:tc>
          <w:tcPr>
            <w:tcW w:w="407" w:type="pct"/>
          </w:tcPr>
          <w:p w14:paraId="1B5E47D1"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567" w:type="pct"/>
          </w:tcPr>
          <w:p w14:paraId="0AF5D2BA" w14:textId="77777777" w:rsidR="00D65BD4" w:rsidRPr="00D65BD4" w:rsidRDefault="00D65BD4" w:rsidP="00D65BD4">
            <w:pPr>
              <w:spacing w:after="60"/>
              <w:rPr>
                <w:rFonts w:eastAsia="SimSun"/>
                <w:iCs/>
                <w:sz w:val="20"/>
                <w:szCs w:val="20"/>
              </w:rPr>
            </w:pPr>
            <w:r w:rsidRPr="00D65BD4">
              <w:rPr>
                <w:rFonts w:eastAsia="SimSun"/>
                <w:i/>
                <w:iCs/>
                <w:sz w:val="20"/>
                <w:szCs w:val="20"/>
              </w:rPr>
              <w:t>RUC Make-Whole Payment</w:t>
            </w:r>
            <w:r w:rsidRPr="00D65BD4">
              <w:rPr>
                <w:rFonts w:eastAsia="SimSun"/>
                <w:iCs/>
                <w:sz w:val="20"/>
                <w:szCs w:val="20"/>
              </w:rPr>
              <w:t xml:space="preserve">—The RUC Make-Whole Payment to the QSE for Resource </w:t>
            </w:r>
            <w:r w:rsidRPr="00D65BD4">
              <w:rPr>
                <w:rFonts w:eastAsia="SimSun"/>
                <w:i/>
                <w:iCs/>
                <w:sz w:val="20"/>
                <w:szCs w:val="20"/>
              </w:rPr>
              <w:t>r</w:t>
            </w:r>
            <w:r w:rsidRPr="00D65BD4">
              <w:rPr>
                <w:rFonts w:eastAsia="SimSun"/>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D65BD4" w:rsidRPr="00D65BD4" w14:paraId="195DA276" w14:textId="77777777" w:rsidTr="0003786F">
        <w:trPr>
          <w:cantSplit/>
        </w:trPr>
        <w:tc>
          <w:tcPr>
            <w:tcW w:w="1026" w:type="pct"/>
          </w:tcPr>
          <w:p w14:paraId="46110B5B"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lastRenderedPageBreak/>
              <w:t>RUCG</w:t>
            </w:r>
            <w:r w:rsidRPr="00D65BD4">
              <w:rPr>
                <w:rFonts w:eastAsia="SimSun"/>
                <w:i/>
                <w:iCs/>
                <w:sz w:val="20"/>
                <w:szCs w:val="20"/>
                <w:vertAlign w:val="subscript"/>
              </w:rPr>
              <w:t>q,r,d</w:t>
            </w:r>
            <w:proofErr w:type="spellEnd"/>
          </w:p>
        </w:tc>
        <w:tc>
          <w:tcPr>
            <w:tcW w:w="407" w:type="pct"/>
          </w:tcPr>
          <w:p w14:paraId="16ED7BE7"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567" w:type="pct"/>
          </w:tcPr>
          <w:p w14:paraId="2FB6F83A" w14:textId="77777777" w:rsidR="00D65BD4" w:rsidRPr="00D65BD4" w:rsidRDefault="00D65BD4" w:rsidP="00D65BD4">
            <w:pPr>
              <w:spacing w:after="60"/>
              <w:rPr>
                <w:rFonts w:eastAsia="SimSun"/>
                <w:iCs/>
                <w:sz w:val="20"/>
                <w:szCs w:val="20"/>
              </w:rPr>
            </w:pPr>
            <w:r w:rsidRPr="00D65BD4">
              <w:rPr>
                <w:rFonts w:eastAsia="SimSun"/>
                <w:i/>
                <w:iCs/>
                <w:sz w:val="20"/>
                <w:szCs w:val="20"/>
              </w:rPr>
              <w:t>RUC Guarantee</w:t>
            </w:r>
            <w:r w:rsidRPr="00D65BD4">
              <w:rPr>
                <w:rFonts w:eastAsia="SimSun"/>
                <w:iCs/>
                <w:sz w:val="20"/>
                <w:szCs w:val="20"/>
              </w:rPr>
              <w:t xml:space="preserve">—The sum of eligible Startup Costs and minimum-energy costs for Resource </w:t>
            </w:r>
            <w:r w:rsidRPr="00D65BD4">
              <w:rPr>
                <w:rFonts w:eastAsia="SimSun"/>
                <w:i/>
                <w:iCs/>
                <w:sz w:val="20"/>
                <w:szCs w:val="20"/>
              </w:rPr>
              <w:t>r</w:t>
            </w:r>
            <w:r w:rsidRPr="00D65BD4">
              <w:rPr>
                <w:rFonts w:eastAsia="SimSun"/>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D65BD4" w:rsidRPr="00D65BD4" w14:paraId="042D01B6" w14:textId="77777777" w:rsidTr="0003786F">
        <w:trPr>
          <w:cantSplit/>
        </w:trPr>
        <w:tc>
          <w:tcPr>
            <w:tcW w:w="1026" w:type="pct"/>
          </w:tcPr>
          <w:p w14:paraId="382E5718"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RUCMEREV</w:t>
            </w:r>
            <w:r w:rsidRPr="00D65BD4">
              <w:rPr>
                <w:rFonts w:eastAsia="SimSun"/>
                <w:i/>
                <w:iCs/>
                <w:sz w:val="20"/>
                <w:szCs w:val="20"/>
                <w:vertAlign w:val="subscript"/>
              </w:rPr>
              <w:t>q,r,d</w:t>
            </w:r>
            <w:proofErr w:type="spellEnd"/>
          </w:p>
        </w:tc>
        <w:tc>
          <w:tcPr>
            <w:tcW w:w="407" w:type="pct"/>
          </w:tcPr>
          <w:p w14:paraId="64CFFF78"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567" w:type="pct"/>
          </w:tcPr>
          <w:p w14:paraId="1A8890F0" w14:textId="77777777" w:rsidR="00D65BD4" w:rsidRPr="00D65BD4" w:rsidRDefault="00D65BD4" w:rsidP="00D65BD4">
            <w:pPr>
              <w:spacing w:after="60"/>
              <w:rPr>
                <w:rFonts w:eastAsia="SimSun"/>
                <w:iCs/>
                <w:sz w:val="20"/>
                <w:szCs w:val="20"/>
              </w:rPr>
            </w:pPr>
            <w:r w:rsidRPr="00D65BD4">
              <w:rPr>
                <w:rFonts w:eastAsia="SimSun"/>
                <w:i/>
                <w:iCs/>
                <w:sz w:val="20"/>
                <w:szCs w:val="20"/>
              </w:rPr>
              <w:t>RUC Minimum-Energy Revenue</w:t>
            </w:r>
            <w:r w:rsidRPr="00D65BD4">
              <w:rPr>
                <w:rFonts w:eastAsia="SimSun"/>
                <w:iCs/>
                <w:sz w:val="20"/>
                <w:szCs w:val="20"/>
              </w:rPr>
              <w:t xml:space="preserve">—The sum of the energy revenues for Resource </w:t>
            </w:r>
            <w:r w:rsidRPr="00D65BD4">
              <w:rPr>
                <w:rFonts w:eastAsia="SimSun"/>
                <w:i/>
                <w:iCs/>
                <w:sz w:val="20"/>
                <w:szCs w:val="20"/>
              </w:rPr>
              <w:t>r</w:t>
            </w:r>
            <w:r w:rsidRPr="00D65BD4">
              <w:rPr>
                <w:rFonts w:eastAsia="SimSun"/>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D65BD4" w:rsidRPr="00D65BD4" w14:paraId="2B366E2D" w14:textId="77777777" w:rsidTr="0003786F">
        <w:trPr>
          <w:cantSplit/>
        </w:trPr>
        <w:tc>
          <w:tcPr>
            <w:tcW w:w="1026" w:type="pct"/>
          </w:tcPr>
          <w:p w14:paraId="4DA75146"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RUCEXRR</w:t>
            </w:r>
            <w:r w:rsidRPr="00D65BD4">
              <w:rPr>
                <w:rFonts w:eastAsia="SimSun"/>
                <w:i/>
                <w:iCs/>
                <w:sz w:val="20"/>
                <w:szCs w:val="20"/>
                <w:vertAlign w:val="subscript"/>
              </w:rPr>
              <w:t>q,r,d</w:t>
            </w:r>
            <w:proofErr w:type="spellEnd"/>
          </w:p>
        </w:tc>
        <w:tc>
          <w:tcPr>
            <w:tcW w:w="407" w:type="pct"/>
          </w:tcPr>
          <w:p w14:paraId="26E5C013"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567" w:type="pct"/>
          </w:tcPr>
          <w:p w14:paraId="570663FB" w14:textId="77777777" w:rsidR="00D65BD4" w:rsidRPr="00D65BD4" w:rsidRDefault="00D65BD4" w:rsidP="00D65BD4">
            <w:pPr>
              <w:spacing w:after="60"/>
              <w:rPr>
                <w:rFonts w:eastAsia="SimSun"/>
                <w:iCs/>
                <w:sz w:val="20"/>
                <w:szCs w:val="20"/>
              </w:rPr>
            </w:pPr>
            <w:r w:rsidRPr="00D65BD4">
              <w:rPr>
                <w:rFonts w:eastAsia="SimSun"/>
                <w:i/>
                <w:iCs/>
                <w:sz w:val="20"/>
                <w:szCs w:val="20"/>
              </w:rPr>
              <w:t>Revenue Less Cost Above LSL During RUC-Committed Hours</w:t>
            </w:r>
            <w:r w:rsidRPr="00D65BD4">
              <w:rPr>
                <w:rFonts w:eastAsia="SimSun"/>
                <w:iCs/>
                <w:sz w:val="20"/>
                <w:szCs w:val="20"/>
              </w:rPr>
              <w:t xml:space="preserve">—The sum of the total revenue for Resource </w:t>
            </w:r>
            <w:r w:rsidRPr="00D65BD4">
              <w:rPr>
                <w:rFonts w:eastAsia="SimSun"/>
                <w:i/>
                <w:iCs/>
                <w:sz w:val="20"/>
                <w:szCs w:val="20"/>
              </w:rPr>
              <w:t>r</w:t>
            </w:r>
            <w:r w:rsidRPr="00D65BD4">
              <w:rPr>
                <w:rFonts w:eastAsia="SimSun"/>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D65BD4" w:rsidRPr="00D65BD4" w14:paraId="2F0A3A56" w14:textId="77777777" w:rsidTr="0003786F">
        <w:trPr>
          <w:cantSplit/>
        </w:trPr>
        <w:tc>
          <w:tcPr>
            <w:tcW w:w="1026" w:type="pct"/>
          </w:tcPr>
          <w:p w14:paraId="622D6D97"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RUCEXRQC</w:t>
            </w:r>
            <w:r w:rsidRPr="00D65BD4">
              <w:rPr>
                <w:rFonts w:eastAsia="SimSun"/>
                <w:i/>
                <w:iCs/>
                <w:sz w:val="20"/>
                <w:szCs w:val="20"/>
                <w:vertAlign w:val="subscript"/>
              </w:rPr>
              <w:t>q,r,d</w:t>
            </w:r>
            <w:proofErr w:type="spellEnd"/>
          </w:p>
        </w:tc>
        <w:tc>
          <w:tcPr>
            <w:tcW w:w="407" w:type="pct"/>
          </w:tcPr>
          <w:p w14:paraId="03D2315F"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567" w:type="pct"/>
          </w:tcPr>
          <w:p w14:paraId="31BCB220"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Revenue Less Cost During QSE </w:t>
            </w:r>
            <w:proofErr w:type="spellStart"/>
            <w:r w:rsidRPr="00D65BD4">
              <w:rPr>
                <w:rFonts w:eastAsia="SimSun"/>
                <w:i/>
                <w:iCs/>
                <w:sz w:val="20"/>
                <w:szCs w:val="20"/>
              </w:rPr>
              <w:t>Clawback</w:t>
            </w:r>
            <w:proofErr w:type="spellEnd"/>
            <w:r w:rsidRPr="00D65BD4">
              <w:rPr>
                <w:rFonts w:eastAsia="SimSun"/>
                <w:i/>
                <w:iCs/>
                <w:sz w:val="20"/>
                <w:szCs w:val="20"/>
              </w:rPr>
              <w:t xml:space="preserve"> Intervals</w:t>
            </w:r>
            <w:r w:rsidRPr="00D65BD4">
              <w:rPr>
                <w:rFonts w:eastAsia="SimSun"/>
                <w:iCs/>
                <w:sz w:val="20"/>
                <w:szCs w:val="20"/>
              </w:rPr>
              <w:t xml:space="preserve">—The sum of the total revenue for Resource </w:t>
            </w:r>
            <w:proofErr w:type="spellStart"/>
            <w:r w:rsidRPr="00D65BD4">
              <w:rPr>
                <w:rFonts w:eastAsia="SimSun"/>
                <w:i/>
                <w:iCs/>
                <w:sz w:val="20"/>
                <w:szCs w:val="20"/>
              </w:rPr>
              <w:t>r</w:t>
            </w:r>
            <w:proofErr w:type="spellEnd"/>
            <w:r w:rsidRPr="00D65BD4">
              <w:rPr>
                <w:rFonts w:eastAsia="SimSun"/>
                <w:iCs/>
                <w:sz w:val="20"/>
                <w:szCs w:val="20"/>
              </w:rPr>
              <w:t xml:space="preserve"> less the cost during all QSE </w:t>
            </w:r>
            <w:proofErr w:type="spellStart"/>
            <w:r w:rsidRPr="00D65BD4">
              <w:rPr>
                <w:rFonts w:eastAsia="SimSun"/>
                <w:iCs/>
                <w:sz w:val="20"/>
                <w:szCs w:val="20"/>
              </w:rPr>
              <w:t>Clawback</w:t>
            </w:r>
            <w:proofErr w:type="spellEnd"/>
            <w:r w:rsidRPr="00D65BD4">
              <w:rPr>
                <w:rFonts w:eastAsia="SimSun"/>
                <w:iCs/>
                <w:sz w:val="20"/>
                <w:szCs w:val="20"/>
              </w:rPr>
              <w:t xml:space="preserve"> Intervals, for the Operating Day.  See Section 5.7.1.4.  When one or more Combined Cycle Generation Resources are committed by RUC, revenue less cost during QSE </w:t>
            </w:r>
            <w:proofErr w:type="spellStart"/>
            <w:r w:rsidRPr="00D65BD4">
              <w:rPr>
                <w:rFonts w:eastAsia="SimSun"/>
                <w:iCs/>
                <w:sz w:val="20"/>
                <w:szCs w:val="20"/>
              </w:rPr>
              <w:t>Clawback</w:t>
            </w:r>
            <w:proofErr w:type="spellEnd"/>
            <w:r w:rsidRPr="00D65BD4">
              <w:rPr>
                <w:rFonts w:eastAsia="SimSun"/>
                <w:iCs/>
                <w:sz w:val="20"/>
                <w:szCs w:val="20"/>
              </w:rPr>
              <w:t xml:space="preserve"> Intervals is calculated for the Combined Cycle Train for all Combined Cycle Generation Resources earning revenue in QSE </w:t>
            </w:r>
            <w:proofErr w:type="spellStart"/>
            <w:r w:rsidRPr="00D65BD4">
              <w:rPr>
                <w:rFonts w:eastAsia="SimSun"/>
                <w:iCs/>
                <w:sz w:val="20"/>
                <w:szCs w:val="20"/>
              </w:rPr>
              <w:t>Clawback</w:t>
            </w:r>
            <w:proofErr w:type="spellEnd"/>
            <w:r w:rsidRPr="00D65BD4">
              <w:rPr>
                <w:rFonts w:eastAsia="SimSun"/>
                <w:iCs/>
                <w:sz w:val="20"/>
                <w:szCs w:val="20"/>
              </w:rPr>
              <w:t xml:space="preserve"> Intervals.</w:t>
            </w:r>
          </w:p>
        </w:tc>
      </w:tr>
      <w:tr w:rsidR="00D65BD4" w:rsidRPr="00D65BD4" w14:paraId="32EAD1CB" w14:textId="77777777" w:rsidTr="0003786F">
        <w:trPr>
          <w:cantSplit/>
        </w:trPr>
        <w:tc>
          <w:tcPr>
            <w:tcW w:w="1026" w:type="pct"/>
          </w:tcPr>
          <w:p w14:paraId="366CBE60"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RUCHR</w:t>
            </w:r>
            <w:r w:rsidRPr="00D65BD4">
              <w:rPr>
                <w:rFonts w:eastAsia="SimSun"/>
                <w:i/>
                <w:iCs/>
                <w:sz w:val="20"/>
                <w:szCs w:val="20"/>
                <w:vertAlign w:val="subscript"/>
              </w:rPr>
              <w:t>q,r,d</w:t>
            </w:r>
            <w:proofErr w:type="spellEnd"/>
          </w:p>
        </w:tc>
        <w:tc>
          <w:tcPr>
            <w:tcW w:w="407" w:type="pct"/>
          </w:tcPr>
          <w:p w14:paraId="04D02725"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567" w:type="pct"/>
          </w:tcPr>
          <w:p w14:paraId="407A67BF"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 Hour—The total number of RUC-Committed Hours, for Resource </w:t>
            </w:r>
            <w:r w:rsidRPr="00D65BD4">
              <w:rPr>
                <w:rFonts w:eastAsia="SimSun"/>
                <w:i/>
                <w:iCs/>
                <w:sz w:val="20"/>
                <w:szCs w:val="20"/>
              </w:rPr>
              <w:t>r</w:t>
            </w:r>
            <w:r w:rsidRPr="00D65BD4">
              <w:rPr>
                <w:rFonts w:eastAsia="SimSun"/>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D65BD4" w:rsidRPr="00D65BD4" w14:paraId="699FE325" w14:textId="77777777" w:rsidTr="0003786F">
        <w:trPr>
          <w:cantSplit/>
        </w:trPr>
        <w:tc>
          <w:tcPr>
            <w:tcW w:w="1026" w:type="pct"/>
          </w:tcPr>
          <w:p w14:paraId="757F368E" w14:textId="77777777" w:rsidR="00D65BD4" w:rsidRPr="00D65BD4" w:rsidRDefault="00D65BD4" w:rsidP="00D65BD4">
            <w:pPr>
              <w:spacing w:after="60"/>
              <w:rPr>
                <w:rFonts w:eastAsia="SimSun"/>
                <w:iCs/>
                <w:sz w:val="20"/>
                <w:szCs w:val="20"/>
              </w:rPr>
            </w:pPr>
            <w:r w:rsidRPr="00D65BD4">
              <w:rPr>
                <w:rFonts w:eastAsia="SimSun"/>
                <w:i/>
                <w:iCs/>
                <w:sz w:val="20"/>
                <w:szCs w:val="20"/>
              </w:rPr>
              <w:t>q</w:t>
            </w:r>
          </w:p>
        </w:tc>
        <w:tc>
          <w:tcPr>
            <w:tcW w:w="407" w:type="pct"/>
          </w:tcPr>
          <w:p w14:paraId="2C5CCF50"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567" w:type="pct"/>
          </w:tcPr>
          <w:p w14:paraId="7F89EEEC"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68394DF2" w14:textId="77777777" w:rsidTr="0003786F">
        <w:trPr>
          <w:cantSplit/>
        </w:trPr>
        <w:tc>
          <w:tcPr>
            <w:tcW w:w="1026" w:type="pct"/>
          </w:tcPr>
          <w:p w14:paraId="35D9F5C2" w14:textId="77777777" w:rsidR="00D65BD4" w:rsidRPr="00D65BD4" w:rsidRDefault="00D65BD4" w:rsidP="00D65BD4">
            <w:pPr>
              <w:spacing w:after="60"/>
              <w:rPr>
                <w:rFonts w:eastAsia="SimSun"/>
                <w:iCs/>
                <w:sz w:val="20"/>
                <w:szCs w:val="20"/>
              </w:rPr>
            </w:pPr>
            <w:r w:rsidRPr="00D65BD4">
              <w:rPr>
                <w:rFonts w:eastAsia="SimSun"/>
                <w:i/>
                <w:iCs/>
                <w:sz w:val="20"/>
                <w:szCs w:val="20"/>
              </w:rPr>
              <w:t>r</w:t>
            </w:r>
          </w:p>
        </w:tc>
        <w:tc>
          <w:tcPr>
            <w:tcW w:w="407" w:type="pct"/>
          </w:tcPr>
          <w:p w14:paraId="05B5DBDC"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567" w:type="pct"/>
          </w:tcPr>
          <w:p w14:paraId="2CC04C3B" w14:textId="77777777" w:rsidR="00D65BD4" w:rsidRPr="00D65BD4" w:rsidRDefault="00D65BD4" w:rsidP="00D65BD4">
            <w:pPr>
              <w:spacing w:after="60"/>
              <w:rPr>
                <w:rFonts w:eastAsia="SimSun"/>
                <w:iCs/>
                <w:sz w:val="20"/>
                <w:szCs w:val="20"/>
              </w:rPr>
            </w:pPr>
            <w:r w:rsidRPr="00D65BD4">
              <w:rPr>
                <w:rFonts w:eastAsia="SimSun"/>
                <w:iCs/>
                <w:sz w:val="20"/>
                <w:szCs w:val="20"/>
              </w:rPr>
              <w:t>A RUC-committed Generation Resource.</w:t>
            </w:r>
          </w:p>
        </w:tc>
      </w:tr>
      <w:tr w:rsidR="00D65BD4" w:rsidRPr="00D65BD4" w14:paraId="5CA0E0E8" w14:textId="77777777" w:rsidTr="0003786F">
        <w:trPr>
          <w:cantSplit/>
        </w:trPr>
        <w:tc>
          <w:tcPr>
            <w:tcW w:w="1026" w:type="pct"/>
          </w:tcPr>
          <w:p w14:paraId="797026EF" w14:textId="77777777" w:rsidR="00D65BD4" w:rsidRPr="00D65BD4" w:rsidRDefault="00D65BD4" w:rsidP="00D65BD4">
            <w:pPr>
              <w:spacing w:after="60"/>
              <w:rPr>
                <w:rFonts w:eastAsia="SimSun"/>
                <w:iCs/>
                <w:sz w:val="20"/>
                <w:szCs w:val="20"/>
              </w:rPr>
            </w:pPr>
            <w:r w:rsidRPr="00D65BD4">
              <w:rPr>
                <w:rFonts w:eastAsia="SimSun"/>
                <w:i/>
                <w:iCs/>
                <w:sz w:val="20"/>
                <w:szCs w:val="20"/>
              </w:rPr>
              <w:t>d</w:t>
            </w:r>
          </w:p>
        </w:tc>
        <w:tc>
          <w:tcPr>
            <w:tcW w:w="407" w:type="pct"/>
          </w:tcPr>
          <w:p w14:paraId="5E929FD9"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567" w:type="pct"/>
          </w:tcPr>
          <w:p w14:paraId="3A0B3FF1" w14:textId="77777777" w:rsidR="00D65BD4" w:rsidRPr="00D65BD4" w:rsidRDefault="00D65BD4" w:rsidP="00D65BD4">
            <w:pPr>
              <w:spacing w:after="60"/>
              <w:rPr>
                <w:rFonts w:eastAsia="SimSun"/>
                <w:iCs/>
                <w:sz w:val="20"/>
                <w:szCs w:val="20"/>
              </w:rPr>
            </w:pPr>
            <w:r w:rsidRPr="00D65BD4">
              <w:rPr>
                <w:rFonts w:eastAsia="SimSun"/>
                <w:iCs/>
                <w:sz w:val="20"/>
                <w:szCs w:val="20"/>
              </w:rPr>
              <w:t>An Operating Day containing the RUC-commitment.</w:t>
            </w:r>
          </w:p>
        </w:tc>
      </w:tr>
      <w:tr w:rsidR="00D65BD4" w:rsidRPr="00D65BD4" w14:paraId="16AE0772" w14:textId="77777777" w:rsidTr="0003786F">
        <w:trPr>
          <w:cantSplit/>
        </w:trPr>
        <w:tc>
          <w:tcPr>
            <w:tcW w:w="1026" w:type="pct"/>
          </w:tcPr>
          <w:p w14:paraId="22E114C0" w14:textId="77777777" w:rsidR="00D65BD4" w:rsidRPr="00D65BD4" w:rsidRDefault="00D65BD4" w:rsidP="00D65BD4">
            <w:pPr>
              <w:spacing w:after="60"/>
              <w:rPr>
                <w:rFonts w:eastAsia="SimSun"/>
                <w:iCs/>
                <w:sz w:val="20"/>
                <w:szCs w:val="20"/>
              </w:rPr>
            </w:pPr>
            <w:r w:rsidRPr="00D65BD4">
              <w:rPr>
                <w:rFonts w:eastAsia="SimSun"/>
                <w:i/>
                <w:iCs/>
                <w:sz w:val="20"/>
                <w:szCs w:val="20"/>
              </w:rPr>
              <w:t>h</w:t>
            </w:r>
          </w:p>
        </w:tc>
        <w:tc>
          <w:tcPr>
            <w:tcW w:w="407" w:type="pct"/>
          </w:tcPr>
          <w:p w14:paraId="2FE5D5E1"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567" w:type="pct"/>
          </w:tcPr>
          <w:p w14:paraId="1F4AE132" w14:textId="77777777" w:rsidR="00D65BD4" w:rsidRPr="00D65BD4" w:rsidRDefault="00D65BD4" w:rsidP="00D65BD4">
            <w:pPr>
              <w:spacing w:after="60"/>
              <w:rPr>
                <w:rFonts w:eastAsia="SimSun"/>
                <w:iCs/>
                <w:sz w:val="20"/>
                <w:szCs w:val="20"/>
              </w:rPr>
            </w:pPr>
            <w:r w:rsidRPr="00D65BD4">
              <w:rPr>
                <w:rFonts w:eastAsia="SimSun"/>
                <w:iCs/>
                <w:sz w:val="20"/>
                <w:szCs w:val="20"/>
              </w:rPr>
              <w:t>An hour in the RUC-commitment period.</w:t>
            </w:r>
          </w:p>
        </w:tc>
      </w:tr>
    </w:tbl>
    <w:p w14:paraId="2D605072" w14:textId="77777777" w:rsidR="00D65BD4" w:rsidRPr="00D65BD4" w:rsidRDefault="00D65BD4" w:rsidP="00D65BD4">
      <w:pPr>
        <w:keepNext/>
        <w:widowControl w:val="0"/>
        <w:tabs>
          <w:tab w:val="left" w:pos="1260"/>
        </w:tabs>
        <w:spacing w:before="480" w:after="240"/>
        <w:ind w:left="1267" w:hanging="1267"/>
        <w:outlineLvl w:val="3"/>
        <w:rPr>
          <w:b/>
          <w:bCs/>
          <w:snapToGrid w:val="0"/>
          <w:szCs w:val="20"/>
        </w:rPr>
      </w:pPr>
      <w:bookmarkStart w:id="826" w:name="_Toc400547187"/>
      <w:bookmarkStart w:id="827" w:name="_Toc405384292"/>
      <w:bookmarkStart w:id="828" w:name="_Toc405543559"/>
      <w:bookmarkStart w:id="829" w:name="_Toc428178068"/>
      <w:bookmarkStart w:id="830" w:name="_Toc440872699"/>
      <w:bookmarkStart w:id="831" w:name="_Toc458766244"/>
      <w:bookmarkStart w:id="832" w:name="_Toc459292649"/>
      <w:bookmarkStart w:id="833" w:name="_Toc60038356"/>
      <w:bookmarkStart w:id="834" w:name="_Toc400547191"/>
      <w:bookmarkStart w:id="835" w:name="_Toc405384296"/>
      <w:bookmarkStart w:id="836" w:name="_Toc405543563"/>
      <w:bookmarkStart w:id="837" w:name="_Toc428178072"/>
      <w:bookmarkStart w:id="838" w:name="_Toc440872703"/>
      <w:bookmarkStart w:id="839" w:name="_Toc458766248"/>
      <w:bookmarkStart w:id="840" w:name="_Toc459292653"/>
      <w:bookmarkStart w:id="841" w:name="_Toc60038360"/>
      <w:r w:rsidRPr="00D65BD4">
        <w:rPr>
          <w:b/>
          <w:bCs/>
          <w:snapToGrid w:val="0"/>
          <w:szCs w:val="20"/>
        </w:rPr>
        <w:t>5.7.1.1</w:t>
      </w:r>
      <w:r w:rsidRPr="00D65BD4">
        <w:rPr>
          <w:b/>
          <w:bCs/>
          <w:snapToGrid w:val="0"/>
          <w:szCs w:val="20"/>
        </w:rPr>
        <w:tab/>
        <w:t>RUC Guarantee</w:t>
      </w:r>
      <w:bookmarkEnd w:id="826"/>
      <w:bookmarkEnd w:id="827"/>
      <w:bookmarkEnd w:id="828"/>
      <w:bookmarkEnd w:id="829"/>
      <w:bookmarkEnd w:id="830"/>
      <w:bookmarkEnd w:id="831"/>
      <w:bookmarkEnd w:id="832"/>
      <w:bookmarkEnd w:id="833"/>
    </w:p>
    <w:p w14:paraId="62FAE972" w14:textId="77777777" w:rsidR="00D65BD4" w:rsidRPr="00D65BD4" w:rsidRDefault="00D65BD4" w:rsidP="00D65BD4">
      <w:pPr>
        <w:spacing w:after="240"/>
        <w:ind w:left="720" w:hanging="720"/>
        <w:rPr>
          <w:szCs w:val="20"/>
        </w:rPr>
      </w:pPr>
      <w:r w:rsidRPr="00D65BD4">
        <w:rPr>
          <w:szCs w:val="20"/>
        </w:rPr>
        <w:t>(1)</w:t>
      </w:r>
      <w:r w:rsidRPr="00D65BD4">
        <w:rPr>
          <w:szCs w:val="20"/>
        </w:rPr>
        <w:tab/>
      </w:r>
      <w:r w:rsidRPr="00D65BD4">
        <w:rPr>
          <w:iCs/>
          <w:szCs w:val="20"/>
        </w:rPr>
        <w:t xml:space="preserve">The allowable Startup Costs and minimum-energy costs of a Resource committed by RUC is the RUC Guarantee. </w:t>
      </w:r>
      <w:r w:rsidRPr="00D65BD4">
        <w:rPr>
          <w:szCs w:val="20"/>
        </w:rPr>
        <w:t xml:space="preserve"> The RUC Guarantee minimum-energy costs are prorated according to the actual generation when the Resource’s average output during a 15-minute Settlement Interval is below the corresponding LSL.</w:t>
      </w:r>
    </w:p>
    <w:p w14:paraId="4EDAB7EB" w14:textId="77777777" w:rsidR="00D65BD4" w:rsidRPr="00D65BD4" w:rsidRDefault="00D65BD4" w:rsidP="00D65BD4">
      <w:pPr>
        <w:spacing w:after="240"/>
        <w:ind w:left="720" w:hanging="720"/>
        <w:rPr>
          <w:szCs w:val="20"/>
        </w:rPr>
      </w:pPr>
      <w:r w:rsidRPr="00D65BD4">
        <w:rPr>
          <w:szCs w:val="20"/>
        </w:rPr>
        <w:t>(2)</w:t>
      </w:r>
      <w:r w:rsidRPr="00D65BD4">
        <w:rPr>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842" w:author="ERCOT" w:date="2024-05-20T15:10:00Z">
        <w:r w:rsidRPr="00D65BD4">
          <w:rPr>
            <w:szCs w:val="20"/>
          </w:rPr>
          <w:t>or DRRS</w:t>
        </w:r>
      </w:ins>
      <w:ins w:id="843" w:author="ERCOT" w:date="2024-05-29T08:19:00Z">
        <w:r w:rsidRPr="00D65BD4">
          <w:rPr>
            <w:szCs w:val="20"/>
          </w:rPr>
          <w:t>-</w:t>
        </w:r>
      </w:ins>
      <w:ins w:id="844" w:author="ERCOT" w:date="2024-05-20T15:10:00Z">
        <w:r w:rsidRPr="00D65BD4">
          <w:rPr>
            <w:szCs w:val="20"/>
          </w:rPr>
          <w:t xml:space="preserve">deployed </w:t>
        </w:r>
      </w:ins>
      <w:r w:rsidRPr="00D65BD4">
        <w:rPr>
          <w:szCs w:val="20"/>
        </w:rPr>
        <w:t>Combined Cycle Generation Resource is also used to calculate RUC Guarantee for a Combined Cycle Train.</w:t>
      </w:r>
    </w:p>
    <w:p w14:paraId="37CE95BA" w14:textId="77777777" w:rsidR="00D65BD4" w:rsidRPr="00D65BD4" w:rsidRDefault="00D65BD4" w:rsidP="00D65BD4">
      <w:pPr>
        <w:spacing w:after="240"/>
        <w:ind w:left="720" w:hanging="720"/>
        <w:rPr>
          <w:szCs w:val="20"/>
        </w:rPr>
      </w:pPr>
      <w:r w:rsidRPr="00D65BD4">
        <w:rPr>
          <w:iCs/>
          <w:szCs w:val="20"/>
        </w:rPr>
        <w:lastRenderedPageBreak/>
        <w:t>(3)</w:t>
      </w:r>
      <w:r w:rsidRPr="00D65BD4">
        <w:rPr>
          <w:iCs/>
          <w:szCs w:val="20"/>
        </w:rPr>
        <w:tab/>
        <w:t xml:space="preserve">For an Aggregate Generation Resource (AGR), the Startup Cost shall be scaled according to the </w:t>
      </w:r>
      <w:r w:rsidRPr="00D65BD4">
        <w:rPr>
          <w:szCs w:val="20"/>
        </w:rPr>
        <w:t>maximum number of its generators online during a contiguous block of RUC-committed intervals, as indicated by telemetry, compared to the total number of generators registered to the AGR and used in the approved verifiable cost for the AGR.</w:t>
      </w:r>
    </w:p>
    <w:p w14:paraId="0B52D4DE" w14:textId="77777777" w:rsidR="00D65BD4" w:rsidRPr="00D65BD4" w:rsidRDefault="00D65BD4" w:rsidP="00D65BD4">
      <w:pPr>
        <w:spacing w:after="240"/>
        <w:ind w:left="720" w:hanging="720"/>
        <w:rPr>
          <w:szCs w:val="20"/>
        </w:rPr>
      </w:pPr>
      <w:r w:rsidRPr="00D65BD4">
        <w:rPr>
          <w:szCs w:val="20"/>
        </w:rPr>
        <w:t>(4)</w:t>
      </w:r>
      <w:r w:rsidRPr="00D65BD4">
        <w:rPr>
          <w:szCs w:val="20"/>
        </w:rPr>
        <w:tab/>
        <w:t>The RUC Guarantee is calculated for non-Combined Cycle Trains as follows:</w:t>
      </w:r>
      <w:r w:rsidRPr="00D65BD4">
        <w:rPr>
          <w:szCs w:val="20"/>
          <w:highlight w:val="green"/>
        </w:rPr>
        <w:t xml:space="preserve"> </w:t>
      </w:r>
    </w:p>
    <w:p w14:paraId="03BD0964" w14:textId="77777777" w:rsidR="00D65BD4" w:rsidRPr="00D65BD4" w:rsidRDefault="00D65BD4" w:rsidP="00D65BD4">
      <w:pPr>
        <w:tabs>
          <w:tab w:val="left" w:pos="2340"/>
          <w:tab w:val="left" w:pos="2880"/>
        </w:tabs>
        <w:spacing w:after="240"/>
        <w:ind w:left="3067" w:hanging="2347"/>
        <w:rPr>
          <w:b/>
          <w:lang w:val="x-none" w:eastAsia="x-none"/>
        </w:rPr>
      </w:pPr>
      <w:r w:rsidRPr="00D65BD4">
        <w:rPr>
          <w:b/>
          <w:lang w:val="x-none" w:eastAsia="x-none"/>
        </w:rPr>
        <w:t>RUCG</w:t>
      </w:r>
      <w:r w:rsidRPr="00D65BD4">
        <w:rPr>
          <w:b/>
          <w:lang w:eastAsia="x-none"/>
        </w:rPr>
        <w:t xml:space="preserve"> </w:t>
      </w:r>
      <w:r w:rsidRPr="00D65BD4">
        <w:rPr>
          <w:b/>
          <w:i/>
          <w:vertAlign w:val="subscript"/>
          <w:lang w:val="x-none" w:eastAsia="x-none"/>
        </w:rPr>
        <w:t>q,</w:t>
      </w:r>
      <w:r w:rsidRPr="00D65BD4">
        <w:rPr>
          <w:b/>
          <w:i/>
          <w:vertAlign w:val="subscript"/>
          <w:lang w:eastAsia="x-none"/>
        </w:rPr>
        <w:t xml:space="preserve"> </w:t>
      </w:r>
      <w:r w:rsidRPr="00D65BD4">
        <w:rPr>
          <w:b/>
          <w:i/>
          <w:vertAlign w:val="subscript"/>
          <w:lang w:val="x-none" w:eastAsia="x-none"/>
        </w:rPr>
        <w:t>r,</w:t>
      </w:r>
      <w:r w:rsidRPr="00D65BD4">
        <w:rPr>
          <w:b/>
          <w:i/>
          <w:vertAlign w:val="subscript"/>
          <w:lang w:eastAsia="x-none"/>
        </w:rPr>
        <w:t xml:space="preserve"> </w:t>
      </w:r>
      <w:r w:rsidRPr="00D65BD4">
        <w:rPr>
          <w:b/>
          <w:i/>
          <w:vertAlign w:val="subscript"/>
          <w:lang w:val="x-none" w:eastAsia="x-none"/>
        </w:rPr>
        <w:t>d</w:t>
      </w:r>
      <w:r w:rsidRPr="00D65BD4">
        <w:rPr>
          <w:b/>
          <w:lang w:val="x-none" w:eastAsia="x-none"/>
        </w:rPr>
        <w:tab/>
        <w:t>=</w:t>
      </w:r>
      <w:r w:rsidRPr="00D65BD4">
        <w:rPr>
          <w:b/>
          <w:lang w:val="x-none" w:eastAsia="x-none"/>
        </w:rPr>
        <w:tab/>
        <w:t xml:space="preserve"> </w:t>
      </w:r>
      <w:r w:rsidRPr="00D65BD4">
        <w:rPr>
          <w:b/>
          <w:position w:val="-20"/>
          <w:lang w:val="pt-BR" w:eastAsia="x-none"/>
        </w:rPr>
        <w:object w:dxaOrig="220" w:dyaOrig="440" w14:anchorId="754E1C31">
          <v:shape id="_x0000_i1030" type="#_x0000_t75" style="width:9pt;height:22.8pt" o:ole="">
            <v:imagedata r:id="rId20" o:title=""/>
          </v:shape>
          <o:OLEObject Type="Embed" ProgID="Equation.3" ShapeID="_x0000_i1030" DrawAspect="Content" ObjectID="_1786452137" r:id="rId21"/>
        </w:object>
      </w:r>
      <w:r w:rsidRPr="00D65BD4">
        <w:rPr>
          <w:b/>
          <w:lang w:val="x-none" w:eastAsia="x-none"/>
        </w:rPr>
        <w:t>(SUPR</w:t>
      </w:r>
      <w:r w:rsidRPr="00D65BD4">
        <w:rPr>
          <w:b/>
          <w:lang w:eastAsia="x-none"/>
        </w:rPr>
        <w:t xml:space="preserve"> </w:t>
      </w:r>
      <w:r w:rsidRPr="00D65BD4">
        <w:rPr>
          <w:b/>
          <w:i/>
          <w:vertAlign w:val="subscript"/>
          <w:lang w:val="x-none" w:eastAsia="x-none"/>
        </w:rPr>
        <w:t>q,</w:t>
      </w:r>
      <w:r w:rsidRPr="00D65BD4">
        <w:rPr>
          <w:b/>
          <w:i/>
          <w:vertAlign w:val="subscript"/>
          <w:lang w:eastAsia="x-none"/>
        </w:rPr>
        <w:t xml:space="preserve"> </w:t>
      </w:r>
      <w:r w:rsidRPr="00D65BD4">
        <w:rPr>
          <w:b/>
          <w:i/>
          <w:vertAlign w:val="subscript"/>
          <w:lang w:val="x-none" w:eastAsia="x-none"/>
        </w:rPr>
        <w:t>r,</w:t>
      </w:r>
      <w:r w:rsidRPr="00D65BD4">
        <w:rPr>
          <w:b/>
          <w:i/>
          <w:vertAlign w:val="subscript"/>
          <w:lang w:eastAsia="x-none"/>
        </w:rPr>
        <w:t xml:space="preserve"> </w:t>
      </w:r>
      <w:r w:rsidRPr="00D65BD4">
        <w:rPr>
          <w:b/>
          <w:i/>
          <w:vertAlign w:val="subscript"/>
          <w:lang w:val="x-none" w:eastAsia="x-none"/>
        </w:rPr>
        <w:t>s</w:t>
      </w:r>
      <w:r w:rsidRPr="00D65BD4">
        <w:rPr>
          <w:b/>
          <w:lang w:val="x-none" w:eastAsia="x-none"/>
        </w:rPr>
        <w:t xml:space="preserve"> * RUCSUFLAG</w:t>
      </w:r>
      <w:r w:rsidRPr="00D65BD4">
        <w:rPr>
          <w:b/>
          <w:lang w:eastAsia="x-none"/>
        </w:rPr>
        <w:t xml:space="preserve"> </w:t>
      </w:r>
      <w:r w:rsidRPr="00D65BD4">
        <w:rPr>
          <w:b/>
          <w:i/>
          <w:vertAlign w:val="subscript"/>
          <w:lang w:val="x-none" w:eastAsia="x-none"/>
        </w:rPr>
        <w:t>q,</w:t>
      </w:r>
      <w:r w:rsidRPr="00D65BD4">
        <w:rPr>
          <w:b/>
          <w:i/>
          <w:vertAlign w:val="subscript"/>
          <w:lang w:eastAsia="x-none"/>
        </w:rPr>
        <w:t xml:space="preserve"> </w:t>
      </w:r>
      <w:r w:rsidRPr="00D65BD4">
        <w:rPr>
          <w:b/>
          <w:i/>
          <w:vertAlign w:val="subscript"/>
          <w:lang w:val="x-none" w:eastAsia="x-none"/>
        </w:rPr>
        <w:t>r,</w:t>
      </w:r>
      <w:r w:rsidRPr="00D65BD4">
        <w:rPr>
          <w:b/>
          <w:i/>
          <w:vertAlign w:val="subscript"/>
          <w:lang w:eastAsia="x-none"/>
        </w:rPr>
        <w:t xml:space="preserve"> </w:t>
      </w:r>
      <w:r w:rsidRPr="00D65BD4">
        <w:rPr>
          <w:b/>
          <w:i/>
          <w:vertAlign w:val="subscript"/>
          <w:lang w:val="x-none" w:eastAsia="x-none"/>
        </w:rPr>
        <w:t>s</w:t>
      </w:r>
      <w:r w:rsidRPr="00D65BD4">
        <w:rPr>
          <w:b/>
          <w:lang w:val="x-none" w:eastAsia="x-none"/>
        </w:rPr>
        <w:t xml:space="preserve">) + </w:t>
      </w:r>
      <w:r w:rsidRPr="00D65BD4">
        <w:rPr>
          <w:b/>
          <w:position w:val="-20"/>
          <w:lang w:val="x-none" w:eastAsia="x-none"/>
        </w:rPr>
        <w:object w:dxaOrig="220" w:dyaOrig="440" w14:anchorId="509C7551">
          <v:shape id="_x0000_i1031" type="#_x0000_t75" style="width:12pt;height:20.4pt" o:ole="">
            <v:imagedata r:id="rId22" o:title=""/>
          </v:shape>
          <o:OLEObject Type="Embed" ProgID="Equation.3" ShapeID="_x0000_i1031" DrawAspect="Content" ObjectID="_1786452138" r:id="rId23"/>
        </w:object>
      </w:r>
      <w:r w:rsidRPr="00D65BD4">
        <w:rPr>
          <w:b/>
          <w:lang w:val="x-none" w:eastAsia="x-none"/>
        </w:rPr>
        <w:t>(MEPR</w:t>
      </w:r>
      <w:r w:rsidRPr="00D65BD4">
        <w:rPr>
          <w:b/>
          <w:lang w:eastAsia="x-none"/>
        </w:rPr>
        <w:t xml:space="preserve"> </w:t>
      </w:r>
      <w:r w:rsidRPr="00D65BD4">
        <w:rPr>
          <w:b/>
          <w:i/>
          <w:vertAlign w:val="subscript"/>
          <w:lang w:val="x-none" w:eastAsia="x-none"/>
        </w:rPr>
        <w:t>q,</w:t>
      </w:r>
      <w:r w:rsidRPr="00D65BD4">
        <w:rPr>
          <w:b/>
          <w:i/>
          <w:vertAlign w:val="subscript"/>
          <w:lang w:eastAsia="x-none"/>
        </w:rPr>
        <w:t xml:space="preserve"> </w:t>
      </w:r>
      <w:r w:rsidRPr="00D65BD4">
        <w:rPr>
          <w:b/>
          <w:i/>
          <w:vertAlign w:val="subscript"/>
          <w:lang w:val="x-none" w:eastAsia="x-none"/>
        </w:rPr>
        <w:t>r,</w:t>
      </w:r>
      <w:r w:rsidRPr="00D65BD4">
        <w:rPr>
          <w:b/>
          <w:i/>
          <w:vertAlign w:val="subscript"/>
          <w:lang w:eastAsia="x-none"/>
        </w:rPr>
        <w:t xml:space="preserve"> </w:t>
      </w:r>
      <w:r w:rsidRPr="00D65BD4">
        <w:rPr>
          <w:b/>
          <w:i/>
          <w:vertAlign w:val="subscript"/>
          <w:lang w:val="x-none" w:eastAsia="x-none"/>
        </w:rPr>
        <w:t>i</w:t>
      </w:r>
      <w:r w:rsidRPr="00D65BD4">
        <w:rPr>
          <w:b/>
          <w:lang w:val="x-none" w:eastAsia="x-none"/>
        </w:rPr>
        <w:t xml:space="preserve"> * Min ((LSL</w:t>
      </w:r>
      <w:r w:rsidRPr="00D65BD4">
        <w:rPr>
          <w:b/>
          <w:lang w:eastAsia="x-none"/>
        </w:rPr>
        <w:t xml:space="preserve"> </w:t>
      </w:r>
      <w:r w:rsidRPr="00D65BD4">
        <w:rPr>
          <w:b/>
          <w:i/>
          <w:vertAlign w:val="subscript"/>
          <w:lang w:val="x-none" w:eastAsia="x-none"/>
        </w:rPr>
        <w:t>q,</w:t>
      </w:r>
      <w:r w:rsidRPr="00D65BD4">
        <w:rPr>
          <w:b/>
          <w:i/>
          <w:vertAlign w:val="subscript"/>
          <w:lang w:eastAsia="x-none"/>
        </w:rPr>
        <w:t xml:space="preserve"> </w:t>
      </w:r>
      <w:r w:rsidRPr="00D65BD4">
        <w:rPr>
          <w:b/>
          <w:i/>
          <w:vertAlign w:val="subscript"/>
          <w:lang w:val="x-none" w:eastAsia="x-none"/>
        </w:rPr>
        <w:t>r,</w:t>
      </w:r>
      <w:r w:rsidRPr="00D65BD4">
        <w:rPr>
          <w:b/>
          <w:i/>
          <w:vertAlign w:val="subscript"/>
          <w:lang w:eastAsia="x-none"/>
        </w:rPr>
        <w:t xml:space="preserve"> </w:t>
      </w:r>
      <w:r w:rsidRPr="00D65BD4">
        <w:rPr>
          <w:b/>
          <w:i/>
          <w:vertAlign w:val="subscript"/>
          <w:lang w:val="x-none" w:eastAsia="x-none"/>
        </w:rPr>
        <w:t>i</w:t>
      </w:r>
      <w:r w:rsidRPr="00D65BD4">
        <w:rPr>
          <w:b/>
          <w:lang w:val="x-none" w:eastAsia="x-none"/>
        </w:rPr>
        <w:t xml:space="preserve"> * (¼)), RTMG</w:t>
      </w:r>
      <w:r w:rsidRPr="00D65BD4">
        <w:rPr>
          <w:b/>
          <w:lang w:eastAsia="x-none"/>
        </w:rPr>
        <w:t xml:space="preserve"> </w:t>
      </w:r>
      <w:r w:rsidRPr="00D65BD4">
        <w:rPr>
          <w:b/>
          <w:i/>
          <w:vertAlign w:val="subscript"/>
          <w:lang w:val="x-none" w:eastAsia="x-none"/>
        </w:rPr>
        <w:t>q,</w:t>
      </w:r>
      <w:r w:rsidRPr="00D65BD4">
        <w:rPr>
          <w:b/>
          <w:i/>
          <w:vertAlign w:val="subscript"/>
          <w:lang w:eastAsia="x-none"/>
        </w:rPr>
        <w:t xml:space="preserve"> </w:t>
      </w:r>
      <w:r w:rsidRPr="00D65BD4">
        <w:rPr>
          <w:b/>
          <w:i/>
          <w:vertAlign w:val="subscript"/>
          <w:lang w:val="x-none" w:eastAsia="x-none"/>
        </w:rPr>
        <w:t>r,</w:t>
      </w:r>
      <w:r w:rsidRPr="00D65BD4">
        <w:rPr>
          <w:b/>
          <w:i/>
          <w:vertAlign w:val="subscript"/>
          <w:lang w:eastAsia="x-none"/>
        </w:rPr>
        <w:t xml:space="preserve"> </w:t>
      </w:r>
      <w:r w:rsidRPr="00D65BD4">
        <w:rPr>
          <w:b/>
          <w:i/>
          <w:vertAlign w:val="subscript"/>
          <w:lang w:val="x-none" w:eastAsia="x-none"/>
        </w:rPr>
        <w:t>i</w:t>
      </w:r>
      <w:r w:rsidRPr="00D65BD4">
        <w:rPr>
          <w:b/>
          <w:lang w:val="x-none" w:eastAsia="x-none"/>
        </w:rPr>
        <w:t>))</w:t>
      </w:r>
    </w:p>
    <w:p w14:paraId="061DF269" w14:textId="77777777" w:rsidR="00D65BD4" w:rsidRPr="00D65BD4" w:rsidRDefault="00D65BD4" w:rsidP="00D65BD4">
      <w:pPr>
        <w:spacing w:after="240"/>
        <w:ind w:left="720" w:hanging="720"/>
        <w:rPr>
          <w:szCs w:val="20"/>
        </w:rPr>
      </w:pPr>
      <w:r w:rsidRPr="00D65BD4">
        <w:rPr>
          <w:szCs w:val="20"/>
        </w:rPr>
        <w:t>(5)</w:t>
      </w:r>
      <w:r w:rsidRPr="00D65BD4">
        <w:rPr>
          <w:szCs w:val="20"/>
        </w:rPr>
        <w:tab/>
        <w:t>The RUC Guarantee is calculated for Combined Cycle Trains as follows:</w:t>
      </w:r>
    </w:p>
    <w:p w14:paraId="45E958A5" w14:textId="77777777" w:rsidR="00D65BD4" w:rsidRPr="00D65BD4" w:rsidRDefault="00D65BD4" w:rsidP="00D65BD4">
      <w:pPr>
        <w:tabs>
          <w:tab w:val="left" w:pos="1440"/>
          <w:tab w:val="left" w:pos="2340"/>
        </w:tabs>
        <w:spacing w:after="240"/>
        <w:ind w:left="720"/>
        <w:rPr>
          <w:bCs/>
          <w:szCs w:val="20"/>
          <w:lang w:val="x-none" w:eastAsia="x-none"/>
        </w:rPr>
      </w:pPr>
      <w:r w:rsidRPr="00D65BD4">
        <w:rPr>
          <w:bCs/>
          <w:szCs w:val="20"/>
          <w:lang w:val="x-none" w:eastAsia="x-none"/>
        </w:rPr>
        <w:t>RUCG</w:t>
      </w:r>
      <w:r w:rsidRPr="00D65BD4">
        <w:rPr>
          <w:bCs/>
          <w:szCs w:val="20"/>
          <w:lang w:eastAsia="x-none"/>
        </w:rPr>
        <w:t xml:space="preserve"> </w:t>
      </w:r>
      <w:r w:rsidRPr="00D65BD4">
        <w:rPr>
          <w:bCs/>
          <w:i/>
          <w:szCs w:val="20"/>
          <w:vertAlign w:val="subscript"/>
          <w:lang w:val="x-none" w:eastAsia="x-none"/>
        </w:rPr>
        <w:t>q</w:t>
      </w:r>
      <w:r w:rsidRPr="00D65BD4">
        <w:rPr>
          <w:bCs/>
          <w:i/>
          <w:iCs/>
          <w:szCs w:val="20"/>
          <w:vertAlign w:val="subscript"/>
          <w:lang w:val="x-none" w:eastAsia="x-none"/>
        </w:rPr>
        <w:t>,</w:t>
      </w:r>
      <w:r w:rsidRPr="00D65BD4">
        <w:rPr>
          <w:bCs/>
          <w:i/>
          <w:iCs/>
          <w:szCs w:val="20"/>
          <w:vertAlign w:val="subscript"/>
          <w:lang w:eastAsia="x-none"/>
        </w:rPr>
        <w:t xml:space="preserve"> </w:t>
      </w:r>
      <w:r w:rsidRPr="00D65BD4">
        <w:rPr>
          <w:bCs/>
          <w:i/>
          <w:iCs/>
          <w:szCs w:val="20"/>
          <w:vertAlign w:val="subscript"/>
          <w:lang w:val="x-none" w:eastAsia="x-none"/>
        </w:rPr>
        <w:t>r,</w:t>
      </w:r>
      <w:r w:rsidRPr="00D65BD4">
        <w:rPr>
          <w:bCs/>
          <w:i/>
          <w:iCs/>
          <w:szCs w:val="20"/>
          <w:vertAlign w:val="subscript"/>
          <w:lang w:eastAsia="x-none"/>
        </w:rPr>
        <w:t xml:space="preserve"> </w:t>
      </w:r>
      <w:r w:rsidRPr="00D65BD4">
        <w:rPr>
          <w:bCs/>
          <w:i/>
          <w:iCs/>
          <w:szCs w:val="20"/>
          <w:vertAlign w:val="subscript"/>
          <w:lang w:val="x-none" w:eastAsia="x-none"/>
        </w:rPr>
        <w:t>d</w:t>
      </w:r>
      <w:r w:rsidRPr="00D65BD4">
        <w:rPr>
          <w:bCs/>
          <w:iCs/>
          <w:szCs w:val="20"/>
          <w:lang w:val="x-none" w:eastAsia="x-none"/>
        </w:rPr>
        <w:tab/>
        <w:t>=</w:t>
      </w:r>
      <w:r w:rsidRPr="00D65BD4">
        <w:rPr>
          <w:bCs/>
          <w:iCs/>
          <w:szCs w:val="20"/>
          <w:lang w:val="x-none" w:eastAsia="x-none"/>
        </w:rPr>
        <w:tab/>
      </w:r>
      <w:r w:rsidRPr="00D65BD4">
        <w:rPr>
          <w:bCs/>
          <w:szCs w:val="20"/>
          <w:lang w:val="x-none" w:eastAsia="x-none"/>
        </w:rPr>
        <w:fldChar w:fldCharType="begin"/>
      </w:r>
      <w:r w:rsidRPr="00D65BD4">
        <w:rPr>
          <w:bCs/>
          <w:szCs w:val="20"/>
          <w:lang w:val="x-none" w:eastAsia="x-none"/>
        </w:rPr>
        <w:fldChar w:fldCharType="separate"/>
      </w:r>
      <w:r w:rsidRPr="00D65BD4">
        <w:rPr>
          <w:b/>
          <w:bCs/>
          <w:i/>
          <w:noProof/>
          <w:position w:val="-20"/>
          <w:szCs w:val="20"/>
        </w:rPr>
        <w:drawing>
          <wp:inline distT="0" distB="0" distL="0" distR="0" wp14:anchorId="166A6F2E" wp14:editId="0C37FE12">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D65BD4">
        <w:rPr>
          <w:bCs/>
          <w:szCs w:val="20"/>
          <w:lang w:val="x-none" w:eastAsia="x-none"/>
        </w:rPr>
        <w:fldChar w:fldCharType="end"/>
      </w:r>
      <w:r w:rsidRPr="00D65BD4">
        <w:rPr>
          <w:bCs/>
          <w:iCs/>
          <w:szCs w:val="20"/>
          <w:lang w:val="x-none" w:eastAsia="x-none"/>
        </w:rPr>
        <w:t>(SUPR</w:t>
      </w:r>
      <w:r w:rsidRPr="00D65BD4">
        <w:rPr>
          <w:bCs/>
          <w:iCs/>
          <w:szCs w:val="20"/>
          <w:lang w:eastAsia="x-none"/>
        </w:rPr>
        <w:t xml:space="preserve"> </w:t>
      </w:r>
      <w:r w:rsidRPr="00D65BD4">
        <w:rPr>
          <w:bCs/>
          <w:i/>
          <w:iCs/>
          <w:szCs w:val="20"/>
          <w:vertAlign w:val="subscript"/>
          <w:lang w:val="x-none" w:eastAsia="x-none"/>
        </w:rPr>
        <w:t>q,</w:t>
      </w:r>
      <w:r w:rsidRPr="00D65BD4">
        <w:rPr>
          <w:bCs/>
          <w:i/>
          <w:iCs/>
          <w:szCs w:val="20"/>
          <w:vertAlign w:val="subscript"/>
          <w:lang w:eastAsia="x-none"/>
        </w:rPr>
        <w:t xml:space="preserve"> </w:t>
      </w:r>
      <w:r w:rsidRPr="00D65BD4">
        <w:rPr>
          <w:bCs/>
          <w:i/>
          <w:iCs/>
          <w:szCs w:val="20"/>
          <w:vertAlign w:val="subscript"/>
          <w:lang w:val="x-none" w:eastAsia="x-none"/>
        </w:rPr>
        <w:t>r,</w:t>
      </w:r>
      <w:r w:rsidRPr="00D65BD4">
        <w:rPr>
          <w:bCs/>
          <w:i/>
          <w:iCs/>
          <w:szCs w:val="20"/>
          <w:vertAlign w:val="subscript"/>
          <w:lang w:eastAsia="x-none"/>
        </w:rPr>
        <w:t xml:space="preserve"> </w:t>
      </w:r>
      <w:r w:rsidRPr="00D65BD4">
        <w:rPr>
          <w:bCs/>
          <w:iCs/>
          <w:szCs w:val="20"/>
          <w:vertAlign w:val="subscript"/>
          <w:lang w:val="x-none" w:eastAsia="x-none"/>
        </w:rPr>
        <w:t>s</w:t>
      </w:r>
      <w:r w:rsidRPr="00D65BD4">
        <w:rPr>
          <w:bCs/>
          <w:iCs/>
          <w:szCs w:val="20"/>
          <w:lang w:val="x-none" w:eastAsia="x-none"/>
        </w:rPr>
        <w:t xml:space="preserve"> * RUCSUFLAG</w:t>
      </w:r>
      <w:r w:rsidRPr="00D65BD4">
        <w:rPr>
          <w:bCs/>
          <w:iCs/>
          <w:szCs w:val="20"/>
          <w:lang w:eastAsia="x-none"/>
        </w:rPr>
        <w:t xml:space="preserve"> </w:t>
      </w:r>
      <w:r w:rsidRPr="00D65BD4">
        <w:rPr>
          <w:bCs/>
          <w:i/>
          <w:iCs/>
          <w:szCs w:val="20"/>
          <w:vertAlign w:val="subscript"/>
          <w:lang w:val="x-none" w:eastAsia="x-none"/>
        </w:rPr>
        <w:t>q,</w:t>
      </w:r>
      <w:r w:rsidRPr="00D65BD4">
        <w:rPr>
          <w:bCs/>
          <w:i/>
          <w:iCs/>
          <w:szCs w:val="20"/>
          <w:vertAlign w:val="subscript"/>
          <w:lang w:eastAsia="x-none"/>
        </w:rPr>
        <w:t xml:space="preserve"> </w:t>
      </w:r>
      <w:r w:rsidRPr="00D65BD4">
        <w:rPr>
          <w:bCs/>
          <w:i/>
          <w:iCs/>
          <w:szCs w:val="20"/>
          <w:vertAlign w:val="subscript"/>
          <w:lang w:val="x-none" w:eastAsia="x-none"/>
        </w:rPr>
        <w:t>r,</w:t>
      </w:r>
      <w:r w:rsidRPr="00D65BD4">
        <w:rPr>
          <w:bCs/>
          <w:i/>
          <w:iCs/>
          <w:szCs w:val="20"/>
          <w:vertAlign w:val="subscript"/>
          <w:lang w:eastAsia="x-none"/>
        </w:rPr>
        <w:t xml:space="preserve"> </w:t>
      </w:r>
      <w:r w:rsidRPr="00D65BD4">
        <w:rPr>
          <w:bCs/>
          <w:iCs/>
          <w:szCs w:val="20"/>
          <w:vertAlign w:val="subscript"/>
          <w:lang w:val="x-none" w:eastAsia="x-none"/>
        </w:rPr>
        <w:t>s</w:t>
      </w:r>
      <w:r w:rsidRPr="00D65BD4">
        <w:rPr>
          <w:bCs/>
          <w:iCs/>
          <w:szCs w:val="20"/>
          <w:lang w:val="x-none" w:eastAsia="x-none"/>
        </w:rPr>
        <w:t xml:space="preserve">) + </w:t>
      </w:r>
    </w:p>
    <w:p w14:paraId="23FA9C1E" w14:textId="77777777" w:rsidR="00D65BD4" w:rsidRPr="00D65BD4" w:rsidRDefault="00D65BD4" w:rsidP="00D65BD4">
      <w:pPr>
        <w:tabs>
          <w:tab w:val="left" w:pos="2340"/>
          <w:tab w:val="left" w:pos="2880"/>
        </w:tabs>
        <w:spacing w:after="240"/>
        <w:ind w:left="3067" w:hanging="2347"/>
        <w:rPr>
          <w:bCs/>
          <w:szCs w:val="20"/>
          <w:lang w:val="x-none" w:eastAsia="x-none"/>
        </w:rPr>
      </w:pPr>
      <w:r w:rsidRPr="00D65BD4">
        <w:rPr>
          <w:bCs/>
          <w:szCs w:val="20"/>
          <w:lang w:val="x-none" w:eastAsia="x-none"/>
        </w:rPr>
        <w:tab/>
      </w:r>
      <w:r w:rsidRPr="00D65BD4">
        <w:rPr>
          <w:b/>
          <w:bCs/>
          <w:i/>
          <w:szCs w:val="20"/>
          <w:lang w:val="x-none" w:eastAsia="x-none"/>
        </w:rPr>
        <w:tab/>
      </w:r>
      <w:r w:rsidRPr="00D65BD4">
        <w:rPr>
          <w:b/>
          <w:bCs/>
          <w:i/>
          <w:noProof/>
          <w:position w:val="-20"/>
          <w:szCs w:val="20"/>
        </w:rPr>
        <w:drawing>
          <wp:inline distT="0" distB="0" distL="0" distR="0" wp14:anchorId="5B1AC185" wp14:editId="2C7EE203">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D65BD4">
        <w:rPr>
          <w:bCs/>
          <w:szCs w:val="20"/>
          <w:lang w:val="x-none" w:eastAsia="x-none"/>
        </w:rPr>
        <w:t xml:space="preserve">(MAX (0, SUPR - SUPR)) + </w:t>
      </w:r>
      <w:r w:rsidRPr="00D65BD4">
        <w:rPr>
          <w:bCs/>
          <w:noProof/>
          <w:position w:val="-20"/>
          <w:szCs w:val="20"/>
        </w:rPr>
        <w:drawing>
          <wp:inline distT="0" distB="0" distL="0" distR="0" wp14:anchorId="1AB146A3" wp14:editId="1DEFA1E0">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bCs/>
          <w:szCs w:val="20"/>
          <w:lang w:val="x-none" w:eastAsia="x-none"/>
        </w:rPr>
        <w:t>(</w:t>
      </w:r>
      <w:r w:rsidRPr="00D65BD4">
        <w:rPr>
          <w:szCs w:val="20"/>
        </w:rPr>
        <w:t>RUCGME</w:t>
      </w:r>
      <w:r w:rsidRPr="00D65BD4">
        <w:rPr>
          <w:i/>
          <w:szCs w:val="20"/>
          <w:vertAlign w:val="subscript"/>
          <w:lang w:val="it-IT"/>
        </w:rPr>
        <w:t xml:space="preserve"> q, r, i</w:t>
      </w:r>
      <w:r w:rsidRPr="00D65BD4">
        <w:rPr>
          <w:bCs/>
          <w:szCs w:val="20"/>
          <w:lang w:val="x-none" w:eastAsia="x-none"/>
        </w:rPr>
        <w:t>)</w:t>
      </w:r>
    </w:p>
    <w:p w14:paraId="6043ED22" w14:textId="77777777" w:rsidR="00D65BD4" w:rsidRPr="00D65BD4" w:rsidRDefault="00D65BD4" w:rsidP="00D65BD4">
      <w:pPr>
        <w:spacing w:after="240"/>
        <w:ind w:firstLine="720"/>
        <w:rPr>
          <w:iCs/>
          <w:szCs w:val="20"/>
        </w:rPr>
      </w:pPr>
      <w:proofErr w:type="gramStart"/>
      <w:r w:rsidRPr="00D65BD4">
        <w:rPr>
          <w:iCs/>
          <w:szCs w:val="20"/>
        </w:rPr>
        <w:t>Where</w:t>
      </w:r>
      <w:proofErr w:type="gramEnd"/>
      <w:r w:rsidRPr="00D65BD4">
        <w:rPr>
          <w:iCs/>
          <w:szCs w:val="20"/>
        </w:rPr>
        <w:t>,</w:t>
      </w:r>
    </w:p>
    <w:p w14:paraId="28ED2112" w14:textId="77777777" w:rsidR="00D65BD4" w:rsidRPr="00D65BD4" w:rsidRDefault="00D65BD4" w:rsidP="00D65BD4">
      <w:pPr>
        <w:spacing w:after="240"/>
        <w:ind w:left="720" w:hanging="720"/>
        <w:rPr>
          <w:b/>
          <w:bCs/>
          <w:iCs/>
        </w:rPr>
      </w:pPr>
      <w:r w:rsidRPr="00D65BD4">
        <w:rPr>
          <w:iCs/>
          <w:szCs w:val="20"/>
        </w:rPr>
        <w:tab/>
        <w:t>If a Combined Cycle Train transitions to a RUC-committed configuration from a QSE-committed</w:t>
      </w:r>
      <w:ins w:id="845" w:author="ERCOT" w:date="2024-05-20T11:15:00Z">
        <w:r w:rsidRPr="00D65BD4">
          <w:rPr>
            <w:iCs/>
            <w:szCs w:val="20"/>
          </w:rPr>
          <w:t>, DRRS</w:t>
        </w:r>
      </w:ins>
      <w:ins w:id="846" w:author="ERCOT" w:date="2024-05-29T07:36:00Z">
        <w:r w:rsidRPr="00D65BD4">
          <w:rPr>
            <w:iCs/>
            <w:szCs w:val="20"/>
          </w:rPr>
          <w:t>-</w:t>
        </w:r>
      </w:ins>
      <w:ins w:id="847" w:author="ERCOT" w:date="2024-05-20T11:15:00Z">
        <w:r w:rsidRPr="00D65BD4">
          <w:rPr>
            <w:iCs/>
            <w:szCs w:val="20"/>
          </w:rPr>
          <w:t>deployed</w:t>
        </w:r>
      </w:ins>
      <w:ins w:id="848" w:author="ERCOT" w:date="2024-05-29T07:36:00Z">
        <w:r w:rsidRPr="00D65BD4">
          <w:rPr>
            <w:iCs/>
            <w:szCs w:val="20"/>
          </w:rPr>
          <w:t>,</w:t>
        </w:r>
      </w:ins>
      <w:r w:rsidRPr="00D65BD4">
        <w:rPr>
          <w:iCs/>
          <w:szCs w:val="20"/>
        </w:rPr>
        <w:t xml:space="preserve"> or other RUC-committed configuration between two contiguous hours, or to a RUC-committed configuration from a QSE-committed </w:t>
      </w:r>
      <w:ins w:id="849" w:author="ERCOT" w:date="2024-05-20T11:15:00Z">
        <w:r w:rsidRPr="00D65BD4">
          <w:rPr>
            <w:iCs/>
            <w:szCs w:val="20"/>
          </w:rPr>
          <w:t>or DRRS</w:t>
        </w:r>
      </w:ins>
      <w:ins w:id="850" w:author="ERCOT" w:date="2024-05-29T07:36:00Z">
        <w:r w:rsidRPr="00D65BD4">
          <w:rPr>
            <w:iCs/>
            <w:szCs w:val="20"/>
          </w:rPr>
          <w:t>-</w:t>
        </w:r>
      </w:ins>
      <w:ins w:id="851" w:author="ERCOT" w:date="2024-05-20T11:15:00Z">
        <w:r w:rsidRPr="00D65BD4">
          <w:rPr>
            <w:iCs/>
            <w:szCs w:val="20"/>
          </w:rPr>
          <w:t>de</w:t>
        </w:r>
      </w:ins>
      <w:ins w:id="852" w:author="ERCOT" w:date="2024-05-20T11:16:00Z">
        <w:r w:rsidRPr="00D65BD4">
          <w:rPr>
            <w:iCs/>
            <w:szCs w:val="20"/>
          </w:rPr>
          <w:t xml:space="preserve">ployed </w:t>
        </w:r>
      </w:ins>
      <w:r w:rsidRPr="00D65BD4">
        <w:rPr>
          <w:iCs/>
          <w:szCs w:val="20"/>
        </w:rPr>
        <w:t>configuration within the same hour due to a RUCAC, the transition is calculated as follows:</w:t>
      </w:r>
    </w:p>
    <w:p w14:paraId="2C1A82B6" w14:textId="77777777" w:rsidR="00D65BD4" w:rsidRPr="00D65BD4" w:rsidRDefault="00D65BD4" w:rsidP="00D65BD4">
      <w:pPr>
        <w:tabs>
          <w:tab w:val="left" w:pos="1440"/>
          <w:tab w:val="left" w:pos="2340"/>
        </w:tabs>
        <w:spacing w:after="240"/>
        <w:ind w:left="720"/>
        <w:rPr>
          <w:b/>
          <w:bCs/>
          <w:iCs/>
        </w:rPr>
      </w:pPr>
      <w:r w:rsidRPr="00D65BD4">
        <w:rPr>
          <w:bCs/>
          <w:lang w:val="x-none" w:eastAsia="x-none"/>
        </w:rPr>
        <w:t>MAX (0, SUPR</w:t>
      </w:r>
      <w:r w:rsidRPr="00D65BD4">
        <w:rPr>
          <w:bCs/>
          <w:lang w:eastAsia="x-none"/>
        </w:rPr>
        <w:t xml:space="preserve"> </w:t>
      </w:r>
      <w:proofErr w:type="spellStart"/>
      <w:r w:rsidRPr="00D65BD4">
        <w:rPr>
          <w:bCs/>
          <w:i/>
          <w:vertAlign w:val="subscript"/>
          <w:lang w:val="x-none" w:eastAsia="x-none"/>
        </w:rPr>
        <w:t>afterCCGR</w:t>
      </w:r>
      <w:proofErr w:type="spellEnd"/>
      <w:r w:rsidRPr="00D65BD4">
        <w:rPr>
          <w:bCs/>
          <w:lang w:val="x-none" w:eastAsia="x-none"/>
        </w:rPr>
        <w:t xml:space="preserve"> – SUPR</w:t>
      </w:r>
      <w:r w:rsidRPr="00D65BD4">
        <w:rPr>
          <w:bCs/>
          <w:lang w:eastAsia="x-none"/>
        </w:rPr>
        <w:t xml:space="preserve"> </w:t>
      </w:r>
      <w:proofErr w:type="spellStart"/>
      <w:r w:rsidRPr="00D65BD4">
        <w:rPr>
          <w:bCs/>
          <w:i/>
          <w:vertAlign w:val="subscript"/>
          <w:lang w:val="x-none" w:eastAsia="x-none"/>
        </w:rPr>
        <w:t>beforeCCGR</w:t>
      </w:r>
      <w:proofErr w:type="spellEnd"/>
      <w:r w:rsidRPr="00D65BD4">
        <w:rPr>
          <w:bCs/>
          <w:lang w:val="x-none" w:eastAsia="x-none"/>
        </w:rPr>
        <w:t>)</w:t>
      </w:r>
    </w:p>
    <w:p w14:paraId="10154B6C" w14:textId="77777777" w:rsidR="00D65BD4" w:rsidRPr="00D65BD4" w:rsidRDefault="00D65BD4" w:rsidP="00D65BD4">
      <w:pPr>
        <w:spacing w:after="240"/>
        <w:ind w:left="720" w:hanging="720"/>
        <w:rPr>
          <w:b/>
          <w:bCs/>
          <w:iCs/>
        </w:rPr>
      </w:pPr>
      <w:r w:rsidRPr="00D65BD4">
        <w:rPr>
          <w:iCs/>
          <w:szCs w:val="20"/>
        </w:rPr>
        <w:tab/>
        <w:t xml:space="preserve">If a Combined Cycle Train transitions to a QSE-committed </w:t>
      </w:r>
      <w:ins w:id="853" w:author="ERCOT" w:date="2024-05-20T15:13:00Z">
        <w:r w:rsidRPr="00D65BD4">
          <w:rPr>
            <w:iCs/>
            <w:szCs w:val="20"/>
          </w:rPr>
          <w:t>or DRRS</w:t>
        </w:r>
      </w:ins>
      <w:ins w:id="854" w:author="ERCOT" w:date="2024-05-29T07:36:00Z">
        <w:r w:rsidRPr="00D65BD4">
          <w:rPr>
            <w:iCs/>
            <w:szCs w:val="20"/>
          </w:rPr>
          <w:t>-</w:t>
        </w:r>
      </w:ins>
      <w:ins w:id="855" w:author="ERCOT" w:date="2024-05-20T15:13:00Z">
        <w:r w:rsidRPr="00D65BD4">
          <w:rPr>
            <w:iCs/>
            <w:szCs w:val="20"/>
          </w:rPr>
          <w:t xml:space="preserve">deployed </w:t>
        </w:r>
      </w:ins>
      <w:r w:rsidRPr="00D65BD4">
        <w:rPr>
          <w:iCs/>
          <w:szCs w:val="20"/>
        </w:rPr>
        <w:t>configuration from a RUC-committed configuration</w:t>
      </w:r>
      <w:ins w:id="856" w:author="ERCOT" w:date="2024-05-20T15:14:00Z">
        <w:r w:rsidRPr="00D65BD4">
          <w:rPr>
            <w:iCs/>
            <w:szCs w:val="20"/>
          </w:rPr>
          <w:t xml:space="preserve"> between two contiguous hours</w:t>
        </w:r>
      </w:ins>
      <w:r w:rsidRPr="00D65BD4">
        <w:rPr>
          <w:iCs/>
          <w:szCs w:val="20"/>
        </w:rPr>
        <w:t>, the transition is calculated as follows:</w:t>
      </w:r>
    </w:p>
    <w:p w14:paraId="1BFB36C4" w14:textId="77777777" w:rsidR="00D65BD4" w:rsidRPr="00D65BD4" w:rsidRDefault="00D65BD4" w:rsidP="00D65BD4">
      <w:pPr>
        <w:tabs>
          <w:tab w:val="left" w:pos="1440"/>
          <w:tab w:val="left" w:pos="2340"/>
        </w:tabs>
        <w:spacing w:after="240"/>
        <w:ind w:left="720"/>
        <w:rPr>
          <w:bCs/>
          <w:lang w:val="x-none" w:eastAsia="x-none"/>
        </w:rPr>
      </w:pPr>
      <w:r w:rsidRPr="00D65BD4">
        <w:rPr>
          <w:bCs/>
          <w:lang w:val="x-none" w:eastAsia="x-none"/>
        </w:rPr>
        <w:t>MAX (0, SUPR</w:t>
      </w:r>
      <w:r w:rsidRPr="00D65BD4">
        <w:rPr>
          <w:bCs/>
          <w:lang w:eastAsia="x-none"/>
        </w:rPr>
        <w:t xml:space="preserve"> </w:t>
      </w:r>
      <w:proofErr w:type="spellStart"/>
      <w:r w:rsidRPr="00D65BD4">
        <w:rPr>
          <w:bCs/>
          <w:i/>
          <w:vertAlign w:val="subscript"/>
          <w:lang w:val="x-none" w:eastAsia="x-none"/>
        </w:rPr>
        <w:t>beforeCCGR</w:t>
      </w:r>
      <w:proofErr w:type="spellEnd"/>
      <w:r w:rsidRPr="00D65BD4">
        <w:rPr>
          <w:bCs/>
          <w:lang w:val="x-none" w:eastAsia="x-none"/>
        </w:rPr>
        <w:t xml:space="preserve"> – SUPR</w:t>
      </w:r>
      <w:r w:rsidRPr="00D65BD4">
        <w:rPr>
          <w:bCs/>
          <w:lang w:eastAsia="x-none"/>
        </w:rPr>
        <w:t xml:space="preserve"> </w:t>
      </w:r>
      <w:proofErr w:type="spellStart"/>
      <w:r w:rsidRPr="00D65BD4">
        <w:rPr>
          <w:bCs/>
          <w:i/>
          <w:vertAlign w:val="subscript"/>
          <w:lang w:val="x-none" w:eastAsia="x-none"/>
        </w:rPr>
        <w:t>afterCCGR</w:t>
      </w:r>
      <w:proofErr w:type="spellEnd"/>
      <w:r w:rsidRPr="00D65BD4">
        <w:rPr>
          <w:bCs/>
          <w:lang w:val="x-none" w:eastAsia="x-none"/>
        </w:rPr>
        <w:t>)</w:t>
      </w:r>
    </w:p>
    <w:p w14:paraId="0F70D074" w14:textId="77777777" w:rsidR="00D65BD4" w:rsidRPr="00D65BD4" w:rsidRDefault="00D65BD4" w:rsidP="00D65BD4">
      <w:pPr>
        <w:spacing w:after="240"/>
        <w:ind w:left="720"/>
        <w:rPr>
          <w:szCs w:val="20"/>
        </w:rPr>
      </w:pPr>
      <w:r w:rsidRPr="00D65BD4">
        <w:rPr>
          <w:szCs w:val="20"/>
        </w:rPr>
        <w:t xml:space="preserve">If the interval </w:t>
      </w:r>
      <w:r w:rsidRPr="00D65BD4">
        <w:rPr>
          <w:i/>
          <w:szCs w:val="20"/>
        </w:rPr>
        <w:t>i</w:t>
      </w:r>
      <w:r w:rsidRPr="00D65BD4">
        <w:rPr>
          <w:szCs w:val="20"/>
        </w:rPr>
        <w:t xml:space="preserve"> is a RUC-Committed Interval that is not a RUCAC, then:</w:t>
      </w:r>
    </w:p>
    <w:p w14:paraId="75F99E0C" w14:textId="77777777" w:rsidR="00D65BD4" w:rsidRPr="00D65BD4" w:rsidRDefault="00D65BD4" w:rsidP="00D65BD4">
      <w:pPr>
        <w:tabs>
          <w:tab w:val="left" w:pos="1710"/>
        </w:tabs>
        <w:spacing w:after="240"/>
        <w:ind w:left="2610" w:hanging="1890"/>
        <w:rPr>
          <w:szCs w:val="20"/>
        </w:rPr>
      </w:pPr>
      <w:r w:rsidRPr="00D65BD4">
        <w:rPr>
          <w:szCs w:val="20"/>
        </w:rPr>
        <w:t xml:space="preserve">RUCGME </w:t>
      </w:r>
      <w:r w:rsidRPr="00D65BD4">
        <w:rPr>
          <w:i/>
          <w:iCs/>
          <w:szCs w:val="20"/>
          <w:vertAlign w:val="subscript"/>
          <w:lang w:val="it-IT"/>
        </w:rPr>
        <w:t>q, r, i</w:t>
      </w:r>
      <w:r w:rsidRPr="00D65BD4">
        <w:rPr>
          <w:iCs/>
          <w:szCs w:val="20"/>
          <w:lang w:val="it-IT"/>
        </w:rPr>
        <w:tab/>
        <w:t xml:space="preserve">=  </w:t>
      </w:r>
      <w:r w:rsidRPr="00D65BD4">
        <w:rPr>
          <w:iCs/>
          <w:szCs w:val="20"/>
        </w:rPr>
        <w:t xml:space="preserve">MEPR </w:t>
      </w:r>
      <w:r w:rsidRPr="00D65BD4">
        <w:rPr>
          <w:i/>
          <w:iCs/>
          <w:szCs w:val="20"/>
          <w:vertAlign w:val="subscript"/>
        </w:rPr>
        <w:t>q, r, i</w:t>
      </w:r>
      <w:r w:rsidRPr="00D65BD4">
        <w:rPr>
          <w:iCs/>
          <w:szCs w:val="20"/>
        </w:rPr>
        <w:t xml:space="preserve"> * Min ((LSL </w:t>
      </w:r>
      <w:r w:rsidRPr="00D65BD4">
        <w:rPr>
          <w:i/>
          <w:iCs/>
          <w:szCs w:val="20"/>
          <w:vertAlign w:val="subscript"/>
        </w:rPr>
        <w:t>q, r, i</w:t>
      </w:r>
      <w:r w:rsidRPr="00D65BD4">
        <w:rPr>
          <w:iCs/>
          <w:szCs w:val="20"/>
        </w:rPr>
        <w:t xml:space="preserve"> * (¼)), RTMG </w:t>
      </w:r>
      <w:r w:rsidRPr="00D65BD4">
        <w:rPr>
          <w:i/>
          <w:iCs/>
          <w:szCs w:val="20"/>
          <w:vertAlign w:val="subscript"/>
        </w:rPr>
        <w:t>q, r, i</w:t>
      </w:r>
      <w:r w:rsidRPr="00D65BD4">
        <w:rPr>
          <w:iCs/>
          <w:szCs w:val="20"/>
        </w:rPr>
        <w:t>)</w:t>
      </w:r>
    </w:p>
    <w:p w14:paraId="04311D23" w14:textId="77777777" w:rsidR="00D65BD4" w:rsidRPr="00D65BD4" w:rsidRDefault="00D65BD4" w:rsidP="00D65BD4">
      <w:pPr>
        <w:spacing w:after="240"/>
        <w:ind w:left="720"/>
        <w:rPr>
          <w:szCs w:val="20"/>
        </w:rPr>
      </w:pPr>
      <w:r w:rsidRPr="00D65BD4">
        <w:rPr>
          <w:szCs w:val="20"/>
        </w:rPr>
        <w:t xml:space="preserve">If the interval </w:t>
      </w:r>
      <w:r w:rsidRPr="00D65BD4">
        <w:rPr>
          <w:i/>
          <w:szCs w:val="20"/>
        </w:rPr>
        <w:t>i</w:t>
      </w:r>
      <w:r w:rsidRPr="00D65BD4">
        <w:rPr>
          <w:szCs w:val="20"/>
        </w:rPr>
        <w:t xml:space="preserve"> is a RUCAC of a previously QSE-Committed </w:t>
      </w:r>
      <w:ins w:id="857" w:author="ERCOT" w:date="2024-05-20T15:19:00Z">
        <w:r w:rsidRPr="00D65BD4">
          <w:rPr>
            <w:szCs w:val="20"/>
          </w:rPr>
          <w:t>or DRRS</w:t>
        </w:r>
      </w:ins>
      <w:ins w:id="858" w:author="ERCOT" w:date="2024-05-29T07:35:00Z">
        <w:r w:rsidRPr="00D65BD4">
          <w:rPr>
            <w:szCs w:val="20"/>
          </w:rPr>
          <w:t>-</w:t>
        </w:r>
      </w:ins>
      <w:ins w:id="859" w:author="ERCOT" w:date="2024-05-20T15:19:00Z">
        <w:r w:rsidRPr="00D65BD4">
          <w:rPr>
            <w:szCs w:val="20"/>
          </w:rPr>
          <w:t xml:space="preserve">deployed </w:t>
        </w:r>
      </w:ins>
      <w:r w:rsidRPr="00D65BD4">
        <w:rPr>
          <w:szCs w:val="20"/>
        </w:rPr>
        <w:t>Interval, then:</w:t>
      </w:r>
    </w:p>
    <w:p w14:paraId="6B37750B" w14:textId="77777777" w:rsidR="00D65BD4" w:rsidRPr="00D65BD4" w:rsidRDefault="00D65BD4" w:rsidP="00D65BD4">
      <w:pPr>
        <w:tabs>
          <w:tab w:val="left" w:pos="1170"/>
        </w:tabs>
        <w:ind w:left="2610" w:hanging="1890"/>
        <w:rPr>
          <w:iCs/>
          <w:szCs w:val="20"/>
        </w:rPr>
      </w:pPr>
      <w:r w:rsidRPr="00D65BD4">
        <w:rPr>
          <w:szCs w:val="20"/>
        </w:rPr>
        <w:t xml:space="preserve">RUCGME </w:t>
      </w:r>
      <w:r w:rsidRPr="00D65BD4">
        <w:rPr>
          <w:i/>
          <w:iCs/>
          <w:szCs w:val="20"/>
          <w:vertAlign w:val="subscript"/>
          <w:lang w:val="it-IT"/>
        </w:rPr>
        <w:t>q, r, i</w:t>
      </w:r>
      <w:r w:rsidRPr="00D65BD4">
        <w:rPr>
          <w:iCs/>
          <w:szCs w:val="20"/>
          <w:lang w:val="it-IT"/>
        </w:rPr>
        <w:tab/>
        <w:t xml:space="preserve">=  </w:t>
      </w:r>
      <w:r w:rsidRPr="00D65BD4">
        <w:rPr>
          <w:iCs/>
          <w:szCs w:val="20"/>
        </w:rPr>
        <w:t xml:space="preserve">Max [0, MEPR </w:t>
      </w:r>
      <w:r w:rsidRPr="00D65BD4">
        <w:rPr>
          <w:i/>
          <w:iCs/>
          <w:szCs w:val="20"/>
          <w:vertAlign w:val="subscript"/>
        </w:rPr>
        <w:t xml:space="preserve">q, </w:t>
      </w:r>
      <w:proofErr w:type="spellStart"/>
      <w:r w:rsidRPr="00D65BD4">
        <w:rPr>
          <w:i/>
          <w:iCs/>
          <w:szCs w:val="20"/>
          <w:vertAlign w:val="subscript"/>
        </w:rPr>
        <w:t>afterCCGR</w:t>
      </w:r>
      <w:proofErr w:type="spellEnd"/>
      <w:r w:rsidRPr="00D65BD4">
        <w:rPr>
          <w:i/>
          <w:iCs/>
          <w:szCs w:val="20"/>
          <w:vertAlign w:val="subscript"/>
        </w:rPr>
        <w:t>, i</w:t>
      </w:r>
      <w:r w:rsidRPr="00D65BD4">
        <w:rPr>
          <w:iCs/>
          <w:szCs w:val="20"/>
        </w:rPr>
        <w:t xml:space="preserve"> * Min ((LSL </w:t>
      </w:r>
      <w:r w:rsidRPr="00D65BD4">
        <w:rPr>
          <w:i/>
          <w:iCs/>
          <w:szCs w:val="20"/>
          <w:vertAlign w:val="subscript"/>
        </w:rPr>
        <w:t xml:space="preserve">q, </w:t>
      </w:r>
      <w:proofErr w:type="spellStart"/>
      <w:r w:rsidRPr="00D65BD4">
        <w:rPr>
          <w:i/>
          <w:iCs/>
          <w:szCs w:val="20"/>
          <w:vertAlign w:val="subscript"/>
        </w:rPr>
        <w:t>afterCCGR</w:t>
      </w:r>
      <w:proofErr w:type="spellEnd"/>
      <w:r w:rsidRPr="00D65BD4">
        <w:rPr>
          <w:i/>
          <w:iCs/>
          <w:szCs w:val="20"/>
          <w:vertAlign w:val="subscript"/>
        </w:rPr>
        <w:t>, i</w:t>
      </w:r>
      <w:r w:rsidRPr="00D65BD4">
        <w:rPr>
          <w:iCs/>
          <w:szCs w:val="20"/>
        </w:rPr>
        <w:t xml:space="preserve"> * </w:t>
      </w:r>
    </w:p>
    <w:p w14:paraId="49922314" w14:textId="77777777" w:rsidR="00D65BD4" w:rsidRPr="00D65BD4" w:rsidRDefault="00D65BD4" w:rsidP="00D65BD4">
      <w:pPr>
        <w:tabs>
          <w:tab w:val="left" w:pos="1440"/>
          <w:tab w:val="left" w:pos="2340"/>
        </w:tabs>
        <w:spacing w:after="240"/>
        <w:ind w:left="720"/>
        <w:rPr>
          <w:bCs/>
          <w:lang w:val="x-none" w:eastAsia="x-none"/>
        </w:rPr>
      </w:pPr>
      <w:r w:rsidRPr="00D65BD4">
        <w:rPr>
          <w:bCs/>
          <w:lang w:val="x-none" w:eastAsia="x-none"/>
        </w:rPr>
        <w:tab/>
      </w:r>
      <w:r w:rsidRPr="00D65BD4">
        <w:rPr>
          <w:bCs/>
          <w:lang w:val="x-none" w:eastAsia="x-none"/>
        </w:rPr>
        <w:tab/>
        <w:t xml:space="preserve">(¼)), RTMG </w:t>
      </w:r>
      <w:r w:rsidRPr="00D65BD4">
        <w:rPr>
          <w:bCs/>
          <w:vertAlign w:val="subscript"/>
          <w:lang w:val="x-none" w:eastAsia="x-none"/>
        </w:rPr>
        <w:t>q, r, i</w:t>
      </w:r>
      <w:r w:rsidRPr="00D65BD4">
        <w:rPr>
          <w:bCs/>
          <w:lang w:val="x-none" w:eastAsia="x-none"/>
        </w:rPr>
        <w:t xml:space="preserve">) – MEPR </w:t>
      </w:r>
      <w:r w:rsidRPr="00D65BD4">
        <w:rPr>
          <w:bCs/>
          <w:vertAlign w:val="subscript"/>
          <w:lang w:val="x-none" w:eastAsia="x-none"/>
        </w:rPr>
        <w:t xml:space="preserve">q, </w:t>
      </w:r>
      <w:proofErr w:type="spellStart"/>
      <w:r w:rsidRPr="00D65BD4">
        <w:rPr>
          <w:bCs/>
          <w:vertAlign w:val="subscript"/>
          <w:lang w:val="x-none" w:eastAsia="x-none"/>
        </w:rPr>
        <w:t>beforeCCGR</w:t>
      </w:r>
      <w:proofErr w:type="spellEnd"/>
      <w:r w:rsidRPr="00D65BD4">
        <w:rPr>
          <w:bCs/>
          <w:vertAlign w:val="subscript"/>
          <w:lang w:val="x-none" w:eastAsia="x-none"/>
        </w:rPr>
        <w:t>, i</w:t>
      </w:r>
      <w:r w:rsidRPr="00D65BD4">
        <w:rPr>
          <w:bCs/>
          <w:lang w:val="x-none" w:eastAsia="x-none"/>
        </w:rPr>
        <w:t xml:space="preserve"> * (LSL </w:t>
      </w:r>
      <w:r w:rsidRPr="00D65BD4">
        <w:rPr>
          <w:bCs/>
          <w:vertAlign w:val="subscript"/>
          <w:lang w:val="x-none" w:eastAsia="x-none"/>
        </w:rPr>
        <w:t xml:space="preserve">q, </w:t>
      </w:r>
      <w:proofErr w:type="spellStart"/>
      <w:r w:rsidRPr="00D65BD4">
        <w:rPr>
          <w:bCs/>
          <w:vertAlign w:val="subscript"/>
          <w:lang w:val="x-none" w:eastAsia="x-none"/>
        </w:rPr>
        <w:t>beforeCCGR</w:t>
      </w:r>
      <w:proofErr w:type="spellEnd"/>
      <w:r w:rsidRPr="00D65BD4">
        <w:rPr>
          <w:bCs/>
          <w:vertAlign w:val="subscript"/>
          <w:lang w:val="x-none" w:eastAsia="x-none"/>
        </w:rPr>
        <w:t>, i</w:t>
      </w:r>
      <w:r w:rsidRPr="00D65BD4">
        <w:rPr>
          <w:bCs/>
          <w:lang w:val="x-none" w:eastAsia="x-none"/>
        </w:rPr>
        <w:t xml:space="preserve"> * (¼))]</w:t>
      </w:r>
    </w:p>
    <w:p w14:paraId="06588851" w14:textId="77777777" w:rsidR="00D65BD4" w:rsidRPr="00D65BD4" w:rsidRDefault="00D65BD4" w:rsidP="00D65BD4">
      <w:pPr>
        <w:spacing w:after="240"/>
        <w:ind w:left="720" w:hanging="720"/>
        <w:rPr>
          <w:szCs w:val="20"/>
        </w:rPr>
      </w:pPr>
      <w:r w:rsidRPr="00D65BD4">
        <w:rPr>
          <w:szCs w:val="20"/>
        </w:rPr>
        <w:t>(6)</w:t>
      </w:r>
      <w:r w:rsidRPr="00D65BD4">
        <w:rPr>
          <w:szCs w:val="20"/>
        </w:rPr>
        <w:tab/>
        <w:t xml:space="preserve">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w:t>
      </w:r>
      <w:r w:rsidRPr="00D65BD4">
        <w:rPr>
          <w:szCs w:val="20"/>
        </w:rPr>
        <w:lastRenderedPageBreak/>
        <w:t>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0D723AEF" w14:textId="77777777" w:rsidR="00D65BD4" w:rsidRPr="00D65BD4" w:rsidRDefault="00D65BD4" w:rsidP="00D65BD4">
      <w:pPr>
        <w:spacing w:after="240"/>
        <w:ind w:left="1440" w:hanging="720"/>
        <w:rPr>
          <w:b/>
          <w:szCs w:val="20"/>
        </w:rPr>
      </w:pPr>
      <w:r w:rsidRPr="00D65BD4">
        <w:rPr>
          <w:b/>
          <w:szCs w:val="20"/>
        </w:rPr>
        <w:t xml:space="preserve">For a Resource which is not an AGR, </w:t>
      </w:r>
    </w:p>
    <w:p w14:paraId="724B9C71" w14:textId="77777777" w:rsidR="00D65BD4" w:rsidRPr="00D65BD4" w:rsidRDefault="00D65BD4" w:rsidP="00D65BD4">
      <w:pPr>
        <w:tabs>
          <w:tab w:val="left" w:pos="1440"/>
          <w:tab w:val="left" w:pos="2340"/>
        </w:tabs>
        <w:spacing w:after="240"/>
        <w:ind w:left="720"/>
        <w:rPr>
          <w:bCs/>
        </w:rPr>
      </w:pPr>
      <w:r w:rsidRPr="00D65BD4">
        <w:rPr>
          <w:bCs/>
          <w:iCs/>
        </w:rPr>
        <w:t xml:space="preserve">If the QSE submitted a validated Three-Part Supply Offer, </w:t>
      </w:r>
    </w:p>
    <w:p w14:paraId="59BD8F0A" w14:textId="77777777" w:rsidR="00D65BD4" w:rsidRPr="00D65BD4" w:rsidRDefault="00D65BD4" w:rsidP="00D65BD4">
      <w:pPr>
        <w:tabs>
          <w:tab w:val="left" w:pos="1440"/>
          <w:tab w:val="left" w:pos="2340"/>
        </w:tabs>
        <w:spacing w:after="240"/>
        <w:ind w:left="720"/>
        <w:rPr>
          <w:bCs/>
        </w:rPr>
      </w:pPr>
      <w:r w:rsidRPr="00D65BD4">
        <w:rPr>
          <w:bCs/>
          <w:iCs/>
        </w:rPr>
        <w:tab/>
        <w:t xml:space="preserve">Then, </w:t>
      </w:r>
      <w:r w:rsidRPr="00D65BD4">
        <w:rPr>
          <w:bCs/>
          <w:iCs/>
        </w:rPr>
        <w:tab/>
      </w:r>
      <w:r w:rsidRPr="00D65BD4">
        <w:rPr>
          <w:bCs/>
          <w:iCs/>
        </w:rPr>
        <w:tab/>
        <w:t xml:space="preserve">SUPR </w:t>
      </w:r>
      <w:r w:rsidRPr="00D65BD4">
        <w:rPr>
          <w:bCs/>
          <w:i/>
          <w:vertAlign w:val="subscript"/>
          <w:lang w:val="x-none" w:eastAsia="x-none"/>
        </w:rPr>
        <w:t xml:space="preserve">q, r, </w:t>
      </w:r>
      <w:r w:rsidRPr="00D65BD4">
        <w:rPr>
          <w:bCs/>
          <w:iCs/>
          <w:vertAlign w:val="subscript"/>
        </w:rPr>
        <w:t>s</w:t>
      </w:r>
      <w:r w:rsidRPr="00D65BD4">
        <w:rPr>
          <w:bCs/>
          <w:iCs/>
        </w:rPr>
        <w:tab/>
        <w:t>=</w:t>
      </w:r>
      <w:r w:rsidRPr="00D65BD4">
        <w:rPr>
          <w:bCs/>
          <w:iCs/>
        </w:rPr>
        <w:tab/>
        <w:t xml:space="preserve">Min (SUO </w:t>
      </w:r>
      <w:r w:rsidRPr="00D65BD4">
        <w:rPr>
          <w:bCs/>
          <w:i/>
          <w:vertAlign w:val="subscript"/>
          <w:lang w:val="x-none" w:eastAsia="x-none"/>
        </w:rPr>
        <w:t>q, r, s</w:t>
      </w:r>
      <w:r w:rsidRPr="00D65BD4">
        <w:rPr>
          <w:bCs/>
          <w:lang w:val="x-none" w:eastAsia="x-none"/>
        </w:rPr>
        <w:t xml:space="preserve">, SUCAP </w:t>
      </w:r>
      <w:r w:rsidRPr="00D65BD4">
        <w:rPr>
          <w:bCs/>
          <w:i/>
          <w:vertAlign w:val="subscript"/>
          <w:lang w:val="x-none" w:eastAsia="x-none"/>
        </w:rPr>
        <w:t>q, r, s</w:t>
      </w:r>
      <w:r w:rsidRPr="00D65BD4">
        <w:rPr>
          <w:bCs/>
          <w:lang w:val="x-none" w:eastAsia="x-none"/>
        </w:rPr>
        <w:t>)</w:t>
      </w:r>
    </w:p>
    <w:p w14:paraId="5825535D" w14:textId="77777777" w:rsidR="00D65BD4" w:rsidRPr="00D65BD4" w:rsidRDefault="00D65BD4" w:rsidP="00D65BD4">
      <w:pPr>
        <w:tabs>
          <w:tab w:val="left" w:pos="1440"/>
          <w:tab w:val="left" w:pos="2340"/>
        </w:tabs>
        <w:spacing w:after="240"/>
        <w:ind w:left="720"/>
        <w:rPr>
          <w:bCs/>
          <w:lang w:val="it-IT"/>
        </w:rPr>
      </w:pPr>
      <w:r w:rsidRPr="00D65BD4">
        <w:rPr>
          <w:bCs/>
          <w:iCs/>
        </w:rPr>
        <w:tab/>
      </w:r>
      <w:r w:rsidRPr="00D65BD4">
        <w:rPr>
          <w:bCs/>
          <w:iCs/>
        </w:rPr>
        <w:tab/>
      </w:r>
      <w:r w:rsidRPr="00D65BD4">
        <w:rPr>
          <w:bCs/>
          <w:iCs/>
        </w:rPr>
        <w:tab/>
      </w:r>
      <w:r w:rsidRPr="00D65BD4">
        <w:rPr>
          <w:bCs/>
          <w:iCs/>
          <w:lang w:val="it-IT"/>
        </w:rPr>
        <w:t xml:space="preserve">MEPR </w:t>
      </w:r>
      <w:r w:rsidRPr="00D65BD4">
        <w:rPr>
          <w:bCs/>
          <w:i/>
          <w:vertAlign w:val="subscript"/>
          <w:lang w:val="x-none" w:eastAsia="x-none"/>
        </w:rPr>
        <w:t>q, r, i</w:t>
      </w:r>
      <w:r w:rsidRPr="00D65BD4">
        <w:rPr>
          <w:bCs/>
          <w:iCs/>
          <w:lang w:val="it-IT"/>
        </w:rPr>
        <w:tab/>
        <w:t>=</w:t>
      </w:r>
      <w:r w:rsidRPr="00D65BD4">
        <w:rPr>
          <w:bCs/>
          <w:iCs/>
          <w:lang w:val="it-IT"/>
        </w:rPr>
        <w:tab/>
      </w:r>
      <w:r w:rsidRPr="00D65BD4">
        <w:rPr>
          <w:bCs/>
          <w:iCs/>
        </w:rPr>
        <w:t>Min (</w:t>
      </w:r>
      <w:r w:rsidRPr="00D65BD4">
        <w:rPr>
          <w:bCs/>
          <w:iCs/>
          <w:lang w:val="it-IT"/>
        </w:rPr>
        <w:t xml:space="preserve">MEO </w:t>
      </w:r>
      <w:r w:rsidRPr="00D65BD4">
        <w:rPr>
          <w:bCs/>
          <w:i/>
          <w:vertAlign w:val="subscript"/>
          <w:lang w:val="x-none" w:eastAsia="x-none"/>
        </w:rPr>
        <w:t>q, r, i</w:t>
      </w:r>
      <w:r w:rsidRPr="00D65BD4">
        <w:rPr>
          <w:bCs/>
          <w:lang w:val="x-none" w:eastAsia="x-none"/>
        </w:rPr>
        <w:t xml:space="preserve">, MECAP </w:t>
      </w:r>
      <w:r w:rsidRPr="00D65BD4">
        <w:rPr>
          <w:bCs/>
          <w:i/>
          <w:vertAlign w:val="subscript"/>
          <w:lang w:val="x-none" w:eastAsia="x-none"/>
        </w:rPr>
        <w:t>q,</w:t>
      </w:r>
      <w:r w:rsidRPr="00D65BD4">
        <w:rPr>
          <w:bCs/>
          <w:i/>
          <w:vertAlign w:val="subscript"/>
          <w:lang w:eastAsia="x-none"/>
        </w:rPr>
        <w:t xml:space="preserve"> </w:t>
      </w:r>
      <w:r w:rsidRPr="00D65BD4">
        <w:rPr>
          <w:bCs/>
          <w:i/>
          <w:vertAlign w:val="subscript"/>
          <w:lang w:val="x-none" w:eastAsia="x-none"/>
        </w:rPr>
        <w:t>r,</w:t>
      </w:r>
      <w:r w:rsidRPr="00D65BD4">
        <w:rPr>
          <w:bCs/>
          <w:i/>
          <w:vertAlign w:val="subscript"/>
          <w:lang w:eastAsia="x-none"/>
        </w:rPr>
        <w:t xml:space="preserve"> </w:t>
      </w:r>
      <w:r w:rsidRPr="00D65BD4">
        <w:rPr>
          <w:bCs/>
          <w:i/>
          <w:vertAlign w:val="subscript"/>
          <w:lang w:val="x-none" w:eastAsia="x-none"/>
        </w:rPr>
        <w:t>i</w:t>
      </w:r>
      <w:r w:rsidRPr="00D65BD4">
        <w:rPr>
          <w:bCs/>
          <w:lang w:val="x-none" w:eastAsia="x-none"/>
        </w:rPr>
        <w:t>)</w:t>
      </w:r>
    </w:p>
    <w:p w14:paraId="2AFC03BC" w14:textId="77777777" w:rsidR="00D65BD4" w:rsidRPr="00D65BD4" w:rsidRDefault="00D65BD4" w:rsidP="00D65BD4">
      <w:pPr>
        <w:tabs>
          <w:tab w:val="left" w:pos="1440"/>
          <w:tab w:val="left" w:pos="2340"/>
        </w:tabs>
        <w:spacing w:after="240"/>
        <w:ind w:left="720"/>
        <w:rPr>
          <w:bCs/>
        </w:rPr>
      </w:pPr>
      <w:r w:rsidRPr="00D65BD4">
        <w:rPr>
          <w:bCs/>
          <w:iCs/>
          <w:lang w:val="it-IT"/>
        </w:rPr>
        <w:tab/>
      </w:r>
      <w:r w:rsidRPr="00D65BD4">
        <w:rPr>
          <w:bCs/>
          <w:iCs/>
        </w:rPr>
        <w:t xml:space="preserve">Otherwise, </w:t>
      </w:r>
      <w:r w:rsidRPr="00D65BD4">
        <w:rPr>
          <w:bCs/>
          <w:iCs/>
        </w:rPr>
        <w:tab/>
        <w:t xml:space="preserve">SUPR </w:t>
      </w:r>
      <w:r w:rsidRPr="00D65BD4">
        <w:rPr>
          <w:bCs/>
          <w:i/>
          <w:vertAlign w:val="subscript"/>
          <w:lang w:val="x-none" w:eastAsia="x-none"/>
        </w:rPr>
        <w:t>q, r, s</w:t>
      </w:r>
      <w:r w:rsidRPr="00D65BD4">
        <w:rPr>
          <w:bCs/>
          <w:iCs/>
        </w:rPr>
        <w:t xml:space="preserve"> </w:t>
      </w:r>
      <w:r w:rsidRPr="00D65BD4">
        <w:rPr>
          <w:bCs/>
          <w:iCs/>
        </w:rPr>
        <w:tab/>
        <w:t xml:space="preserve">= </w:t>
      </w:r>
      <w:r w:rsidRPr="00D65BD4">
        <w:rPr>
          <w:bCs/>
          <w:iCs/>
        </w:rPr>
        <w:tab/>
        <w:t xml:space="preserve">SUCAP </w:t>
      </w:r>
      <w:r w:rsidRPr="00D65BD4">
        <w:rPr>
          <w:bCs/>
          <w:i/>
          <w:vertAlign w:val="subscript"/>
          <w:lang w:val="x-none" w:eastAsia="x-none"/>
        </w:rPr>
        <w:t>q, r, s</w:t>
      </w:r>
    </w:p>
    <w:p w14:paraId="2127FAD2" w14:textId="77777777" w:rsidR="00D65BD4" w:rsidRPr="00D65BD4" w:rsidRDefault="00D65BD4" w:rsidP="00D65BD4">
      <w:pPr>
        <w:tabs>
          <w:tab w:val="left" w:pos="1440"/>
          <w:tab w:val="left" w:pos="2340"/>
        </w:tabs>
        <w:spacing w:after="240"/>
        <w:ind w:left="720"/>
        <w:rPr>
          <w:bCs/>
          <w:lang w:val="it-IT"/>
        </w:rPr>
      </w:pPr>
      <w:r w:rsidRPr="00D65BD4">
        <w:rPr>
          <w:bCs/>
          <w:iCs/>
        </w:rPr>
        <w:tab/>
      </w:r>
      <w:r w:rsidRPr="00D65BD4">
        <w:rPr>
          <w:bCs/>
          <w:iCs/>
        </w:rPr>
        <w:tab/>
      </w:r>
      <w:r w:rsidRPr="00D65BD4">
        <w:rPr>
          <w:bCs/>
          <w:iCs/>
        </w:rPr>
        <w:tab/>
      </w:r>
      <w:r w:rsidRPr="00D65BD4">
        <w:rPr>
          <w:bCs/>
          <w:iCs/>
          <w:lang w:val="it-IT"/>
        </w:rPr>
        <w:t xml:space="preserve">MEPR </w:t>
      </w:r>
      <w:r w:rsidRPr="00D65BD4">
        <w:rPr>
          <w:bCs/>
          <w:i/>
          <w:vertAlign w:val="subscript"/>
          <w:lang w:val="x-none" w:eastAsia="x-none"/>
        </w:rPr>
        <w:t>q, r, i</w:t>
      </w:r>
      <w:r w:rsidRPr="00D65BD4">
        <w:rPr>
          <w:bCs/>
          <w:iCs/>
          <w:lang w:val="it-IT"/>
        </w:rPr>
        <w:t xml:space="preserve"> </w:t>
      </w:r>
      <w:r w:rsidRPr="00D65BD4">
        <w:rPr>
          <w:bCs/>
          <w:iCs/>
          <w:lang w:val="it-IT"/>
        </w:rPr>
        <w:tab/>
        <w:t xml:space="preserve">= </w:t>
      </w:r>
      <w:r w:rsidRPr="00D65BD4">
        <w:rPr>
          <w:bCs/>
          <w:iCs/>
          <w:lang w:val="it-IT"/>
        </w:rPr>
        <w:tab/>
        <w:t xml:space="preserve">MECAP </w:t>
      </w:r>
      <w:r w:rsidRPr="00D65BD4">
        <w:rPr>
          <w:bCs/>
          <w:i/>
          <w:vertAlign w:val="subscript"/>
          <w:lang w:val="x-none" w:eastAsia="x-none"/>
        </w:rPr>
        <w:t>q, r, i</w:t>
      </w:r>
    </w:p>
    <w:p w14:paraId="15CE149F" w14:textId="77777777" w:rsidR="00D65BD4" w:rsidRPr="00D65BD4" w:rsidRDefault="00D65BD4" w:rsidP="00D65BD4">
      <w:pPr>
        <w:spacing w:after="240"/>
        <w:ind w:left="720"/>
        <w:rPr>
          <w:szCs w:val="20"/>
        </w:rPr>
      </w:pPr>
      <w:r w:rsidRPr="00D65BD4">
        <w:rPr>
          <w:iCs/>
          <w:szCs w:val="20"/>
        </w:rPr>
        <w:t>If ERCOT has approved verifiable Startup Costs and minimum-energy costs for the Resource,</w:t>
      </w:r>
    </w:p>
    <w:p w14:paraId="1DF9D26F" w14:textId="77777777" w:rsidR="00D65BD4" w:rsidRPr="00D65BD4" w:rsidRDefault="00D65BD4" w:rsidP="00D65BD4">
      <w:pPr>
        <w:tabs>
          <w:tab w:val="left" w:pos="1440"/>
          <w:tab w:val="left" w:pos="2340"/>
        </w:tabs>
        <w:spacing w:after="240"/>
        <w:ind w:left="720"/>
        <w:rPr>
          <w:bCs/>
        </w:rPr>
      </w:pPr>
      <w:r w:rsidRPr="00D65BD4">
        <w:rPr>
          <w:bCs/>
          <w:iCs/>
        </w:rPr>
        <w:tab/>
        <w:t xml:space="preserve">Then, </w:t>
      </w:r>
      <w:r w:rsidRPr="00D65BD4">
        <w:rPr>
          <w:bCs/>
          <w:iCs/>
        </w:rPr>
        <w:tab/>
      </w:r>
      <w:r w:rsidRPr="00D65BD4">
        <w:rPr>
          <w:bCs/>
          <w:iCs/>
        </w:rPr>
        <w:tab/>
        <w:t xml:space="preserve">SUCAP </w:t>
      </w:r>
      <w:r w:rsidRPr="00D65BD4">
        <w:rPr>
          <w:bCs/>
          <w:i/>
          <w:vertAlign w:val="subscript"/>
          <w:lang w:val="x-none" w:eastAsia="x-none"/>
        </w:rPr>
        <w:t>q, r, s</w:t>
      </w:r>
      <w:r w:rsidRPr="00D65BD4">
        <w:rPr>
          <w:bCs/>
          <w:iCs/>
        </w:rPr>
        <w:tab/>
        <w:t>=</w:t>
      </w:r>
      <w:r w:rsidRPr="00D65BD4">
        <w:rPr>
          <w:bCs/>
          <w:iCs/>
        </w:rPr>
        <w:tab/>
        <w:t xml:space="preserve">verifiable Startup Costs </w:t>
      </w:r>
      <w:r w:rsidRPr="00D65BD4">
        <w:rPr>
          <w:bCs/>
          <w:i/>
          <w:vertAlign w:val="subscript"/>
          <w:lang w:val="x-none" w:eastAsia="x-none"/>
        </w:rPr>
        <w:t>q, r, s</w:t>
      </w:r>
    </w:p>
    <w:p w14:paraId="140AA86B" w14:textId="77777777" w:rsidR="00D65BD4" w:rsidRPr="00D65BD4" w:rsidRDefault="00D65BD4" w:rsidP="00D65BD4">
      <w:pPr>
        <w:tabs>
          <w:tab w:val="left" w:pos="1440"/>
          <w:tab w:val="left" w:pos="2340"/>
        </w:tabs>
        <w:spacing w:after="240"/>
        <w:ind w:left="720"/>
        <w:rPr>
          <w:bCs/>
        </w:rPr>
      </w:pPr>
      <w:r w:rsidRPr="00D65BD4">
        <w:rPr>
          <w:bCs/>
          <w:iCs/>
        </w:rPr>
        <w:tab/>
      </w:r>
      <w:r w:rsidRPr="00D65BD4">
        <w:rPr>
          <w:bCs/>
          <w:iCs/>
        </w:rPr>
        <w:tab/>
      </w:r>
      <w:r w:rsidRPr="00D65BD4">
        <w:rPr>
          <w:bCs/>
          <w:iCs/>
        </w:rPr>
        <w:tab/>
        <w:t xml:space="preserve">MECAP </w:t>
      </w:r>
      <w:r w:rsidRPr="00D65BD4">
        <w:rPr>
          <w:bCs/>
          <w:i/>
          <w:vertAlign w:val="subscript"/>
          <w:lang w:val="x-none" w:eastAsia="x-none"/>
        </w:rPr>
        <w:t>q, r, i</w:t>
      </w:r>
      <w:r w:rsidRPr="00D65BD4">
        <w:rPr>
          <w:bCs/>
          <w:iCs/>
        </w:rPr>
        <w:tab/>
        <w:t>=</w:t>
      </w:r>
      <w:r w:rsidRPr="00D65BD4">
        <w:rPr>
          <w:bCs/>
          <w:iCs/>
        </w:rPr>
        <w:tab/>
        <w:t xml:space="preserve">verifiable minimum-energy costs </w:t>
      </w:r>
      <w:r w:rsidRPr="00D65BD4">
        <w:rPr>
          <w:bCs/>
          <w:i/>
          <w:vertAlign w:val="subscript"/>
          <w:lang w:val="x-none" w:eastAsia="x-none"/>
        </w:rPr>
        <w:t>q, r, i</w:t>
      </w:r>
    </w:p>
    <w:p w14:paraId="77EBDE45" w14:textId="77777777" w:rsidR="00D65BD4" w:rsidRPr="00D65BD4" w:rsidRDefault="00D65BD4" w:rsidP="00D65BD4">
      <w:pPr>
        <w:tabs>
          <w:tab w:val="left" w:pos="1440"/>
          <w:tab w:val="left" w:pos="2340"/>
        </w:tabs>
        <w:spacing w:after="240"/>
        <w:ind w:left="720"/>
        <w:rPr>
          <w:bCs/>
        </w:rPr>
      </w:pPr>
      <w:r w:rsidRPr="00D65BD4">
        <w:rPr>
          <w:bCs/>
          <w:iCs/>
        </w:rPr>
        <w:tab/>
        <w:t xml:space="preserve">Otherwise, </w:t>
      </w:r>
      <w:r w:rsidRPr="00D65BD4">
        <w:rPr>
          <w:bCs/>
          <w:iCs/>
        </w:rPr>
        <w:tab/>
        <w:t xml:space="preserve">SUCAP </w:t>
      </w:r>
      <w:r w:rsidRPr="00D65BD4">
        <w:rPr>
          <w:bCs/>
          <w:i/>
          <w:vertAlign w:val="subscript"/>
          <w:lang w:val="x-none" w:eastAsia="x-none"/>
        </w:rPr>
        <w:t>q, r, s</w:t>
      </w:r>
      <w:r w:rsidRPr="00D65BD4">
        <w:rPr>
          <w:bCs/>
          <w:iCs/>
        </w:rPr>
        <w:t xml:space="preserve"> </w:t>
      </w:r>
      <w:r w:rsidRPr="00D65BD4">
        <w:rPr>
          <w:bCs/>
          <w:iCs/>
        </w:rPr>
        <w:tab/>
        <w:t xml:space="preserve">= </w:t>
      </w:r>
      <w:r w:rsidRPr="00D65BD4">
        <w:rPr>
          <w:bCs/>
          <w:iCs/>
        </w:rPr>
        <w:tab/>
        <w:t xml:space="preserve">RCGSC </w:t>
      </w:r>
      <w:r w:rsidRPr="00D65BD4">
        <w:rPr>
          <w:bCs/>
          <w:i/>
          <w:vertAlign w:val="subscript"/>
          <w:lang w:val="x-none" w:eastAsia="x-none"/>
        </w:rPr>
        <w:t>s</w:t>
      </w:r>
    </w:p>
    <w:p w14:paraId="2EBAEF42" w14:textId="77777777" w:rsidR="00D65BD4" w:rsidRPr="00D65BD4" w:rsidRDefault="00D65BD4" w:rsidP="00D65BD4">
      <w:pPr>
        <w:tabs>
          <w:tab w:val="left" w:pos="1440"/>
          <w:tab w:val="left" w:pos="2340"/>
        </w:tabs>
        <w:spacing w:after="240"/>
        <w:ind w:left="720"/>
        <w:rPr>
          <w:bCs/>
          <w:i/>
          <w:vertAlign w:val="subscript"/>
          <w:lang w:val="x-none" w:eastAsia="x-none"/>
        </w:rPr>
      </w:pPr>
      <w:r w:rsidRPr="00D65BD4">
        <w:rPr>
          <w:bCs/>
          <w:iCs/>
        </w:rPr>
        <w:tab/>
      </w:r>
      <w:r w:rsidRPr="00D65BD4">
        <w:rPr>
          <w:bCs/>
          <w:iCs/>
        </w:rPr>
        <w:tab/>
      </w:r>
      <w:r w:rsidRPr="00D65BD4">
        <w:rPr>
          <w:bCs/>
          <w:iCs/>
        </w:rPr>
        <w:tab/>
        <w:t xml:space="preserve">MECAP </w:t>
      </w:r>
      <w:r w:rsidRPr="00D65BD4">
        <w:rPr>
          <w:bCs/>
          <w:i/>
          <w:vertAlign w:val="subscript"/>
          <w:lang w:val="x-none" w:eastAsia="x-none"/>
        </w:rPr>
        <w:t>q, r, i</w:t>
      </w:r>
      <w:r w:rsidRPr="00D65BD4">
        <w:rPr>
          <w:bCs/>
          <w:iCs/>
        </w:rPr>
        <w:tab/>
        <w:t xml:space="preserve">= </w:t>
      </w:r>
      <w:r w:rsidRPr="00D65BD4">
        <w:rPr>
          <w:bCs/>
          <w:iCs/>
        </w:rPr>
        <w:tab/>
        <w:t xml:space="preserve">RCGMEC </w:t>
      </w:r>
      <w:r w:rsidRPr="00D65BD4">
        <w:rPr>
          <w:bCs/>
          <w:i/>
          <w:vertAlign w:val="subscript"/>
          <w:lang w:val="x-none" w:eastAsia="x-none"/>
        </w:rPr>
        <w:t>i</w:t>
      </w:r>
    </w:p>
    <w:p w14:paraId="547989EC" w14:textId="77777777" w:rsidR="00D65BD4" w:rsidRPr="00D65BD4" w:rsidRDefault="00D65BD4" w:rsidP="00D65BD4">
      <w:pPr>
        <w:spacing w:after="240"/>
        <w:ind w:left="720"/>
        <w:rPr>
          <w:b/>
          <w:bCs/>
          <w:iCs/>
          <w:szCs w:val="20"/>
        </w:rPr>
      </w:pPr>
      <w:r w:rsidRPr="00D65BD4">
        <w:rPr>
          <w:b/>
          <w:bCs/>
          <w:iCs/>
          <w:szCs w:val="20"/>
        </w:rPr>
        <w:t>For AGRs,</w:t>
      </w:r>
    </w:p>
    <w:p w14:paraId="55ACFF7F" w14:textId="77777777" w:rsidR="00D65BD4" w:rsidRPr="00D65BD4" w:rsidRDefault="00D65BD4" w:rsidP="00D65BD4">
      <w:pPr>
        <w:tabs>
          <w:tab w:val="left" w:pos="1440"/>
          <w:tab w:val="left" w:pos="2340"/>
        </w:tabs>
        <w:spacing w:after="240"/>
        <w:ind w:left="720"/>
        <w:rPr>
          <w:bCs/>
          <w:szCs w:val="20"/>
        </w:rPr>
      </w:pPr>
      <w:r w:rsidRPr="00D65BD4">
        <w:rPr>
          <w:bCs/>
          <w:iCs/>
          <w:szCs w:val="20"/>
        </w:rPr>
        <w:t xml:space="preserve">If the QSE submitted a validated Three-Part Supply Offer, </w:t>
      </w:r>
    </w:p>
    <w:p w14:paraId="68D28007" w14:textId="77777777" w:rsidR="00D65BD4" w:rsidRPr="00D65BD4" w:rsidRDefault="00D65BD4" w:rsidP="00D65BD4">
      <w:pPr>
        <w:tabs>
          <w:tab w:val="left" w:pos="1440"/>
          <w:tab w:val="left" w:pos="2340"/>
        </w:tabs>
        <w:spacing w:after="240"/>
        <w:ind w:left="1440"/>
        <w:rPr>
          <w:bCs/>
          <w:szCs w:val="20"/>
        </w:rPr>
      </w:pPr>
      <w:r w:rsidRPr="00D65BD4">
        <w:rPr>
          <w:bCs/>
          <w:iCs/>
          <w:szCs w:val="20"/>
        </w:rPr>
        <w:t xml:space="preserve">Then, </w:t>
      </w:r>
      <w:r w:rsidRPr="00D65BD4">
        <w:rPr>
          <w:bCs/>
          <w:iCs/>
          <w:szCs w:val="20"/>
        </w:rPr>
        <w:tab/>
      </w:r>
      <w:r w:rsidRPr="00D65BD4">
        <w:rPr>
          <w:bCs/>
          <w:iCs/>
          <w:szCs w:val="20"/>
        </w:rPr>
        <w:tab/>
        <w:t xml:space="preserve">SUPR  </w:t>
      </w:r>
      <w:r w:rsidRPr="00D65BD4">
        <w:rPr>
          <w:bCs/>
          <w:i/>
          <w:szCs w:val="20"/>
          <w:vertAlign w:val="subscript"/>
        </w:rPr>
        <w:t xml:space="preserve">q, r, </w:t>
      </w:r>
      <w:r w:rsidRPr="00D65BD4">
        <w:rPr>
          <w:bCs/>
          <w:iCs/>
          <w:szCs w:val="20"/>
          <w:vertAlign w:val="subscript"/>
        </w:rPr>
        <w:t>s</w:t>
      </w:r>
      <w:r w:rsidRPr="00D65BD4">
        <w:rPr>
          <w:bCs/>
          <w:iCs/>
          <w:szCs w:val="20"/>
        </w:rPr>
        <w:tab/>
        <w:t>=</w:t>
      </w:r>
      <w:r w:rsidRPr="00D65BD4">
        <w:rPr>
          <w:bCs/>
          <w:iCs/>
          <w:szCs w:val="20"/>
        </w:rPr>
        <w:tab/>
        <w:t xml:space="preserve">Min (SUO </w:t>
      </w:r>
      <w:r w:rsidRPr="00D65BD4">
        <w:rPr>
          <w:bCs/>
          <w:i/>
          <w:szCs w:val="20"/>
          <w:vertAlign w:val="subscript"/>
        </w:rPr>
        <w:t>q, r, s</w:t>
      </w:r>
      <w:r w:rsidRPr="00D65BD4">
        <w:rPr>
          <w:bCs/>
          <w:szCs w:val="20"/>
        </w:rPr>
        <w:t xml:space="preserve">, SUCAP </w:t>
      </w:r>
      <w:r w:rsidRPr="00D65BD4">
        <w:rPr>
          <w:bCs/>
          <w:i/>
          <w:szCs w:val="20"/>
          <w:vertAlign w:val="subscript"/>
        </w:rPr>
        <w:t>q, r, s</w:t>
      </w:r>
      <w:r w:rsidRPr="00D65BD4">
        <w:rPr>
          <w:bCs/>
          <w:szCs w:val="20"/>
        </w:rPr>
        <w:t>)</w:t>
      </w:r>
    </w:p>
    <w:p w14:paraId="6E868506" w14:textId="77777777" w:rsidR="00D65BD4" w:rsidRPr="00D65BD4" w:rsidRDefault="00D65BD4" w:rsidP="00D65BD4">
      <w:pPr>
        <w:tabs>
          <w:tab w:val="left" w:pos="1440"/>
          <w:tab w:val="left" w:pos="2340"/>
        </w:tabs>
        <w:spacing w:after="240"/>
        <w:ind w:left="720"/>
        <w:rPr>
          <w:bCs/>
          <w:szCs w:val="20"/>
          <w:lang w:val="it-IT"/>
        </w:rPr>
      </w:pPr>
      <w:r w:rsidRPr="00D65BD4">
        <w:rPr>
          <w:bCs/>
          <w:iCs/>
          <w:szCs w:val="20"/>
        </w:rPr>
        <w:tab/>
      </w:r>
      <w:r w:rsidRPr="00D65BD4">
        <w:rPr>
          <w:bCs/>
          <w:iCs/>
          <w:szCs w:val="20"/>
        </w:rPr>
        <w:tab/>
      </w:r>
      <w:r w:rsidRPr="00D65BD4">
        <w:rPr>
          <w:bCs/>
          <w:iCs/>
          <w:szCs w:val="20"/>
        </w:rPr>
        <w:tab/>
      </w:r>
      <w:r w:rsidRPr="00D65BD4">
        <w:rPr>
          <w:bCs/>
          <w:iCs/>
          <w:szCs w:val="20"/>
          <w:lang w:val="it-IT"/>
        </w:rPr>
        <w:t xml:space="preserve">MEPR </w:t>
      </w:r>
      <w:r w:rsidRPr="00D65BD4">
        <w:rPr>
          <w:bCs/>
          <w:i/>
          <w:szCs w:val="20"/>
          <w:vertAlign w:val="subscript"/>
          <w:lang w:val="it-IT"/>
        </w:rPr>
        <w:t>q, r, i</w:t>
      </w:r>
      <w:r w:rsidRPr="00D65BD4">
        <w:rPr>
          <w:bCs/>
          <w:iCs/>
          <w:szCs w:val="20"/>
          <w:lang w:val="it-IT"/>
        </w:rPr>
        <w:tab/>
        <w:t>=</w:t>
      </w:r>
      <w:r w:rsidRPr="00D65BD4">
        <w:rPr>
          <w:bCs/>
          <w:iCs/>
          <w:szCs w:val="20"/>
          <w:lang w:val="it-IT"/>
        </w:rPr>
        <w:tab/>
        <w:t xml:space="preserve">Min (MEO </w:t>
      </w:r>
      <w:r w:rsidRPr="00D65BD4">
        <w:rPr>
          <w:bCs/>
          <w:i/>
          <w:szCs w:val="20"/>
          <w:vertAlign w:val="subscript"/>
          <w:lang w:val="it-IT"/>
        </w:rPr>
        <w:t>q, r, i</w:t>
      </w:r>
      <w:r w:rsidRPr="00D65BD4">
        <w:rPr>
          <w:szCs w:val="20"/>
        </w:rPr>
        <w:t xml:space="preserve">, MECAP </w:t>
      </w:r>
      <w:r w:rsidRPr="00D65BD4">
        <w:rPr>
          <w:bCs/>
          <w:i/>
          <w:szCs w:val="20"/>
          <w:vertAlign w:val="subscript"/>
        </w:rPr>
        <w:t>q, r, i</w:t>
      </w:r>
      <w:r w:rsidRPr="00D65BD4">
        <w:rPr>
          <w:bCs/>
          <w:szCs w:val="20"/>
        </w:rPr>
        <w:t>)</w:t>
      </w:r>
    </w:p>
    <w:p w14:paraId="39AA3A61" w14:textId="77777777" w:rsidR="00D65BD4" w:rsidRPr="00D65BD4" w:rsidRDefault="00D65BD4" w:rsidP="00D65BD4">
      <w:pPr>
        <w:tabs>
          <w:tab w:val="left" w:pos="1440"/>
          <w:tab w:val="left" w:pos="2340"/>
        </w:tabs>
        <w:spacing w:after="240"/>
        <w:ind w:left="720"/>
        <w:rPr>
          <w:bCs/>
          <w:szCs w:val="20"/>
        </w:rPr>
      </w:pPr>
      <w:r w:rsidRPr="00D65BD4">
        <w:rPr>
          <w:bCs/>
          <w:iCs/>
          <w:szCs w:val="20"/>
          <w:lang w:val="it-IT"/>
        </w:rPr>
        <w:tab/>
      </w:r>
      <w:r w:rsidRPr="00D65BD4">
        <w:rPr>
          <w:bCs/>
          <w:iCs/>
          <w:szCs w:val="20"/>
        </w:rPr>
        <w:t xml:space="preserve">Otherwise, </w:t>
      </w:r>
      <w:r w:rsidRPr="00D65BD4">
        <w:rPr>
          <w:bCs/>
          <w:iCs/>
          <w:szCs w:val="20"/>
        </w:rPr>
        <w:tab/>
        <w:t xml:space="preserve">SUPR </w:t>
      </w:r>
      <w:r w:rsidRPr="00D65BD4">
        <w:rPr>
          <w:bCs/>
          <w:i/>
          <w:szCs w:val="20"/>
          <w:vertAlign w:val="subscript"/>
        </w:rPr>
        <w:t>q, r, s</w:t>
      </w:r>
      <w:r w:rsidRPr="00D65BD4">
        <w:rPr>
          <w:bCs/>
          <w:iCs/>
          <w:szCs w:val="20"/>
        </w:rPr>
        <w:t xml:space="preserve"> </w:t>
      </w:r>
      <w:r w:rsidRPr="00D65BD4">
        <w:rPr>
          <w:bCs/>
          <w:iCs/>
          <w:szCs w:val="20"/>
        </w:rPr>
        <w:tab/>
        <w:t xml:space="preserve">= </w:t>
      </w:r>
      <w:r w:rsidRPr="00D65BD4">
        <w:rPr>
          <w:bCs/>
          <w:iCs/>
          <w:szCs w:val="20"/>
        </w:rPr>
        <w:tab/>
        <w:t xml:space="preserve">SUCAP </w:t>
      </w:r>
      <w:r w:rsidRPr="00D65BD4">
        <w:rPr>
          <w:bCs/>
          <w:i/>
          <w:szCs w:val="20"/>
          <w:vertAlign w:val="subscript"/>
        </w:rPr>
        <w:t>q, r, s</w:t>
      </w:r>
    </w:p>
    <w:p w14:paraId="528E772D" w14:textId="77777777" w:rsidR="00D65BD4" w:rsidRPr="00D65BD4" w:rsidRDefault="00D65BD4" w:rsidP="00D65BD4">
      <w:pPr>
        <w:tabs>
          <w:tab w:val="left" w:pos="1440"/>
          <w:tab w:val="left" w:pos="2340"/>
        </w:tabs>
        <w:spacing w:after="240"/>
        <w:ind w:left="720"/>
        <w:rPr>
          <w:bCs/>
          <w:szCs w:val="20"/>
          <w:lang w:val="it-IT"/>
        </w:rPr>
      </w:pPr>
      <w:r w:rsidRPr="00D65BD4">
        <w:rPr>
          <w:bCs/>
          <w:iCs/>
          <w:szCs w:val="20"/>
        </w:rPr>
        <w:tab/>
      </w:r>
      <w:r w:rsidRPr="00D65BD4">
        <w:rPr>
          <w:bCs/>
          <w:iCs/>
          <w:szCs w:val="20"/>
        </w:rPr>
        <w:tab/>
      </w:r>
      <w:r w:rsidRPr="00D65BD4">
        <w:rPr>
          <w:bCs/>
          <w:iCs/>
          <w:szCs w:val="20"/>
        </w:rPr>
        <w:tab/>
      </w:r>
      <w:r w:rsidRPr="00D65BD4">
        <w:rPr>
          <w:bCs/>
          <w:iCs/>
          <w:szCs w:val="20"/>
          <w:lang w:val="it-IT"/>
        </w:rPr>
        <w:t xml:space="preserve">MEPR </w:t>
      </w:r>
      <w:r w:rsidRPr="00D65BD4">
        <w:rPr>
          <w:bCs/>
          <w:i/>
          <w:szCs w:val="20"/>
          <w:vertAlign w:val="subscript"/>
          <w:lang w:val="it-IT"/>
        </w:rPr>
        <w:t>q, r, i</w:t>
      </w:r>
      <w:r w:rsidRPr="00D65BD4">
        <w:rPr>
          <w:bCs/>
          <w:iCs/>
          <w:szCs w:val="20"/>
          <w:lang w:val="it-IT"/>
        </w:rPr>
        <w:t xml:space="preserve"> </w:t>
      </w:r>
      <w:r w:rsidRPr="00D65BD4">
        <w:rPr>
          <w:bCs/>
          <w:iCs/>
          <w:szCs w:val="20"/>
          <w:lang w:val="it-IT"/>
        </w:rPr>
        <w:tab/>
        <w:t xml:space="preserve">= </w:t>
      </w:r>
      <w:r w:rsidRPr="00D65BD4">
        <w:rPr>
          <w:bCs/>
          <w:iCs/>
          <w:szCs w:val="20"/>
          <w:lang w:val="it-IT"/>
        </w:rPr>
        <w:tab/>
        <w:t xml:space="preserve">MECAP </w:t>
      </w:r>
      <w:r w:rsidRPr="00D65BD4">
        <w:rPr>
          <w:bCs/>
          <w:i/>
          <w:szCs w:val="20"/>
          <w:vertAlign w:val="subscript"/>
          <w:lang w:val="it-IT"/>
        </w:rPr>
        <w:t>q, r, i</w:t>
      </w:r>
    </w:p>
    <w:p w14:paraId="3E7ECE51" w14:textId="77777777" w:rsidR="00D65BD4" w:rsidRPr="00D65BD4" w:rsidRDefault="00D65BD4" w:rsidP="00D65BD4">
      <w:pPr>
        <w:spacing w:after="240"/>
        <w:ind w:left="720"/>
        <w:rPr>
          <w:szCs w:val="20"/>
        </w:rPr>
      </w:pPr>
      <w:r w:rsidRPr="00D65BD4">
        <w:rPr>
          <w:iCs/>
          <w:szCs w:val="20"/>
        </w:rPr>
        <w:t>If ERCOT has approved verifiable Startup Costs and minimum-energy costs for the Resource,</w:t>
      </w:r>
    </w:p>
    <w:p w14:paraId="21BDD285" w14:textId="77777777" w:rsidR="00D65BD4" w:rsidRPr="00D65BD4" w:rsidRDefault="00D65BD4" w:rsidP="00D65BD4">
      <w:pPr>
        <w:tabs>
          <w:tab w:val="left" w:pos="1440"/>
          <w:tab w:val="left" w:pos="2340"/>
        </w:tabs>
        <w:spacing w:after="240"/>
        <w:ind w:left="2880" w:hanging="2160"/>
        <w:rPr>
          <w:bCs/>
          <w:szCs w:val="20"/>
        </w:rPr>
      </w:pPr>
      <w:r w:rsidRPr="00D65BD4">
        <w:rPr>
          <w:bCs/>
          <w:iCs/>
          <w:szCs w:val="20"/>
        </w:rPr>
        <w:tab/>
        <w:t xml:space="preserve">Then, </w:t>
      </w:r>
      <w:r w:rsidRPr="00D65BD4">
        <w:rPr>
          <w:bCs/>
          <w:iCs/>
          <w:szCs w:val="20"/>
        </w:rPr>
        <w:tab/>
      </w:r>
      <w:r w:rsidRPr="00D65BD4">
        <w:rPr>
          <w:bCs/>
          <w:iCs/>
          <w:szCs w:val="20"/>
        </w:rPr>
        <w:tab/>
        <w:t xml:space="preserve">SUCAP </w:t>
      </w:r>
      <w:r w:rsidRPr="00D65BD4">
        <w:rPr>
          <w:bCs/>
          <w:i/>
          <w:szCs w:val="20"/>
          <w:vertAlign w:val="subscript"/>
        </w:rPr>
        <w:t>q, r, s</w:t>
      </w:r>
      <w:r w:rsidRPr="00D65BD4">
        <w:rPr>
          <w:bCs/>
          <w:iCs/>
          <w:szCs w:val="20"/>
        </w:rPr>
        <w:tab/>
        <w:t>=</w:t>
      </w:r>
      <w:r w:rsidRPr="00D65BD4">
        <w:rPr>
          <w:bCs/>
          <w:iCs/>
          <w:szCs w:val="20"/>
        </w:rPr>
        <w:tab/>
      </w:r>
      <w:r w:rsidRPr="00D65BD4">
        <w:rPr>
          <w:iCs/>
          <w:szCs w:val="20"/>
        </w:rPr>
        <w:t xml:space="preserve">Max </w:t>
      </w:r>
      <w:r w:rsidRPr="00D65BD4">
        <w:rPr>
          <w:iCs/>
          <w:szCs w:val="20"/>
          <w:vertAlign w:val="subscript"/>
        </w:rPr>
        <w:t>c</w:t>
      </w:r>
      <w:r w:rsidRPr="00D65BD4">
        <w:rPr>
          <w:szCs w:val="20"/>
          <w:lang w:val="pt-BR"/>
        </w:rPr>
        <w:t xml:space="preserve"> (AGRRATIO</w:t>
      </w:r>
      <w:r w:rsidRPr="00D65BD4">
        <w:rPr>
          <w:i/>
          <w:szCs w:val="20"/>
          <w:vertAlign w:val="subscript"/>
          <w:lang w:val="pt-BR"/>
        </w:rPr>
        <w:t xml:space="preserve"> q, p, r</w:t>
      </w:r>
      <w:r w:rsidRPr="00D65BD4">
        <w:rPr>
          <w:iCs/>
          <w:szCs w:val="20"/>
        </w:rPr>
        <w:t xml:space="preserve">) * </w:t>
      </w:r>
      <w:r w:rsidRPr="00D65BD4">
        <w:rPr>
          <w:bCs/>
          <w:iCs/>
          <w:szCs w:val="20"/>
        </w:rPr>
        <w:t xml:space="preserve">verifiable Startup Costs </w:t>
      </w:r>
      <w:r w:rsidRPr="00D65BD4">
        <w:rPr>
          <w:bCs/>
          <w:i/>
          <w:szCs w:val="20"/>
          <w:vertAlign w:val="subscript"/>
        </w:rPr>
        <w:t>q, r, s</w:t>
      </w:r>
    </w:p>
    <w:p w14:paraId="0A41EAAC" w14:textId="77777777" w:rsidR="00D65BD4" w:rsidRPr="00D65BD4" w:rsidRDefault="00D65BD4" w:rsidP="00D65BD4">
      <w:pPr>
        <w:tabs>
          <w:tab w:val="left" w:pos="1440"/>
          <w:tab w:val="left" w:pos="2340"/>
        </w:tabs>
        <w:spacing w:after="240"/>
        <w:ind w:left="720"/>
        <w:rPr>
          <w:bCs/>
          <w:i/>
          <w:szCs w:val="20"/>
          <w:vertAlign w:val="subscript"/>
        </w:rPr>
      </w:pPr>
      <w:r w:rsidRPr="00D65BD4">
        <w:rPr>
          <w:bCs/>
          <w:iCs/>
          <w:szCs w:val="20"/>
        </w:rPr>
        <w:lastRenderedPageBreak/>
        <w:tab/>
      </w:r>
      <w:r w:rsidRPr="00D65BD4">
        <w:rPr>
          <w:bCs/>
          <w:iCs/>
          <w:szCs w:val="20"/>
        </w:rPr>
        <w:tab/>
      </w:r>
      <w:r w:rsidRPr="00D65BD4">
        <w:rPr>
          <w:bCs/>
          <w:iCs/>
          <w:szCs w:val="20"/>
        </w:rPr>
        <w:tab/>
        <w:t xml:space="preserve">MECAP </w:t>
      </w:r>
      <w:r w:rsidRPr="00D65BD4">
        <w:rPr>
          <w:bCs/>
          <w:i/>
          <w:szCs w:val="20"/>
          <w:vertAlign w:val="subscript"/>
        </w:rPr>
        <w:t>q, r, i</w:t>
      </w:r>
      <w:r w:rsidRPr="00D65BD4">
        <w:rPr>
          <w:bCs/>
          <w:iCs/>
          <w:szCs w:val="20"/>
        </w:rPr>
        <w:tab/>
        <w:t>=</w:t>
      </w:r>
      <w:r w:rsidRPr="00D65BD4">
        <w:rPr>
          <w:bCs/>
          <w:iCs/>
          <w:szCs w:val="20"/>
        </w:rPr>
        <w:tab/>
        <w:t xml:space="preserve">verifiable minimum-energy costs </w:t>
      </w:r>
      <w:r w:rsidRPr="00D65BD4">
        <w:rPr>
          <w:bCs/>
          <w:i/>
          <w:szCs w:val="20"/>
          <w:vertAlign w:val="subscript"/>
        </w:rPr>
        <w:t>q, r, i</w:t>
      </w:r>
    </w:p>
    <w:p w14:paraId="1DD47E5C" w14:textId="77777777" w:rsidR="00D65BD4" w:rsidRPr="00D65BD4" w:rsidRDefault="00D65BD4" w:rsidP="00D65BD4">
      <w:pPr>
        <w:tabs>
          <w:tab w:val="left" w:pos="1440"/>
          <w:tab w:val="left" w:pos="2340"/>
        </w:tabs>
        <w:spacing w:after="240"/>
        <w:ind w:left="720"/>
        <w:rPr>
          <w:bCs/>
          <w:szCs w:val="20"/>
        </w:rPr>
      </w:pPr>
      <w:r w:rsidRPr="00D65BD4">
        <w:rPr>
          <w:bCs/>
          <w:iCs/>
          <w:szCs w:val="20"/>
        </w:rPr>
        <w:tab/>
        <w:t xml:space="preserve">Where, </w:t>
      </w:r>
      <w:r w:rsidRPr="00D65BD4">
        <w:rPr>
          <w:bCs/>
          <w:iCs/>
          <w:szCs w:val="20"/>
        </w:rPr>
        <w:tab/>
      </w:r>
      <w:r w:rsidRPr="00D65BD4">
        <w:rPr>
          <w:bCs/>
          <w:iCs/>
          <w:szCs w:val="20"/>
        </w:rPr>
        <w:tab/>
        <w:t xml:space="preserve">AGRRATIO </w:t>
      </w:r>
      <w:r w:rsidRPr="00D65BD4">
        <w:rPr>
          <w:bCs/>
          <w:i/>
          <w:szCs w:val="20"/>
          <w:vertAlign w:val="subscript"/>
        </w:rPr>
        <w:t>q, p, r</w:t>
      </w:r>
      <w:r w:rsidRPr="00D65BD4">
        <w:rPr>
          <w:bCs/>
          <w:i/>
          <w:szCs w:val="20"/>
          <w:vertAlign w:val="subscript"/>
        </w:rPr>
        <w:tab/>
        <w:t xml:space="preserve"> </w:t>
      </w:r>
      <w:r w:rsidRPr="00D65BD4">
        <w:rPr>
          <w:szCs w:val="20"/>
          <w:lang w:val="pt-BR"/>
        </w:rPr>
        <w:t>=</w:t>
      </w:r>
      <w:r w:rsidRPr="00D65BD4">
        <w:rPr>
          <w:szCs w:val="20"/>
          <w:lang w:val="pt-BR"/>
        </w:rPr>
        <w:tab/>
        <w:t>AGRMAXON</w:t>
      </w:r>
      <w:r w:rsidRPr="00D65BD4">
        <w:rPr>
          <w:i/>
          <w:szCs w:val="20"/>
          <w:vertAlign w:val="subscript"/>
          <w:lang w:val="pt-BR"/>
        </w:rPr>
        <w:t xml:space="preserve"> q, p, r</w:t>
      </w:r>
      <w:r w:rsidRPr="00D65BD4">
        <w:rPr>
          <w:szCs w:val="20"/>
          <w:lang w:val="pt-BR"/>
        </w:rPr>
        <w:t xml:space="preserve"> / AGRTOT</w:t>
      </w:r>
      <w:r w:rsidRPr="00D65BD4">
        <w:rPr>
          <w:i/>
          <w:szCs w:val="20"/>
          <w:vertAlign w:val="subscript"/>
          <w:lang w:val="pt-BR"/>
        </w:rPr>
        <w:t xml:space="preserve"> q, p, r</w:t>
      </w:r>
    </w:p>
    <w:p w14:paraId="7C0059E6" w14:textId="77777777" w:rsidR="00D65BD4" w:rsidRPr="00D65BD4" w:rsidRDefault="00D65BD4" w:rsidP="00D65BD4">
      <w:pPr>
        <w:tabs>
          <w:tab w:val="left" w:pos="1440"/>
          <w:tab w:val="left" w:pos="2340"/>
        </w:tabs>
        <w:spacing w:after="240"/>
        <w:ind w:left="720"/>
        <w:rPr>
          <w:bCs/>
          <w:szCs w:val="20"/>
        </w:rPr>
      </w:pPr>
      <w:r w:rsidRPr="00D65BD4">
        <w:rPr>
          <w:bCs/>
          <w:iCs/>
          <w:szCs w:val="20"/>
        </w:rPr>
        <w:tab/>
        <w:t xml:space="preserve">Otherwise, </w:t>
      </w:r>
      <w:r w:rsidRPr="00D65BD4">
        <w:rPr>
          <w:bCs/>
          <w:iCs/>
          <w:szCs w:val="20"/>
        </w:rPr>
        <w:tab/>
        <w:t xml:space="preserve">SUCAP </w:t>
      </w:r>
      <w:r w:rsidRPr="00D65BD4">
        <w:rPr>
          <w:bCs/>
          <w:i/>
          <w:szCs w:val="20"/>
          <w:vertAlign w:val="subscript"/>
        </w:rPr>
        <w:t>q, r, s</w:t>
      </w:r>
      <w:r w:rsidRPr="00D65BD4">
        <w:rPr>
          <w:bCs/>
          <w:iCs/>
          <w:szCs w:val="20"/>
        </w:rPr>
        <w:t xml:space="preserve"> </w:t>
      </w:r>
      <w:r w:rsidRPr="00D65BD4">
        <w:rPr>
          <w:bCs/>
          <w:iCs/>
          <w:szCs w:val="20"/>
        </w:rPr>
        <w:tab/>
        <w:t xml:space="preserve">= </w:t>
      </w:r>
      <w:r w:rsidRPr="00D65BD4">
        <w:rPr>
          <w:bCs/>
          <w:iCs/>
          <w:szCs w:val="20"/>
        </w:rPr>
        <w:tab/>
      </w:r>
      <w:r w:rsidRPr="00D65BD4">
        <w:rPr>
          <w:iCs/>
          <w:szCs w:val="20"/>
        </w:rPr>
        <w:t xml:space="preserve">Max </w:t>
      </w:r>
      <w:r w:rsidRPr="00D65BD4">
        <w:rPr>
          <w:iCs/>
          <w:szCs w:val="20"/>
          <w:vertAlign w:val="subscript"/>
        </w:rPr>
        <w:t>c</w:t>
      </w:r>
      <w:r w:rsidRPr="00D65BD4">
        <w:rPr>
          <w:szCs w:val="20"/>
          <w:lang w:val="pt-BR"/>
        </w:rPr>
        <w:t xml:space="preserve"> (AGRRATIO</w:t>
      </w:r>
      <w:r w:rsidRPr="00D65BD4">
        <w:rPr>
          <w:i/>
          <w:szCs w:val="20"/>
          <w:vertAlign w:val="subscript"/>
          <w:lang w:val="pt-BR"/>
        </w:rPr>
        <w:t xml:space="preserve"> q, p, r</w:t>
      </w:r>
      <w:r w:rsidRPr="00D65BD4">
        <w:rPr>
          <w:iCs/>
          <w:szCs w:val="20"/>
        </w:rPr>
        <w:t xml:space="preserve">) * </w:t>
      </w:r>
      <w:r w:rsidRPr="00D65BD4">
        <w:rPr>
          <w:bCs/>
          <w:iCs/>
          <w:szCs w:val="20"/>
        </w:rPr>
        <w:t xml:space="preserve">RCGSC </w:t>
      </w:r>
      <w:r w:rsidRPr="00D65BD4">
        <w:rPr>
          <w:bCs/>
          <w:i/>
          <w:szCs w:val="20"/>
          <w:vertAlign w:val="subscript"/>
        </w:rPr>
        <w:t>s</w:t>
      </w:r>
    </w:p>
    <w:p w14:paraId="3485BB86" w14:textId="77777777" w:rsidR="00D65BD4" w:rsidRPr="00D65BD4" w:rsidRDefault="00D65BD4" w:rsidP="00D65BD4">
      <w:pPr>
        <w:tabs>
          <w:tab w:val="left" w:pos="1440"/>
          <w:tab w:val="left" w:pos="2340"/>
        </w:tabs>
        <w:spacing w:after="240"/>
        <w:ind w:left="720"/>
        <w:rPr>
          <w:bCs/>
          <w:i/>
          <w:szCs w:val="20"/>
          <w:vertAlign w:val="subscript"/>
        </w:rPr>
      </w:pPr>
      <w:r w:rsidRPr="00D65BD4">
        <w:rPr>
          <w:bCs/>
          <w:iCs/>
          <w:szCs w:val="20"/>
        </w:rPr>
        <w:tab/>
      </w:r>
      <w:r w:rsidRPr="00D65BD4">
        <w:rPr>
          <w:bCs/>
          <w:iCs/>
          <w:szCs w:val="20"/>
        </w:rPr>
        <w:tab/>
      </w:r>
      <w:r w:rsidRPr="00D65BD4">
        <w:rPr>
          <w:bCs/>
          <w:iCs/>
          <w:szCs w:val="20"/>
        </w:rPr>
        <w:tab/>
        <w:t xml:space="preserve">MECAP </w:t>
      </w:r>
      <w:r w:rsidRPr="00D65BD4">
        <w:rPr>
          <w:bCs/>
          <w:i/>
          <w:szCs w:val="20"/>
          <w:vertAlign w:val="subscript"/>
        </w:rPr>
        <w:t>q, r, i</w:t>
      </w:r>
      <w:r w:rsidRPr="00D65BD4">
        <w:rPr>
          <w:bCs/>
          <w:iCs/>
          <w:szCs w:val="20"/>
        </w:rPr>
        <w:tab/>
        <w:t xml:space="preserve">= </w:t>
      </w:r>
      <w:r w:rsidRPr="00D65BD4">
        <w:rPr>
          <w:bCs/>
          <w:iCs/>
          <w:szCs w:val="20"/>
        </w:rPr>
        <w:tab/>
        <w:t xml:space="preserve">RCGMEC </w:t>
      </w:r>
      <w:r w:rsidRPr="00D65BD4">
        <w:rPr>
          <w:bCs/>
          <w:i/>
          <w:szCs w:val="20"/>
          <w:vertAlign w:val="subscript"/>
        </w:rPr>
        <w:t>i</w:t>
      </w:r>
    </w:p>
    <w:p w14:paraId="0977DDF9" w14:textId="77777777" w:rsidR="00D65BD4" w:rsidRPr="00D65BD4" w:rsidRDefault="00D65BD4" w:rsidP="00D65BD4">
      <w:pPr>
        <w:rPr>
          <w:bCs/>
          <w:iCs/>
        </w:rPr>
      </w:pPr>
      <w:r w:rsidRPr="00D65BD4">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D65BD4" w:rsidRPr="00D65BD4" w14:paraId="2835B77F" w14:textId="77777777" w:rsidTr="0003786F">
        <w:trPr>
          <w:cantSplit/>
          <w:tblHeader/>
        </w:trPr>
        <w:tc>
          <w:tcPr>
            <w:tcW w:w="949" w:type="pct"/>
          </w:tcPr>
          <w:p w14:paraId="568B4836" w14:textId="77777777" w:rsidR="00D65BD4" w:rsidRPr="00D65BD4" w:rsidRDefault="00D65BD4" w:rsidP="00D65BD4">
            <w:pPr>
              <w:spacing w:after="120"/>
              <w:rPr>
                <w:b/>
                <w:iCs/>
                <w:sz w:val="20"/>
                <w:szCs w:val="20"/>
              </w:rPr>
            </w:pPr>
            <w:r w:rsidRPr="00D65BD4">
              <w:rPr>
                <w:b/>
                <w:iCs/>
                <w:sz w:val="20"/>
                <w:szCs w:val="20"/>
              </w:rPr>
              <w:t>Variable</w:t>
            </w:r>
          </w:p>
        </w:tc>
        <w:tc>
          <w:tcPr>
            <w:tcW w:w="448" w:type="pct"/>
          </w:tcPr>
          <w:p w14:paraId="385E26A5" w14:textId="77777777" w:rsidR="00D65BD4" w:rsidRPr="00D65BD4" w:rsidRDefault="00D65BD4" w:rsidP="00D65BD4">
            <w:pPr>
              <w:spacing w:after="120"/>
              <w:rPr>
                <w:b/>
                <w:iCs/>
                <w:sz w:val="20"/>
                <w:szCs w:val="20"/>
              </w:rPr>
            </w:pPr>
            <w:r w:rsidRPr="00D65BD4">
              <w:rPr>
                <w:b/>
                <w:iCs/>
                <w:sz w:val="20"/>
                <w:szCs w:val="20"/>
              </w:rPr>
              <w:t>Unit</w:t>
            </w:r>
          </w:p>
        </w:tc>
        <w:tc>
          <w:tcPr>
            <w:tcW w:w="3603" w:type="pct"/>
          </w:tcPr>
          <w:p w14:paraId="0EFD586B" w14:textId="77777777" w:rsidR="00D65BD4" w:rsidRPr="00D65BD4" w:rsidRDefault="00D65BD4" w:rsidP="00D65BD4">
            <w:pPr>
              <w:spacing w:after="120"/>
              <w:rPr>
                <w:b/>
                <w:iCs/>
                <w:sz w:val="20"/>
                <w:szCs w:val="20"/>
              </w:rPr>
            </w:pPr>
            <w:r w:rsidRPr="00D65BD4">
              <w:rPr>
                <w:b/>
                <w:iCs/>
                <w:sz w:val="20"/>
                <w:szCs w:val="20"/>
              </w:rPr>
              <w:t>Definition</w:t>
            </w:r>
          </w:p>
        </w:tc>
      </w:tr>
      <w:tr w:rsidR="00D65BD4" w:rsidRPr="00D65BD4" w14:paraId="35BFB002" w14:textId="77777777" w:rsidTr="0003786F">
        <w:trPr>
          <w:cantSplit/>
        </w:trPr>
        <w:tc>
          <w:tcPr>
            <w:tcW w:w="949" w:type="pct"/>
          </w:tcPr>
          <w:p w14:paraId="2FCD4693" w14:textId="77777777" w:rsidR="00D65BD4" w:rsidRPr="00D65BD4" w:rsidRDefault="00D65BD4" w:rsidP="00D65BD4">
            <w:pPr>
              <w:spacing w:after="60"/>
              <w:rPr>
                <w:iCs/>
                <w:sz w:val="20"/>
                <w:szCs w:val="20"/>
              </w:rPr>
            </w:pPr>
            <w:r w:rsidRPr="00D65BD4">
              <w:rPr>
                <w:iCs/>
                <w:sz w:val="20"/>
                <w:szCs w:val="20"/>
              </w:rPr>
              <w:t xml:space="preserve">RUCG </w:t>
            </w:r>
            <w:r w:rsidRPr="00D65BD4">
              <w:rPr>
                <w:i/>
                <w:iCs/>
                <w:sz w:val="20"/>
                <w:szCs w:val="20"/>
                <w:vertAlign w:val="subscript"/>
              </w:rPr>
              <w:t>q, r, d</w:t>
            </w:r>
          </w:p>
        </w:tc>
        <w:tc>
          <w:tcPr>
            <w:tcW w:w="448" w:type="pct"/>
          </w:tcPr>
          <w:p w14:paraId="71193B28" w14:textId="77777777" w:rsidR="00D65BD4" w:rsidRPr="00D65BD4" w:rsidRDefault="00D65BD4" w:rsidP="00D65BD4">
            <w:pPr>
              <w:spacing w:after="60"/>
              <w:jc w:val="center"/>
              <w:rPr>
                <w:iCs/>
                <w:sz w:val="20"/>
                <w:szCs w:val="20"/>
              </w:rPr>
            </w:pPr>
            <w:r w:rsidRPr="00D65BD4">
              <w:rPr>
                <w:iCs/>
                <w:sz w:val="20"/>
                <w:szCs w:val="20"/>
              </w:rPr>
              <w:t>$</w:t>
            </w:r>
          </w:p>
        </w:tc>
        <w:tc>
          <w:tcPr>
            <w:tcW w:w="3603" w:type="pct"/>
          </w:tcPr>
          <w:p w14:paraId="6FFF71DA" w14:textId="77777777" w:rsidR="00D65BD4" w:rsidRPr="00D65BD4" w:rsidRDefault="00D65BD4" w:rsidP="00D65BD4">
            <w:pPr>
              <w:spacing w:after="60"/>
              <w:rPr>
                <w:iCs/>
                <w:sz w:val="20"/>
                <w:szCs w:val="20"/>
              </w:rPr>
            </w:pPr>
            <w:r w:rsidRPr="00D65BD4">
              <w:rPr>
                <w:i/>
                <w:iCs/>
                <w:sz w:val="20"/>
                <w:szCs w:val="20"/>
              </w:rPr>
              <w:t>RUC Guarantee</w:t>
            </w:r>
            <w:r w:rsidRPr="00D65BD4">
              <w:rPr>
                <w:iCs/>
                <w:sz w:val="20"/>
                <w:szCs w:val="20"/>
              </w:rPr>
              <w:t xml:space="preserve">—The sum of eligible Startup Costs and minimum-energy costs for Resource </w:t>
            </w:r>
            <w:r w:rsidRPr="00D65BD4">
              <w:rPr>
                <w:i/>
                <w:iCs/>
                <w:sz w:val="20"/>
                <w:szCs w:val="20"/>
              </w:rPr>
              <w:t xml:space="preserve">r </w:t>
            </w:r>
            <w:r w:rsidRPr="00D65BD4">
              <w:rPr>
                <w:iCs/>
                <w:sz w:val="20"/>
                <w:szCs w:val="20"/>
              </w:rPr>
              <w:t xml:space="preserve">represented by QSE </w:t>
            </w:r>
            <w:r w:rsidRPr="00D65BD4">
              <w:rPr>
                <w:i/>
                <w:iCs/>
                <w:sz w:val="20"/>
                <w:szCs w:val="20"/>
              </w:rPr>
              <w:t xml:space="preserve">q </w:t>
            </w:r>
            <w:r w:rsidRPr="00D65BD4">
              <w:rPr>
                <w:iCs/>
                <w:sz w:val="20"/>
                <w:szCs w:val="20"/>
              </w:rPr>
              <w:t xml:space="preserve">during all RUC-Committed Hours, for the Operating Day </w:t>
            </w:r>
            <w:r w:rsidRPr="00D65BD4">
              <w:rPr>
                <w:i/>
                <w:iCs/>
                <w:sz w:val="20"/>
                <w:szCs w:val="20"/>
              </w:rPr>
              <w:t>d</w:t>
            </w:r>
            <w:r w:rsidRPr="00D65BD4">
              <w:rPr>
                <w:iCs/>
                <w:sz w:val="20"/>
                <w:szCs w:val="20"/>
              </w:rPr>
              <w:t>.  When one or more Combined Cycle Generation Resources are committed by RUC, guaranteed costs are calculated for the Combined Cycle Train for all RUC-committed Combined Cycle Generation Resources.</w:t>
            </w:r>
          </w:p>
        </w:tc>
      </w:tr>
      <w:tr w:rsidR="00D65BD4" w:rsidRPr="00D65BD4" w14:paraId="11B8FADA" w14:textId="77777777" w:rsidTr="0003786F">
        <w:trPr>
          <w:cantSplit/>
        </w:trPr>
        <w:tc>
          <w:tcPr>
            <w:tcW w:w="949" w:type="pct"/>
          </w:tcPr>
          <w:p w14:paraId="15D0014A" w14:textId="77777777" w:rsidR="00D65BD4" w:rsidRPr="00D65BD4" w:rsidRDefault="00D65BD4" w:rsidP="00D65BD4">
            <w:pPr>
              <w:spacing w:after="60"/>
              <w:rPr>
                <w:iCs/>
                <w:sz w:val="20"/>
                <w:szCs w:val="20"/>
              </w:rPr>
            </w:pPr>
            <w:r w:rsidRPr="00D65BD4">
              <w:rPr>
                <w:iCs/>
                <w:sz w:val="20"/>
                <w:szCs w:val="20"/>
              </w:rPr>
              <w:t xml:space="preserve">RUCGME </w:t>
            </w:r>
            <w:r w:rsidRPr="00D65BD4">
              <w:rPr>
                <w:i/>
                <w:iCs/>
                <w:sz w:val="20"/>
                <w:szCs w:val="20"/>
                <w:vertAlign w:val="subscript"/>
              </w:rPr>
              <w:t>q, r, i</w:t>
            </w:r>
          </w:p>
        </w:tc>
        <w:tc>
          <w:tcPr>
            <w:tcW w:w="448" w:type="pct"/>
          </w:tcPr>
          <w:p w14:paraId="67CE2F13" w14:textId="77777777" w:rsidR="00D65BD4" w:rsidRPr="00D65BD4" w:rsidRDefault="00D65BD4" w:rsidP="00D65BD4">
            <w:pPr>
              <w:spacing w:after="60"/>
              <w:jc w:val="center"/>
              <w:rPr>
                <w:iCs/>
                <w:sz w:val="20"/>
                <w:szCs w:val="20"/>
              </w:rPr>
            </w:pPr>
            <w:r w:rsidRPr="00D65BD4">
              <w:rPr>
                <w:iCs/>
                <w:sz w:val="20"/>
                <w:szCs w:val="20"/>
              </w:rPr>
              <w:t>$</w:t>
            </w:r>
          </w:p>
        </w:tc>
        <w:tc>
          <w:tcPr>
            <w:tcW w:w="3603" w:type="pct"/>
          </w:tcPr>
          <w:p w14:paraId="6BF0D8C5" w14:textId="77777777" w:rsidR="00D65BD4" w:rsidRPr="00D65BD4" w:rsidRDefault="00D65BD4" w:rsidP="00D65BD4">
            <w:pPr>
              <w:spacing w:after="60"/>
              <w:rPr>
                <w:i/>
                <w:iCs/>
                <w:sz w:val="20"/>
                <w:szCs w:val="20"/>
              </w:rPr>
            </w:pPr>
            <w:r w:rsidRPr="00D65BD4">
              <w:rPr>
                <w:i/>
                <w:iCs/>
                <w:sz w:val="20"/>
                <w:szCs w:val="20"/>
              </w:rPr>
              <w:t>RUC Minimum-Energy Guarantee by interval</w:t>
            </w:r>
            <w:r w:rsidRPr="00D65BD4">
              <w:rPr>
                <w:iCs/>
                <w:sz w:val="20"/>
                <w:szCs w:val="20"/>
              </w:rPr>
              <w:t xml:space="preserve">—The guaranteed costs for Resource </w:t>
            </w:r>
            <w:r w:rsidRPr="00D65BD4">
              <w:rPr>
                <w:i/>
                <w:iCs/>
                <w:sz w:val="20"/>
                <w:szCs w:val="20"/>
              </w:rPr>
              <w:t>r</w:t>
            </w:r>
            <w:r w:rsidRPr="00D65BD4">
              <w:rPr>
                <w:iCs/>
                <w:sz w:val="20"/>
                <w:szCs w:val="20"/>
              </w:rPr>
              <w:t xml:space="preserve"> represented by QSE </w:t>
            </w:r>
            <w:r w:rsidRPr="00D65BD4">
              <w:rPr>
                <w:i/>
                <w:iCs/>
                <w:sz w:val="20"/>
                <w:szCs w:val="20"/>
              </w:rPr>
              <w:t xml:space="preserve">q </w:t>
            </w:r>
            <w:r w:rsidRPr="00D65BD4">
              <w:rPr>
                <w:iCs/>
                <w:sz w:val="20"/>
                <w:szCs w:val="20"/>
              </w:rPr>
              <w:t xml:space="preserve">for minimum energy for the Settlement Interval </w:t>
            </w:r>
            <w:r w:rsidRPr="00D65BD4">
              <w:rPr>
                <w:i/>
                <w:iCs/>
                <w:sz w:val="20"/>
                <w:szCs w:val="20"/>
              </w:rPr>
              <w:t>i</w:t>
            </w:r>
            <w:r w:rsidRPr="00D65BD4">
              <w:rPr>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860" w:author="ERCOT" w:date="2024-05-20T15:20:00Z">
              <w:r w:rsidRPr="00D65BD4">
                <w:rPr>
                  <w:iCs/>
                  <w:sz w:val="20"/>
                  <w:szCs w:val="20"/>
                </w:rPr>
                <w:t>or DRRS</w:t>
              </w:r>
            </w:ins>
            <w:ins w:id="861" w:author="ERCOT" w:date="2024-05-29T07:36:00Z">
              <w:r w:rsidRPr="00D65BD4">
                <w:rPr>
                  <w:iCs/>
                  <w:sz w:val="20"/>
                  <w:szCs w:val="20"/>
                </w:rPr>
                <w:t>-</w:t>
              </w:r>
            </w:ins>
            <w:ins w:id="862" w:author="ERCOT" w:date="2024-05-20T15:20:00Z">
              <w:r w:rsidRPr="00D65BD4">
                <w:rPr>
                  <w:iCs/>
                  <w:sz w:val="20"/>
                  <w:szCs w:val="20"/>
                </w:rPr>
                <w:t xml:space="preserve">deployed </w:t>
              </w:r>
            </w:ins>
            <w:r w:rsidRPr="00D65BD4">
              <w:rPr>
                <w:iCs/>
                <w:sz w:val="20"/>
                <w:szCs w:val="20"/>
              </w:rPr>
              <w:t>configuration.</w:t>
            </w:r>
          </w:p>
        </w:tc>
      </w:tr>
      <w:tr w:rsidR="00D65BD4" w:rsidRPr="00D65BD4" w14:paraId="1714FB9B" w14:textId="77777777" w:rsidTr="0003786F">
        <w:trPr>
          <w:cantSplit/>
        </w:trPr>
        <w:tc>
          <w:tcPr>
            <w:tcW w:w="949" w:type="pct"/>
          </w:tcPr>
          <w:p w14:paraId="007C2549" w14:textId="77777777" w:rsidR="00D65BD4" w:rsidRPr="00D65BD4" w:rsidRDefault="00D65BD4" w:rsidP="00D65BD4">
            <w:pPr>
              <w:spacing w:after="60"/>
              <w:rPr>
                <w:iCs/>
                <w:sz w:val="20"/>
                <w:szCs w:val="20"/>
              </w:rPr>
            </w:pPr>
            <w:r w:rsidRPr="00D65BD4">
              <w:rPr>
                <w:iCs/>
                <w:sz w:val="20"/>
                <w:szCs w:val="20"/>
              </w:rPr>
              <w:t xml:space="preserve">SUPR </w:t>
            </w:r>
            <w:r w:rsidRPr="00D65BD4">
              <w:rPr>
                <w:i/>
                <w:iCs/>
                <w:sz w:val="20"/>
                <w:szCs w:val="20"/>
                <w:vertAlign w:val="subscript"/>
              </w:rPr>
              <w:t>q, r, s</w:t>
            </w:r>
          </w:p>
        </w:tc>
        <w:tc>
          <w:tcPr>
            <w:tcW w:w="448" w:type="pct"/>
          </w:tcPr>
          <w:p w14:paraId="35AF1BD1" w14:textId="77777777" w:rsidR="00D65BD4" w:rsidRPr="00D65BD4" w:rsidRDefault="00D65BD4" w:rsidP="00D65BD4">
            <w:pPr>
              <w:spacing w:after="60"/>
              <w:jc w:val="center"/>
              <w:rPr>
                <w:iCs/>
                <w:sz w:val="20"/>
                <w:szCs w:val="20"/>
              </w:rPr>
            </w:pPr>
            <w:r w:rsidRPr="00D65BD4">
              <w:rPr>
                <w:iCs/>
                <w:sz w:val="20"/>
                <w:szCs w:val="20"/>
              </w:rPr>
              <w:t>$/Start</w:t>
            </w:r>
          </w:p>
        </w:tc>
        <w:tc>
          <w:tcPr>
            <w:tcW w:w="3603" w:type="pct"/>
          </w:tcPr>
          <w:p w14:paraId="19CAE08B" w14:textId="77777777" w:rsidR="00D65BD4" w:rsidRPr="00D65BD4" w:rsidRDefault="00D65BD4" w:rsidP="00D65BD4">
            <w:pPr>
              <w:spacing w:after="60"/>
              <w:rPr>
                <w:iCs/>
                <w:sz w:val="20"/>
                <w:szCs w:val="20"/>
              </w:rPr>
            </w:pPr>
            <w:r w:rsidRPr="00D65BD4">
              <w:rPr>
                <w:i/>
                <w:iCs/>
                <w:sz w:val="20"/>
                <w:szCs w:val="20"/>
              </w:rPr>
              <w:t>Startup Price per start</w:t>
            </w:r>
            <w:r w:rsidRPr="00D65BD4">
              <w:rPr>
                <w:iCs/>
                <w:sz w:val="20"/>
                <w:szCs w:val="20"/>
              </w:rPr>
              <w:t xml:space="preserve">—The Settlement price for Resource </w:t>
            </w:r>
            <w:r w:rsidRPr="00D65BD4">
              <w:rPr>
                <w:i/>
                <w:iCs/>
                <w:sz w:val="20"/>
                <w:szCs w:val="20"/>
              </w:rPr>
              <w:t xml:space="preserve">r </w:t>
            </w:r>
            <w:r w:rsidRPr="00D65BD4">
              <w:rPr>
                <w:iCs/>
                <w:sz w:val="20"/>
                <w:szCs w:val="20"/>
              </w:rPr>
              <w:t xml:space="preserve">represented by QSE </w:t>
            </w:r>
            <w:r w:rsidRPr="00D65BD4">
              <w:rPr>
                <w:i/>
                <w:iCs/>
                <w:sz w:val="20"/>
                <w:szCs w:val="20"/>
              </w:rPr>
              <w:t>q</w:t>
            </w:r>
            <w:r w:rsidRPr="00D65BD4">
              <w:rPr>
                <w:iCs/>
                <w:sz w:val="20"/>
                <w:szCs w:val="20"/>
              </w:rPr>
              <w:t xml:space="preserve"> for the start </w:t>
            </w:r>
            <w:r w:rsidRPr="00D65BD4">
              <w:rPr>
                <w:i/>
                <w:iCs/>
                <w:sz w:val="20"/>
                <w:szCs w:val="20"/>
              </w:rPr>
              <w:t>s</w:t>
            </w:r>
            <w:r w:rsidRPr="00D65BD4">
              <w:rPr>
                <w:iCs/>
                <w:sz w:val="20"/>
                <w:szCs w:val="20"/>
              </w:rPr>
              <w:t xml:space="preserve">.  Where for a Combined Cycle Train, the Resource </w:t>
            </w:r>
            <w:r w:rsidRPr="00D65BD4">
              <w:rPr>
                <w:i/>
                <w:iCs/>
                <w:sz w:val="20"/>
                <w:szCs w:val="20"/>
              </w:rPr>
              <w:t xml:space="preserve">r </w:t>
            </w:r>
            <w:r w:rsidRPr="00D65BD4">
              <w:rPr>
                <w:iCs/>
                <w:sz w:val="20"/>
                <w:szCs w:val="20"/>
              </w:rPr>
              <w:t>is a Combined Cycle Generation Resource within the Combined Cycle Train.</w:t>
            </w:r>
          </w:p>
        </w:tc>
      </w:tr>
      <w:tr w:rsidR="00D65BD4" w:rsidRPr="00D65BD4" w14:paraId="7DF74AA8" w14:textId="77777777" w:rsidTr="0003786F">
        <w:trPr>
          <w:cantSplit/>
        </w:trPr>
        <w:tc>
          <w:tcPr>
            <w:tcW w:w="949" w:type="pct"/>
          </w:tcPr>
          <w:p w14:paraId="1B052B40" w14:textId="77777777" w:rsidR="00D65BD4" w:rsidRPr="00D65BD4" w:rsidRDefault="00D65BD4" w:rsidP="00D65BD4">
            <w:pPr>
              <w:spacing w:after="60"/>
              <w:rPr>
                <w:iCs/>
                <w:sz w:val="20"/>
                <w:szCs w:val="20"/>
              </w:rPr>
            </w:pPr>
            <w:r w:rsidRPr="00D65BD4">
              <w:rPr>
                <w:iCs/>
                <w:sz w:val="20"/>
                <w:szCs w:val="20"/>
              </w:rPr>
              <w:t xml:space="preserve">SUO </w:t>
            </w:r>
            <w:r w:rsidRPr="00D65BD4">
              <w:rPr>
                <w:i/>
                <w:iCs/>
                <w:sz w:val="20"/>
                <w:szCs w:val="20"/>
                <w:vertAlign w:val="subscript"/>
              </w:rPr>
              <w:t>q, r, s</w:t>
            </w:r>
          </w:p>
        </w:tc>
        <w:tc>
          <w:tcPr>
            <w:tcW w:w="448" w:type="pct"/>
          </w:tcPr>
          <w:p w14:paraId="3058E3BC" w14:textId="77777777" w:rsidR="00D65BD4" w:rsidRPr="00D65BD4" w:rsidRDefault="00D65BD4" w:rsidP="00D65BD4">
            <w:pPr>
              <w:spacing w:after="60"/>
              <w:jc w:val="center"/>
              <w:rPr>
                <w:iCs/>
                <w:sz w:val="20"/>
                <w:szCs w:val="20"/>
              </w:rPr>
            </w:pPr>
            <w:r w:rsidRPr="00D65BD4">
              <w:rPr>
                <w:iCs/>
                <w:sz w:val="20"/>
                <w:szCs w:val="20"/>
              </w:rPr>
              <w:t>$/Start</w:t>
            </w:r>
          </w:p>
        </w:tc>
        <w:tc>
          <w:tcPr>
            <w:tcW w:w="3603" w:type="pct"/>
          </w:tcPr>
          <w:p w14:paraId="5D256096" w14:textId="77777777" w:rsidR="00D65BD4" w:rsidRPr="00D65BD4" w:rsidRDefault="00D65BD4" w:rsidP="00D65BD4">
            <w:pPr>
              <w:spacing w:after="60"/>
              <w:rPr>
                <w:iCs/>
                <w:sz w:val="20"/>
                <w:szCs w:val="20"/>
              </w:rPr>
            </w:pPr>
            <w:r w:rsidRPr="00D65BD4">
              <w:rPr>
                <w:i/>
                <w:iCs/>
                <w:sz w:val="20"/>
                <w:szCs w:val="20"/>
              </w:rPr>
              <w:t>Startup Offer per start</w:t>
            </w:r>
            <w:r w:rsidRPr="00D65BD4">
              <w:rPr>
                <w:iCs/>
                <w:sz w:val="20"/>
                <w:szCs w:val="20"/>
              </w:rPr>
              <w:t xml:space="preserve">—Represents an offer for all costs incurred by Generation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in starting up and reaching the Resource’s LSL for the start </w:t>
            </w:r>
            <w:r w:rsidRPr="00D65BD4">
              <w:rPr>
                <w:i/>
                <w:iCs/>
                <w:sz w:val="20"/>
                <w:szCs w:val="20"/>
              </w:rPr>
              <w:t>s</w:t>
            </w:r>
            <w:r w:rsidRPr="00D65BD4">
              <w:rPr>
                <w:iCs/>
                <w:sz w:val="20"/>
                <w:szCs w:val="20"/>
              </w:rPr>
              <w:t xml:space="preserve">.  Where for a Combined Cycle Train, the Resource </w:t>
            </w:r>
            <w:r w:rsidRPr="00D65BD4">
              <w:rPr>
                <w:i/>
                <w:iCs/>
                <w:sz w:val="20"/>
                <w:szCs w:val="20"/>
              </w:rPr>
              <w:t xml:space="preserve">r </w:t>
            </w:r>
            <w:r w:rsidRPr="00D65BD4">
              <w:rPr>
                <w:iCs/>
                <w:sz w:val="20"/>
                <w:szCs w:val="20"/>
              </w:rPr>
              <w:t>is a Combined Cycle Generation Resource within the Combined Cycle Train.</w:t>
            </w:r>
          </w:p>
        </w:tc>
      </w:tr>
      <w:tr w:rsidR="00D65BD4" w:rsidRPr="00D65BD4" w14:paraId="518EEF0D" w14:textId="77777777" w:rsidTr="0003786F">
        <w:trPr>
          <w:cantSplit/>
        </w:trPr>
        <w:tc>
          <w:tcPr>
            <w:tcW w:w="949" w:type="pct"/>
          </w:tcPr>
          <w:p w14:paraId="12F80C04" w14:textId="77777777" w:rsidR="00D65BD4" w:rsidRPr="00D65BD4" w:rsidRDefault="00D65BD4" w:rsidP="00D65BD4">
            <w:pPr>
              <w:spacing w:after="60"/>
              <w:rPr>
                <w:iCs/>
                <w:sz w:val="20"/>
                <w:szCs w:val="20"/>
              </w:rPr>
            </w:pPr>
            <w:r w:rsidRPr="00D65BD4">
              <w:rPr>
                <w:iCs/>
                <w:sz w:val="20"/>
                <w:szCs w:val="20"/>
              </w:rPr>
              <w:t xml:space="preserve">SUCAP </w:t>
            </w:r>
            <w:r w:rsidRPr="00D65BD4">
              <w:rPr>
                <w:i/>
                <w:iCs/>
                <w:sz w:val="20"/>
                <w:szCs w:val="20"/>
                <w:vertAlign w:val="subscript"/>
              </w:rPr>
              <w:t>q, r, s</w:t>
            </w:r>
          </w:p>
        </w:tc>
        <w:tc>
          <w:tcPr>
            <w:tcW w:w="448" w:type="pct"/>
          </w:tcPr>
          <w:p w14:paraId="50F1A807" w14:textId="77777777" w:rsidR="00D65BD4" w:rsidRPr="00D65BD4" w:rsidRDefault="00D65BD4" w:rsidP="00D65BD4">
            <w:pPr>
              <w:spacing w:after="60"/>
              <w:jc w:val="center"/>
              <w:rPr>
                <w:iCs/>
                <w:sz w:val="20"/>
                <w:szCs w:val="20"/>
              </w:rPr>
            </w:pPr>
            <w:r w:rsidRPr="00D65BD4">
              <w:rPr>
                <w:iCs/>
                <w:sz w:val="20"/>
                <w:szCs w:val="20"/>
              </w:rPr>
              <w:t>$/Start</w:t>
            </w:r>
          </w:p>
        </w:tc>
        <w:tc>
          <w:tcPr>
            <w:tcW w:w="3603" w:type="pct"/>
          </w:tcPr>
          <w:p w14:paraId="61C805AF" w14:textId="77777777" w:rsidR="00D65BD4" w:rsidRPr="00D65BD4" w:rsidRDefault="00D65BD4" w:rsidP="00D65BD4">
            <w:pPr>
              <w:spacing w:after="60"/>
              <w:rPr>
                <w:i/>
                <w:iCs/>
                <w:sz w:val="20"/>
                <w:szCs w:val="20"/>
              </w:rPr>
            </w:pPr>
            <w:r w:rsidRPr="00D65BD4">
              <w:rPr>
                <w:i/>
                <w:iCs/>
                <w:sz w:val="20"/>
                <w:szCs w:val="20"/>
              </w:rPr>
              <w:t>Startup Cap</w:t>
            </w:r>
            <w:r w:rsidRPr="00D65BD4">
              <w:rPr>
                <w:iCs/>
                <w:sz w:val="20"/>
                <w:szCs w:val="20"/>
              </w:rPr>
              <w:t xml:space="preserve">—The amount used for AGR </w:t>
            </w:r>
            <w:r w:rsidRPr="00D65BD4">
              <w:rPr>
                <w:i/>
                <w:iCs/>
                <w:sz w:val="20"/>
                <w:szCs w:val="20"/>
              </w:rPr>
              <w:t>r</w:t>
            </w:r>
            <w:r w:rsidRPr="00D65BD4">
              <w:rPr>
                <w:iCs/>
                <w:sz w:val="20"/>
                <w:szCs w:val="20"/>
              </w:rPr>
              <w:t xml:space="preserve"> or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for the start </w:t>
            </w:r>
            <w:r w:rsidRPr="00D65BD4">
              <w:rPr>
                <w:i/>
                <w:iCs/>
                <w:sz w:val="20"/>
                <w:szCs w:val="20"/>
              </w:rPr>
              <w:t xml:space="preserve">s </w:t>
            </w:r>
            <w:r w:rsidRPr="00D65BD4">
              <w:rPr>
                <w:iCs/>
                <w:sz w:val="20"/>
                <w:szCs w:val="20"/>
              </w:rPr>
              <w:t xml:space="preserve">as Startup Costs.  The cap is the </w:t>
            </w:r>
            <w:r w:rsidRPr="00D65BD4">
              <w:rPr>
                <w:sz w:val="20"/>
                <w:szCs w:val="20"/>
              </w:rPr>
              <w:t>Resource Category Startup Offer Generic Cap (</w:t>
            </w:r>
            <w:r w:rsidRPr="00D65BD4">
              <w:rPr>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D65BD4">
              <w:rPr>
                <w:sz w:val="20"/>
                <w:szCs w:val="20"/>
              </w:rPr>
              <w:t xml:space="preserve">The verifiable unit-specific Startup Cost will be determined as described in Section 5.6.1, Verifiable Costs, </w:t>
            </w:r>
            <w:r w:rsidRPr="00D65BD4">
              <w:rPr>
                <w:iCs/>
                <w:sz w:val="20"/>
                <w:szCs w:val="20"/>
              </w:rPr>
              <w:t xml:space="preserve">minus the average energy produced during the </w:t>
            </w:r>
            <w:proofErr w:type="gramStart"/>
            <w:r w:rsidRPr="00D65BD4">
              <w:rPr>
                <w:iCs/>
                <w:sz w:val="20"/>
                <w:szCs w:val="20"/>
              </w:rPr>
              <w:t>time period</w:t>
            </w:r>
            <w:proofErr w:type="gramEnd"/>
            <w:r w:rsidRPr="00D65BD4">
              <w:rPr>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D65BD4">
              <w:rPr>
                <w:i/>
                <w:iCs/>
                <w:sz w:val="20"/>
                <w:szCs w:val="20"/>
              </w:rPr>
              <w:t xml:space="preserve">r </w:t>
            </w:r>
            <w:r w:rsidRPr="00D65BD4">
              <w:rPr>
                <w:iCs/>
                <w:sz w:val="20"/>
                <w:szCs w:val="20"/>
              </w:rPr>
              <w:t>is a Combined Cycle Generation Resource within the Combined Cycle Train.</w:t>
            </w:r>
          </w:p>
        </w:tc>
      </w:tr>
      <w:tr w:rsidR="00D65BD4" w:rsidRPr="00D65BD4" w14:paraId="135DC582" w14:textId="77777777" w:rsidTr="0003786F">
        <w:trPr>
          <w:cantSplit/>
        </w:trPr>
        <w:tc>
          <w:tcPr>
            <w:tcW w:w="949" w:type="pct"/>
          </w:tcPr>
          <w:p w14:paraId="7375B5D0" w14:textId="77777777" w:rsidR="00D65BD4" w:rsidRPr="00D65BD4" w:rsidRDefault="00D65BD4" w:rsidP="00D65BD4">
            <w:pPr>
              <w:spacing w:after="60"/>
              <w:rPr>
                <w:iCs/>
                <w:sz w:val="20"/>
                <w:szCs w:val="20"/>
              </w:rPr>
            </w:pPr>
            <w:r w:rsidRPr="00D65BD4">
              <w:rPr>
                <w:iCs/>
                <w:sz w:val="20"/>
                <w:szCs w:val="20"/>
              </w:rPr>
              <w:t>AGRRATIO</w:t>
            </w:r>
            <w:r w:rsidRPr="00D65BD4">
              <w:rPr>
                <w:i/>
                <w:iCs/>
                <w:sz w:val="20"/>
                <w:szCs w:val="20"/>
                <w:vertAlign w:val="subscript"/>
              </w:rPr>
              <w:t xml:space="preserve"> q, p, r</w:t>
            </w:r>
          </w:p>
        </w:tc>
        <w:tc>
          <w:tcPr>
            <w:tcW w:w="448" w:type="pct"/>
          </w:tcPr>
          <w:p w14:paraId="05CCE294"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201CFE8A" w14:textId="77777777" w:rsidR="00D65BD4" w:rsidRPr="00D65BD4" w:rsidRDefault="00D65BD4" w:rsidP="00D65BD4">
            <w:pPr>
              <w:spacing w:after="60"/>
              <w:rPr>
                <w:i/>
                <w:iCs/>
                <w:sz w:val="20"/>
                <w:szCs w:val="20"/>
              </w:rPr>
            </w:pPr>
            <w:r w:rsidRPr="00D65BD4">
              <w:rPr>
                <w:i/>
                <w:iCs/>
                <w:sz w:val="20"/>
                <w:szCs w:val="20"/>
              </w:rPr>
              <w:t>Aggregate Generation Resource Ratio per QSE per Settlement Point per Aggregate Generation Resource</w:t>
            </w:r>
            <w:r w:rsidRPr="00D65BD4">
              <w:rPr>
                <w:szCs w:val="20"/>
              </w:rPr>
              <w:t>—</w:t>
            </w:r>
            <w:r w:rsidRPr="00D65BD4">
              <w:rPr>
                <w:iCs/>
                <w:sz w:val="20"/>
                <w:szCs w:val="20"/>
              </w:rPr>
              <w:t xml:space="preserve">A value which represents the ratio of the maximum number of generators online during an hour, as indicated by telemetry, compared to the total number of generators registered to the AGR </w:t>
            </w:r>
            <w:r w:rsidRPr="00D65BD4">
              <w:rPr>
                <w:i/>
                <w:iCs/>
                <w:sz w:val="20"/>
                <w:szCs w:val="20"/>
              </w:rPr>
              <w:t xml:space="preserve">r </w:t>
            </w:r>
            <w:r w:rsidRPr="00D65BD4">
              <w:rPr>
                <w:sz w:val="20"/>
                <w:szCs w:val="20"/>
              </w:rPr>
              <w:t xml:space="preserve">represented by QSE </w:t>
            </w:r>
            <w:r w:rsidRPr="00D65BD4">
              <w:rPr>
                <w:i/>
                <w:sz w:val="20"/>
                <w:szCs w:val="20"/>
              </w:rPr>
              <w:t>q</w:t>
            </w:r>
            <w:r w:rsidRPr="00D65BD4">
              <w:rPr>
                <w:iCs/>
                <w:sz w:val="20"/>
                <w:szCs w:val="20"/>
              </w:rPr>
              <w:t xml:space="preserve"> at the Settlement Point </w:t>
            </w:r>
            <w:r w:rsidRPr="00D65BD4">
              <w:rPr>
                <w:i/>
                <w:iCs/>
                <w:sz w:val="20"/>
                <w:szCs w:val="20"/>
              </w:rPr>
              <w:t>p</w:t>
            </w:r>
            <w:r w:rsidRPr="00D65BD4">
              <w:rPr>
                <w:iCs/>
                <w:sz w:val="20"/>
                <w:szCs w:val="20"/>
              </w:rPr>
              <w:t xml:space="preserve"> and used in the approved verifiable cost for the AGR.  The value is only applicable if the Resource is an AGR.</w:t>
            </w:r>
          </w:p>
        </w:tc>
      </w:tr>
      <w:tr w:rsidR="00D65BD4" w:rsidRPr="00D65BD4" w14:paraId="54699549" w14:textId="77777777" w:rsidTr="0003786F">
        <w:trPr>
          <w:cantSplit/>
        </w:trPr>
        <w:tc>
          <w:tcPr>
            <w:tcW w:w="949" w:type="pct"/>
          </w:tcPr>
          <w:p w14:paraId="0F6EC9BF" w14:textId="77777777" w:rsidR="00D65BD4" w:rsidRPr="00D65BD4" w:rsidRDefault="00D65BD4" w:rsidP="00D65BD4">
            <w:pPr>
              <w:spacing w:after="60"/>
              <w:rPr>
                <w:iCs/>
                <w:sz w:val="20"/>
                <w:szCs w:val="20"/>
              </w:rPr>
            </w:pPr>
            <w:r w:rsidRPr="00D65BD4">
              <w:rPr>
                <w:iCs/>
                <w:sz w:val="20"/>
                <w:szCs w:val="20"/>
              </w:rPr>
              <w:lastRenderedPageBreak/>
              <w:t xml:space="preserve">AGRMAXON </w:t>
            </w:r>
            <w:r w:rsidRPr="00D65BD4">
              <w:rPr>
                <w:i/>
                <w:iCs/>
                <w:sz w:val="20"/>
                <w:szCs w:val="20"/>
                <w:vertAlign w:val="subscript"/>
              </w:rPr>
              <w:t>q, p, r</w:t>
            </w:r>
          </w:p>
        </w:tc>
        <w:tc>
          <w:tcPr>
            <w:tcW w:w="448" w:type="pct"/>
          </w:tcPr>
          <w:p w14:paraId="283E5CBC"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7B78628C" w14:textId="77777777" w:rsidR="00D65BD4" w:rsidRPr="00D65BD4" w:rsidRDefault="00D65BD4" w:rsidP="00D65BD4">
            <w:pPr>
              <w:spacing w:after="60"/>
              <w:rPr>
                <w:i/>
                <w:iCs/>
                <w:sz w:val="20"/>
                <w:szCs w:val="20"/>
              </w:rPr>
            </w:pPr>
            <w:r w:rsidRPr="00D65BD4">
              <w:rPr>
                <w:i/>
                <w:iCs/>
                <w:sz w:val="20"/>
                <w:szCs w:val="20"/>
              </w:rPr>
              <w:t>Aggregate Generation Resource Maximum Online per QSE per Settlement Point per Aggregate Generation Resource</w:t>
            </w:r>
            <w:r w:rsidRPr="00D65BD4">
              <w:rPr>
                <w:szCs w:val="20"/>
              </w:rPr>
              <w:t>—</w:t>
            </w:r>
            <w:r w:rsidRPr="00D65BD4">
              <w:rPr>
                <w:iCs/>
                <w:sz w:val="20"/>
                <w:szCs w:val="20"/>
              </w:rPr>
              <w:t xml:space="preserve">The maximum number of generators registered to the AGR </w:t>
            </w:r>
            <w:r w:rsidRPr="00D65BD4">
              <w:rPr>
                <w:i/>
                <w:iCs/>
                <w:sz w:val="20"/>
                <w:szCs w:val="20"/>
              </w:rPr>
              <w:t xml:space="preserve">r </w:t>
            </w:r>
            <w:r w:rsidRPr="00D65BD4">
              <w:rPr>
                <w:sz w:val="20"/>
                <w:szCs w:val="20"/>
              </w:rPr>
              <w:t xml:space="preserve">represented by QSE </w:t>
            </w:r>
            <w:r w:rsidRPr="00D65BD4">
              <w:rPr>
                <w:i/>
                <w:sz w:val="20"/>
                <w:szCs w:val="20"/>
              </w:rPr>
              <w:t>q</w:t>
            </w:r>
            <w:r w:rsidRPr="00D65BD4">
              <w:rPr>
                <w:iCs/>
                <w:sz w:val="20"/>
                <w:szCs w:val="20"/>
              </w:rPr>
              <w:t xml:space="preserve"> at the Settlement Point </w:t>
            </w:r>
            <w:r w:rsidRPr="00D65BD4">
              <w:rPr>
                <w:i/>
                <w:iCs/>
                <w:sz w:val="20"/>
                <w:szCs w:val="20"/>
              </w:rPr>
              <w:t>p</w:t>
            </w:r>
            <w:r w:rsidRPr="00D65BD4">
              <w:rPr>
                <w:iCs/>
                <w:sz w:val="20"/>
                <w:szCs w:val="20"/>
              </w:rPr>
              <w:t xml:space="preserve"> online during an hour, as indicated by telemetry.  The value is only applicable if the Resource is an AGR.</w:t>
            </w:r>
          </w:p>
        </w:tc>
      </w:tr>
      <w:tr w:rsidR="00D65BD4" w:rsidRPr="00D65BD4" w14:paraId="4A015704" w14:textId="77777777" w:rsidTr="0003786F">
        <w:trPr>
          <w:cantSplit/>
        </w:trPr>
        <w:tc>
          <w:tcPr>
            <w:tcW w:w="949" w:type="pct"/>
          </w:tcPr>
          <w:p w14:paraId="7190F83E" w14:textId="77777777" w:rsidR="00D65BD4" w:rsidRPr="00D65BD4" w:rsidRDefault="00D65BD4" w:rsidP="00D65BD4">
            <w:pPr>
              <w:spacing w:after="60"/>
              <w:rPr>
                <w:iCs/>
                <w:sz w:val="20"/>
                <w:szCs w:val="20"/>
              </w:rPr>
            </w:pPr>
            <w:r w:rsidRPr="00D65BD4">
              <w:rPr>
                <w:iCs/>
                <w:sz w:val="20"/>
                <w:szCs w:val="20"/>
              </w:rPr>
              <w:t>AGRTOT</w:t>
            </w:r>
            <w:r w:rsidRPr="00D65BD4">
              <w:rPr>
                <w:i/>
                <w:iCs/>
                <w:sz w:val="20"/>
                <w:szCs w:val="20"/>
                <w:vertAlign w:val="subscript"/>
              </w:rPr>
              <w:t xml:space="preserve"> q, p, r</w:t>
            </w:r>
          </w:p>
        </w:tc>
        <w:tc>
          <w:tcPr>
            <w:tcW w:w="448" w:type="pct"/>
          </w:tcPr>
          <w:p w14:paraId="619063D9"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7B536973" w14:textId="77777777" w:rsidR="00D65BD4" w:rsidRPr="00D65BD4" w:rsidRDefault="00D65BD4" w:rsidP="00D65BD4">
            <w:pPr>
              <w:spacing w:after="60"/>
              <w:rPr>
                <w:i/>
                <w:iCs/>
                <w:sz w:val="20"/>
                <w:szCs w:val="20"/>
              </w:rPr>
            </w:pPr>
            <w:r w:rsidRPr="00D65BD4">
              <w:rPr>
                <w:i/>
                <w:iCs/>
                <w:sz w:val="20"/>
                <w:szCs w:val="20"/>
              </w:rPr>
              <w:t>Aggregate Generation Resource Total per QSE per Settlement Point per Aggregate Generation Resource</w:t>
            </w:r>
            <w:r w:rsidRPr="00D65BD4">
              <w:rPr>
                <w:szCs w:val="20"/>
              </w:rPr>
              <w:t>—</w:t>
            </w:r>
            <w:r w:rsidRPr="00D65BD4">
              <w:rPr>
                <w:iCs/>
                <w:sz w:val="20"/>
                <w:szCs w:val="20"/>
              </w:rPr>
              <w:t>The total number of generators registered to the AGR</w:t>
            </w:r>
            <w:r w:rsidRPr="00D65BD4">
              <w:rPr>
                <w:i/>
                <w:iCs/>
                <w:sz w:val="20"/>
                <w:szCs w:val="20"/>
              </w:rPr>
              <w:t xml:space="preserve"> r </w:t>
            </w:r>
            <w:r w:rsidRPr="00D65BD4">
              <w:rPr>
                <w:sz w:val="20"/>
                <w:szCs w:val="20"/>
              </w:rPr>
              <w:t xml:space="preserve">represented by QSE </w:t>
            </w:r>
            <w:r w:rsidRPr="00D65BD4">
              <w:rPr>
                <w:i/>
                <w:sz w:val="20"/>
                <w:szCs w:val="20"/>
              </w:rPr>
              <w:t>q</w:t>
            </w:r>
            <w:r w:rsidRPr="00D65BD4">
              <w:rPr>
                <w:iCs/>
                <w:sz w:val="20"/>
                <w:szCs w:val="20"/>
              </w:rPr>
              <w:t xml:space="preserve"> at the Settlement Point </w:t>
            </w:r>
            <w:r w:rsidRPr="00D65BD4">
              <w:rPr>
                <w:i/>
                <w:iCs/>
                <w:sz w:val="20"/>
                <w:szCs w:val="20"/>
              </w:rPr>
              <w:t>p</w:t>
            </w:r>
            <w:r w:rsidRPr="00D65BD4">
              <w:rPr>
                <w:iCs/>
                <w:sz w:val="20"/>
                <w:szCs w:val="20"/>
              </w:rPr>
              <w:t xml:space="preserve"> and used in the approved verifiable cost for the AGR.  The value is only applicable if the Resource is an AGR.</w:t>
            </w:r>
          </w:p>
        </w:tc>
      </w:tr>
      <w:tr w:rsidR="00D65BD4" w:rsidRPr="00D65BD4" w14:paraId="53623505" w14:textId="77777777" w:rsidTr="0003786F">
        <w:trPr>
          <w:cantSplit/>
        </w:trPr>
        <w:tc>
          <w:tcPr>
            <w:tcW w:w="949" w:type="pct"/>
          </w:tcPr>
          <w:p w14:paraId="30740035" w14:textId="77777777" w:rsidR="00D65BD4" w:rsidRPr="00D65BD4" w:rsidRDefault="00D65BD4" w:rsidP="00D65BD4">
            <w:pPr>
              <w:spacing w:after="60"/>
              <w:rPr>
                <w:iCs/>
                <w:sz w:val="20"/>
                <w:szCs w:val="20"/>
              </w:rPr>
            </w:pPr>
            <w:r w:rsidRPr="00D65BD4">
              <w:rPr>
                <w:iCs/>
                <w:sz w:val="20"/>
                <w:szCs w:val="20"/>
              </w:rPr>
              <w:t xml:space="preserve">RCGSC </w:t>
            </w:r>
            <w:r w:rsidRPr="00D65BD4">
              <w:rPr>
                <w:i/>
                <w:iCs/>
                <w:sz w:val="20"/>
                <w:szCs w:val="20"/>
                <w:vertAlign w:val="subscript"/>
              </w:rPr>
              <w:t>s</w:t>
            </w:r>
          </w:p>
        </w:tc>
        <w:tc>
          <w:tcPr>
            <w:tcW w:w="448" w:type="pct"/>
          </w:tcPr>
          <w:p w14:paraId="6D38BD3B" w14:textId="77777777" w:rsidR="00D65BD4" w:rsidRPr="00D65BD4" w:rsidRDefault="00D65BD4" w:rsidP="00D65BD4">
            <w:pPr>
              <w:spacing w:after="60"/>
              <w:jc w:val="center"/>
              <w:rPr>
                <w:iCs/>
                <w:sz w:val="20"/>
                <w:szCs w:val="20"/>
              </w:rPr>
            </w:pPr>
            <w:r w:rsidRPr="00D65BD4">
              <w:rPr>
                <w:iCs/>
                <w:sz w:val="20"/>
                <w:szCs w:val="20"/>
              </w:rPr>
              <w:t>$/Start</w:t>
            </w:r>
          </w:p>
        </w:tc>
        <w:tc>
          <w:tcPr>
            <w:tcW w:w="3603" w:type="pct"/>
          </w:tcPr>
          <w:p w14:paraId="34C06151" w14:textId="77777777" w:rsidR="00D65BD4" w:rsidRPr="00D65BD4" w:rsidRDefault="00D65BD4" w:rsidP="00D65BD4">
            <w:pPr>
              <w:spacing w:after="60"/>
              <w:rPr>
                <w:iCs/>
                <w:sz w:val="20"/>
                <w:szCs w:val="20"/>
              </w:rPr>
            </w:pPr>
            <w:r w:rsidRPr="00D65BD4">
              <w:rPr>
                <w:i/>
                <w:iCs/>
                <w:sz w:val="20"/>
                <w:szCs w:val="20"/>
              </w:rPr>
              <w:t>Resource Category Generic Startup Cost</w:t>
            </w:r>
            <w:r w:rsidRPr="00D65BD4">
              <w:rPr>
                <w:iCs/>
                <w:sz w:val="20"/>
                <w:szCs w:val="20"/>
              </w:rPr>
              <w:t>—The Resource Category Generic Startup Cost cap for the category of the Resource, according to Section 4.4.9.2.3, Startup Offer and Minimum-Energy Offer Generic Caps, for the Operating Day.</w:t>
            </w:r>
          </w:p>
        </w:tc>
      </w:tr>
      <w:tr w:rsidR="00D65BD4" w:rsidRPr="00D65BD4" w14:paraId="337F3855" w14:textId="77777777" w:rsidTr="0003786F">
        <w:trPr>
          <w:cantSplit/>
        </w:trPr>
        <w:tc>
          <w:tcPr>
            <w:tcW w:w="949" w:type="pct"/>
          </w:tcPr>
          <w:p w14:paraId="7998DD6D" w14:textId="77777777" w:rsidR="00D65BD4" w:rsidRPr="00D65BD4" w:rsidRDefault="00D65BD4" w:rsidP="00D65BD4">
            <w:pPr>
              <w:spacing w:after="60"/>
              <w:rPr>
                <w:iCs/>
                <w:sz w:val="20"/>
                <w:szCs w:val="20"/>
              </w:rPr>
            </w:pPr>
            <w:r w:rsidRPr="00D65BD4">
              <w:rPr>
                <w:iCs/>
                <w:sz w:val="20"/>
                <w:szCs w:val="20"/>
              </w:rPr>
              <w:t xml:space="preserve">RUCSUFLAG </w:t>
            </w:r>
            <w:r w:rsidRPr="00D65BD4">
              <w:rPr>
                <w:i/>
                <w:iCs/>
                <w:sz w:val="20"/>
                <w:szCs w:val="20"/>
                <w:vertAlign w:val="subscript"/>
              </w:rPr>
              <w:t>q, r, s</w:t>
            </w:r>
          </w:p>
        </w:tc>
        <w:tc>
          <w:tcPr>
            <w:tcW w:w="448" w:type="pct"/>
          </w:tcPr>
          <w:p w14:paraId="78738BEA"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03CB90D0" w14:textId="77777777" w:rsidR="00D65BD4" w:rsidRPr="00D65BD4" w:rsidRDefault="00D65BD4" w:rsidP="00D65BD4">
            <w:pPr>
              <w:spacing w:after="60"/>
              <w:rPr>
                <w:iCs/>
                <w:sz w:val="20"/>
                <w:szCs w:val="20"/>
              </w:rPr>
            </w:pPr>
            <w:r w:rsidRPr="00D65BD4">
              <w:rPr>
                <w:i/>
                <w:iCs/>
                <w:sz w:val="20"/>
                <w:szCs w:val="20"/>
              </w:rPr>
              <w:t>RUC Startup Flag</w:t>
            </w:r>
            <w:r w:rsidRPr="00D65BD4">
              <w:rPr>
                <w:iCs/>
                <w:sz w:val="20"/>
                <w:szCs w:val="20"/>
              </w:rPr>
              <w:t xml:space="preserve">—The flag that indicates </w:t>
            </w:r>
            <w:proofErr w:type="gramStart"/>
            <w:r w:rsidRPr="00D65BD4">
              <w:rPr>
                <w:iCs/>
                <w:sz w:val="20"/>
                <w:szCs w:val="20"/>
              </w:rPr>
              <w:t>whether or not</w:t>
            </w:r>
            <w:proofErr w:type="gramEnd"/>
            <w:r w:rsidRPr="00D65BD4">
              <w:rPr>
                <w:iCs/>
                <w:sz w:val="20"/>
                <w:szCs w:val="20"/>
              </w:rPr>
              <w:t xml:space="preserve"> the start </w:t>
            </w:r>
            <w:r w:rsidRPr="00D65BD4">
              <w:rPr>
                <w:i/>
                <w:iCs/>
                <w:sz w:val="20"/>
                <w:szCs w:val="20"/>
              </w:rPr>
              <w:t>s</w:t>
            </w:r>
            <w:r w:rsidRPr="00D65BD4">
              <w:rPr>
                <w:iCs/>
                <w:sz w:val="20"/>
                <w:szCs w:val="20"/>
              </w:rPr>
              <w:t xml:space="preserve"> for Resource </w:t>
            </w:r>
            <w:r w:rsidRPr="00D65BD4">
              <w:rPr>
                <w:i/>
                <w:iCs/>
                <w:sz w:val="20"/>
                <w:szCs w:val="20"/>
              </w:rPr>
              <w:t xml:space="preserve">r </w:t>
            </w:r>
            <w:r w:rsidRPr="00D65BD4">
              <w:rPr>
                <w:iCs/>
                <w:sz w:val="20"/>
                <w:szCs w:val="20"/>
              </w:rPr>
              <w:t xml:space="preserve">represented by QSE </w:t>
            </w:r>
            <w:r w:rsidRPr="00D65BD4">
              <w:rPr>
                <w:i/>
                <w:iCs/>
                <w:sz w:val="20"/>
                <w:szCs w:val="20"/>
              </w:rPr>
              <w:t>q</w:t>
            </w:r>
            <w:r w:rsidRPr="00D65BD4">
              <w:rPr>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D65BD4">
              <w:rPr>
                <w:i/>
                <w:iCs/>
                <w:sz w:val="20"/>
                <w:szCs w:val="20"/>
              </w:rPr>
              <w:t>r</w:t>
            </w:r>
            <w:r w:rsidRPr="00D65BD4">
              <w:rPr>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D65BD4" w:rsidRPr="00D65BD4" w14:paraId="633F0D9E" w14:textId="77777777" w:rsidTr="0003786F">
        <w:trPr>
          <w:cantSplit/>
        </w:trPr>
        <w:tc>
          <w:tcPr>
            <w:tcW w:w="949" w:type="pct"/>
          </w:tcPr>
          <w:p w14:paraId="32A0D445" w14:textId="77777777" w:rsidR="00D65BD4" w:rsidRPr="00D65BD4" w:rsidRDefault="00D65BD4" w:rsidP="00D65BD4">
            <w:pPr>
              <w:spacing w:after="60"/>
              <w:rPr>
                <w:iCs/>
                <w:sz w:val="20"/>
                <w:szCs w:val="20"/>
              </w:rPr>
            </w:pPr>
            <w:r w:rsidRPr="00D65BD4">
              <w:rPr>
                <w:iCs/>
                <w:sz w:val="20"/>
                <w:szCs w:val="20"/>
              </w:rPr>
              <w:t xml:space="preserve">MEPR </w:t>
            </w:r>
            <w:r w:rsidRPr="00D65BD4">
              <w:rPr>
                <w:i/>
                <w:iCs/>
                <w:sz w:val="20"/>
                <w:szCs w:val="20"/>
                <w:vertAlign w:val="subscript"/>
              </w:rPr>
              <w:t>q, r, i</w:t>
            </w:r>
          </w:p>
        </w:tc>
        <w:tc>
          <w:tcPr>
            <w:tcW w:w="448" w:type="pct"/>
          </w:tcPr>
          <w:p w14:paraId="5EFC282B" w14:textId="77777777" w:rsidR="00D65BD4" w:rsidRPr="00D65BD4" w:rsidRDefault="00D65BD4" w:rsidP="00D65BD4">
            <w:pPr>
              <w:spacing w:after="60"/>
              <w:jc w:val="center"/>
              <w:rPr>
                <w:iCs/>
                <w:sz w:val="20"/>
                <w:szCs w:val="20"/>
              </w:rPr>
            </w:pPr>
            <w:r w:rsidRPr="00D65BD4">
              <w:rPr>
                <w:iCs/>
                <w:sz w:val="20"/>
                <w:szCs w:val="20"/>
              </w:rPr>
              <w:t>$/MWh</w:t>
            </w:r>
          </w:p>
        </w:tc>
        <w:tc>
          <w:tcPr>
            <w:tcW w:w="3603" w:type="pct"/>
          </w:tcPr>
          <w:p w14:paraId="0A9DCFF1" w14:textId="77777777" w:rsidR="00D65BD4" w:rsidRPr="00D65BD4" w:rsidRDefault="00D65BD4" w:rsidP="00D65BD4">
            <w:pPr>
              <w:spacing w:after="60"/>
              <w:rPr>
                <w:iCs/>
                <w:sz w:val="20"/>
                <w:szCs w:val="20"/>
              </w:rPr>
            </w:pPr>
            <w:r w:rsidRPr="00D65BD4">
              <w:rPr>
                <w:i/>
                <w:iCs/>
                <w:sz w:val="20"/>
                <w:szCs w:val="20"/>
              </w:rPr>
              <w:t>Minimum-Energy Price</w:t>
            </w:r>
            <w:r w:rsidRPr="00D65BD4">
              <w:rPr>
                <w:iCs/>
                <w:sz w:val="20"/>
                <w:szCs w:val="20"/>
              </w:rPr>
              <w:t xml:space="preserve">—The Settlement price for Resource </w:t>
            </w:r>
            <w:r w:rsidRPr="00D65BD4">
              <w:rPr>
                <w:i/>
                <w:iCs/>
                <w:sz w:val="20"/>
                <w:szCs w:val="20"/>
              </w:rPr>
              <w:t xml:space="preserve">r </w:t>
            </w:r>
            <w:r w:rsidRPr="00D65BD4">
              <w:rPr>
                <w:iCs/>
                <w:sz w:val="20"/>
                <w:szCs w:val="20"/>
              </w:rPr>
              <w:t xml:space="preserve">represented by QSE </w:t>
            </w:r>
            <w:r w:rsidRPr="00D65BD4">
              <w:rPr>
                <w:i/>
                <w:iCs/>
                <w:sz w:val="20"/>
                <w:szCs w:val="20"/>
              </w:rPr>
              <w:t>q</w:t>
            </w:r>
            <w:r w:rsidRPr="00D65BD4">
              <w:rPr>
                <w:iCs/>
                <w:sz w:val="20"/>
                <w:szCs w:val="20"/>
              </w:rPr>
              <w:t xml:space="preserve"> for minimum energy for the Settlement Interval </w:t>
            </w:r>
            <w:r w:rsidRPr="00D65BD4">
              <w:rPr>
                <w:i/>
                <w:iCs/>
                <w:sz w:val="20"/>
                <w:szCs w:val="20"/>
              </w:rPr>
              <w:t>i</w:t>
            </w:r>
            <w:r w:rsidRPr="00D65BD4">
              <w:rPr>
                <w:iCs/>
                <w:sz w:val="20"/>
                <w:szCs w:val="20"/>
              </w:rPr>
              <w:t xml:space="preserve">.  Where for a Combined Cycle Train, the Resource </w:t>
            </w:r>
            <w:r w:rsidRPr="00D65BD4">
              <w:rPr>
                <w:i/>
                <w:iCs/>
                <w:sz w:val="20"/>
                <w:szCs w:val="20"/>
              </w:rPr>
              <w:t xml:space="preserve">r </w:t>
            </w:r>
            <w:r w:rsidRPr="00D65BD4">
              <w:rPr>
                <w:iCs/>
                <w:sz w:val="20"/>
                <w:szCs w:val="20"/>
              </w:rPr>
              <w:t>is a Combined Cycle Generation Resource within the Combined Cycle Train.</w:t>
            </w:r>
          </w:p>
        </w:tc>
      </w:tr>
      <w:tr w:rsidR="00D65BD4" w:rsidRPr="00D65BD4" w14:paraId="7E3118A4" w14:textId="77777777" w:rsidTr="0003786F">
        <w:trPr>
          <w:cantSplit/>
        </w:trPr>
        <w:tc>
          <w:tcPr>
            <w:tcW w:w="949" w:type="pct"/>
          </w:tcPr>
          <w:p w14:paraId="04FA41AA" w14:textId="77777777" w:rsidR="00D65BD4" w:rsidRPr="00D65BD4" w:rsidRDefault="00D65BD4" w:rsidP="00D65BD4">
            <w:pPr>
              <w:spacing w:after="60"/>
              <w:rPr>
                <w:iCs/>
                <w:sz w:val="20"/>
                <w:szCs w:val="20"/>
              </w:rPr>
            </w:pPr>
            <w:r w:rsidRPr="00D65BD4">
              <w:rPr>
                <w:iCs/>
                <w:sz w:val="20"/>
                <w:szCs w:val="20"/>
              </w:rPr>
              <w:t xml:space="preserve">MEO </w:t>
            </w:r>
            <w:r w:rsidRPr="00D65BD4">
              <w:rPr>
                <w:i/>
                <w:iCs/>
                <w:sz w:val="20"/>
                <w:szCs w:val="20"/>
                <w:vertAlign w:val="subscript"/>
              </w:rPr>
              <w:t>q, r, i</w:t>
            </w:r>
          </w:p>
        </w:tc>
        <w:tc>
          <w:tcPr>
            <w:tcW w:w="448" w:type="pct"/>
          </w:tcPr>
          <w:p w14:paraId="0FB5D361" w14:textId="77777777" w:rsidR="00D65BD4" w:rsidRPr="00D65BD4" w:rsidRDefault="00D65BD4" w:rsidP="00D65BD4">
            <w:pPr>
              <w:spacing w:after="60"/>
              <w:jc w:val="center"/>
              <w:rPr>
                <w:iCs/>
                <w:sz w:val="20"/>
                <w:szCs w:val="20"/>
              </w:rPr>
            </w:pPr>
            <w:r w:rsidRPr="00D65BD4">
              <w:rPr>
                <w:iCs/>
                <w:sz w:val="20"/>
                <w:szCs w:val="20"/>
              </w:rPr>
              <w:t>$/MWh</w:t>
            </w:r>
          </w:p>
        </w:tc>
        <w:tc>
          <w:tcPr>
            <w:tcW w:w="3603" w:type="pct"/>
          </w:tcPr>
          <w:p w14:paraId="4D7AE1B1" w14:textId="77777777" w:rsidR="00D65BD4" w:rsidRPr="00D65BD4" w:rsidRDefault="00D65BD4" w:rsidP="00D65BD4">
            <w:pPr>
              <w:spacing w:after="60"/>
              <w:rPr>
                <w:iCs/>
                <w:sz w:val="20"/>
                <w:szCs w:val="20"/>
              </w:rPr>
            </w:pPr>
            <w:r w:rsidRPr="00D65BD4">
              <w:rPr>
                <w:i/>
                <w:iCs/>
                <w:sz w:val="20"/>
                <w:szCs w:val="20"/>
              </w:rPr>
              <w:t>Minimum-Energy Offer</w:t>
            </w:r>
            <w:r w:rsidRPr="00D65BD4">
              <w:rPr>
                <w:iCs/>
                <w:sz w:val="20"/>
                <w:szCs w:val="20"/>
              </w:rPr>
              <w:t xml:space="preserve">—Represents an offer for the costs incurred by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in producing energy at the Resource’s LSL for the Settlement Interval </w:t>
            </w:r>
            <w:r w:rsidRPr="00D65BD4">
              <w:rPr>
                <w:i/>
                <w:iCs/>
                <w:sz w:val="20"/>
                <w:szCs w:val="20"/>
              </w:rPr>
              <w:t>i</w:t>
            </w:r>
            <w:r w:rsidRPr="00D65BD4">
              <w:rPr>
                <w:iCs/>
                <w:sz w:val="20"/>
                <w:szCs w:val="20"/>
              </w:rPr>
              <w:t xml:space="preserve">.  Where for a Combined Cycle Train, the Resource </w:t>
            </w:r>
            <w:r w:rsidRPr="00D65BD4">
              <w:rPr>
                <w:i/>
                <w:iCs/>
                <w:sz w:val="20"/>
                <w:szCs w:val="20"/>
              </w:rPr>
              <w:t xml:space="preserve">r </w:t>
            </w:r>
            <w:r w:rsidRPr="00D65BD4">
              <w:rPr>
                <w:iCs/>
                <w:sz w:val="20"/>
                <w:szCs w:val="20"/>
              </w:rPr>
              <w:t>is a Combined Cycle Generation Resource within the Combined Cycle Train.</w:t>
            </w:r>
          </w:p>
        </w:tc>
      </w:tr>
      <w:tr w:rsidR="00D65BD4" w:rsidRPr="00D65BD4" w14:paraId="4E80EEBB" w14:textId="77777777" w:rsidTr="0003786F">
        <w:trPr>
          <w:cantSplit/>
        </w:trPr>
        <w:tc>
          <w:tcPr>
            <w:tcW w:w="949" w:type="pct"/>
          </w:tcPr>
          <w:p w14:paraId="3C8B4783" w14:textId="77777777" w:rsidR="00D65BD4" w:rsidRPr="00D65BD4" w:rsidRDefault="00D65BD4" w:rsidP="00D65BD4">
            <w:pPr>
              <w:spacing w:after="60"/>
              <w:rPr>
                <w:iCs/>
                <w:sz w:val="20"/>
                <w:szCs w:val="20"/>
              </w:rPr>
            </w:pPr>
            <w:r w:rsidRPr="00D65BD4">
              <w:rPr>
                <w:iCs/>
                <w:sz w:val="20"/>
                <w:szCs w:val="20"/>
              </w:rPr>
              <w:t xml:space="preserve">MECAP </w:t>
            </w:r>
            <w:r w:rsidRPr="00D65BD4">
              <w:rPr>
                <w:i/>
                <w:iCs/>
                <w:sz w:val="20"/>
                <w:szCs w:val="20"/>
                <w:vertAlign w:val="subscript"/>
              </w:rPr>
              <w:t>q, r, i</w:t>
            </w:r>
          </w:p>
        </w:tc>
        <w:tc>
          <w:tcPr>
            <w:tcW w:w="448" w:type="pct"/>
          </w:tcPr>
          <w:p w14:paraId="464330D9" w14:textId="77777777" w:rsidR="00D65BD4" w:rsidRPr="00D65BD4" w:rsidRDefault="00D65BD4" w:rsidP="00D65BD4">
            <w:pPr>
              <w:spacing w:after="60"/>
              <w:jc w:val="center"/>
              <w:rPr>
                <w:iCs/>
                <w:sz w:val="20"/>
                <w:szCs w:val="20"/>
              </w:rPr>
            </w:pPr>
            <w:r w:rsidRPr="00D65BD4">
              <w:rPr>
                <w:iCs/>
                <w:sz w:val="20"/>
                <w:szCs w:val="20"/>
              </w:rPr>
              <w:t>$/MWh</w:t>
            </w:r>
          </w:p>
        </w:tc>
        <w:tc>
          <w:tcPr>
            <w:tcW w:w="3603" w:type="pct"/>
          </w:tcPr>
          <w:p w14:paraId="1AB5E0E2" w14:textId="77777777" w:rsidR="00D65BD4" w:rsidRPr="00D65BD4" w:rsidRDefault="00D65BD4" w:rsidP="00D65BD4">
            <w:pPr>
              <w:spacing w:after="60"/>
              <w:rPr>
                <w:i/>
                <w:iCs/>
                <w:sz w:val="20"/>
                <w:szCs w:val="20"/>
              </w:rPr>
            </w:pPr>
            <w:r w:rsidRPr="00D65BD4">
              <w:rPr>
                <w:i/>
                <w:iCs/>
                <w:sz w:val="20"/>
                <w:szCs w:val="20"/>
              </w:rPr>
              <w:t>Minimum-Energy Cap</w:t>
            </w:r>
            <w:r w:rsidRPr="00D65BD4">
              <w:rPr>
                <w:iCs/>
                <w:sz w:val="20"/>
                <w:szCs w:val="20"/>
              </w:rPr>
              <w:t xml:space="preserve">—The amount used for Resource </w:t>
            </w:r>
            <w:r w:rsidRPr="00D65BD4">
              <w:rPr>
                <w:i/>
                <w:iCs/>
                <w:sz w:val="20"/>
                <w:szCs w:val="20"/>
              </w:rPr>
              <w:t xml:space="preserve">r </w:t>
            </w:r>
            <w:r w:rsidRPr="00D65BD4">
              <w:rPr>
                <w:iCs/>
                <w:sz w:val="20"/>
                <w:szCs w:val="20"/>
              </w:rPr>
              <w:t xml:space="preserve">represented by QSE </w:t>
            </w:r>
            <w:r w:rsidRPr="00D65BD4">
              <w:rPr>
                <w:i/>
                <w:iCs/>
                <w:sz w:val="20"/>
                <w:szCs w:val="20"/>
              </w:rPr>
              <w:t xml:space="preserve">q </w:t>
            </w:r>
            <w:r w:rsidRPr="00D65BD4">
              <w:rPr>
                <w:iCs/>
                <w:sz w:val="20"/>
                <w:szCs w:val="20"/>
              </w:rPr>
              <w:t xml:space="preserve">for the Settlement Interval </w:t>
            </w:r>
            <w:r w:rsidRPr="00D65BD4">
              <w:rPr>
                <w:i/>
                <w:iCs/>
                <w:sz w:val="20"/>
                <w:szCs w:val="20"/>
              </w:rPr>
              <w:t>i</w:t>
            </w:r>
            <w:r w:rsidRPr="00D65BD4">
              <w:rPr>
                <w:iCs/>
                <w:sz w:val="20"/>
                <w:szCs w:val="20"/>
              </w:rPr>
              <w:t xml:space="preserve"> for minimum-energy costs.  The </w:t>
            </w:r>
            <w:r w:rsidRPr="00D65BD4">
              <w:rPr>
                <w:sz w:val="20"/>
                <w:szCs w:val="20"/>
              </w:rPr>
              <w:t>minimum cost is the Resource Category Minimum-Energy Generic Cap (RCGMEC)</w:t>
            </w:r>
            <w:r w:rsidRPr="00D65BD4">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D65BD4">
              <w:rPr>
                <w:i/>
                <w:iCs/>
                <w:sz w:val="20"/>
                <w:szCs w:val="20"/>
              </w:rPr>
              <w:t xml:space="preserve">r </w:t>
            </w:r>
            <w:r w:rsidRPr="00D65BD4">
              <w:rPr>
                <w:iCs/>
                <w:sz w:val="20"/>
                <w:szCs w:val="20"/>
              </w:rPr>
              <w:t>is a Combined Cycle Generation Resource within the Combined Cycle Train.</w:t>
            </w:r>
          </w:p>
        </w:tc>
      </w:tr>
      <w:tr w:rsidR="00D65BD4" w:rsidRPr="00D65BD4" w14:paraId="796C1CA7" w14:textId="77777777" w:rsidTr="0003786F">
        <w:trPr>
          <w:cantSplit/>
        </w:trPr>
        <w:tc>
          <w:tcPr>
            <w:tcW w:w="949" w:type="pct"/>
          </w:tcPr>
          <w:p w14:paraId="4353515A" w14:textId="77777777" w:rsidR="00D65BD4" w:rsidRPr="00D65BD4" w:rsidRDefault="00D65BD4" w:rsidP="00D65BD4">
            <w:pPr>
              <w:spacing w:after="60"/>
              <w:rPr>
                <w:iCs/>
                <w:sz w:val="20"/>
                <w:szCs w:val="20"/>
              </w:rPr>
            </w:pPr>
            <w:r w:rsidRPr="00D65BD4">
              <w:rPr>
                <w:iCs/>
                <w:sz w:val="20"/>
                <w:szCs w:val="20"/>
              </w:rPr>
              <w:t xml:space="preserve">RCGMEC </w:t>
            </w:r>
            <w:r w:rsidRPr="00D65BD4">
              <w:rPr>
                <w:i/>
                <w:iCs/>
                <w:sz w:val="20"/>
                <w:szCs w:val="20"/>
                <w:vertAlign w:val="subscript"/>
              </w:rPr>
              <w:t>i</w:t>
            </w:r>
          </w:p>
        </w:tc>
        <w:tc>
          <w:tcPr>
            <w:tcW w:w="448" w:type="pct"/>
          </w:tcPr>
          <w:p w14:paraId="6E64C63B" w14:textId="77777777" w:rsidR="00D65BD4" w:rsidRPr="00D65BD4" w:rsidRDefault="00D65BD4" w:rsidP="00D65BD4">
            <w:pPr>
              <w:spacing w:after="60"/>
              <w:jc w:val="center"/>
              <w:rPr>
                <w:iCs/>
                <w:sz w:val="20"/>
                <w:szCs w:val="20"/>
              </w:rPr>
            </w:pPr>
            <w:r w:rsidRPr="00D65BD4">
              <w:rPr>
                <w:iCs/>
                <w:sz w:val="20"/>
                <w:szCs w:val="20"/>
              </w:rPr>
              <w:t>$/MWh</w:t>
            </w:r>
          </w:p>
        </w:tc>
        <w:tc>
          <w:tcPr>
            <w:tcW w:w="3603" w:type="pct"/>
          </w:tcPr>
          <w:p w14:paraId="2B15ABCA" w14:textId="77777777" w:rsidR="00D65BD4" w:rsidRPr="00D65BD4" w:rsidRDefault="00D65BD4" w:rsidP="00D65BD4">
            <w:pPr>
              <w:spacing w:after="60"/>
              <w:rPr>
                <w:iCs/>
                <w:sz w:val="20"/>
                <w:szCs w:val="20"/>
              </w:rPr>
            </w:pPr>
            <w:r w:rsidRPr="00D65BD4">
              <w:rPr>
                <w:i/>
                <w:iCs/>
                <w:sz w:val="20"/>
                <w:szCs w:val="20"/>
              </w:rPr>
              <w:t>Resource Category Generic Minimum-Energy Cost</w:t>
            </w:r>
            <w:r w:rsidRPr="00D65BD4">
              <w:rPr>
                <w:iCs/>
                <w:sz w:val="20"/>
                <w:szCs w:val="20"/>
              </w:rPr>
              <w:t>—The Resource Category Generic Minimum Energy Cost cap for the category of the Resource, according to Section 4.4.9.2.3, for the Operating Day.</w:t>
            </w:r>
          </w:p>
        </w:tc>
      </w:tr>
      <w:tr w:rsidR="00D65BD4" w:rsidRPr="00D65BD4" w14:paraId="4D6FF8B4" w14:textId="77777777" w:rsidTr="0003786F">
        <w:trPr>
          <w:cantSplit/>
        </w:trPr>
        <w:tc>
          <w:tcPr>
            <w:tcW w:w="949" w:type="pct"/>
          </w:tcPr>
          <w:p w14:paraId="43941C51" w14:textId="77777777" w:rsidR="00D65BD4" w:rsidRPr="00D65BD4" w:rsidRDefault="00D65BD4" w:rsidP="00D65BD4">
            <w:pPr>
              <w:spacing w:after="60"/>
              <w:rPr>
                <w:iCs/>
                <w:sz w:val="20"/>
                <w:szCs w:val="20"/>
              </w:rPr>
            </w:pPr>
            <w:r w:rsidRPr="00D65BD4">
              <w:rPr>
                <w:iCs/>
                <w:sz w:val="20"/>
                <w:szCs w:val="20"/>
              </w:rPr>
              <w:t xml:space="preserve">RTMG </w:t>
            </w:r>
            <w:r w:rsidRPr="00D65BD4">
              <w:rPr>
                <w:i/>
                <w:iCs/>
                <w:sz w:val="20"/>
                <w:szCs w:val="20"/>
                <w:vertAlign w:val="subscript"/>
              </w:rPr>
              <w:t>q, r, i</w:t>
            </w:r>
          </w:p>
        </w:tc>
        <w:tc>
          <w:tcPr>
            <w:tcW w:w="448" w:type="pct"/>
          </w:tcPr>
          <w:p w14:paraId="240F2DC3" w14:textId="77777777" w:rsidR="00D65BD4" w:rsidRPr="00D65BD4" w:rsidRDefault="00D65BD4" w:rsidP="00D65BD4">
            <w:pPr>
              <w:spacing w:after="60"/>
              <w:jc w:val="center"/>
              <w:rPr>
                <w:iCs/>
                <w:sz w:val="20"/>
                <w:szCs w:val="20"/>
              </w:rPr>
            </w:pPr>
            <w:r w:rsidRPr="00D65BD4">
              <w:rPr>
                <w:iCs/>
                <w:sz w:val="20"/>
                <w:szCs w:val="20"/>
              </w:rPr>
              <w:t>MWh</w:t>
            </w:r>
          </w:p>
        </w:tc>
        <w:tc>
          <w:tcPr>
            <w:tcW w:w="3603" w:type="pct"/>
          </w:tcPr>
          <w:p w14:paraId="755B5F9D" w14:textId="77777777" w:rsidR="00D65BD4" w:rsidRPr="00D65BD4" w:rsidRDefault="00D65BD4" w:rsidP="00D65BD4">
            <w:pPr>
              <w:spacing w:after="60"/>
              <w:rPr>
                <w:iCs/>
                <w:sz w:val="20"/>
                <w:szCs w:val="20"/>
              </w:rPr>
            </w:pPr>
            <w:r w:rsidRPr="00D65BD4">
              <w:rPr>
                <w:i/>
                <w:iCs/>
                <w:sz w:val="20"/>
                <w:szCs w:val="20"/>
              </w:rPr>
              <w:t>Real-Time Metered Generation</w:t>
            </w:r>
            <w:r w:rsidRPr="00D65BD4">
              <w:rPr>
                <w:iCs/>
                <w:sz w:val="20"/>
                <w:szCs w:val="20"/>
              </w:rPr>
              <w:t xml:space="preserve">—The metered generation of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for the Settlement Interval </w:t>
            </w:r>
            <w:r w:rsidRPr="00D65BD4">
              <w:rPr>
                <w:i/>
                <w:iCs/>
                <w:sz w:val="20"/>
                <w:szCs w:val="20"/>
              </w:rPr>
              <w:t>i</w:t>
            </w:r>
            <w:r w:rsidRPr="00D65BD4">
              <w:rPr>
                <w:iCs/>
                <w:sz w:val="20"/>
                <w:szCs w:val="20"/>
              </w:rPr>
              <w:t xml:space="preserve">.  Where for a Combined Cycle Train, the Resource </w:t>
            </w:r>
            <w:r w:rsidRPr="00D65BD4">
              <w:rPr>
                <w:i/>
                <w:iCs/>
                <w:sz w:val="20"/>
                <w:szCs w:val="20"/>
              </w:rPr>
              <w:t xml:space="preserve">r </w:t>
            </w:r>
            <w:r w:rsidRPr="00D65BD4">
              <w:rPr>
                <w:iCs/>
                <w:sz w:val="20"/>
                <w:szCs w:val="20"/>
              </w:rPr>
              <w:t>is the Combined Cycle Train.</w:t>
            </w:r>
          </w:p>
        </w:tc>
      </w:tr>
      <w:tr w:rsidR="00D65BD4" w:rsidRPr="00D65BD4" w14:paraId="7F52A95A" w14:textId="77777777" w:rsidTr="0003786F">
        <w:trPr>
          <w:cantSplit/>
        </w:trPr>
        <w:tc>
          <w:tcPr>
            <w:tcW w:w="949" w:type="pct"/>
          </w:tcPr>
          <w:p w14:paraId="5BA4F62B" w14:textId="77777777" w:rsidR="00D65BD4" w:rsidRPr="00D65BD4" w:rsidRDefault="00D65BD4" w:rsidP="00D65BD4">
            <w:pPr>
              <w:spacing w:after="60"/>
              <w:rPr>
                <w:iCs/>
                <w:sz w:val="20"/>
                <w:szCs w:val="20"/>
              </w:rPr>
            </w:pPr>
            <w:r w:rsidRPr="00D65BD4">
              <w:rPr>
                <w:iCs/>
                <w:sz w:val="20"/>
                <w:szCs w:val="20"/>
              </w:rPr>
              <w:t xml:space="preserve">LSL </w:t>
            </w:r>
            <w:r w:rsidRPr="00D65BD4">
              <w:rPr>
                <w:i/>
                <w:iCs/>
                <w:sz w:val="20"/>
                <w:szCs w:val="20"/>
                <w:vertAlign w:val="subscript"/>
              </w:rPr>
              <w:t>q, r, i</w:t>
            </w:r>
          </w:p>
        </w:tc>
        <w:tc>
          <w:tcPr>
            <w:tcW w:w="448" w:type="pct"/>
          </w:tcPr>
          <w:p w14:paraId="6284B539" w14:textId="77777777" w:rsidR="00D65BD4" w:rsidRPr="00D65BD4" w:rsidRDefault="00D65BD4" w:rsidP="00D65BD4">
            <w:pPr>
              <w:spacing w:after="60"/>
              <w:jc w:val="center"/>
              <w:rPr>
                <w:iCs/>
                <w:sz w:val="20"/>
                <w:szCs w:val="20"/>
              </w:rPr>
            </w:pPr>
            <w:r w:rsidRPr="00D65BD4">
              <w:rPr>
                <w:iCs/>
                <w:sz w:val="20"/>
                <w:szCs w:val="20"/>
              </w:rPr>
              <w:t>MW</w:t>
            </w:r>
          </w:p>
        </w:tc>
        <w:tc>
          <w:tcPr>
            <w:tcW w:w="3603" w:type="pct"/>
          </w:tcPr>
          <w:p w14:paraId="1829313D" w14:textId="77777777" w:rsidR="00D65BD4" w:rsidRPr="00D65BD4" w:rsidRDefault="00D65BD4" w:rsidP="00D65BD4">
            <w:pPr>
              <w:spacing w:after="60"/>
              <w:rPr>
                <w:iCs/>
                <w:sz w:val="20"/>
                <w:szCs w:val="20"/>
              </w:rPr>
            </w:pPr>
            <w:r w:rsidRPr="00D65BD4">
              <w:rPr>
                <w:i/>
                <w:iCs/>
                <w:sz w:val="20"/>
                <w:szCs w:val="20"/>
              </w:rPr>
              <w:t>Low Sustained Limit</w:t>
            </w:r>
            <w:r w:rsidRPr="00D65BD4">
              <w:rPr>
                <w:iCs/>
                <w:sz w:val="20"/>
                <w:szCs w:val="20"/>
              </w:rPr>
              <w:t xml:space="preserve">—The LSL of Generation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for the hour that includes the Settlement Interval </w:t>
            </w:r>
            <w:r w:rsidRPr="00D65BD4">
              <w:rPr>
                <w:i/>
                <w:iCs/>
                <w:sz w:val="20"/>
                <w:szCs w:val="20"/>
              </w:rPr>
              <w:t>i</w:t>
            </w:r>
            <w:r w:rsidRPr="00D65BD4">
              <w:rPr>
                <w:iCs/>
                <w:sz w:val="20"/>
                <w:szCs w:val="20"/>
              </w:rPr>
              <w:t xml:space="preserve">, as submitted in the Current Operating Plan (COP).  Where for a Combined Cycle Train, the Resource </w:t>
            </w:r>
            <w:r w:rsidRPr="00D65BD4">
              <w:rPr>
                <w:i/>
                <w:iCs/>
                <w:sz w:val="20"/>
                <w:szCs w:val="20"/>
              </w:rPr>
              <w:t xml:space="preserve">r </w:t>
            </w:r>
            <w:r w:rsidRPr="00D65BD4">
              <w:rPr>
                <w:iCs/>
                <w:sz w:val="20"/>
                <w:szCs w:val="20"/>
              </w:rPr>
              <w:t xml:space="preserve">is a Combined Cycle Generation Resource within the Combined Cycle Train.  </w:t>
            </w:r>
          </w:p>
        </w:tc>
      </w:tr>
      <w:tr w:rsidR="00D65BD4" w:rsidRPr="00D65BD4" w14:paraId="10C5B6EA" w14:textId="77777777" w:rsidTr="0003786F">
        <w:trPr>
          <w:cantSplit/>
        </w:trPr>
        <w:tc>
          <w:tcPr>
            <w:tcW w:w="949" w:type="pct"/>
          </w:tcPr>
          <w:p w14:paraId="2137EABE" w14:textId="77777777" w:rsidR="00D65BD4" w:rsidRPr="00D65BD4" w:rsidRDefault="00D65BD4" w:rsidP="00D65BD4">
            <w:pPr>
              <w:spacing w:after="60"/>
              <w:rPr>
                <w:i/>
                <w:iCs/>
                <w:sz w:val="20"/>
                <w:szCs w:val="20"/>
              </w:rPr>
            </w:pPr>
            <w:r w:rsidRPr="00D65BD4">
              <w:rPr>
                <w:i/>
                <w:iCs/>
                <w:sz w:val="20"/>
                <w:szCs w:val="20"/>
              </w:rPr>
              <w:t>q</w:t>
            </w:r>
          </w:p>
        </w:tc>
        <w:tc>
          <w:tcPr>
            <w:tcW w:w="448" w:type="pct"/>
          </w:tcPr>
          <w:p w14:paraId="7935370A"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098D676F" w14:textId="77777777" w:rsidR="00D65BD4" w:rsidRPr="00D65BD4" w:rsidRDefault="00D65BD4" w:rsidP="00D65BD4">
            <w:pPr>
              <w:spacing w:after="60"/>
              <w:rPr>
                <w:iCs/>
                <w:sz w:val="20"/>
                <w:szCs w:val="20"/>
              </w:rPr>
            </w:pPr>
            <w:r w:rsidRPr="00D65BD4">
              <w:rPr>
                <w:iCs/>
                <w:sz w:val="20"/>
                <w:szCs w:val="20"/>
              </w:rPr>
              <w:t>A QSE.</w:t>
            </w:r>
          </w:p>
        </w:tc>
      </w:tr>
      <w:tr w:rsidR="00D65BD4" w:rsidRPr="00D65BD4" w14:paraId="2F8A245B" w14:textId="77777777" w:rsidTr="0003786F">
        <w:trPr>
          <w:cantSplit/>
        </w:trPr>
        <w:tc>
          <w:tcPr>
            <w:tcW w:w="949" w:type="pct"/>
          </w:tcPr>
          <w:p w14:paraId="0C06DB38" w14:textId="77777777" w:rsidR="00D65BD4" w:rsidRPr="00D65BD4" w:rsidRDefault="00D65BD4" w:rsidP="00D65BD4">
            <w:pPr>
              <w:spacing w:after="60"/>
              <w:rPr>
                <w:i/>
                <w:iCs/>
                <w:sz w:val="20"/>
                <w:szCs w:val="20"/>
              </w:rPr>
            </w:pPr>
            <w:r w:rsidRPr="00D65BD4">
              <w:rPr>
                <w:i/>
                <w:iCs/>
                <w:sz w:val="20"/>
                <w:szCs w:val="20"/>
              </w:rPr>
              <w:lastRenderedPageBreak/>
              <w:t>p</w:t>
            </w:r>
          </w:p>
        </w:tc>
        <w:tc>
          <w:tcPr>
            <w:tcW w:w="448" w:type="pct"/>
          </w:tcPr>
          <w:p w14:paraId="7E14AD43"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7A47CCD6" w14:textId="77777777" w:rsidR="00D65BD4" w:rsidRPr="00D65BD4" w:rsidRDefault="00D65BD4" w:rsidP="00D65BD4">
            <w:pPr>
              <w:spacing w:after="60"/>
              <w:rPr>
                <w:iCs/>
                <w:sz w:val="20"/>
                <w:szCs w:val="20"/>
              </w:rPr>
            </w:pPr>
            <w:r w:rsidRPr="00D65BD4">
              <w:rPr>
                <w:iCs/>
                <w:sz w:val="20"/>
                <w:szCs w:val="20"/>
              </w:rPr>
              <w:t>A Settlement Point.</w:t>
            </w:r>
          </w:p>
        </w:tc>
      </w:tr>
      <w:tr w:rsidR="00D65BD4" w:rsidRPr="00D65BD4" w14:paraId="22C0D03E" w14:textId="77777777" w:rsidTr="0003786F">
        <w:trPr>
          <w:cantSplit/>
        </w:trPr>
        <w:tc>
          <w:tcPr>
            <w:tcW w:w="949" w:type="pct"/>
          </w:tcPr>
          <w:p w14:paraId="61A17F36" w14:textId="77777777" w:rsidR="00D65BD4" w:rsidRPr="00D65BD4" w:rsidRDefault="00D65BD4" w:rsidP="00D65BD4">
            <w:pPr>
              <w:spacing w:after="60"/>
              <w:rPr>
                <w:i/>
                <w:iCs/>
                <w:sz w:val="20"/>
                <w:szCs w:val="20"/>
              </w:rPr>
            </w:pPr>
            <w:r w:rsidRPr="00D65BD4">
              <w:rPr>
                <w:i/>
                <w:iCs/>
                <w:sz w:val="20"/>
                <w:szCs w:val="20"/>
              </w:rPr>
              <w:t>r</w:t>
            </w:r>
          </w:p>
        </w:tc>
        <w:tc>
          <w:tcPr>
            <w:tcW w:w="448" w:type="pct"/>
          </w:tcPr>
          <w:p w14:paraId="0B9A37C0"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36598144" w14:textId="77777777" w:rsidR="00D65BD4" w:rsidRPr="00D65BD4" w:rsidRDefault="00D65BD4" w:rsidP="00D65BD4">
            <w:pPr>
              <w:spacing w:after="60"/>
              <w:rPr>
                <w:iCs/>
                <w:sz w:val="20"/>
                <w:szCs w:val="20"/>
              </w:rPr>
            </w:pPr>
            <w:r w:rsidRPr="00D65BD4">
              <w:rPr>
                <w:iCs/>
                <w:sz w:val="20"/>
                <w:szCs w:val="20"/>
              </w:rPr>
              <w:t>A RUC-committed Generation Resource.</w:t>
            </w:r>
          </w:p>
        </w:tc>
      </w:tr>
      <w:tr w:rsidR="00D65BD4" w:rsidRPr="00D65BD4" w14:paraId="4E74A06C" w14:textId="77777777" w:rsidTr="0003786F">
        <w:trPr>
          <w:cantSplit/>
        </w:trPr>
        <w:tc>
          <w:tcPr>
            <w:tcW w:w="949" w:type="pct"/>
          </w:tcPr>
          <w:p w14:paraId="5A019963" w14:textId="77777777" w:rsidR="00D65BD4" w:rsidRPr="00D65BD4" w:rsidRDefault="00D65BD4" w:rsidP="00D65BD4">
            <w:pPr>
              <w:spacing w:after="60"/>
              <w:rPr>
                <w:i/>
                <w:iCs/>
                <w:sz w:val="20"/>
                <w:szCs w:val="20"/>
              </w:rPr>
            </w:pPr>
            <w:r w:rsidRPr="00D65BD4">
              <w:rPr>
                <w:i/>
                <w:iCs/>
                <w:sz w:val="20"/>
                <w:szCs w:val="20"/>
              </w:rPr>
              <w:t>d</w:t>
            </w:r>
          </w:p>
        </w:tc>
        <w:tc>
          <w:tcPr>
            <w:tcW w:w="448" w:type="pct"/>
          </w:tcPr>
          <w:p w14:paraId="0A665405"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12B1EA42" w14:textId="77777777" w:rsidR="00D65BD4" w:rsidRPr="00D65BD4" w:rsidRDefault="00D65BD4" w:rsidP="00D65BD4">
            <w:pPr>
              <w:spacing w:after="60"/>
              <w:rPr>
                <w:iCs/>
                <w:sz w:val="20"/>
                <w:szCs w:val="20"/>
              </w:rPr>
            </w:pPr>
            <w:r w:rsidRPr="00D65BD4">
              <w:rPr>
                <w:iCs/>
                <w:sz w:val="20"/>
                <w:szCs w:val="20"/>
              </w:rPr>
              <w:t>An Operating Day containing the RUC-commitment.</w:t>
            </w:r>
          </w:p>
        </w:tc>
      </w:tr>
      <w:tr w:rsidR="00D65BD4" w:rsidRPr="00D65BD4" w14:paraId="48373F75" w14:textId="77777777" w:rsidTr="0003786F">
        <w:trPr>
          <w:cantSplit/>
        </w:trPr>
        <w:tc>
          <w:tcPr>
            <w:tcW w:w="949" w:type="pct"/>
          </w:tcPr>
          <w:p w14:paraId="6B3B1CC8" w14:textId="77777777" w:rsidR="00D65BD4" w:rsidRPr="00D65BD4" w:rsidRDefault="00D65BD4" w:rsidP="00D65BD4">
            <w:pPr>
              <w:spacing w:after="60"/>
              <w:rPr>
                <w:i/>
                <w:iCs/>
                <w:sz w:val="20"/>
                <w:szCs w:val="20"/>
              </w:rPr>
            </w:pPr>
            <w:r w:rsidRPr="00D65BD4">
              <w:rPr>
                <w:i/>
                <w:iCs/>
                <w:sz w:val="20"/>
                <w:szCs w:val="20"/>
              </w:rPr>
              <w:t>i</w:t>
            </w:r>
          </w:p>
        </w:tc>
        <w:tc>
          <w:tcPr>
            <w:tcW w:w="448" w:type="pct"/>
          </w:tcPr>
          <w:p w14:paraId="55CC24C8"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13ABFDE0" w14:textId="77777777" w:rsidR="00D65BD4" w:rsidRPr="00D65BD4" w:rsidRDefault="00D65BD4" w:rsidP="00D65BD4">
            <w:pPr>
              <w:spacing w:after="60"/>
              <w:rPr>
                <w:i/>
                <w:iCs/>
                <w:sz w:val="20"/>
                <w:szCs w:val="20"/>
              </w:rPr>
            </w:pPr>
            <w:r w:rsidRPr="00D65BD4">
              <w:rPr>
                <w:iCs/>
                <w:sz w:val="20"/>
                <w:szCs w:val="20"/>
              </w:rPr>
              <w:t>A 15-minute Settlement Interval within the hour that includes a RUC-commitment.</w:t>
            </w:r>
          </w:p>
        </w:tc>
      </w:tr>
      <w:tr w:rsidR="00D65BD4" w:rsidRPr="00D65BD4" w14:paraId="76B92776" w14:textId="77777777" w:rsidTr="0003786F">
        <w:trPr>
          <w:cantSplit/>
        </w:trPr>
        <w:tc>
          <w:tcPr>
            <w:tcW w:w="949" w:type="pct"/>
          </w:tcPr>
          <w:p w14:paraId="0A8A577B" w14:textId="77777777" w:rsidR="00D65BD4" w:rsidRPr="00D65BD4" w:rsidRDefault="00D65BD4" w:rsidP="00D65BD4">
            <w:pPr>
              <w:spacing w:after="60"/>
              <w:rPr>
                <w:i/>
                <w:iCs/>
                <w:sz w:val="20"/>
                <w:szCs w:val="20"/>
              </w:rPr>
            </w:pPr>
            <w:r w:rsidRPr="00D65BD4">
              <w:rPr>
                <w:i/>
                <w:iCs/>
                <w:sz w:val="20"/>
                <w:szCs w:val="20"/>
              </w:rPr>
              <w:t>s</w:t>
            </w:r>
          </w:p>
        </w:tc>
        <w:tc>
          <w:tcPr>
            <w:tcW w:w="448" w:type="pct"/>
          </w:tcPr>
          <w:p w14:paraId="784AB357"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64CF1082" w14:textId="77777777" w:rsidR="00D65BD4" w:rsidRPr="00D65BD4" w:rsidRDefault="00D65BD4" w:rsidP="00D65BD4">
            <w:pPr>
              <w:spacing w:after="60"/>
              <w:rPr>
                <w:iCs/>
                <w:sz w:val="20"/>
                <w:szCs w:val="20"/>
              </w:rPr>
            </w:pPr>
            <w:r w:rsidRPr="00D65BD4">
              <w:rPr>
                <w:iCs/>
                <w:sz w:val="20"/>
                <w:szCs w:val="20"/>
              </w:rPr>
              <w:t>A start that is eligible to have its costs included in the RUC Guarantee.</w:t>
            </w:r>
          </w:p>
        </w:tc>
      </w:tr>
      <w:tr w:rsidR="00D65BD4" w:rsidRPr="00D65BD4" w14:paraId="7EAD282A" w14:textId="77777777" w:rsidTr="0003786F">
        <w:trPr>
          <w:cantSplit/>
        </w:trPr>
        <w:tc>
          <w:tcPr>
            <w:tcW w:w="949" w:type="pct"/>
          </w:tcPr>
          <w:p w14:paraId="382BCAB6" w14:textId="77777777" w:rsidR="00D65BD4" w:rsidRPr="00D65BD4" w:rsidRDefault="00D65BD4" w:rsidP="00D65BD4">
            <w:pPr>
              <w:spacing w:after="60"/>
              <w:rPr>
                <w:i/>
                <w:iCs/>
                <w:sz w:val="20"/>
                <w:szCs w:val="20"/>
              </w:rPr>
            </w:pPr>
            <w:r w:rsidRPr="00D65BD4">
              <w:rPr>
                <w:i/>
                <w:iCs/>
                <w:sz w:val="20"/>
                <w:szCs w:val="20"/>
              </w:rPr>
              <w:t>t</w:t>
            </w:r>
          </w:p>
        </w:tc>
        <w:tc>
          <w:tcPr>
            <w:tcW w:w="448" w:type="pct"/>
          </w:tcPr>
          <w:p w14:paraId="030C70E0"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0F53032A" w14:textId="77777777" w:rsidR="00D65BD4" w:rsidRPr="00D65BD4" w:rsidRDefault="00D65BD4" w:rsidP="00D65BD4">
            <w:pPr>
              <w:spacing w:after="60"/>
              <w:rPr>
                <w:iCs/>
                <w:sz w:val="20"/>
                <w:szCs w:val="20"/>
              </w:rPr>
            </w:pPr>
            <w:r w:rsidRPr="00D65BD4">
              <w:rPr>
                <w:iCs/>
                <w:sz w:val="20"/>
                <w:szCs w:val="20"/>
              </w:rPr>
              <w:t>A transition that is eligible to have its costs included in the RUC Guarantee.</w:t>
            </w:r>
          </w:p>
        </w:tc>
      </w:tr>
      <w:tr w:rsidR="00D65BD4" w:rsidRPr="00D65BD4" w14:paraId="263B3E3F" w14:textId="77777777" w:rsidTr="0003786F">
        <w:trPr>
          <w:cantSplit/>
        </w:trPr>
        <w:tc>
          <w:tcPr>
            <w:tcW w:w="949" w:type="pct"/>
          </w:tcPr>
          <w:p w14:paraId="53EAD628" w14:textId="77777777" w:rsidR="00D65BD4" w:rsidRPr="00D65BD4" w:rsidRDefault="00D65BD4" w:rsidP="00D65BD4">
            <w:pPr>
              <w:tabs>
                <w:tab w:val="right" w:pos="9360"/>
              </w:tabs>
              <w:spacing w:after="60"/>
              <w:rPr>
                <w:i/>
                <w:iCs/>
                <w:sz w:val="20"/>
                <w:szCs w:val="20"/>
              </w:rPr>
            </w:pPr>
            <w:r w:rsidRPr="00D65BD4">
              <w:rPr>
                <w:i/>
                <w:iCs/>
                <w:sz w:val="20"/>
                <w:szCs w:val="20"/>
              </w:rPr>
              <w:t>c</w:t>
            </w:r>
          </w:p>
        </w:tc>
        <w:tc>
          <w:tcPr>
            <w:tcW w:w="448" w:type="pct"/>
          </w:tcPr>
          <w:p w14:paraId="7326A2F5"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2C467675" w14:textId="77777777" w:rsidR="00D65BD4" w:rsidRPr="00D65BD4" w:rsidRDefault="00D65BD4" w:rsidP="00D65BD4">
            <w:pPr>
              <w:spacing w:after="60"/>
              <w:rPr>
                <w:iCs/>
                <w:sz w:val="20"/>
                <w:szCs w:val="20"/>
              </w:rPr>
            </w:pPr>
            <w:r w:rsidRPr="00D65BD4">
              <w:rPr>
                <w:iCs/>
                <w:sz w:val="20"/>
                <w:szCs w:val="20"/>
              </w:rPr>
              <w:t>A contiguous block of RUC–Committed Hours.</w:t>
            </w:r>
          </w:p>
        </w:tc>
      </w:tr>
      <w:tr w:rsidR="00D65BD4" w:rsidRPr="00D65BD4" w14:paraId="6AFFB035" w14:textId="77777777" w:rsidTr="0003786F">
        <w:trPr>
          <w:cantSplit/>
        </w:trPr>
        <w:tc>
          <w:tcPr>
            <w:tcW w:w="949" w:type="pct"/>
          </w:tcPr>
          <w:p w14:paraId="49CFC543" w14:textId="77777777" w:rsidR="00D65BD4" w:rsidRPr="00D65BD4" w:rsidRDefault="00D65BD4" w:rsidP="00D65BD4">
            <w:pPr>
              <w:spacing w:after="60"/>
              <w:rPr>
                <w:i/>
                <w:iCs/>
                <w:sz w:val="20"/>
                <w:szCs w:val="20"/>
              </w:rPr>
            </w:pPr>
            <w:proofErr w:type="spellStart"/>
            <w:r w:rsidRPr="00D65BD4">
              <w:rPr>
                <w:i/>
                <w:iCs/>
                <w:sz w:val="20"/>
                <w:szCs w:val="20"/>
              </w:rPr>
              <w:t>afterCCGR</w:t>
            </w:r>
            <w:proofErr w:type="spellEnd"/>
          </w:p>
        </w:tc>
        <w:tc>
          <w:tcPr>
            <w:tcW w:w="448" w:type="pct"/>
          </w:tcPr>
          <w:p w14:paraId="42CF7507"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2BC977A5" w14:textId="77777777" w:rsidR="00D65BD4" w:rsidRPr="00D65BD4" w:rsidRDefault="00D65BD4" w:rsidP="00D65BD4">
            <w:pPr>
              <w:spacing w:after="60"/>
              <w:rPr>
                <w:iCs/>
                <w:sz w:val="20"/>
                <w:szCs w:val="20"/>
              </w:rPr>
            </w:pPr>
            <w:r w:rsidRPr="00D65BD4">
              <w:rPr>
                <w:iCs/>
                <w:sz w:val="20"/>
                <w:szCs w:val="20"/>
              </w:rPr>
              <w:t>The Combined Cycle Generation Resource to which a Combined Cycle Train transitions.</w:t>
            </w:r>
          </w:p>
        </w:tc>
      </w:tr>
      <w:tr w:rsidR="00D65BD4" w:rsidRPr="00D65BD4" w14:paraId="30970D15" w14:textId="77777777" w:rsidTr="0003786F">
        <w:trPr>
          <w:cantSplit/>
        </w:trPr>
        <w:tc>
          <w:tcPr>
            <w:tcW w:w="949" w:type="pct"/>
          </w:tcPr>
          <w:p w14:paraId="6E17D517" w14:textId="77777777" w:rsidR="00D65BD4" w:rsidRPr="00D65BD4" w:rsidRDefault="00D65BD4" w:rsidP="00D65BD4">
            <w:pPr>
              <w:spacing w:after="60"/>
              <w:rPr>
                <w:i/>
                <w:iCs/>
                <w:sz w:val="20"/>
                <w:szCs w:val="20"/>
              </w:rPr>
            </w:pPr>
            <w:proofErr w:type="spellStart"/>
            <w:r w:rsidRPr="00D65BD4">
              <w:rPr>
                <w:i/>
                <w:iCs/>
                <w:sz w:val="20"/>
                <w:szCs w:val="20"/>
              </w:rPr>
              <w:t>beforeCCGR</w:t>
            </w:r>
            <w:proofErr w:type="spellEnd"/>
          </w:p>
        </w:tc>
        <w:tc>
          <w:tcPr>
            <w:tcW w:w="448" w:type="pct"/>
          </w:tcPr>
          <w:p w14:paraId="2356CCAB" w14:textId="77777777" w:rsidR="00D65BD4" w:rsidRPr="00D65BD4" w:rsidRDefault="00D65BD4" w:rsidP="00D65BD4">
            <w:pPr>
              <w:spacing w:after="60"/>
              <w:jc w:val="center"/>
              <w:rPr>
                <w:iCs/>
                <w:sz w:val="20"/>
                <w:szCs w:val="20"/>
              </w:rPr>
            </w:pPr>
            <w:r w:rsidRPr="00D65BD4">
              <w:rPr>
                <w:iCs/>
                <w:sz w:val="20"/>
                <w:szCs w:val="20"/>
              </w:rPr>
              <w:t>none</w:t>
            </w:r>
          </w:p>
        </w:tc>
        <w:tc>
          <w:tcPr>
            <w:tcW w:w="3603" w:type="pct"/>
          </w:tcPr>
          <w:p w14:paraId="53F67298" w14:textId="77777777" w:rsidR="00D65BD4" w:rsidRPr="00D65BD4" w:rsidRDefault="00D65BD4" w:rsidP="00D65BD4">
            <w:pPr>
              <w:spacing w:after="60"/>
              <w:rPr>
                <w:iCs/>
                <w:sz w:val="20"/>
                <w:szCs w:val="20"/>
              </w:rPr>
            </w:pPr>
            <w:r w:rsidRPr="00D65BD4">
              <w:rPr>
                <w:iCs/>
                <w:sz w:val="20"/>
                <w:szCs w:val="20"/>
              </w:rPr>
              <w:t>The Combined Cycle Generation Resource from which a Combined Cycle Train transitions.</w:t>
            </w:r>
          </w:p>
        </w:tc>
      </w:tr>
    </w:tbl>
    <w:p w14:paraId="2DDDACA1" w14:textId="77777777" w:rsidR="00D65BD4" w:rsidRPr="00D65BD4" w:rsidRDefault="00D65BD4" w:rsidP="00D65BD4">
      <w:pPr>
        <w:keepNext/>
        <w:widowControl w:val="0"/>
        <w:tabs>
          <w:tab w:val="left" w:pos="1260"/>
        </w:tabs>
        <w:spacing w:before="480" w:after="240"/>
        <w:ind w:left="1260" w:hanging="1260"/>
        <w:outlineLvl w:val="3"/>
        <w:rPr>
          <w:b/>
          <w:bCs/>
          <w:snapToGrid w:val="0"/>
          <w:szCs w:val="20"/>
        </w:rPr>
      </w:pPr>
      <w:bookmarkStart w:id="863" w:name="_Toc400547188"/>
      <w:bookmarkStart w:id="864" w:name="_Toc405384293"/>
      <w:bookmarkStart w:id="865" w:name="_Toc405543560"/>
      <w:bookmarkStart w:id="866" w:name="_Toc428178069"/>
      <w:bookmarkStart w:id="867" w:name="_Toc440872700"/>
      <w:bookmarkStart w:id="868" w:name="_Toc458766245"/>
      <w:bookmarkStart w:id="869" w:name="_Toc459292650"/>
      <w:bookmarkStart w:id="870" w:name="_Toc60038357"/>
      <w:r w:rsidRPr="00D65BD4">
        <w:rPr>
          <w:b/>
          <w:bCs/>
          <w:snapToGrid w:val="0"/>
          <w:szCs w:val="20"/>
        </w:rPr>
        <w:t>5.7.1.2</w:t>
      </w:r>
      <w:r w:rsidRPr="00D65BD4">
        <w:rPr>
          <w:b/>
          <w:bCs/>
          <w:snapToGrid w:val="0"/>
          <w:szCs w:val="20"/>
        </w:rPr>
        <w:tab/>
        <w:t>RUC Minimum-Energy Revenue</w:t>
      </w:r>
      <w:bookmarkEnd w:id="863"/>
      <w:bookmarkEnd w:id="864"/>
      <w:bookmarkEnd w:id="865"/>
      <w:bookmarkEnd w:id="866"/>
      <w:bookmarkEnd w:id="867"/>
      <w:bookmarkEnd w:id="868"/>
      <w:bookmarkEnd w:id="869"/>
      <w:bookmarkEnd w:id="870"/>
    </w:p>
    <w:p w14:paraId="2C3479B3" w14:textId="77777777" w:rsidR="00D65BD4" w:rsidRPr="00D65BD4" w:rsidRDefault="00D65BD4" w:rsidP="00D65BD4">
      <w:pPr>
        <w:spacing w:after="240"/>
        <w:ind w:left="720" w:hanging="720"/>
        <w:rPr>
          <w:iCs/>
          <w:szCs w:val="20"/>
        </w:rPr>
      </w:pPr>
      <w:r w:rsidRPr="00D65BD4">
        <w:rPr>
          <w:iCs/>
          <w:szCs w:val="20"/>
        </w:rPr>
        <w:t>(1)</w:t>
      </w:r>
      <w:r w:rsidRPr="00D65BD4">
        <w:rPr>
          <w:iCs/>
          <w:szCs w:val="20"/>
        </w:rPr>
        <w:tab/>
        <w:t>The energy revenue for a Resource’s generation up to LSL during all RUC-Committed Hours of the Operating Day is RUC Minimum-Energy Revenue.</w:t>
      </w:r>
    </w:p>
    <w:p w14:paraId="742DA05D" w14:textId="77777777" w:rsidR="00D65BD4" w:rsidRPr="00D65BD4" w:rsidRDefault="00D65BD4" w:rsidP="00D65BD4">
      <w:pPr>
        <w:spacing w:after="240"/>
        <w:ind w:left="720" w:hanging="720"/>
        <w:rPr>
          <w:szCs w:val="20"/>
        </w:rPr>
      </w:pPr>
      <w:r w:rsidRPr="00D65BD4">
        <w:rPr>
          <w:szCs w:val="20"/>
        </w:rPr>
        <w:t>(2)</w:t>
      </w:r>
      <w:r w:rsidRPr="00D65BD4">
        <w:rPr>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871" w:author="ERCOT" w:date="2024-05-20T15:24:00Z">
        <w:r w:rsidRPr="00D65BD4">
          <w:rPr>
            <w:szCs w:val="20"/>
          </w:rPr>
          <w:t xml:space="preserve"> or DRRS</w:t>
        </w:r>
      </w:ins>
      <w:ins w:id="872" w:author="ERCOT" w:date="2024-05-29T07:36:00Z">
        <w:r w:rsidRPr="00D65BD4">
          <w:rPr>
            <w:szCs w:val="20"/>
          </w:rPr>
          <w:t>-</w:t>
        </w:r>
      </w:ins>
      <w:ins w:id="873" w:author="ERCOT" w:date="2024-05-20T15:24:00Z">
        <w:r w:rsidRPr="00D65BD4">
          <w:rPr>
            <w:szCs w:val="20"/>
          </w:rPr>
          <w:t xml:space="preserve">deployed </w:t>
        </w:r>
      </w:ins>
      <w:r w:rsidRPr="00D65BD4">
        <w:rPr>
          <w:szCs w:val="20"/>
        </w:rPr>
        <w:t xml:space="preserve"> Combined Cycle Generation Resource is also used to calculate RUC Minimum-Energy Revenue for a Combined Cycle Train.</w:t>
      </w:r>
    </w:p>
    <w:p w14:paraId="156E15E9" w14:textId="77777777" w:rsidR="00D65BD4" w:rsidRPr="00D65BD4" w:rsidRDefault="00D65BD4" w:rsidP="00D65BD4">
      <w:pPr>
        <w:spacing w:after="240"/>
        <w:ind w:left="720" w:hanging="720"/>
        <w:rPr>
          <w:szCs w:val="20"/>
        </w:rPr>
      </w:pPr>
      <w:r w:rsidRPr="00D65BD4">
        <w:rPr>
          <w:szCs w:val="20"/>
        </w:rPr>
        <w:t>(3)</w:t>
      </w:r>
      <w:r w:rsidRPr="00D65BD4">
        <w:rPr>
          <w:szCs w:val="20"/>
        </w:rPr>
        <w:tab/>
        <w:t>For each RUC-committed Resource, RUC Minimum-Energy Revenue is calculated as follows</w:t>
      </w:r>
      <w:r w:rsidRPr="00D65BD4">
        <w:rPr>
          <w:iCs/>
          <w:szCs w:val="20"/>
        </w:rPr>
        <w:t>:</w:t>
      </w:r>
    </w:p>
    <w:p w14:paraId="3B4B4484" w14:textId="77777777" w:rsidR="00D65BD4" w:rsidRPr="00D65BD4" w:rsidRDefault="00D65BD4" w:rsidP="00D65BD4">
      <w:pPr>
        <w:tabs>
          <w:tab w:val="left" w:pos="2340"/>
          <w:tab w:val="left" w:pos="2880"/>
        </w:tabs>
        <w:spacing w:after="240"/>
        <w:ind w:left="3067" w:hanging="2347"/>
        <w:rPr>
          <w:b/>
          <w:iCs/>
        </w:rPr>
      </w:pPr>
      <w:proofErr w:type="spellStart"/>
      <w:r w:rsidRPr="00D65BD4">
        <w:rPr>
          <w:b/>
          <w:lang w:val="x-none" w:eastAsia="x-none"/>
        </w:rPr>
        <w:t>RUCMEREV</w:t>
      </w:r>
      <w:r w:rsidRPr="00D65BD4">
        <w:rPr>
          <w:b/>
          <w:i/>
          <w:vertAlign w:val="subscript"/>
          <w:lang w:val="x-none" w:eastAsia="x-none"/>
        </w:rPr>
        <w:t>q,r,d</w:t>
      </w:r>
      <w:proofErr w:type="spellEnd"/>
      <w:r w:rsidRPr="00D65BD4">
        <w:rPr>
          <w:b/>
          <w:lang w:val="x-none" w:eastAsia="x-none"/>
        </w:rPr>
        <w:tab/>
        <w:t>=</w:t>
      </w:r>
      <w:r w:rsidRPr="00D65BD4">
        <w:rPr>
          <w:b/>
          <w:lang w:val="x-none" w:eastAsia="x-none"/>
        </w:rPr>
        <w:tab/>
      </w:r>
      <w:r w:rsidRPr="00D65BD4">
        <w:rPr>
          <w:b/>
          <w:position w:val="-20"/>
          <w:lang w:val="x-none" w:eastAsia="x-none"/>
        </w:rPr>
        <w:object w:dxaOrig="220" w:dyaOrig="440" w14:anchorId="1D4D8576">
          <v:shape id="_x0000_i1032" type="#_x0000_t75" style="width:9pt;height:22.8pt" o:ole="">
            <v:imagedata r:id="rId27" o:title=""/>
          </v:shape>
          <o:OLEObject Type="Embed" ProgID="Equation.3" ShapeID="_x0000_i1032" DrawAspect="Content" ObjectID="_1786452139" r:id="rId28"/>
        </w:object>
      </w:r>
      <w:r w:rsidRPr="00D65BD4">
        <w:rPr>
          <w:b/>
          <w:lang w:val="x-none" w:eastAsia="x-none"/>
        </w:rPr>
        <w:t>(</w:t>
      </w:r>
      <w:r w:rsidRPr="00D65BD4">
        <w:rPr>
          <w:b/>
          <w:iCs/>
        </w:rPr>
        <w:t xml:space="preserve">RUCMEREV96 </w:t>
      </w:r>
      <w:r w:rsidRPr="00D65BD4">
        <w:rPr>
          <w:b/>
          <w:i/>
          <w:vertAlign w:val="subscript"/>
          <w:lang w:val="x-none" w:eastAsia="x-none"/>
        </w:rPr>
        <w:t>q, r, i</w:t>
      </w:r>
      <w:r w:rsidRPr="00D65BD4">
        <w:rPr>
          <w:b/>
          <w:lang w:val="x-none" w:eastAsia="x-none"/>
        </w:rPr>
        <w:t>)</w:t>
      </w:r>
    </w:p>
    <w:p w14:paraId="5190509F" w14:textId="77777777" w:rsidR="00D65BD4" w:rsidRPr="00D65BD4" w:rsidRDefault="00D65BD4" w:rsidP="00D65BD4">
      <w:pPr>
        <w:spacing w:after="240"/>
        <w:ind w:left="1440" w:hanging="720"/>
        <w:rPr>
          <w:szCs w:val="20"/>
        </w:rPr>
      </w:pPr>
      <w:proofErr w:type="gramStart"/>
      <w:r w:rsidRPr="00D65BD4">
        <w:rPr>
          <w:szCs w:val="20"/>
        </w:rPr>
        <w:t>Where</w:t>
      </w:r>
      <w:proofErr w:type="gramEnd"/>
      <w:r w:rsidRPr="00D65BD4">
        <w:rPr>
          <w:szCs w:val="20"/>
        </w:rPr>
        <w:t>,</w:t>
      </w:r>
    </w:p>
    <w:p w14:paraId="2871C758" w14:textId="77777777" w:rsidR="00D65BD4" w:rsidRPr="00D65BD4" w:rsidRDefault="00D65BD4" w:rsidP="00D65BD4">
      <w:pPr>
        <w:spacing w:after="240"/>
        <w:ind w:left="720"/>
        <w:rPr>
          <w:szCs w:val="20"/>
        </w:rPr>
      </w:pPr>
      <w:r w:rsidRPr="00D65BD4">
        <w:rPr>
          <w:szCs w:val="20"/>
        </w:rPr>
        <w:t xml:space="preserve">If the interval </w:t>
      </w:r>
      <w:r w:rsidRPr="00D65BD4">
        <w:rPr>
          <w:i/>
          <w:szCs w:val="20"/>
        </w:rPr>
        <w:t>i</w:t>
      </w:r>
      <w:r w:rsidRPr="00D65BD4">
        <w:rPr>
          <w:szCs w:val="20"/>
        </w:rPr>
        <w:t xml:space="preserve"> is a RUC-Committed Interval that is not a RUCAC-Interval, then:</w:t>
      </w:r>
    </w:p>
    <w:p w14:paraId="2FF93DCE" w14:textId="77777777" w:rsidR="00D65BD4" w:rsidRPr="00D65BD4" w:rsidRDefault="00D65BD4" w:rsidP="00D65BD4">
      <w:pPr>
        <w:tabs>
          <w:tab w:val="left" w:pos="1440"/>
        </w:tabs>
        <w:spacing w:after="240"/>
        <w:ind w:left="3060" w:hanging="2340"/>
        <w:rPr>
          <w:szCs w:val="20"/>
        </w:rPr>
      </w:pPr>
      <w:r w:rsidRPr="00D65BD4">
        <w:rPr>
          <w:szCs w:val="20"/>
        </w:rPr>
        <w:t xml:space="preserve">RUCMEREV96 </w:t>
      </w:r>
      <w:r w:rsidRPr="00D65BD4">
        <w:rPr>
          <w:i/>
          <w:iCs/>
          <w:szCs w:val="20"/>
          <w:vertAlign w:val="subscript"/>
          <w:lang w:val="it-IT"/>
        </w:rPr>
        <w:t xml:space="preserve">q, r, i  </w:t>
      </w:r>
      <w:r w:rsidRPr="00D65BD4">
        <w:rPr>
          <w:iCs/>
          <w:szCs w:val="20"/>
          <w:lang w:val="it-IT"/>
        </w:rPr>
        <w:t xml:space="preserve">= RTSPP </w:t>
      </w:r>
      <w:r w:rsidRPr="00D65BD4">
        <w:rPr>
          <w:i/>
          <w:iCs/>
          <w:szCs w:val="20"/>
          <w:vertAlign w:val="subscript"/>
          <w:lang w:val="it-IT"/>
        </w:rPr>
        <w:t>p, i</w:t>
      </w:r>
      <w:r w:rsidRPr="00D65BD4">
        <w:rPr>
          <w:iCs/>
          <w:szCs w:val="20"/>
          <w:lang w:val="it-IT"/>
        </w:rPr>
        <w:t xml:space="preserve"> * Min (RTMG </w:t>
      </w:r>
      <w:r w:rsidRPr="00D65BD4">
        <w:rPr>
          <w:i/>
          <w:iCs/>
          <w:szCs w:val="20"/>
          <w:vertAlign w:val="subscript"/>
          <w:lang w:val="it-IT"/>
        </w:rPr>
        <w:t>q, r, i</w:t>
      </w:r>
      <w:r w:rsidRPr="00D65BD4">
        <w:rPr>
          <w:iCs/>
          <w:szCs w:val="20"/>
          <w:lang w:val="it-IT"/>
        </w:rPr>
        <w:t xml:space="preserve">, (LSL </w:t>
      </w:r>
      <w:r w:rsidRPr="00D65BD4">
        <w:rPr>
          <w:i/>
          <w:iCs/>
          <w:szCs w:val="20"/>
          <w:vertAlign w:val="subscript"/>
          <w:lang w:val="it-IT"/>
        </w:rPr>
        <w:t>q, r, i</w:t>
      </w:r>
      <w:r w:rsidRPr="00D65BD4">
        <w:rPr>
          <w:iCs/>
          <w:szCs w:val="20"/>
          <w:lang w:val="it-IT"/>
        </w:rPr>
        <w:t xml:space="preserve"> * (¼)))</w:t>
      </w:r>
    </w:p>
    <w:p w14:paraId="07C4E294" w14:textId="77777777" w:rsidR="00D65BD4" w:rsidRPr="00D65BD4" w:rsidRDefault="00D65BD4" w:rsidP="00D65BD4">
      <w:pPr>
        <w:spacing w:after="240"/>
        <w:ind w:left="720"/>
        <w:rPr>
          <w:szCs w:val="20"/>
        </w:rPr>
      </w:pPr>
      <w:r w:rsidRPr="00D65BD4">
        <w:rPr>
          <w:szCs w:val="20"/>
        </w:rPr>
        <w:t xml:space="preserve">If the interval </w:t>
      </w:r>
      <w:r w:rsidRPr="00D65BD4">
        <w:rPr>
          <w:i/>
          <w:szCs w:val="20"/>
        </w:rPr>
        <w:t>i</w:t>
      </w:r>
      <w:r w:rsidRPr="00D65BD4">
        <w:rPr>
          <w:szCs w:val="20"/>
        </w:rPr>
        <w:t xml:space="preserve"> is a RUCAC of a previously QSE-Committed</w:t>
      </w:r>
      <w:ins w:id="874" w:author="ERCOT" w:date="2024-05-20T15:24:00Z">
        <w:r w:rsidRPr="00D65BD4">
          <w:rPr>
            <w:szCs w:val="20"/>
          </w:rPr>
          <w:t xml:space="preserve"> or DRRS</w:t>
        </w:r>
      </w:ins>
      <w:ins w:id="875" w:author="ERCOT" w:date="2024-05-29T07:37:00Z">
        <w:r w:rsidRPr="00D65BD4">
          <w:rPr>
            <w:szCs w:val="20"/>
          </w:rPr>
          <w:t>-</w:t>
        </w:r>
      </w:ins>
      <w:ins w:id="876" w:author="ERCOT" w:date="2024-05-20T15:24:00Z">
        <w:r w:rsidRPr="00D65BD4">
          <w:rPr>
            <w:szCs w:val="20"/>
          </w:rPr>
          <w:t>deployed</w:t>
        </w:r>
      </w:ins>
      <w:r w:rsidRPr="00D65BD4">
        <w:rPr>
          <w:szCs w:val="20"/>
        </w:rPr>
        <w:t xml:space="preserve"> Interval, then:</w:t>
      </w:r>
    </w:p>
    <w:p w14:paraId="2734F9F8" w14:textId="77777777" w:rsidR="00D65BD4" w:rsidRPr="00D65BD4" w:rsidRDefault="00D65BD4" w:rsidP="00D65BD4">
      <w:pPr>
        <w:tabs>
          <w:tab w:val="left" w:pos="1530"/>
        </w:tabs>
        <w:spacing w:after="240"/>
        <w:ind w:left="3060" w:hanging="2340"/>
        <w:rPr>
          <w:szCs w:val="20"/>
        </w:rPr>
      </w:pPr>
      <w:r w:rsidRPr="00D65BD4">
        <w:rPr>
          <w:szCs w:val="20"/>
        </w:rPr>
        <w:t xml:space="preserve">RUCMEREV96 </w:t>
      </w:r>
      <w:r w:rsidRPr="00D65BD4">
        <w:rPr>
          <w:i/>
          <w:iCs/>
          <w:szCs w:val="20"/>
          <w:vertAlign w:val="subscript"/>
          <w:lang w:val="it-IT"/>
        </w:rPr>
        <w:t xml:space="preserve">q, r, i  </w:t>
      </w:r>
      <w:r w:rsidRPr="00D65BD4">
        <w:rPr>
          <w:iCs/>
          <w:szCs w:val="20"/>
          <w:lang w:val="it-IT"/>
        </w:rPr>
        <w:t xml:space="preserve">=  RTSPP </w:t>
      </w:r>
      <w:r w:rsidRPr="00D65BD4">
        <w:rPr>
          <w:i/>
          <w:iCs/>
          <w:szCs w:val="20"/>
          <w:vertAlign w:val="subscript"/>
          <w:lang w:val="it-IT"/>
        </w:rPr>
        <w:t>p, i</w:t>
      </w:r>
      <w:r w:rsidRPr="00D65BD4">
        <w:rPr>
          <w:iCs/>
          <w:szCs w:val="20"/>
          <w:lang w:val="it-IT"/>
        </w:rPr>
        <w:t xml:space="preserve"> * Max [0, Min (RTMG </w:t>
      </w:r>
      <w:r w:rsidRPr="00D65BD4">
        <w:rPr>
          <w:i/>
          <w:iCs/>
          <w:szCs w:val="20"/>
          <w:vertAlign w:val="subscript"/>
          <w:lang w:val="it-IT"/>
        </w:rPr>
        <w:t>q, r, i</w:t>
      </w:r>
      <w:r w:rsidRPr="00D65BD4">
        <w:rPr>
          <w:iCs/>
          <w:szCs w:val="20"/>
          <w:lang w:val="it-IT"/>
        </w:rPr>
        <w:t xml:space="preserve">, (LSL </w:t>
      </w:r>
      <w:r w:rsidRPr="00D65BD4">
        <w:rPr>
          <w:i/>
          <w:iCs/>
          <w:szCs w:val="20"/>
          <w:vertAlign w:val="subscript"/>
          <w:lang w:val="it-IT"/>
        </w:rPr>
        <w:t xml:space="preserve">q, </w:t>
      </w:r>
      <w:proofErr w:type="spellStart"/>
      <w:r w:rsidRPr="00D65BD4">
        <w:rPr>
          <w:i/>
          <w:iCs/>
          <w:szCs w:val="20"/>
          <w:vertAlign w:val="subscript"/>
        </w:rPr>
        <w:t>afterCCGR</w:t>
      </w:r>
      <w:proofErr w:type="spellEnd"/>
      <w:r w:rsidRPr="00D65BD4">
        <w:rPr>
          <w:i/>
          <w:iCs/>
          <w:szCs w:val="20"/>
          <w:vertAlign w:val="subscript"/>
          <w:lang w:val="it-IT"/>
        </w:rPr>
        <w:t>, i</w:t>
      </w:r>
      <w:r w:rsidRPr="00D65BD4">
        <w:rPr>
          <w:iCs/>
          <w:szCs w:val="20"/>
          <w:lang w:val="it-IT"/>
        </w:rPr>
        <w:t xml:space="preserve"> * (¼))) -  LSL </w:t>
      </w:r>
      <w:r w:rsidRPr="00D65BD4">
        <w:rPr>
          <w:i/>
          <w:iCs/>
          <w:szCs w:val="20"/>
          <w:vertAlign w:val="subscript"/>
          <w:lang w:val="it-IT"/>
        </w:rPr>
        <w:t xml:space="preserve">q, </w:t>
      </w:r>
      <w:proofErr w:type="spellStart"/>
      <w:r w:rsidRPr="00D65BD4">
        <w:rPr>
          <w:i/>
          <w:iCs/>
          <w:szCs w:val="20"/>
          <w:vertAlign w:val="subscript"/>
        </w:rPr>
        <w:t>beforeCCGR</w:t>
      </w:r>
      <w:proofErr w:type="spellEnd"/>
      <w:r w:rsidRPr="00D65BD4">
        <w:rPr>
          <w:i/>
          <w:iCs/>
          <w:szCs w:val="20"/>
          <w:vertAlign w:val="subscript"/>
          <w:lang w:val="it-IT"/>
        </w:rPr>
        <w:t>, i</w:t>
      </w:r>
      <w:r w:rsidRPr="00D65BD4">
        <w:rPr>
          <w:iCs/>
          <w:szCs w:val="20"/>
          <w:lang w:val="it-IT"/>
        </w:rPr>
        <w:t xml:space="preserve"> * (¼)]</w:t>
      </w:r>
    </w:p>
    <w:p w14:paraId="36666D65" w14:textId="77777777" w:rsidR="00D65BD4" w:rsidRPr="00D65BD4" w:rsidRDefault="00D65BD4" w:rsidP="00D65BD4">
      <w:pPr>
        <w:rPr>
          <w:bCs/>
          <w:iCs/>
          <w:szCs w:val="20"/>
        </w:rPr>
      </w:pPr>
      <w:r w:rsidRPr="00D65BD4">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D65BD4" w:rsidRPr="00D65BD4" w14:paraId="4543A3FE" w14:textId="77777777" w:rsidTr="0003786F">
        <w:trPr>
          <w:cantSplit/>
          <w:tblHeader/>
        </w:trPr>
        <w:tc>
          <w:tcPr>
            <w:tcW w:w="911" w:type="pct"/>
          </w:tcPr>
          <w:p w14:paraId="127F8E6A" w14:textId="77777777" w:rsidR="00D65BD4" w:rsidRPr="00D65BD4" w:rsidRDefault="00D65BD4" w:rsidP="00D65BD4">
            <w:pPr>
              <w:spacing w:after="120"/>
              <w:rPr>
                <w:b/>
                <w:iCs/>
                <w:sz w:val="20"/>
                <w:szCs w:val="20"/>
              </w:rPr>
            </w:pPr>
            <w:r w:rsidRPr="00D65BD4">
              <w:rPr>
                <w:b/>
                <w:iCs/>
                <w:sz w:val="20"/>
                <w:szCs w:val="20"/>
              </w:rPr>
              <w:lastRenderedPageBreak/>
              <w:t>Variable</w:t>
            </w:r>
          </w:p>
        </w:tc>
        <w:tc>
          <w:tcPr>
            <w:tcW w:w="463" w:type="pct"/>
          </w:tcPr>
          <w:p w14:paraId="4287405D" w14:textId="77777777" w:rsidR="00D65BD4" w:rsidRPr="00D65BD4" w:rsidRDefault="00D65BD4" w:rsidP="00D65BD4">
            <w:pPr>
              <w:spacing w:after="120"/>
              <w:jc w:val="center"/>
              <w:rPr>
                <w:b/>
                <w:iCs/>
                <w:sz w:val="20"/>
                <w:szCs w:val="20"/>
              </w:rPr>
            </w:pPr>
            <w:r w:rsidRPr="00D65BD4">
              <w:rPr>
                <w:b/>
                <w:iCs/>
                <w:sz w:val="20"/>
                <w:szCs w:val="20"/>
              </w:rPr>
              <w:t>Unit</w:t>
            </w:r>
          </w:p>
        </w:tc>
        <w:tc>
          <w:tcPr>
            <w:tcW w:w="3626" w:type="pct"/>
          </w:tcPr>
          <w:p w14:paraId="59BD110A" w14:textId="77777777" w:rsidR="00D65BD4" w:rsidRPr="00D65BD4" w:rsidRDefault="00D65BD4" w:rsidP="00D65BD4">
            <w:pPr>
              <w:spacing w:after="120"/>
              <w:rPr>
                <w:b/>
                <w:iCs/>
                <w:sz w:val="20"/>
                <w:szCs w:val="20"/>
              </w:rPr>
            </w:pPr>
            <w:r w:rsidRPr="00D65BD4">
              <w:rPr>
                <w:b/>
                <w:iCs/>
                <w:sz w:val="20"/>
                <w:szCs w:val="20"/>
              </w:rPr>
              <w:t>Definition</w:t>
            </w:r>
          </w:p>
        </w:tc>
      </w:tr>
      <w:tr w:rsidR="00D65BD4" w:rsidRPr="00D65BD4" w14:paraId="6EBB3E04" w14:textId="77777777" w:rsidTr="0003786F">
        <w:trPr>
          <w:cantSplit/>
        </w:trPr>
        <w:tc>
          <w:tcPr>
            <w:tcW w:w="911" w:type="pct"/>
          </w:tcPr>
          <w:p w14:paraId="4EF72EAD" w14:textId="77777777" w:rsidR="00D65BD4" w:rsidRPr="00D65BD4" w:rsidRDefault="00D65BD4" w:rsidP="00D65BD4">
            <w:pPr>
              <w:spacing w:after="60"/>
              <w:rPr>
                <w:iCs/>
                <w:sz w:val="20"/>
                <w:szCs w:val="20"/>
              </w:rPr>
            </w:pPr>
            <w:r w:rsidRPr="00D65BD4">
              <w:rPr>
                <w:iCs/>
                <w:sz w:val="20"/>
                <w:szCs w:val="20"/>
              </w:rPr>
              <w:t xml:space="preserve">RUCMEREV </w:t>
            </w:r>
            <w:r w:rsidRPr="00D65BD4">
              <w:rPr>
                <w:i/>
                <w:iCs/>
                <w:sz w:val="20"/>
                <w:szCs w:val="20"/>
                <w:vertAlign w:val="subscript"/>
              </w:rPr>
              <w:t>q, r, d</w:t>
            </w:r>
          </w:p>
        </w:tc>
        <w:tc>
          <w:tcPr>
            <w:tcW w:w="463" w:type="pct"/>
          </w:tcPr>
          <w:p w14:paraId="7BC66FCC" w14:textId="77777777" w:rsidR="00D65BD4" w:rsidRPr="00D65BD4" w:rsidRDefault="00D65BD4" w:rsidP="00D65BD4">
            <w:pPr>
              <w:spacing w:after="60"/>
              <w:jc w:val="center"/>
              <w:rPr>
                <w:iCs/>
                <w:sz w:val="20"/>
                <w:szCs w:val="20"/>
              </w:rPr>
            </w:pPr>
            <w:r w:rsidRPr="00D65BD4">
              <w:rPr>
                <w:iCs/>
                <w:sz w:val="20"/>
                <w:szCs w:val="20"/>
              </w:rPr>
              <w:t>$</w:t>
            </w:r>
          </w:p>
        </w:tc>
        <w:tc>
          <w:tcPr>
            <w:tcW w:w="3626" w:type="pct"/>
          </w:tcPr>
          <w:p w14:paraId="06BBD3DB" w14:textId="77777777" w:rsidR="00D65BD4" w:rsidRPr="00D65BD4" w:rsidRDefault="00D65BD4" w:rsidP="00D65BD4">
            <w:pPr>
              <w:spacing w:after="60"/>
              <w:rPr>
                <w:iCs/>
                <w:sz w:val="20"/>
                <w:szCs w:val="20"/>
              </w:rPr>
            </w:pPr>
            <w:r w:rsidRPr="00D65BD4">
              <w:rPr>
                <w:i/>
                <w:iCs/>
                <w:sz w:val="20"/>
                <w:szCs w:val="20"/>
              </w:rPr>
              <w:t>RUC Minimum-Energy Revenue</w:t>
            </w:r>
            <w:r w:rsidRPr="00D65BD4">
              <w:rPr>
                <w:iCs/>
                <w:sz w:val="20"/>
                <w:szCs w:val="20"/>
              </w:rPr>
              <w:t xml:space="preserve">—The sum of the energy revenues for generation of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up to LSL during all RUC-Committed Hours, for the Operating Day </w:t>
            </w:r>
            <w:r w:rsidRPr="00D65BD4">
              <w:rPr>
                <w:i/>
                <w:iCs/>
                <w:sz w:val="20"/>
                <w:szCs w:val="20"/>
              </w:rPr>
              <w:t>d</w:t>
            </w:r>
            <w:r w:rsidRPr="00D65BD4">
              <w:rPr>
                <w:iCs/>
                <w:sz w:val="20"/>
                <w:szCs w:val="20"/>
              </w:rPr>
              <w:t>.  When one or more Combined Cycle Generation Resources are committed by RUC, RUC Minimum-Energy Revenue is calculated for the Combined Cycle Train for all RUC-committed Combined Cycle Generation Resources.</w:t>
            </w:r>
          </w:p>
        </w:tc>
      </w:tr>
      <w:tr w:rsidR="00D65BD4" w:rsidRPr="00D65BD4" w14:paraId="46D19D63" w14:textId="77777777" w:rsidTr="0003786F">
        <w:trPr>
          <w:cantSplit/>
        </w:trPr>
        <w:tc>
          <w:tcPr>
            <w:tcW w:w="911" w:type="pct"/>
          </w:tcPr>
          <w:p w14:paraId="204707E8" w14:textId="77777777" w:rsidR="00D65BD4" w:rsidRPr="00D65BD4" w:rsidRDefault="00D65BD4" w:rsidP="00D65BD4">
            <w:pPr>
              <w:spacing w:after="60"/>
              <w:rPr>
                <w:iCs/>
                <w:sz w:val="20"/>
                <w:szCs w:val="20"/>
              </w:rPr>
            </w:pPr>
            <w:r w:rsidRPr="00D65BD4">
              <w:rPr>
                <w:iCs/>
                <w:sz w:val="20"/>
                <w:szCs w:val="20"/>
              </w:rPr>
              <w:t xml:space="preserve">RUCMEREV96 </w:t>
            </w:r>
            <w:r w:rsidRPr="00D65BD4">
              <w:rPr>
                <w:i/>
                <w:iCs/>
                <w:sz w:val="20"/>
                <w:szCs w:val="20"/>
                <w:vertAlign w:val="subscript"/>
              </w:rPr>
              <w:t>q, r, i</w:t>
            </w:r>
          </w:p>
        </w:tc>
        <w:tc>
          <w:tcPr>
            <w:tcW w:w="463" w:type="pct"/>
          </w:tcPr>
          <w:p w14:paraId="60070AD9" w14:textId="77777777" w:rsidR="00D65BD4" w:rsidRPr="00D65BD4" w:rsidRDefault="00D65BD4" w:rsidP="00D65BD4">
            <w:pPr>
              <w:spacing w:after="60"/>
              <w:jc w:val="center"/>
              <w:rPr>
                <w:iCs/>
                <w:sz w:val="20"/>
                <w:szCs w:val="20"/>
              </w:rPr>
            </w:pPr>
            <w:r w:rsidRPr="00D65BD4">
              <w:rPr>
                <w:iCs/>
                <w:sz w:val="20"/>
                <w:szCs w:val="20"/>
              </w:rPr>
              <w:t>$</w:t>
            </w:r>
          </w:p>
        </w:tc>
        <w:tc>
          <w:tcPr>
            <w:tcW w:w="3626" w:type="pct"/>
          </w:tcPr>
          <w:p w14:paraId="0938102F" w14:textId="77777777" w:rsidR="00D65BD4" w:rsidRPr="00D65BD4" w:rsidRDefault="00D65BD4" w:rsidP="00D65BD4">
            <w:pPr>
              <w:spacing w:after="60"/>
              <w:rPr>
                <w:i/>
                <w:iCs/>
                <w:sz w:val="20"/>
                <w:szCs w:val="20"/>
              </w:rPr>
            </w:pPr>
            <w:r w:rsidRPr="00D65BD4">
              <w:rPr>
                <w:i/>
                <w:iCs/>
                <w:sz w:val="20"/>
                <w:szCs w:val="20"/>
              </w:rPr>
              <w:t>RUC Minimum-Energy Revenue by interval</w:t>
            </w:r>
            <w:r w:rsidRPr="00D65BD4">
              <w:rPr>
                <w:iCs/>
                <w:sz w:val="20"/>
                <w:szCs w:val="20"/>
              </w:rPr>
              <w:t xml:space="preserve">—The energy revenues for generation of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up to LSL during all RUC-Committed Hours, for the Settlement Interval </w:t>
            </w:r>
            <w:r w:rsidRPr="00D65BD4">
              <w:rPr>
                <w:i/>
                <w:iCs/>
                <w:sz w:val="20"/>
                <w:szCs w:val="20"/>
              </w:rPr>
              <w:t>i</w:t>
            </w:r>
            <w:r w:rsidRPr="00D65BD4">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77" w:author="ERCOT" w:date="2024-05-20T15:25:00Z">
              <w:r w:rsidRPr="00D65BD4">
                <w:rPr>
                  <w:iCs/>
                  <w:sz w:val="20"/>
                  <w:szCs w:val="20"/>
                </w:rPr>
                <w:t>or DRRS</w:t>
              </w:r>
            </w:ins>
            <w:ins w:id="878" w:author="ERCOT" w:date="2024-05-29T07:37:00Z">
              <w:r w:rsidRPr="00D65BD4">
                <w:rPr>
                  <w:iCs/>
                  <w:sz w:val="20"/>
                  <w:szCs w:val="20"/>
                </w:rPr>
                <w:t>-</w:t>
              </w:r>
            </w:ins>
            <w:ins w:id="879" w:author="ERCOT" w:date="2024-05-20T15:25:00Z">
              <w:r w:rsidRPr="00D65BD4">
                <w:rPr>
                  <w:iCs/>
                  <w:sz w:val="20"/>
                  <w:szCs w:val="20"/>
                </w:rPr>
                <w:t xml:space="preserve">deployed </w:t>
              </w:r>
            </w:ins>
            <w:r w:rsidRPr="00D65BD4">
              <w:rPr>
                <w:iCs/>
                <w:sz w:val="20"/>
                <w:szCs w:val="20"/>
              </w:rPr>
              <w:t>configuration.</w:t>
            </w:r>
          </w:p>
        </w:tc>
      </w:tr>
      <w:tr w:rsidR="00D65BD4" w:rsidRPr="00D65BD4" w14:paraId="324DDDBE" w14:textId="77777777" w:rsidTr="0003786F">
        <w:trPr>
          <w:cantSplit/>
        </w:trPr>
        <w:tc>
          <w:tcPr>
            <w:tcW w:w="911" w:type="pct"/>
          </w:tcPr>
          <w:p w14:paraId="728FAF49" w14:textId="77777777" w:rsidR="00D65BD4" w:rsidRPr="00D65BD4" w:rsidRDefault="00D65BD4" w:rsidP="00D65BD4">
            <w:pPr>
              <w:spacing w:after="60"/>
              <w:rPr>
                <w:iCs/>
                <w:sz w:val="20"/>
                <w:szCs w:val="20"/>
              </w:rPr>
            </w:pPr>
            <w:r w:rsidRPr="00D65BD4">
              <w:rPr>
                <w:iCs/>
                <w:sz w:val="20"/>
                <w:szCs w:val="20"/>
              </w:rPr>
              <w:t xml:space="preserve">RTSPP </w:t>
            </w:r>
            <w:r w:rsidRPr="00D65BD4">
              <w:rPr>
                <w:i/>
                <w:iCs/>
                <w:sz w:val="20"/>
                <w:szCs w:val="20"/>
                <w:vertAlign w:val="subscript"/>
              </w:rPr>
              <w:t>p, i</w:t>
            </w:r>
          </w:p>
        </w:tc>
        <w:tc>
          <w:tcPr>
            <w:tcW w:w="463" w:type="pct"/>
          </w:tcPr>
          <w:p w14:paraId="0D4478F0" w14:textId="77777777" w:rsidR="00D65BD4" w:rsidRPr="00D65BD4" w:rsidRDefault="00D65BD4" w:rsidP="00D65BD4">
            <w:pPr>
              <w:spacing w:after="60"/>
              <w:jc w:val="center"/>
              <w:rPr>
                <w:iCs/>
                <w:sz w:val="20"/>
                <w:szCs w:val="20"/>
              </w:rPr>
            </w:pPr>
            <w:r w:rsidRPr="00D65BD4">
              <w:rPr>
                <w:iCs/>
                <w:sz w:val="20"/>
                <w:szCs w:val="20"/>
              </w:rPr>
              <w:t>$/MWh</w:t>
            </w:r>
          </w:p>
        </w:tc>
        <w:tc>
          <w:tcPr>
            <w:tcW w:w="3626" w:type="pct"/>
          </w:tcPr>
          <w:p w14:paraId="16E03494" w14:textId="77777777" w:rsidR="00D65BD4" w:rsidRPr="00D65BD4" w:rsidRDefault="00D65BD4" w:rsidP="00D65BD4">
            <w:pPr>
              <w:spacing w:after="60"/>
              <w:rPr>
                <w:iCs/>
                <w:sz w:val="20"/>
                <w:szCs w:val="20"/>
              </w:rPr>
            </w:pPr>
            <w:r w:rsidRPr="00D65BD4">
              <w:rPr>
                <w:i/>
                <w:iCs/>
                <w:sz w:val="20"/>
                <w:szCs w:val="20"/>
              </w:rPr>
              <w:t>Real-Time Settlement Point Price</w:t>
            </w:r>
            <w:r w:rsidRPr="00D65BD4">
              <w:rPr>
                <w:iCs/>
                <w:sz w:val="20"/>
                <w:szCs w:val="20"/>
              </w:rPr>
              <w:t xml:space="preserve">—The Real-Time Settlement Point Price at the Resource Node Settlement Point </w:t>
            </w:r>
            <w:r w:rsidRPr="00D65BD4">
              <w:rPr>
                <w:i/>
                <w:iCs/>
                <w:sz w:val="20"/>
                <w:szCs w:val="20"/>
              </w:rPr>
              <w:t>p</w:t>
            </w:r>
            <w:r w:rsidRPr="00D65BD4">
              <w:rPr>
                <w:iCs/>
                <w:sz w:val="20"/>
                <w:szCs w:val="20"/>
              </w:rPr>
              <w:t xml:space="preserve"> for the Settlement Interval </w:t>
            </w:r>
            <w:r w:rsidRPr="00D65BD4">
              <w:rPr>
                <w:i/>
                <w:iCs/>
                <w:sz w:val="20"/>
                <w:szCs w:val="20"/>
              </w:rPr>
              <w:t>i</w:t>
            </w:r>
            <w:r w:rsidRPr="00D65BD4">
              <w:rPr>
                <w:iCs/>
                <w:sz w:val="20"/>
                <w:szCs w:val="20"/>
              </w:rPr>
              <w:t>.</w:t>
            </w:r>
          </w:p>
        </w:tc>
      </w:tr>
      <w:tr w:rsidR="00D65BD4" w:rsidRPr="00D65BD4" w14:paraId="0A61620E" w14:textId="77777777" w:rsidTr="0003786F">
        <w:trPr>
          <w:cantSplit/>
        </w:trPr>
        <w:tc>
          <w:tcPr>
            <w:tcW w:w="911" w:type="pct"/>
          </w:tcPr>
          <w:p w14:paraId="7040A2E7" w14:textId="77777777" w:rsidR="00D65BD4" w:rsidRPr="00D65BD4" w:rsidRDefault="00D65BD4" w:rsidP="00D65BD4">
            <w:pPr>
              <w:spacing w:after="60"/>
              <w:rPr>
                <w:iCs/>
                <w:sz w:val="20"/>
                <w:szCs w:val="20"/>
              </w:rPr>
            </w:pPr>
            <w:r w:rsidRPr="00D65BD4">
              <w:rPr>
                <w:iCs/>
                <w:sz w:val="20"/>
                <w:szCs w:val="20"/>
              </w:rPr>
              <w:t xml:space="preserve">RTMG </w:t>
            </w:r>
            <w:r w:rsidRPr="00D65BD4">
              <w:rPr>
                <w:i/>
                <w:iCs/>
                <w:sz w:val="20"/>
                <w:szCs w:val="20"/>
                <w:vertAlign w:val="subscript"/>
              </w:rPr>
              <w:t>q, r, i</w:t>
            </w:r>
          </w:p>
        </w:tc>
        <w:tc>
          <w:tcPr>
            <w:tcW w:w="463" w:type="pct"/>
          </w:tcPr>
          <w:p w14:paraId="7AB672CC" w14:textId="77777777" w:rsidR="00D65BD4" w:rsidRPr="00D65BD4" w:rsidRDefault="00D65BD4" w:rsidP="00D65BD4">
            <w:pPr>
              <w:spacing w:after="60"/>
              <w:jc w:val="center"/>
              <w:rPr>
                <w:iCs/>
                <w:sz w:val="20"/>
                <w:szCs w:val="20"/>
              </w:rPr>
            </w:pPr>
            <w:r w:rsidRPr="00D65BD4">
              <w:rPr>
                <w:iCs/>
                <w:sz w:val="20"/>
                <w:szCs w:val="20"/>
              </w:rPr>
              <w:t>MWh</w:t>
            </w:r>
          </w:p>
        </w:tc>
        <w:tc>
          <w:tcPr>
            <w:tcW w:w="3626" w:type="pct"/>
          </w:tcPr>
          <w:p w14:paraId="445EF81E" w14:textId="77777777" w:rsidR="00D65BD4" w:rsidRPr="00D65BD4" w:rsidRDefault="00D65BD4" w:rsidP="00D65BD4">
            <w:pPr>
              <w:spacing w:after="60"/>
              <w:rPr>
                <w:iCs/>
                <w:sz w:val="20"/>
                <w:szCs w:val="20"/>
              </w:rPr>
            </w:pPr>
            <w:r w:rsidRPr="00D65BD4">
              <w:rPr>
                <w:i/>
                <w:iCs/>
                <w:sz w:val="20"/>
                <w:szCs w:val="20"/>
              </w:rPr>
              <w:t>Real-Time Metered Generation</w:t>
            </w:r>
            <w:r w:rsidRPr="00D65BD4">
              <w:rPr>
                <w:iCs/>
                <w:sz w:val="20"/>
                <w:szCs w:val="20"/>
              </w:rPr>
              <w:t xml:space="preserve">—The metered generation of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for the Settlement Interval </w:t>
            </w:r>
            <w:r w:rsidRPr="00D65BD4">
              <w:rPr>
                <w:i/>
                <w:iCs/>
                <w:sz w:val="20"/>
                <w:szCs w:val="20"/>
              </w:rPr>
              <w:t>i</w:t>
            </w:r>
            <w:r w:rsidRPr="00D65BD4">
              <w:rPr>
                <w:iCs/>
                <w:sz w:val="20"/>
                <w:szCs w:val="20"/>
              </w:rPr>
              <w:t xml:space="preserve">.  Where for a Combined Cycle Train, the Resource </w:t>
            </w:r>
            <w:r w:rsidRPr="00D65BD4">
              <w:rPr>
                <w:i/>
                <w:iCs/>
                <w:sz w:val="20"/>
                <w:szCs w:val="20"/>
              </w:rPr>
              <w:t xml:space="preserve">r </w:t>
            </w:r>
            <w:r w:rsidRPr="00D65BD4">
              <w:rPr>
                <w:iCs/>
                <w:sz w:val="20"/>
                <w:szCs w:val="20"/>
              </w:rPr>
              <w:t>is the Combined Cycle Train.</w:t>
            </w:r>
          </w:p>
        </w:tc>
      </w:tr>
      <w:tr w:rsidR="00D65BD4" w:rsidRPr="00D65BD4" w14:paraId="69387FAC" w14:textId="77777777" w:rsidTr="0003786F">
        <w:trPr>
          <w:cantSplit/>
        </w:trPr>
        <w:tc>
          <w:tcPr>
            <w:tcW w:w="911" w:type="pct"/>
          </w:tcPr>
          <w:p w14:paraId="54FB6DAE" w14:textId="77777777" w:rsidR="00D65BD4" w:rsidRPr="00D65BD4" w:rsidRDefault="00D65BD4" w:rsidP="00D65BD4">
            <w:pPr>
              <w:spacing w:after="60"/>
              <w:rPr>
                <w:iCs/>
                <w:sz w:val="20"/>
                <w:szCs w:val="20"/>
              </w:rPr>
            </w:pPr>
            <w:r w:rsidRPr="00D65BD4">
              <w:rPr>
                <w:iCs/>
                <w:sz w:val="20"/>
                <w:szCs w:val="20"/>
              </w:rPr>
              <w:t xml:space="preserve">LSL </w:t>
            </w:r>
            <w:r w:rsidRPr="00D65BD4">
              <w:rPr>
                <w:i/>
                <w:iCs/>
                <w:sz w:val="20"/>
                <w:szCs w:val="20"/>
                <w:vertAlign w:val="subscript"/>
              </w:rPr>
              <w:t>q, r, i</w:t>
            </w:r>
          </w:p>
        </w:tc>
        <w:tc>
          <w:tcPr>
            <w:tcW w:w="463" w:type="pct"/>
          </w:tcPr>
          <w:p w14:paraId="4CAB87B3" w14:textId="77777777" w:rsidR="00D65BD4" w:rsidRPr="00D65BD4" w:rsidRDefault="00D65BD4" w:rsidP="00D65BD4">
            <w:pPr>
              <w:spacing w:after="60"/>
              <w:jc w:val="center"/>
              <w:rPr>
                <w:iCs/>
                <w:sz w:val="20"/>
                <w:szCs w:val="20"/>
              </w:rPr>
            </w:pPr>
            <w:r w:rsidRPr="00D65BD4">
              <w:rPr>
                <w:iCs/>
                <w:sz w:val="20"/>
                <w:szCs w:val="20"/>
              </w:rPr>
              <w:t>MW</w:t>
            </w:r>
          </w:p>
        </w:tc>
        <w:tc>
          <w:tcPr>
            <w:tcW w:w="3626" w:type="pct"/>
          </w:tcPr>
          <w:p w14:paraId="6B81AF8C" w14:textId="77777777" w:rsidR="00D65BD4" w:rsidRPr="00D65BD4" w:rsidRDefault="00D65BD4" w:rsidP="00D65BD4">
            <w:pPr>
              <w:spacing w:after="60"/>
              <w:rPr>
                <w:iCs/>
                <w:sz w:val="20"/>
                <w:szCs w:val="20"/>
              </w:rPr>
            </w:pPr>
            <w:r w:rsidRPr="00D65BD4">
              <w:rPr>
                <w:i/>
                <w:iCs/>
                <w:sz w:val="20"/>
                <w:szCs w:val="20"/>
              </w:rPr>
              <w:t>Low Sustained Limit</w:t>
            </w:r>
            <w:r w:rsidRPr="00D65BD4">
              <w:rPr>
                <w:iCs/>
                <w:sz w:val="20"/>
                <w:szCs w:val="20"/>
              </w:rPr>
              <w:t xml:space="preserve">—The LSL of Generation Resource </w:t>
            </w:r>
            <w:r w:rsidRPr="00D65BD4">
              <w:rPr>
                <w:i/>
                <w:iCs/>
                <w:sz w:val="20"/>
                <w:szCs w:val="20"/>
              </w:rPr>
              <w:t>r</w:t>
            </w:r>
            <w:r w:rsidRPr="00D65BD4">
              <w:rPr>
                <w:iCs/>
                <w:sz w:val="20"/>
                <w:szCs w:val="20"/>
              </w:rPr>
              <w:t xml:space="preserve"> represented by QSE </w:t>
            </w:r>
            <w:r w:rsidRPr="00D65BD4">
              <w:rPr>
                <w:i/>
                <w:iCs/>
                <w:sz w:val="20"/>
                <w:szCs w:val="20"/>
              </w:rPr>
              <w:t>q</w:t>
            </w:r>
            <w:r w:rsidRPr="00D65BD4">
              <w:rPr>
                <w:iCs/>
                <w:sz w:val="20"/>
                <w:szCs w:val="20"/>
              </w:rPr>
              <w:t xml:space="preserve"> for the hour that includes the Settlement Interval </w:t>
            </w:r>
            <w:r w:rsidRPr="00D65BD4">
              <w:rPr>
                <w:i/>
                <w:iCs/>
                <w:sz w:val="20"/>
                <w:szCs w:val="20"/>
              </w:rPr>
              <w:t>i</w:t>
            </w:r>
            <w:r w:rsidRPr="00D65BD4">
              <w:rPr>
                <w:iCs/>
                <w:sz w:val="20"/>
                <w:szCs w:val="20"/>
              </w:rPr>
              <w:t xml:space="preserve">, as submitted in the COP.  Where for a Combined Cycle Train, the Resource </w:t>
            </w:r>
            <w:r w:rsidRPr="00D65BD4">
              <w:rPr>
                <w:i/>
                <w:iCs/>
                <w:sz w:val="20"/>
                <w:szCs w:val="20"/>
              </w:rPr>
              <w:t xml:space="preserve">r </w:t>
            </w:r>
            <w:r w:rsidRPr="00D65BD4">
              <w:rPr>
                <w:iCs/>
                <w:sz w:val="20"/>
                <w:szCs w:val="20"/>
              </w:rPr>
              <w:t xml:space="preserve">is a Combined Cycle Generation Resource within the Combined Cycle Train.  </w:t>
            </w:r>
          </w:p>
        </w:tc>
      </w:tr>
      <w:tr w:rsidR="00D65BD4" w:rsidRPr="00D65BD4" w14:paraId="1D53831E" w14:textId="77777777" w:rsidTr="0003786F">
        <w:trPr>
          <w:cantSplit/>
        </w:trPr>
        <w:tc>
          <w:tcPr>
            <w:tcW w:w="911" w:type="pct"/>
          </w:tcPr>
          <w:p w14:paraId="3786E664" w14:textId="77777777" w:rsidR="00D65BD4" w:rsidRPr="00D65BD4" w:rsidRDefault="00D65BD4" w:rsidP="00D65BD4">
            <w:pPr>
              <w:spacing w:after="60"/>
              <w:rPr>
                <w:iCs/>
                <w:sz w:val="20"/>
                <w:szCs w:val="20"/>
              </w:rPr>
            </w:pPr>
            <w:r w:rsidRPr="00D65BD4">
              <w:rPr>
                <w:i/>
                <w:iCs/>
                <w:sz w:val="20"/>
                <w:szCs w:val="20"/>
              </w:rPr>
              <w:t>q</w:t>
            </w:r>
          </w:p>
        </w:tc>
        <w:tc>
          <w:tcPr>
            <w:tcW w:w="463" w:type="pct"/>
          </w:tcPr>
          <w:p w14:paraId="4D415C4D" w14:textId="77777777" w:rsidR="00D65BD4" w:rsidRPr="00D65BD4" w:rsidRDefault="00D65BD4" w:rsidP="00D65BD4">
            <w:pPr>
              <w:spacing w:after="60"/>
              <w:jc w:val="center"/>
              <w:rPr>
                <w:iCs/>
                <w:sz w:val="20"/>
                <w:szCs w:val="20"/>
              </w:rPr>
            </w:pPr>
            <w:r w:rsidRPr="00D65BD4">
              <w:rPr>
                <w:iCs/>
                <w:sz w:val="20"/>
                <w:szCs w:val="20"/>
              </w:rPr>
              <w:t>none</w:t>
            </w:r>
          </w:p>
        </w:tc>
        <w:tc>
          <w:tcPr>
            <w:tcW w:w="3626" w:type="pct"/>
          </w:tcPr>
          <w:p w14:paraId="5F7EC4DF" w14:textId="77777777" w:rsidR="00D65BD4" w:rsidRPr="00D65BD4" w:rsidRDefault="00D65BD4" w:rsidP="00D65BD4">
            <w:pPr>
              <w:spacing w:after="60"/>
              <w:rPr>
                <w:iCs/>
                <w:sz w:val="20"/>
                <w:szCs w:val="20"/>
              </w:rPr>
            </w:pPr>
            <w:r w:rsidRPr="00D65BD4">
              <w:rPr>
                <w:iCs/>
                <w:sz w:val="20"/>
                <w:szCs w:val="20"/>
              </w:rPr>
              <w:t>A QSE.</w:t>
            </w:r>
          </w:p>
        </w:tc>
      </w:tr>
      <w:tr w:rsidR="00D65BD4" w:rsidRPr="00D65BD4" w14:paraId="2B6CF04E" w14:textId="77777777" w:rsidTr="0003786F">
        <w:trPr>
          <w:cantSplit/>
        </w:trPr>
        <w:tc>
          <w:tcPr>
            <w:tcW w:w="911" w:type="pct"/>
          </w:tcPr>
          <w:p w14:paraId="27D9E327" w14:textId="77777777" w:rsidR="00D65BD4" w:rsidRPr="00D65BD4" w:rsidRDefault="00D65BD4" w:rsidP="00D65BD4">
            <w:pPr>
              <w:spacing w:after="60"/>
              <w:rPr>
                <w:iCs/>
                <w:sz w:val="20"/>
                <w:szCs w:val="20"/>
              </w:rPr>
            </w:pPr>
            <w:r w:rsidRPr="00D65BD4">
              <w:rPr>
                <w:i/>
                <w:iCs/>
                <w:sz w:val="20"/>
                <w:szCs w:val="20"/>
              </w:rPr>
              <w:t>r</w:t>
            </w:r>
          </w:p>
        </w:tc>
        <w:tc>
          <w:tcPr>
            <w:tcW w:w="463" w:type="pct"/>
          </w:tcPr>
          <w:p w14:paraId="6CEC0D0E" w14:textId="77777777" w:rsidR="00D65BD4" w:rsidRPr="00D65BD4" w:rsidRDefault="00D65BD4" w:rsidP="00D65BD4">
            <w:pPr>
              <w:spacing w:after="60"/>
              <w:jc w:val="center"/>
              <w:rPr>
                <w:iCs/>
                <w:sz w:val="20"/>
                <w:szCs w:val="20"/>
              </w:rPr>
            </w:pPr>
            <w:r w:rsidRPr="00D65BD4">
              <w:rPr>
                <w:iCs/>
                <w:sz w:val="20"/>
                <w:szCs w:val="20"/>
              </w:rPr>
              <w:t>none</w:t>
            </w:r>
          </w:p>
        </w:tc>
        <w:tc>
          <w:tcPr>
            <w:tcW w:w="3626" w:type="pct"/>
          </w:tcPr>
          <w:p w14:paraId="36BDD3A3" w14:textId="77777777" w:rsidR="00D65BD4" w:rsidRPr="00D65BD4" w:rsidRDefault="00D65BD4" w:rsidP="00D65BD4">
            <w:pPr>
              <w:spacing w:after="60"/>
              <w:rPr>
                <w:iCs/>
                <w:sz w:val="20"/>
                <w:szCs w:val="20"/>
              </w:rPr>
            </w:pPr>
            <w:r w:rsidRPr="00D65BD4">
              <w:rPr>
                <w:iCs/>
                <w:sz w:val="20"/>
                <w:szCs w:val="20"/>
              </w:rPr>
              <w:t>A RUC-committed Generation Resource.</w:t>
            </w:r>
          </w:p>
        </w:tc>
      </w:tr>
      <w:tr w:rsidR="00D65BD4" w:rsidRPr="00D65BD4" w14:paraId="47A38732" w14:textId="77777777" w:rsidTr="0003786F">
        <w:trPr>
          <w:cantSplit/>
        </w:trPr>
        <w:tc>
          <w:tcPr>
            <w:tcW w:w="911" w:type="pct"/>
          </w:tcPr>
          <w:p w14:paraId="0D4B9CE2" w14:textId="77777777" w:rsidR="00D65BD4" w:rsidRPr="00D65BD4" w:rsidRDefault="00D65BD4" w:rsidP="00D65BD4">
            <w:pPr>
              <w:spacing w:after="60"/>
              <w:rPr>
                <w:iCs/>
                <w:sz w:val="20"/>
                <w:szCs w:val="20"/>
              </w:rPr>
            </w:pPr>
            <w:r w:rsidRPr="00D65BD4">
              <w:rPr>
                <w:i/>
                <w:iCs/>
                <w:sz w:val="20"/>
                <w:szCs w:val="20"/>
              </w:rPr>
              <w:t>d</w:t>
            </w:r>
          </w:p>
        </w:tc>
        <w:tc>
          <w:tcPr>
            <w:tcW w:w="463" w:type="pct"/>
          </w:tcPr>
          <w:p w14:paraId="28CE3496" w14:textId="77777777" w:rsidR="00D65BD4" w:rsidRPr="00D65BD4" w:rsidRDefault="00D65BD4" w:rsidP="00D65BD4">
            <w:pPr>
              <w:spacing w:after="60"/>
              <w:jc w:val="center"/>
              <w:rPr>
                <w:iCs/>
                <w:sz w:val="20"/>
                <w:szCs w:val="20"/>
              </w:rPr>
            </w:pPr>
            <w:r w:rsidRPr="00D65BD4">
              <w:rPr>
                <w:iCs/>
                <w:sz w:val="20"/>
                <w:szCs w:val="20"/>
              </w:rPr>
              <w:t>none</w:t>
            </w:r>
          </w:p>
        </w:tc>
        <w:tc>
          <w:tcPr>
            <w:tcW w:w="3626" w:type="pct"/>
          </w:tcPr>
          <w:p w14:paraId="09C437F6" w14:textId="77777777" w:rsidR="00D65BD4" w:rsidRPr="00D65BD4" w:rsidRDefault="00D65BD4" w:rsidP="00D65BD4">
            <w:pPr>
              <w:spacing w:after="60"/>
              <w:rPr>
                <w:iCs/>
                <w:sz w:val="20"/>
                <w:szCs w:val="20"/>
              </w:rPr>
            </w:pPr>
            <w:r w:rsidRPr="00D65BD4">
              <w:rPr>
                <w:iCs/>
                <w:sz w:val="20"/>
                <w:szCs w:val="20"/>
              </w:rPr>
              <w:t>An Operating Day containing the RUC-commitment.</w:t>
            </w:r>
          </w:p>
        </w:tc>
      </w:tr>
      <w:tr w:rsidR="00D65BD4" w:rsidRPr="00D65BD4" w14:paraId="76293929" w14:textId="77777777" w:rsidTr="0003786F">
        <w:trPr>
          <w:cantSplit/>
        </w:trPr>
        <w:tc>
          <w:tcPr>
            <w:tcW w:w="911" w:type="pct"/>
          </w:tcPr>
          <w:p w14:paraId="67867728" w14:textId="77777777" w:rsidR="00D65BD4" w:rsidRPr="00D65BD4" w:rsidRDefault="00D65BD4" w:rsidP="00D65BD4">
            <w:pPr>
              <w:spacing w:after="60"/>
              <w:rPr>
                <w:i/>
                <w:iCs/>
                <w:sz w:val="20"/>
                <w:szCs w:val="20"/>
              </w:rPr>
            </w:pPr>
            <w:r w:rsidRPr="00D65BD4">
              <w:rPr>
                <w:i/>
                <w:iCs/>
                <w:sz w:val="20"/>
                <w:szCs w:val="20"/>
              </w:rPr>
              <w:t>p</w:t>
            </w:r>
          </w:p>
        </w:tc>
        <w:tc>
          <w:tcPr>
            <w:tcW w:w="463" w:type="pct"/>
          </w:tcPr>
          <w:p w14:paraId="2C962C3F" w14:textId="77777777" w:rsidR="00D65BD4" w:rsidRPr="00D65BD4" w:rsidRDefault="00D65BD4" w:rsidP="00D65BD4">
            <w:pPr>
              <w:spacing w:after="60"/>
              <w:jc w:val="center"/>
              <w:rPr>
                <w:iCs/>
                <w:sz w:val="20"/>
                <w:szCs w:val="20"/>
              </w:rPr>
            </w:pPr>
            <w:r w:rsidRPr="00D65BD4">
              <w:rPr>
                <w:iCs/>
                <w:sz w:val="20"/>
                <w:szCs w:val="20"/>
              </w:rPr>
              <w:t>none</w:t>
            </w:r>
          </w:p>
        </w:tc>
        <w:tc>
          <w:tcPr>
            <w:tcW w:w="3626" w:type="pct"/>
          </w:tcPr>
          <w:p w14:paraId="182C4A40" w14:textId="77777777" w:rsidR="00D65BD4" w:rsidRPr="00D65BD4" w:rsidRDefault="00D65BD4" w:rsidP="00D65BD4">
            <w:pPr>
              <w:spacing w:after="60"/>
              <w:rPr>
                <w:i/>
                <w:iCs/>
                <w:sz w:val="20"/>
                <w:szCs w:val="20"/>
              </w:rPr>
            </w:pPr>
            <w:r w:rsidRPr="00D65BD4">
              <w:rPr>
                <w:iCs/>
                <w:sz w:val="20"/>
                <w:szCs w:val="20"/>
              </w:rPr>
              <w:t>A Resource Node Settlement Point.</w:t>
            </w:r>
          </w:p>
        </w:tc>
      </w:tr>
      <w:tr w:rsidR="00D65BD4" w:rsidRPr="00D65BD4" w14:paraId="597C4FCD" w14:textId="77777777" w:rsidTr="0003786F">
        <w:trPr>
          <w:cantSplit/>
        </w:trPr>
        <w:tc>
          <w:tcPr>
            <w:tcW w:w="911" w:type="pct"/>
          </w:tcPr>
          <w:p w14:paraId="2682D7C7" w14:textId="77777777" w:rsidR="00D65BD4" w:rsidRPr="00D65BD4" w:rsidRDefault="00D65BD4" w:rsidP="00D65BD4">
            <w:pPr>
              <w:spacing w:after="60"/>
              <w:rPr>
                <w:i/>
                <w:iCs/>
                <w:sz w:val="20"/>
                <w:szCs w:val="20"/>
              </w:rPr>
            </w:pPr>
            <w:r w:rsidRPr="00D65BD4">
              <w:rPr>
                <w:i/>
                <w:iCs/>
                <w:sz w:val="20"/>
                <w:szCs w:val="20"/>
              </w:rPr>
              <w:t>i</w:t>
            </w:r>
          </w:p>
        </w:tc>
        <w:tc>
          <w:tcPr>
            <w:tcW w:w="463" w:type="pct"/>
          </w:tcPr>
          <w:p w14:paraId="049CA6C4" w14:textId="77777777" w:rsidR="00D65BD4" w:rsidRPr="00D65BD4" w:rsidRDefault="00D65BD4" w:rsidP="00D65BD4">
            <w:pPr>
              <w:spacing w:after="60"/>
              <w:jc w:val="center"/>
              <w:rPr>
                <w:iCs/>
                <w:sz w:val="20"/>
                <w:szCs w:val="20"/>
              </w:rPr>
            </w:pPr>
            <w:r w:rsidRPr="00D65BD4">
              <w:rPr>
                <w:iCs/>
                <w:sz w:val="20"/>
                <w:szCs w:val="20"/>
              </w:rPr>
              <w:t>none</w:t>
            </w:r>
          </w:p>
        </w:tc>
        <w:tc>
          <w:tcPr>
            <w:tcW w:w="3626" w:type="pct"/>
          </w:tcPr>
          <w:p w14:paraId="08B66CE5" w14:textId="77777777" w:rsidR="00D65BD4" w:rsidRPr="00D65BD4" w:rsidRDefault="00D65BD4" w:rsidP="00D65BD4">
            <w:pPr>
              <w:spacing w:after="60"/>
              <w:rPr>
                <w:i/>
                <w:iCs/>
                <w:sz w:val="20"/>
                <w:szCs w:val="20"/>
              </w:rPr>
            </w:pPr>
            <w:r w:rsidRPr="00D65BD4">
              <w:rPr>
                <w:iCs/>
                <w:sz w:val="20"/>
                <w:szCs w:val="20"/>
              </w:rPr>
              <w:t>A 15-minute Settlement Interval within the hour that includes a RUC-commitment.</w:t>
            </w:r>
          </w:p>
        </w:tc>
      </w:tr>
      <w:tr w:rsidR="00D65BD4" w:rsidRPr="00D65BD4" w14:paraId="5A93D7FD" w14:textId="77777777" w:rsidTr="0003786F">
        <w:trPr>
          <w:cantSplit/>
        </w:trPr>
        <w:tc>
          <w:tcPr>
            <w:tcW w:w="911" w:type="pct"/>
          </w:tcPr>
          <w:p w14:paraId="110E57AC" w14:textId="77777777" w:rsidR="00D65BD4" w:rsidRPr="00D65BD4" w:rsidRDefault="00D65BD4" w:rsidP="00D65BD4">
            <w:pPr>
              <w:spacing w:after="60"/>
              <w:rPr>
                <w:i/>
                <w:iCs/>
                <w:sz w:val="20"/>
                <w:szCs w:val="20"/>
              </w:rPr>
            </w:pPr>
            <w:proofErr w:type="spellStart"/>
            <w:r w:rsidRPr="00D65BD4">
              <w:rPr>
                <w:i/>
                <w:iCs/>
                <w:sz w:val="20"/>
                <w:szCs w:val="20"/>
              </w:rPr>
              <w:t>afterCCGR</w:t>
            </w:r>
            <w:proofErr w:type="spellEnd"/>
          </w:p>
        </w:tc>
        <w:tc>
          <w:tcPr>
            <w:tcW w:w="463" w:type="pct"/>
          </w:tcPr>
          <w:p w14:paraId="6E46200C" w14:textId="77777777" w:rsidR="00D65BD4" w:rsidRPr="00D65BD4" w:rsidRDefault="00D65BD4" w:rsidP="00D65BD4">
            <w:pPr>
              <w:spacing w:after="60"/>
              <w:jc w:val="center"/>
              <w:rPr>
                <w:iCs/>
                <w:sz w:val="20"/>
                <w:szCs w:val="20"/>
              </w:rPr>
            </w:pPr>
            <w:r w:rsidRPr="00D65BD4">
              <w:rPr>
                <w:iCs/>
                <w:sz w:val="20"/>
                <w:szCs w:val="20"/>
              </w:rPr>
              <w:t>none</w:t>
            </w:r>
          </w:p>
        </w:tc>
        <w:tc>
          <w:tcPr>
            <w:tcW w:w="3626" w:type="pct"/>
          </w:tcPr>
          <w:p w14:paraId="13485FE7" w14:textId="77777777" w:rsidR="00D65BD4" w:rsidRPr="00D65BD4" w:rsidRDefault="00D65BD4" w:rsidP="00D65BD4">
            <w:pPr>
              <w:spacing w:after="60"/>
              <w:rPr>
                <w:iCs/>
                <w:sz w:val="20"/>
                <w:szCs w:val="20"/>
              </w:rPr>
            </w:pPr>
            <w:r w:rsidRPr="00D65BD4">
              <w:rPr>
                <w:iCs/>
                <w:sz w:val="20"/>
                <w:szCs w:val="20"/>
              </w:rPr>
              <w:t>The Combined Cycle Generation Resource that is RUC-committed.</w:t>
            </w:r>
          </w:p>
        </w:tc>
      </w:tr>
      <w:tr w:rsidR="00D65BD4" w:rsidRPr="00D65BD4" w14:paraId="02C499BE" w14:textId="77777777" w:rsidTr="0003786F">
        <w:trPr>
          <w:cantSplit/>
        </w:trPr>
        <w:tc>
          <w:tcPr>
            <w:tcW w:w="911" w:type="pct"/>
          </w:tcPr>
          <w:p w14:paraId="74D1F227" w14:textId="77777777" w:rsidR="00D65BD4" w:rsidRPr="00D65BD4" w:rsidRDefault="00D65BD4" w:rsidP="00D65BD4">
            <w:pPr>
              <w:spacing w:after="60"/>
              <w:rPr>
                <w:i/>
                <w:iCs/>
                <w:sz w:val="20"/>
                <w:szCs w:val="20"/>
              </w:rPr>
            </w:pPr>
            <w:proofErr w:type="spellStart"/>
            <w:r w:rsidRPr="00D65BD4">
              <w:rPr>
                <w:i/>
                <w:iCs/>
                <w:sz w:val="20"/>
                <w:szCs w:val="20"/>
              </w:rPr>
              <w:t>beforeCCGR</w:t>
            </w:r>
            <w:proofErr w:type="spellEnd"/>
          </w:p>
        </w:tc>
        <w:tc>
          <w:tcPr>
            <w:tcW w:w="463" w:type="pct"/>
          </w:tcPr>
          <w:p w14:paraId="3543BBED" w14:textId="77777777" w:rsidR="00D65BD4" w:rsidRPr="00D65BD4" w:rsidRDefault="00D65BD4" w:rsidP="00D65BD4">
            <w:pPr>
              <w:spacing w:after="60"/>
              <w:jc w:val="center"/>
              <w:rPr>
                <w:iCs/>
                <w:sz w:val="20"/>
                <w:szCs w:val="20"/>
              </w:rPr>
            </w:pPr>
            <w:r w:rsidRPr="00D65BD4">
              <w:rPr>
                <w:iCs/>
                <w:sz w:val="20"/>
                <w:szCs w:val="20"/>
              </w:rPr>
              <w:t>none</w:t>
            </w:r>
          </w:p>
        </w:tc>
        <w:tc>
          <w:tcPr>
            <w:tcW w:w="3626" w:type="pct"/>
          </w:tcPr>
          <w:p w14:paraId="028D5362" w14:textId="77777777" w:rsidR="00D65BD4" w:rsidRPr="00D65BD4" w:rsidRDefault="00D65BD4" w:rsidP="00D65BD4">
            <w:pPr>
              <w:spacing w:after="60"/>
              <w:rPr>
                <w:iCs/>
                <w:sz w:val="20"/>
                <w:szCs w:val="20"/>
              </w:rPr>
            </w:pPr>
            <w:r w:rsidRPr="00D65BD4">
              <w:rPr>
                <w:iCs/>
                <w:sz w:val="20"/>
                <w:szCs w:val="20"/>
              </w:rPr>
              <w:t>The Combined Cycle Generation Resource that was QSE-committed</w:t>
            </w:r>
            <w:ins w:id="880" w:author="ERCOT" w:date="2024-05-20T15:26:00Z">
              <w:r w:rsidRPr="00D65BD4">
                <w:rPr>
                  <w:iCs/>
                  <w:sz w:val="20"/>
                  <w:szCs w:val="20"/>
                </w:rPr>
                <w:t xml:space="preserve"> or DRRS</w:t>
              </w:r>
            </w:ins>
            <w:ins w:id="881" w:author="ERCOT" w:date="2024-05-29T07:37:00Z">
              <w:r w:rsidRPr="00D65BD4">
                <w:rPr>
                  <w:iCs/>
                  <w:sz w:val="20"/>
                  <w:szCs w:val="20"/>
                </w:rPr>
                <w:t>-</w:t>
              </w:r>
            </w:ins>
            <w:ins w:id="882" w:author="ERCOT" w:date="2024-05-20T15:26:00Z">
              <w:r w:rsidRPr="00D65BD4">
                <w:rPr>
                  <w:iCs/>
                  <w:sz w:val="20"/>
                  <w:szCs w:val="20"/>
                </w:rPr>
                <w:t>deployed</w:t>
              </w:r>
            </w:ins>
            <w:r w:rsidRPr="00D65BD4">
              <w:rPr>
                <w:iCs/>
                <w:sz w:val="20"/>
                <w:szCs w:val="20"/>
              </w:rPr>
              <w:t>.</w:t>
            </w:r>
          </w:p>
        </w:tc>
      </w:tr>
    </w:tbl>
    <w:p w14:paraId="4B4AB7E9" w14:textId="77777777" w:rsidR="00D65BD4" w:rsidRPr="00D65BD4" w:rsidRDefault="00D65BD4" w:rsidP="00D65BD4">
      <w:pPr>
        <w:keepNext/>
        <w:tabs>
          <w:tab w:val="left" w:pos="1080"/>
        </w:tabs>
        <w:spacing w:before="480" w:after="240"/>
        <w:ind w:left="1080" w:hanging="1080"/>
        <w:outlineLvl w:val="2"/>
        <w:rPr>
          <w:rFonts w:eastAsia="SimSun"/>
          <w:b/>
          <w:i/>
          <w:szCs w:val="20"/>
          <w:lang w:val="x-none" w:eastAsia="x-none"/>
        </w:rPr>
      </w:pPr>
      <w:r w:rsidRPr="00D65BD4">
        <w:rPr>
          <w:rFonts w:eastAsia="SimSun"/>
          <w:b/>
          <w:i/>
          <w:szCs w:val="20"/>
          <w:lang w:val="x-none" w:eastAsia="x-none"/>
        </w:rPr>
        <w:t>5.7.2</w:t>
      </w:r>
      <w:r w:rsidRPr="00D65BD4">
        <w:rPr>
          <w:rFonts w:eastAsia="SimSun"/>
          <w:b/>
          <w:i/>
          <w:szCs w:val="20"/>
          <w:lang w:val="x-none" w:eastAsia="x-none"/>
        </w:rPr>
        <w:tab/>
        <w:t xml:space="preserve">RUC </w:t>
      </w:r>
      <w:proofErr w:type="spellStart"/>
      <w:r w:rsidRPr="00D65BD4">
        <w:rPr>
          <w:rFonts w:eastAsia="SimSun"/>
          <w:b/>
          <w:i/>
          <w:szCs w:val="20"/>
          <w:lang w:val="x-none" w:eastAsia="x-none"/>
        </w:rPr>
        <w:t>Clawback</w:t>
      </w:r>
      <w:proofErr w:type="spellEnd"/>
      <w:r w:rsidRPr="00D65BD4">
        <w:rPr>
          <w:rFonts w:eastAsia="SimSun"/>
          <w:b/>
          <w:i/>
          <w:szCs w:val="20"/>
          <w:lang w:val="x-none" w:eastAsia="x-none"/>
        </w:rPr>
        <w:t xml:space="preserve"> Charge</w:t>
      </w:r>
      <w:bookmarkEnd w:id="834"/>
      <w:bookmarkEnd w:id="835"/>
      <w:bookmarkEnd w:id="836"/>
      <w:bookmarkEnd w:id="837"/>
      <w:bookmarkEnd w:id="838"/>
      <w:bookmarkEnd w:id="839"/>
      <w:bookmarkEnd w:id="840"/>
      <w:bookmarkEnd w:id="841"/>
    </w:p>
    <w:p w14:paraId="0C7E44BA" w14:textId="77777777" w:rsidR="00D65BD4" w:rsidRPr="00D65BD4" w:rsidRDefault="00D65BD4" w:rsidP="00D65BD4">
      <w:pPr>
        <w:spacing w:after="240"/>
        <w:ind w:left="720" w:hanging="720"/>
        <w:rPr>
          <w:rFonts w:eastAsia="SimSun"/>
          <w:iCs/>
          <w:szCs w:val="20"/>
        </w:rPr>
      </w:pPr>
      <w:bookmarkStart w:id="883" w:name="_Toc106616866"/>
      <w:r w:rsidRPr="00D65BD4">
        <w:rPr>
          <w:rFonts w:eastAsia="SimSun"/>
          <w:iCs/>
          <w:szCs w:val="20"/>
        </w:rPr>
        <w:t>(1)</w:t>
      </w:r>
      <w:r w:rsidRPr="00D65BD4">
        <w:rPr>
          <w:rFonts w:eastAsia="SimSun"/>
          <w:iCs/>
          <w:szCs w:val="20"/>
        </w:rPr>
        <w:tab/>
        <w:t xml:space="preserve">A QSE for a Resource shall pay a RUC </w:t>
      </w:r>
      <w:proofErr w:type="spellStart"/>
      <w:r w:rsidRPr="00D65BD4">
        <w:rPr>
          <w:rFonts w:eastAsia="SimSun"/>
          <w:iCs/>
          <w:szCs w:val="20"/>
        </w:rPr>
        <w:t>Clawback</w:t>
      </w:r>
      <w:proofErr w:type="spellEnd"/>
      <w:r w:rsidRPr="00D65BD4">
        <w:rPr>
          <w:rFonts w:eastAsia="SimSun"/>
          <w:iCs/>
          <w:szCs w:val="20"/>
        </w:rPr>
        <w:t xml:space="preserve"> Charge for the Operating Day if the RUC Guarantee is less than the sum of:</w:t>
      </w:r>
      <w:bookmarkEnd w:id="883"/>
    </w:p>
    <w:p w14:paraId="631F52A8" w14:textId="77777777" w:rsidR="00D65BD4" w:rsidRPr="00D65BD4" w:rsidRDefault="00D65BD4" w:rsidP="00D65BD4">
      <w:pPr>
        <w:spacing w:after="240"/>
        <w:ind w:left="1440" w:hanging="720"/>
        <w:rPr>
          <w:rFonts w:eastAsia="SimSun"/>
          <w:szCs w:val="20"/>
        </w:rPr>
      </w:pPr>
      <w:bookmarkStart w:id="884" w:name="_Toc106616867"/>
      <w:r w:rsidRPr="00D65BD4">
        <w:rPr>
          <w:rFonts w:eastAsia="SimSun"/>
          <w:szCs w:val="20"/>
        </w:rPr>
        <w:t>(a)</w:t>
      </w:r>
      <w:r w:rsidRPr="00D65BD4">
        <w:rPr>
          <w:rFonts w:eastAsia="SimSun"/>
          <w:szCs w:val="20"/>
        </w:rPr>
        <w:tab/>
        <w:t>RUC Minimum-Energy Revenue calculated in Section 5.7.1.2, RUC Minimum-Energy Revenue;</w:t>
      </w:r>
    </w:p>
    <w:p w14:paraId="43B2F4FC"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Revenue Less Cost Above LSL During RUC-Committed Hours calculated in  Section 5.7.1.3, Revenue Less Cost Above LSL During RUC-Committed Hours; and</w:t>
      </w:r>
      <w:bookmarkEnd w:id="884"/>
      <w:r w:rsidRPr="00D65BD4">
        <w:rPr>
          <w:rFonts w:eastAsia="SimSun"/>
          <w:szCs w:val="20"/>
        </w:rPr>
        <w:t xml:space="preserve"> </w:t>
      </w:r>
    </w:p>
    <w:p w14:paraId="436D4E59" w14:textId="77777777" w:rsidR="00D65BD4" w:rsidRPr="00D65BD4" w:rsidRDefault="00D65BD4" w:rsidP="00D65BD4">
      <w:pPr>
        <w:spacing w:after="240"/>
        <w:ind w:left="1440" w:hanging="720"/>
        <w:rPr>
          <w:rFonts w:eastAsia="SimSun"/>
          <w:szCs w:val="20"/>
        </w:rPr>
      </w:pPr>
      <w:bookmarkStart w:id="885" w:name="_Toc106616868"/>
      <w:r w:rsidRPr="00D65BD4">
        <w:rPr>
          <w:rFonts w:eastAsia="SimSun"/>
          <w:szCs w:val="20"/>
        </w:rPr>
        <w:lastRenderedPageBreak/>
        <w:t>(c)</w:t>
      </w:r>
      <w:r w:rsidRPr="00D65BD4">
        <w:rPr>
          <w:rFonts w:eastAsia="SimSun"/>
          <w:szCs w:val="20"/>
        </w:rPr>
        <w:tab/>
        <w:t>Revenue Less Cost During QSE-</w:t>
      </w:r>
      <w:proofErr w:type="spellStart"/>
      <w:r w:rsidRPr="00D65BD4">
        <w:rPr>
          <w:rFonts w:eastAsia="SimSun"/>
          <w:szCs w:val="20"/>
        </w:rPr>
        <w:t>Clawback</w:t>
      </w:r>
      <w:proofErr w:type="spellEnd"/>
      <w:r w:rsidRPr="00D65BD4">
        <w:rPr>
          <w:rFonts w:eastAsia="SimSun"/>
          <w:szCs w:val="20"/>
        </w:rPr>
        <w:t xml:space="preserve"> Intervals calculated in Section 5.7.1.4, Revenue Less Cost During QSE </w:t>
      </w:r>
      <w:proofErr w:type="spellStart"/>
      <w:r w:rsidRPr="00D65BD4">
        <w:rPr>
          <w:rFonts w:eastAsia="SimSun"/>
          <w:szCs w:val="20"/>
        </w:rPr>
        <w:t>Clawback</w:t>
      </w:r>
      <w:proofErr w:type="spellEnd"/>
      <w:r w:rsidRPr="00D65BD4">
        <w:rPr>
          <w:rFonts w:eastAsia="SimSun"/>
          <w:szCs w:val="20"/>
        </w:rPr>
        <w:t xml:space="preserve"> Intervals.</w:t>
      </w:r>
      <w:bookmarkEnd w:id="885"/>
      <w:r w:rsidRPr="00D65BD4">
        <w:rPr>
          <w:rFonts w:eastAsia="SimSun"/>
          <w:szCs w:val="20"/>
        </w:rPr>
        <w:t xml:space="preserve"> </w:t>
      </w:r>
    </w:p>
    <w:p w14:paraId="53638E43"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 xml:space="preserve">The amount of the RUC </w:t>
      </w:r>
      <w:proofErr w:type="spellStart"/>
      <w:r w:rsidRPr="00D65BD4">
        <w:rPr>
          <w:rFonts w:eastAsia="SimSun"/>
          <w:iCs/>
          <w:szCs w:val="20"/>
        </w:rPr>
        <w:t>Clawback</w:t>
      </w:r>
      <w:proofErr w:type="spellEnd"/>
      <w:r w:rsidRPr="00D65BD4">
        <w:rPr>
          <w:rFonts w:eastAsia="SimSun"/>
          <w:iCs/>
          <w:szCs w:val="20"/>
        </w:rPr>
        <w:t xml:space="preserve">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45900D9D" w14:textId="77777777" w:rsidTr="0003786F">
        <w:trPr>
          <w:trHeight w:val="854"/>
        </w:trPr>
        <w:tc>
          <w:tcPr>
            <w:tcW w:w="9350" w:type="dxa"/>
            <w:shd w:val="pct12" w:color="auto" w:fill="auto"/>
          </w:tcPr>
          <w:p w14:paraId="2D5589B1" w14:textId="77777777" w:rsidR="00D65BD4" w:rsidRPr="00D65BD4" w:rsidRDefault="00D65BD4" w:rsidP="00D65BD4">
            <w:pPr>
              <w:spacing w:after="240"/>
              <w:rPr>
                <w:rFonts w:eastAsia="SimSun"/>
                <w:b/>
                <w:i/>
                <w:iCs/>
                <w:szCs w:val="20"/>
              </w:rPr>
            </w:pPr>
            <w:r w:rsidRPr="00D65BD4">
              <w:rPr>
                <w:rFonts w:eastAsia="SimSun"/>
                <w:b/>
                <w:i/>
                <w:iCs/>
                <w:szCs w:val="20"/>
              </w:rPr>
              <w:t>[NPRR1172:  Delete paragraph (2) above upon system implementation and renumber accordingly.]</w:t>
            </w:r>
          </w:p>
        </w:tc>
      </w:tr>
    </w:tbl>
    <w:p w14:paraId="4267105C" w14:textId="77777777" w:rsidR="00D65BD4" w:rsidRPr="00D65BD4" w:rsidRDefault="00D65BD4" w:rsidP="00D65BD4">
      <w:pPr>
        <w:spacing w:before="240" w:after="240"/>
        <w:ind w:left="720" w:hanging="720"/>
        <w:rPr>
          <w:rFonts w:eastAsia="SimSun"/>
          <w:szCs w:val="20"/>
        </w:rPr>
      </w:pPr>
      <w:r w:rsidRPr="00D65BD4">
        <w:rPr>
          <w:rFonts w:eastAsia="SimSun"/>
          <w:szCs w:val="20"/>
        </w:rPr>
        <w:t>(3)</w:t>
      </w:r>
      <w:r w:rsidRPr="00D65BD4">
        <w:rPr>
          <w:rFonts w:eastAsia="SimSun"/>
          <w:szCs w:val="20"/>
        </w:rPr>
        <w:tab/>
        <w:t xml:space="preserve">The RUC </w:t>
      </w:r>
      <w:proofErr w:type="spellStart"/>
      <w:r w:rsidRPr="00D65BD4">
        <w:rPr>
          <w:rFonts w:eastAsia="SimSun"/>
          <w:szCs w:val="20"/>
        </w:rPr>
        <w:t>Clawback</w:t>
      </w:r>
      <w:proofErr w:type="spellEnd"/>
      <w:r w:rsidRPr="00D65BD4">
        <w:rPr>
          <w:rFonts w:eastAsia="SimSun"/>
          <w:szCs w:val="20"/>
        </w:rPr>
        <w:t xml:space="preserve">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5F2BF339" w14:textId="77777777" w:rsidTr="0003786F">
        <w:trPr>
          <w:trHeight w:val="1205"/>
        </w:trPr>
        <w:tc>
          <w:tcPr>
            <w:tcW w:w="9350" w:type="dxa"/>
            <w:shd w:val="pct12" w:color="auto" w:fill="auto"/>
          </w:tcPr>
          <w:p w14:paraId="06EB687A" w14:textId="77777777" w:rsidR="00D65BD4" w:rsidRPr="00D65BD4" w:rsidRDefault="00D65BD4" w:rsidP="00D65BD4">
            <w:pPr>
              <w:spacing w:after="240"/>
              <w:rPr>
                <w:rFonts w:eastAsia="SimSun"/>
                <w:b/>
                <w:i/>
                <w:iCs/>
                <w:szCs w:val="20"/>
              </w:rPr>
            </w:pPr>
            <w:r w:rsidRPr="00D65BD4">
              <w:rPr>
                <w:rFonts w:eastAsia="SimSun"/>
                <w:b/>
                <w:i/>
                <w:iCs/>
                <w:szCs w:val="20"/>
              </w:rPr>
              <w:t>[NPRR1014:  Insert paragraph (4) below upon system implementation and renumber accordingly:]</w:t>
            </w:r>
          </w:p>
          <w:p w14:paraId="1013B5A3" w14:textId="77777777" w:rsidR="00D65BD4" w:rsidRPr="00D65BD4" w:rsidRDefault="00D65BD4" w:rsidP="00D65BD4">
            <w:pPr>
              <w:spacing w:after="240"/>
              <w:ind w:left="720" w:hanging="720"/>
              <w:rPr>
                <w:rFonts w:eastAsia="SimSun"/>
                <w:iCs/>
                <w:szCs w:val="20"/>
              </w:rPr>
            </w:pPr>
            <w:r w:rsidRPr="00D65BD4">
              <w:rPr>
                <w:rFonts w:eastAsia="SimSun"/>
                <w:iCs/>
                <w:szCs w:val="20"/>
              </w:rPr>
              <w:t>(4)</w:t>
            </w:r>
            <w:r w:rsidRPr="00D65BD4">
              <w:rPr>
                <w:rFonts w:eastAsia="SimSun"/>
                <w:iCs/>
                <w:szCs w:val="20"/>
              </w:rPr>
              <w:tab/>
              <w:t xml:space="preserve">Energy Storage Resources (ESRs) </w:t>
            </w:r>
            <w:ins w:id="886" w:author="ERCOT" w:date="2024-03-07T12:22:00Z">
              <w:r w:rsidRPr="00D65BD4">
                <w:rPr>
                  <w:rFonts w:eastAsia="SimSun"/>
                  <w:iCs/>
                  <w:szCs w:val="20"/>
                </w:rPr>
                <w:t xml:space="preserve">and DRRS </w:t>
              </w:r>
            </w:ins>
            <w:ins w:id="887" w:author="ERCOT" w:date="2024-04-19T10:14:00Z">
              <w:r w:rsidRPr="00D65BD4">
                <w:rPr>
                  <w:rFonts w:eastAsia="SimSun"/>
                  <w:iCs/>
                  <w:szCs w:val="20"/>
                </w:rPr>
                <w:t>d</w:t>
              </w:r>
            </w:ins>
            <w:ins w:id="888" w:author="ERCOT" w:date="2024-03-07T12:22:00Z">
              <w:r w:rsidRPr="00D65BD4">
                <w:rPr>
                  <w:rFonts w:eastAsia="SimSun"/>
                  <w:iCs/>
                  <w:szCs w:val="20"/>
                </w:rPr>
                <w:t xml:space="preserve">eployments </w:t>
              </w:r>
            </w:ins>
            <w:r w:rsidRPr="00D65BD4">
              <w:rPr>
                <w:rFonts w:eastAsia="SimSun"/>
                <w:iCs/>
                <w:szCs w:val="20"/>
              </w:rPr>
              <w:t xml:space="preserve">are not subject to RUC </w:t>
            </w:r>
            <w:proofErr w:type="spellStart"/>
            <w:r w:rsidRPr="00D65BD4">
              <w:rPr>
                <w:rFonts w:eastAsia="SimSun"/>
                <w:iCs/>
                <w:szCs w:val="20"/>
              </w:rPr>
              <w:t>Clawback</w:t>
            </w:r>
            <w:proofErr w:type="spellEnd"/>
            <w:r w:rsidRPr="00D65BD4">
              <w:rPr>
                <w:rFonts w:eastAsia="SimSun"/>
                <w:iCs/>
                <w:szCs w:val="20"/>
              </w:rPr>
              <w:t xml:space="preserve"> Charges. </w:t>
            </w:r>
          </w:p>
        </w:tc>
      </w:tr>
    </w:tbl>
    <w:p w14:paraId="341EB6B6"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(4)</w:t>
      </w:r>
      <w:r w:rsidRPr="00D65BD4">
        <w:rPr>
          <w:rFonts w:eastAsia="SimSun"/>
          <w:iCs/>
          <w:szCs w:val="20"/>
        </w:rPr>
        <w:tab/>
        <w:t xml:space="preserve">For each RUC-committed Resource, the RUC </w:t>
      </w:r>
      <w:proofErr w:type="spellStart"/>
      <w:r w:rsidRPr="00D65BD4">
        <w:rPr>
          <w:rFonts w:eastAsia="SimSun"/>
          <w:iCs/>
          <w:szCs w:val="20"/>
        </w:rPr>
        <w:t>Clawback</w:t>
      </w:r>
      <w:proofErr w:type="spellEnd"/>
      <w:r w:rsidRPr="00D65BD4">
        <w:rPr>
          <w:rFonts w:eastAsia="SimSun"/>
          <w:iCs/>
          <w:szCs w:val="20"/>
        </w:rPr>
        <w:t xml:space="preserve"> Charge for each RUC-Committed Hour of the Operating Day is calculated as follows:</w:t>
      </w:r>
    </w:p>
    <w:p w14:paraId="19543844" w14:textId="77777777" w:rsidR="00D65BD4" w:rsidRPr="00D65BD4" w:rsidRDefault="00D65BD4" w:rsidP="00D65BD4">
      <w:pPr>
        <w:spacing w:after="240"/>
        <w:ind w:left="720"/>
        <w:rPr>
          <w:rFonts w:eastAsia="SimSun"/>
          <w:iCs/>
          <w:szCs w:val="20"/>
        </w:rPr>
      </w:pPr>
      <w:r w:rsidRPr="00D65BD4">
        <w:rPr>
          <w:rFonts w:eastAsia="SimSun"/>
          <w:iCs/>
          <w:szCs w:val="20"/>
        </w:rPr>
        <w:t xml:space="preserve">If (RUCMEREV </w:t>
      </w:r>
      <w:r w:rsidRPr="00D65BD4">
        <w:rPr>
          <w:rFonts w:eastAsia="SimSun"/>
          <w:i/>
          <w:iCs/>
          <w:szCs w:val="20"/>
          <w:vertAlign w:val="subscript"/>
        </w:rPr>
        <w:t>q, r, d</w:t>
      </w:r>
      <w:r w:rsidRPr="00D65BD4">
        <w:rPr>
          <w:rFonts w:eastAsia="SimSun"/>
          <w:iCs/>
          <w:szCs w:val="20"/>
        </w:rPr>
        <w:t xml:space="preserve"> + RUCEXRR </w:t>
      </w:r>
      <w:r w:rsidRPr="00D65BD4">
        <w:rPr>
          <w:rFonts w:eastAsia="SimSun"/>
          <w:i/>
          <w:iCs/>
          <w:szCs w:val="20"/>
          <w:vertAlign w:val="subscript"/>
        </w:rPr>
        <w:t>q, r, d</w:t>
      </w:r>
      <w:r w:rsidRPr="00D65BD4">
        <w:rPr>
          <w:rFonts w:eastAsia="SimSun"/>
          <w:i/>
          <w:iCs/>
          <w:szCs w:val="20"/>
        </w:rPr>
        <w:t xml:space="preserve"> </w:t>
      </w:r>
      <w:r w:rsidRPr="00D65BD4">
        <w:rPr>
          <w:rFonts w:eastAsia="SimSun"/>
          <w:iCs/>
          <w:szCs w:val="20"/>
        </w:rPr>
        <w:t xml:space="preserve">– RUCACREV </w:t>
      </w:r>
      <w:r w:rsidRPr="00D65BD4">
        <w:rPr>
          <w:rFonts w:eastAsia="SimSun"/>
          <w:i/>
          <w:iCs/>
          <w:szCs w:val="20"/>
          <w:vertAlign w:val="subscript"/>
        </w:rPr>
        <w:t>q, r, d</w:t>
      </w:r>
      <w:r w:rsidRPr="00D65BD4">
        <w:rPr>
          <w:rFonts w:eastAsia="SimSun"/>
          <w:iCs/>
          <w:szCs w:val="20"/>
        </w:rPr>
        <w:t xml:space="preserve"> – RUCG </w:t>
      </w:r>
      <w:r w:rsidRPr="00D65BD4">
        <w:rPr>
          <w:rFonts w:eastAsia="SimSun"/>
          <w:i/>
          <w:iCs/>
          <w:szCs w:val="20"/>
          <w:vertAlign w:val="subscript"/>
        </w:rPr>
        <w:t>q, r, d</w:t>
      </w:r>
      <w:r w:rsidRPr="00D65BD4">
        <w:rPr>
          <w:rFonts w:eastAsia="SimSun"/>
          <w:iCs/>
          <w:szCs w:val="20"/>
        </w:rPr>
        <w:t xml:space="preserve">) &gt; 0, </w:t>
      </w:r>
    </w:p>
    <w:p w14:paraId="4EFF3B81" w14:textId="77777777" w:rsidR="00D65BD4" w:rsidRPr="00D65BD4" w:rsidRDefault="00D65BD4" w:rsidP="00D65BD4">
      <w:pPr>
        <w:tabs>
          <w:tab w:val="left" w:pos="2340"/>
          <w:tab w:val="left" w:pos="2880"/>
        </w:tabs>
        <w:spacing w:after="240"/>
        <w:ind w:left="3067" w:hanging="2347"/>
        <w:rPr>
          <w:rFonts w:eastAsia="SimSun"/>
          <w:bCs/>
          <w:lang w:val="x-none" w:eastAsia="x-none"/>
        </w:rPr>
      </w:pPr>
      <w:r w:rsidRPr="00D65BD4">
        <w:rPr>
          <w:rFonts w:eastAsia="SimSun"/>
          <w:bCs/>
          <w:lang w:val="x-none" w:eastAsia="x-none"/>
        </w:rPr>
        <w:t>Then,</w:t>
      </w:r>
    </w:p>
    <w:p w14:paraId="309AA38C" w14:textId="77777777" w:rsidR="00D65BD4" w:rsidRPr="00D65BD4" w:rsidRDefault="00D65BD4" w:rsidP="00D65BD4">
      <w:pPr>
        <w:tabs>
          <w:tab w:val="left" w:pos="2340"/>
          <w:tab w:val="left" w:pos="2880"/>
        </w:tabs>
        <w:spacing w:after="240"/>
        <w:ind w:left="3067" w:hanging="2347"/>
        <w:rPr>
          <w:rFonts w:eastAsia="SimSun"/>
          <w:b/>
          <w:lang w:val="x-none" w:eastAsia="x-none"/>
        </w:rPr>
      </w:pPr>
      <w:r w:rsidRPr="00D65BD4">
        <w:rPr>
          <w:rFonts w:eastAsia="SimSun"/>
          <w:b/>
          <w:lang w:val="x-none" w:eastAsia="x-none"/>
        </w:rPr>
        <w:t>RUCCBAMT</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h</w:t>
      </w:r>
      <w:r w:rsidRPr="00D65BD4">
        <w:rPr>
          <w:rFonts w:eastAsia="SimSun"/>
          <w:b/>
          <w:lang w:val="x-none" w:eastAsia="x-none"/>
        </w:rPr>
        <w:tab/>
        <w:t>=</w:t>
      </w:r>
      <w:r w:rsidRPr="00D65BD4">
        <w:rPr>
          <w:rFonts w:eastAsia="SimSun"/>
          <w:b/>
          <w:lang w:val="x-none" w:eastAsia="x-none"/>
        </w:rPr>
        <w:tab/>
        <w:t>[(RUCMEREV</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xml:space="preserve"> + RUCEXRR</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 xml:space="preserve">d </w:t>
      </w:r>
      <w:r w:rsidRPr="00D65BD4">
        <w:rPr>
          <w:rFonts w:eastAsia="SimSun"/>
          <w:b/>
          <w:iCs/>
          <w:lang w:val="x-none" w:eastAsia="x-none"/>
        </w:rPr>
        <w:t>– RUCACREV</w:t>
      </w:r>
      <w:r w:rsidRPr="00D65BD4">
        <w:rPr>
          <w:rFonts w:eastAsia="SimSun"/>
          <w:b/>
          <w:iCs/>
          <w:lang w:eastAsia="x-none"/>
        </w:rPr>
        <w:t xml:space="preserve"> </w:t>
      </w:r>
      <w:r w:rsidRPr="00D65BD4">
        <w:rPr>
          <w:rFonts w:eastAsia="SimSun"/>
          <w:b/>
          <w:i/>
          <w:iCs/>
          <w:vertAlign w:val="subscript"/>
          <w:lang w:val="x-none" w:eastAsia="x-none"/>
        </w:rPr>
        <w:t>q,</w:t>
      </w:r>
      <w:r w:rsidRPr="00D65BD4">
        <w:rPr>
          <w:rFonts w:eastAsia="SimSun"/>
          <w:b/>
          <w:i/>
          <w:iCs/>
          <w:vertAlign w:val="subscript"/>
          <w:lang w:eastAsia="x-none"/>
        </w:rPr>
        <w:t xml:space="preserve"> </w:t>
      </w:r>
      <w:r w:rsidRPr="00D65BD4">
        <w:rPr>
          <w:rFonts w:eastAsia="SimSun"/>
          <w:b/>
          <w:i/>
          <w:iCs/>
          <w:vertAlign w:val="subscript"/>
          <w:lang w:val="x-none" w:eastAsia="x-none"/>
        </w:rPr>
        <w:t>r,</w:t>
      </w:r>
      <w:r w:rsidRPr="00D65BD4">
        <w:rPr>
          <w:rFonts w:eastAsia="SimSun"/>
          <w:b/>
          <w:i/>
          <w:iCs/>
          <w:vertAlign w:val="subscript"/>
          <w:lang w:eastAsia="x-none"/>
        </w:rPr>
        <w:t xml:space="preserve"> </w:t>
      </w:r>
      <w:r w:rsidRPr="00D65BD4">
        <w:rPr>
          <w:rFonts w:eastAsia="SimSun"/>
          <w:b/>
          <w:i/>
          <w:iCs/>
          <w:vertAlign w:val="subscript"/>
          <w:lang w:val="x-none" w:eastAsia="x-none"/>
        </w:rPr>
        <w:t>d</w:t>
      </w:r>
      <w:r w:rsidRPr="00D65BD4">
        <w:rPr>
          <w:rFonts w:eastAsia="SimSun"/>
          <w:b/>
          <w:lang w:val="x-none" w:eastAsia="x-none"/>
        </w:rPr>
        <w:t xml:space="preserve"> – RUCG</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 RUCCBFR</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xml:space="preserve"> + RUCEXRQC</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xml:space="preserve"> * RUCCBFC</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 RUCHR</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xml:space="preserve"> </w:t>
      </w:r>
    </w:p>
    <w:p w14:paraId="378109FA" w14:textId="77777777" w:rsidR="00D65BD4" w:rsidRPr="00D65BD4" w:rsidRDefault="00D65BD4" w:rsidP="00D65BD4">
      <w:pPr>
        <w:tabs>
          <w:tab w:val="left" w:pos="2340"/>
          <w:tab w:val="left" w:pos="2880"/>
        </w:tabs>
        <w:spacing w:after="240"/>
        <w:ind w:left="3067" w:hanging="2347"/>
        <w:rPr>
          <w:rFonts w:eastAsia="SimSun"/>
          <w:bCs/>
          <w:lang w:val="x-none" w:eastAsia="x-none"/>
        </w:rPr>
      </w:pPr>
      <w:r w:rsidRPr="00D65BD4">
        <w:rPr>
          <w:rFonts w:eastAsia="SimSun"/>
          <w:bCs/>
          <w:lang w:val="x-none" w:eastAsia="x-none"/>
        </w:rPr>
        <w:t xml:space="preserve">Otherwise, </w:t>
      </w:r>
    </w:p>
    <w:p w14:paraId="6C6886AC" w14:textId="77777777" w:rsidR="00D65BD4" w:rsidRPr="00D65BD4" w:rsidRDefault="00D65BD4" w:rsidP="00D65BD4">
      <w:pPr>
        <w:tabs>
          <w:tab w:val="left" w:pos="2340"/>
          <w:tab w:val="left" w:pos="2880"/>
        </w:tabs>
        <w:spacing w:after="240"/>
        <w:ind w:left="3067" w:hanging="2347"/>
        <w:rPr>
          <w:rFonts w:eastAsia="SimSun"/>
          <w:b/>
          <w:lang w:val="x-none" w:eastAsia="x-none"/>
        </w:rPr>
      </w:pPr>
      <w:r w:rsidRPr="00D65BD4">
        <w:rPr>
          <w:rFonts w:eastAsia="SimSun"/>
          <w:b/>
          <w:lang w:val="x-none" w:eastAsia="x-none"/>
        </w:rPr>
        <w:t>RUCCBAMT</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h</w:t>
      </w:r>
      <w:r w:rsidRPr="00D65BD4">
        <w:rPr>
          <w:rFonts w:eastAsia="SimSun"/>
          <w:b/>
          <w:lang w:val="x-none" w:eastAsia="x-none"/>
        </w:rPr>
        <w:t xml:space="preserve"> </w:t>
      </w:r>
      <w:r w:rsidRPr="00D65BD4">
        <w:rPr>
          <w:rFonts w:eastAsia="SimSun"/>
          <w:b/>
          <w:lang w:val="x-none" w:eastAsia="x-none"/>
        </w:rPr>
        <w:tab/>
        <w:t>=</w:t>
      </w:r>
      <w:r w:rsidRPr="00D65BD4">
        <w:rPr>
          <w:rFonts w:eastAsia="SimSun"/>
          <w:b/>
          <w:lang w:val="x-none" w:eastAsia="x-none"/>
        </w:rPr>
        <w:tab/>
        <w:t>[Max (0, RUCMEREV</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xml:space="preserve"> + RUCEXRR</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xml:space="preserve"> + RUCEXRQC</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xml:space="preserve"> – </w:t>
      </w:r>
      <w:r w:rsidRPr="00D65BD4">
        <w:rPr>
          <w:rFonts w:eastAsia="SimSun"/>
          <w:b/>
          <w:iCs/>
          <w:lang w:val="x-none" w:eastAsia="x-none"/>
        </w:rPr>
        <w:t xml:space="preserve"> RUCACREV</w:t>
      </w:r>
      <w:r w:rsidRPr="00D65BD4">
        <w:rPr>
          <w:rFonts w:eastAsia="SimSun"/>
          <w:b/>
          <w:iCs/>
          <w:lang w:eastAsia="x-none"/>
        </w:rPr>
        <w:t xml:space="preserve"> </w:t>
      </w:r>
      <w:r w:rsidRPr="00D65BD4">
        <w:rPr>
          <w:rFonts w:eastAsia="SimSun"/>
          <w:b/>
          <w:i/>
          <w:iCs/>
          <w:vertAlign w:val="subscript"/>
          <w:lang w:val="x-none" w:eastAsia="x-none"/>
        </w:rPr>
        <w:t>q,</w:t>
      </w:r>
      <w:r w:rsidRPr="00D65BD4">
        <w:rPr>
          <w:rFonts w:eastAsia="SimSun"/>
          <w:b/>
          <w:i/>
          <w:iCs/>
          <w:vertAlign w:val="subscript"/>
          <w:lang w:eastAsia="x-none"/>
        </w:rPr>
        <w:t xml:space="preserve"> </w:t>
      </w:r>
      <w:r w:rsidRPr="00D65BD4">
        <w:rPr>
          <w:rFonts w:eastAsia="SimSun"/>
          <w:b/>
          <w:i/>
          <w:iCs/>
          <w:vertAlign w:val="subscript"/>
          <w:lang w:val="x-none" w:eastAsia="x-none"/>
        </w:rPr>
        <w:t>r,</w:t>
      </w:r>
      <w:r w:rsidRPr="00D65BD4">
        <w:rPr>
          <w:rFonts w:eastAsia="SimSun"/>
          <w:b/>
          <w:i/>
          <w:iCs/>
          <w:vertAlign w:val="subscript"/>
          <w:lang w:eastAsia="x-none"/>
        </w:rPr>
        <w:t xml:space="preserve"> </w:t>
      </w:r>
      <w:r w:rsidRPr="00D65BD4">
        <w:rPr>
          <w:rFonts w:eastAsia="SimSun"/>
          <w:b/>
          <w:i/>
          <w:iCs/>
          <w:vertAlign w:val="subscript"/>
          <w:lang w:val="x-none" w:eastAsia="x-none"/>
        </w:rPr>
        <w:t>d</w:t>
      </w:r>
      <w:r w:rsidRPr="00D65BD4">
        <w:rPr>
          <w:rFonts w:eastAsia="SimSun"/>
          <w:b/>
          <w:lang w:val="x-none" w:eastAsia="x-none"/>
        </w:rPr>
        <w:t xml:space="preserve"> – RUCG</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 RUCCBFC</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 / RUCHR</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p>
    <w:p w14:paraId="01035FF0" w14:textId="77777777" w:rsidR="00D65BD4" w:rsidRPr="00D65BD4" w:rsidRDefault="00D65BD4" w:rsidP="00D65BD4">
      <w:pPr>
        <w:spacing w:after="240"/>
        <w:ind w:left="720"/>
        <w:rPr>
          <w:rFonts w:eastAsia="SimSun"/>
          <w:iCs/>
          <w:szCs w:val="20"/>
        </w:rPr>
      </w:pPr>
      <w:proofErr w:type="gramStart"/>
      <w:r w:rsidRPr="00D65BD4">
        <w:rPr>
          <w:rFonts w:eastAsia="SimSun"/>
          <w:iCs/>
          <w:szCs w:val="20"/>
        </w:rPr>
        <w:t>Where</w:t>
      </w:r>
      <w:proofErr w:type="gramEnd"/>
      <w:r w:rsidRPr="00D65BD4">
        <w:rPr>
          <w:rFonts w:eastAsia="SimSun"/>
          <w:iCs/>
          <w:szCs w:val="20"/>
        </w:rPr>
        <w:t xml:space="preserve">, </w:t>
      </w:r>
    </w:p>
    <w:p w14:paraId="79841994" w14:textId="77777777" w:rsidR="00D65BD4" w:rsidRPr="00D65BD4" w:rsidRDefault="00D65BD4" w:rsidP="00D65BD4">
      <w:pPr>
        <w:spacing w:after="240"/>
        <w:ind w:left="720"/>
        <w:rPr>
          <w:rFonts w:eastAsia="SimSun"/>
          <w:bCs/>
          <w:iCs/>
          <w:szCs w:val="20"/>
        </w:rPr>
      </w:pPr>
      <w:r w:rsidRPr="00D65BD4">
        <w:rPr>
          <w:rFonts w:eastAsia="SimSun"/>
          <w:iCs/>
          <w:szCs w:val="20"/>
        </w:rPr>
        <w:t>The RUCAC</w:t>
      </w:r>
      <w:r w:rsidRPr="00D65BD4">
        <w:rPr>
          <w:rFonts w:eastAsia="SimSun"/>
          <w:szCs w:val="20"/>
        </w:rPr>
        <w:t xml:space="preserve"> revenue</w:t>
      </w:r>
      <w:r w:rsidRPr="00D65BD4">
        <w:rPr>
          <w:rFonts w:eastAsia="SimSun"/>
          <w:iCs/>
          <w:szCs w:val="20"/>
        </w:rPr>
        <w:t xml:space="preserve"> is calculated for a Combined Cycle Train as follows</w:t>
      </w:r>
      <w:r w:rsidRPr="00D65BD4">
        <w:rPr>
          <w:rFonts w:eastAsia="SimSun"/>
          <w:bCs/>
          <w:iCs/>
          <w:szCs w:val="20"/>
        </w:rPr>
        <w:t>:</w:t>
      </w:r>
    </w:p>
    <w:p w14:paraId="5BD64717" w14:textId="29A5AF24" w:rsidR="00D65BD4" w:rsidRPr="00D65BD4" w:rsidRDefault="00D65BD4" w:rsidP="00D65BD4">
      <w:pPr>
        <w:tabs>
          <w:tab w:val="left" w:pos="2340"/>
          <w:tab w:val="left" w:pos="2880"/>
        </w:tabs>
        <w:spacing w:after="240"/>
        <w:ind w:left="3067" w:hanging="2347"/>
        <w:rPr>
          <w:rFonts w:eastAsia="SimSun"/>
          <w:b/>
          <w:lang w:val="x-none" w:eastAsia="x-none"/>
        </w:rPr>
      </w:pPr>
      <w:r w:rsidRPr="00D65BD4">
        <w:rPr>
          <w:rFonts w:eastAsia="SimSun"/>
          <w:b/>
          <w:lang w:val="x-none" w:eastAsia="x-none"/>
        </w:rPr>
        <w:t>RUCACREV</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d</w:t>
      </w:r>
      <w:r w:rsidRPr="00D65BD4">
        <w:rPr>
          <w:rFonts w:eastAsia="SimSun"/>
          <w:b/>
          <w:lang w:val="x-none" w:eastAsia="x-none"/>
        </w:rPr>
        <w:tab/>
        <w:t>=</w:t>
      </w:r>
      <w:r w:rsidRPr="00D65BD4">
        <w:rPr>
          <w:rFonts w:eastAsia="SimSun"/>
          <w:b/>
          <w:lang w:eastAsia="x-none"/>
        </w:rPr>
        <w:t xml:space="preserve">  Max{0,</w:t>
      </w:r>
      <w:r w:rsidRPr="00D65BD4">
        <w:rPr>
          <w:rFonts w:eastAsia="SimSun"/>
          <w:b/>
          <w:noProof/>
          <w:position w:val="-20"/>
          <w:lang w:val="x-none" w:eastAsia="x-none"/>
        </w:rPr>
        <w:drawing>
          <wp:inline distT="0" distB="0" distL="0" distR="0" wp14:anchorId="4205BBF6" wp14:editId="448E7EDD">
            <wp:extent cx="152400" cy="304800"/>
            <wp:effectExtent l="0" t="0" r="0" b="0"/>
            <wp:docPr id="139581827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D65BD4">
        <w:rPr>
          <w:rFonts w:eastAsia="SimSun"/>
          <w:b/>
          <w:lang w:val="x-none" w:eastAsia="x-none"/>
        </w:rPr>
        <w:t xml:space="preserve"> RUCMEREV96</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i</w:t>
      </w:r>
      <w:r w:rsidRPr="00D65BD4">
        <w:rPr>
          <w:rFonts w:eastAsia="SimSun"/>
          <w:b/>
          <w:lang w:val="x-none" w:eastAsia="x-none"/>
        </w:rPr>
        <w:t xml:space="preserve"> + Max(0, </w:t>
      </w:r>
      <w:r w:rsidRPr="00D65BD4">
        <w:rPr>
          <w:rFonts w:eastAsia="SimSun"/>
          <w:b/>
          <w:noProof/>
          <w:position w:val="-20"/>
          <w:lang w:val="x-none" w:eastAsia="x-none"/>
        </w:rPr>
        <w:drawing>
          <wp:inline distT="0" distB="0" distL="0" distR="0" wp14:anchorId="710899C4" wp14:editId="19A66167">
            <wp:extent cx="152400" cy="304800"/>
            <wp:effectExtent l="0" t="0" r="0" b="0"/>
            <wp:docPr id="31576410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D65BD4">
        <w:rPr>
          <w:rFonts w:eastAsia="SimSun"/>
          <w:b/>
          <w:lang w:val="x-none" w:eastAsia="x-none"/>
        </w:rPr>
        <w:t>RUCEXRR96</w:t>
      </w:r>
      <w:r w:rsidRPr="00D65BD4">
        <w:rPr>
          <w:rFonts w:eastAsia="SimSun"/>
          <w:b/>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i/>
          <w:vertAlign w:val="subscript"/>
          <w:lang w:val="x-none" w:eastAsia="x-none"/>
        </w:rPr>
        <w:t>r,</w:t>
      </w:r>
      <w:r w:rsidRPr="00D65BD4">
        <w:rPr>
          <w:rFonts w:eastAsia="SimSun"/>
          <w:b/>
          <w:i/>
          <w:vertAlign w:val="subscript"/>
          <w:lang w:eastAsia="x-none"/>
        </w:rPr>
        <w:t xml:space="preserve"> </w:t>
      </w:r>
      <w:r w:rsidRPr="00D65BD4">
        <w:rPr>
          <w:rFonts w:eastAsia="SimSun"/>
          <w:b/>
          <w:i/>
          <w:vertAlign w:val="subscript"/>
          <w:lang w:val="x-none" w:eastAsia="x-none"/>
        </w:rPr>
        <w:t>i</w:t>
      </w:r>
      <w:r w:rsidRPr="00D65BD4">
        <w:rPr>
          <w:rFonts w:eastAsia="SimSun"/>
          <w:b/>
          <w:lang w:val="x-none" w:eastAsia="x-none"/>
        </w:rPr>
        <w:t>)</w:t>
      </w:r>
      <w:r w:rsidRPr="00D65BD4">
        <w:rPr>
          <w:rFonts w:eastAsia="SimSun"/>
          <w:b/>
          <w:lang w:eastAsia="x-none"/>
        </w:rPr>
        <w:t>}</w:t>
      </w:r>
      <w:r w:rsidRPr="00D65BD4">
        <w:rPr>
          <w:rFonts w:eastAsia="SimSun"/>
          <w:b/>
          <w:lang w:val="x-none" w:eastAsia="x-none"/>
        </w:rPr>
        <w:t xml:space="preserve">  </w:t>
      </w:r>
    </w:p>
    <w:p w14:paraId="46721A31" w14:textId="77777777" w:rsidR="00D65BD4" w:rsidRPr="00D65BD4" w:rsidRDefault="00D65BD4" w:rsidP="00D65BD4">
      <w:pPr>
        <w:rPr>
          <w:rFonts w:eastAsia="SimSun"/>
          <w:iCs/>
          <w:szCs w:val="20"/>
        </w:rPr>
      </w:pPr>
      <w:r w:rsidRPr="00D65BD4">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D65BD4" w:rsidRPr="00D65BD4" w14:paraId="43300347" w14:textId="77777777" w:rsidTr="0003786F">
        <w:trPr>
          <w:cantSplit/>
          <w:tblHeader/>
        </w:trPr>
        <w:tc>
          <w:tcPr>
            <w:tcW w:w="959" w:type="pct"/>
          </w:tcPr>
          <w:p w14:paraId="2263A5AA" w14:textId="77777777" w:rsidR="00D65BD4" w:rsidRPr="00D65BD4" w:rsidRDefault="00D65BD4" w:rsidP="00D65BD4">
            <w:pPr>
              <w:spacing w:after="120"/>
              <w:rPr>
                <w:rFonts w:eastAsia="SimSun"/>
                <w:b/>
                <w:iCs/>
                <w:sz w:val="20"/>
                <w:szCs w:val="20"/>
              </w:rPr>
            </w:pPr>
            <w:r w:rsidRPr="00D65BD4">
              <w:rPr>
                <w:rFonts w:eastAsia="SimSun"/>
                <w:b/>
                <w:iCs/>
                <w:sz w:val="20"/>
                <w:szCs w:val="20"/>
              </w:rPr>
              <w:lastRenderedPageBreak/>
              <w:t>Variable</w:t>
            </w:r>
          </w:p>
        </w:tc>
        <w:tc>
          <w:tcPr>
            <w:tcW w:w="419" w:type="pct"/>
          </w:tcPr>
          <w:p w14:paraId="63D738C2" w14:textId="77777777" w:rsidR="00D65BD4" w:rsidRPr="00D65BD4" w:rsidRDefault="00D65BD4" w:rsidP="00D65BD4">
            <w:pPr>
              <w:spacing w:after="120"/>
              <w:jc w:val="center"/>
              <w:rPr>
                <w:rFonts w:eastAsia="SimSun"/>
                <w:b/>
                <w:iCs/>
                <w:sz w:val="20"/>
                <w:szCs w:val="20"/>
              </w:rPr>
            </w:pPr>
            <w:r w:rsidRPr="00D65BD4">
              <w:rPr>
                <w:rFonts w:eastAsia="SimSun"/>
                <w:b/>
                <w:iCs/>
                <w:sz w:val="20"/>
                <w:szCs w:val="20"/>
              </w:rPr>
              <w:t>Unit</w:t>
            </w:r>
          </w:p>
        </w:tc>
        <w:tc>
          <w:tcPr>
            <w:tcW w:w="3622" w:type="pct"/>
          </w:tcPr>
          <w:p w14:paraId="52A947B0" w14:textId="77777777" w:rsidR="00D65BD4" w:rsidRPr="00D65BD4" w:rsidRDefault="00D65BD4" w:rsidP="00D65BD4">
            <w:pPr>
              <w:spacing w:after="120"/>
              <w:rPr>
                <w:rFonts w:eastAsia="SimSun"/>
                <w:b/>
                <w:iCs/>
                <w:sz w:val="20"/>
                <w:szCs w:val="20"/>
              </w:rPr>
            </w:pPr>
            <w:r w:rsidRPr="00D65BD4">
              <w:rPr>
                <w:rFonts w:eastAsia="SimSun"/>
                <w:b/>
                <w:iCs/>
                <w:sz w:val="20"/>
                <w:szCs w:val="20"/>
              </w:rPr>
              <w:t>Definition</w:t>
            </w:r>
          </w:p>
        </w:tc>
      </w:tr>
      <w:tr w:rsidR="00D65BD4" w:rsidRPr="00D65BD4" w14:paraId="6C4372C8" w14:textId="77777777" w:rsidTr="0003786F">
        <w:trPr>
          <w:cantSplit/>
        </w:trPr>
        <w:tc>
          <w:tcPr>
            <w:tcW w:w="959" w:type="pct"/>
          </w:tcPr>
          <w:p w14:paraId="23FA9A8E"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RUCCBAMT </w:t>
            </w:r>
            <w:r w:rsidRPr="00D65BD4">
              <w:rPr>
                <w:rFonts w:eastAsia="SimSun"/>
                <w:i/>
                <w:iCs/>
                <w:sz w:val="20"/>
                <w:szCs w:val="20"/>
                <w:vertAlign w:val="subscript"/>
              </w:rPr>
              <w:t>q, r, h</w:t>
            </w:r>
          </w:p>
        </w:tc>
        <w:tc>
          <w:tcPr>
            <w:tcW w:w="419" w:type="pct"/>
          </w:tcPr>
          <w:p w14:paraId="6007F24E"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2BE7876F"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RUC </w:t>
            </w:r>
            <w:proofErr w:type="spellStart"/>
            <w:r w:rsidRPr="00D65BD4">
              <w:rPr>
                <w:rFonts w:eastAsia="SimSun"/>
                <w:i/>
                <w:iCs/>
                <w:sz w:val="20"/>
                <w:szCs w:val="20"/>
              </w:rPr>
              <w:t>Clawback</w:t>
            </w:r>
            <w:proofErr w:type="spellEnd"/>
            <w:r w:rsidRPr="00D65BD4">
              <w:rPr>
                <w:rFonts w:eastAsia="SimSun"/>
                <w:i/>
                <w:iCs/>
                <w:sz w:val="20"/>
                <w:szCs w:val="20"/>
              </w:rPr>
              <w:t xml:space="preserve"> Charge</w:t>
            </w:r>
            <w:r w:rsidRPr="00D65BD4">
              <w:rPr>
                <w:rFonts w:eastAsia="SimSun"/>
                <w:iCs/>
                <w:sz w:val="20"/>
                <w:szCs w:val="20"/>
              </w:rPr>
              <w:t xml:space="preserve">––The RUC </w:t>
            </w:r>
            <w:proofErr w:type="spellStart"/>
            <w:r w:rsidRPr="00D65BD4">
              <w:rPr>
                <w:rFonts w:eastAsia="SimSun"/>
                <w:iCs/>
                <w:sz w:val="20"/>
                <w:szCs w:val="20"/>
              </w:rPr>
              <w:t>Clawback</w:t>
            </w:r>
            <w:proofErr w:type="spellEnd"/>
            <w:r w:rsidRPr="00D65BD4">
              <w:rPr>
                <w:rFonts w:eastAsia="SimSun"/>
                <w:iCs/>
                <w:sz w:val="20"/>
                <w:szCs w:val="20"/>
              </w:rPr>
              <w:t xml:space="preserve"> Charge to a QSE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 xml:space="preserve">q </w:t>
            </w:r>
            <w:r w:rsidRPr="00D65BD4">
              <w:rPr>
                <w:rFonts w:eastAsia="SimSun"/>
                <w:iCs/>
                <w:sz w:val="20"/>
                <w:szCs w:val="20"/>
              </w:rPr>
              <w:t xml:space="preserve">as described in this Section, for each RUC-Committed Hour </w:t>
            </w:r>
            <w:r w:rsidRPr="00D65BD4">
              <w:rPr>
                <w:rFonts w:eastAsia="SimSun"/>
                <w:i/>
                <w:iCs/>
                <w:sz w:val="20"/>
                <w:szCs w:val="20"/>
              </w:rPr>
              <w:t>h</w:t>
            </w:r>
            <w:r w:rsidRPr="00D65BD4">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D65BD4" w:rsidRPr="00D65BD4" w14:paraId="6AC26D45" w14:textId="77777777" w:rsidTr="0003786F">
        <w:trPr>
          <w:cantSplit/>
        </w:trPr>
        <w:tc>
          <w:tcPr>
            <w:tcW w:w="959" w:type="pct"/>
          </w:tcPr>
          <w:p w14:paraId="72974B1B"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RUCG </w:t>
            </w:r>
            <w:r w:rsidRPr="00D65BD4">
              <w:rPr>
                <w:rFonts w:eastAsia="SimSun"/>
                <w:i/>
                <w:iCs/>
                <w:sz w:val="20"/>
                <w:szCs w:val="20"/>
                <w:vertAlign w:val="subscript"/>
              </w:rPr>
              <w:t>q, r, d</w:t>
            </w:r>
          </w:p>
        </w:tc>
        <w:tc>
          <w:tcPr>
            <w:tcW w:w="419" w:type="pct"/>
          </w:tcPr>
          <w:p w14:paraId="31292CBE"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13A63816" w14:textId="77777777" w:rsidR="00D65BD4" w:rsidRPr="00D65BD4" w:rsidRDefault="00D65BD4" w:rsidP="00D65BD4">
            <w:pPr>
              <w:spacing w:after="60"/>
              <w:rPr>
                <w:rFonts w:eastAsia="SimSun"/>
                <w:iCs/>
                <w:sz w:val="20"/>
                <w:szCs w:val="20"/>
              </w:rPr>
            </w:pPr>
            <w:r w:rsidRPr="00D65BD4">
              <w:rPr>
                <w:rFonts w:eastAsia="SimSun"/>
                <w:i/>
                <w:iCs/>
                <w:sz w:val="20"/>
                <w:szCs w:val="20"/>
              </w:rPr>
              <w:t>RUC Guarantee</w:t>
            </w:r>
            <w:r w:rsidRPr="00D65BD4">
              <w:rPr>
                <w:rFonts w:eastAsia="SimSun"/>
                <w:iCs/>
                <w:sz w:val="20"/>
                <w:szCs w:val="20"/>
              </w:rPr>
              <w:t xml:space="preserve">—The sum of eligible Startup Costs and Minimum-Energy Costs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during all RUC-Committed Hours, for the Operating Day</w:t>
            </w:r>
            <w:r w:rsidRPr="00D65BD4">
              <w:rPr>
                <w:rFonts w:eastAsia="SimSun"/>
                <w:i/>
                <w:iCs/>
                <w:sz w:val="20"/>
                <w:szCs w:val="20"/>
              </w:rPr>
              <w:t xml:space="preserve"> d</w:t>
            </w:r>
            <w:r w:rsidRPr="00D65BD4">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D65BD4" w:rsidRPr="00D65BD4" w14:paraId="6E03D00B" w14:textId="77777777" w:rsidTr="0003786F">
        <w:trPr>
          <w:cantSplit/>
        </w:trPr>
        <w:tc>
          <w:tcPr>
            <w:tcW w:w="959" w:type="pct"/>
          </w:tcPr>
          <w:p w14:paraId="3FE6E2A2"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RUCMEREV </w:t>
            </w:r>
            <w:r w:rsidRPr="00D65BD4">
              <w:rPr>
                <w:rFonts w:eastAsia="SimSun"/>
                <w:i/>
                <w:iCs/>
                <w:sz w:val="20"/>
                <w:szCs w:val="20"/>
                <w:vertAlign w:val="subscript"/>
              </w:rPr>
              <w:t>q, r, d</w:t>
            </w:r>
          </w:p>
        </w:tc>
        <w:tc>
          <w:tcPr>
            <w:tcW w:w="419" w:type="pct"/>
          </w:tcPr>
          <w:p w14:paraId="17913047"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37F5DBF3" w14:textId="77777777" w:rsidR="00D65BD4" w:rsidRPr="00D65BD4" w:rsidRDefault="00D65BD4" w:rsidP="00D65BD4">
            <w:pPr>
              <w:spacing w:after="60"/>
              <w:rPr>
                <w:rFonts w:eastAsia="SimSun"/>
                <w:iCs/>
                <w:sz w:val="20"/>
                <w:szCs w:val="20"/>
              </w:rPr>
            </w:pPr>
            <w:r w:rsidRPr="00D65BD4">
              <w:rPr>
                <w:rFonts w:eastAsia="SimSun"/>
                <w:i/>
                <w:iCs/>
                <w:sz w:val="20"/>
                <w:szCs w:val="20"/>
              </w:rPr>
              <w:t>RUC Minimum-Energy Revenue</w:t>
            </w:r>
            <w:r w:rsidRPr="00D65BD4">
              <w:rPr>
                <w:rFonts w:eastAsia="SimSun"/>
                <w:iCs/>
                <w:sz w:val="20"/>
                <w:szCs w:val="20"/>
              </w:rPr>
              <w:t xml:space="preserve">—The sum of the energy revenues for generation of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up to LSL during all RUC-Committed Hours, for the Operating Day</w:t>
            </w:r>
            <w:r w:rsidRPr="00D65BD4">
              <w:rPr>
                <w:rFonts w:eastAsia="SimSun"/>
                <w:i/>
                <w:iCs/>
                <w:sz w:val="20"/>
                <w:szCs w:val="20"/>
              </w:rPr>
              <w:t xml:space="preserve"> d</w:t>
            </w:r>
            <w:r w:rsidRPr="00D65BD4">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D65BD4" w:rsidRPr="00D65BD4" w14:paraId="1CA8A7F4" w14:textId="77777777" w:rsidTr="0003786F">
        <w:trPr>
          <w:cantSplit/>
        </w:trPr>
        <w:tc>
          <w:tcPr>
            <w:tcW w:w="959" w:type="pct"/>
          </w:tcPr>
          <w:p w14:paraId="23511CE0"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RUCEXRR </w:t>
            </w:r>
            <w:r w:rsidRPr="00D65BD4">
              <w:rPr>
                <w:rFonts w:eastAsia="SimSun"/>
                <w:i/>
                <w:iCs/>
                <w:sz w:val="20"/>
                <w:szCs w:val="20"/>
                <w:vertAlign w:val="subscript"/>
              </w:rPr>
              <w:t>q, r, d</w:t>
            </w:r>
          </w:p>
        </w:tc>
        <w:tc>
          <w:tcPr>
            <w:tcW w:w="419" w:type="pct"/>
          </w:tcPr>
          <w:p w14:paraId="79CD7FFC"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5BB3D2BE" w14:textId="77777777" w:rsidR="00D65BD4" w:rsidRPr="00D65BD4" w:rsidRDefault="00D65BD4" w:rsidP="00D65BD4">
            <w:pPr>
              <w:spacing w:after="60"/>
              <w:rPr>
                <w:rFonts w:eastAsia="SimSun"/>
                <w:iCs/>
                <w:sz w:val="20"/>
                <w:szCs w:val="20"/>
              </w:rPr>
            </w:pPr>
            <w:r w:rsidRPr="00D65BD4">
              <w:rPr>
                <w:rFonts w:eastAsia="SimSun"/>
                <w:i/>
                <w:iCs/>
                <w:sz w:val="20"/>
                <w:szCs w:val="20"/>
              </w:rPr>
              <w:t>Revenue Less Cost Above LSL During RUC-Committed Hours</w:t>
            </w:r>
            <w:r w:rsidRPr="00D65BD4">
              <w:rPr>
                <w:rFonts w:eastAsia="SimSun"/>
                <w:iCs/>
                <w:sz w:val="20"/>
                <w:szCs w:val="20"/>
              </w:rPr>
              <w:t xml:space="preserve">—The sum of the total revenue for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above the LSL less the cost during all RUC-Committed Hours, for the Operating Day</w:t>
            </w:r>
            <w:r w:rsidRPr="00D65BD4">
              <w:rPr>
                <w:rFonts w:eastAsia="SimSun"/>
                <w:i/>
                <w:iCs/>
                <w:sz w:val="20"/>
                <w:szCs w:val="20"/>
              </w:rPr>
              <w:t xml:space="preserve"> d</w:t>
            </w:r>
            <w:r w:rsidRPr="00D65BD4">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D65BD4" w:rsidRPr="00D65BD4" w14:paraId="7435CCBB" w14:textId="77777777" w:rsidTr="0003786F">
        <w:trPr>
          <w:cantSplit/>
        </w:trPr>
        <w:tc>
          <w:tcPr>
            <w:tcW w:w="959" w:type="pct"/>
          </w:tcPr>
          <w:p w14:paraId="0D4008D2"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RUCEXRQC </w:t>
            </w:r>
            <w:r w:rsidRPr="00D65BD4">
              <w:rPr>
                <w:rFonts w:eastAsia="SimSun"/>
                <w:i/>
                <w:iCs/>
                <w:sz w:val="20"/>
                <w:szCs w:val="20"/>
                <w:vertAlign w:val="subscript"/>
              </w:rPr>
              <w:t>q, r, d</w:t>
            </w:r>
          </w:p>
        </w:tc>
        <w:tc>
          <w:tcPr>
            <w:tcW w:w="419" w:type="pct"/>
          </w:tcPr>
          <w:p w14:paraId="6C9F1736"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2E4A51ED" w14:textId="77777777" w:rsidR="00D65BD4" w:rsidRPr="00D65BD4" w:rsidRDefault="00D65BD4" w:rsidP="00D65BD4">
            <w:pPr>
              <w:spacing w:after="60"/>
              <w:rPr>
                <w:rFonts w:eastAsia="SimSun"/>
                <w:iCs/>
                <w:sz w:val="20"/>
                <w:szCs w:val="20"/>
              </w:rPr>
            </w:pPr>
            <w:r w:rsidRPr="00D65BD4">
              <w:rPr>
                <w:rFonts w:eastAsia="SimSun"/>
                <w:i/>
                <w:iCs/>
                <w:sz w:val="20"/>
                <w:szCs w:val="20"/>
              </w:rPr>
              <w:t>Revenue Less Cost from QSE-</w:t>
            </w:r>
            <w:proofErr w:type="spellStart"/>
            <w:r w:rsidRPr="00D65BD4">
              <w:rPr>
                <w:rFonts w:eastAsia="SimSun"/>
                <w:i/>
                <w:iCs/>
                <w:sz w:val="20"/>
                <w:szCs w:val="20"/>
              </w:rPr>
              <w:t>Clawback</w:t>
            </w:r>
            <w:proofErr w:type="spellEnd"/>
            <w:r w:rsidRPr="00D65BD4">
              <w:rPr>
                <w:rFonts w:eastAsia="SimSun"/>
                <w:i/>
                <w:iCs/>
                <w:sz w:val="20"/>
                <w:szCs w:val="20"/>
              </w:rPr>
              <w:t xml:space="preserve"> Intervals</w:t>
            </w:r>
            <w:r w:rsidRPr="00D65BD4">
              <w:rPr>
                <w:rFonts w:eastAsia="SimSun"/>
                <w:iCs/>
                <w:sz w:val="20"/>
                <w:szCs w:val="20"/>
              </w:rPr>
              <w:t xml:space="preserve">—The sum of the total revenue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less the cost during all QSE-</w:t>
            </w:r>
            <w:proofErr w:type="spellStart"/>
            <w:r w:rsidRPr="00D65BD4">
              <w:rPr>
                <w:rFonts w:eastAsia="SimSun"/>
                <w:iCs/>
                <w:sz w:val="20"/>
                <w:szCs w:val="20"/>
              </w:rPr>
              <w:t>Clawback</w:t>
            </w:r>
            <w:proofErr w:type="spellEnd"/>
            <w:r w:rsidRPr="00D65BD4">
              <w:rPr>
                <w:rFonts w:eastAsia="SimSun"/>
                <w:iCs/>
                <w:sz w:val="20"/>
                <w:szCs w:val="20"/>
              </w:rPr>
              <w:t xml:space="preserve"> Intervals for the Operating Day</w:t>
            </w:r>
            <w:r w:rsidRPr="00D65BD4">
              <w:rPr>
                <w:rFonts w:eastAsia="SimSun"/>
                <w:i/>
                <w:iCs/>
                <w:sz w:val="20"/>
                <w:szCs w:val="20"/>
              </w:rPr>
              <w:t xml:space="preserve"> d</w:t>
            </w:r>
            <w:r w:rsidRPr="00D65BD4">
              <w:rPr>
                <w:rFonts w:eastAsia="SimSun"/>
                <w:iCs/>
                <w:sz w:val="20"/>
                <w:szCs w:val="20"/>
              </w:rPr>
              <w:t>.  See Section 5.7.1.4.  When one or more Combined Cycle Generation Resources are committed by RUC, Revenue Less Cost from QSE-</w:t>
            </w:r>
            <w:proofErr w:type="spellStart"/>
            <w:r w:rsidRPr="00D65BD4">
              <w:rPr>
                <w:rFonts w:eastAsia="SimSun"/>
                <w:iCs/>
                <w:sz w:val="20"/>
                <w:szCs w:val="20"/>
              </w:rPr>
              <w:t>Clawback</w:t>
            </w:r>
            <w:proofErr w:type="spellEnd"/>
            <w:r w:rsidRPr="00D65BD4">
              <w:rPr>
                <w:rFonts w:eastAsia="SimSun"/>
                <w:iCs/>
                <w:sz w:val="20"/>
                <w:szCs w:val="20"/>
              </w:rPr>
              <w:t xml:space="preserve"> Intervals is calculated for the Combined Cycle Train for all Combined Cycle Generation Resources earning revenue in QSE </w:t>
            </w:r>
            <w:proofErr w:type="spellStart"/>
            <w:r w:rsidRPr="00D65BD4">
              <w:rPr>
                <w:rFonts w:eastAsia="SimSun"/>
                <w:iCs/>
                <w:sz w:val="20"/>
                <w:szCs w:val="20"/>
              </w:rPr>
              <w:t>Clawback</w:t>
            </w:r>
            <w:proofErr w:type="spellEnd"/>
            <w:r w:rsidRPr="00D65BD4">
              <w:rPr>
                <w:rFonts w:eastAsia="SimSun"/>
                <w:iCs/>
                <w:sz w:val="20"/>
                <w:szCs w:val="20"/>
              </w:rPr>
              <w:t xml:space="preserve"> Intervals.</w:t>
            </w:r>
          </w:p>
        </w:tc>
      </w:tr>
      <w:tr w:rsidR="00D65BD4" w:rsidRPr="00D65BD4" w14:paraId="76869145" w14:textId="77777777" w:rsidTr="0003786F">
        <w:trPr>
          <w:cantSplit/>
        </w:trPr>
        <w:tc>
          <w:tcPr>
            <w:tcW w:w="959" w:type="pct"/>
          </w:tcPr>
          <w:p w14:paraId="4EFC27C1"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RUCACREV </w:t>
            </w:r>
            <w:r w:rsidRPr="00D65BD4">
              <w:rPr>
                <w:rFonts w:eastAsia="SimSun"/>
                <w:i/>
                <w:iCs/>
                <w:sz w:val="20"/>
                <w:szCs w:val="20"/>
                <w:vertAlign w:val="subscript"/>
              </w:rPr>
              <w:t>q, r, d</w:t>
            </w:r>
          </w:p>
        </w:tc>
        <w:tc>
          <w:tcPr>
            <w:tcW w:w="419" w:type="pct"/>
          </w:tcPr>
          <w:p w14:paraId="3A8E00D6" w14:textId="77777777" w:rsidR="00D65BD4" w:rsidRPr="00D65BD4" w:rsidRDefault="00D65BD4" w:rsidP="00D65BD4">
            <w:pPr>
              <w:spacing w:after="60" w:line="360" w:lineRule="auto"/>
              <w:jc w:val="center"/>
              <w:rPr>
                <w:rFonts w:eastAsia="SimSun"/>
                <w:iCs/>
                <w:sz w:val="20"/>
                <w:szCs w:val="20"/>
              </w:rPr>
            </w:pPr>
            <w:r w:rsidRPr="00D65BD4">
              <w:rPr>
                <w:rFonts w:eastAsia="SimSun"/>
                <w:iCs/>
                <w:sz w:val="20"/>
                <w:szCs w:val="20"/>
              </w:rPr>
              <w:t>$</w:t>
            </w:r>
          </w:p>
        </w:tc>
        <w:tc>
          <w:tcPr>
            <w:tcW w:w="3622" w:type="pct"/>
          </w:tcPr>
          <w:p w14:paraId="74C2F6E4" w14:textId="77777777" w:rsidR="00D65BD4" w:rsidRPr="00D65BD4" w:rsidRDefault="00D65BD4" w:rsidP="00D65BD4">
            <w:pPr>
              <w:spacing w:after="60"/>
              <w:rPr>
                <w:rFonts w:eastAsia="SimSun"/>
                <w:i/>
                <w:iCs/>
                <w:sz w:val="20"/>
                <w:szCs w:val="20"/>
              </w:rPr>
            </w:pPr>
            <w:r w:rsidRPr="00D65BD4">
              <w:rPr>
                <w:rFonts w:eastAsia="SimSun"/>
                <w:i/>
                <w:iCs/>
                <w:sz w:val="20"/>
                <w:szCs w:val="20"/>
              </w:rPr>
              <w:t>Revenue from RUCAC Hours</w:t>
            </w:r>
            <w:r w:rsidRPr="00D65BD4">
              <w:rPr>
                <w:rFonts w:eastAsia="SimSun"/>
                <w:iCs/>
                <w:sz w:val="20"/>
                <w:szCs w:val="20"/>
              </w:rPr>
              <w:t xml:space="preserve">—The net positive sum for the energy revenues for generation of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up to LSL and the total revenue for Resource </w:t>
            </w:r>
            <w:r w:rsidRPr="00D65BD4">
              <w:rPr>
                <w:rFonts w:eastAsia="SimSun"/>
                <w:i/>
                <w:iCs/>
                <w:sz w:val="20"/>
                <w:szCs w:val="20"/>
              </w:rPr>
              <w:t>r</w:t>
            </w:r>
            <w:r w:rsidRPr="00D65BD4">
              <w:rPr>
                <w:rFonts w:eastAsia="SimSun"/>
                <w:iCs/>
                <w:sz w:val="20"/>
                <w:szCs w:val="20"/>
              </w:rPr>
              <w:t xml:space="preserve"> operating above its LSL less the cost during all RUCAC-Hours, for the Operating Day </w:t>
            </w:r>
            <w:r w:rsidRPr="00D65BD4">
              <w:rPr>
                <w:rFonts w:eastAsia="SimSun"/>
                <w:i/>
                <w:iCs/>
                <w:sz w:val="20"/>
                <w:szCs w:val="20"/>
              </w:rPr>
              <w:t>d</w:t>
            </w:r>
            <w:r w:rsidRPr="00D65BD4">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D65BD4" w:rsidRPr="00D65BD4" w14:paraId="34FBAAEA" w14:textId="77777777" w:rsidTr="0003786F">
        <w:trPr>
          <w:cantSplit/>
        </w:trPr>
        <w:tc>
          <w:tcPr>
            <w:tcW w:w="959" w:type="pct"/>
          </w:tcPr>
          <w:p w14:paraId="237FFB6E"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RUCMEREV96 </w:t>
            </w:r>
            <w:r w:rsidRPr="00D65BD4">
              <w:rPr>
                <w:rFonts w:eastAsia="SimSun"/>
                <w:i/>
                <w:iCs/>
                <w:sz w:val="20"/>
                <w:szCs w:val="20"/>
                <w:vertAlign w:val="subscript"/>
              </w:rPr>
              <w:t>q, r, i</w:t>
            </w:r>
          </w:p>
        </w:tc>
        <w:tc>
          <w:tcPr>
            <w:tcW w:w="419" w:type="pct"/>
          </w:tcPr>
          <w:p w14:paraId="7FDD6C12" w14:textId="77777777" w:rsidR="00D65BD4" w:rsidRPr="00D65BD4" w:rsidRDefault="00D65BD4" w:rsidP="00D65BD4">
            <w:pPr>
              <w:spacing w:after="60" w:line="360" w:lineRule="auto"/>
              <w:jc w:val="center"/>
              <w:rPr>
                <w:rFonts w:eastAsia="SimSun"/>
                <w:iCs/>
                <w:sz w:val="20"/>
                <w:szCs w:val="20"/>
              </w:rPr>
            </w:pPr>
            <w:r w:rsidRPr="00D65BD4">
              <w:rPr>
                <w:rFonts w:eastAsia="SimSun"/>
                <w:iCs/>
                <w:sz w:val="20"/>
                <w:szCs w:val="20"/>
              </w:rPr>
              <w:t>$</w:t>
            </w:r>
          </w:p>
        </w:tc>
        <w:tc>
          <w:tcPr>
            <w:tcW w:w="3622" w:type="pct"/>
          </w:tcPr>
          <w:p w14:paraId="6C87E8D2" w14:textId="77777777" w:rsidR="00D65BD4" w:rsidRPr="00D65BD4" w:rsidRDefault="00D65BD4" w:rsidP="00D65BD4">
            <w:pPr>
              <w:spacing w:after="60"/>
              <w:rPr>
                <w:rFonts w:eastAsia="SimSun"/>
                <w:i/>
                <w:iCs/>
                <w:sz w:val="20"/>
                <w:szCs w:val="20"/>
              </w:rPr>
            </w:pPr>
            <w:r w:rsidRPr="00D65BD4">
              <w:rPr>
                <w:rFonts w:eastAsia="SimSun"/>
                <w:i/>
                <w:iCs/>
                <w:sz w:val="20"/>
                <w:szCs w:val="20"/>
              </w:rPr>
              <w:t>RUC Minimum-Energy Revenue by Interval</w:t>
            </w:r>
            <w:r w:rsidRPr="00D65BD4">
              <w:rPr>
                <w:rFonts w:eastAsia="SimSun"/>
                <w:iCs/>
                <w:sz w:val="20"/>
                <w:szCs w:val="20"/>
              </w:rPr>
              <w:t xml:space="preserve">—The energy revenues for generation of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up to LSL during all RUC-Committed Hours, for the Settlement Interval </w:t>
            </w:r>
            <w:r w:rsidRPr="00D65BD4">
              <w:rPr>
                <w:rFonts w:eastAsia="SimSun"/>
                <w:i/>
                <w:iCs/>
                <w:sz w:val="20"/>
                <w:szCs w:val="20"/>
              </w:rPr>
              <w:t>i</w:t>
            </w:r>
            <w:r w:rsidRPr="00D65BD4">
              <w:rPr>
                <w:rFonts w:eastAsia="SimSun"/>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D65BD4" w:rsidRPr="00D65BD4" w14:paraId="59692D7F" w14:textId="77777777" w:rsidTr="0003786F">
        <w:trPr>
          <w:cantSplit/>
        </w:trPr>
        <w:tc>
          <w:tcPr>
            <w:tcW w:w="959" w:type="pct"/>
          </w:tcPr>
          <w:p w14:paraId="35D898C4" w14:textId="77777777" w:rsidR="00D65BD4" w:rsidRPr="00D65BD4" w:rsidRDefault="00D65BD4" w:rsidP="00D65BD4">
            <w:pPr>
              <w:spacing w:after="60"/>
              <w:rPr>
                <w:rFonts w:eastAsia="SimSun"/>
                <w:iCs/>
                <w:sz w:val="20"/>
                <w:szCs w:val="20"/>
              </w:rPr>
            </w:pPr>
            <w:r w:rsidRPr="00D65BD4">
              <w:rPr>
                <w:rFonts w:eastAsia="SimSun"/>
                <w:iCs/>
                <w:sz w:val="20"/>
                <w:szCs w:val="20"/>
              </w:rPr>
              <w:lastRenderedPageBreak/>
              <w:t xml:space="preserve">RUCEXRR96 </w:t>
            </w:r>
            <w:r w:rsidRPr="00D65BD4">
              <w:rPr>
                <w:rFonts w:eastAsia="SimSun"/>
                <w:i/>
                <w:iCs/>
                <w:sz w:val="20"/>
                <w:szCs w:val="20"/>
                <w:vertAlign w:val="subscript"/>
              </w:rPr>
              <w:t>q, r, i</w:t>
            </w:r>
          </w:p>
        </w:tc>
        <w:tc>
          <w:tcPr>
            <w:tcW w:w="419" w:type="pct"/>
          </w:tcPr>
          <w:p w14:paraId="5169752A" w14:textId="77777777" w:rsidR="00D65BD4" w:rsidRPr="00D65BD4" w:rsidRDefault="00D65BD4" w:rsidP="00D65BD4">
            <w:pPr>
              <w:spacing w:after="60" w:line="360" w:lineRule="auto"/>
              <w:jc w:val="center"/>
              <w:rPr>
                <w:rFonts w:eastAsia="SimSun"/>
                <w:iCs/>
                <w:sz w:val="20"/>
                <w:szCs w:val="20"/>
              </w:rPr>
            </w:pPr>
            <w:r w:rsidRPr="00D65BD4">
              <w:rPr>
                <w:rFonts w:eastAsia="SimSun"/>
                <w:iCs/>
                <w:sz w:val="20"/>
                <w:szCs w:val="20"/>
              </w:rPr>
              <w:t>$</w:t>
            </w:r>
          </w:p>
        </w:tc>
        <w:tc>
          <w:tcPr>
            <w:tcW w:w="3622" w:type="pct"/>
          </w:tcPr>
          <w:p w14:paraId="55C09D8E" w14:textId="77777777" w:rsidR="00D65BD4" w:rsidRPr="00D65BD4" w:rsidRDefault="00D65BD4" w:rsidP="00D65BD4">
            <w:pPr>
              <w:spacing w:after="60"/>
              <w:rPr>
                <w:rFonts w:eastAsia="SimSun"/>
                <w:i/>
                <w:iCs/>
                <w:sz w:val="20"/>
                <w:szCs w:val="20"/>
              </w:rPr>
            </w:pPr>
            <w:r w:rsidRPr="00D65BD4">
              <w:rPr>
                <w:rFonts w:eastAsia="SimSun"/>
                <w:i/>
                <w:iCs/>
                <w:sz w:val="20"/>
                <w:szCs w:val="20"/>
              </w:rPr>
              <w:t>Revenue Less Cost Above LSL During RUC-Committed Hours by Interval</w:t>
            </w:r>
            <w:r w:rsidRPr="00D65BD4">
              <w:rPr>
                <w:rFonts w:eastAsia="SimSun"/>
                <w:iCs/>
                <w:sz w:val="20"/>
                <w:szCs w:val="20"/>
              </w:rPr>
              <w:t xml:space="preserve">—The total revenue for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operating above its LSL less the cost during all RUC-Committed hours, for the Settlement Interval </w:t>
            </w:r>
            <w:r w:rsidRPr="00D65BD4">
              <w:rPr>
                <w:rFonts w:eastAsia="SimSun"/>
                <w:i/>
                <w:iCs/>
                <w:sz w:val="20"/>
                <w:szCs w:val="20"/>
              </w:rPr>
              <w:t>i</w:t>
            </w:r>
            <w:r w:rsidRPr="00D65BD4">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D65BD4" w:rsidRPr="00D65BD4" w14:paraId="3B244AD1" w14:textId="77777777" w:rsidTr="0003786F">
        <w:trPr>
          <w:cantSplit/>
        </w:trPr>
        <w:tc>
          <w:tcPr>
            <w:tcW w:w="959" w:type="pct"/>
          </w:tcPr>
          <w:p w14:paraId="330343F8"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RUCCBFR </w:t>
            </w:r>
            <w:r w:rsidRPr="00D65BD4">
              <w:rPr>
                <w:rFonts w:eastAsia="SimSun"/>
                <w:i/>
                <w:iCs/>
                <w:sz w:val="20"/>
                <w:szCs w:val="20"/>
                <w:vertAlign w:val="subscript"/>
              </w:rPr>
              <w:t>q, r, d</w:t>
            </w:r>
          </w:p>
        </w:tc>
        <w:tc>
          <w:tcPr>
            <w:tcW w:w="419" w:type="pct"/>
          </w:tcPr>
          <w:p w14:paraId="1F534AFA" w14:textId="77777777" w:rsidR="00D65BD4" w:rsidRPr="00D65BD4" w:rsidRDefault="00D65BD4" w:rsidP="00D65BD4">
            <w:pPr>
              <w:spacing w:after="60" w:line="360" w:lineRule="auto"/>
              <w:jc w:val="center"/>
              <w:rPr>
                <w:rFonts w:eastAsia="SimSun"/>
                <w:iCs/>
                <w:sz w:val="20"/>
                <w:szCs w:val="20"/>
              </w:rPr>
            </w:pPr>
            <w:r w:rsidRPr="00D65BD4">
              <w:rPr>
                <w:rFonts w:eastAsia="SimSun"/>
                <w:iCs/>
                <w:sz w:val="20"/>
                <w:szCs w:val="20"/>
              </w:rPr>
              <w:t>none</w:t>
            </w:r>
          </w:p>
        </w:tc>
        <w:tc>
          <w:tcPr>
            <w:tcW w:w="3622" w:type="pct"/>
          </w:tcPr>
          <w:p w14:paraId="5970100B"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RUC </w:t>
            </w:r>
            <w:proofErr w:type="spellStart"/>
            <w:r w:rsidRPr="00D65BD4">
              <w:rPr>
                <w:rFonts w:eastAsia="SimSun"/>
                <w:i/>
                <w:iCs/>
                <w:sz w:val="20"/>
                <w:szCs w:val="20"/>
              </w:rPr>
              <w:t>Clawback</w:t>
            </w:r>
            <w:proofErr w:type="spellEnd"/>
            <w:r w:rsidRPr="00D65BD4">
              <w:rPr>
                <w:rFonts w:eastAsia="SimSun"/>
                <w:i/>
                <w:iCs/>
                <w:sz w:val="20"/>
                <w:szCs w:val="20"/>
              </w:rPr>
              <w:t xml:space="preserve"> Factor for RUC-Committed Hours</w:t>
            </w:r>
            <w:r w:rsidRPr="00D65BD4">
              <w:rPr>
                <w:rFonts w:eastAsia="SimSun"/>
                <w:iCs/>
                <w:sz w:val="20"/>
                <w:szCs w:val="20"/>
              </w:rPr>
              <w:t xml:space="preserve">—The </w:t>
            </w:r>
            <w:proofErr w:type="spellStart"/>
            <w:r w:rsidRPr="00D65BD4">
              <w:rPr>
                <w:rFonts w:eastAsia="SimSun"/>
                <w:iCs/>
                <w:sz w:val="20"/>
                <w:szCs w:val="20"/>
              </w:rPr>
              <w:t>Clawback</w:t>
            </w:r>
            <w:proofErr w:type="spellEnd"/>
            <w:r w:rsidRPr="00D65BD4">
              <w:rPr>
                <w:rFonts w:eastAsia="SimSun"/>
                <w:iCs/>
                <w:sz w:val="20"/>
                <w:szCs w:val="20"/>
              </w:rPr>
              <w:t xml:space="preserve"> Factor for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for RUC-Committed Hours, as specified in paragraph (2) above, for the Operating Day </w:t>
            </w:r>
            <w:r w:rsidRPr="00D65BD4">
              <w:rPr>
                <w:rFonts w:eastAsia="SimSun"/>
                <w:i/>
                <w:iCs/>
                <w:sz w:val="20"/>
                <w:szCs w:val="20"/>
              </w:rPr>
              <w:t>d</w:t>
            </w:r>
            <w:r w:rsidRPr="00D65BD4">
              <w:rPr>
                <w:rFonts w:eastAsia="SimSun"/>
                <w:iCs/>
                <w:sz w:val="20"/>
                <w:szCs w:val="20"/>
              </w:rPr>
              <w:t xml:space="preserve">.  When one or more Combined Cycle Generation Resources are committed by RUC, the RUC </w:t>
            </w:r>
            <w:proofErr w:type="spellStart"/>
            <w:r w:rsidRPr="00D65BD4">
              <w:rPr>
                <w:rFonts w:eastAsia="SimSun"/>
                <w:iCs/>
                <w:sz w:val="20"/>
                <w:szCs w:val="20"/>
              </w:rPr>
              <w:t>Clawback</w:t>
            </w:r>
            <w:proofErr w:type="spellEnd"/>
            <w:r w:rsidRPr="00D65BD4">
              <w:rPr>
                <w:rFonts w:eastAsia="SimSun"/>
                <w:iCs/>
                <w:sz w:val="20"/>
                <w:szCs w:val="20"/>
              </w:rPr>
              <w:t xml:space="preserve"> Factor for RUC-Committed Hours is determined for the Combined Cycle Train for all RUC-committed Combined Cycle Generation Resources.</w:t>
            </w:r>
          </w:p>
        </w:tc>
      </w:tr>
      <w:tr w:rsidR="00D65BD4" w:rsidRPr="00D65BD4" w14:paraId="3EC5F881" w14:textId="77777777" w:rsidTr="0003786F">
        <w:trPr>
          <w:cantSplit/>
        </w:trPr>
        <w:tc>
          <w:tcPr>
            <w:tcW w:w="959" w:type="pct"/>
          </w:tcPr>
          <w:p w14:paraId="7A56FF13"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RUCCBFC </w:t>
            </w:r>
            <w:r w:rsidRPr="00D65BD4">
              <w:rPr>
                <w:rFonts w:eastAsia="SimSun"/>
                <w:i/>
                <w:iCs/>
                <w:sz w:val="20"/>
                <w:szCs w:val="20"/>
                <w:vertAlign w:val="subscript"/>
              </w:rPr>
              <w:t>q, r, d</w:t>
            </w:r>
          </w:p>
        </w:tc>
        <w:tc>
          <w:tcPr>
            <w:tcW w:w="419" w:type="pct"/>
          </w:tcPr>
          <w:p w14:paraId="76848338"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54AAFD58"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RUC </w:t>
            </w:r>
            <w:proofErr w:type="spellStart"/>
            <w:r w:rsidRPr="00D65BD4">
              <w:rPr>
                <w:rFonts w:eastAsia="SimSun"/>
                <w:i/>
                <w:iCs/>
                <w:sz w:val="20"/>
                <w:szCs w:val="20"/>
              </w:rPr>
              <w:t>Clawback</w:t>
            </w:r>
            <w:proofErr w:type="spellEnd"/>
            <w:r w:rsidRPr="00D65BD4">
              <w:rPr>
                <w:rFonts w:eastAsia="SimSun"/>
                <w:i/>
                <w:iCs/>
                <w:sz w:val="20"/>
                <w:szCs w:val="20"/>
              </w:rPr>
              <w:t xml:space="preserve"> Factor for QSE </w:t>
            </w:r>
            <w:proofErr w:type="spellStart"/>
            <w:r w:rsidRPr="00D65BD4">
              <w:rPr>
                <w:rFonts w:eastAsia="SimSun"/>
                <w:i/>
                <w:iCs/>
                <w:sz w:val="20"/>
                <w:szCs w:val="20"/>
              </w:rPr>
              <w:t>Clawback</w:t>
            </w:r>
            <w:proofErr w:type="spellEnd"/>
            <w:r w:rsidRPr="00D65BD4">
              <w:rPr>
                <w:rFonts w:eastAsia="SimSun"/>
                <w:i/>
                <w:iCs/>
                <w:sz w:val="20"/>
                <w:szCs w:val="20"/>
              </w:rPr>
              <w:t xml:space="preserve"> Intervals</w:t>
            </w:r>
            <w:r w:rsidRPr="00D65BD4">
              <w:rPr>
                <w:rFonts w:eastAsia="SimSun"/>
                <w:iCs/>
                <w:sz w:val="20"/>
                <w:szCs w:val="20"/>
              </w:rPr>
              <w:t xml:space="preserve">—The </w:t>
            </w:r>
            <w:proofErr w:type="spellStart"/>
            <w:r w:rsidRPr="00D65BD4">
              <w:rPr>
                <w:rFonts w:eastAsia="SimSun"/>
                <w:iCs/>
                <w:sz w:val="20"/>
                <w:szCs w:val="20"/>
              </w:rPr>
              <w:t>Clawback</w:t>
            </w:r>
            <w:proofErr w:type="spellEnd"/>
            <w:r w:rsidRPr="00D65BD4">
              <w:rPr>
                <w:rFonts w:eastAsia="SimSun"/>
                <w:iCs/>
                <w:sz w:val="20"/>
                <w:szCs w:val="20"/>
              </w:rPr>
              <w:t xml:space="preserve"> Factor for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for QSE </w:t>
            </w:r>
            <w:proofErr w:type="spellStart"/>
            <w:r w:rsidRPr="00D65BD4">
              <w:rPr>
                <w:rFonts w:eastAsia="SimSun"/>
                <w:iCs/>
                <w:sz w:val="20"/>
                <w:szCs w:val="20"/>
              </w:rPr>
              <w:t>Clawback</w:t>
            </w:r>
            <w:proofErr w:type="spellEnd"/>
            <w:r w:rsidRPr="00D65BD4">
              <w:rPr>
                <w:rFonts w:eastAsia="SimSun"/>
                <w:iCs/>
                <w:sz w:val="20"/>
                <w:szCs w:val="20"/>
              </w:rPr>
              <w:t xml:space="preserve"> Intervals, as specified in paragraph (2) above, for the Operating Day </w:t>
            </w:r>
            <w:r w:rsidRPr="00D65BD4">
              <w:rPr>
                <w:rFonts w:eastAsia="SimSun"/>
                <w:i/>
                <w:iCs/>
                <w:sz w:val="20"/>
                <w:szCs w:val="20"/>
              </w:rPr>
              <w:t>d</w:t>
            </w:r>
            <w:r w:rsidRPr="00D65BD4">
              <w:rPr>
                <w:rFonts w:eastAsia="SimSun"/>
                <w:iCs/>
                <w:sz w:val="20"/>
                <w:szCs w:val="20"/>
              </w:rPr>
              <w:t xml:space="preserve">.  When one or more Combined Cycle Generation Resources are committed by RUC, the RUC </w:t>
            </w:r>
            <w:proofErr w:type="spellStart"/>
            <w:r w:rsidRPr="00D65BD4">
              <w:rPr>
                <w:rFonts w:eastAsia="SimSun"/>
                <w:iCs/>
                <w:sz w:val="20"/>
                <w:szCs w:val="20"/>
              </w:rPr>
              <w:t>Clawback</w:t>
            </w:r>
            <w:proofErr w:type="spellEnd"/>
            <w:r w:rsidRPr="00D65BD4">
              <w:rPr>
                <w:rFonts w:eastAsia="SimSun"/>
                <w:iCs/>
                <w:sz w:val="20"/>
                <w:szCs w:val="20"/>
              </w:rPr>
              <w:t xml:space="preserve"> Factor for QSE </w:t>
            </w:r>
            <w:proofErr w:type="spellStart"/>
            <w:r w:rsidRPr="00D65BD4">
              <w:rPr>
                <w:rFonts w:eastAsia="SimSun"/>
                <w:iCs/>
                <w:sz w:val="20"/>
                <w:szCs w:val="20"/>
              </w:rPr>
              <w:t>Clawback</w:t>
            </w:r>
            <w:proofErr w:type="spellEnd"/>
            <w:r w:rsidRPr="00D65BD4">
              <w:rPr>
                <w:rFonts w:eastAsia="SimSun"/>
                <w:iCs/>
                <w:sz w:val="20"/>
                <w:szCs w:val="20"/>
              </w:rPr>
              <w:t xml:space="preserve"> Intervals is determined for the Combined Cycle Train for all RUC-committed Combined Cycle Generation Resources.</w:t>
            </w:r>
          </w:p>
        </w:tc>
      </w:tr>
      <w:tr w:rsidR="00D65BD4" w:rsidRPr="00D65BD4" w14:paraId="25C0C2BD" w14:textId="77777777" w:rsidTr="0003786F">
        <w:trPr>
          <w:cantSplit/>
        </w:trPr>
        <w:tc>
          <w:tcPr>
            <w:tcW w:w="959" w:type="pct"/>
          </w:tcPr>
          <w:p w14:paraId="4BDB370B"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RUCHR </w:t>
            </w:r>
            <w:r w:rsidRPr="00D65BD4">
              <w:rPr>
                <w:rFonts w:eastAsia="SimSun"/>
                <w:i/>
                <w:iCs/>
                <w:sz w:val="20"/>
                <w:szCs w:val="20"/>
                <w:vertAlign w:val="subscript"/>
              </w:rPr>
              <w:t>q, r, d</w:t>
            </w:r>
          </w:p>
        </w:tc>
        <w:tc>
          <w:tcPr>
            <w:tcW w:w="419" w:type="pct"/>
          </w:tcPr>
          <w:p w14:paraId="33DB7418"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0501810F" w14:textId="77777777" w:rsidR="00D65BD4" w:rsidRPr="00D65BD4" w:rsidRDefault="00D65BD4" w:rsidP="00D65BD4">
            <w:pPr>
              <w:spacing w:after="60"/>
              <w:rPr>
                <w:rFonts w:eastAsia="SimSun"/>
                <w:iCs/>
                <w:sz w:val="20"/>
                <w:szCs w:val="20"/>
              </w:rPr>
            </w:pPr>
            <w:r w:rsidRPr="00D65BD4">
              <w:rPr>
                <w:rFonts w:eastAsia="SimSun"/>
                <w:i/>
                <w:iCs/>
                <w:sz w:val="20"/>
                <w:szCs w:val="20"/>
              </w:rPr>
              <w:t>RUC Hour</w:t>
            </w:r>
            <w:r w:rsidRPr="00D65BD4">
              <w:rPr>
                <w:rFonts w:eastAsia="SimSun"/>
                <w:iCs/>
                <w:sz w:val="20"/>
                <w:szCs w:val="20"/>
              </w:rPr>
              <w:t xml:space="preserve">—The total number of RUC-Committed Hours,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for the Operating Day</w:t>
            </w:r>
            <w:r w:rsidRPr="00D65BD4">
              <w:rPr>
                <w:rFonts w:eastAsia="SimSun"/>
                <w:i/>
                <w:iCs/>
                <w:sz w:val="20"/>
                <w:szCs w:val="20"/>
              </w:rPr>
              <w:t xml:space="preserve"> d</w:t>
            </w:r>
            <w:r w:rsidRPr="00D65BD4">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D65BD4" w:rsidRPr="00D65BD4" w14:paraId="23F5391E" w14:textId="77777777" w:rsidTr="0003786F">
        <w:trPr>
          <w:cantSplit/>
        </w:trPr>
        <w:tc>
          <w:tcPr>
            <w:tcW w:w="959" w:type="pct"/>
          </w:tcPr>
          <w:p w14:paraId="6EFB9F87" w14:textId="77777777" w:rsidR="00D65BD4" w:rsidRPr="00D65BD4" w:rsidRDefault="00D65BD4" w:rsidP="00D65BD4">
            <w:pPr>
              <w:spacing w:after="60"/>
              <w:rPr>
                <w:rFonts w:eastAsia="SimSun"/>
                <w:iCs/>
                <w:sz w:val="20"/>
                <w:szCs w:val="20"/>
              </w:rPr>
            </w:pPr>
            <w:r w:rsidRPr="00D65BD4">
              <w:rPr>
                <w:rFonts w:eastAsia="SimSun"/>
                <w:i/>
                <w:iCs/>
                <w:sz w:val="20"/>
                <w:szCs w:val="20"/>
              </w:rPr>
              <w:t>q</w:t>
            </w:r>
          </w:p>
        </w:tc>
        <w:tc>
          <w:tcPr>
            <w:tcW w:w="419" w:type="pct"/>
          </w:tcPr>
          <w:p w14:paraId="4623FA33"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6D424F9D"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60AAC6F6" w14:textId="77777777" w:rsidTr="0003786F">
        <w:trPr>
          <w:cantSplit/>
        </w:trPr>
        <w:tc>
          <w:tcPr>
            <w:tcW w:w="959" w:type="pct"/>
          </w:tcPr>
          <w:p w14:paraId="119CE9C6" w14:textId="77777777" w:rsidR="00D65BD4" w:rsidRPr="00D65BD4" w:rsidRDefault="00D65BD4" w:rsidP="00D65BD4">
            <w:pPr>
              <w:spacing w:after="60"/>
              <w:rPr>
                <w:rFonts w:eastAsia="SimSun"/>
                <w:iCs/>
                <w:sz w:val="20"/>
                <w:szCs w:val="20"/>
              </w:rPr>
            </w:pPr>
            <w:r w:rsidRPr="00D65BD4">
              <w:rPr>
                <w:rFonts w:eastAsia="SimSun"/>
                <w:i/>
                <w:iCs/>
                <w:sz w:val="20"/>
                <w:szCs w:val="20"/>
              </w:rPr>
              <w:t>r</w:t>
            </w:r>
          </w:p>
        </w:tc>
        <w:tc>
          <w:tcPr>
            <w:tcW w:w="419" w:type="pct"/>
          </w:tcPr>
          <w:p w14:paraId="4BC11B68"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4A4553C0" w14:textId="77777777" w:rsidR="00D65BD4" w:rsidRPr="00D65BD4" w:rsidRDefault="00D65BD4" w:rsidP="00D65BD4">
            <w:pPr>
              <w:spacing w:after="60"/>
              <w:rPr>
                <w:rFonts w:eastAsia="SimSun"/>
                <w:iCs/>
                <w:sz w:val="20"/>
                <w:szCs w:val="20"/>
              </w:rPr>
            </w:pPr>
            <w:r w:rsidRPr="00D65BD4">
              <w:rPr>
                <w:rFonts w:eastAsia="SimSun"/>
                <w:iCs/>
                <w:sz w:val="20"/>
                <w:szCs w:val="20"/>
              </w:rPr>
              <w:t>A RUC-committed Generation Resource.</w:t>
            </w:r>
          </w:p>
        </w:tc>
      </w:tr>
      <w:tr w:rsidR="00D65BD4" w:rsidRPr="00D65BD4" w14:paraId="292B65D2" w14:textId="77777777" w:rsidTr="0003786F">
        <w:trPr>
          <w:cantSplit/>
        </w:trPr>
        <w:tc>
          <w:tcPr>
            <w:tcW w:w="959" w:type="pct"/>
          </w:tcPr>
          <w:p w14:paraId="129FBFE2" w14:textId="77777777" w:rsidR="00D65BD4" w:rsidRPr="00D65BD4" w:rsidRDefault="00D65BD4" w:rsidP="00D65BD4">
            <w:pPr>
              <w:spacing w:after="60"/>
              <w:rPr>
                <w:rFonts w:eastAsia="SimSun"/>
                <w:iCs/>
                <w:sz w:val="20"/>
                <w:szCs w:val="20"/>
              </w:rPr>
            </w:pPr>
            <w:r w:rsidRPr="00D65BD4">
              <w:rPr>
                <w:rFonts w:eastAsia="SimSun"/>
                <w:i/>
                <w:iCs/>
                <w:sz w:val="20"/>
                <w:szCs w:val="20"/>
              </w:rPr>
              <w:t>d</w:t>
            </w:r>
          </w:p>
        </w:tc>
        <w:tc>
          <w:tcPr>
            <w:tcW w:w="419" w:type="pct"/>
          </w:tcPr>
          <w:p w14:paraId="159105E3"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779BA58F" w14:textId="77777777" w:rsidR="00D65BD4" w:rsidRPr="00D65BD4" w:rsidRDefault="00D65BD4" w:rsidP="00D65BD4">
            <w:pPr>
              <w:spacing w:after="60"/>
              <w:rPr>
                <w:rFonts w:eastAsia="SimSun"/>
                <w:iCs/>
                <w:sz w:val="20"/>
                <w:szCs w:val="20"/>
              </w:rPr>
            </w:pPr>
            <w:r w:rsidRPr="00D65BD4">
              <w:rPr>
                <w:rFonts w:eastAsia="SimSun"/>
                <w:iCs/>
                <w:sz w:val="20"/>
                <w:szCs w:val="20"/>
              </w:rPr>
              <w:t>An Operating Day containing the RUC-commitment.</w:t>
            </w:r>
          </w:p>
        </w:tc>
      </w:tr>
      <w:tr w:rsidR="00D65BD4" w:rsidRPr="00D65BD4" w14:paraId="1E5099D8" w14:textId="77777777" w:rsidTr="0003786F">
        <w:trPr>
          <w:cantSplit/>
        </w:trPr>
        <w:tc>
          <w:tcPr>
            <w:tcW w:w="959" w:type="pct"/>
          </w:tcPr>
          <w:p w14:paraId="00EE0155" w14:textId="77777777" w:rsidR="00D65BD4" w:rsidRPr="00D65BD4" w:rsidRDefault="00D65BD4" w:rsidP="00D65BD4">
            <w:pPr>
              <w:spacing w:after="60"/>
              <w:rPr>
                <w:rFonts w:eastAsia="SimSun"/>
                <w:iCs/>
                <w:sz w:val="20"/>
                <w:szCs w:val="20"/>
              </w:rPr>
            </w:pPr>
            <w:r w:rsidRPr="00D65BD4">
              <w:rPr>
                <w:rFonts w:eastAsia="SimSun"/>
                <w:i/>
                <w:iCs/>
                <w:sz w:val="20"/>
                <w:szCs w:val="20"/>
              </w:rPr>
              <w:t>h</w:t>
            </w:r>
          </w:p>
        </w:tc>
        <w:tc>
          <w:tcPr>
            <w:tcW w:w="419" w:type="pct"/>
          </w:tcPr>
          <w:p w14:paraId="45B5DDC4"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6D097168" w14:textId="77777777" w:rsidR="00D65BD4" w:rsidRPr="00D65BD4" w:rsidRDefault="00D65BD4" w:rsidP="00D65BD4">
            <w:pPr>
              <w:spacing w:after="60"/>
              <w:rPr>
                <w:rFonts w:eastAsia="SimSun"/>
                <w:iCs/>
                <w:sz w:val="20"/>
                <w:szCs w:val="20"/>
              </w:rPr>
            </w:pPr>
            <w:r w:rsidRPr="00D65BD4">
              <w:rPr>
                <w:rFonts w:eastAsia="SimSun"/>
                <w:iCs/>
                <w:sz w:val="20"/>
                <w:szCs w:val="20"/>
              </w:rPr>
              <w:t>An hour in the RUC-Commitment period.</w:t>
            </w:r>
          </w:p>
        </w:tc>
      </w:tr>
      <w:tr w:rsidR="00D65BD4" w:rsidRPr="00D65BD4" w14:paraId="29E26F9F" w14:textId="77777777" w:rsidTr="0003786F">
        <w:trPr>
          <w:cantSplit/>
        </w:trPr>
        <w:tc>
          <w:tcPr>
            <w:tcW w:w="959" w:type="pct"/>
          </w:tcPr>
          <w:p w14:paraId="152ABF13" w14:textId="77777777" w:rsidR="00D65BD4" w:rsidRPr="00D65BD4" w:rsidRDefault="00D65BD4" w:rsidP="00D65BD4">
            <w:pPr>
              <w:spacing w:after="60"/>
              <w:rPr>
                <w:rFonts w:eastAsia="SimSun"/>
                <w:i/>
                <w:iCs/>
                <w:sz w:val="20"/>
                <w:szCs w:val="20"/>
              </w:rPr>
            </w:pPr>
            <w:r w:rsidRPr="00D65BD4">
              <w:rPr>
                <w:rFonts w:eastAsia="SimSun"/>
                <w:i/>
                <w:iCs/>
                <w:sz w:val="20"/>
                <w:szCs w:val="20"/>
              </w:rPr>
              <w:t>i</w:t>
            </w:r>
          </w:p>
        </w:tc>
        <w:tc>
          <w:tcPr>
            <w:tcW w:w="419" w:type="pct"/>
          </w:tcPr>
          <w:p w14:paraId="23F0F9F2"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6EB17BAC" w14:textId="77777777" w:rsidR="00D65BD4" w:rsidRPr="00D65BD4" w:rsidRDefault="00D65BD4" w:rsidP="00D65BD4">
            <w:pPr>
              <w:spacing w:after="60"/>
              <w:rPr>
                <w:rFonts w:eastAsia="SimSun"/>
                <w:iCs/>
                <w:sz w:val="20"/>
                <w:szCs w:val="20"/>
              </w:rPr>
            </w:pPr>
            <w:r w:rsidRPr="00D65BD4">
              <w:rPr>
                <w:rFonts w:eastAsia="SimSun"/>
                <w:iCs/>
                <w:sz w:val="20"/>
                <w:szCs w:val="20"/>
              </w:rPr>
              <w:t>A 15-minute Settlement Interval within the hour that includes a RUCAC instruction.</w:t>
            </w:r>
          </w:p>
        </w:tc>
      </w:tr>
    </w:tbl>
    <w:p w14:paraId="6EE0DD3B" w14:textId="77777777" w:rsidR="00D65BD4" w:rsidRPr="00D65BD4" w:rsidRDefault="00D65BD4" w:rsidP="00D65BD4">
      <w:pPr>
        <w:rPr>
          <w:rFonts w:eastAsia="SimSun"/>
          <w:iCs/>
          <w:szCs w:val="20"/>
          <w:lang w:val="x-none" w:eastAsia="x-none"/>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D65BD4" w:rsidRPr="00D65BD4" w14:paraId="62EEE027" w14:textId="77777777" w:rsidTr="0003786F">
        <w:trPr>
          <w:trHeight w:val="1205"/>
        </w:trPr>
        <w:tc>
          <w:tcPr>
            <w:tcW w:w="9360" w:type="dxa"/>
            <w:shd w:val="pct12" w:color="auto" w:fill="auto"/>
          </w:tcPr>
          <w:p w14:paraId="439422A9" w14:textId="77777777" w:rsidR="00D65BD4" w:rsidRPr="00D65BD4" w:rsidRDefault="00D65BD4" w:rsidP="00D65BD4">
            <w:pPr>
              <w:spacing w:after="240"/>
              <w:rPr>
                <w:rFonts w:eastAsia="SimSun"/>
                <w:b/>
                <w:i/>
                <w:iCs/>
                <w:szCs w:val="20"/>
              </w:rPr>
            </w:pPr>
            <w:r w:rsidRPr="00D65BD4">
              <w:rPr>
                <w:rFonts w:eastAsia="SimSun"/>
                <w:b/>
                <w:i/>
                <w:iCs/>
                <w:szCs w:val="20"/>
              </w:rPr>
              <w:t>[NPRR1172:  Replace paragraph (4) above with the following upon system implementation:]</w:t>
            </w:r>
          </w:p>
          <w:p w14:paraId="25027B8C" w14:textId="77777777" w:rsidR="00D65BD4" w:rsidRPr="00D65BD4" w:rsidRDefault="00D65BD4" w:rsidP="00D65BD4">
            <w:pPr>
              <w:spacing w:after="240"/>
              <w:ind w:left="720" w:hanging="720"/>
              <w:rPr>
                <w:rFonts w:eastAsia="SimSun"/>
                <w:iCs/>
                <w:szCs w:val="20"/>
              </w:rPr>
            </w:pPr>
            <w:r w:rsidRPr="00D65BD4">
              <w:rPr>
                <w:rFonts w:eastAsia="SimSun"/>
                <w:iCs/>
                <w:szCs w:val="20"/>
              </w:rPr>
              <w:t>(4)</w:t>
            </w:r>
            <w:r w:rsidRPr="00D65BD4">
              <w:rPr>
                <w:rFonts w:eastAsia="SimSun"/>
                <w:iCs/>
                <w:szCs w:val="20"/>
              </w:rPr>
              <w:tab/>
              <w:t xml:space="preserve">For each RUC-committed Resource, the RUC </w:t>
            </w:r>
            <w:proofErr w:type="spellStart"/>
            <w:r w:rsidRPr="00D65BD4">
              <w:rPr>
                <w:rFonts w:eastAsia="SimSun"/>
                <w:iCs/>
                <w:szCs w:val="20"/>
              </w:rPr>
              <w:t>Clawback</w:t>
            </w:r>
            <w:proofErr w:type="spellEnd"/>
            <w:r w:rsidRPr="00D65BD4">
              <w:rPr>
                <w:rFonts w:eastAsia="SimSun"/>
                <w:iCs/>
                <w:szCs w:val="20"/>
              </w:rPr>
              <w:t xml:space="preserve"> Charge for each RUC-Committed Hour of the Operating Day is calculated as follows:</w:t>
            </w:r>
          </w:p>
          <w:p w14:paraId="6B4A6EA4" w14:textId="77777777" w:rsidR="00D65BD4" w:rsidRPr="00D65BD4" w:rsidRDefault="00D65BD4" w:rsidP="00D65BD4">
            <w:pPr>
              <w:tabs>
                <w:tab w:val="left" w:pos="2340"/>
                <w:tab w:val="left" w:pos="2880"/>
              </w:tabs>
              <w:spacing w:after="240"/>
              <w:ind w:left="3067" w:hanging="2347"/>
              <w:rPr>
                <w:rFonts w:eastAsia="SimSun"/>
                <w:b/>
                <w:lang w:val="x-none" w:eastAsia="x-none"/>
              </w:rPr>
            </w:pPr>
            <w:r w:rsidRPr="00D65BD4">
              <w:rPr>
                <w:rFonts w:eastAsia="SimSun"/>
                <w:b/>
                <w:lang w:val="x-none" w:eastAsia="x-none"/>
              </w:rPr>
              <w:t xml:space="preserve">RUCCBAMT </w:t>
            </w:r>
            <w:r w:rsidRPr="00D65BD4">
              <w:rPr>
                <w:rFonts w:eastAsia="SimSun"/>
                <w:b/>
                <w:i/>
                <w:vertAlign w:val="subscript"/>
                <w:lang w:val="x-none" w:eastAsia="x-none"/>
              </w:rPr>
              <w:t>q, r, h</w:t>
            </w:r>
            <w:r w:rsidRPr="00D65BD4">
              <w:rPr>
                <w:rFonts w:eastAsia="SimSun"/>
                <w:b/>
                <w:lang w:val="x-none" w:eastAsia="x-none"/>
              </w:rPr>
              <w:t xml:space="preserve"> </w:t>
            </w:r>
            <w:r w:rsidRPr="00D65BD4">
              <w:rPr>
                <w:rFonts w:eastAsia="SimSun"/>
                <w:b/>
                <w:lang w:val="x-none" w:eastAsia="x-none"/>
              </w:rPr>
              <w:tab/>
              <w:t>=</w:t>
            </w:r>
            <w:r w:rsidRPr="00D65BD4">
              <w:rPr>
                <w:rFonts w:eastAsia="SimSun"/>
                <w:b/>
                <w:lang w:val="x-none" w:eastAsia="x-none"/>
              </w:rPr>
              <w:tab/>
              <w:t xml:space="preserve">Max (0, RUCMEREV </w:t>
            </w:r>
            <w:r w:rsidRPr="00D65BD4">
              <w:rPr>
                <w:rFonts w:eastAsia="SimSun"/>
                <w:b/>
                <w:i/>
                <w:vertAlign w:val="subscript"/>
                <w:lang w:val="x-none" w:eastAsia="x-none"/>
              </w:rPr>
              <w:t>q, r, d</w:t>
            </w:r>
            <w:r w:rsidRPr="00D65BD4">
              <w:rPr>
                <w:rFonts w:eastAsia="SimSun"/>
                <w:b/>
                <w:lang w:val="x-none" w:eastAsia="x-none"/>
              </w:rPr>
              <w:t xml:space="preserve"> + RUCEXRR </w:t>
            </w:r>
            <w:r w:rsidRPr="00D65BD4">
              <w:rPr>
                <w:rFonts w:eastAsia="SimSun"/>
                <w:b/>
                <w:i/>
                <w:vertAlign w:val="subscript"/>
                <w:lang w:val="x-none" w:eastAsia="x-none"/>
              </w:rPr>
              <w:t>q, r, d</w:t>
            </w:r>
            <w:r w:rsidRPr="00D65BD4">
              <w:rPr>
                <w:rFonts w:eastAsia="SimSun"/>
                <w:b/>
                <w:lang w:val="x-none" w:eastAsia="x-none"/>
              </w:rPr>
              <w:t xml:space="preserve"> + RUCEXRQC </w:t>
            </w:r>
            <w:r w:rsidRPr="00D65BD4">
              <w:rPr>
                <w:rFonts w:eastAsia="SimSun"/>
                <w:b/>
                <w:i/>
                <w:vertAlign w:val="subscript"/>
                <w:lang w:val="x-none" w:eastAsia="x-none"/>
              </w:rPr>
              <w:t>q, r, d</w:t>
            </w:r>
            <w:r w:rsidRPr="00D65BD4">
              <w:rPr>
                <w:rFonts w:eastAsia="SimSun"/>
                <w:b/>
                <w:lang w:val="x-none" w:eastAsia="x-none"/>
              </w:rPr>
              <w:t xml:space="preserve"> – </w:t>
            </w:r>
            <w:r w:rsidRPr="00D65BD4">
              <w:rPr>
                <w:rFonts w:eastAsia="SimSun"/>
                <w:b/>
                <w:iCs/>
                <w:lang w:val="x-none" w:eastAsia="x-none"/>
              </w:rPr>
              <w:t xml:space="preserve"> RUCACREV </w:t>
            </w:r>
            <w:r w:rsidRPr="00D65BD4">
              <w:rPr>
                <w:rFonts w:eastAsia="SimSun"/>
                <w:b/>
                <w:i/>
                <w:iCs/>
                <w:vertAlign w:val="subscript"/>
                <w:lang w:val="x-none" w:eastAsia="x-none"/>
              </w:rPr>
              <w:t>q, r, d</w:t>
            </w:r>
            <w:r w:rsidRPr="00D65BD4">
              <w:rPr>
                <w:rFonts w:eastAsia="SimSun"/>
                <w:b/>
                <w:lang w:val="x-none" w:eastAsia="x-none"/>
              </w:rPr>
              <w:t xml:space="preserve"> – RUCG </w:t>
            </w:r>
            <w:r w:rsidRPr="00D65BD4">
              <w:rPr>
                <w:rFonts w:eastAsia="SimSun"/>
                <w:b/>
                <w:i/>
                <w:vertAlign w:val="subscript"/>
                <w:lang w:val="x-none" w:eastAsia="x-none"/>
              </w:rPr>
              <w:t>q, r, d</w:t>
            </w:r>
            <w:r w:rsidRPr="00D65BD4">
              <w:rPr>
                <w:rFonts w:eastAsia="SimSun"/>
                <w:b/>
                <w:lang w:val="x-none" w:eastAsia="x-none"/>
              </w:rPr>
              <w:t xml:space="preserve">) / RUCHR </w:t>
            </w:r>
            <w:r w:rsidRPr="00D65BD4">
              <w:rPr>
                <w:rFonts w:eastAsia="SimSun"/>
                <w:b/>
                <w:i/>
                <w:vertAlign w:val="subscript"/>
                <w:lang w:val="x-none" w:eastAsia="x-none"/>
              </w:rPr>
              <w:t>q, r, d</w:t>
            </w:r>
          </w:p>
          <w:p w14:paraId="2183800B" w14:textId="77777777" w:rsidR="00D65BD4" w:rsidRPr="00D65BD4" w:rsidRDefault="00D65BD4" w:rsidP="00D65BD4">
            <w:pPr>
              <w:spacing w:after="240"/>
              <w:ind w:left="720"/>
              <w:rPr>
                <w:rFonts w:eastAsia="SimSun"/>
                <w:iCs/>
                <w:szCs w:val="20"/>
              </w:rPr>
            </w:pPr>
            <w:proofErr w:type="gramStart"/>
            <w:r w:rsidRPr="00D65BD4">
              <w:rPr>
                <w:rFonts w:eastAsia="SimSun"/>
                <w:iCs/>
                <w:szCs w:val="20"/>
              </w:rPr>
              <w:t>Where</w:t>
            </w:r>
            <w:proofErr w:type="gramEnd"/>
            <w:r w:rsidRPr="00D65BD4">
              <w:rPr>
                <w:rFonts w:eastAsia="SimSun"/>
                <w:iCs/>
                <w:szCs w:val="20"/>
              </w:rPr>
              <w:t xml:space="preserve">, </w:t>
            </w:r>
          </w:p>
          <w:p w14:paraId="4CD3E037" w14:textId="77777777" w:rsidR="00D65BD4" w:rsidRPr="00D65BD4" w:rsidRDefault="00D65BD4" w:rsidP="00D65BD4">
            <w:pPr>
              <w:spacing w:after="240"/>
              <w:ind w:left="720"/>
              <w:rPr>
                <w:rFonts w:eastAsia="SimSun"/>
                <w:bCs/>
                <w:iCs/>
                <w:szCs w:val="20"/>
              </w:rPr>
            </w:pPr>
            <w:r w:rsidRPr="00D65BD4">
              <w:rPr>
                <w:rFonts w:eastAsia="SimSun"/>
                <w:iCs/>
                <w:szCs w:val="20"/>
              </w:rPr>
              <w:t>The RUCAC</w:t>
            </w:r>
            <w:r w:rsidRPr="00D65BD4">
              <w:rPr>
                <w:rFonts w:eastAsia="SimSun"/>
                <w:szCs w:val="20"/>
              </w:rPr>
              <w:t xml:space="preserve"> revenue</w:t>
            </w:r>
            <w:r w:rsidRPr="00D65BD4">
              <w:rPr>
                <w:rFonts w:eastAsia="SimSun"/>
                <w:iCs/>
                <w:szCs w:val="20"/>
              </w:rPr>
              <w:t xml:space="preserve"> is calculated for a Combined Cycle Train as follows</w:t>
            </w:r>
            <w:r w:rsidRPr="00D65BD4">
              <w:rPr>
                <w:rFonts w:eastAsia="SimSun"/>
                <w:bCs/>
                <w:iCs/>
                <w:szCs w:val="20"/>
              </w:rPr>
              <w:t>:</w:t>
            </w:r>
          </w:p>
          <w:p w14:paraId="774D7CFD" w14:textId="487A8D38" w:rsidR="00D65BD4" w:rsidRPr="00D65BD4" w:rsidRDefault="00D65BD4" w:rsidP="00D65BD4">
            <w:pPr>
              <w:tabs>
                <w:tab w:val="left" w:pos="2340"/>
                <w:tab w:val="left" w:pos="2880"/>
              </w:tabs>
              <w:spacing w:after="240"/>
              <w:ind w:left="3067" w:hanging="2347"/>
              <w:rPr>
                <w:rFonts w:eastAsia="SimSun"/>
                <w:b/>
                <w:lang w:val="x-none" w:eastAsia="x-none"/>
              </w:rPr>
            </w:pPr>
            <w:r w:rsidRPr="00D65BD4">
              <w:rPr>
                <w:rFonts w:eastAsia="SimSun"/>
                <w:b/>
                <w:lang w:val="x-none" w:eastAsia="x-none"/>
              </w:rPr>
              <w:t xml:space="preserve">RUCACREV </w:t>
            </w:r>
            <w:r w:rsidRPr="00D65BD4">
              <w:rPr>
                <w:rFonts w:eastAsia="SimSun"/>
                <w:b/>
                <w:i/>
                <w:vertAlign w:val="subscript"/>
                <w:lang w:val="x-none" w:eastAsia="x-none"/>
              </w:rPr>
              <w:t>q, r, d</w:t>
            </w:r>
            <w:r w:rsidRPr="00D65BD4">
              <w:rPr>
                <w:rFonts w:eastAsia="SimSun"/>
                <w:b/>
                <w:lang w:val="x-none" w:eastAsia="x-none"/>
              </w:rPr>
              <w:tab/>
              <w:t xml:space="preserve">=  Max{0, </w:t>
            </w:r>
            <w:r w:rsidRPr="00D65BD4">
              <w:rPr>
                <w:rFonts w:eastAsia="SimSun"/>
                <w:b/>
                <w:noProof/>
                <w:position w:val="-20"/>
                <w:lang w:val="x-none" w:eastAsia="x-none"/>
              </w:rPr>
              <w:drawing>
                <wp:inline distT="0" distB="0" distL="0" distR="0" wp14:anchorId="71FFE664" wp14:editId="6F270F15">
                  <wp:extent cx="152400" cy="304800"/>
                  <wp:effectExtent l="0" t="0" r="0" b="0"/>
                  <wp:docPr id="112372647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D65BD4">
              <w:rPr>
                <w:rFonts w:eastAsia="SimSun"/>
                <w:b/>
                <w:lang w:val="x-none" w:eastAsia="x-none"/>
              </w:rPr>
              <w:t xml:space="preserve"> RUCMEREV96 </w:t>
            </w:r>
            <w:r w:rsidRPr="00D65BD4">
              <w:rPr>
                <w:rFonts w:eastAsia="SimSun"/>
                <w:b/>
                <w:i/>
                <w:vertAlign w:val="subscript"/>
                <w:lang w:val="x-none" w:eastAsia="x-none"/>
              </w:rPr>
              <w:t>q, r, i</w:t>
            </w:r>
            <w:r w:rsidRPr="00D65BD4">
              <w:rPr>
                <w:rFonts w:eastAsia="SimSun"/>
                <w:b/>
                <w:lang w:val="x-none" w:eastAsia="x-none"/>
              </w:rPr>
              <w:t xml:space="preserve"> + Max(0, </w:t>
            </w:r>
            <w:r w:rsidRPr="00D65BD4">
              <w:rPr>
                <w:rFonts w:eastAsia="SimSun"/>
                <w:b/>
                <w:noProof/>
                <w:position w:val="-20"/>
                <w:lang w:val="x-none" w:eastAsia="x-none"/>
              </w:rPr>
              <w:drawing>
                <wp:inline distT="0" distB="0" distL="0" distR="0" wp14:anchorId="013683A4" wp14:editId="5943FDD9">
                  <wp:extent cx="152400" cy="304800"/>
                  <wp:effectExtent l="0" t="0" r="0" b="0"/>
                  <wp:docPr id="894418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D65BD4">
              <w:rPr>
                <w:rFonts w:eastAsia="SimSun"/>
                <w:b/>
                <w:lang w:val="x-none" w:eastAsia="x-none"/>
              </w:rPr>
              <w:t xml:space="preserve">RUCEXRR96 </w:t>
            </w:r>
            <w:r w:rsidRPr="00D65BD4">
              <w:rPr>
                <w:rFonts w:eastAsia="SimSun"/>
                <w:b/>
                <w:i/>
                <w:vertAlign w:val="subscript"/>
                <w:lang w:val="x-none" w:eastAsia="x-none"/>
              </w:rPr>
              <w:t>q, r, i</w:t>
            </w:r>
            <w:r w:rsidRPr="00D65BD4">
              <w:rPr>
                <w:rFonts w:eastAsia="SimSun"/>
                <w:b/>
                <w:lang w:val="x-none" w:eastAsia="x-none"/>
              </w:rPr>
              <w:t xml:space="preserve">)}  </w:t>
            </w:r>
          </w:p>
          <w:p w14:paraId="72C0DC09" w14:textId="77777777" w:rsidR="00D65BD4" w:rsidRPr="00D65BD4" w:rsidRDefault="00D65BD4" w:rsidP="00D65BD4">
            <w:pPr>
              <w:rPr>
                <w:rFonts w:eastAsia="SimSun"/>
                <w:iCs/>
                <w:szCs w:val="20"/>
              </w:rPr>
            </w:pPr>
            <w:r w:rsidRPr="00D65BD4">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D65BD4" w:rsidRPr="00D65BD4" w14:paraId="6BF3BCED" w14:textId="77777777" w:rsidTr="0003786F">
              <w:trPr>
                <w:cantSplit/>
                <w:tblHeader/>
              </w:trPr>
              <w:tc>
                <w:tcPr>
                  <w:tcW w:w="944" w:type="pct"/>
                </w:tcPr>
                <w:p w14:paraId="6BC63549" w14:textId="77777777" w:rsidR="00D65BD4" w:rsidRPr="00D65BD4" w:rsidRDefault="00D65BD4" w:rsidP="00D65BD4">
                  <w:pPr>
                    <w:spacing w:after="120"/>
                    <w:rPr>
                      <w:rFonts w:eastAsia="SimSun"/>
                      <w:b/>
                      <w:iCs/>
                      <w:sz w:val="20"/>
                      <w:szCs w:val="20"/>
                    </w:rPr>
                  </w:pPr>
                  <w:r w:rsidRPr="00D65BD4">
                    <w:rPr>
                      <w:rFonts w:eastAsia="SimSun"/>
                      <w:b/>
                      <w:iCs/>
                      <w:sz w:val="20"/>
                      <w:szCs w:val="20"/>
                    </w:rPr>
                    <w:lastRenderedPageBreak/>
                    <w:t>Variable</w:t>
                  </w:r>
                </w:p>
              </w:tc>
              <w:tc>
                <w:tcPr>
                  <w:tcW w:w="434" w:type="pct"/>
                </w:tcPr>
                <w:p w14:paraId="2DF720A4" w14:textId="77777777" w:rsidR="00D65BD4" w:rsidRPr="00D65BD4" w:rsidRDefault="00D65BD4" w:rsidP="00D65BD4">
                  <w:pPr>
                    <w:spacing w:after="120"/>
                    <w:jc w:val="center"/>
                    <w:rPr>
                      <w:rFonts w:eastAsia="SimSun"/>
                      <w:b/>
                      <w:iCs/>
                      <w:sz w:val="20"/>
                      <w:szCs w:val="20"/>
                    </w:rPr>
                  </w:pPr>
                  <w:r w:rsidRPr="00D65BD4">
                    <w:rPr>
                      <w:rFonts w:eastAsia="SimSun"/>
                      <w:b/>
                      <w:iCs/>
                      <w:sz w:val="20"/>
                      <w:szCs w:val="20"/>
                    </w:rPr>
                    <w:t>Unit</w:t>
                  </w:r>
                </w:p>
              </w:tc>
              <w:tc>
                <w:tcPr>
                  <w:tcW w:w="3622" w:type="pct"/>
                </w:tcPr>
                <w:p w14:paraId="7CABF570" w14:textId="77777777" w:rsidR="00D65BD4" w:rsidRPr="00D65BD4" w:rsidRDefault="00D65BD4" w:rsidP="00D65BD4">
                  <w:pPr>
                    <w:spacing w:after="120"/>
                    <w:rPr>
                      <w:rFonts w:eastAsia="SimSun"/>
                      <w:b/>
                      <w:iCs/>
                      <w:sz w:val="20"/>
                      <w:szCs w:val="20"/>
                    </w:rPr>
                  </w:pPr>
                  <w:r w:rsidRPr="00D65BD4">
                    <w:rPr>
                      <w:rFonts w:eastAsia="SimSun"/>
                      <w:b/>
                      <w:iCs/>
                      <w:sz w:val="20"/>
                      <w:szCs w:val="20"/>
                    </w:rPr>
                    <w:t>Definition</w:t>
                  </w:r>
                </w:p>
              </w:tc>
            </w:tr>
            <w:tr w:rsidR="00D65BD4" w:rsidRPr="00D65BD4" w14:paraId="614468CC" w14:textId="77777777" w:rsidTr="0003786F">
              <w:trPr>
                <w:cantSplit/>
              </w:trPr>
              <w:tc>
                <w:tcPr>
                  <w:tcW w:w="944" w:type="pct"/>
                </w:tcPr>
                <w:p w14:paraId="00A3B807"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RUCCBAMT </w:t>
                  </w:r>
                  <w:r w:rsidRPr="00D65BD4">
                    <w:rPr>
                      <w:rFonts w:eastAsia="SimSun"/>
                      <w:i/>
                      <w:iCs/>
                      <w:sz w:val="20"/>
                      <w:szCs w:val="20"/>
                      <w:vertAlign w:val="subscript"/>
                    </w:rPr>
                    <w:t>q, r, h</w:t>
                  </w:r>
                </w:p>
              </w:tc>
              <w:tc>
                <w:tcPr>
                  <w:tcW w:w="434" w:type="pct"/>
                </w:tcPr>
                <w:p w14:paraId="23D795A0"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2093CDA1"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RUC </w:t>
                  </w:r>
                  <w:proofErr w:type="spellStart"/>
                  <w:r w:rsidRPr="00D65BD4">
                    <w:rPr>
                      <w:rFonts w:eastAsia="SimSun"/>
                      <w:i/>
                      <w:iCs/>
                      <w:sz w:val="20"/>
                      <w:szCs w:val="20"/>
                    </w:rPr>
                    <w:t>Clawback</w:t>
                  </w:r>
                  <w:proofErr w:type="spellEnd"/>
                  <w:r w:rsidRPr="00D65BD4">
                    <w:rPr>
                      <w:rFonts w:eastAsia="SimSun"/>
                      <w:i/>
                      <w:iCs/>
                      <w:sz w:val="20"/>
                      <w:szCs w:val="20"/>
                    </w:rPr>
                    <w:t xml:space="preserve"> Charge</w:t>
                  </w:r>
                  <w:r w:rsidRPr="00D65BD4">
                    <w:rPr>
                      <w:rFonts w:eastAsia="SimSun"/>
                      <w:iCs/>
                      <w:sz w:val="20"/>
                      <w:szCs w:val="20"/>
                    </w:rPr>
                    <w:t xml:space="preserve">––The RUC </w:t>
                  </w:r>
                  <w:proofErr w:type="spellStart"/>
                  <w:r w:rsidRPr="00D65BD4">
                    <w:rPr>
                      <w:rFonts w:eastAsia="SimSun"/>
                      <w:iCs/>
                      <w:sz w:val="20"/>
                      <w:szCs w:val="20"/>
                    </w:rPr>
                    <w:t>Clawback</w:t>
                  </w:r>
                  <w:proofErr w:type="spellEnd"/>
                  <w:r w:rsidRPr="00D65BD4">
                    <w:rPr>
                      <w:rFonts w:eastAsia="SimSun"/>
                      <w:iCs/>
                      <w:sz w:val="20"/>
                      <w:szCs w:val="20"/>
                    </w:rPr>
                    <w:t xml:space="preserve"> Charge to a QSE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 xml:space="preserve">q </w:t>
                  </w:r>
                  <w:r w:rsidRPr="00D65BD4">
                    <w:rPr>
                      <w:rFonts w:eastAsia="SimSun"/>
                      <w:iCs/>
                      <w:sz w:val="20"/>
                      <w:szCs w:val="20"/>
                    </w:rPr>
                    <w:t xml:space="preserve">as described in this Section, for each RUC-Committed Hour </w:t>
                  </w:r>
                  <w:r w:rsidRPr="00D65BD4">
                    <w:rPr>
                      <w:rFonts w:eastAsia="SimSun"/>
                      <w:i/>
                      <w:iCs/>
                      <w:sz w:val="20"/>
                      <w:szCs w:val="20"/>
                    </w:rPr>
                    <w:t>h</w:t>
                  </w:r>
                  <w:r w:rsidRPr="00D65BD4">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D65BD4" w:rsidRPr="00D65BD4" w14:paraId="2DB3D9FD" w14:textId="77777777" w:rsidTr="0003786F">
              <w:trPr>
                <w:cantSplit/>
              </w:trPr>
              <w:tc>
                <w:tcPr>
                  <w:tcW w:w="944" w:type="pct"/>
                </w:tcPr>
                <w:p w14:paraId="1875515C"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RUCG </w:t>
                  </w:r>
                  <w:r w:rsidRPr="00D65BD4">
                    <w:rPr>
                      <w:rFonts w:eastAsia="SimSun"/>
                      <w:i/>
                      <w:iCs/>
                      <w:sz w:val="20"/>
                      <w:szCs w:val="20"/>
                      <w:vertAlign w:val="subscript"/>
                    </w:rPr>
                    <w:t>q, r, d</w:t>
                  </w:r>
                </w:p>
              </w:tc>
              <w:tc>
                <w:tcPr>
                  <w:tcW w:w="434" w:type="pct"/>
                </w:tcPr>
                <w:p w14:paraId="67BF0026"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2575A7D2" w14:textId="77777777" w:rsidR="00D65BD4" w:rsidRPr="00D65BD4" w:rsidRDefault="00D65BD4" w:rsidP="00D65BD4">
                  <w:pPr>
                    <w:spacing w:after="60"/>
                    <w:rPr>
                      <w:rFonts w:eastAsia="SimSun"/>
                      <w:iCs/>
                      <w:sz w:val="20"/>
                      <w:szCs w:val="20"/>
                    </w:rPr>
                  </w:pPr>
                  <w:r w:rsidRPr="00D65BD4">
                    <w:rPr>
                      <w:rFonts w:eastAsia="SimSun"/>
                      <w:i/>
                      <w:iCs/>
                      <w:sz w:val="20"/>
                      <w:szCs w:val="20"/>
                    </w:rPr>
                    <w:t>RUC Guarantee</w:t>
                  </w:r>
                  <w:r w:rsidRPr="00D65BD4">
                    <w:rPr>
                      <w:rFonts w:eastAsia="SimSun"/>
                      <w:iCs/>
                      <w:sz w:val="20"/>
                      <w:szCs w:val="20"/>
                    </w:rPr>
                    <w:t xml:space="preserve">—The sum of eligible Startup Costs and Minimum-Energy Costs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during all RUC-Committed Hours, for the Operating Day</w:t>
                  </w:r>
                  <w:r w:rsidRPr="00D65BD4">
                    <w:rPr>
                      <w:rFonts w:eastAsia="SimSun"/>
                      <w:i/>
                      <w:iCs/>
                      <w:sz w:val="20"/>
                      <w:szCs w:val="20"/>
                    </w:rPr>
                    <w:t xml:space="preserve"> d</w:t>
                  </w:r>
                  <w:r w:rsidRPr="00D65BD4">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D65BD4" w:rsidRPr="00D65BD4" w14:paraId="0313AD96" w14:textId="77777777" w:rsidTr="0003786F">
              <w:trPr>
                <w:cantSplit/>
              </w:trPr>
              <w:tc>
                <w:tcPr>
                  <w:tcW w:w="944" w:type="pct"/>
                </w:tcPr>
                <w:p w14:paraId="67BE8950"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RUCMEREV </w:t>
                  </w:r>
                  <w:r w:rsidRPr="00D65BD4">
                    <w:rPr>
                      <w:rFonts w:eastAsia="SimSun"/>
                      <w:i/>
                      <w:iCs/>
                      <w:sz w:val="20"/>
                      <w:szCs w:val="20"/>
                      <w:vertAlign w:val="subscript"/>
                    </w:rPr>
                    <w:t>q, r, d</w:t>
                  </w:r>
                </w:p>
              </w:tc>
              <w:tc>
                <w:tcPr>
                  <w:tcW w:w="434" w:type="pct"/>
                </w:tcPr>
                <w:p w14:paraId="13A6AA11"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7BD70625" w14:textId="77777777" w:rsidR="00D65BD4" w:rsidRPr="00D65BD4" w:rsidRDefault="00D65BD4" w:rsidP="00D65BD4">
                  <w:pPr>
                    <w:spacing w:after="60"/>
                    <w:rPr>
                      <w:rFonts w:eastAsia="SimSun"/>
                      <w:iCs/>
                      <w:sz w:val="20"/>
                      <w:szCs w:val="20"/>
                    </w:rPr>
                  </w:pPr>
                  <w:r w:rsidRPr="00D65BD4">
                    <w:rPr>
                      <w:rFonts w:eastAsia="SimSun"/>
                      <w:i/>
                      <w:iCs/>
                      <w:sz w:val="20"/>
                      <w:szCs w:val="20"/>
                    </w:rPr>
                    <w:t>RUC Minimum-Energy Revenue</w:t>
                  </w:r>
                  <w:r w:rsidRPr="00D65BD4">
                    <w:rPr>
                      <w:rFonts w:eastAsia="SimSun"/>
                      <w:iCs/>
                      <w:sz w:val="20"/>
                      <w:szCs w:val="20"/>
                    </w:rPr>
                    <w:t xml:space="preserve">—The sum of the energy revenues for generation of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up to LSL during all RUC-Committed Hours, for the Operating Day</w:t>
                  </w:r>
                  <w:r w:rsidRPr="00D65BD4">
                    <w:rPr>
                      <w:rFonts w:eastAsia="SimSun"/>
                      <w:i/>
                      <w:iCs/>
                      <w:sz w:val="20"/>
                      <w:szCs w:val="20"/>
                    </w:rPr>
                    <w:t xml:space="preserve"> d</w:t>
                  </w:r>
                  <w:r w:rsidRPr="00D65BD4">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D65BD4" w:rsidRPr="00D65BD4" w14:paraId="7123E7B2" w14:textId="77777777" w:rsidTr="0003786F">
              <w:trPr>
                <w:cantSplit/>
              </w:trPr>
              <w:tc>
                <w:tcPr>
                  <w:tcW w:w="944" w:type="pct"/>
                </w:tcPr>
                <w:p w14:paraId="24F6F596"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RUCEXRR </w:t>
                  </w:r>
                  <w:r w:rsidRPr="00D65BD4">
                    <w:rPr>
                      <w:rFonts w:eastAsia="SimSun"/>
                      <w:i/>
                      <w:iCs/>
                      <w:sz w:val="20"/>
                      <w:szCs w:val="20"/>
                      <w:vertAlign w:val="subscript"/>
                    </w:rPr>
                    <w:t>q, r, d</w:t>
                  </w:r>
                </w:p>
              </w:tc>
              <w:tc>
                <w:tcPr>
                  <w:tcW w:w="434" w:type="pct"/>
                </w:tcPr>
                <w:p w14:paraId="313847C6"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57263DF6" w14:textId="77777777" w:rsidR="00D65BD4" w:rsidRPr="00D65BD4" w:rsidRDefault="00D65BD4" w:rsidP="00D65BD4">
                  <w:pPr>
                    <w:spacing w:after="60"/>
                    <w:rPr>
                      <w:rFonts w:eastAsia="SimSun"/>
                      <w:iCs/>
                      <w:sz w:val="20"/>
                      <w:szCs w:val="20"/>
                    </w:rPr>
                  </w:pPr>
                  <w:r w:rsidRPr="00D65BD4">
                    <w:rPr>
                      <w:rFonts w:eastAsia="SimSun"/>
                      <w:i/>
                      <w:iCs/>
                      <w:sz w:val="20"/>
                      <w:szCs w:val="20"/>
                    </w:rPr>
                    <w:t>Revenue Less Cost Above LSL During RUC-Committed Hours</w:t>
                  </w:r>
                  <w:r w:rsidRPr="00D65BD4">
                    <w:rPr>
                      <w:rFonts w:eastAsia="SimSun"/>
                      <w:iCs/>
                      <w:sz w:val="20"/>
                      <w:szCs w:val="20"/>
                    </w:rPr>
                    <w:t xml:space="preserve">—The sum of the total revenue for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above the LSL less the cost during all RUC-Committed Hours, for the Operating Day</w:t>
                  </w:r>
                  <w:r w:rsidRPr="00D65BD4">
                    <w:rPr>
                      <w:rFonts w:eastAsia="SimSun"/>
                      <w:i/>
                      <w:iCs/>
                      <w:sz w:val="20"/>
                      <w:szCs w:val="20"/>
                    </w:rPr>
                    <w:t xml:space="preserve"> d</w:t>
                  </w:r>
                  <w:r w:rsidRPr="00D65BD4">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D65BD4" w:rsidRPr="00D65BD4" w14:paraId="7A54A1A5" w14:textId="77777777" w:rsidTr="0003786F">
              <w:trPr>
                <w:cantSplit/>
              </w:trPr>
              <w:tc>
                <w:tcPr>
                  <w:tcW w:w="944" w:type="pct"/>
                </w:tcPr>
                <w:p w14:paraId="097C95FF"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RUCEXRQC </w:t>
                  </w:r>
                  <w:r w:rsidRPr="00D65BD4">
                    <w:rPr>
                      <w:rFonts w:eastAsia="SimSun"/>
                      <w:i/>
                      <w:iCs/>
                      <w:sz w:val="20"/>
                      <w:szCs w:val="20"/>
                      <w:vertAlign w:val="subscript"/>
                    </w:rPr>
                    <w:t>q, r, d</w:t>
                  </w:r>
                </w:p>
              </w:tc>
              <w:tc>
                <w:tcPr>
                  <w:tcW w:w="434" w:type="pct"/>
                </w:tcPr>
                <w:p w14:paraId="0B9314B5"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622" w:type="pct"/>
                </w:tcPr>
                <w:p w14:paraId="248E18A8" w14:textId="77777777" w:rsidR="00D65BD4" w:rsidRPr="00D65BD4" w:rsidRDefault="00D65BD4" w:rsidP="00D65BD4">
                  <w:pPr>
                    <w:spacing w:after="60"/>
                    <w:rPr>
                      <w:rFonts w:eastAsia="SimSun"/>
                      <w:iCs/>
                      <w:sz w:val="20"/>
                      <w:szCs w:val="20"/>
                    </w:rPr>
                  </w:pPr>
                  <w:r w:rsidRPr="00D65BD4">
                    <w:rPr>
                      <w:rFonts w:eastAsia="SimSun"/>
                      <w:i/>
                      <w:iCs/>
                      <w:sz w:val="20"/>
                      <w:szCs w:val="20"/>
                    </w:rPr>
                    <w:t>Revenue Less Cost from QSE-</w:t>
                  </w:r>
                  <w:proofErr w:type="spellStart"/>
                  <w:r w:rsidRPr="00D65BD4">
                    <w:rPr>
                      <w:rFonts w:eastAsia="SimSun"/>
                      <w:i/>
                      <w:iCs/>
                      <w:sz w:val="20"/>
                      <w:szCs w:val="20"/>
                    </w:rPr>
                    <w:t>Clawback</w:t>
                  </w:r>
                  <w:proofErr w:type="spellEnd"/>
                  <w:r w:rsidRPr="00D65BD4">
                    <w:rPr>
                      <w:rFonts w:eastAsia="SimSun"/>
                      <w:i/>
                      <w:iCs/>
                      <w:sz w:val="20"/>
                      <w:szCs w:val="20"/>
                    </w:rPr>
                    <w:t xml:space="preserve"> Intervals</w:t>
                  </w:r>
                  <w:r w:rsidRPr="00D65BD4">
                    <w:rPr>
                      <w:rFonts w:eastAsia="SimSun"/>
                      <w:iCs/>
                      <w:sz w:val="20"/>
                      <w:szCs w:val="20"/>
                    </w:rPr>
                    <w:t xml:space="preserve">—The sum of the total revenue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less the cost during all QSE-</w:t>
                  </w:r>
                  <w:proofErr w:type="spellStart"/>
                  <w:r w:rsidRPr="00D65BD4">
                    <w:rPr>
                      <w:rFonts w:eastAsia="SimSun"/>
                      <w:iCs/>
                      <w:sz w:val="20"/>
                      <w:szCs w:val="20"/>
                    </w:rPr>
                    <w:t>Clawback</w:t>
                  </w:r>
                  <w:proofErr w:type="spellEnd"/>
                  <w:r w:rsidRPr="00D65BD4">
                    <w:rPr>
                      <w:rFonts w:eastAsia="SimSun"/>
                      <w:iCs/>
                      <w:sz w:val="20"/>
                      <w:szCs w:val="20"/>
                    </w:rPr>
                    <w:t xml:space="preserve"> Intervals for the Operating Day</w:t>
                  </w:r>
                  <w:r w:rsidRPr="00D65BD4">
                    <w:rPr>
                      <w:rFonts w:eastAsia="SimSun"/>
                      <w:i/>
                      <w:iCs/>
                      <w:sz w:val="20"/>
                      <w:szCs w:val="20"/>
                    </w:rPr>
                    <w:t xml:space="preserve"> d</w:t>
                  </w:r>
                  <w:r w:rsidRPr="00D65BD4">
                    <w:rPr>
                      <w:rFonts w:eastAsia="SimSun"/>
                      <w:iCs/>
                      <w:sz w:val="20"/>
                      <w:szCs w:val="20"/>
                    </w:rPr>
                    <w:t>.  See Section 5.7.1.4.  When one or more Combined Cycle Generation Resources are committed by RUC, Revenue Less Cost from QSE-</w:t>
                  </w:r>
                  <w:proofErr w:type="spellStart"/>
                  <w:r w:rsidRPr="00D65BD4">
                    <w:rPr>
                      <w:rFonts w:eastAsia="SimSun"/>
                      <w:iCs/>
                      <w:sz w:val="20"/>
                      <w:szCs w:val="20"/>
                    </w:rPr>
                    <w:t>Clawback</w:t>
                  </w:r>
                  <w:proofErr w:type="spellEnd"/>
                  <w:r w:rsidRPr="00D65BD4">
                    <w:rPr>
                      <w:rFonts w:eastAsia="SimSun"/>
                      <w:iCs/>
                      <w:sz w:val="20"/>
                      <w:szCs w:val="20"/>
                    </w:rPr>
                    <w:t xml:space="preserve"> Intervals is calculated for the Combined Cycle Train for all Combined Cycle Generation Resources earning revenue in QSE </w:t>
                  </w:r>
                  <w:proofErr w:type="spellStart"/>
                  <w:r w:rsidRPr="00D65BD4">
                    <w:rPr>
                      <w:rFonts w:eastAsia="SimSun"/>
                      <w:iCs/>
                      <w:sz w:val="20"/>
                      <w:szCs w:val="20"/>
                    </w:rPr>
                    <w:t>Clawback</w:t>
                  </w:r>
                  <w:proofErr w:type="spellEnd"/>
                  <w:r w:rsidRPr="00D65BD4">
                    <w:rPr>
                      <w:rFonts w:eastAsia="SimSun"/>
                      <w:iCs/>
                      <w:sz w:val="20"/>
                      <w:szCs w:val="20"/>
                    </w:rPr>
                    <w:t xml:space="preserve"> Intervals.</w:t>
                  </w:r>
                </w:p>
              </w:tc>
            </w:tr>
            <w:tr w:rsidR="00D65BD4" w:rsidRPr="00D65BD4" w14:paraId="32A7C1D9" w14:textId="77777777" w:rsidTr="0003786F">
              <w:trPr>
                <w:cantSplit/>
              </w:trPr>
              <w:tc>
                <w:tcPr>
                  <w:tcW w:w="944" w:type="pct"/>
                </w:tcPr>
                <w:p w14:paraId="1BCA3520"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RUCACREV </w:t>
                  </w:r>
                  <w:r w:rsidRPr="00D65BD4">
                    <w:rPr>
                      <w:rFonts w:eastAsia="SimSun"/>
                      <w:i/>
                      <w:iCs/>
                      <w:sz w:val="20"/>
                      <w:szCs w:val="20"/>
                      <w:vertAlign w:val="subscript"/>
                    </w:rPr>
                    <w:t>q, r, d</w:t>
                  </w:r>
                </w:p>
              </w:tc>
              <w:tc>
                <w:tcPr>
                  <w:tcW w:w="434" w:type="pct"/>
                </w:tcPr>
                <w:p w14:paraId="3764BB9B" w14:textId="77777777" w:rsidR="00D65BD4" w:rsidRPr="00D65BD4" w:rsidRDefault="00D65BD4" w:rsidP="00D65BD4">
                  <w:pPr>
                    <w:spacing w:after="60" w:line="360" w:lineRule="auto"/>
                    <w:jc w:val="center"/>
                    <w:rPr>
                      <w:rFonts w:eastAsia="SimSun"/>
                      <w:iCs/>
                      <w:sz w:val="20"/>
                      <w:szCs w:val="20"/>
                    </w:rPr>
                  </w:pPr>
                  <w:r w:rsidRPr="00D65BD4">
                    <w:rPr>
                      <w:rFonts w:eastAsia="SimSun"/>
                      <w:iCs/>
                      <w:sz w:val="20"/>
                      <w:szCs w:val="20"/>
                    </w:rPr>
                    <w:t>$</w:t>
                  </w:r>
                </w:p>
              </w:tc>
              <w:tc>
                <w:tcPr>
                  <w:tcW w:w="3622" w:type="pct"/>
                </w:tcPr>
                <w:p w14:paraId="2E7DFEE1" w14:textId="77777777" w:rsidR="00D65BD4" w:rsidRPr="00D65BD4" w:rsidRDefault="00D65BD4" w:rsidP="00D65BD4">
                  <w:pPr>
                    <w:spacing w:after="60"/>
                    <w:rPr>
                      <w:rFonts w:eastAsia="SimSun"/>
                      <w:i/>
                      <w:iCs/>
                      <w:sz w:val="20"/>
                      <w:szCs w:val="20"/>
                    </w:rPr>
                  </w:pPr>
                  <w:r w:rsidRPr="00D65BD4">
                    <w:rPr>
                      <w:rFonts w:eastAsia="SimSun"/>
                      <w:i/>
                      <w:iCs/>
                      <w:sz w:val="20"/>
                      <w:szCs w:val="20"/>
                    </w:rPr>
                    <w:t>Revenue from RUCAC Hours</w:t>
                  </w:r>
                  <w:r w:rsidRPr="00D65BD4">
                    <w:rPr>
                      <w:rFonts w:eastAsia="SimSun"/>
                      <w:iCs/>
                      <w:sz w:val="20"/>
                      <w:szCs w:val="20"/>
                    </w:rPr>
                    <w:t xml:space="preserve">—The net positive sum for the energy revenues for generation of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up to LSL and the total revenue for Resource </w:t>
                  </w:r>
                  <w:r w:rsidRPr="00D65BD4">
                    <w:rPr>
                      <w:rFonts w:eastAsia="SimSun"/>
                      <w:i/>
                      <w:iCs/>
                      <w:sz w:val="20"/>
                      <w:szCs w:val="20"/>
                    </w:rPr>
                    <w:t>r</w:t>
                  </w:r>
                  <w:r w:rsidRPr="00D65BD4">
                    <w:rPr>
                      <w:rFonts w:eastAsia="SimSun"/>
                      <w:iCs/>
                      <w:sz w:val="20"/>
                      <w:szCs w:val="20"/>
                    </w:rPr>
                    <w:t xml:space="preserve"> operating above its LSL less the cost during all RUCAC-Hours, for the Operating Day </w:t>
                  </w:r>
                  <w:r w:rsidRPr="00D65BD4">
                    <w:rPr>
                      <w:rFonts w:eastAsia="SimSun"/>
                      <w:i/>
                      <w:iCs/>
                      <w:sz w:val="20"/>
                      <w:szCs w:val="20"/>
                    </w:rPr>
                    <w:t>d</w:t>
                  </w:r>
                  <w:r w:rsidRPr="00D65BD4">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D65BD4" w:rsidRPr="00D65BD4" w14:paraId="1D63E185" w14:textId="77777777" w:rsidTr="0003786F">
              <w:trPr>
                <w:cantSplit/>
              </w:trPr>
              <w:tc>
                <w:tcPr>
                  <w:tcW w:w="944" w:type="pct"/>
                </w:tcPr>
                <w:p w14:paraId="68C47FF1"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RUCMEREV96 </w:t>
                  </w:r>
                  <w:r w:rsidRPr="00D65BD4">
                    <w:rPr>
                      <w:rFonts w:eastAsia="SimSun"/>
                      <w:i/>
                      <w:iCs/>
                      <w:sz w:val="20"/>
                      <w:szCs w:val="20"/>
                      <w:vertAlign w:val="subscript"/>
                    </w:rPr>
                    <w:t>q, r, i</w:t>
                  </w:r>
                </w:p>
              </w:tc>
              <w:tc>
                <w:tcPr>
                  <w:tcW w:w="434" w:type="pct"/>
                </w:tcPr>
                <w:p w14:paraId="556D1FC9" w14:textId="77777777" w:rsidR="00D65BD4" w:rsidRPr="00D65BD4" w:rsidRDefault="00D65BD4" w:rsidP="00D65BD4">
                  <w:pPr>
                    <w:spacing w:after="60" w:line="360" w:lineRule="auto"/>
                    <w:jc w:val="center"/>
                    <w:rPr>
                      <w:rFonts w:eastAsia="SimSun"/>
                      <w:iCs/>
                      <w:sz w:val="20"/>
                      <w:szCs w:val="20"/>
                    </w:rPr>
                  </w:pPr>
                  <w:r w:rsidRPr="00D65BD4">
                    <w:rPr>
                      <w:rFonts w:eastAsia="SimSun"/>
                      <w:iCs/>
                      <w:sz w:val="20"/>
                      <w:szCs w:val="20"/>
                    </w:rPr>
                    <w:t>$</w:t>
                  </w:r>
                </w:p>
              </w:tc>
              <w:tc>
                <w:tcPr>
                  <w:tcW w:w="3622" w:type="pct"/>
                </w:tcPr>
                <w:p w14:paraId="566936B0" w14:textId="77777777" w:rsidR="00D65BD4" w:rsidRPr="00D65BD4" w:rsidRDefault="00D65BD4" w:rsidP="00D65BD4">
                  <w:pPr>
                    <w:spacing w:after="60"/>
                    <w:rPr>
                      <w:rFonts w:eastAsia="SimSun"/>
                      <w:i/>
                      <w:iCs/>
                      <w:sz w:val="20"/>
                      <w:szCs w:val="20"/>
                    </w:rPr>
                  </w:pPr>
                  <w:r w:rsidRPr="00D65BD4">
                    <w:rPr>
                      <w:rFonts w:eastAsia="SimSun"/>
                      <w:i/>
                      <w:iCs/>
                      <w:sz w:val="20"/>
                      <w:szCs w:val="20"/>
                    </w:rPr>
                    <w:t>RUC Minimum-Energy Revenue by Interval</w:t>
                  </w:r>
                  <w:r w:rsidRPr="00D65BD4">
                    <w:rPr>
                      <w:rFonts w:eastAsia="SimSun"/>
                      <w:iCs/>
                      <w:sz w:val="20"/>
                      <w:szCs w:val="20"/>
                    </w:rPr>
                    <w:t xml:space="preserve">—The energy revenues for generation of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up to LSL during all RUC-Committed Hours, for the Settlement Interval </w:t>
                  </w:r>
                  <w:r w:rsidRPr="00D65BD4">
                    <w:rPr>
                      <w:rFonts w:eastAsia="SimSun"/>
                      <w:i/>
                      <w:iCs/>
                      <w:sz w:val="20"/>
                      <w:szCs w:val="20"/>
                    </w:rPr>
                    <w:t>i</w:t>
                  </w:r>
                  <w:r w:rsidRPr="00D65BD4">
                    <w:rPr>
                      <w:rFonts w:eastAsia="SimSu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89" w:author="ERCOT" w:date="2024-05-20T15:29:00Z">
                    <w:r w:rsidRPr="00D65BD4">
                      <w:rPr>
                        <w:rFonts w:eastAsia="SimSun"/>
                        <w:iCs/>
                        <w:sz w:val="20"/>
                        <w:szCs w:val="20"/>
                      </w:rPr>
                      <w:t>or DRRS</w:t>
                    </w:r>
                  </w:ins>
                  <w:ins w:id="890" w:author="ERCOT" w:date="2024-05-29T07:42:00Z">
                    <w:r w:rsidRPr="00D65BD4">
                      <w:rPr>
                        <w:rFonts w:eastAsia="SimSun"/>
                        <w:iCs/>
                        <w:sz w:val="20"/>
                        <w:szCs w:val="20"/>
                      </w:rPr>
                      <w:t>-</w:t>
                    </w:r>
                  </w:ins>
                  <w:ins w:id="891" w:author="ERCOT" w:date="2024-05-20T15:29:00Z">
                    <w:r w:rsidRPr="00D65BD4">
                      <w:rPr>
                        <w:rFonts w:eastAsia="SimSun"/>
                        <w:iCs/>
                        <w:sz w:val="20"/>
                        <w:szCs w:val="20"/>
                      </w:rPr>
                      <w:t xml:space="preserve">deployed </w:t>
                    </w:r>
                  </w:ins>
                  <w:r w:rsidRPr="00D65BD4">
                    <w:rPr>
                      <w:rFonts w:eastAsia="SimSun"/>
                      <w:iCs/>
                      <w:sz w:val="20"/>
                      <w:szCs w:val="20"/>
                    </w:rPr>
                    <w:t>configuration.</w:t>
                  </w:r>
                </w:p>
              </w:tc>
            </w:tr>
            <w:tr w:rsidR="00D65BD4" w:rsidRPr="00D65BD4" w14:paraId="2CB5E749" w14:textId="77777777" w:rsidTr="0003786F">
              <w:trPr>
                <w:cantSplit/>
              </w:trPr>
              <w:tc>
                <w:tcPr>
                  <w:tcW w:w="944" w:type="pct"/>
                </w:tcPr>
                <w:p w14:paraId="1BCF6E28" w14:textId="77777777" w:rsidR="00D65BD4" w:rsidRPr="00D65BD4" w:rsidRDefault="00D65BD4" w:rsidP="00D65BD4">
                  <w:pPr>
                    <w:spacing w:after="60"/>
                    <w:rPr>
                      <w:rFonts w:eastAsia="SimSun"/>
                      <w:iCs/>
                      <w:sz w:val="20"/>
                      <w:szCs w:val="20"/>
                    </w:rPr>
                  </w:pPr>
                  <w:r w:rsidRPr="00D65BD4">
                    <w:rPr>
                      <w:rFonts w:eastAsia="SimSun"/>
                      <w:iCs/>
                      <w:sz w:val="20"/>
                      <w:szCs w:val="20"/>
                    </w:rPr>
                    <w:lastRenderedPageBreak/>
                    <w:t xml:space="preserve">RUCEXRR96 </w:t>
                  </w:r>
                  <w:r w:rsidRPr="00D65BD4">
                    <w:rPr>
                      <w:rFonts w:eastAsia="SimSun"/>
                      <w:i/>
                      <w:iCs/>
                      <w:sz w:val="20"/>
                      <w:szCs w:val="20"/>
                      <w:vertAlign w:val="subscript"/>
                    </w:rPr>
                    <w:t>q, r, i</w:t>
                  </w:r>
                </w:p>
              </w:tc>
              <w:tc>
                <w:tcPr>
                  <w:tcW w:w="434" w:type="pct"/>
                </w:tcPr>
                <w:p w14:paraId="7FC1A8E7" w14:textId="77777777" w:rsidR="00D65BD4" w:rsidRPr="00D65BD4" w:rsidRDefault="00D65BD4" w:rsidP="00D65BD4">
                  <w:pPr>
                    <w:spacing w:after="60" w:line="360" w:lineRule="auto"/>
                    <w:jc w:val="center"/>
                    <w:rPr>
                      <w:rFonts w:eastAsia="SimSun"/>
                      <w:iCs/>
                      <w:sz w:val="20"/>
                      <w:szCs w:val="20"/>
                    </w:rPr>
                  </w:pPr>
                  <w:r w:rsidRPr="00D65BD4">
                    <w:rPr>
                      <w:rFonts w:eastAsia="SimSun"/>
                      <w:iCs/>
                      <w:sz w:val="20"/>
                      <w:szCs w:val="20"/>
                    </w:rPr>
                    <w:t>$</w:t>
                  </w:r>
                </w:p>
              </w:tc>
              <w:tc>
                <w:tcPr>
                  <w:tcW w:w="3622" w:type="pct"/>
                </w:tcPr>
                <w:p w14:paraId="4379A4D9" w14:textId="77777777" w:rsidR="00D65BD4" w:rsidRPr="00D65BD4" w:rsidRDefault="00D65BD4" w:rsidP="00D65BD4">
                  <w:pPr>
                    <w:spacing w:after="60"/>
                    <w:rPr>
                      <w:rFonts w:eastAsia="SimSun"/>
                      <w:i/>
                      <w:iCs/>
                      <w:sz w:val="20"/>
                      <w:szCs w:val="20"/>
                    </w:rPr>
                  </w:pPr>
                  <w:r w:rsidRPr="00D65BD4">
                    <w:rPr>
                      <w:rFonts w:eastAsia="SimSun"/>
                      <w:i/>
                      <w:iCs/>
                      <w:sz w:val="20"/>
                      <w:szCs w:val="20"/>
                    </w:rPr>
                    <w:t>Revenue Less Cost Above LSL During RUC-Committed Hours by Interval</w:t>
                  </w:r>
                  <w:r w:rsidRPr="00D65BD4">
                    <w:rPr>
                      <w:rFonts w:eastAsia="SimSun"/>
                      <w:iCs/>
                      <w:sz w:val="20"/>
                      <w:szCs w:val="20"/>
                    </w:rPr>
                    <w:t xml:space="preserve">—The total revenue for Resource </w:t>
                  </w:r>
                  <w:r w:rsidRPr="00D65BD4">
                    <w:rPr>
                      <w:rFonts w:eastAsia="SimSun"/>
                      <w:i/>
                      <w:iCs/>
                      <w:sz w:val="20"/>
                      <w:szCs w:val="20"/>
                    </w:rPr>
                    <w:t xml:space="preserve">r </w:t>
                  </w:r>
                  <w:r w:rsidRPr="00D65BD4">
                    <w:rPr>
                      <w:rFonts w:eastAsia="SimSun"/>
                      <w:iCs/>
                      <w:sz w:val="20"/>
                      <w:szCs w:val="20"/>
                    </w:rPr>
                    <w:t xml:space="preserve">represented by QSE </w:t>
                  </w:r>
                  <w:r w:rsidRPr="00D65BD4">
                    <w:rPr>
                      <w:rFonts w:eastAsia="SimSun"/>
                      <w:i/>
                      <w:iCs/>
                      <w:sz w:val="20"/>
                      <w:szCs w:val="20"/>
                    </w:rPr>
                    <w:t>q</w:t>
                  </w:r>
                  <w:r w:rsidRPr="00D65BD4">
                    <w:rPr>
                      <w:rFonts w:eastAsia="SimSun"/>
                      <w:iCs/>
                      <w:sz w:val="20"/>
                      <w:szCs w:val="20"/>
                    </w:rPr>
                    <w:t xml:space="preserve"> operating above its LSL less the cost during all RUC-Committed hours, for the Settlement Interval </w:t>
                  </w:r>
                  <w:r w:rsidRPr="00D65BD4">
                    <w:rPr>
                      <w:rFonts w:eastAsia="SimSun"/>
                      <w:i/>
                      <w:iCs/>
                      <w:sz w:val="20"/>
                      <w:szCs w:val="20"/>
                    </w:rPr>
                    <w:t>i</w:t>
                  </w:r>
                  <w:r w:rsidRPr="00D65BD4">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D65BD4" w:rsidRPr="00D65BD4" w14:paraId="3182C109" w14:textId="77777777" w:rsidTr="0003786F">
              <w:trPr>
                <w:cantSplit/>
              </w:trPr>
              <w:tc>
                <w:tcPr>
                  <w:tcW w:w="944" w:type="pct"/>
                </w:tcPr>
                <w:p w14:paraId="597695D0"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RUCHR </w:t>
                  </w:r>
                  <w:r w:rsidRPr="00D65BD4">
                    <w:rPr>
                      <w:rFonts w:eastAsia="SimSun"/>
                      <w:i/>
                      <w:iCs/>
                      <w:sz w:val="20"/>
                      <w:szCs w:val="20"/>
                      <w:vertAlign w:val="subscript"/>
                    </w:rPr>
                    <w:t>q, r, d</w:t>
                  </w:r>
                </w:p>
              </w:tc>
              <w:tc>
                <w:tcPr>
                  <w:tcW w:w="434" w:type="pct"/>
                </w:tcPr>
                <w:p w14:paraId="355E328A"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79C5BA23" w14:textId="77777777" w:rsidR="00D65BD4" w:rsidRPr="00D65BD4" w:rsidRDefault="00D65BD4" w:rsidP="00D65BD4">
                  <w:pPr>
                    <w:spacing w:after="60"/>
                    <w:rPr>
                      <w:rFonts w:eastAsia="SimSun"/>
                      <w:iCs/>
                      <w:sz w:val="20"/>
                      <w:szCs w:val="20"/>
                    </w:rPr>
                  </w:pPr>
                  <w:r w:rsidRPr="00D65BD4">
                    <w:rPr>
                      <w:rFonts w:eastAsia="SimSun"/>
                      <w:i/>
                      <w:iCs/>
                      <w:sz w:val="20"/>
                      <w:szCs w:val="20"/>
                    </w:rPr>
                    <w:t>RUC Hour</w:t>
                  </w:r>
                  <w:r w:rsidRPr="00D65BD4">
                    <w:rPr>
                      <w:rFonts w:eastAsia="SimSun"/>
                      <w:iCs/>
                      <w:sz w:val="20"/>
                      <w:szCs w:val="20"/>
                    </w:rPr>
                    <w:t xml:space="preserve">—The total number of RUC-Committed Hours, for Resource </w:t>
                  </w:r>
                  <w:r w:rsidRPr="00D65BD4">
                    <w:rPr>
                      <w:rFonts w:eastAsia="SimSun"/>
                      <w:i/>
                      <w:iCs/>
                      <w:sz w:val="20"/>
                      <w:szCs w:val="20"/>
                    </w:rPr>
                    <w:t>r</w:t>
                  </w:r>
                  <w:r w:rsidRPr="00D65BD4">
                    <w:rPr>
                      <w:rFonts w:eastAsia="SimSun"/>
                      <w:iCs/>
                      <w:sz w:val="20"/>
                      <w:szCs w:val="20"/>
                    </w:rPr>
                    <w:t xml:space="preserve"> represented by QSE </w:t>
                  </w:r>
                  <w:r w:rsidRPr="00D65BD4">
                    <w:rPr>
                      <w:rFonts w:eastAsia="SimSun"/>
                      <w:i/>
                      <w:iCs/>
                      <w:sz w:val="20"/>
                      <w:szCs w:val="20"/>
                    </w:rPr>
                    <w:t>q</w:t>
                  </w:r>
                  <w:r w:rsidRPr="00D65BD4">
                    <w:rPr>
                      <w:rFonts w:eastAsia="SimSun"/>
                      <w:iCs/>
                      <w:sz w:val="20"/>
                      <w:szCs w:val="20"/>
                    </w:rPr>
                    <w:t xml:space="preserve"> for the Operating Day</w:t>
                  </w:r>
                  <w:r w:rsidRPr="00D65BD4">
                    <w:rPr>
                      <w:rFonts w:eastAsia="SimSun"/>
                      <w:i/>
                      <w:iCs/>
                      <w:sz w:val="20"/>
                      <w:szCs w:val="20"/>
                    </w:rPr>
                    <w:t xml:space="preserve"> d</w:t>
                  </w:r>
                  <w:r w:rsidRPr="00D65BD4">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D65BD4" w:rsidRPr="00D65BD4" w14:paraId="4F296FFD" w14:textId="77777777" w:rsidTr="0003786F">
              <w:trPr>
                <w:cantSplit/>
              </w:trPr>
              <w:tc>
                <w:tcPr>
                  <w:tcW w:w="944" w:type="pct"/>
                </w:tcPr>
                <w:p w14:paraId="0034348A" w14:textId="77777777" w:rsidR="00D65BD4" w:rsidRPr="00D65BD4" w:rsidRDefault="00D65BD4" w:rsidP="00D65BD4">
                  <w:pPr>
                    <w:spacing w:after="60"/>
                    <w:rPr>
                      <w:rFonts w:eastAsia="SimSun"/>
                      <w:iCs/>
                      <w:sz w:val="20"/>
                      <w:szCs w:val="20"/>
                    </w:rPr>
                  </w:pPr>
                  <w:r w:rsidRPr="00D65BD4">
                    <w:rPr>
                      <w:rFonts w:eastAsia="SimSun"/>
                      <w:i/>
                      <w:iCs/>
                      <w:sz w:val="20"/>
                      <w:szCs w:val="20"/>
                    </w:rPr>
                    <w:t>q</w:t>
                  </w:r>
                </w:p>
              </w:tc>
              <w:tc>
                <w:tcPr>
                  <w:tcW w:w="434" w:type="pct"/>
                </w:tcPr>
                <w:p w14:paraId="6DD0436F"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69B7E718"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25AD2E38" w14:textId="77777777" w:rsidTr="0003786F">
              <w:trPr>
                <w:cantSplit/>
              </w:trPr>
              <w:tc>
                <w:tcPr>
                  <w:tcW w:w="944" w:type="pct"/>
                </w:tcPr>
                <w:p w14:paraId="03BA28D0" w14:textId="77777777" w:rsidR="00D65BD4" w:rsidRPr="00D65BD4" w:rsidRDefault="00D65BD4" w:rsidP="00D65BD4">
                  <w:pPr>
                    <w:spacing w:after="60"/>
                    <w:rPr>
                      <w:rFonts w:eastAsia="SimSun"/>
                      <w:iCs/>
                      <w:sz w:val="20"/>
                      <w:szCs w:val="20"/>
                    </w:rPr>
                  </w:pPr>
                  <w:r w:rsidRPr="00D65BD4">
                    <w:rPr>
                      <w:rFonts w:eastAsia="SimSun"/>
                      <w:i/>
                      <w:iCs/>
                      <w:sz w:val="20"/>
                      <w:szCs w:val="20"/>
                    </w:rPr>
                    <w:t>r</w:t>
                  </w:r>
                </w:p>
              </w:tc>
              <w:tc>
                <w:tcPr>
                  <w:tcW w:w="434" w:type="pct"/>
                </w:tcPr>
                <w:p w14:paraId="17BC5642"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2F45D946" w14:textId="77777777" w:rsidR="00D65BD4" w:rsidRPr="00D65BD4" w:rsidRDefault="00D65BD4" w:rsidP="00D65BD4">
                  <w:pPr>
                    <w:spacing w:after="60"/>
                    <w:rPr>
                      <w:rFonts w:eastAsia="SimSun"/>
                      <w:iCs/>
                      <w:sz w:val="20"/>
                      <w:szCs w:val="20"/>
                    </w:rPr>
                  </w:pPr>
                  <w:r w:rsidRPr="00D65BD4">
                    <w:rPr>
                      <w:rFonts w:eastAsia="SimSun"/>
                      <w:iCs/>
                      <w:sz w:val="20"/>
                      <w:szCs w:val="20"/>
                    </w:rPr>
                    <w:t>A RUC-committed Generation Resource.</w:t>
                  </w:r>
                </w:p>
              </w:tc>
            </w:tr>
            <w:tr w:rsidR="00D65BD4" w:rsidRPr="00D65BD4" w14:paraId="5EFDF57E" w14:textId="77777777" w:rsidTr="0003786F">
              <w:trPr>
                <w:cantSplit/>
              </w:trPr>
              <w:tc>
                <w:tcPr>
                  <w:tcW w:w="944" w:type="pct"/>
                </w:tcPr>
                <w:p w14:paraId="7FD2E15F" w14:textId="77777777" w:rsidR="00D65BD4" w:rsidRPr="00D65BD4" w:rsidRDefault="00D65BD4" w:rsidP="00D65BD4">
                  <w:pPr>
                    <w:spacing w:after="60"/>
                    <w:rPr>
                      <w:rFonts w:eastAsia="SimSun"/>
                      <w:iCs/>
                      <w:sz w:val="20"/>
                      <w:szCs w:val="20"/>
                    </w:rPr>
                  </w:pPr>
                  <w:r w:rsidRPr="00D65BD4">
                    <w:rPr>
                      <w:rFonts w:eastAsia="SimSun"/>
                      <w:i/>
                      <w:iCs/>
                      <w:sz w:val="20"/>
                      <w:szCs w:val="20"/>
                    </w:rPr>
                    <w:t>d</w:t>
                  </w:r>
                </w:p>
              </w:tc>
              <w:tc>
                <w:tcPr>
                  <w:tcW w:w="434" w:type="pct"/>
                </w:tcPr>
                <w:p w14:paraId="581D0135"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6BC4264B" w14:textId="77777777" w:rsidR="00D65BD4" w:rsidRPr="00D65BD4" w:rsidRDefault="00D65BD4" w:rsidP="00D65BD4">
                  <w:pPr>
                    <w:spacing w:after="60"/>
                    <w:rPr>
                      <w:rFonts w:eastAsia="SimSun"/>
                      <w:iCs/>
                      <w:sz w:val="20"/>
                      <w:szCs w:val="20"/>
                    </w:rPr>
                  </w:pPr>
                  <w:r w:rsidRPr="00D65BD4">
                    <w:rPr>
                      <w:rFonts w:eastAsia="SimSun"/>
                      <w:iCs/>
                      <w:sz w:val="20"/>
                      <w:szCs w:val="20"/>
                    </w:rPr>
                    <w:t>An Operating Day containing the RUC-commitment.</w:t>
                  </w:r>
                </w:p>
              </w:tc>
            </w:tr>
            <w:tr w:rsidR="00D65BD4" w:rsidRPr="00D65BD4" w14:paraId="44B90DE0" w14:textId="77777777" w:rsidTr="0003786F">
              <w:trPr>
                <w:cantSplit/>
              </w:trPr>
              <w:tc>
                <w:tcPr>
                  <w:tcW w:w="944" w:type="pct"/>
                </w:tcPr>
                <w:p w14:paraId="4FBFD27E" w14:textId="77777777" w:rsidR="00D65BD4" w:rsidRPr="00D65BD4" w:rsidRDefault="00D65BD4" w:rsidP="00D65BD4">
                  <w:pPr>
                    <w:spacing w:after="60"/>
                    <w:rPr>
                      <w:rFonts w:eastAsia="SimSun"/>
                      <w:iCs/>
                      <w:sz w:val="20"/>
                      <w:szCs w:val="20"/>
                    </w:rPr>
                  </w:pPr>
                  <w:r w:rsidRPr="00D65BD4">
                    <w:rPr>
                      <w:rFonts w:eastAsia="SimSun"/>
                      <w:i/>
                      <w:iCs/>
                      <w:sz w:val="20"/>
                      <w:szCs w:val="20"/>
                    </w:rPr>
                    <w:t>h</w:t>
                  </w:r>
                </w:p>
              </w:tc>
              <w:tc>
                <w:tcPr>
                  <w:tcW w:w="434" w:type="pct"/>
                </w:tcPr>
                <w:p w14:paraId="0CFAFEF3"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14135538" w14:textId="77777777" w:rsidR="00D65BD4" w:rsidRPr="00D65BD4" w:rsidRDefault="00D65BD4" w:rsidP="00D65BD4">
                  <w:pPr>
                    <w:spacing w:after="60"/>
                    <w:rPr>
                      <w:rFonts w:eastAsia="SimSun"/>
                      <w:iCs/>
                      <w:sz w:val="20"/>
                      <w:szCs w:val="20"/>
                    </w:rPr>
                  </w:pPr>
                  <w:r w:rsidRPr="00D65BD4">
                    <w:rPr>
                      <w:rFonts w:eastAsia="SimSun"/>
                      <w:iCs/>
                      <w:sz w:val="20"/>
                      <w:szCs w:val="20"/>
                    </w:rPr>
                    <w:t>An hour in the RUC-commitment period.</w:t>
                  </w:r>
                </w:p>
              </w:tc>
            </w:tr>
            <w:tr w:rsidR="00D65BD4" w:rsidRPr="00D65BD4" w14:paraId="214056D5" w14:textId="77777777" w:rsidTr="0003786F">
              <w:trPr>
                <w:cantSplit/>
              </w:trPr>
              <w:tc>
                <w:tcPr>
                  <w:tcW w:w="944" w:type="pct"/>
                </w:tcPr>
                <w:p w14:paraId="0A561DA0" w14:textId="77777777" w:rsidR="00D65BD4" w:rsidRPr="00D65BD4" w:rsidRDefault="00D65BD4" w:rsidP="00D65BD4">
                  <w:pPr>
                    <w:spacing w:after="60"/>
                    <w:rPr>
                      <w:rFonts w:eastAsia="SimSun"/>
                      <w:i/>
                      <w:iCs/>
                      <w:sz w:val="20"/>
                      <w:szCs w:val="20"/>
                    </w:rPr>
                  </w:pPr>
                  <w:r w:rsidRPr="00D65BD4">
                    <w:rPr>
                      <w:rFonts w:eastAsia="SimSun"/>
                      <w:i/>
                      <w:iCs/>
                      <w:sz w:val="20"/>
                      <w:szCs w:val="20"/>
                    </w:rPr>
                    <w:t>i</w:t>
                  </w:r>
                </w:p>
              </w:tc>
              <w:tc>
                <w:tcPr>
                  <w:tcW w:w="434" w:type="pct"/>
                </w:tcPr>
                <w:p w14:paraId="24BB2F09"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622" w:type="pct"/>
                </w:tcPr>
                <w:p w14:paraId="3C0830AE" w14:textId="77777777" w:rsidR="00D65BD4" w:rsidRPr="00D65BD4" w:rsidRDefault="00D65BD4" w:rsidP="00D65BD4">
                  <w:pPr>
                    <w:spacing w:after="60"/>
                    <w:rPr>
                      <w:rFonts w:eastAsia="SimSun"/>
                      <w:iCs/>
                      <w:sz w:val="20"/>
                      <w:szCs w:val="20"/>
                    </w:rPr>
                  </w:pPr>
                  <w:r w:rsidRPr="00D65BD4">
                    <w:rPr>
                      <w:rFonts w:eastAsia="SimSun"/>
                      <w:iCs/>
                      <w:sz w:val="20"/>
                      <w:szCs w:val="20"/>
                    </w:rPr>
                    <w:t>A 15-minute Settlement Interval within the hour that includes a RUCAC instruction.</w:t>
                  </w:r>
                </w:p>
              </w:tc>
            </w:tr>
          </w:tbl>
          <w:p w14:paraId="3C4FF821" w14:textId="77777777" w:rsidR="00D65BD4" w:rsidRPr="00D65BD4" w:rsidRDefault="00D65BD4" w:rsidP="00D65BD4">
            <w:pPr>
              <w:spacing w:after="240"/>
              <w:ind w:left="720" w:hanging="720"/>
              <w:rPr>
                <w:rFonts w:eastAsia="SimSun"/>
                <w:iCs/>
                <w:szCs w:val="20"/>
              </w:rPr>
            </w:pPr>
          </w:p>
        </w:tc>
      </w:tr>
    </w:tbl>
    <w:p w14:paraId="011A3407" w14:textId="77777777" w:rsidR="00D65BD4" w:rsidRPr="00D65BD4" w:rsidRDefault="00D65BD4" w:rsidP="00D65BD4">
      <w:pPr>
        <w:keepNext/>
        <w:tabs>
          <w:tab w:val="left" w:pos="1080"/>
        </w:tabs>
        <w:spacing w:before="480" w:after="240"/>
        <w:outlineLvl w:val="2"/>
        <w:rPr>
          <w:rFonts w:eastAsia="SimSun"/>
          <w:bCs/>
          <w:szCs w:val="20"/>
        </w:rPr>
      </w:pPr>
      <w:r w:rsidRPr="00D65BD4">
        <w:rPr>
          <w:rFonts w:eastAsia="SimSun"/>
          <w:b/>
          <w:bCs/>
          <w:i/>
          <w:szCs w:val="20"/>
        </w:rPr>
        <w:lastRenderedPageBreak/>
        <w:t>5.7.4</w:t>
      </w:r>
      <w:r w:rsidRPr="00D65BD4">
        <w:rPr>
          <w:rFonts w:eastAsia="SimSun"/>
          <w:b/>
          <w:bCs/>
          <w:i/>
          <w:szCs w:val="20"/>
        </w:rPr>
        <w:tab/>
      </w:r>
      <w:bookmarkEnd w:id="760"/>
      <w:bookmarkEnd w:id="761"/>
      <w:bookmarkEnd w:id="762"/>
      <w:bookmarkEnd w:id="763"/>
      <w:r w:rsidRPr="00D65BD4">
        <w:rPr>
          <w:rFonts w:eastAsia="SimSun"/>
          <w:b/>
          <w:bCs/>
          <w:i/>
          <w:szCs w:val="20"/>
        </w:rPr>
        <w:t>RUC Make-Whole Charges</w:t>
      </w:r>
      <w:bookmarkEnd w:id="764"/>
      <w:bookmarkEnd w:id="765"/>
      <w:bookmarkEnd w:id="766"/>
      <w:bookmarkEnd w:id="767"/>
      <w:bookmarkEnd w:id="768"/>
      <w:bookmarkEnd w:id="769"/>
      <w:bookmarkEnd w:id="770"/>
      <w:bookmarkEnd w:id="771"/>
      <w:r w:rsidRPr="00D65BD4">
        <w:rPr>
          <w:rFonts w:eastAsia="SimSun"/>
          <w:b/>
          <w:bCs/>
          <w:i/>
          <w:szCs w:val="20"/>
        </w:rPr>
        <w:t xml:space="preserve"> </w:t>
      </w:r>
    </w:p>
    <w:p w14:paraId="654AADAF" w14:textId="77777777" w:rsidR="00D65BD4" w:rsidRPr="00D65BD4" w:rsidRDefault="00D65BD4" w:rsidP="00D65BD4">
      <w:pPr>
        <w:spacing w:after="240"/>
        <w:ind w:left="720" w:hanging="720"/>
        <w:rPr>
          <w:ins w:id="892" w:author="ERCOT" w:date="2024-02-14T09:55:00Z"/>
          <w:rFonts w:eastAsia="SimSun"/>
        </w:rPr>
      </w:pPr>
      <w:r w:rsidRPr="00D65BD4">
        <w:rPr>
          <w:rFonts w:eastAsia="SimSun"/>
        </w:rPr>
        <w:t>(1)</w:t>
      </w:r>
      <w:r w:rsidRPr="00D65BD4">
        <w:rPr>
          <w:rFonts w:eastAsia="SimSun"/>
        </w:rPr>
        <w:tab/>
      </w:r>
      <w:ins w:id="893" w:author="ERCOT" w:date="2024-02-14T10:00:00Z">
        <w:r w:rsidRPr="00D65BD4">
          <w:rPr>
            <w:rFonts w:eastAsia="SimSun"/>
          </w:rPr>
          <w:t xml:space="preserve">All </w:t>
        </w:r>
      </w:ins>
      <w:ins w:id="894" w:author="ERCOT" w:date="2024-01-10T08:45:00Z">
        <w:r w:rsidRPr="00D65BD4">
          <w:rPr>
            <w:rFonts w:eastAsia="SimSun"/>
          </w:rPr>
          <w:t>QSE</w:t>
        </w:r>
      </w:ins>
      <w:ins w:id="895" w:author="ERCOT" w:date="2024-01-10T08:46:00Z">
        <w:r w:rsidRPr="00D65BD4">
          <w:rPr>
            <w:rFonts w:eastAsia="SimSun"/>
          </w:rPr>
          <w:t xml:space="preserve">s that </w:t>
        </w:r>
      </w:ins>
      <w:ins w:id="896" w:author="ERCOT" w:date="2024-02-14T10:01:00Z">
        <w:r w:rsidRPr="00D65BD4">
          <w:rPr>
            <w:rFonts w:eastAsia="SimSun"/>
          </w:rPr>
          <w:t>were</w:t>
        </w:r>
      </w:ins>
      <w:ins w:id="897" w:author="ERCOT" w:date="2024-01-10T08:46:00Z">
        <w:r w:rsidRPr="00D65BD4">
          <w:rPr>
            <w:rFonts w:eastAsia="SimSun"/>
          </w:rPr>
          <w:t xml:space="preserve"> DRRS short in each RUC will be charged for that shortage, as described in Section 5.7.4.1, </w:t>
        </w:r>
      </w:ins>
      <w:ins w:id="898" w:author="ERCOT" w:date="2024-02-15T11:58:00Z">
        <w:r w:rsidRPr="00D65BD4">
          <w:rPr>
            <w:rFonts w:eastAsia="SimSun"/>
          </w:rPr>
          <w:t xml:space="preserve">RUC Dispatchable Reliability Reserve Service Short </w:t>
        </w:r>
        <w:r w:rsidRPr="00D65BD4" w:rsidDel="004D7F4E">
          <w:rPr>
            <w:rFonts w:eastAsia="SimSun"/>
          </w:rPr>
          <w:t>Charge</w:t>
        </w:r>
      </w:ins>
      <w:ins w:id="899" w:author="ERCOT" w:date="2024-01-10T08:46:00Z">
        <w:r w:rsidRPr="00D65BD4">
          <w:rPr>
            <w:rFonts w:eastAsia="SimSun"/>
          </w:rPr>
          <w:t xml:space="preserve">. </w:t>
        </w:r>
      </w:ins>
    </w:p>
    <w:p w14:paraId="7CF5F4CE" w14:textId="77777777" w:rsidR="00D65BD4" w:rsidRPr="00D65BD4" w:rsidRDefault="00D65BD4" w:rsidP="00D65BD4">
      <w:pPr>
        <w:spacing w:after="240"/>
        <w:ind w:left="720" w:hanging="720"/>
        <w:rPr>
          <w:ins w:id="900" w:author="ERCOT" w:date="2024-03-19T11:12:00Z"/>
          <w:rFonts w:eastAsia="SimSun"/>
        </w:rPr>
      </w:pPr>
      <w:ins w:id="901" w:author="ERCOT" w:date="2024-02-14T09:55:00Z">
        <w:r w:rsidRPr="00D65BD4">
          <w:rPr>
            <w:rFonts w:eastAsia="SimSun"/>
          </w:rPr>
          <w:t>(2)</w:t>
        </w:r>
      </w:ins>
      <w:ins w:id="902" w:author="ERCOT" w:date="2024-03-19T11:11:00Z">
        <w:r w:rsidRPr="00D65BD4">
          <w:rPr>
            <w:rFonts w:eastAsia="SimSun"/>
          </w:rPr>
          <w:tab/>
        </w:r>
      </w:ins>
      <w:ins w:id="903" w:author="ERCOT" w:date="2024-01-10T08:47:00Z">
        <w:r w:rsidRPr="00D65BD4">
          <w:rPr>
            <w:rFonts w:eastAsia="SimSun"/>
          </w:rPr>
          <w:t xml:space="preserve">If the revenues from the DRRS short charges are not enough to cover all RUC Make-Whole Payments for a Settlement Interval, then the difference will be </w:t>
        </w:r>
      </w:ins>
      <w:ins w:id="904" w:author="ERCOT" w:date="2024-02-05T08:48:00Z">
        <w:r w:rsidRPr="00D65BD4">
          <w:rPr>
            <w:rFonts w:eastAsia="SimSun"/>
          </w:rPr>
          <w:t>charged to the QSEs that were capacity-short in each RUC under Section 5.7.4.</w:t>
        </w:r>
      </w:ins>
      <w:ins w:id="905" w:author="ERCOT" w:date="2024-02-15T11:58:00Z">
        <w:r w:rsidRPr="00D65BD4">
          <w:rPr>
            <w:rFonts w:eastAsia="SimSun"/>
          </w:rPr>
          <w:t>2, R</w:t>
        </w:r>
      </w:ins>
      <w:ins w:id="906" w:author="ERCOT" w:date="2024-02-15T11:59:00Z">
        <w:r w:rsidRPr="00D65BD4">
          <w:rPr>
            <w:rFonts w:eastAsia="SimSun"/>
          </w:rPr>
          <w:t>UC Capacity-Short Charge</w:t>
        </w:r>
      </w:ins>
      <w:ins w:id="907" w:author="ERCOT" w:date="2024-02-05T08:48:00Z">
        <w:r w:rsidRPr="00D65BD4">
          <w:rPr>
            <w:rFonts w:eastAsia="SimSun"/>
          </w:rPr>
          <w:t>.</w:t>
        </w:r>
      </w:ins>
    </w:p>
    <w:p w14:paraId="02BD6D2A" w14:textId="77777777" w:rsidR="00D65BD4" w:rsidRPr="00D65BD4" w:rsidRDefault="00D65BD4" w:rsidP="00D65BD4">
      <w:pPr>
        <w:spacing w:after="240"/>
        <w:ind w:left="720" w:hanging="720"/>
        <w:rPr>
          <w:rFonts w:eastAsia="SimSun"/>
        </w:rPr>
      </w:pPr>
      <w:ins w:id="908" w:author="ERCOT" w:date="2024-03-19T11:12:00Z">
        <w:r w:rsidRPr="00D65BD4">
          <w:rPr>
            <w:rFonts w:eastAsia="SimSun"/>
          </w:rPr>
          <w:t>(3)</w:t>
        </w:r>
        <w:r w:rsidRPr="00D65BD4">
          <w:rPr>
            <w:rFonts w:eastAsia="SimSun"/>
          </w:rPr>
          <w:tab/>
        </w:r>
      </w:ins>
      <w:del w:id="909" w:author="ERCOT" w:date="2024-02-14T09:57:00Z">
        <w:r w:rsidRPr="00D65BD4" w:rsidDel="001F276B">
          <w:rPr>
            <w:rFonts w:eastAsia="SimSun"/>
          </w:rPr>
          <w:delText xml:space="preserve">All QSEs that were capacity-short in each RUC will be charged for that shortage, as described in Section 5.7.4.1, RUC Capacity-Short Charge.  </w:delText>
        </w:r>
      </w:del>
      <w:r w:rsidRPr="00D65BD4">
        <w:rPr>
          <w:rFonts w:eastAsia="SimSun"/>
        </w:rPr>
        <w:t>If the revenues from the charges under Section 5.7.4.1</w:t>
      </w:r>
      <w:ins w:id="910" w:author="ERCOT" w:date="2024-02-15T11:59:00Z">
        <w:r w:rsidRPr="00D65BD4">
          <w:rPr>
            <w:rFonts w:eastAsia="SimSun"/>
          </w:rPr>
          <w:t xml:space="preserve"> and Section 5.7.4.2</w:t>
        </w:r>
      </w:ins>
      <w:r w:rsidRPr="00D65BD4">
        <w:rPr>
          <w:rFonts w:eastAsia="SimSun"/>
        </w:rPr>
        <w:t xml:space="preserve"> are not enough to cover all RUC Make-Whole Payments for a Settlement Interval, then the </w:t>
      </w:r>
      <w:del w:id="911" w:author="ERCOT" w:date="2024-02-14T09:58:00Z">
        <w:r w:rsidRPr="00D65BD4" w:rsidDel="001F276B">
          <w:rPr>
            <w:rFonts w:eastAsia="SimSun"/>
          </w:rPr>
          <w:delText xml:space="preserve">difference </w:delText>
        </w:r>
      </w:del>
      <w:ins w:id="912" w:author="ERCOT" w:date="2024-02-14T09:58:00Z">
        <w:r w:rsidRPr="00D65BD4">
          <w:rPr>
            <w:rFonts w:eastAsia="SimSun"/>
          </w:rPr>
          <w:t xml:space="preserve">remaining amount </w:t>
        </w:r>
      </w:ins>
      <w:r w:rsidRPr="00D65BD4">
        <w:rPr>
          <w:rFonts w:eastAsia="SimSun"/>
        </w:rPr>
        <w:t>will be uplifted to all QSEs on a Load Ratio Share (LRS) basis, as described in Section 5.7.4.</w:t>
      </w:r>
      <w:ins w:id="913" w:author="ERCOT" w:date="2024-02-15T11:59:00Z">
        <w:r w:rsidRPr="00D65BD4">
          <w:rPr>
            <w:rFonts w:eastAsia="SimSun"/>
          </w:rPr>
          <w:t>3</w:t>
        </w:r>
      </w:ins>
      <w:del w:id="914" w:author="ERCOT" w:date="2024-02-15T11:59:00Z">
        <w:r w:rsidRPr="00D65BD4" w:rsidDel="004D7F4E">
          <w:rPr>
            <w:rFonts w:eastAsia="SimSun"/>
          </w:rPr>
          <w:delText>2</w:delText>
        </w:r>
      </w:del>
      <w:r w:rsidRPr="00D65BD4">
        <w:rPr>
          <w:rFonts w:eastAsia="SimSun"/>
        </w:rPr>
        <w:t>, RUC Make-Whole Uplift Charge.</w:t>
      </w:r>
    </w:p>
    <w:p w14:paraId="38118E25" w14:textId="77777777" w:rsidR="00D65BD4" w:rsidRPr="00D65BD4" w:rsidDel="00CC14F1" w:rsidRDefault="00D65BD4" w:rsidP="00D65BD4">
      <w:pPr>
        <w:keepNext/>
        <w:widowControl w:val="0"/>
        <w:tabs>
          <w:tab w:val="left" w:pos="1260"/>
        </w:tabs>
        <w:spacing w:before="240" w:after="240"/>
        <w:ind w:left="1267" w:hanging="1267"/>
        <w:outlineLvl w:val="3"/>
        <w:rPr>
          <w:del w:id="915" w:author="ERCOT" w:date="2024-01-30T12:06:00Z"/>
          <w:rFonts w:eastAsia="SimSun"/>
        </w:rPr>
      </w:pPr>
      <w:r w:rsidRPr="00D65BD4">
        <w:rPr>
          <w:rFonts w:eastAsia="SimSun"/>
        </w:rPr>
        <w:t>(</w:t>
      </w:r>
      <w:ins w:id="916" w:author="ERCOT" w:date="2024-03-19T11:12:00Z">
        <w:r w:rsidRPr="00D65BD4">
          <w:rPr>
            <w:rFonts w:eastAsia="SimSun"/>
          </w:rPr>
          <w:t>4</w:t>
        </w:r>
      </w:ins>
      <w:del w:id="917" w:author="ERCOT" w:date="2024-03-19T11:12:00Z">
        <w:r w:rsidRPr="00D65BD4" w:rsidDel="005A28FC">
          <w:rPr>
            <w:rFonts w:eastAsia="SimSun"/>
          </w:rPr>
          <w:delText>2</w:delText>
        </w:r>
      </w:del>
      <w:r w:rsidRPr="00D65BD4">
        <w:rPr>
          <w:rFonts w:eastAsia="SimSun"/>
        </w:rPr>
        <w:t>)</w:t>
      </w:r>
      <w:r w:rsidRPr="00D65BD4">
        <w:rPr>
          <w:rFonts w:eastAsia="SimSun"/>
        </w:rPr>
        <w:tab/>
        <w:t xml:space="preserve">On a monthly basis, within ten days after the Initial Settlement of the last day of the month has been completed, ERCOT shall post on the Market Information System (MIS) Secure Area the total RUC Make-Whole Charges and RUC </w:t>
      </w:r>
      <w:proofErr w:type="spellStart"/>
      <w:r w:rsidRPr="00D65BD4">
        <w:rPr>
          <w:rFonts w:eastAsia="SimSun"/>
        </w:rPr>
        <w:t>Clawback</w:t>
      </w:r>
      <w:proofErr w:type="spellEnd"/>
      <w:r w:rsidRPr="00D65BD4">
        <w:rPr>
          <w:rFonts w:eastAsia="SimSun"/>
        </w:rPr>
        <w:t xml:space="preserve"> Payment Amounts, by Settlement Interval, by QSE capacity-shortfall and by </w:t>
      </w:r>
      <w:r w:rsidRPr="00D65BD4">
        <w:rPr>
          <w:rFonts w:eastAsia="SimSun"/>
        </w:rPr>
        <w:lastRenderedPageBreak/>
        <w:t xml:space="preserve">amount uplifted. </w:t>
      </w:r>
    </w:p>
    <w:p w14:paraId="1486E987" w14:textId="77777777" w:rsidR="00D65BD4" w:rsidRPr="00D65BD4" w:rsidRDefault="00D65BD4" w:rsidP="00D65BD4">
      <w:pPr>
        <w:keepNext/>
        <w:widowControl w:val="0"/>
        <w:tabs>
          <w:tab w:val="left" w:pos="1260"/>
        </w:tabs>
        <w:spacing w:before="240" w:after="240"/>
        <w:ind w:left="1267" w:hanging="1267"/>
        <w:outlineLvl w:val="3"/>
        <w:rPr>
          <w:ins w:id="918" w:author="ERCOT" w:date="2024-02-15T11:45:00Z"/>
          <w:rFonts w:eastAsia="SimSun"/>
          <w:b/>
          <w:bCs/>
          <w:snapToGrid w:val="0"/>
          <w:szCs w:val="20"/>
        </w:rPr>
      </w:pPr>
      <w:ins w:id="919" w:author="ERCOT" w:date="2024-02-15T11:45:00Z">
        <w:r w:rsidRPr="00D65BD4">
          <w:rPr>
            <w:rFonts w:eastAsia="SimSun"/>
            <w:b/>
            <w:bCs/>
            <w:snapToGrid w:val="0"/>
            <w:szCs w:val="20"/>
          </w:rPr>
          <w:t>5.7.4.1</w:t>
        </w:r>
        <w:r w:rsidRPr="00D65BD4">
          <w:rPr>
            <w:rFonts w:eastAsia="SimSun"/>
            <w:b/>
            <w:bCs/>
            <w:snapToGrid w:val="0"/>
            <w:szCs w:val="20"/>
          </w:rPr>
          <w:tab/>
        </w:r>
      </w:ins>
      <w:ins w:id="920" w:author="ERCOT" w:date="2024-02-15T11:46:00Z">
        <w:r w:rsidRPr="00D65BD4">
          <w:rPr>
            <w:rFonts w:eastAsia="SimSun"/>
            <w:b/>
            <w:bCs/>
            <w:snapToGrid w:val="0"/>
            <w:szCs w:val="20"/>
          </w:rPr>
          <w:t xml:space="preserve">RUC </w:t>
        </w:r>
      </w:ins>
      <w:ins w:id="921" w:author="ERCOT" w:date="2024-02-16T13:29:00Z">
        <w:r w:rsidRPr="00D65BD4">
          <w:rPr>
            <w:rFonts w:eastAsia="SimSun"/>
            <w:b/>
            <w:bCs/>
            <w:snapToGrid w:val="0"/>
            <w:szCs w:val="20"/>
          </w:rPr>
          <w:t>DRRS</w:t>
        </w:r>
      </w:ins>
      <w:ins w:id="922" w:author="ERCOT" w:date="2024-02-16T13:30:00Z">
        <w:r w:rsidRPr="00D65BD4">
          <w:rPr>
            <w:rFonts w:eastAsia="SimSun"/>
            <w:b/>
            <w:bCs/>
            <w:snapToGrid w:val="0"/>
            <w:szCs w:val="20"/>
          </w:rPr>
          <w:t>-</w:t>
        </w:r>
      </w:ins>
      <w:ins w:id="923" w:author="ERCOT" w:date="2024-02-15T11:45:00Z">
        <w:r w:rsidRPr="00D65BD4">
          <w:rPr>
            <w:rFonts w:eastAsia="SimSun"/>
            <w:b/>
            <w:bCs/>
            <w:snapToGrid w:val="0"/>
            <w:szCs w:val="20"/>
          </w:rPr>
          <w:t>Short Charge</w:t>
        </w:r>
      </w:ins>
    </w:p>
    <w:p w14:paraId="16B9A07C" w14:textId="77777777" w:rsidR="00D65BD4" w:rsidRPr="00D65BD4" w:rsidRDefault="00D65BD4" w:rsidP="00D65BD4">
      <w:pPr>
        <w:spacing w:after="240"/>
        <w:ind w:left="720" w:hanging="720"/>
        <w:rPr>
          <w:ins w:id="924" w:author="ERCOT" w:date="2024-02-15T11:46:00Z"/>
          <w:rFonts w:eastAsia="SimSun"/>
        </w:rPr>
      </w:pPr>
      <w:ins w:id="925" w:author="ERCOT" w:date="2024-02-15T11:46:00Z">
        <w:r w:rsidRPr="00D65BD4">
          <w:rPr>
            <w:rFonts w:eastAsia="SimSun"/>
          </w:rPr>
          <w:t>(1)</w:t>
        </w:r>
        <w:r w:rsidRPr="00D65BD4">
          <w:rPr>
            <w:rFonts w:eastAsia="SimSun"/>
          </w:rPr>
          <w:tab/>
          <w:t>The dollar amount charged to each QSE, due to a DRRS shortfall for a particular RUC, for a 15-minute Settlement Interval</w:t>
        </w:r>
      </w:ins>
      <w:ins w:id="926" w:author="ERCOT" w:date="2024-05-10T19:50:00Z">
        <w:r w:rsidRPr="00D65BD4">
          <w:rPr>
            <w:rFonts w:eastAsia="SimSun"/>
          </w:rPr>
          <w:t>,</w:t>
        </w:r>
      </w:ins>
      <w:ins w:id="927" w:author="ERCOT" w:date="2024-02-15T11:46:00Z">
        <w:r w:rsidRPr="00D65BD4">
          <w:rPr>
            <w:rFonts w:eastAsia="SimSun"/>
          </w:rPr>
          <w:t xml:space="preserve"> is the QSE’s DRRS shortfall ratio share multiplied by the total RUC Make-Whole Payments to all QSEs for that RUC, subject to a cap. </w:t>
        </w:r>
      </w:ins>
      <w:ins w:id="928" w:author="ERCOT" w:date="2024-03-19T11:13:00Z">
        <w:r w:rsidRPr="00D65BD4">
          <w:rPr>
            <w:rFonts w:eastAsia="SimSun"/>
          </w:rPr>
          <w:t xml:space="preserve"> </w:t>
        </w:r>
      </w:ins>
      <w:ins w:id="929" w:author="ERCOT" w:date="2024-02-15T11:46:00Z">
        <w:r w:rsidRPr="00D65BD4">
          <w:rPr>
            <w:rFonts w:eastAsia="SimSun"/>
          </w:rPr>
          <w:t xml:space="preserve">The cap on </w:t>
        </w:r>
      </w:ins>
      <w:ins w:id="930" w:author="ERCOT" w:date="2024-02-16T13:11:00Z">
        <w:r w:rsidRPr="00D65BD4">
          <w:rPr>
            <w:rFonts w:eastAsia="SimSun"/>
          </w:rPr>
          <w:t xml:space="preserve">the charge </w:t>
        </w:r>
      </w:ins>
      <w:ins w:id="931" w:author="ERCOT" w:date="2024-02-16T13:12:00Z">
        <w:r w:rsidRPr="00D65BD4">
          <w:rPr>
            <w:rFonts w:eastAsia="SimSun"/>
          </w:rPr>
          <w:t xml:space="preserve">is </w:t>
        </w:r>
      </w:ins>
      <w:ins w:id="932" w:author="ERCOT" w:date="2024-02-15T11:46:00Z">
        <w:r w:rsidRPr="00D65BD4">
          <w:rPr>
            <w:rFonts w:eastAsia="SimSun"/>
          </w:rPr>
          <w:t xml:space="preserve">two </w:t>
        </w:r>
      </w:ins>
      <w:ins w:id="933" w:author="ERCOT" w:date="2024-02-22T12:47:00Z">
        <w:r w:rsidRPr="00D65BD4">
          <w:rPr>
            <w:rFonts w:eastAsia="SimSun"/>
          </w:rPr>
          <w:t>multiplied</w:t>
        </w:r>
      </w:ins>
      <w:ins w:id="934" w:author="ERCOT" w:date="2024-02-15T11:46:00Z">
        <w:r w:rsidRPr="00D65BD4">
          <w:rPr>
            <w:rFonts w:eastAsia="SimSun"/>
          </w:rPr>
          <w:t xml:space="preserve"> by </w:t>
        </w:r>
      </w:ins>
      <w:ins w:id="935" w:author="ERCOT" w:date="2024-02-16T13:12:00Z">
        <w:r w:rsidRPr="00D65BD4">
          <w:rPr>
            <w:rFonts w:eastAsia="SimSun"/>
          </w:rPr>
          <w:t>th</w:t>
        </w:r>
      </w:ins>
      <w:ins w:id="936" w:author="ERCOT" w:date="2024-02-19T09:25:00Z">
        <w:r w:rsidRPr="00D65BD4">
          <w:rPr>
            <w:rFonts w:eastAsia="SimSun"/>
          </w:rPr>
          <w:t xml:space="preserve">e </w:t>
        </w:r>
      </w:ins>
      <w:ins w:id="937" w:author="ERCOT" w:date="2024-02-22T12:47:00Z">
        <w:r w:rsidRPr="00D65BD4">
          <w:rPr>
            <w:rFonts w:eastAsia="SimSun"/>
          </w:rPr>
          <w:t xml:space="preserve">total RUC Make-Whole Payments for all </w:t>
        </w:r>
      </w:ins>
      <w:ins w:id="938" w:author="ERCOT" w:date="2024-02-16T13:12:00Z">
        <w:r w:rsidRPr="00D65BD4">
          <w:rPr>
            <w:rFonts w:eastAsia="SimSun"/>
          </w:rPr>
          <w:t>QSEs</w:t>
        </w:r>
      </w:ins>
      <w:ins w:id="939" w:author="ERCOT" w:date="2024-02-15T11:46:00Z">
        <w:r w:rsidRPr="00D65BD4">
          <w:rPr>
            <w:rFonts w:eastAsia="SimSun"/>
          </w:rPr>
          <w:t xml:space="preserve"> </w:t>
        </w:r>
      </w:ins>
      <w:ins w:id="940" w:author="ERCOT" w:date="2024-02-22T12:47:00Z">
        <w:r w:rsidRPr="00D65BD4">
          <w:rPr>
            <w:rFonts w:eastAsia="SimSun"/>
          </w:rPr>
          <w:t xml:space="preserve">multiplied by that QSE’s </w:t>
        </w:r>
      </w:ins>
      <w:ins w:id="941" w:author="ERCOT" w:date="2024-02-15T11:46:00Z">
        <w:r w:rsidRPr="00D65BD4">
          <w:rPr>
            <w:rFonts w:eastAsia="SimSun"/>
          </w:rPr>
          <w:t>DRRS shortfall</w:t>
        </w:r>
      </w:ins>
      <w:ins w:id="942" w:author="ERCOT" w:date="2024-02-16T13:12:00Z">
        <w:r w:rsidRPr="00D65BD4">
          <w:rPr>
            <w:rFonts w:eastAsia="SimSun"/>
          </w:rPr>
          <w:t xml:space="preserve"> for that RUC </w:t>
        </w:r>
      </w:ins>
      <w:ins w:id="943" w:author="ERCOT" w:date="2024-02-22T12:47:00Z">
        <w:r w:rsidRPr="00D65BD4">
          <w:rPr>
            <w:rFonts w:eastAsia="SimSun"/>
          </w:rPr>
          <w:t>process divided by the total capacity of all RUC-committed Resources during that Settlement Interval for the RUC process.</w:t>
        </w:r>
      </w:ins>
      <w:ins w:id="944" w:author="ERCOT" w:date="2024-02-16T13:12:00Z">
        <w:r w:rsidRPr="00D65BD4">
          <w:rPr>
            <w:rFonts w:eastAsia="SimSun"/>
          </w:rPr>
          <w:t xml:space="preserve"> </w:t>
        </w:r>
      </w:ins>
      <w:ins w:id="945" w:author="ERCOT" w:date="2024-05-11T20:37:00Z">
        <w:r w:rsidRPr="00D65BD4">
          <w:rPr>
            <w:rFonts w:eastAsia="SimSun"/>
          </w:rPr>
          <w:t xml:space="preserve"> </w:t>
        </w:r>
      </w:ins>
      <w:ins w:id="946" w:author="ERCOT" w:date="2024-02-16T13:13:00Z">
        <w:r w:rsidRPr="00D65BD4">
          <w:rPr>
            <w:rFonts w:eastAsia="SimSun"/>
          </w:rPr>
          <w:t>The</w:t>
        </w:r>
      </w:ins>
      <w:ins w:id="947" w:author="ERCOT" w:date="2024-02-16T13:12:00Z">
        <w:r w:rsidRPr="00D65BD4">
          <w:rPr>
            <w:rFonts w:eastAsia="SimSun"/>
          </w:rPr>
          <w:t xml:space="preserve"> dollar amount charged to each QSE </w:t>
        </w:r>
      </w:ins>
      <w:ins w:id="948" w:author="ERCOT" w:date="2024-02-16T13:13:00Z">
        <w:r w:rsidRPr="00D65BD4">
          <w:rPr>
            <w:rFonts w:eastAsia="SimSun"/>
          </w:rPr>
          <w:t>is</w:t>
        </w:r>
      </w:ins>
      <w:ins w:id="949" w:author="ERCOT" w:date="2024-02-15T11:46:00Z">
        <w:r w:rsidRPr="00D65BD4">
          <w:rPr>
            <w:rFonts w:eastAsia="SimSun"/>
          </w:rPr>
          <w:t xml:space="preserve"> calculated as follows:</w:t>
        </w:r>
      </w:ins>
    </w:p>
    <w:p w14:paraId="6A4E709D" w14:textId="77777777" w:rsidR="00D65BD4" w:rsidRPr="00D65BD4" w:rsidRDefault="00D65BD4" w:rsidP="00D65BD4">
      <w:pPr>
        <w:tabs>
          <w:tab w:val="left" w:pos="1440"/>
          <w:tab w:val="left" w:pos="2340"/>
        </w:tabs>
        <w:spacing w:after="240"/>
        <w:ind w:left="3330" w:hanging="2610"/>
        <w:rPr>
          <w:ins w:id="950" w:author="ERCOT" w:date="2024-02-15T11:47:00Z"/>
          <w:rFonts w:eastAsia="SimSun"/>
          <w:bCs/>
          <w:lang w:eastAsia="x-none"/>
        </w:rPr>
      </w:pPr>
      <w:ins w:id="951" w:author="ERCOT" w:date="2024-02-15T11:46:00Z">
        <w:r w:rsidRPr="00D65BD4">
          <w:rPr>
            <w:rFonts w:eastAsia="SimSun"/>
            <w:iCs/>
            <w:szCs w:val="20"/>
          </w:rPr>
          <w:t>RUCDRRSAMT</w:t>
        </w:r>
        <w:r w:rsidRPr="00D65BD4">
          <w:rPr>
            <w:rFonts w:eastAsia="SimSun"/>
            <w:b/>
            <w:i/>
            <w:vertAlign w:val="subscript"/>
            <w:lang w:val="x-none" w:eastAsia="x-none"/>
          </w:rPr>
          <w:t xml:space="preserve"> </w:t>
        </w:r>
        <w:proofErr w:type="spellStart"/>
        <w:r w:rsidRPr="00D65BD4">
          <w:rPr>
            <w:rFonts w:eastAsia="SimSun"/>
            <w:b/>
            <w:i/>
            <w:vertAlign w:val="subscript"/>
            <w:lang w:val="x-none" w:eastAsia="x-none"/>
          </w:rPr>
          <w:t>ruc</w:t>
        </w:r>
        <w:proofErr w:type="spellEnd"/>
        <w:r w:rsidRPr="00D65BD4">
          <w:rPr>
            <w:rFonts w:eastAsia="SimSun"/>
            <w:b/>
            <w:i/>
            <w:vertAlign w:val="subscript"/>
            <w:lang w:val="x-none" w:eastAsia="x-none"/>
          </w:rPr>
          <w:t>,</w:t>
        </w:r>
        <w:r w:rsidRPr="00D65BD4">
          <w:rPr>
            <w:rFonts w:eastAsia="SimSun"/>
            <w:b/>
            <w:i/>
            <w:vertAlign w:val="subscript"/>
            <w:lang w:eastAsia="x-none"/>
          </w:rPr>
          <w:t xml:space="preserve"> </w:t>
        </w:r>
        <w:r w:rsidRPr="00D65BD4">
          <w:rPr>
            <w:rFonts w:eastAsia="SimSun"/>
            <w:b/>
            <w:i/>
            <w:vertAlign w:val="subscript"/>
            <w:lang w:val="x-none" w:eastAsia="x-none"/>
          </w:rPr>
          <w:t>i,</w:t>
        </w:r>
        <w:r w:rsidRPr="00D65BD4">
          <w:rPr>
            <w:rFonts w:eastAsia="SimSun"/>
            <w:b/>
            <w:i/>
            <w:vertAlign w:val="subscript"/>
            <w:lang w:eastAsia="x-none"/>
          </w:rPr>
          <w:t xml:space="preserve"> </w:t>
        </w:r>
        <w:r w:rsidRPr="00D65BD4">
          <w:rPr>
            <w:rFonts w:eastAsia="SimSun"/>
            <w:b/>
            <w:i/>
            <w:vertAlign w:val="subscript"/>
            <w:lang w:val="x-none" w:eastAsia="x-none"/>
          </w:rPr>
          <w:t>q</w:t>
        </w:r>
        <w:r w:rsidRPr="00D65BD4">
          <w:rPr>
            <w:rFonts w:eastAsia="SimSun"/>
            <w:b/>
            <w:i/>
            <w:vertAlign w:val="subscript"/>
            <w:lang w:eastAsia="x-none"/>
          </w:rPr>
          <w:t xml:space="preserve"> </w:t>
        </w:r>
        <w:r w:rsidRPr="00D65BD4">
          <w:rPr>
            <w:rFonts w:eastAsia="SimSun"/>
            <w:b/>
            <w:lang w:val="x-none" w:eastAsia="x-none"/>
          </w:rPr>
          <w:t>=</w:t>
        </w:r>
        <w:r w:rsidRPr="00D65BD4">
          <w:rPr>
            <w:rFonts w:eastAsia="SimSun"/>
            <w:b/>
            <w:lang w:val="x-none" w:eastAsia="x-none"/>
          </w:rPr>
          <w:tab/>
        </w:r>
        <w:r w:rsidRPr="00D65BD4">
          <w:rPr>
            <w:rFonts w:eastAsia="SimSun"/>
            <w:bCs/>
            <w:lang w:val="x-none" w:eastAsia="x-none"/>
          </w:rPr>
          <w:t>(-1) * M</w:t>
        </w:r>
        <w:r w:rsidRPr="00D65BD4">
          <w:rPr>
            <w:rFonts w:eastAsia="SimSun"/>
            <w:lang w:eastAsia="x-none"/>
          </w:rPr>
          <w:t>a</w:t>
        </w:r>
        <w:r w:rsidRPr="00D65BD4">
          <w:rPr>
            <w:rFonts w:eastAsia="SimSun"/>
            <w:bCs/>
            <w:lang w:val="x-none" w:eastAsia="x-none"/>
          </w:rPr>
          <w:t>x [(RUC</w:t>
        </w:r>
        <w:r w:rsidRPr="00D65BD4">
          <w:rPr>
            <w:rFonts w:eastAsia="SimSun"/>
            <w:bCs/>
            <w:lang w:eastAsia="x-none"/>
          </w:rPr>
          <w:t>DRR</w:t>
        </w:r>
        <w:r w:rsidRPr="00D65BD4">
          <w:rPr>
            <w:rFonts w:eastAsia="SimSun"/>
            <w:bCs/>
            <w:lang w:val="x-none" w:eastAsia="x-none"/>
          </w:rPr>
          <w:t>SFRS</w:t>
        </w:r>
        <w:r w:rsidRPr="00D65BD4">
          <w:rPr>
            <w:rFonts w:eastAsia="SimSun"/>
            <w:bCs/>
            <w:lang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i,</w:t>
        </w:r>
        <w:r w:rsidRPr="00D65BD4">
          <w:rPr>
            <w:rFonts w:eastAsia="SimSun"/>
            <w:bCs/>
            <w:i/>
            <w:vertAlign w:val="subscript"/>
            <w:lang w:eastAsia="x-none"/>
          </w:rPr>
          <w:t xml:space="preserve"> </w:t>
        </w:r>
        <w:r w:rsidRPr="00D65BD4">
          <w:rPr>
            <w:rFonts w:eastAsia="SimSun"/>
            <w:bCs/>
            <w:i/>
            <w:vertAlign w:val="subscript"/>
            <w:lang w:val="x-none" w:eastAsia="x-none"/>
          </w:rPr>
          <w:t>q</w:t>
        </w:r>
        <w:r w:rsidRPr="00D65BD4">
          <w:rPr>
            <w:rFonts w:eastAsia="SimSun"/>
            <w:bCs/>
            <w:lang w:val="x-none" w:eastAsia="x-none"/>
          </w:rPr>
          <w:t xml:space="preserve"> * RUCMWAMTRUCTOT</w:t>
        </w:r>
        <w:r w:rsidRPr="00D65BD4">
          <w:rPr>
            <w:rFonts w:eastAsia="SimSun"/>
            <w:bCs/>
            <w:lang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r w:rsidRPr="00D65BD4">
          <w:rPr>
            <w:rFonts w:eastAsia="SimSun"/>
            <w:bCs/>
            <w:lang w:val="x-none" w:eastAsia="x-none"/>
          </w:rPr>
          <w:t xml:space="preserve">), </w:t>
        </w:r>
        <w:r w:rsidRPr="00D65BD4">
          <w:rPr>
            <w:rFonts w:eastAsia="SimSun"/>
            <w:bCs/>
            <w:lang w:eastAsia="x-none"/>
          </w:rPr>
          <w:t xml:space="preserve">(2* </w:t>
        </w:r>
      </w:ins>
      <w:ins w:id="952" w:author="ERCOT" w:date="2024-02-22T12:48:00Z">
        <w:r w:rsidRPr="00D65BD4">
          <w:rPr>
            <w:rFonts w:eastAsia="SimSun"/>
            <w:bCs/>
            <w:lang w:eastAsia="x-none"/>
          </w:rPr>
          <w:t>RUCDRRSF</w:t>
        </w:r>
        <w:r w:rsidRPr="00D65BD4">
          <w:rPr>
            <w:rFonts w:eastAsia="SimSun"/>
            <w:i/>
            <w:vertAlign w:val="subscript"/>
          </w:rPr>
          <w:t xml:space="preserve"> </w:t>
        </w:r>
        <w:proofErr w:type="spellStart"/>
        <w:r w:rsidRPr="00D65BD4">
          <w:rPr>
            <w:rFonts w:eastAsia="SimSun"/>
            <w:i/>
            <w:vertAlign w:val="subscript"/>
          </w:rPr>
          <w:t>ruc</w:t>
        </w:r>
        <w:proofErr w:type="spellEnd"/>
        <w:r w:rsidRPr="00D65BD4">
          <w:rPr>
            <w:rFonts w:eastAsia="SimSun"/>
            <w:i/>
            <w:vertAlign w:val="subscript"/>
          </w:rPr>
          <w:t xml:space="preserve">, i, q </w:t>
        </w:r>
        <w:r w:rsidRPr="00D65BD4">
          <w:rPr>
            <w:rFonts w:eastAsia="SimSun"/>
            <w:bCs/>
            <w:lang w:eastAsia="x-none"/>
          </w:rPr>
          <w:t xml:space="preserve"> * </w:t>
        </w:r>
        <w:r w:rsidRPr="00D65BD4">
          <w:rPr>
            <w:rFonts w:eastAsia="SimSun"/>
          </w:rPr>
          <w:t xml:space="preserve">RUCMWAMTRUCTOT </w:t>
        </w:r>
        <w:proofErr w:type="spellStart"/>
        <w:r w:rsidRPr="00D65BD4">
          <w:rPr>
            <w:rFonts w:eastAsia="SimSun"/>
            <w:i/>
            <w:vertAlign w:val="subscript"/>
          </w:rPr>
          <w:t>ruc</w:t>
        </w:r>
        <w:proofErr w:type="spellEnd"/>
        <w:r w:rsidRPr="00D65BD4">
          <w:rPr>
            <w:rFonts w:eastAsia="SimSun"/>
            <w:i/>
            <w:vertAlign w:val="subscript"/>
          </w:rPr>
          <w:t>, h</w:t>
        </w:r>
        <w:r w:rsidRPr="00D65BD4">
          <w:rPr>
            <w:rFonts w:eastAsia="SimSun"/>
          </w:rPr>
          <w:t xml:space="preserve"> / RUCCAPTOT </w:t>
        </w:r>
        <w:proofErr w:type="spellStart"/>
        <w:r w:rsidRPr="00D65BD4">
          <w:rPr>
            <w:rFonts w:eastAsia="SimSun"/>
            <w:i/>
            <w:vertAlign w:val="subscript"/>
          </w:rPr>
          <w:t>ruc</w:t>
        </w:r>
        <w:proofErr w:type="spellEnd"/>
        <w:r w:rsidRPr="00D65BD4">
          <w:rPr>
            <w:rFonts w:eastAsia="SimSun"/>
            <w:i/>
            <w:vertAlign w:val="subscript"/>
          </w:rPr>
          <w:t>, h</w:t>
        </w:r>
        <w:r w:rsidRPr="00D65BD4" w:rsidDel="00845AC2">
          <w:rPr>
            <w:rFonts w:eastAsia="SimSun"/>
            <w:sz w:val="16"/>
            <w:szCs w:val="16"/>
          </w:rPr>
          <w:t xml:space="preserve"> </w:t>
        </w:r>
      </w:ins>
      <w:ins w:id="953" w:author="ERCOT" w:date="2024-02-15T11:46:00Z">
        <w:r w:rsidRPr="00D65BD4">
          <w:rPr>
            <w:rFonts w:eastAsia="SimSun"/>
            <w:bCs/>
            <w:lang w:eastAsia="x-none"/>
          </w:rPr>
          <w:t>)] /4</w:t>
        </w:r>
      </w:ins>
    </w:p>
    <w:p w14:paraId="5E432062" w14:textId="77777777" w:rsidR="00D65BD4" w:rsidRPr="00D65BD4" w:rsidRDefault="00D65BD4" w:rsidP="00D65BD4">
      <w:pPr>
        <w:tabs>
          <w:tab w:val="left" w:pos="1440"/>
          <w:tab w:val="left" w:pos="2340"/>
        </w:tabs>
        <w:spacing w:after="240"/>
        <w:ind w:left="3330" w:hanging="2610"/>
        <w:rPr>
          <w:ins w:id="954" w:author="ERCOT" w:date="2024-02-15T11:46:00Z"/>
          <w:rFonts w:eastAsia="SimSun"/>
          <w:bCs/>
          <w:lang w:eastAsia="x-none"/>
        </w:rPr>
      </w:pPr>
      <w:ins w:id="955" w:author="ERCOT" w:date="2024-02-15T11:46:00Z">
        <w:r w:rsidRPr="00D65BD4">
          <w:rPr>
            <w:rFonts w:eastAsia="SimSun"/>
            <w:bCs/>
            <w:lang w:eastAsia="x-none"/>
          </w:rPr>
          <w:t>Where:</w:t>
        </w:r>
      </w:ins>
    </w:p>
    <w:p w14:paraId="503E3847" w14:textId="77777777" w:rsidR="00D65BD4" w:rsidRPr="00D65BD4" w:rsidRDefault="00D65BD4" w:rsidP="00D65BD4">
      <w:pPr>
        <w:tabs>
          <w:tab w:val="left" w:pos="1440"/>
          <w:tab w:val="left" w:pos="2340"/>
        </w:tabs>
        <w:spacing w:after="240"/>
        <w:ind w:left="720"/>
        <w:rPr>
          <w:ins w:id="956" w:author="ERCOT" w:date="2024-02-15T12:23:00Z"/>
          <w:rFonts w:eastAsia="SimSun"/>
          <w:bCs/>
          <w:i/>
          <w:vertAlign w:val="subscript"/>
          <w:lang w:val="x-none" w:eastAsia="x-none"/>
        </w:rPr>
      </w:pPr>
      <w:ins w:id="957" w:author="ERCOT" w:date="2024-02-15T11:46:00Z">
        <w:r w:rsidRPr="00D65BD4">
          <w:rPr>
            <w:rFonts w:eastAsia="SimSun"/>
            <w:bCs/>
            <w:lang w:val="x-none" w:eastAsia="x-none"/>
          </w:rPr>
          <w:t>RUCMWAMTRUCTOT</w:t>
        </w:r>
        <w:r w:rsidRPr="00D65BD4">
          <w:rPr>
            <w:rFonts w:eastAsia="SimSun"/>
            <w:bCs/>
            <w:lang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 xml:space="preserve">h </w:t>
        </w:r>
        <w:r w:rsidRPr="00D65BD4">
          <w:rPr>
            <w:rFonts w:eastAsia="SimSun"/>
            <w:bCs/>
            <w:lang w:val="x-none" w:eastAsia="x-none"/>
          </w:rPr>
          <w:tab/>
          <w:t>=</w:t>
        </w:r>
        <w:r w:rsidRPr="00D65BD4">
          <w:rPr>
            <w:rFonts w:eastAsia="SimSun"/>
            <w:bCs/>
            <w:lang w:val="x-none" w:eastAsia="x-none"/>
          </w:rPr>
          <w:tab/>
        </w:r>
      </w:ins>
      <w:ins w:id="958" w:author="ERCOT" w:date="2024-02-15T11:46:00Z">
        <w:r w:rsidRPr="00D65BD4">
          <w:rPr>
            <w:rFonts w:eastAsia="SimSun"/>
            <w:bCs/>
            <w:position w:val="-22"/>
            <w:lang w:val="x-none" w:eastAsia="x-none"/>
          </w:rPr>
          <w:object w:dxaOrig="220" w:dyaOrig="460" w14:anchorId="2364E10E">
            <v:shape id="_x0000_i1033" type="#_x0000_t75" style="width:11.4pt;height:24pt" o:ole="">
              <v:imagedata r:id="rId30" o:title=""/>
            </v:shape>
            <o:OLEObject Type="Embed" ProgID="Equation.3" ShapeID="_x0000_i1033" DrawAspect="Content" ObjectID="_1786452140" r:id="rId31"/>
          </w:object>
        </w:r>
      </w:ins>
      <w:ins w:id="959" w:author="ERCOT" w:date="2024-02-15T11:46:00Z">
        <w:r w:rsidRPr="00D65BD4">
          <w:rPr>
            <w:rFonts w:eastAsia="SimSun"/>
            <w:bCs/>
            <w:position w:val="-18"/>
            <w:lang w:val="x-none" w:eastAsia="x-none"/>
          </w:rPr>
          <w:object w:dxaOrig="220" w:dyaOrig="420" w14:anchorId="701A8B95">
            <v:shape id="_x0000_i1034" type="#_x0000_t75" style="width:11.4pt;height:24pt" o:ole="">
              <v:imagedata r:id="rId32" o:title=""/>
            </v:shape>
            <o:OLEObject Type="Embed" ProgID="Equation.3" ShapeID="_x0000_i1034" DrawAspect="Content" ObjectID="_1786452141" r:id="rId33"/>
          </w:object>
        </w:r>
      </w:ins>
      <w:ins w:id="960" w:author="ERCOT" w:date="2024-02-15T11:46:00Z">
        <w:r w:rsidRPr="00D65BD4">
          <w:rPr>
            <w:rFonts w:eastAsia="SimSun"/>
            <w:bCs/>
            <w:lang w:val="x-none" w:eastAsia="x-none"/>
          </w:rPr>
          <w:t>RUCMWAMT</w:t>
        </w:r>
        <w:r w:rsidRPr="00D65BD4">
          <w:rPr>
            <w:rFonts w:eastAsia="SimSun"/>
            <w:bCs/>
            <w:lang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q,</w:t>
        </w:r>
        <w:r w:rsidRPr="00D65BD4">
          <w:rPr>
            <w:rFonts w:eastAsia="SimSun"/>
            <w:bCs/>
            <w:i/>
            <w:vertAlign w:val="subscript"/>
            <w:lang w:eastAsia="x-none"/>
          </w:rPr>
          <w:t xml:space="preserve"> </w:t>
        </w:r>
        <w:r w:rsidRPr="00D65BD4">
          <w:rPr>
            <w:rFonts w:eastAsia="SimSun"/>
            <w:bCs/>
            <w:i/>
            <w:vertAlign w:val="subscript"/>
            <w:lang w:val="x-none" w:eastAsia="x-none"/>
          </w:rPr>
          <w:t>r,</w:t>
        </w:r>
        <w:r w:rsidRPr="00D65BD4">
          <w:rPr>
            <w:rFonts w:eastAsia="SimSun"/>
            <w:bCs/>
            <w:i/>
            <w:vertAlign w:val="subscript"/>
            <w:lang w:eastAsia="x-none"/>
          </w:rPr>
          <w:t xml:space="preserve"> </w:t>
        </w:r>
        <w:r w:rsidRPr="00D65BD4">
          <w:rPr>
            <w:rFonts w:eastAsia="SimSun"/>
            <w:bCs/>
            <w:i/>
            <w:vertAlign w:val="subscript"/>
            <w:lang w:val="x-none" w:eastAsia="x-none"/>
          </w:rPr>
          <w:t>h</w:t>
        </w:r>
      </w:ins>
    </w:p>
    <w:p w14:paraId="7E01CC1D" w14:textId="77777777" w:rsidR="00D65BD4" w:rsidRPr="00D65BD4" w:rsidRDefault="00D65BD4" w:rsidP="00D65BD4">
      <w:pPr>
        <w:tabs>
          <w:tab w:val="left" w:pos="2340"/>
          <w:tab w:val="left" w:pos="3420"/>
        </w:tabs>
        <w:spacing w:after="240"/>
        <w:ind w:left="1080" w:hanging="360"/>
        <w:rPr>
          <w:ins w:id="961" w:author="ERCOT" w:date="2024-02-22T12:49:00Z"/>
          <w:rFonts w:eastAsia="SimSun"/>
          <w:bCs/>
        </w:rPr>
      </w:pPr>
      <w:ins w:id="962" w:author="ERCOT" w:date="2024-02-22T12:49:00Z">
        <w:r w:rsidRPr="00D65BD4">
          <w:rPr>
            <w:rFonts w:eastAsia="SimSun"/>
            <w:bCs/>
          </w:rPr>
          <w:t xml:space="preserve">RUCCAPTOT </w:t>
        </w:r>
        <w:proofErr w:type="spellStart"/>
        <w:r w:rsidRPr="00D65BD4">
          <w:rPr>
            <w:rFonts w:eastAsia="SimSun"/>
            <w:bCs/>
            <w:i/>
            <w:vertAlign w:val="subscript"/>
          </w:rPr>
          <w:t>ruc</w:t>
        </w:r>
        <w:proofErr w:type="spellEnd"/>
        <w:r w:rsidRPr="00D65BD4">
          <w:rPr>
            <w:rFonts w:eastAsia="SimSun"/>
            <w:bCs/>
            <w:i/>
            <w:vertAlign w:val="subscript"/>
          </w:rPr>
          <w:t>, h</w:t>
        </w:r>
        <w:r w:rsidRPr="00D65BD4">
          <w:rPr>
            <w:rFonts w:eastAsia="SimSun"/>
            <w:bCs/>
          </w:rPr>
          <w:tab/>
          <w:t xml:space="preserve">    </w:t>
        </w:r>
        <w:r w:rsidRPr="00D65BD4">
          <w:rPr>
            <w:rFonts w:eastAsia="SimSun"/>
            <w:bCs/>
          </w:rPr>
          <w:tab/>
          <w:t xml:space="preserve"> =</w:t>
        </w:r>
        <w:r w:rsidRPr="00D65BD4">
          <w:rPr>
            <w:rFonts w:eastAsia="SimSun"/>
            <w:bCs/>
          </w:rPr>
          <w:tab/>
        </w:r>
      </w:ins>
      <w:ins w:id="963" w:author="ERCOT" w:date="2024-02-22T12:49:00Z">
        <w:r w:rsidRPr="00D65BD4">
          <w:rPr>
            <w:rFonts w:eastAsia="SimSun"/>
            <w:bCs/>
            <w:position w:val="-18"/>
          </w:rPr>
          <w:object w:dxaOrig="220" w:dyaOrig="420" w14:anchorId="4569D2FE">
            <v:shape id="_x0000_i1035" type="#_x0000_t75" style="width:12pt;height:24pt" o:ole="">
              <v:imagedata r:id="rId34" o:title=""/>
            </v:shape>
            <o:OLEObject Type="Embed" ProgID="Equation.3" ShapeID="_x0000_i1035" DrawAspect="Content" ObjectID="_1786452142" r:id="rId35"/>
          </w:object>
        </w:r>
      </w:ins>
      <w:ins w:id="964" w:author="ERCOT" w:date="2024-02-22T12:49:00Z">
        <w:r w:rsidRPr="00D65BD4">
          <w:rPr>
            <w:rFonts w:eastAsia="SimSun"/>
            <w:bCs/>
          </w:rPr>
          <w:t xml:space="preserve">(HSL </w:t>
        </w:r>
        <w:proofErr w:type="spellStart"/>
        <w:r w:rsidRPr="00D65BD4">
          <w:rPr>
            <w:rFonts w:eastAsia="SimSun"/>
            <w:bCs/>
            <w:i/>
            <w:vertAlign w:val="subscript"/>
          </w:rPr>
          <w:t>ruc</w:t>
        </w:r>
        <w:proofErr w:type="spellEnd"/>
        <w:r w:rsidRPr="00D65BD4">
          <w:rPr>
            <w:rFonts w:eastAsia="SimSun"/>
            <w:bCs/>
            <w:i/>
            <w:vertAlign w:val="subscript"/>
          </w:rPr>
          <w:t>, h, r</w:t>
        </w:r>
        <w:r w:rsidRPr="00D65BD4">
          <w:rPr>
            <w:rFonts w:eastAsia="SimSun"/>
            <w:bCs/>
          </w:rPr>
          <w:t xml:space="preserve"> – HSL </w:t>
        </w:r>
        <w:proofErr w:type="spellStart"/>
        <w:r w:rsidRPr="00D65BD4">
          <w:rPr>
            <w:rFonts w:eastAsia="SimSun"/>
            <w:bCs/>
            <w:i/>
            <w:vertAlign w:val="subscript"/>
          </w:rPr>
          <w:t>ruc</w:t>
        </w:r>
        <w:proofErr w:type="spellEnd"/>
        <w:r w:rsidRPr="00D65BD4">
          <w:rPr>
            <w:rFonts w:eastAsia="SimSun"/>
            <w:bCs/>
            <w:i/>
            <w:vertAlign w:val="subscript"/>
          </w:rPr>
          <w:t xml:space="preserve">, h, </w:t>
        </w:r>
        <w:proofErr w:type="spellStart"/>
        <w:r w:rsidRPr="00D65BD4">
          <w:rPr>
            <w:rFonts w:eastAsia="SimSun"/>
            <w:bCs/>
            <w:i/>
            <w:vertAlign w:val="subscript"/>
          </w:rPr>
          <w:t>beforeCCGR</w:t>
        </w:r>
        <w:proofErr w:type="spellEnd"/>
        <w:r w:rsidRPr="00D65BD4">
          <w:rPr>
            <w:rFonts w:eastAsia="SimSun"/>
            <w:b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44CA0DE2" w14:textId="77777777" w:rsidTr="0003786F">
        <w:trPr>
          <w:trHeight w:val="1205"/>
          <w:ins w:id="965" w:author="ERCOT" w:date="2024-02-22T12:49:00Z"/>
        </w:trPr>
        <w:tc>
          <w:tcPr>
            <w:tcW w:w="9350" w:type="dxa"/>
            <w:shd w:val="pct12" w:color="auto" w:fill="auto"/>
          </w:tcPr>
          <w:p w14:paraId="260069F3" w14:textId="77777777" w:rsidR="00D65BD4" w:rsidRPr="00D65BD4" w:rsidRDefault="00D65BD4" w:rsidP="00D65BD4">
            <w:pPr>
              <w:spacing w:after="240"/>
              <w:rPr>
                <w:ins w:id="966" w:author="ERCOT" w:date="2024-02-22T12:49:00Z"/>
                <w:rFonts w:eastAsia="SimSun"/>
                <w:b/>
                <w:i/>
                <w:iCs/>
              </w:rPr>
            </w:pPr>
            <w:ins w:id="967" w:author="ERCOT" w:date="2024-02-22T12:49:00Z">
              <w:r w:rsidRPr="00D65BD4">
                <w:rPr>
                  <w:rFonts w:eastAsia="SimSun"/>
                  <w:b/>
                  <w:i/>
                  <w:iCs/>
                </w:rPr>
                <w:t>[NPRR1139:  Replace the formula “RUCCAPTOT</w:t>
              </w:r>
              <w:r w:rsidRPr="00D65BD4">
                <w:rPr>
                  <w:rFonts w:eastAsia="SimSun"/>
                  <w:b/>
                  <w:i/>
                  <w:iCs/>
                  <w:vertAlign w:val="subscript"/>
                </w:rPr>
                <w:t xml:space="preserve"> </w:t>
              </w:r>
              <w:proofErr w:type="spellStart"/>
              <w:r w:rsidRPr="00D65BD4">
                <w:rPr>
                  <w:rFonts w:eastAsia="SimSun"/>
                  <w:b/>
                  <w:i/>
                  <w:iCs/>
                  <w:vertAlign w:val="subscript"/>
                </w:rPr>
                <w:t>ruc</w:t>
              </w:r>
              <w:proofErr w:type="spellEnd"/>
              <w:r w:rsidRPr="00D65BD4">
                <w:rPr>
                  <w:rFonts w:eastAsia="SimSun"/>
                  <w:b/>
                  <w:i/>
                  <w:iCs/>
                  <w:vertAlign w:val="subscript"/>
                </w:rPr>
                <w:t>, h</w:t>
              </w:r>
              <w:r w:rsidRPr="00D65BD4">
                <w:rPr>
                  <w:rFonts w:eastAsia="SimSun"/>
                  <w:b/>
                  <w:i/>
                  <w:iCs/>
                </w:rPr>
                <w:t>” above with the following upon system implementation:]</w:t>
              </w:r>
            </w:ins>
          </w:p>
          <w:p w14:paraId="78ED5B07" w14:textId="77777777" w:rsidR="00D65BD4" w:rsidRPr="00D65BD4" w:rsidRDefault="00D65BD4" w:rsidP="00D65BD4">
            <w:pPr>
              <w:tabs>
                <w:tab w:val="left" w:pos="2340"/>
                <w:tab w:val="left" w:pos="3420"/>
              </w:tabs>
              <w:spacing w:after="240"/>
              <w:ind w:left="3420" w:hanging="2700"/>
              <w:rPr>
                <w:ins w:id="968" w:author="ERCOT" w:date="2024-02-22T12:49:00Z"/>
                <w:rFonts w:eastAsia="SimSun"/>
                <w:bCs/>
              </w:rPr>
            </w:pPr>
            <w:ins w:id="969" w:author="ERCOT" w:date="2024-02-22T12:49:00Z">
              <w:r w:rsidRPr="00D65BD4">
                <w:rPr>
                  <w:rFonts w:eastAsia="SimSun"/>
                  <w:bCs/>
                </w:rPr>
                <w:t xml:space="preserve">RUCCAPTOT </w:t>
              </w:r>
              <w:proofErr w:type="spellStart"/>
              <w:r w:rsidRPr="00D65BD4">
                <w:rPr>
                  <w:rFonts w:eastAsia="SimSun"/>
                  <w:bCs/>
                  <w:i/>
                  <w:vertAlign w:val="subscript"/>
                </w:rPr>
                <w:t>ruc</w:t>
              </w:r>
              <w:proofErr w:type="spellEnd"/>
              <w:r w:rsidRPr="00D65BD4">
                <w:rPr>
                  <w:rFonts w:eastAsia="SimSun"/>
                  <w:bCs/>
                  <w:i/>
                  <w:vertAlign w:val="subscript"/>
                </w:rPr>
                <w:t>, h</w:t>
              </w:r>
              <w:r w:rsidRPr="00D65BD4">
                <w:rPr>
                  <w:rFonts w:eastAsia="SimSun"/>
                  <w:bCs/>
                </w:rPr>
                <w:tab/>
                <w:t xml:space="preserve">     =</w:t>
              </w:r>
              <w:r w:rsidRPr="00D65BD4">
                <w:rPr>
                  <w:rFonts w:eastAsia="SimSun"/>
                  <w:bCs/>
                </w:rPr>
                <w:tab/>
              </w:r>
            </w:ins>
            <w:ins w:id="970" w:author="ERCOT" w:date="2024-02-22T12:49:00Z">
              <w:r w:rsidRPr="00D65BD4">
                <w:rPr>
                  <w:rFonts w:eastAsia="SimSun"/>
                  <w:bCs/>
                  <w:position w:val="-18"/>
                </w:rPr>
                <w:object w:dxaOrig="220" w:dyaOrig="420" w14:anchorId="07D04640">
                  <v:shape id="_x0000_i1036" type="#_x0000_t75" style="width:12pt;height:24pt" o:ole="">
                    <v:imagedata r:id="rId34" o:title=""/>
                  </v:shape>
                  <o:OLEObject Type="Embed" ProgID="Equation.3" ShapeID="_x0000_i1036" DrawAspect="Content" ObjectID="_1786452143" r:id="rId36"/>
                </w:object>
              </w:r>
            </w:ins>
            <w:ins w:id="971" w:author="ERCOT" w:date="2024-02-22T12:49:00Z">
              <w:r w:rsidRPr="00D65BD4">
                <w:rPr>
                  <w:rFonts w:eastAsia="SimSun"/>
                  <w:bCs/>
                </w:rPr>
                <w:t xml:space="preserve">(RUCHSL </w:t>
              </w:r>
              <w:proofErr w:type="spellStart"/>
              <w:r w:rsidRPr="00D65BD4">
                <w:rPr>
                  <w:rFonts w:eastAsia="SimSun"/>
                  <w:bCs/>
                  <w:i/>
                  <w:vertAlign w:val="subscript"/>
                </w:rPr>
                <w:t>ruc</w:t>
              </w:r>
              <w:proofErr w:type="spellEnd"/>
              <w:r w:rsidRPr="00D65BD4">
                <w:rPr>
                  <w:rFonts w:eastAsia="SimSun"/>
                  <w:bCs/>
                  <w:i/>
                  <w:vertAlign w:val="subscript"/>
                </w:rPr>
                <w:t>, h, r</w:t>
              </w:r>
              <w:r w:rsidRPr="00D65BD4">
                <w:rPr>
                  <w:rFonts w:eastAsia="SimSun"/>
                  <w:bCs/>
                </w:rPr>
                <w:t xml:space="preserve"> – RUCHSL </w:t>
              </w:r>
              <w:proofErr w:type="spellStart"/>
              <w:r w:rsidRPr="00D65BD4">
                <w:rPr>
                  <w:rFonts w:eastAsia="SimSun"/>
                  <w:bCs/>
                  <w:i/>
                  <w:vertAlign w:val="subscript"/>
                </w:rPr>
                <w:t>ruc</w:t>
              </w:r>
              <w:proofErr w:type="spellEnd"/>
              <w:r w:rsidRPr="00D65BD4">
                <w:rPr>
                  <w:rFonts w:eastAsia="SimSun"/>
                  <w:bCs/>
                  <w:i/>
                  <w:vertAlign w:val="subscript"/>
                </w:rPr>
                <w:t xml:space="preserve">, h, </w:t>
              </w:r>
              <w:proofErr w:type="spellStart"/>
              <w:r w:rsidRPr="00D65BD4">
                <w:rPr>
                  <w:rFonts w:eastAsia="SimSun"/>
                  <w:bCs/>
                  <w:i/>
                  <w:vertAlign w:val="subscript"/>
                </w:rPr>
                <w:t>beforeCCGR</w:t>
              </w:r>
              <w:proofErr w:type="spellEnd"/>
              <w:r w:rsidRPr="00D65BD4">
                <w:rPr>
                  <w:rFonts w:eastAsia="SimSun"/>
                  <w:bCs/>
                </w:rPr>
                <w:t>)</w:t>
              </w:r>
            </w:ins>
          </w:p>
        </w:tc>
      </w:tr>
    </w:tbl>
    <w:p w14:paraId="16837823" w14:textId="77777777" w:rsidR="00D65BD4" w:rsidRPr="00D65BD4" w:rsidRDefault="00D65BD4" w:rsidP="00D65BD4">
      <w:pPr>
        <w:tabs>
          <w:tab w:val="left" w:pos="2340"/>
          <w:tab w:val="left" w:pos="3420"/>
        </w:tabs>
        <w:spacing w:before="240"/>
        <w:jc w:val="both"/>
        <w:rPr>
          <w:ins w:id="972" w:author="ERCOT" w:date="2024-02-15T12:23:00Z"/>
          <w:rFonts w:eastAsia="SimSun"/>
        </w:rPr>
      </w:pPr>
      <w:ins w:id="973" w:author="ERCOT" w:date="2024-02-15T12:23:00Z">
        <w:r w:rsidRPr="00D65BD4">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03"/>
        <w:gridCol w:w="605"/>
        <w:gridCol w:w="5617"/>
      </w:tblGrid>
      <w:tr w:rsidR="00D65BD4" w:rsidRPr="00D65BD4" w14:paraId="0F053DE1" w14:textId="77777777" w:rsidTr="0003786F">
        <w:trPr>
          <w:cantSplit/>
          <w:tblHeader/>
          <w:ins w:id="974" w:author="ERCOT" w:date="2024-02-15T12:23:00Z"/>
        </w:trPr>
        <w:tc>
          <w:tcPr>
            <w:tcW w:w="1699" w:type="pct"/>
          </w:tcPr>
          <w:p w14:paraId="4CA492CF" w14:textId="77777777" w:rsidR="00D65BD4" w:rsidRPr="00D65BD4" w:rsidRDefault="00D65BD4" w:rsidP="00D65BD4">
            <w:pPr>
              <w:spacing w:after="240"/>
              <w:rPr>
                <w:ins w:id="975" w:author="ERCOT" w:date="2024-02-15T12:23:00Z"/>
                <w:rFonts w:eastAsia="SimSun"/>
                <w:b/>
                <w:iCs/>
                <w:sz w:val="20"/>
                <w:szCs w:val="20"/>
              </w:rPr>
            </w:pPr>
            <w:ins w:id="976" w:author="ERCOT" w:date="2024-02-15T12:23:00Z">
              <w:r w:rsidRPr="00D65BD4">
                <w:rPr>
                  <w:rFonts w:eastAsia="SimSun"/>
                  <w:b/>
                  <w:iCs/>
                  <w:sz w:val="20"/>
                  <w:szCs w:val="20"/>
                </w:rPr>
                <w:t>Variable</w:t>
              </w:r>
            </w:ins>
          </w:p>
        </w:tc>
        <w:tc>
          <w:tcPr>
            <w:tcW w:w="321" w:type="pct"/>
          </w:tcPr>
          <w:p w14:paraId="60A0DC99" w14:textId="77777777" w:rsidR="00D65BD4" w:rsidRPr="00D65BD4" w:rsidRDefault="00D65BD4" w:rsidP="00D65BD4">
            <w:pPr>
              <w:spacing w:after="240"/>
              <w:jc w:val="center"/>
              <w:rPr>
                <w:ins w:id="977" w:author="ERCOT" w:date="2024-02-15T12:23:00Z"/>
                <w:rFonts w:eastAsia="SimSun"/>
                <w:b/>
                <w:iCs/>
                <w:sz w:val="20"/>
                <w:szCs w:val="20"/>
              </w:rPr>
            </w:pPr>
            <w:ins w:id="978" w:author="ERCOT" w:date="2024-02-15T12:23:00Z">
              <w:r w:rsidRPr="00D65BD4">
                <w:rPr>
                  <w:rFonts w:eastAsia="SimSun"/>
                  <w:b/>
                  <w:iCs/>
                  <w:sz w:val="20"/>
                  <w:szCs w:val="20"/>
                </w:rPr>
                <w:t>Unit</w:t>
              </w:r>
            </w:ins>
          </w:p>
        </w:tc>
        <w:tc>
          <w:tcPr>
            <w:tcW w:w="2980" w:type="pct"/>
          </w:tcPr>
          <w:p w14:paraId="163BCBC7" w14:textId="77777777" w:rsidR="00D65BD4" w:rsidRPr="00D65BD4" w:rsidRDefault="00D65BD4" w:rsidP="00D65BD4">
            <w:pPr>
              <w:spacing w:after="240"/>
              <w:rPr>
                <w:ins w:id="979" w:author="ERCOT" w:date="2024-02-15T12:23:00Z"/>
                <w:rFonts w:eastAsia="SimSun"/>
                <w:b/>
                <w:iCs/>
                <w:sz w:val="20"/>
                <w:szCs w:val="20"/>
              </w:rPr>
            </w:pPr>
            <w:ins w:id="980" w:author="ERCOT" w:date="2024-02-15T12:23:00Z">
              <w:r w:rsidRPr="00D65BD4">
                <w:rPr>
                  <w:rFonts w:eastAsia="SimSun"/>
                  <w:b/>
                  <w:iCs/>
                  <w:sz w:val="20"/>
                  <w:szCs w:val="20"/>
                </w:rPr>
                <w:t>Definition</w:t>
              </w:r>
            </w:ins>
          </w:p>
        </w:tc>
      </w:tr>
      <w:tr w:rsidR="00D65BD4" w:rsidRPr="00D65BD4" w14:paraId="139F5096" w14:textId="77777777" w:rsidTr="0003786F">
        <w:trPr>
          <w:cantSplit/>
          <w:ins w:id="981" w:author="ERCOT" w:date="2024-02-15T12:23:00Z"/>
        </w:trPr>
        <w:tc>
          <w:tcPr>
            <w:tcW w:w="1699" w:type="pct"/>
          </w:tcPr>
          <w:p w14:paraId="57239723" w14:textId="77777777" w:rsidR="00D65BD4" w:rsidRPr="00D65BD4" w:rsidRDefault="00D65BD4" w:rsidP="00D65BD4">
            <w:pPr>
              <w:spacing w:after="60"/>
              <w:rPr>
                <w:ins w:id="982" w:author="ERCOT" w:date="2024-02-15T12:23:00Z"/>
                <w:rFonts w:eastAsia="SimSun"/>
                <w:iCs/>
                <w:sz w:val="20"/>
                <w:szCs w:val="20"/>
              </w:rPr>
            </w:pPr>
            <w:ins w:id="983" w:author="ERCOT" w:date="2024-02-19T08:29:00Z">
              <w:r w:rsidRPr="00D65BD4">
                <w:rPr>
                  <w:rFonts w:eastAsia="SimSun"/>
                  <w:sz w:val="20"/>
                  <w:szCs w:val="20"/>
                </w:rPr>
                <w:t>RUCDRRSAMT</w:t>
              </w:r>
              <w:r w:rsidRPr="00D65BD4">
                <w:rPr>
                  <w:rFonts w:eastAsia="SimSun"/>
                  <w:b/>
                  <w:i/>
                  <w:iCs/>
                  <w:sz w:val="20"/>
                  <w:szCs w:val="20"/>
                  <w:vertAlign w:val="subscript"/>
                  <w:lang w:val="x-none" w:eastAsia="x-none"/>
                </w:rPr>
                <w:t xml:space="preserve"> </w:t>
              </w:r>
              <w:proofErr w:type="spellStart"/>
              <w:r w:rsidRPr="00D65BD4">
                <w:rPr>
                  <w:rFonts w:eastAsia="SimSun"/>
                  <w:b/>
                  <w:i/>
                  <w:iCs/>
                  <w:sz w:val="20"/>
                  <w:szCs w:val="20"/>
                  <w:vertAlign w:val="subscript"/>
                  <w:lang w:val="x-none" w:eastAsia="x-none"/>
                </w:rPr>
                <w:t>ruc</w:t>
              </w:r>
              <w:proofErr w:type="spellEnd"/>
              <w:r w:rsidRPr="00D65BD4">
                <w:rPr>
                  <w:rFonts w:eastAsia="SimSun"/>
                  <w:b/>
                  <w:i/>
                  <w:iCs/>
                  <w:sz w:val="20"/>
                  <w:szCs w:val="20"/>
                  <w:vertAlign w:val="subscript"/>
                  <w:lang w:val="x-none" w:eastAsia="x-none"/>
                </w:rPr>
                <w:t>,</w:t>
              </w:r>
              <w:r w:rsidRPr="00D65BD4">
                <w:rPr>
                  <w:rFonts w:eastAsia="SimSun"/>
                  <w:b/>
                  <w:i/>
                  <w:iCs/>
                  <w:sz w:val="20"/>
                  <w:szCs w:val="20"/>
                  <w:vertAlign w:val="subscript"/>
                  <w:lang w:eastAsia="x-none"/>
                </w:rPr>
                <w:t xml:space="preserve"> </w:t>
              </w:r>
              <w:r w:rsidRPr="00D65BD4">
                <w:rPr>
                  <w:rFonts w:eastAsia="SimSun"/>
                  <w:b/>
                  <w:i/>
                  <w:iCs/>
                  <w:sz w:val="20"/>
                  <w:szCs w:val="20"/>
                  <w:vertAlign w:val="subscript"/>
                  <w:lang w:val="x-none" w:eastAsia="x-none"/>
                </w:rPr>
                <w:t>i,</w:t>
              </w:r>
              <w:r w:rsidRPr="00D65BD4">
                <w:rPr>
                  <w:rFonts w:eastAsia="SimSun"/>
                  <w:b/>
                  <w:i/>
                  <w:iCs/>
                  <w:sz w:val="20"/>
                  <w:szCs w:val="20"/>
                  <w:vertAlign w:val="subscript"/>
                  <w:lang w:eastAsia="x-none"/>
                </w:rPr>
                <w:t xml:space="preserve"> </w:t>
              </w:r>
              <w:r w:rsidRPr="00D65BD4">
                <w:rPr>
                  <w:rFonts w:eastAsia="SimSun"/>
                  <w:b/>
                  <w:i/>
                  <w:iCs/>
                  <w:sz w:val="20"/>
                  <w:szCs w:val="20"/>
                  <w:vertAlign w:val="subscript"/>
                  <w:lang w:val="x-none" w:eastAsia="x-none"/>
                </w:rPr>
                <w:t>q</w:t>
              </w:r>
            </w:ins>
          </w:p>
        </w:tc>
        <w:tc>
          <w:tcPr>
            <w:tcW w:w="321" w:type="pct"/>
          </w:tcPr>
          <w:p w14:paraId="0B69EE9D" w14:textId="77777777" w:rsidR="00D65BD4" w:rsidRPr="00D65BD4" w:rsidRDefault="00D65BD4" w:rsidP="00D65BD4">
            <w:pPr>
              <w:spacing w:after="60"/>
              <w:jc w:val="center"/>
              <w:rPr>
                <w:ins w:id="984" w:author="ERCOT" w:date="2024-02-15T12:23:00Z"/>
                <w:rFonts w:eastAsia="SimSun"/>
                <w:iCs/>
                <w:sz w:val="20"/>
                <w:szCs w:val="20"/>
              </w:rPr>
            </w:pPr>
            <w:ins w:id="985" w:author="ERCOT" w:date="2024-02-19T08:29:00Z">
              <w:r w:rsidRPr="00D65BD4">
                <w:rPr>
                  <w:rFonts w:eastAsia="SimSun"/>
                  <w:iCs/>
                  <w:sz w:val="20"/>
                  <w:szCs w:val="20"/>
                </w:rPr>
                <w:t>$</w:t>
              </w:r>
            </w:ins>
          </w:p>
        </w:tc>
        <w:tc>
          <w:tcPr>
            <w:tcW w:w="2980" w:type="pct"/>
          </w:tcPr>
          <w:p w14:paraId="79F3A8CA" w14:textId="77777777" w:rsidR="00D65BD4" w:rsidRPr="00D65BD4" w:rsidRDefault="00D65BD4" w:rsidP="00D65BD4">
            <w:pPr>
              <w:spacing w:after="60"/>
              <w:rPr>
                <w:ins w:id="986" w:author="ERCOT" w:date="2024-02-15T12:23:00Z"/>
                <w:rFonts w:eastAsia="SimSun"/>
                <w:iCs/>
                <w:sz w:val="20"/>
                <w:szCs w:val="20"/>
              </w:rPr>
            </w:pPr>
            <w:ins w:id="987" w:author="ERCOT" w:date="2024-02-19T08:29:00Z">
              <w:r w:rsidRPr="00D65BD4">
                <w:rPr>
                  <w:rFonts w:eastAsia="SimSun"/>
                  <w:i/>
                  <w:sz w:val="20"/>
                  <w:szCs w:val="20"/>
                </w:rPr>
                <w:t>RUC DRRS Short Amount</w:t>
              </w:r>
              <w:r w:rsidRPr="00D65BD4">
                <w:rPr>
                  <w:rFonts w:eastAsia="SimSun"/>
                  <w:iCs/>
                  <w:sz w:val="20"/>
                  <w:szCs w:val="20"/>
                </w:rPr>
                <w:t xml:space="preserve"> </w:t>
              </w:r>
            </w:ins>
            <w:ins w:id="988" w:author="ERCOT" w:date="2024-02-19T08:30:00Z">
              <w:r w:rsidRPr="00D65BD4">
                <w:rPr>
                  <w:rFonts w:eastAsia="SimSun"/>
                  <w:iCs/>
                  <w:sz w:val="20"/>
                  <w:szCs w:val="20"/>
                </w:rPr>
                <w:t xml:space="preserve">—The charge to a QSE </w:t>
              </w:r>
              <w:r w:rsidRPr="00D65BD4">
                <w:rPr>
                  <w:rFonts w:eastAsia="SimSun"/>
                  <w:i/>
                  <w:iCs/>
                  <w:sz w:val="20"/>
                  <w:szCs w:val="20"/>
                </w:rPr>
                <w:t>q</w:t>
              </w:r>
              <w:r w:rsidRPr="00D65BD4">
                <w:rPr>
                  <w:rFonts w:eastAsia="SimSun"/>
                  <w:iCs/>
                  <w:sz w:val="20"/>
                  <w:szCs w:val="20"/>
                </w:rPr>
                <w:t xml:space="preserve">, due to DRRS shortfall for a particular RUC process </w:t>
              </w:r>
              <w:proofErr w:type="spellStart"/>
              <w:r w:rsidRPr="00D65BD4">
                <w:rPr>
                  <w:rFonts w:eastAsia="SimSun"/>
                  <w:i/>
                  <w:iCs/>
                  <w:sz w:val="20"/>
                  <w:szCs w:val="20"/>
                </w:rPr>
                <w:t>ruc</w:t>
              </w:r>
              <w:proofErr w:type="spellEnd"/>
              <w:r w:rsidRPr="00D65BD4">
                <w:rPr>
                  <w:rFonts w:eastAsia="SimSun"/>
                  <w:iCs/>
                  <w:sz w:val="20"/>
                  <w:szCs w:val="20"/>
                </w:rPr>
                <w:t>, for the 15-minute Settlement Interval</w:t>
              </w:r>
              <w:r w:rsidRPr="00D65BD4">
                <w:rPr>
                  <w:rFonts w:eastAsia="SimSun"/>
                  <w:i/>
                  <w:iCs/>
                  <w:sz w:val="20"/>
                  <w:szCs w:val="20"/>
                </w:rPr>
                <w:t xml:space="preserve"> i</w:t>
              </w:r>
              <w:r w:rsidRPr="00D65BD4">
                <w:rPr>
                  <w:rFonts w:eastAsia="SimSun"/>
                  <w:iCs/>
                  <w:sz w:val="20"/>
                  <w:szCs w:val="20"/>
                </w:rPr>
                <w:t>.</w:t>
              </w:r>
            </w:ins>
          </w:p>
        </w:tc>
      </w:tr>
      <w:tr w:rsidR="00D65BD4" w:rsidRPr="00D65BD4" w14:paraId="57C7F71F" w14:textId="77777777" w:rsidTr="0003786F">
        <w:trPr>
          <w:cantSplit/>
          <w:ins w:id="989" w:author="ERCOT" w:date="2024-02-19T08:31:00Z"/>
        </w:trPr>
        <w:tc>
          <w:tcPr>
            <w:tcW w:w="1699" w:type="pct"/>
          </w:tcPr>
          <w:p w14:paraId="61E34010" w14:textId="77777777" w:rsidR="00D65BD4" w:rsidRPr="00D65BD4" w:rsidRDefault="00D65BD4" w:rsidP="00D65BD4">
            <w:pPr>
              <w:spacing w:after="60"/>
              <w:rPr>
                <w:ins w:id="990" w:author="ERCOT" w:date="2024-02-19T08:31:00Z"/>
                <w:rFonts w:eastAsia="SimSun"/>
                <w:sz w:val="20"/>
                <w:szCs w:val="20"/>
              </w:rPr>
            </w:pPr>
            <w:ins w:id="991" w:author="ERCOT" w:date="2024-02-19T08:31:00Z">
              <w:r w:rsidRPr="00D65BD4">
                <w:rPr>
                  <w:rFonts w:eastAsia="SimSun"/>
                  <w:iCs/>
                  <w:sz w:val="20"/>
                  <w:szCs w:val="20"/>
                </w:rPr>
                <w:t xml:space="preserve">RUCMWAMTRUCTOT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h</w:t>
              </w:r>
            </w:ins>
          </w:p>
        </w:tc>
        <w:tc>
          <w:tcPr>
            <w:tcW w:w="321" w:type="pct"/>
          </w:tcPr>
          <w:p w14:paraId="661DA124" w14:textId="77777777" w:rsidR="00D65BD4" w:rsidRPr="00D65BD4" w:rsidRDefault="00D65BD4" w:rsidP="00D65BD4">
            <w:pPr>
              <w:spacing w:after="60"/>
              <w:jc w:val="center"/>
              <w:rPr>
                <w:ins w:id="992" w:author="ERCOT" w:date="2024-02-19T08:31:00Z"/>
                <w:rFonts w:eastAsia="SimSun"/>
                <w:iCs/>
                <w:sz w:val="20"/>
                <w:szCs w:val="20"/>
              </w:rPr>
            </w:pPr>
            <w:ins w:id="993" w:author="ERCOT" w:date="2024-02-19T08:31:00Z">
              <w:r w:rsidRPr="00D65BD4">
                <w:rPr>
                  <w:rFonts w:eastAsia="SimSun"/>
                  <w:iCs/>
                  <w:sz w:val="20"/>
                  <w:szCs w:val="20"/>
                </w:rPr>
                <w:t>$</w:t>
              </w:r>
            </w:ins>
          </w:p>
        </w:tc>
        <w:tc>
          <w:tcPr>
            <w:tcW w:w="2980" w:type="pct"/>
          </w:tcPr>
          <w:p w14:paraId="19BBE189" w14:textId="77777777" w:rsidR="00D65BD4" w:rsidRPr="00D65BD4" w:rsidRDefault="00D65BD4" w:rsidP="00D65BD4">
            <w:pPr>
              <w:spacing w:after="60"/>
              <w:rPr>
                <w:ins w:id="994" w:author="ERCOT" w:date="2024-02-19T08:31:00Z"/>
                <w:rFonts w:eastAsia="SimSun"/>
                <w:iCs/>
                <w:sz w:val="20"/>
                <w:szCs w:val="20"/>
              </w:rPr>
            </w:pPr>
            <w:ins w:id="995" w:author="ERCOT" w:date="2024-02-19T08:31:00Z">
              <w:r w:rsidRPr="00D65BD4">
                <w:rPr>
                  <w:rFonts w:eastAsia="SimSun"/>
                  <w:i/>
                  <w:iCs/>
                  <w:sz w:val="20"/>
                  <w:szCs w:val="20"/>
                </w:rPr>
                <w:t>RUC Make-Whole Amount Total per RUC</w:t>
              </w:r>
              <w:r w:rsidRPr="00D65BD4">
                <w:rPr>
                  <w:rFonts w:eastAsia="SimSun"/>
                  <w:iCs/>
                  <w:sz w:val="20"/>
                  <w:szCs w:val="20"/>
                </w:rPr>
                <w:t>—The sum of RUC Make-Whole Payments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xml:space="preserve">, including amounts for RMR Units, for the hour </w:t>
              </w:r>
              <w:r w:rsidRPr="00D65BD4">
                <w:rPr>
                  <w:rFonts w:eastAsia="SimSun"/>
                  <w:i/>
                  <w:iCs/>
                  <w:sz w:val="20"/>
                  <w:szCs w:val="20"/>
                </w:rPr>
                <w:t>h</w:t>
              </w:r>
              <w:r w:rsidRPr="00D65BD4">
                <w:rPr>
                  <w:rFonts w:eastAsia="SimSun"/>
                  <w:iCs/>
                  <w:sz w:val="20"/>
                  <w:szCs w:val="20"/>
                </w:rPr>
                <w:t xml:space="preserve"> that includes the 15-minute Settlement Interval.</w:t>
              </w:r>
            </w:ins>
          </w:p>
        </w:tc>
      </w:tr>
      <w:tr w:rsidR="00D65BD4" w:rsidRPr="00D65BD4" w14:paraId="6B6AB498" w14:textId="77777777" w:rsidTr="0003786F">
        <w:trPr>
          <w:cantSplit/>
          <w:ins w:id="996" w:author="ERCOT" w:date="2024-02-19T08:31:00Z"/>
        </w:trPr>
        <w:tc>
          <w:tcPr>
            <w:tcW w:w="1699" w:type="pct"/>
          </w:tcPr>
          <w:p w14:paraId="2D603C80" w14:textId="77777777" w:rsidR="00D65BD4" w:rsidRPr="00D65BD4" w:rsidRDefault="00D65BD4" w:rsidP="00D65BD4">
            <w:pPr>
              <w:spacing w:after="60"/>
              <w:rPr>
                <w:ins w:id="997" w:author="ERCOT" w:date="2024-02-19T08:31:00Z"/>
                <w:rFonts w:eastAsia="SimSun"/>
                <w:sz w:val="20"/>
                <w:szCs w:val="20"/>
              </w:rPr>
            </w:pPr>
            <w:ins w:id="998" w:author="ERCOT" w:date="2024-02-19T08:31:00Z">
              <w:r w:rsidRPr="00D65BD4">
                <w:rPr>
                  <w:rFonts w:eastAsia="SimSun"/>
                  <w:iCs/>
                  <w:sz w:val="20"/>
                  <w:szCs w:val="20"/>
                </w:rPr>
                <w:t xml:space="preserve">RUCMWAMT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q, r, h</w:t>
              </w:r>
            </w:ins>
          </w:p>
        </w:tc>
        <w:tc>
          <w:tcPr>
            <w:tcW w:w="321" w:type="pct"/>
          </w:tcPr>
          <w:p w14:paraId="5FFDC4FA" w14:textId="77777777" w:rsidR="00D65BD4" w:rsidRPr="00D65BD4" w:rsidRDefault="00D65BD4" w:rsidP="00D65BD4">
            <w:pPr>
              <w:spacing w:after="60"/>
              <w:jc w:val="center"/>
              <w:rPr>
                <w:ins w:id="999" w:author="ERCOT" w:date="2024-02-19T08:31:00Z"/>
                <w:rFonts w:eastAsia="SimSun"/>
                <w:iCs/>
                <w:sz w:val="20"/>
                <w:szCs w:val="20"/>
              </w:rPr>
            </w:pPr>
            <w:ins w:id="1000" w:author="ERCOT" w:date="2024-02-19T08:31:00Z">
              <w:r w:rsidRPr="00D65BD4">
                <w:rPr>
                  <w:rFonts w:eastAsia="SimSun"/>
                  <w:iCs/>
                  <w:sz w:val="20"/>
                  <w:szCs w:val="20"/>
                </w:rPr>
                <w:t>$</w:t>
              </w:r>
            </w:ins>
          </w:p>
        </w:tc>
        <w:tc>
          <w:tcPr>
            <w:tcW w:w="2980" w:type="pct"/>
          </w:tcPr>
          <w:p w14:paraId="257A99CB" w14:textId="77777777" w:rsidR="00D65BD4" w:rsidRPr="00D65BD4" w:rsidRDefault="00D65BD4" w:rsidP="00D65BD4">
            <w:pPr>
              <w:spacing w:after="60"/>
              <w:rPr>
                <w:ins w:id="1001" w:author="ERCOT" w:date="2024-02-19T08:31:00Z"/>
                <w:rFonts w:eastAsia="SimSun"/>
                <w:iCs/>
                <w:sz w:val="20"/>
                <w:szCs w:val="20"/>
              </w:rPr>
            </w:pPr>
            <w:ins w:id="1002" w:author="ERCOT" w:date="2024-02-19T08:31:00Z">
              <w:r w:rsidRPr="00D65BD4">
                <w:rPr>
                  <w:rFonts w:eastAsia="SimSun"/>
                  <w:i/>
                  <w:iCs/>
                  <w:sz w:val="20"/>
                  <w:szCs w:val="20"/>
                </w:rPr>
                <w:t>RUC Make-Whole Payment</w:t>
              </w:r>
              <w:r w:rsidRPr="00D65BD4">
                <w:rPr>
                  <w:rFonts w:eastAsia="SimSun"/>
                  <w:iCs/>
                  <w:sz w:val="20"/>
                  <w:szCs w:val="20"/>
                </w:rPr>
                <w:t xml:space="preserve">—The RUC Make-Whole Payment to the QSE </w:t>
              </w:r>
              <w:r w:rsidRPr="00D65BD4">
                <w:rPr>
                  <w:rFonts w:eastAsia="SimSun"/>
                  <w:i/>
                  <w:iCs/>
                  <w:sz w:val="20"/>
                  <w:szCs w:val="20"/>
                </w:rPr>
                <w:t>q</w:t>
              </w:r>
              <w:r w:rsidRPr="00D65BD4">
                <w:rPr>
                  <w:rFonts w:eastAsia="SimSun"/>
                  <w:iCs/>
                  <w:sz w:val="20"/>
                  <w:szCs w:val="20"/>
                </w:rPr>
                <w:t xml:space="preserve"> for Resource </w:t>
              </w:r>
              <w:r w:rsidRPr="00D65BD4">
                <w:rPr>
                  <w:rFonts w:eastAsia="SimSun"/>
                  <w:i/>
                  <w:iCs/>
                  <w:sz w:val="20"/>
                  <w:szCs w:val="20"/>
                </w:rPr>
                <w:t>r</w:t>
              </w:r>
              <w:r w:rsidRPr="00D65BD4">
                <w:rPr>
                  <w:rFonts w:eastAsia="SimSun"/>
                  <w:iCs/>
                  <w:sz w:val="20"/>
                  <w:szCs w:val="20"/>
                </w:rPr>
                <w:t>,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ins>
          </w:p>
        </w:tc>
      </w:tr>
      <w:tr w:rsidR="00D65BD4" w:rsidRPr="00D65BD4" w14:paraId="4C01DED7" w14:textId="77777777" w:rsidTr="0003786F">
        <w:trPr>
          <w:cantSplit/>
          <w:ins w:id="1003" w:author="ERCOT" w:date="2024-02-19T08:31:00Z"/>
        </w:trPr>
        <w:tc>
          <w:tcPr>
            <w:tcW w:w="1699" w:type="pct"/>
          </w:tcPr>
          <w:p w14:paraId="779F1FBB" w14:textId="77777777" w:rsidR="00D65BD4" w:rsidRPr="00D65BD4" w:rsidRDefault="00D65BD4" w:rsidP="00D65BD4">
            <w:pPr>
              <w:spacing w:after="60"/>
              <w:rPr>
                <w:ins w:id="1004" w:author="ERCOT" w:date="2024-02-19T08:31:00Z"/>
                <w:rFonts w:eastAsia="SimSun"/>
                <w:sz w:val="20"/>
                <w:szCs w:val="20"/>
              </w:rPr>
            </w:pPr>
            <w:ins w:id="1005" w:author="ERCOT" w:date="2024-02-19T08:31:00Z">
              <w:r w:rsidRPr="00D65BD4">
                <w:rPr>
                  <w:rFonts w:eastAsia="SimSun"/>
                  <w:iCs/>
                  <w:sz w:val="20"/>
                  <w:szCs w:val="20"/>
                </w:rPr>
                <w:lastRenderedPageBreak/>
                <w:t xml:space="preserve">RUCDRRSFRS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ins>
          </w:p>
        </w:tc>
        <w:tc>
          <w:tcPr>
            <w:tcW w:w="321" w:type="pct"/>
          </w:tcPr>
          <w:p w14:paraId="2E913428" w14:textId="77777777" w:rsidR="00D65BD4" w:rsidRPr="00D65BD4" w:rsidRDefault="00D65BD4" w:rsidP="00D65BD4">
            <w:pPr>
              <w:spacing w:after="60"/>
              <w:jc w:val="center"/>
              <w:rPr>
                <w:ins w:id="1006" w:author="ERCOT" w:date="2024-02-19T08:31:00Z"/>
                <w:rFonts w:eastAsia="SimSun"/>
                <w:iCs/>
                <w:sz w:val="20"/>
                <w:szCs w:val="20"/>
              </w:rPr>
            </w:pPr>
            <w:ins w:id="1007" w:author="ERCOT" w:date="2024-02-19T08:31:00Z">
              <w:r w:rsidRPr="00D65BD4">
                <w:rPr>
                  <w:rFonts w:eastAsia="SimSun"/>
                  <w:iCs/>
                  <w:sz w:val="20"/>
                  <w:szCs w:val="20"/>
                </w:rPr>
                <w:t>none</w:t>
              </w:r>
            </w:ins>
          </w:p>
        </w:tc>
        <w:tc>
          <w:tcPr>
            <w:tcW w:w="2980" w:type="pct"/>
          </w:tcPr>
          <w:p w14:paraId="138AB9AD" w14:textId="77777777" w:rsidR="00D65BD4" w:rsidRPr="00D65BD4" w:rsidRDefault="00D65BD4" w:rsidP="00D65BD4">
            <w:pPr>
              <w:spacing w:after="60"/>
              <w:rPr>
                <w:ins w:id="1008" w:author="ERCOT" w:date="2024-02-19T08:31:00Z"/>
                <w:rFonts w:eastAsia="SimSun"/>
                <w:iCs/>
                <w:sz w:val="20"/>
                <w:szCs w:val="20"/>
              </w:rPr>
            </w:pPr>
            <w:ins w:id="1009" w:author="ERCOT" w:date="2024-02-19T08:31:00Z">
              <w:r w:rsidRPr="00D65BD4">
                <w:rPr>
                  <w:rFonts w:eastAsia="SimSun"/>
                  <w:i/>
                  <w:iCs/>
                  <w:sz w:val="20"/>
                  <w:szCs w:val="20"/>
                </w:rPr>
                <w:t>RUC DRRS Shortfall Ratio Share</w:t>
              </w:r>
              <w:r w:rsidRPr="00D65BD4">
                <w:rPr>
                  <w:rFonts w:eastAsia="SimSun"/>
                  <w:iCs/>
                  <w:sz w:val="20"/>
                  <w:szCs w:val="20"/>
                </w:rPr>
                <w:t>—The ratio of the QSE</w:t>
              </w:r>
              <w:r w:rsidRPr="00D65BD4">
                <w:rPr>
                  <w:rFonts w:eastAsia="SimSun"/>
                  <w:i/>
                  <w:iCs/>
                  <w:sz w:val="20"/>
                  <w:szCs w:val="20"/>
                </w:rPr>
                <w:t xml:space="preserve"> q</w:t>
              </w:r>
              <w:r w:rsidRPr="00D65BD4">
                <w:rPr>
                  <w:rFonts w:eastAsia="SimSun"/>
                  <w:iCs/>
                  <w:sz w:val="20"/>
                  <w:szCs w:val="20"/>
                </w:rPr>
                <w:t>’s DRRS shortfall to the sum of all QSEs’ DRRS shortfalls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for the 15-minute Settlement Interval</w:t>
              </w:r>
              <w:r w:rsidRPr="00D65BD4">
                <w:rPr>
                  <w:rFonts w:eastAsia="SimSun"/>
                  <w:i/>
                  <w:iCs/>
                  <w:sz w:val="20"/>
                  <w:szCs w:val="20"/>
                </w:rPr>
                <w:t xml:space="preserve"> i</w:t>
              </w:r>
              <w:r w:rsidRPr="00D65BD4">
                <w:rPr>
                  <w:rFonts w:eastAsia="SimSun"/>
                  <w:iCs/>
                  <w:sz w:val="20"/>
                  <w:szCs w:val="20"/>
                </w:rPr>
                <w:t xml:space="preserve">.  See Section 5.7.4.1.1, </w:t>
              </w:r>
            </w:ins>
            <w:ins w:id="1010" w:author="ERCOT" w:date="2024-02-19T08:32:00Z">
              <w:r w:rsidRPr="00D65BD4">
                <w:rPr>
                  <w:rFonts w:eastAsia="SimSun"/>
                  <w:iCs/>
                  <w:sz w:val="20"/>
                  <w:szCs w:val="20"/>
                </w:rPr>
                <w:t>DRRS</w:t>
              </w:r>
            </w:ins>
            <w:ins w:id="1011" w:author="ERCOT" w:date="2024-02-19T08:31:00Z">
              <w:r w:rsidRPr="00D65BD4">
                <w:rPr>
                  <w:rFonts w:eastAsia="SimSun"/>
                  <w:iCs/>
                  <w:sz w:val="20"/>
                  <w:szCs w:val="20"/>
                </w:rPr>
                <w:t xml:space="preserve"> Shortfall Ratio Share.</w:t>
              </w:r>
            </w:ins>
          </w:p>
        </w:tc>
      </w:tr>
      <w:tr w:rsidR="00D65BD4" w:rsidRPr="00D65BD4" w14:paraId="5052B452" w14:textId="77777777" w:rsidTr="0003786F">
        <w:trPr>
          <w:cantSplit/>
          <w:ins w:id="1012" w:author="ERCOT" w:date="2024-02-19T08:31:00Z"/>
        </w:trPr>
        <w:tc>
          <w:tcPr>
            <w:tcW w:w="1699" w:type="pct"/>
          </w:tcPr>
          <w:p w14:paraId="7ECEB265" w14:textId="77777777" w:rsidR="00D65BD4" w:rsidRPr="00D65BD4" w:rsidRDefault="00D65BD4" w:rsidP="00D65BD4">
            <w:pPr>
              <w:spacing w:after="60"/>
              <w:rPr>
                <w:ins w:id="1013" w:author="ERCOT" w:date="2024-02-19T08:31:00Z"/>
                <w:rFonts w:eastAsia="SimSun"/>
                <w:sz w:val="20"/>
                <w:szCs w:val="20"/>
              </w:rPr>
            </w:pPr>
            <w:ins w:id="1014" w:author="ERCOT" w:date="2024-02-19T08:31:00Z">
              <w:r w:rsidRPr="00D65BD4">
                <w:rPr>
                  <w:rFonts w:eastAsia="SimSun"/>
                  <w:iCs/>
                  <w:sz w:val="20"/>
                  <w:szCs w:val="20"/>
                </w:rPr>
                <w:t>RUC</w:t>
              </w:r>
            </w:ins>
            <w:ins w:id="1015" w:author="ERCOT" w:date="2024-02-19T08:32:00Z">
              <w:r w:rsidRPr="00D65BD4">
                <w:rPr>
                  <w:rFonts w:eastAsia="SimSun"/>
                  <w:iCs/>
                  <w:sz w:val="20"/>
                  <w:szCs w:val="20"/>
                </w:rPr>
                <w:t>DRR</w:t>
              </w:r>
            </w:ins>
            <w:ins w:id="1016" w:author="ERCOT" w:date="2024-02-19T08:31:00Z">
              <w:r w:rsidRPr="00D65BD4">
                <w:rPr>
                  <w:rFonts w:eastAsia="SimSun"/>
                  <w:iCs/>
                  <w:sz w:val="20"/>
                  <w:szCs w:val="20"/>
                </w:rPr>
                <w:t xml:space="preserve">SF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ins>
          </w:p>
        </w:tc>
        <w:tc>
          <w:tcPr>
            <w:tcW w:w="321" w:type="pct"/>
          </w:tcPr>
          <w:p w14:paraId="5A9EDA28" w14:textId="77777777" w:rsidR="00D65BD4" w:rsidRPr="00D65BD4" w:rsidRDefault="00D65BD4" w:rsidP="00D65BD4">
            <w:pPr>
              <w:spacing w:after="60"/>
              <w:jc w:val="center"/>
              <w:rPr>
                <w:ins w:id="1017" w:author="ERCOT" w:date="2024-02-19T08:31:00Z"/>
                <w:rFonts w:eastAsia="SimSun"/>
                <w:iCs/>
                <w:sz w:val="20"/>
                <w:szCs w:val="20"/>
              </w:rPr>
            </w:pPr>
            <w:ins w:id="1018" w:author="ERCOT" w:date="2024-02-19T08:31:00Z">
              <w:r w:rsidRPr="00D65BD4">
                <w:rPr>
                  <w:rFonts w:eastAsia="SimSun"/>
                  <w:iCs/>
                  <w:sz w:val="20"/>
                  <w:szCs w:val="20"/>
                </w:rPr>
                <w:t>MW</w:t>
              </w:r>
            </w:ins>
          </w:p>
        </w:tc>
        <w:tc>
          <w:tcPr>
            <w:tcW w:w="2980" w:type="pct"/>
          </w:tcPr>
          <w:p w14:paraId="1B2407FA" w14:textId="77777777" w:rsidR="00D65BD4" w:rsidRPr="00D65BD4" w:rsidRDefault="00D65BD4" w:rsidP="00D65BD4">
            <w:pPr>
              <w:spacing w:after="60"/>
              <w:rPr>
                <w:ins w:id="1019" w:author="ERCOT" w:date="2024-02-19T08:31:00Z"/>
                <w:rFonts w:eastAsia="SimSun"/>
                <w:iCs/>
                <w:sz w:val="20"/>
                <w:szCs w:val="20"/>
              </w:rPr>
            </w:pPr>
            <w:ins w:id="1020" w:author="ERCOT" w:date="2024-02-19T08:31:00Z">
              <w:r w:rsidRPr="00D65BD4">
                <w:rPr>
                  <w:rFonts w:eastAsia="SimSun"/>
                  <w:i/>
                  <w:iCs/>
                  <w:sz w:val="20"/>
                  <w:szCs w:val="20"/>
                </w:rPr>
                <w:t xml:space="preserve">RUC </w:t>
              </w:r>
            </w:ins>
            <w:ins w:id="1021" w:author="ERCOT" w:date="2024-02-19T08:32:00Z">
              <w:r w:rsidRPr="00D65BD4">
                <w:rPr>
                  <w:rFonts w:eastAsia="SimSun"/>
                  <w:i/>
                  <w:iCs/>
                  <w:sz w:val="20"/>
                  <w:szCs w:val="20"/>
                </w:rPr>
                <w:t>DRR</w:t>
              </w:r>
            </w:ins>
            <w:ins w:id="1022" w:author="ERCOT" w:date="2024-02-19T08:36:00Z">
              <w:r w:rsidRPr="00D65BD4">
                <w:rPr>
                  <w:rFonts w:eastAsia="SimSun"/>
                  <w:i/>
                  <w:iCs/>
                  <w:sz w:val="20"/>
                  <w:szCs w:val="20"/>
                </w:rPr>
                <w:t>S</w:t>
              </w:r>
            </w:ins>
            <w:ins w:id="1023" w:author="ERCOT" w:date="2024-02-19T08:32:00Z">
              <w:r w:rsidRPr="00D65BD4">
                <w:rPr>
                  <w:rFonts w:eastAsia="SimSun"/>
                  <w:i/>
                  <w:iCs/>
                  <w:sz w:val="20"/>
                  <w:szCs w:val="20"/>
                </w:rPr>
                <w:t xml:space="preserve"> </w:t>
              </w:r>
            </w:ins>
            <w:ins w:id="1024" w:author="ERCOT" w:date="2024-02-19T08:31:00Z">
              <w:r w:rsidRPr="00D65BD4">
                <w:rPr>
                  <w:rFonts w:eastAsia="SimSun"/>
                  <w:i/>
                  <w:iCs/>
                  <w:sz w:val="20"/>
                  <w:szCs w:val="20"/>
                </w:rPr>
                <w:t>Shortfall</w:t>
              </w:r>
              <w:r w:rsidRPr="00D65BD4">
                <w:rPr>
                  <w:rFonts w:eastAsia="SimSun"/>
                  <w:iCs/>
                  <w:sz w:val="20"/>
                  <w:szCs w:val="20"/>
                </w:rPr>
                <w:t>—The QSE</w:t>
              </w:r>
              <w:r w:rsidRPr="00D65BD4">
                <w:rPr>
                  <w:rFonts w:eastAsia="SimSun"/>
                  <w:i/>
                  <w:iCs/>
                  <w:sz w:val="20"/>
                  <w:szCs w:val="20"/>
                </w:rPr>
                <w:t xml:space="preserve"> q</w:t>
              </w:r>
              <w:r w:rsidRPr="00D65BD4">
                <w:rPr>
                  <w:rFonts w:eastAsia="SimSun"/>
                  <w:iCs/>
                  <w:sz w:val="20"/>
                  <w:szCs w:val="20"/>
                </w:rPr>
                <w:t xml:space="preserve">’s </w:t>
              </w:r>
            </w:ins>
            <w:ins w:id="1025" w:author="ERCOT" w:date="2024-02-19T08:32:00Z">
              <w:r w:rsidRPr="00D65BD4">
                <w:rPr>
                  <w:rFonts w:eastAsia="SimSun"/>
                  <w:iCs/>
                  <w:sz w:val="20"/>
                  <w:szCs w:val="20"/>
                </w:rPr>
                <w:t>DRRS</w:t>
              </w:r>
            </w:ins>
            <w:ins w:id="1026" w:author="ERCOT" w:date="2024-02-19T08:31:00Z">
              <w:r w:rsidRPr="00D65BD4">
                <w:rPr>
                  <w:rFonts w:eastAsia="SimSun"/>
                  <w:iCs/>
                  <w:sz w:val="20"/>
                  <w:szCs w:val="20"/>
                </w:rPr>
                <w:t xml:space="preserve"> shortfall for a particular RUC process </w:t>
              </w:r>
              <w:proofErr w:type="spellStart"/>
              <w:r w:rsidRPr="00D65BD4">
                <w:rPr>
                  <w:rFonts w:eastAsia="SimSun"/>
                  <w:i/>
                  <w:iCs/>
                  <w:sz w:val="20"/>
                  <w:szCs w:val="20"/>
                </w:rPr>
                <w:t>ruc</w:t>
              </w:r>
              <w:proofErr w:type="spellEnd"/>
              <w:r w:rsidRPr="00D65BD4">
                <w:rPr>
                  <w:rFonts w:eastAsia="SimSun"/>
                  <w:iCs/>
                  <w:sz w:val="20"/>
                  <w:szCs w:val="20"/>
                </w:rPr>
                <w:t xml:space="preserve"> for the 15-minute Settlement Interval</w:t>
              </w:r>
              <w:r w:rsidRPr="00D65BD4">
                <w:rPr>
                  <w:rFonts w:eastAsia="SimSun"/>
                  <w:i/>
                  <w:iCs/>
                  <w:sz w:val="20"/>
                  <w:szCs w:val="20"/>
                </w:rPr>
                <w:t xml:space="preserve"> i</w:t>
              </w:r>
              <w:r w:rsidRPr="00D65BD4">
                <w:rPr>
                  <w:rFonts w:eastAsia="SimSun"/>
                  <w:iCs/>
                  <w:sz w:val="20"/>
                  <w:szCs w:val="20"/>
                </w:rPr>
                <w:t>.  See formula in Section 5.7.4.1.1.</w:t>
              </w:r>
            </w:ins>
          </w:p>
        </w:tc>
      </w:tr>
      <w:tr w:rsidR="00D65BD4" w:rsidRPr="00D65BD4" w14:paraId="1420F5F3" w14:textId="77777777" w:rsidTr="0003786F">
        <w:trPr>
          <w:cantSplit/>
          <w:ins w:id="1027" w:author="ERCOT" w:date="2024-02-22T12:50:00Z"/>
        </w:trPr>
        <w:tc>
          <w:tcPr>
            <w:tcW w:w="1699" w:type="pct"/>
          </w:tcPr>
          <w:p w14:paraId="0FDC97F7" w14:textId="77777777" w:rsidR="00D65BD4" w:rsidRPr="00D65BD4" w:rsidRDefault="00D65BD4" w:rsidP="00D65BD4">
            <w:pPr>
              <w:spacing w:after="60"/>
              <w:rPr>
                <w:ins w:id="1028" w:author="ERCOT" w:date="2024-02-22T12:50:00Z"/>
                <w:rFonts w:eastAsia="SimSun"/>
                <w:sz w:val="20"/>
                <w:szCs w:val="20"/>
              </w:rPr>
            </w:pPr>
            <w:ins w:id="1029" w:author="ERCOT" w:date="2024-02-22T12:50:00Z">
              <w:r w:rsidRPr="00D65BD4">
                <w:rPr>
                  <w:rFonts w:eastAsia="SimSun"/>
                  <w:iCs/>
                  <w:sz w:val="20"/>
                  <w:szCs w:val="20"/>
                </w:rPr>
                <w:t xml:space="preserve">RUCCAPTOT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h</w:t>
              </w:r>
            </w:ins>
          </w:p>
        </w:tc>
        <w:tc>
          <w:tcPr>
            <w:tcW w:w="321" w:type="pct"/>
          </w:tcPr>
          <w:p w14:paraId="1CBEA0F8" w14:textId="77777777" w:rsidR="00D65BD4" w:rsidRPr="00D65BD4" w:rsidRDefault="00D65BD4" w:rsidP="00D65BD4">
            <w:pPr>
              <w:spacing w:after="60"/>
              <w:jc w:val="center"/>
              <w:rPr>
                <w:ins w:id="1030" w:author="ERCOT" w:date="2024-02-22T12:50:00Z"/>
                <w:rFonts w:eastAsia="SimSun"/>
                <w:iCs/>
                <w:sz w:val="20"/>
                <w:szCs w:val="20"/>
              </w:rPr>
            </w:pPr>
            <w:ins w:id="1031" w:author="ERCOT" w:date="2024-02-22T12:50:00Z">
              <w:r w:rsidRPr="00D65BD4">
                <w:rPr>
                  <w:rFonts w:eastAsia="SimSun"/>
                  <w:iCs/>
                  <w:sz w:val="20"/>
                  <w:szCs w:val="20"/>
                </w:rPr>
                <w:t>MW</w:t>
              </w:r>
            </w:ins>
          </w:p>
        </w:tc>
        <w:tc>
          <w:tcPr>
            <w:tcW w:w="2980" w:type="pct"/>
          </w:tcPr>
          <w:p w14:paraId="58321373" w14:textId="77777777" w:rsidR="00D65BD4" w:rsidRPr="00D65BD4" w:rsidRDefault="00D65BD4" w:rsidP="00D65BD4">
            <w:pPr>
              <w:spacing w:after="60"/>
              <w:rPr>
                <w:ins w:id="1032" w:author="ERCOT" w:date="2024-02-22T12:50:00Z"/>
                <w:rFonts w:eastAsia="SimSun"/>
                <w:iCs/>
                <w:sz w:val="20"/>
                <w:szCs w:val="20"/>
              </w:rPr>
            </w:pPr>
            <w:ins w:id="1033" w:author="ERCOT" w:date="2024-02-22T12:50:00Z">
              <w:r w:rsidRPr="00D65BD4">
                <w:rPr>
                  <w:rFonts w:eastAsia="SimSun"/>
                  <w:i/>
                  <w:iCs/>
                  <w:sz w:val="20"/>
                  <w:szCs w:val="20"/>
                </w:rPr>
                <w:t>RUC Capacity Total</w:t>
              </w:r>
              <w:r w:rsidRPr="00D65BD4">
                <w:rPr>
                  <w:rFonts w:eastAsia="SimSun"/>
                  <w:iCs/>
                  <w:sz w:val="20"/>
                  <w:szCs w:val="20"/>
                </w:rPr>
                <w:t>—The sum of the High Sustained Limits (HSLs) of all RUC-committed Resources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that includes the 15-minute Settlement Interval.  See formula in Section 5.7.4.1.1. </w:t>
              </w:r>
            </w:ins>
          </w:p>
        </w:tc>
      </w:tr>
      <w:tr w:rsidR="00D65BD4" w:rsidRPr="00D65BD4" w14:paraId="39BB3DDA" w14:textId="77777777" w:rsidTr="0003786F">
        <w:trPr>
          <w:cantSplit/>
          <w:ins w:id="1034" w:author="ERCOT" w:date="2024-02-22T12:50:00Z"/>
        </w:trPr>
        <w:tc>
          <w:tcPr>
            <w:tcW w:w="1699" w:type="pct"/>
          </w:tcPr>
          <w:p w14:paraId="4F883694" w14:textId="77777777" w:rsidR="00D65BD4" w:rsidRPr="00D65BD4" w:rsidRDefault="00D65BD4" w:rsidP="00D65BD4">
            <w:pPr>
              <w:spacing w:after="60"/>
              <w:rPr>
                <w:ins w:id="1035" w:author="ERCOT" w:date="2024-02-22T12:50:00Z"/>
                <w:rFonts w:eastAsia="SimSun"/>
                <w:sz w:val="20"/>
                <w:szCs w:val="20"/>
              </w:rPr>
            </w:pPr>
            <w:ins w:id="1036" w:author="ERCOT" w:date="2024-02-22T12:50:00Z">
              <w:r w:rsidRPr="00D65BD4">
                <w:rPr>
                  <w:rFonts w:eastAsia="SimSun"/>
                  <w:iCs/>
                  <w:sz w:val="20"/>
                  <w:szCs w:val="20"/>
                </w:rPr>
                <w:t xml:space="preserve">HSL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h, r</w:t>
              </w:r>
            </w:ins>
          </w:p>
        </w:tc>
        <w:tc>
          <w:tcPr>
            <w:tcW w:w="321" w:type="pct"/>
          </w:tcPr>
          <w:p w14:paraId="37A2BAA9" w14:textId="77777777" w:rsidR="00D65BD4" w:rsidRPr="00D65BD4" w:rsidRDefault="00D65BD4" w:rsidP="00D65BD4">
            <w:pPr>
              <w:spacing w:after="60"/>
              <w:jc w:val="center"/>
              <w:rPr>
                <w:ins w:id="1037" w:author="ERCOT" w:date="2024-02-22T12:50:00Z"/>
                <w:rFonts w:eastAsia="SimSun"/>
                <w:iCs/>
                <w:sz w:val="20"/>
                <w:szCs w:val="20"/>
              </w:rPr>
            </w:pPr>
            <w:ins w:id="1038" w:author="ERCOT" w:date="2024-02-22T12:50:00Z">
              <w:r w:rsidRPr="00D65BD4">
                <w:rPr>
                  <w:rFonts w:eastAsia="SimSun"/>
                  <w:iCs/>
                  <w:sz w:val="20"/>
                  <w:szCs w:val="20"/>
                </w:rPr>
                <w:t>MW</w:t>
              </w:r>
            </w:ins>
          </w:p>
        </w:tc>
        <w:tc>
          <w:tcPr>
            <w:tcW w:w="2980" w:type="pct"/>
          </w:tcPr>
          <w:p w14:paraId="78DFB8A3" w14:textId="77777777" w:rsidR="00D65BD4" w:rsidRPr="00D65BD4" w:rsidRDefault="00D65BD4" w:rsidP="00D65BD4">
            <w:pPr>
              <w:spacing w:after="60"/>
              <w:rPr>
                <w:ins w:id="1039" w:author="ERCOT" w:date="2024-02-22T12:50:00Z"/>
                <w:rFonts w:eastAsia="SimSun"/>
                <w:iCs/>
                <w:sz w:val="20"/>
                <w:szCs w:val="20"/>
              </w:rPr>
            </w:pPr>
            <w:ins w:id="1040" w:author="ERCOT" w:date="2024-02-22T12:50:00Z">
              <w:r w:rsidRPr="00D65BD4">
                <w:rPr>
                  <w:rFonts w:eastAsia="SimSun"/>
                  <w:i/>
                  <w:iCs/>
                  <w:sz w:val="20"/>
                  <w:szCs w:val="20"/>
                </w:rPr>
                <w:t>High Sustained Limit</w:t>
              </w:r>
              <w:r w:rsidRPr="00D65BD4">
                <w:rPr>
                  <w:rFonts w:eastAsia="SimSun"/>
                  <w:iCs/>
                  <w:sz w:val="20"/>
                  <w:szCs w:val="20"/>
                </w:rPr>
                <w:t xml:space="preserve">—The HSL of Generation Resource </w:t>
              </w:r>
              <w:r w:rsidRPr="00D65BD4">
                <w:rPr>
                  <w:rFonts w:eastAsia="SimSun"/>
                  <w:i/>
                  <w:iCs/>
                  <w:sz w:val="20"/>
                  <w:szCs w:val="20"/>
                </w:rPr>
                <w:t xml:space="preserve">r </w:t>
              </w:r>
              <w:r w:rsidRPr="00D65BD4">
                <w:rPr>
                  <w:rFonts w:eastAsia="SimSun"/>
                  <w:iCs/>
                  <w:sz w:val="20"/>
                  <w:szCs w:val="20"/>
                </w:rPr>
                <w:t xml:space="preserve">for a particular RUC process </w:t>
              </w:r>
              <w:proofErr w:type="spellStart"/>
              <w:r w:rsidRPr="00D65BD4">
                <w:rPr>
                  <w:rFonts w:eastAsia="SimSun"/>
                  <w:i/>
                  <w:iCs/>
                  <w:sz w:val="20"/>
                  <w:szCs w:val="20"/>
                </w:rPr>
                <w:t>ruc</w:t>
              </w:r>
              <w:proofErr w:type="spellEnd"/>
              <w:r w:rsidRPr="00D65BD4">
                <w:rPr>
                  <w:rFonts w:eastAsia="SimSun"/>
                  <w:iCs/>
                  <w:sz w:val="20"/>
                  <w:szCs w:val="20"/>
                </w:rPr>
                <w:t xml:space="preserve">, for the hour </w:t>
              </w:r>
              <w:r w:rsidRPr="00D65BD4">
                <w:rPr>
                  <w:rFonts w:eastAsia="SimSun"/>
                  <w:i/>
                  <w:iCs/>
                  <w:sz w:val="20"/>
                  <w:szCs w:val="20"/>
                </w:rPr>
                <w:t xml:space="preserve">h </w:t>
              </w:r>
              <w:r w:rsidRPr="00D65BD4">
                <w:rPr>
                  <w:rFonts w:eastAsia="SimSun"/>
                  <w:iCs/>
                  <w:sz w:val="20"/>
                  <w:szCs w:val="20"/>
                </w:rPr>
                <w:t xml:space="preserve">that includes the Settlement Interval </w:t>
              </w:r>
              <w:r w:rsidRPr="00D65BD4">
                <w:rPr>
                  <w:rFonts w:eastAsia="SimSun"/>
                  <w:i/>
                  <w:iCs/>
                  <w:sz w:val="20"/>
                  <w:szCs w:val="20"/>
                </w:rPr>
                <w:t>i</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ins>
          </w:p>
        </w:tc>
      </w:tr>
      <w:tr w:rsidR="00D65BD4" w:rsidRPr="00D65BD4" w14:paraId="7CEE31B3" w14:textId="77777777" w:rsidTr="0003786F">
        <w:trPr>
          <w:cantSplit/>
          <w:ins w:id="1041" w:author="ERCOT" w:date="2024-02-22T12:5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99"/>
            </w:tblGrid>
            <w:tr w:rsidR="00D65BD4" w:rsidRPr="00D65BD4" w14:paraId="12360B22" w14:textId="77777777" w:rsidTr="0003786F">
              <w:trPr>
                <w:trHeight w:val="1205"/>
                <w:ins w:id="1042" w:author="ERCOT" w:date="2024-02-22T12:50:00Z"/>
              </w:trPr>
              <w:tc>
                <w:tcPr>
                  <w:tcW w:w="9350" w:type="dxa"/>
                  <w:shd w:val="pct12" w:color="auto" w:fill="auto"/>
                </w:tcPr>
                <w:p w14:paraId="5F4098C1" w14:textId="77777777" w:rsidR="00D65BD4" w:rsidRPr="00D65BD4" w:rsidRDefault="00D65BD4" w:rsidP="00D65BD4">
                  <w:pPr>
                    <w:spacing w:after="240"/>
                    <w:rPr>
                      <w:ins w:id="1043" w:author="ERCOT" w:date="2024-02-22T12:50:00Z"/>
                      <w:rFonts w:eastAsia="SimSun"/>
                      <w:b/>
                      <w:i/>
                      <w:iCs/>
                    </w:rPr>
                  </w:pPr>
                  <w:ins w:id="1044" w:author="ERCOT" w:date="2024-02-22T12:50:00Z">
                    <w:r w:rsidRPr="00D65BD4">
                      <w:rPr>
                        <w:rFonts w:eastAsia="SimSun"/>
                        <w:b/>
                        <w:i/>
                        <w:iCs/>
                      </w:rPr>
                      <w:t>[NPRR1139:  Replace the variable “HSL</w:t>
                    </w:r>
                    <w:r w:rsidRPr="00D65BD4">
                      <w:rPr>
                        <w:rFonts w:eastAsia="SimSun"/>
                        <w:b/>
                        <w:i/>
                        <w:iCs/>
                        <w:vertAlign w:val="subscript"/>
                      </w:rPr>
                      <w:t xml:space="preserve"> </w:t>
                    </w:r>
                    <w:proofErr w:type="spellStart"/>
                    <w:r w:rsidRPr="00D65BD4">
                      <w:rPr>
                        <w:rFonts w:eastAsia="SimSun"/>
                        <w:b/>
                        <w:i/>
                        <w:iCs/>
                        <w:vertAlign w:val="subscript"/>
                      </w:rPr>
                      <w:t>ruc</w:t>
                    </w:r>
                    <w:proofErr w:type="spellEnd"/>
                    <w:r w:rsidRPr="00D65BD4">
                      <w:rPr>
                        <w:rFonts w:eastAsia="SimSun"/>
                        <w:b/>
                        <w:i/>
                        <w:iCs/>
                        <w:vertAlign w:val="subscript"/>
                      </w:rPr>
                      <w:t>, h, r</w:t>
                    </w:r>
                    <w:r w:rsidRPr="00D65BD4">
                      <w:rPr>
                        <w:rFonts w:eastAsia="SimSun"/>
                        <w:b/>
                        <w:i/>
                        <w:iCs/>
                      </w:rPr>
                      <w:t>” above with the following upon system implementation:]</w:t>
                    </w:r>
                  </w:ins>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76"/>
                    <w:gridCol w:w="613"/>
                    <w:gridCol w:w="5774"/>
                  </w:tblGrid>
                  <w:tr w:rsidR="00D65BD4" w:rsidRPr="00D65BD4" w14:paraId="2D591641" w14:textId="77777777" w:rsidTr="0003786F">
                    <w:trPr>
                      <w:ins w:id="1045" w:author="ERCOT" w:date="2024-02-22T12:50:00Z"/>
                    </w:trPr>
                    <w:tc>
                      <w:tcPr>
                        <w:tcW w:w="1437" w:type="pct"/>
                      </w:tcPr>
                      <w:p w14:paraId="4C3105AB" w14:textId="77777777" w:rsidR="00D65BD4" w:rsidRPr="00D65BD4" w:rsidRDefault="00D65BD4" w:rsidP="00D65BD4">
                        <w:pPr>
                          <w:spacing w:after="60"/>
                          <w:rPr>
                            <w:ins w:id="1046" w:author="ERCOT" w:date="2024-02-22T12:50:00Z"/>
                            <w:rFonts w:eastAsia="SimSun"/>
                            <w:iCs/>
                            <w:sz w:val="20"/>
                          </w:rPr>
                        </w:pPr>
                        <w:ins w:id="1047" w:author="ERCOT" w:date="2024-02-22T12:50:00Z">
                          <w:r w:rsidRPr="00D65BD4">
                            <w:rPr>
                              <w:rFonts w:eastAsia="SimSun"/>
                              <w:iCs/>
                              <w:sz w:val="20"/>
                            </w:rPr>
                            <w:t xml:space="preserve">RUCHSL </w:t>
                          </w:r>
                          <w:proofErr w:type="spellStart"/>
                          <w:r w:rsidRPr="00D65BD4">
                            <w:rPr>
                              <w:rFonts w:eastAsia="SimSun"/>
                              <w:i/>
                              <w:iCs/>
                              <w:sz w:val="20"/>
                              <w:vertAlign w:val="subscript"/>
                            </w:rPr>
                            <w:t>ruc</w:t>
                          </w:r>
                          <w:proofErr w:type="spellEnd"/>
                          <w:r w:rsidRPr="00D65BD4">
                            <w:rPr>
                              <w:rFonts w:eastAsia="SimSun"/>
                              <w:i/>
                              <w:iCs/>
                              <w:sz w:val="20"/>
                              <w:vertAlign w:val="subscript"/>
                            </w:rPr>
                            <w:t xml:space="preserve">, </w:t>
                          </w:r>
                        </w:ins>
                        <w:ins w:id="1048" w:author="ERCOT" w:date="2024-03-19T09:01:00Z">
                          <w:r w:rsidRPr="00D65BD4">
                            <w:rPr>
                              <w:rFonts w:eastAsia="SimSun"/>
                              <w:i/>
                              <w:iCs/>
                              <w:sz w:val="20"/>
                              <w:vertAlign w:val="subscript"/>
                            </w:rPr>
                            <w:t>h</w:t>
                          </w:r>
                        </w:ins>
                        <w:ins w:id="1049" w:author="ERCOT" w:date="2024-02-22T12:50:00Z">
                          <w:r w:rsidRPr="00D65BD4">
                            <w:rPr>
                              <w:rFonts w:eastAsia="SimSun"/>
                              <w:i/>
                              <w:iCs/>
                              <w:sz w:val="20"/>
                              <w:vertAlign w:val="subscript"/>
                            </w:rPr>
                            <w:t>, r</w:t>
                          </w:r>
                        </w:ins>
                      </w:p>
                    </w:tc>
                    <w:tc>
                      <w:tcPr>
                        <w:tcW w:w="342" w:type="pct"/>
                      </w:tcPr>
                      <w:p w14:paraId="0FB35DFF" w14:textId="77777777" w:rsidR="00D65BD4" w:rsidRPr="00D65BD4" w:rsidRDefault="00D65BD4" w:rsidP="00D65BD4">
                        <w:pPr>
                          <w:spacing w:after="60"/>
                          <w:jc w:val="center"/>
                          <w:rPr>
                            <w:ins w:id="1050" w:author="ERCOT" w:date="2024-02-22T12:50:00Z"/>
                            <w:rFonts w:eastAsia="SimSun"/>
                            <w:iCs/>
                            <w:sz w:val="20"/>
                          </w:rPr>
                        </w:pPr>
                        <w:ins w:id="1051" w:author="ERCOT" w:date="2024-02-22T12:50:00Z">
                          <w:r w:rsidRPr="00D65BD4">
                            <w:rPr>
                              <w:rFonts w:eastAsia="SimSun"/>
                              <w:iCs/>
                              <w:sz w:val="20"/>
                            </w:rPr>
                            <w:t>MW</w:t>
                          </w:r>
                        </w:ins>
                      </w:p>
                    </w:tc>
                    <w:tc>
                      <w:tcPr>
                        <w:tcW w:w="3221" w:type="pct"/>
                      </w:tcPr>
                      <w:p w14:paraId="6F29B030" w14:textId="77777777" w:rsidR="00D65BD4" w:rsidRPr="00D65BD4" w:rsidRDefault="00D65BD4" w:rsidP="00D65BD4">
                        <w:pPr>
                          <w:spacing w:after="60"/>
                          <w:rPr>
                            <w:ins w:id="1052" w:author="ERCOT" w:date="2024-02-22T12:50:00Z"/>
                            <w:rFonts w:eastAsia="SimSun"/>
                            <w:iCs/>
                            <w:sz w:val="20"/>
                          </w:rPr>
                        </w:pPr>
                        <w:ins w:id="1053" w:author="ERCOT" w:date="2024-02-22T12:50:00Z">
                          <w:r w:rsidRPr="00D65BD4">
                            <w:rPr>
                              <w:rFonts w:eastAsia="SimSun"/>
                              <w:i/>
                              <w:iCs/>
                              <w:sz w:val="20"/>
                            </w:rPr>
                            <w:t>High Sustained Limit at RUC Snapshot</w:t>
                          </w:r>
                          <w:r w:rsidRPr="00D65BD4">
                            <w:rPr>
                              <w:rFonts w:eastAsia="SimSun"/>
                              <w:iCs/>
                              <w:sz w:val="20"/>
                            </w:rPr>
                            <w:t xml:space="preserve">—The HSL of Generation Resource </w:t>
                          </w:r>
                          <w:r w:rsidRPr="00D65BD4">
                            <w:rPr>
                              <w:rFonts w:eastAsia="SimSun"/>
                              <w:i/>
                              <w:iCs/>
                              <w:sz w:val="20"/>
                            </w:rPr>
                            <w:t xml:space="preserve">r </w:t>
                          </w:r>
                          <w:r w:rsidRPr="00D65BD4">
                            <w:rPr>
                              <w:rFonts w:eastAsia="SimSun"/>
                              <w:sz w:val="20"/>
                            </w:rPr>
                            <w:t xml:space="preserve">represented by QSE </w:t>
                          </w:r>
                          <w:r w:rsidRPr="00D65BD4">
                            <w:rPr>
                              <w:rFonts w:eastAsia="SimSun"/>
                              <w:i/>
                              <w:iCs/>
                              <w:sz w:val="20"/>
                            </w:rPr>
                            <w:t>q</w:t>
                          </w:r>
                          <w:r w:rsidRPr="00D65BD4">
                            <w:rPr>
                              <w:rFonts w:eastAsia="SimSun"/>
                              <w:sz w:val="20"/>
                            </w:rPr>
                            <w:t xml:space="preserve"> for the hour </w:t>
                          </w:r>
                          <w:r w:rsidRPr="00D65BD4">
                            <w:rPr>
                              <w:rFonts w:eastAsia="SimSun"/>
                              <w:i/>
                              <w:iCs/>
                              <w:sz w:val="20"/>
                            </w:rPr>
                            <w:t>h</w:t>
                          </w:r>
                          <w:r w:rsidRPr="00D65BD4">
                            <w:rPr>
                              <w:rFonts w:eastAsia="SimSun"/>
                              <w:sz w:val="20"/>
                            </w:rPr>
                            <w:t xml:space="preserve">, according to the </w:t>
                          </w:r>
                          <w:r w:rsidRPr="00D65BD4">
                            <w:rPr>
                              <w:rFonts w:eastAsia="SimSun"/>
                              <w:iCs/>
                              <w:sz w:val="20"/>
                            </w:rPr>
                            <w:t xml:space="preserve">COP and Trades Snapshot for the RUC process </w:t>
                          </w:r>
                          <w:proofErr w:type="spellStart"/>
                          <w:r w:rsidRPr="00D65BD4">
                            <w:rPr>
                              <w:rFonts w:eastAsia="SimSun"/>
                              <w:i/>
                              <w:iCs/>
                              <w:sz w:val="20"/>
                            </w:rPr>
                            <w:t>ruc</w:t>
                          </w:r>
                          <w:proofErr w:type="spellEnd"/>
                          <w:r w:rsidRPr="00D65BD4">
                            <w:rPr>
                              <w:rFonts w:eastAsia="SimSun"/>
                              <w:iCs/>
                              <w:sz w:val="20"/>
                            </w:rPr>
                            <w:t xml:space="preserve">.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ins>
                      </w:p>
                    </w:tc>
                  </w:tr>
                </w:tbl>
                <w:p w14:paraId="4DB775FB" w14:textId="77777777" w:rsidR="00D65BD4" w:rsidRPr="00D65BD4" w:rsidRDefault="00D65BD4" w:rsidP="00D65BD4">
                  <w:pPr>
                    <w:tabs>
                      <w:tab w:val="left" w:pos="2340"/>
                      <w:tab w:val="left" w:pos="3420"/>
                    </w:tabs>
                    <w:spacing w:after="240"/>
                    <w:rPr>
                      <w:ins w:id="1054" w:author="ERCOT" w:date="2024-02-22T12:50:00Z"/>
                      <w:rFonts w:eastAsia="SimSun"/>
                      <w:bCs/>
                    </w:rPr>
                  </w:pPr>
                </w:p>
              </w:tc>
            </w:tr>
          </w:tbl>
          <w:p w14:paraId="3E55CEE0" w14:textId="77777777" w:rsidR="00D65BD4" w:rsidRPr="00D65BD4" w:rsidRDefault="00D65BD4" w:rsidP="00D65BD4">
            <w:pPr>
              <w:spacing w:after="60"/>
              <w:rPr>
                <w:ins w:id="1055" w:author="ERCOT" w:date="2024-02-22T12:50:00Z"/>
                <w:rFonts w:eastAsia="SimSun"/>
                <w:iCs/>
                <w:sz w:val="20"/>
                <w:szCs w:val="20"/>
              </w:rPr>
            </w:pPr>
          </w:p>
        </w:tc>
      </w:tr>
      <w:tr w:rsidR="00D65BD4" w:rsidRPr="00D65BD4" w14:paraId="77ACF21B" w14:textId="77777777" w:rsidTr="0003786F">
        <w:trPr>
          <w:cantSplit/>
          <w:ins w:id="1056" w:author="ERCOT" w:date="2024-02-19T08:31:00Z"/>
        </w:trPr>
        <w:tc>
          <w:tcPr>
            <w:tcW w:w="1699" w:type="pct"/>
          </w:tcPr>
          <w:p w14:paraId="58F5A76C" w14:textId="77777777" w:rsidR="00D65BD4" w:rsidRPr="00D65BD4" w:rsidRDefault="00D65BD4" w:rsidP="00D65BD4">
            <w:pPr>
              <w:spacing w:after="60"/>
              <w:rPr>
                <w:ins w:id="1057" w:author="ERCOT" w:date="2024-02-19T08:31:00Z"/>
                <w:rFonts w:eastAsia="SimSun"/>
                <w:sz w:val="20"/>
                <w:szCs w:val="20"/>
              </w:rPr>
            </w:pPr>
            <w:proofErr w:type="spellStart"/>
            <w:ins w:id="1058" w:author="ERCOT" w:date="2024-02-22T12:49:00Z">
              <w:r w:rsidRPr="00D65BD4">
                <w:rPr>
                  <w:rFonts w:eastAsia="SimSun"/>
                  <w:i/>
                  <w:iCs/>
                  <w:sz w:val="20"/>
                  <w:szCs w:val="20"/>
                </w:rPr>
                <w:t>r</w:t>
              </w:r>
            </w:ins>
            <w:ins w:id="1059" w:author="ERCOT" w:date="2024-02-19T08:32:00Z">
              <w:r w:rsidRPr="00D65BD4">
                <w:rPr>
                  <w:rFonts w:eastAsia="SimSun"/>
                  <w:i/>
                  <w:iCs/>
                  <w:sz w:val="20"/>
                  <w:szCs w:val="20"/>
                </w:rPr>
                <w:t>uc</w:t>
              </w:r>
            </w:ins>
            <w:proofErr w:type="spellEnd"/>
          </w:p>
        </w:tc>
        <w:tc>
          <w:tcPr>
            <w:tcW w:w="321" w:type="pct"/>
          </w:tcPr>
          <w:p w14:paraId="6324BCC3" w14:textId="77777777" w:rsidR="00D65BD4" w:rsidRPr="00D65BD4" w:rsidRDefault="00D65BD4" w:rsidP="00D65BD4">
            <w:pPr>
              <w:spacing w:after="60"/>
              <w:jc w:val="center"/>
              <w:rPr>
                <w:ins w:id="1060" w:author="ERCOT" w:date="2024-02-19T08:31:00Z"/>
                <w:rFonts w:eastAsia="SimSun"/>
                <w:iCs/>
                <w:sz w:val="20"/>
                <w:szCs w:val="20"/>
              </w:rPr>
            </w:pPr>
            <w:ins w:id="1061" w:author="ERCOT" w:date="2024-02-19T08:32:00Z">
              <w:r w:rsidRPr="00D65BD4">
                <w:rPr>
                  <w:rFonts w:eastAsia="SimSun"/>
                  <w:iCs/>
                  <w:sz w:val="20"/>
                  <w:szCs w:val="20"/>
                </w:rPr>
                <w:t>none</w:t>
              </w:r>
            </w:ins>
          </w:p>
        </w:tc>
        <w:tc>
          <w:tcPr>
            <w:tcW w:w="2980" w:type="pct"/>
          </w:tcPr>
          <w:p w14:paraId="136A7F93" w14:textId="77777777" w:rsidR="00D65BD4" w:rsidRPr="00D65BD4" w:rsidRDefault="00D65BD4" w:rsidP="00D65BD4">
            <w:pPr>
              <w:spacing w:after="60"/>
              <w:rPr>
                <w:ins w:id="1062" w:author="ERCOT" w:date="2024-02-19T08:31:00Z"/>
                <w:rFonts w:eastAsia="SimSun"/>
                <w:iCs/>
                <w:sz w:val="20"/>
                <w:szCs w:val="20"/>
              </w:rPr>
            </w:pPr>
            <w:ins w:id="1063" w:author="ERCOT" w:date="2024-02-19T08:32:00Z">
              <w:r w:rsidRPr="00D65BD4">
                <w:rPr>
                  <w:rFonts w:eastAsia="SimSun"/>
                  <w:iCs/>
                  <w:sz w:val="20"/>
                  <w:szCs w:val="20"/>
                </w:rPr>
                <w:t>The RUC process for which the RUC DR</w:t>
              </w:r>
            </w:ins>
            <w:ins w:id="1064" w:author="ERCOT" w:date="2024-03-15T16:03:00Z">
              <w:r w:rsidRPr="00D65BD4">
                <w:rPr>
                  <w:rFonts w:eastAsia="SimSun"/>
                  <w:iCs/>
                  <w:sz w:val="20"/>
                  <w:szCs w:val="20"/>
                </w:rPr>
                <w:t>R</w:t>
              </w:r>
            </w:ins>
            <w:ins w:id="1065" w:author="ERCOT" w:date="2024-02-19T08:32:00Z">
              <w:r w:rsidRPr="00D65BD4">
                <w:rPr>
                  <w:rFonts w:eastAsia="SimSun"/>
                  <w:iCs/>
                  <w:sz w:val="20"/>
                  <w:szCs w:val="20"/>
                </w:rPr>
                <w:t>S Short Charge is calculated.</w:t>
              </w:r>
            </w:ins>
          </w:p>
        </w:tc>
      </w:tr>
      <w:tr w:rsidR="00D65BD4" w:rsidRPr="00D65BD4" w14:paraId="23FE2005" w14:textId="77777777" w:rsidTr="0003786F">
        <w:trPr>
          <w:cantSplit/>
          <w:ins w:id="1066" w:author="ERCOT" w:date="2024-02-19T08:31:00Z"/>
        </w:trPr>
        <w:tc>
          <w:tcPr>
            <w:tcW w:w="1699" w:type="pct"/>
          </w:tcPr>
          <w:p w14:paraId="40D0EF7E" w14:textId="77777777" w:rsidR="00D65BD4" w:rsidRPr="00D65BD4" w:rsidRDefault="00D65BD4" w:rsidP="00D65BD4">
            <w:pPr>
              <w:spacing w:after="60"/>
              <w:rPr>
                <w:ins w:id="1067" w:author="ERCOT" w:date="2024-02-19T08:31:00Z"/>
                <w:rFonts w:eastAsia="SimSun"/>
                <w:i/>
                <w:sz w:val="20"/>
                <w:szCs w:val="20"/>
              </w:rPr>
            </w:pPr>
            <w:ins w:id="1068" w:author="ERCOT" w:date="2024-02-22T12:49:00Z">
              <w:r w:rsidRPr="00D65BD4">
                <w:rPr>
                  <w:rFonts w:eastAsia="SimSun"/>
                  <w:i/>
                  <w:sz w:val="20"/>
                  <w:szCs w:val="20"/>
                </w:rPr>
                <w:t>i</w:t>
              </w:r>
            </w:ins>
          </w:p>
        </w:tc>
        <w:tc>
          <w:tcPr>
            <w:tcW w:w="321" w:type="pct"/>
          </w:tcPr>
          <w:p w14:paraId="2A808E04" w14:textId="77777777" w:rsidR="00D65BD4" w:rsidRPr="00D65BD4" w:rsidRDefault="00D65BD4" w:rsidP="00D65BD4">
            <w:pPr>
              <w:spacing w:after="60"/>
              <w:jc w:val="center"/>
              <w:rPr>
                <w:ins w:id="1069" w:author="ERCOT" w:date="2024-02-19T08:31:00Z"/>
                <w:rFonts w:eastAsia="SimSun"/>
                <w:iCs/>
                <w:sz w:val="20"/>
                <w:szCs w:val="20"/>
              </w:rPr>
            </w:pPr>
            <w:ins w:id="1070" w:author="ERCOT" w:date="2024-02-19T08:32:00Z">
              <w:r w:rsidRPr="00D65BD4">
                <w:rPr>
                  <w:rFonts w:eastAsia="SimSun"/>
                  <w:iCs/>
                  <w:sz w:val="20"/>
                  <w:szCs w:val="20"/>
                </w:rPr>
                <w:t>none</w:t>
              </w:r>
            </w:ins>
          </w:p>
        </w:tc>
        <w:tc>
          <w:tcPr>
            <w:tcW w:w="2980" w:type="pct"/>
          </w:tcPr>
          <w:p w14:paraId="20D4EFBE" w14:textId="77777777" w:rsidR="00D65BD4" w:rsidRPr="00D65BD4" w:rsidRDefault="00D65BD4" w:rsidP="00D65BD4">
            <w:pPr>
              <w:spacing w:after="60"/>
              <w:rPr>
                <w:ins w:id="1071" w:author="ERCOT" w:date="2024-02-19T08:31:00Z"/>
                <w:rFonts w:eastAsia="SimSun"/>
                <w:iCs/>
                <w:sz w:val="20"/>
                <w:szCs w:val="20"/>
              </w:rPr>
            </w:pPr>
            <w:ins w:id="1072" w:author="ERCOT" w:date="2024-02-19T08:32:00Z">
              <w:r w:rsidRPr="00D65BD4">
                <w:rPr>
                  <w:rFonts w:eastAsia="SimSun"/>
                  <w:iCs/>
                  <w:sz w:val="20"/>
                  <w:szCs w:val="20"/>
                </w:rPr>
                <w:t>A 15-minute Settlement Interval.</w:t>
              </w:r>
            </w:ins>
          </w:p>
        </w:tc>
      </w:tr>
      <w:tr w:rsidR="00D65BD4" w:rsidRPr="00D65BD4" w14:paraId="212B8458" w14:textId="77777777" w:rsidTr="0003786F">
        <w:trPr>
          <w:cantSplit/>
          <w:ins w:id="1073" w:author="ERCOT" w:date="2024-02-19T08:31:00Z"/>
        </w:trPr>
        <w:tc>
          <w:tcPr>
            <w:tcW w:w="1699" w:type="pct"/>
          </w:tcPr>
          <w:p w14:paraId="671F2B0B" w14:textId="77777777" w:rsidR="00D65BD4" w:rsidRPr="00D65BD4" w:rsidRDefault="00D65BD4" w:rsidP="00D65BD4">
            <w:pPr>
              <w:spacing w:after="60"/>
              <w:rPr>
                <w:ins w:id="1074" w:author="ERCOT" w:date="2024-02-19T08:31:00Z"/>
                <w:rFonts w:eastAsia="SimSun"/>
                <w:i/>
                <w:sz w:val="20"/>
                <w:szCs w:val="20"/>
              </w:rPr>
            </w:pPr>
            <w:ins w:id="1075" w:author="ERCOT" w:date="2024-02-22T12:49:00Z">
              <w:r w:rsidRPr="00D65BD4">
                <w:rPr>
                  <w:rFonts w:eastAsia="SimSun"/>
                  <w:i/>
                  <w:sz w:val="20"/>
                  <w:szCs w:val="20"/>
                </w:rPr>
                <w:t>q</w:t>
              </w:r>
            </w:ins>
          </w:p>
        </w:tc>
        <w:tc>
          <w:tcPr>
            <w:tcW w:w="321" w:type="pct"/>
          </w:tcPr>
          <w:p w14:paraId="31C32CEC" w14:textId="77777777" w:rsidR="00D65BD4" w:rsidRPr="00D65BD4" w:rsidRDefault="00D65BD4" w:rsidP="00D65BD4">
            <w:pPr>
              <w:spacing w:after="60"/>
              <w:jc w:val="center"/>
              <w:rPr>
                <w:ins w:id="1076" w:author="ERCOT" w:date="2024-02-19T08:31:00Z"/>
                <w:rFonts w:eastAsia="SimSun"/>
                <w:iCs/>
                <w:sz w:val="20"/>
                <w:szCs w:val="20"/>
              </w:rPr>
            </w:pPr>
            <w:ins w:id="1077" w:author="ERCOT" w:date="2024-02-19T08:32:00Z">
              <w:r w:rsidRPr="00D65BD4">
                <w:rPr>
                  <w:rFonts w:eastAsia="SimSun"/>
                  <w:iCs/>
                  <w:sz w:val="20"/>
                  <w:szCs w:val="20"/>
                </w:rPr>
                <w:t>none</w:t>
              </w:r>
            </w:ins>
          </w:p>
        </w:tc>
        <w:tc>
          <w:tcPr>
            <w:tcW w:w="2980" w:type="pct"/>
          </w:tcPr>
          <w:p w14:paraId="279F311A" w14:textId="77777777" w:rsidR="00D65BD4" w:rsidRPr="00D65BD4" w:rsidRDefault="00D65BD4" w:rsidP="00D65BD4">
            <w:pPr>
              <w:spacing w:after="60"/>
              <w:rPr>
                <w:ins w:id="1078" w:author="ERCOT" w:date="2024-02-19T08:31:00Z"/>
                <w:rFonts w:eastAsia="SimSun"/>
                <w:iCs/>
                <w:sz w:val="20"/>
                <w:szCs w:val="20"/>
              </w:rPr>
            </w:pPr>
            <w:ins w:id="1079" w:author="ERCOT" w:date="2024-02-19T08:32:00Z">
              <w:r w:rsidRPr="00D65BD4">
                <w:rPr>
                  <w:rFonts w:eastAsia="SimSun"/>
                  <w:iCs/>
                  <w:sz w:val="20"/>
                  <w:szCs w:val="20"/>
                </w:rPr>
                <w:t>A QSE.</w:t>
              </w:r>
            </w:ins>
          </w:p>
        </w:tc>
      </w:tr>
      <w:tr w:rsidR="00D65BD4" w:rsidRPr="00D65BD4" w14:paraId="015A0856" w14:textId="77777777" w:rsidTr="0003786F">
        <w:trPr>
          <w:cantSplit/>
          <w:ins w:id="1080" w:author="ERCOT" w:date="2024-02-19T08:31:00Z"/>
        </w:trPr>
        <w:tc>
          <w:tcPr>
            <w:tcW w:w="1699" w:type="pct"/>
          </w:tcPr>
          <w:p w14:paraId="1D80EBE7" w14:textId="77777777" w:rsidR="00D65BD4" w:rsidRPr="00D65BD4" w:rsidRDefault="00D65BD4" w:rsidP="00D65BD4">
            <w:pPr>
              <w:spacing w:after="60"/>
              <w:rPr>
                <w:ins w:id="1081" w:author="ERCOT" w:date="2024-02-19T08:31:00Z"/>
                <w:rFonts w:eastAsia="SimSun"/>
                <w:i/>
                <w:sz w:val="20"/>
                <w:szCs w:val="20"/>
              </w:rPr>
            </w:pPr>
            <w:ins w:id="1082" w:author="ERCOT" w:date="2024-02-22T12:49:00Z">
              <w:r w:rsidRPr="00D65BD4">
                <w:rPr>
                  <w:rFonts w:eastAsia="SimSun"/>
                  <w:i/>
                  <w:sz w:val="20"/>
                  <w:szCs w:val="20"/>
                </w:rPr>
                <w:t>h</w:t>
              </w:r>
            </w:ins>
          </w:p>
        </w:tc>
        <w:tc>
          <w:tcPr>
            <w:tcW w:w="321" w:type="pct"/>
          </w:tcPr>
          <w:p w14:paraId="75E6BEC7" w14:textId="77777777" w:rsidR="00D65BD4" w:rsidRPr="00D65BD4" w:rsidRDefault="00D65BD4" w:rsidP="00D65BD4">
            <w:pPr>
              <w:spacing w:after="60"/>
              <w:jc w:val="center"/>
              <w:rPr>
                <w:ins w:id="1083" w:author="ERCOT" w:date="2024-02-19T08:31:00Z"/>
                <w:rFonts w:eastAsia="SimSun"/>
                <w:iCs/>
                <w:sz w:val="20"/>
                <w:szCs w:val="20"/>
              </w:rPr>
            </w:pPr>
            <w:ins w:id="1084" w:author="ERCOT" w:date="2024-02-19T08:32:00Z">
              <w:r w:rsidRPr="00D65BD4">
                <w:rPr>
                  <w:rFonts w:eastAsia="SimSun"/>
                  <w:iCs/>
                  <w:sz w:val="20"/>
                  <w:szCs w:val="20"/>
                </w:rPr>
                <w:t>none</w:t>
              </w:r>
            </w:ins>
          </w:p>
        </w:tc>
        <w:tc>
          <w:tcPr>
            <w:tcW w:w="2980" w:type="pct"/>
          </w:tcPr>
          <w:p w14:paraId="3031CB89" w14:textId="77777777" w:rsidR="00D65BD4" w:rsidRPr="00D65BD4" w:rsidRDefault="00D65BD4" w:rsidP="00D65BD4">
            <w:pPr>
              <w:spacing w:after="60"/>
              <w:rPr>
                <w:ins w:id="1085" w:author="ERCOT" w:date="2024-02-19T08:31:00Z"/>
                <w:rFonts w:eastAsia="SimSun"/>
                <w:iCs/>
                <w:sz w:val="20"/>
                <w:szCs w:val="20"/>
              </w:rPr>
            </w:pPr>
            <w:ins w:id="1086" w:author="ERCOT" w:date="2024-02-19T08:32:00Z">
              <w:r w:rsidRPr="00D65BD4">
                <w:rPr>
                  <w:rFonts w:eastAsia="SimSun"/>
                  <w:iCs/>
                  <w:sz w:val="20"/>
                  <w:szCs w:val="20"/>
                </w:rPr>
                <w:t xml:space="preserve">The hour that includes the Settlement Interval </w:t>
              </w:r>
              <w:r w:rsidRPr="00D65BD4">
                <w:rPr>
                  <w:rFonts w:eastAsia="SimSun"/>
                  <w:i/>
                  <w:iCs/>
                  <w:sz w:val="20"/>
                  <w:szCs w:val="20"/>
                </w:rPr>
                <w:t>i</w:t>
              </w:r>
              <w:r w:rsidRPr="00D65BD4">
                <w:rPr>
                  <w:rFonts w:eastAsia="SimSun"/>
                  <w:iCs/>
                  <w:sz w:val="20"/>
                  <w:szCs w:val="20"/>
                </w:rPr>
                <w:t xml:space="preserve">. </w:t>
              </w:r>
            </w:ins>
          </w:p>
        </w:tc>
      </w:tr>
      <w:tr w:rsidR="00D65BD4" w:rsidRPr="00D65BD4" w14:paraId="1DB4AA76" w14:textId="77777777" w:rsidTr="0003786F">
        <w:trPr>
          <w:cantSplit/>
          <w:ins w:id="1087" w:author="ERCOT" w:date="2024-02-19T08:32:00Z"/>
        </w:trPr>
        <w:tc>
          <w:tcPr>
            <w:tcW w:w="1699" w:type="pct"/>
          </w:tcPr>
          <w:p w14:paraId="75FE7C3E" w14:textId="77777777" w:rsidR="00D65BD4" w:rsidRPr="00D65BD4" w:rsidRDefault="00D65BD4" w:rsidP="00D65BD4">
            <w:pPr>
              <w:spacing w:after="60"/>
              <w:rPr>
                <w:ins w:id="1088" w:author="ERCOT" w:date="2024-02-19T08:32:00Z"/>
                <w:rFonts w:eastAsia="SimSun"/>
                <w:i/>
                <w:iCs/>
                <w:sz w:val="20"/>
                <w:szCs w:val="20"/>
              </w:rPr>
            </w:pPr>
            <w:ins w:id="1089" w:author="ERCOT" w:date="2024-02-22T12:50:00Z">
              <w:r w:rsidRPr="00D65BD4">
                <w:rPr>
                  <w:rFonts w:eastAsia="SimSun"/>
                  <w:i/>
                  <w:iCs/>
                  <w:sz w:val="20"/>
                  <w:szCs w:val="20"/>
                </w:rPr>
                <w:t>r</w:t>
              </w:r>
            </w:ins>
          </w:p>
        </w:tc>
        <w:tc>
          <w:tcPr>
            <w:tcW w:w="321" w:type="pct"/>
          </w:tcPr>
          <w:p w14:paraId="3EF14EC9" w14:textId="77777777" w:rsidR="00D65BD4" w:rsidRPr="00D65BD4" w:rsidRDefault="00D65BD4" w:rsidP="00D65BD4">
            <w:pPr>
              <w:spacing w:after="60"/>
              <w:jc w:val="center"/>
              <w:rPr>
                <w:ins w:id="1090" w:author="ERCOT" w:date="2024-02-19T08:32:00Z"/>
                <w:rFonts w:eastAsia="SimSun"/>
                <w:iCs/>
                <w:sz w:val="20"/>
                <w:szCs w:val="20"/>
              </w:rPr>
            </w:pPr>
            <w:ins w:id="1091" w:author="ERCOT" w:date="2024-02-19T08:32:00Z">
              <w:r w:rsidRPr="00D65BD4">
                <w:rPr>
                  <w:rFonts w:eastAsia="SimSun"/>
                  <w:iCs/>
                  <w:sz w:val="20"/>
                  <w:szCs w:val="20"/>
                </w:rPr>
                <w:t>none</w:t>
              </w:r>
            </w:ins>
          </w:p>
        </w:tc>
        <w:tc>
          <w:tcPr>
            <w:tcW w:w="2980" w:type="pct"/>
          </w:tcPr>
          <w:p w14:paraId="4A684890" w14:textId="77777777" w:rsidR="00D65BD4" w:rsidRPr="00D65BD4" w:rsidRDefault="00D65BD4" w:rsidP="00D65BD4">
            <w:pPr>
              <w:spacing w:after="60"/>
              <w:rPr>
                <w:ins w:id="1092" w:author="ERCOT" w:date="2024-02-19T08:32:00Z"/>
                <w:rFonts w:eastAsia="SimSun"/>
                <w:iCs/>
                <w:sz w:val="20"/>
                <w:szCs w:val="20"/>
              </w:rPr>
            </w:pPr>
            <w:ins w:id="1093" w:author="ERCOT" w:date="2024-02-19T08:32:00Z">
              <w:r w:rsidRPr="00D65BD4">
                <w:rPr>
                  <w:rFonts w:eastAsia="SimSun"/>
                  <w:iCs/>
                  <w:sz w:val="20"/>
                  <w:szCs w:val="20"/>
                </w:rPr>
                <w:t xml:space="preserve">A Generation Resource that is RUC-committed for the hour that includes the Settlement Interval </w:t>
              </w:r>
              <w:r w:rsidRPr="00D65BD4">
                <w:rPr>
                  <w:rFonts w:eastAsia="SimSun"/>
                  <w:i/>
                  <w:iCs/>
                  <w:sz w:val="20"/>
                  <w:szCs w:val="20"/>
                </w:rPr>
                <w:t>i</w:t>
              </w:r>
              <w:r w:rsidRPr="00D65BD4">
                <w:rPr>
                  <w:rFonts w:eastAsia="SimSun"/>
                  <w:iCs/>
                  <w:sz w:val="20"/>
                  <w:szCs w:val="20"/>
                </w:rPr>
                <w:t xml:space="preserve">, </w:t>
              </w:r>
              <w:proofErr w:type="gramStart"/>
              <w:r w:rsidRPr="00D65BD4">
                <w:rPr>
                  <w:rFonts w:eastAsia="SimSun"/>
                  <w:iCs/>
                  <w:sz w:val="20"/>
                  <w:szCs w:val="20"/>
                </w:rPr>
                <w:t>as a result of</w:t>
              </w:r>
              <w:proofErr w:type="gramEnd"/>
              <w:r w:rsidRPr="00D65BD4">
                <w:rPr>
                  <w:rFonts w:eastAsia="SimSun"/>
                  <w:iCs/>
                  <w:sz w:val="20"/>
                  <w:szCs w:val="20"/>
                </w:rPr>
                <w:t xml:space="preserve"> a particular RUC process.</w:t>
              </w:r>
            </w:ins>
          </w:p>
        </w:tc>
      </w:tr>
      <w:tr w:rsidR="00D65BD4" w:rsidRPr="00D65BD4" w14:paraId="0DD0928B" w14:textId="77777777" w:rsidTr="0003786F">
        <w:trPr>
          <w:ins w:id="1094" w:author="ERCOT" w:date="2024-03-19T09:07:00Z"/>
        </w:trPr>
        <w:tc>
          <w:tcPr>
            <w:tcW w:w="1699" w:type="pct"/>
          </w:tcPr>
          <w:p w14:paraId="36FC24CB" w14:textId="77777777" w:rsidR="00D65BD4" w:rsidRPr="00D65BD4" w:rsidRDefault="00D65BD4" w:rsidP="00D65BD4">
            <w:pPr>
              <w:spacing w:after="60"/>
              <w:rPr>
                <w:ins w:id="1095" w:author="ERCOT" w:date="2024-03-19T09:07:00Z"/>
                <w:rFonts w:eastAsia="SimSun"/>
                <w:i/>
                <w:iCs/>
                <w:sz w:val="20"/>
                <w:szCs w:val="20"/>
              </w:rPr>
            </w:pPr>
            <w:proofErr w:type="spellStart"/>
            <w:ins w:id="1096" w:author="ERCOT" w:date="2024-03-19T09:07:00Z">
              <w:r w:rsidRPr="00D65BD4">
                <w:rPr>
                  <w:rFonts w:eastAsia="SimSun"/>
                  <w:i/>
                  <w:iCs/>
                  <w:sz w:val="20"/>
                  <w:szCs w:val="20"/>
                </w:rPr>
                <w:t>beforeCCGR</w:t>
              </w:r>
              <w:proofErr w:type="spellEnd"/>
            </w:ins>
          </w:p>
        </w:tc>
        <w:tc>
          <w:tcPr>
            <w:tcW w:w="321" w:type="pct"/>
          </w:tcPr>
          <w:p w14:paraId="021C54DE" w14:textId="77777777" w:rsidR="00D65BD4" w:rsidRPr="00D65BD4" w:rsidRDefault="00D65BD4" w:rsidP="00D65BD4">
            <w:pPr>
              <w:spacing w:after="60"/>
              <w:jc w:val="center"/>
              <w:rPr>
                <w:ins w:id="1097" w:author="ERCOT" w:date="2024-03-19T09:07:00Z"/>
                <w:rFonts w:eastAsia="SimSun"/>
                <w:iCs/>
                <w:sz w:val="20"/>
                <w:szCs w:val="20"/>
              </w:rPr>
            </w:pPr>
            <w:ins w:id="1098" w:author="ERCOT" w:date="2024-03-19T09:07:00Z">
              <w:r w:rsidRPr="00D65BD4">
                <w:rPr>
                  <w:rFonts w:eastAsia="SimSun"/>
                  <w:iCs/>
                  <w:sz w:val="20"/>
                  <w:szCs w:val="20"/>
                </w:rPr>
                <w:t>none</w:t>
              </w:r>
            </w:ins>
          </w:p>
        </w:tc>
        <w:tc>
          <w:tcPr>
            <w:tcW w:w="2980" w:type="pct"/>
          </w:tcPr>
          <w:p w14:paraId="13F08951" w14:textId="77777777" w:rsidR="00D65BD4" w:rsidRPr="00D65BD4" w:rsidRDefault="00D65BD4" w:rsidP="00D65BD4">
            <w:pPr>
              <w:spacing w:after="60"/>
              <w:rPr>
                <w:ins w:id="1099" w:author="ERCOT" w:date="2024-03-19T09:07:00Z"/>
                <w:rFonts w:eastAsia="SimSun"/>
                <w:iCs/>
                <w:sz w:val="20"/>
                <w:szCs w:val="20"/>
              </w:rPr>
            </w:pPr>
            <w:ins w:id="1100" w:author="ERCOT" w:date="2024-03-19T09:07:00Z">
              <w:r w:rsidRPr="00D65BD4">
                <w:rPr>
                  <w:rFonts w:eastAsia="SimSun"/>
                  <w:iCs/>
                  <w:sz w:val="20"/>
                  <w:szCs w:val="20"/>
                </w:rPr>
                <w:t>The Combined Cycle Generation Resource that was QSE-committed</w:t>
              </w:r>
            </w:ins>
            <w:ins w:id="1101" w:author="ERCOT" w:date="2024-05-20T15:30:00Z">
              <w:r w:rsidRPr="00D65BD4">
                <w:rPr>
                  <w:rFonts w:eastAsia="SimSun"/>
                  <w:iCs/>
                  <w:sz w:val="20"/>
                  <w:szCs w:val="20"/>
                </w:rPr>
                <w:t xml:space="preserve"> or DRRS deployed</w:t>
              </w:r>
            </w:ins>
            <w:ins w:id="1102" w:author="ERCOT" w:date="2024-03-19T09:07:00Z">
              <w:r w:rsidRPr="00D65BD4">
                <w:rPr>
                  <w:rFonts w:eastAsia="SimSun"/>
                  <w:iCs/>
                  <w:sz w:val="20"/>
                  <w:szCs w:val="20"/>
                </w:rPr>
                <w:t xml:space="preserve"> in a RUCAC-Interval.</w:t>
              </w:r>
            </w:ins>
          </w:p>
        </w:tc>
      </w:tr>
    </w:tbl>
    <w:p w14:paraId="159285C3" w14:textId="77777777" w:rsidR="00D65BD4" w:rsidRPr="00D65BD4" w:rsidRDefault="00D65BD4" w:rsidP="00D65BD4">
      <w:pPr>
        <w:keepNext/>
        <w:tabs>
          <w:tab w:val="left" w:pos="1620"/>
        </w:tabs>
        <w:spacing w:before="480" w:after="240"/>
        <w:outlineLvl w:val="4"/>
        <w:rPr>
          <w:ins w:id="1103" w:author="ERCOT" w:date="2024-02-15T11:48:00Z"/>
          <w:rFonts w:eastAsia="SimSun"/>
          <w:b/>
          <w:bCs/>
          <w:i/>
          <w:iCs/>
          <w:szCs w:val="26"/>
        </w:rPr>
      </w:pPr>
      <w:ins w:id="1104" w:author="ERCOT" w:date="2024-02-15T11:48:00Z">
        <w:r w:rsidRPr="00D65BD4">
          <w:rPr>
            <w:rFonts w:eastAsia="SimSun"/>
            <w:b/>
            <w:bCs/>
            <w:i/>
            <w:iCs/>
            <w:szCs w:val="26"/>
          </w:rPr>
          <w:t>5.7.4.1.1</w:t>
        </w:r>
        <w:r w:rsidRPr="00D65BD4">
          <w:rPr>
            <w:rFonts w:eastAsia="SimSun"/>
            <w:b/>
            <w:bCs/>
            <w:i/>
            <w:iCs/>
            <w:szCs w:val="26"/>
          </w:rPr>
          <w:tab/>
          <w:t>DRRS Shortfall Ratio Share</w:t>
        </w:r>
      </w:ins>
    </w:p>
    <w:p w14:paraId="31224436" w14:textId="77777777" w:rsidR="00D65BD4" w:rsidRPr="00D65BD4" w:rsidRDefault="00D65BD4" w:rsidP="00D65BD4">
      <w:pPr>
        <w:tabs>
          <w:tab w:val="left" w:pos="2340"/>
          <w:tab w:val="left" w:pos="2880"/>
        </w:tabs>
        <w:spacing w:after="240"/>
        <w:ind w:left="720" w:hanging="720"/>
        <w:rPr>
          <w:ins w:id="1105" w:author="ERCOT" w:date="2024-02-15T11:46:00Z"/>
          <w:rFonts w:eastAsia="SimSun"/>
        </w:rPr>
      </w:pPr>
      <w:ins w:id="1106" w:author="ERCOT" w:date="2024-02-15T12:22:00Z">
        <w:r w:rsidRPr="00D65BD4">
          <w:rPr>
            <w:rFonts w:eastAsia="SimSun"/>
            <w:bCs/>
            <w:iCs/>
            <w:szCs w:val="20"/>
          </w:rPr>
          <w:t>(1)</w:t>
        </w:r>
      </w:ins>
      <w:ins w:id="1107" w:author="ERCOT" w:date="2024-03-19T11:15:00Z">
        <w:r w:rsidRPr="00D65BD4">
          <w:rPr>
            <w:rFonts w:eastAsia="SimSun"/>
            <w:bCs/>
            <w:iCs/>
            <w:szCs w:val="20"/>
          </w:rPr>
          <w:tab/>
        </w:r>
      </w:ins>
      <w:ins w:id="1108" w:author="ERCOT" w:date="2024-02-16T13:39:00Z">
        <w:r w:rsidRPr="00D65BD4">
          <w:rPr>
            <w:rFonts w:eastAsia="SimSun"/>
          </w:rPr>
          <w:t>In calculating the RUC DRRS shortfall amount for each QSE, the Resource</w:t>
        </w:r>
      </w:ins>
      <w:ins w:id="1109" w:author="ERCOT" w:date="2024-03-18T08:58:00Z">
        <w:r w:rsidRPr="00D65BD4">
          <w:rPr>
            <w:rFonts w:eastAsia="SimSun"/>
          </w:rPr>
          <w:t xml:space="preserve">’s Ancillary Service </w:t>
        </w:r>
      </w:ins>
      <w:ins w:id="1110" w:author="ERCOT" w:date="2024-02-16T13:39:00Z">
        <w:r w:rsidRPr="00D65BD4">
          <w:rPr>
            <w:rFonts w:eastAsia="SimSun"/>
          </w:rPr>
          <w:t xml:space="preserve">Resource </w:t>
        </w:r>
      </w:ins>
      <w:ins w:id="1111" w:author="ERCOT" w:date="2024-03-18T08:58:00Z">
        <w:r w:rsidRPr="00D65BD4">
          <w:rPr>
            <w:rFonts w:eastAsia="SimSun"/>
          </w:rPr>
          <w:t>Responsibility for DRRS</w:t>
        </w:r>
      </w:ins>
      <w:ins w:id="1112" w:author="ERCOT" w:date="2024-02-16T13:39:00Z">
        <w:r w:rsidRPr="00D65BD4">
          <w:rPr>
            <w:rFonts w:eastAsia="SimSun"/>
          </w:rPr>
          <w:t xml:space="preserve"> shall be </w:t>
        </w:r>
      </w:ins>
      <w:ins w:id="1113" w:author="ERCOT" w:date="2024-03-18T09:01:00Z">
        <w:r w:rsidRPr="00D65BD4">
          <w:rPr>
            <w:rFonts w:eastAsia="SimSun"/>
          </w:rPr>
          <w:t>the value reflected in the COP</w:t>
        </w:r>
      </w:ins>
      <w:ins w:id="1114" w:author="ERCOT" w:date="2024-02-16T13:39:00Z">
        <w:r w:rsidRPr="00D65BD4">
          <w:rPr>
            <w:rFonts w:eastAsia="SimSun"/>
          </w:rPr>
          <w:t xml:space="preserve"> for </w:t>
        </w:r>
      </w:ins>
      <w:ins w:id="1115" w:author="ERCOT" w:date="2024-05-08T09:31:00Z">
        <w:r w:rsidRPr="00D65BD4">
          <w:rPr>
            <w:rFonts w:eastAsia="SimSun"/>
          </w:rPr>
          <w:t>the</w:t>
        </w:r>
      </w:ins>
      <w:ins w:id="1116" w:author="ERCOT" w:date="2024-02-16T13:39:00Z">
        <w:r w:rsidRPr="00D65BD4">
          <w:rPr>
            <w:rFonts w:eastAsia="SimSun"/>
          </w:rPr>
          <w:t xml:space="preserve"> Generation Resource</w:t>
        </w:r>
      </w:ins>
      <w:ins w:id="1117" w:author="ERCOT" w:date="2024-05-11T20:38:00Z">
        <w:r w:rsidRPr="00D65BD4">
          <w:rPr>
            <w:rFonts w:eastAsia="SimSun"/>
          </w:rPr>
          <w:t>.</w:t>
        </w:r>
      </w:ins>
      <w:ins w:id="1118" w:author="ERCOT" w:date="2024-04-23T11:35:00Z">
        <w:r w:rsidRPr="00D65BD4">
          <w:rPr>
            <w:rFonts w:eastAsia="SimSun"/>
          </w:rPr>
          <w:t xml:space="preserve"> </w:t>
        </w:r>
      </w:ins>
      <w:ins w:id="1119" w:author="ERCOT" w:date="2024-03-18T09:07:00Z">
        <w:r w:rsidRPr="00D65BD4">
          <w:rPr>
            <w:rFonts w:eastAsia="SimSun"/>
          </w:rPr>
          <w:t xml:space="preserve"> The DRRCOPSNAP variable used below shall</w:t>
        </w:r>
      </w:ins>
      <w:ins w:id="1120" w:author="ERCOT" w:date="2024-02-16T13:39:00Z">
        <w:r w:rsidRPr="00D65BD4">
          <w:rPr>
            <w:rFonts w:eastAsia="SimSun"/>
          </w:rPr>
          <w:t xml:space="preserve"> </w:t>
        </w:r>
      </w:ins>
      <w:ins w:id="1121" w:author="ERCOT" w:date="2024-03-18T09:07:00Z">
        <w:r w:rsidRPr="00D65BD4">
          <w:rPr>
            <w:rFonts w:eastAsia="SimSun"/>
          </w:rPr>
          <w:t xml:space="preserve">include the </w:t>
        </w:r>
      </w:ins>
      <w:ins w:id="1122" w:author="ERCOT" w:date="2024-03-18T09:13:00Z">
        <w:r w:rsidRPr="00D65BD4">
          <w:rPr>
            <w:rFonts w:eastAsia="SimSun"/>
          </w:rPr>
          <w:t xml:space="preserve">DRRS </w:t>
        </w:r>
      </w:ins>
      <w:ins w:id="1123" w:author="ERCOT" w:date="2024-03-18T09:07:00Z">
        <w:r w:rsidRPr="00D65BD4">
          <w:rPr>
            <w:rFonts w:eastAsia="SimSun"/>
          </w:rPr>
          <w:t>amounts</w:t>
        </w:r>
      </w:ins>
      <w:ins w:id="1124" w:author="ERCOT" w:date="2024-02-16T13:39:00Z">
        <w:r w:rsidRPr="00D65BD4">
          <w:rPr>
            <w:rFonts w:eastAsia="SimSun"/>
          </w:rPr>
          <w:t xml:space="preserve"> </w:t>
        </w:r>
      </w:ins>
      <w:ins w:id="1125" w:author="ERCOT" w:date="2024-04-16T10:18:00Z">
        <w:r w:rsidRPr="00D65BD4">
          <w:rPr>
            <w:rFonts w:eastAsia="SimSun"/>
          </w:rPr>
          <w:t>for the Resource when the</w:t>
        </w:r>
      </w:ins>
      <w:ins w:id="1126" w:author="ERCOT" w:date="2024-02-16T13:39:00Z">
        <w:r w:rsidRPr="00D65BD4">
          <w:rPr>
            <w:rFonts w:eastAsia="SimSun"/>
          </w:rPr>
          <w:t xml:space="preserve"> </w:t>
        </w:r>
      </w:ins>
      <w:ins w:id="1127" w:author="ERCOT" w:date="2024-03-18T10:32:00Z">
        <w:r w:rsidRPr="00D65BD4">
          <w:rPr>
            <w:rFonts w:eastAsia="SimSun"/>
          </w:rPr>
          <w:t>COP status</w:t>
        </w:r>
      </w:ins>
      <w:ins w:id="1128" w:author="ERCOT" w:date="2024-04-16T10:18:00Z">
        <w:r w:rsidRPr="00D65BD4">
          <w:rPr>
            <w:rFonts w:eastAsia="SimSun"/>
          </w:rPr>
          <w:t xml:space="preserve"> is DRRS</w:t>
        </w:r>
      </w:ins>
      <w:ins w:id="1129" w:author="ERCOT" w:date="2024-05-08T17:18:00Z">
        <w:r w:rsidRPr="00D65BD4">
          <w:rPr>
            <w:rFonts w:eastAsia="SimSun"/>
          </w:rPr>
          <w:t xml:space="preserve"> or ON</w:t>
        </w:r>
      </w:ins>
      <w:ins w:id="1130" w:author="ERCOT" w:date="2024-04-19T10:16:00Z">
        <w:r w:rsidRPr="00D65BD4">
          <w:rPr>
            <w:rFonts w:eastAsia="SimSun"/>
          </w:rPr>
          <w:t>.</w:t>
        </w:r>
      </w:ins>
    </w:p>
    <w:p w14:paraId="0A9F9234" w14:textId="77777777" w:rsidR="00D65BD4" w:rsidRPr="00D65BD4" w:rsidRDefault="00D65BD4" w:rsidP="00D65BD4">
      <w:pPr>
        <w:spacing w:after="240"/>
        <w:ind w:left="720" w:hanging="720"/>
        <w:rPr>
          <w:ins w:id="1131" w:author="ERCOT" w:date="2024-02-16T13:46:00Z"/>
          <w:rFonts w:eastAsia="SimSun"/>
        </w:rPr>
      </w:pPr>
      <w:ins w:id="1132" w:author="ERCOT" w:date="2024-02-16T13:46:00Z">
        <w:r w:rsidRPr="00D65BD4">
          <w:rPr>
            <w:rFonts w:eastAsia="SimSun"/>
          </w:rPr>
          <w:t xml:space="preserve">(2)       For Combined Cycle Generation Resources, if more than one Combined Cycle Generation Resource </w:t>
        </w:r>
      </w:ins>
      <w:ins w:id="1133" w:author="ERCOT" w:date="2024-03-11T13:51:00Z">
        <w:r w:rsidRPr="00D65BD4">
          <w:rPr>
            <w:rFonts w:eastAsia="SimSun"/>
          </w:rPr>
          <w:t>within the Combined Cycle Train</w:t>
        </w:r>
      </w:ins>
      <w:ins w:id="1134" w:author="ERCOT" w:date="2024-02-16T13:46:00Z">
        <w:r w:rsidRPr="00D65BD4">
          <w:rPr>
            <w:rFonts w:eastAsia="SimSun"/>
          </w:rPr>
          <w:t xml:space="preserve"> </w:t>
        </w:r>
      </w:ins>
      <w:ins w:id="1135" w:author="ERCOT" w:date="2024-03-11T13:38:00Z">
        <w:r w:rsidRPr="00D65BD4">
          <w:rPr>
            <w:rFonts w:eastAsia="SimSun"/>
          </w:rPr>
          <w:t>has a</w:t>
        </w:r>
      </w:ins>
      <w:ins w:id="1136" w:author="ERCOT" w:date="2024-03-11T13:49:00Z">
        <w:r w:rsidRPr="00D65BD4">
          <w:rPr>
            <w:rFonts w:eastAsia="SimSun"/>
          </w:rPr>
          <w:t>n eligible</w:t>
        </w:r>
      </w:ins>
      <w:ins w:id="1137" w:author="ERCOT" w:date="2024-02-16T13:46:00Z">
        <w:r w:rsidRPr="00D65BD4">
          <w:rPr>
            <w:rFonts w:eastAsia="SimSun"/>
          </w:rPr>
          <w:t xml:space="preserve"> COP </w:t>
        </w:r>
      </w:ins>
      <w:ins w:id="1138" w:author="ERCOT" w:date="2024-03-11T13:38:00Z">
        <w:r w:rsidRPr="00D65BD4">
          <w:rPr>
            <w:rFonts w:eastAsia="SimSun"/>
          </w:rPr>
          <w:t xml:space="preserve">status per paragraph (1) above </w:t>
        </w:r>
      </w:ins>
      <w:ins w:id="1139" w:author="ERCOT" w:date="2024-02-16T13:46:00Z">
        <w:r w:rsidRPr="00D65BD4">
          <w:rPr>
            <w:rFonts w:eastAsia="SimSun"/>
          </w:rPr>
          <w:t xml:space="preserve">for the same Settlement hour, then the Combined Cycle Generation Resource </w:t>
        </w:r>
      </w:ins>
      <w:ins w:id="1140" w:author="ERCOT" w:date="2024-03-11T13:39:00Z">
        <w:r w:rsidRPr="00D65BD4">
          <w:rPr>
            <w:rFonts w:eastAsia="SimSun"/>
          </w:rPr>
          <w:t>with the greatest Ancillary Service Resource Responsibility for DRR</w:t>
        </w:r>
      </w:ins>
      <w:ins w:id="1141" w:author="ERCOT" w:date="2024-03-11T13:40:00Z">
        <w:r w:rsidRPr="00D65BD4">
          <w:rPr>
            <w:rFonts w:eastAsia="SimSun"/>
          </w:rPr>
          <w:t xml:space="preserve">S as </w:t>
        </w:r>
        <w:r w:rsidRPr="00D65BD4">
          <w:rPr>
            <w:rFonts w:eastAsia="SimSun"/>
          </w:rPr>
          <w:lastRenderedPageBreak/>
          <w:t xml:space="preserve">reflected in their COP will be used in the </w:t>
        </w:r>
      </w:ins>
      <w:ins w:id="1142" w:author="ERCOT" w:date="2024-03-11T13:46:00Z">
        <w:r w:rsidRPr="00D65BD4">
          <w:rPr>
            <w:rFonts w:eastAsia="SimSun"/>
          </w:rPr>
          <w:t xml:space="preserve">RUC </w:t>
        </w:r>
      </w:ins>
      <w:ins w:id="1143" w:author="ERCOT" w:date="2024-03-11T13:41:00Z">
        <w:r w:rsidRPr="00D65BD4">
          <w:rPr>
            <w:rFonts w:eastAsia="SimSun"/>
          </w:rPr>
          <w:t xml:space="preserve">DRRS Short Charge calculation </w:t>
        </w:r>
      </w:ins>
      <w:ins w:id="1144" w:author="ERCOT" w:date="2024-02-16T13:46:00Z">
        <w:r w:rsidRPr="00D65BD4">
          <w:rPr>
            <w:rFonts w:eastAsia="SimSun"/>
          </w:rPr>
          <w:t>for that Settlement hour.</w:t>
        </w:r>
      </w:ins>
    </w:p>
    <w:p w14:paraId="26B88C6A" w14:textId="77777777" w:rsidR="00D65BD4" w:rsidRPr="00D65BD4" w:rsidRDefault="00D65BD4" w:rsidP="00D65BD4">
      <w:pPr>
        <w:tabs>
          <w:tab w:val="left" w:pos="2340"/>
          <w:tab w:val="left" w:pos="2880"/>
        </w:tabs>
        <w:spacing w:after="240"/>
        <w:ind w:left="720" w:hanging="720"/>
        <w:rPr>
          <w:ins w:id="1145" w:author="ERCOT" w:date="2024-02-15T11:46:00Z"/>
          <w:rFonts w:eastAsia="SimSun"/>
          <w:bCs/>
          <w:iCs/>
          <w:szCs w:val="20"/>
        </w:rPr>
      </w:pPr>
      <w:ins w:id="1146" w:author="ERCOT" w:date="2024-02-16T13:48:00Z">
        <w:r w:rsidRPr="00D65BD4">
          <w:rPr>
            <w:rFonts w:eastAsia="SimSun"/>
          </w:rPr>
          <w:t>(3)</w:t>
        </w:r>
      </w:ins>
      <w:ins w:id="1147" w:author="ERCOT" w:date="2024-03-19T11:16:00Z">
        <w:r w:rsidRPr="00D65BD4">
          <w:rPr>
            <w:rFonts w:eastAsia="SimSun"/>
          </w:rPr>
          <w:tab/>
        </w:r>
      </w:ins>
      <w:ins w:id="1148" w:author="ERCOT" w:date="2024-02-16T13:32:00Z">
        <w:r w:rsidRPr="00D65BD4">
          <w:rPr>
            <w:rFonts w:eastAsia="SimSun"/>
          </w:rPr>
          <w:t>The RUC DRRS shortfall ratio share of a specific QSE for a particular RUC process is calculated, for a 15-minute Settlement Interval, as follows:</w:t>
        </w:r>
      </w:ins>
    </w:p>
    <w:p w14:paraId="10EF88D7" w14:textId="77777777" w:rsidR="00D65BD4" w:rsidRPr="00D65BD4" w:rsidRDefault="00D65BD4" w:rsidP="00D65BD4">
      <w:pPr>
        <w:tabs>
          <w:tab w:val="left" w:pos="2340"/>
          <w:tab w:val="left" w:pos="2880"/>
        </w:tabs>
        <w:spacing w:after="240"/>
        <w:ind w:left="3067" w:hanging="2347"/>
        <w:rPr>
          <w:ins w:id="1149" w:author="ERCOT" w:date="2024-02-15T11:46:00Z"/>
          <w:rFonts w:eastAsia="SimSun"/>
          <w:i/>
          <w:vertAlign w:val="subscript"/>
        </w:rPr>
      </w:pPr>
      <w:ins w:id="1150" w:author="ERCOT" w:date="2024-02-15T11:46:00Z">
        <w:r w:rsidRPr="00D65BD4">
          <w:rPr>
            <w:rFonts w:eastAsia="SimSun"/>
            <w:bCs/>
            <w:iCs/>
            <w:szCs w:val="20"/>
          </w:rPr>
          <w:t>RUCDRRSFRS</w:t>
        </w:r>
        <w:r w:rsidRPr="00D65BD4">
          <w:rPr>
            <w:rFonts w:eastAsia="SimSun"/>
            <w:bCs/>
            <w:i/>
            <w:vertAlign w:val="subscript"/>
            <w:lang w:val="x-none"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q</w:t>
        </w:r>
        <w:r w:rsidRPr="00D65BD4">
          <w:rPr>
            <w:rFonts w:eastAsia="SimSun"/>
            <w:bCs/>
            <w:i/>
            <w:vertAlign w:val="subscript"/>
            <w:lang w:eastAsia="x-none"/>
          </w:rPr>
          <w:t xml:space="preserve"> ,i </w:t>
        </w:r>
        <w:r w:rsidRPr="00D65BD4">
          <w:rPr>
            <w:rFonts w:eastAsia="SimSun"/>
            <w:bCs/>
            <w:iCs/>
            <w:lang w:eastAsia="x-none"/>
          </w:rPr>
          <w:t xml:space="preserve"> =  RUC</w:t>
        </w:r>
        <w:r w:rsidRPr="00D65BD4">
          <w:rPr>
            <w:rFonts w:eastAsia="SimSun"/>
            <w:bCs/>
            <w:iCs/>
            <w:szCs w:val="20"/>
          </w:rPr>
          <w:t>DRRSF</w:t>
        </w:r>
        <w:r w:rsidRPr="00D65BD4">
          <w:rPr>
            <w:rFonts w:eastAsia="SimSun"/>
            <w:bCs/>
          </w:rPr>
          <w:t xml:space="preserve"> </w:t>
        </w:r>
        <w:proofErr w:type="spellStart"/>
        <w:r w:rsidRPr="00D65BD4">
          <w:rPr>
            <w:rFonts w:eastAsia="SimSun"/>
            <w:bCs/>
            <w:i/>
            <w:vertAlign w:val="subscript"/>
          </w:rPr>
          <w:t>ruc</w:t>
        </w:r>
        <w:proofErr w:type="spellEnd"/>
        <w:r w:rsidRPr="00D65BD4">
          <w:rPr>
            <w:rFonts w:eastAsia="SimSun"/>
            <w:bCs/>
            <w:i/>
            <w:vertAlign w:val="subscript"/>
          </w:rPr>
          <w:t xml:space="preserve">, i, q  </w:t>
        </w:r>
        <w:r w:rsidRPr="00D65BD4">
          <w:rPr>
            <w:rFonts w:eastAsia="SimSun"/>
            <w:bCs/>
            <w:iCs/>
          </w:rPr>
          <w:t xml:space="preserve">/ </w:t>
        </w:r>
        <w:r w:rsidRPr="00D65BD4">
          <w:rPr>
            <w:rFonts w:eastAsia="SimSun"/>
          </w:rPr>
          <w:t xml:space="preserve">RUCDRRSFTOT </w:t>
        </w:r>
        <w:proofErr w:type="spellStart"/>
        <w:r w:rsidRPr="00D65BD4">
          <w:rPr>
            <w:rFonts w:eastAsia="SimSun"/>
            <w:i/>
            <w:vertAlign w:val="subscript"/>
          </w:rPr>
          <w:t>ruc</w:t>
        </w:r>
        <w:proofErr w:type="spellEnd"/>
        <w:r w:rsidRPr="00D65BD4">
          <w:rPr>
            <w:rFonts w:eastAsia="SimSun"/>
            <w:i/>
            <w:vertAlign w:val="subscript"/>
          </w:rPr>
          <w:t>, i</w:t>
        </w:r>
      </w:ins>
    </w:p>
    <w:p w14:paraId="50615AC6" w14:textId="77777777" w:rsidR="00D65BD4" w:rsidRPr="00D65BD4" w:rsidRDefault="00D65BD4" w:rsidP="00D65BD4">
      <w:pPr>
        <w:tabs>
          <w:tab w:val="left" w:pos="2340"/>
          <w:tab w:val="left" w:pos="2880"/>
        </w:tabs>
        <w:spacing w:after="240"/>
        <w:ind w:left="3067" w:hanging="2347"/>
        <w:rPr>
          <w:ins w:id="1151" w:author="ERCOT" w:date="2024-02-15T11:46:00Z"/>
          <w:rFonts w:eastAsia="SimSun"/>
          <w:bCs/>
          <w:iCs/>
          <w:lang w:eastAsia="x-none"/>
        </w:rPr>
      </w:pPr>
      <w:ins w:id="1152" w:author="ERCOT" w:date="2024-02-16T13:32:00Z">
        <w:r w:rsidRPr="00D65BD4">
          <w:rPr>
            <w:rFonts w:eastAsia="SimSun"/>
            <w:bCs/>
            <w:iCs/>
            <w:szCs w:val="20"/>
          </w:rPr>
          <w:t>Where:</w:t>
        </w:r>
      </w:ins>
    </w:p>
    <w:p w14:paraId="41E44063" w14:textId="73A41495" w:rsidR="00D65BD4" w:rsidRPr="00D65BD4" w:rsidRDefault="00D65BD4" w:rsidP="00D65BD4">
      <w:pPr>
        <w:tabs>
          <w:tab w:val="left" w:pos="2340"/>
          <w:tab w:val="left" w:pos="3420"/>
        </w:tabs>
        <w:spacing w:before="240" w:after="240"/>
        <w:ind w:left="3420" w:hanging="2700"/>
        <w:rPr>
          <w:ins w:id="1153" w:author="ERCOT" w:date="2024-02-15T11:47:00Z"/>
          <w:rFonts w:eastAsia="SimSun"/>
          <w:i/>
          <w:vertAlign w:val="subscript"/>
        </w:rPr>
      </w:pPr>
      <w:ins w:id="1154" w:author="ERCOT" w:date="2024-02-15T11:46:00Z">
        <w:r w:rsidRPr="00D65BD4">
          <w:rPr>
            <w:rFonts w:eastAsia="SimSun"/>
          </w:rPr>
          <w:t xml:space="preserve">RUCDRRSFTOT </w:t>
        </w:r>
        <w:proofErr w:type="spellStart"/>
        <w:r w:rsidRPr="00D65BD4">
          <w:rPr>
            <w:rFonts w:eastAsia="SimSun"/>
            <w:i/>
            <w:vertAlign w:val="subscript"/>
          </w:rPr>
          <w:t>ruc</w:t>
        </w:r>
        <w:proofErr w:type="spellEnd"/>
        <w:r w:rsidRPr="00D65BD4">
          <w:rPr>
            <w:rFonts w:eastAsia="SimSun"/>
            <w:i/>
            <w:vertAlign w:val="subscript"/>
          </w:rPr>
          <w:t>, i</w:t>
        </w:r>
        <w:r w:rsidRPr="00D65BD4">
          <w:rPr>
            <w:rFonts w:eastAsia="SimSun"/>
          </w:rPr>
          <w:tab/>
          <w:t>=</w:t>
        </w:r>
        <w:r w:rsidRPr="00D65BD4">
          <w:rPr>
            <w:rFonts w:eastAsia="SimSun"/>
          </w:rPr>
          <w:tab/>
        </w:r>
      </w:ins>
      <w:r w:rsidRPr="00D65BD4">
        <w:rPr>
          <w:rFonts w:eastAsia="SimSun"/>
        </w:rPr>
        <w:fldChar w:fldCharType="begin"/>
      </w:r>
      <w:r w:rsidRPr="00D65BD4">
        <w:rPr>
          <w:rFonts w:eastAsia="SimSun"/>
        </w:rPr>
        <w:instrText xml:space="preserve"> </w:instrText>
      </w:r>
      <w:r w:rsidRPr="00D65BD4">
        <w:rPr>
          <w:rFonts w:eastAsia="SimSun"/>
          <w:position w:val="-22"/>
        </w:rPr>
        <w:instrText>EMBID E</w:instrText>
      </w:r>
      <w:r w:rsidRPr="00D65BD4">
        <w:rPr>
          <w:rFonts w:eastAsia="SimSun"/>
        </w:rPr>
        <w:fldChar w:fldCharType="separate"/>
      </w:r>
      <w:ins w:id="1155" w:author="ERCOT" w:date="2024-02-15T11:46:00Z">
        <w:r w:rsidRPr="00D65BD4">
          <w:rPr>
            <w:rFonts w:eastAsia="SimSun"/>
            <w:noProof/>
            <w:position w:val="-22"/>
          </w:rPr>
          <w:drawing>
            <wp:inline distT="0" distB="0" distL="0" distR="0" wp14:anchorId="5C23AEE9" wp14:editId="291DB48C">
              <wp:extent cx="152400" cy="304800"/>
              <wp:effectExtent l="0" t="0" r="0" b="0"/>
              <wp:docPr id="29615745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ins>
      <w:r w:rsidRPr="00D65BD4">
        <w:rPr>
          <w:rFonts w:eastAsia="SimSun"/>
        </w:rPr>
        <w:fldChar w:fldCharType="end"/>
      </w:r>
      <w:ins w:id="1156" w:author="ERCOT" w:date="2024-02-15T11:46:00Z">
        <w:r w:rsidRPr="00D65BD4">
          <w:rPr>
            <w:rFonts w:eastAsia="SimSun"/>
            <w:iCs/>
            <w:szCs w:val="20"/>
          </w:rPr>
          <w:t xml:space="preserve"> RUCDRRSF</w:t>
        </w:r>
        <w:r w:rsidRPr="00D65BD4">
          <w:rPr>
            <w:rFonts w:eastAsia="SimSun"/>
          </w:rPr>
          <w:t xml:space="preserve"> </w:t>
        </w:r>
        <w:proofErr w:type="spellStart"/>
        <w:r w:rsidRPr="00D65BD4">
          <w:rPr>
            <w:rFonts w:eastAsia="SimSun"/>
            <w:i/>
            <w:vertAlign w:val="subscript"/>
          </w:rPr>
          <w:t>ruc</w:t>
        </w:r>
        <w:proofErr w:type="spellEnd"/>
        <w:r w:rsidRPr="00D65BD4">
          <w:rPr>
            <w:rFonts w:eastAsia="SimSun"/>
            <w:i/>
            <w:vertAlign w:val="subscript"/>
          </w:rPr>
          <w:t>, i, q</w:t>
        </w:r>
      </w:ins>
    </w:p>
    <w:p w14:paraId="6C86E35D" w14:textId="77777777" w:rsidR="00D65BD4" w:rsidRPr="00D65BD4" w:rsidRDefault="00D65BD4" w:rsidP="00D65BD4">
      <w:pPr>
        <w:spacing w:after="240"/>
        <w:ind w:left="720" w:hanging="720"/>
        <w:rPr>
          <w:ins w:id="1157" w:author="ERCOT" w:date="2024-02-16T13:32:00Z"/>
          <w:rFonts w:eastAsia="SimSun"/>
          <w:iCs/>
          <w:szCs w:val="20"/>
        </w:rPr>
      </w:pPr>
      <w:ins w:id="1158" w:author="ERCOT" w:date="2024-02-16T13:48:00Z">
        <w:r w:rsidRPr="00D65BD4">
          <w:rPr>
            <w:rFonts w:eastAsia="SimSun"/>
            <w:iCs/>
            <w:szCs w:val="20"/>
          </w:rPr>
          <w:t xml:space="preserve">(4)       </w:t>
        </w:r>
      </w:ins>
      <w:ins w:id="1159" w:author="ERCOT" w:date="2024-02-16T13:32:00Z">
        <w:r w:rsidRPr="00D65BD4">
          <w:rPr>
            <w:rFonts w:eastAsia="SimSun"/>
            <w:iCs/>
            <w:szCs w:val="20"/>
          </w:rPr>
          <w:t>The RUC DRRS Shortfall in MW for one QSE for one 15-minute Settlement Interval is:</w:t>
        </w:r>
      </w:ins>
    </w:p>
    <w:p w14:paraId="0DCD58FB" w14:textId="77777777" w:rsidR="00D65BD4" w:rsidRPr="00D65BD4" w:rsidRDefault="00D65BD4" w:rsidP="00D65BD4">
      <w:pPr>
        <w:tabs>
          <w:tab w:val="left" w:pos="2340"/>
          <w:tab w:val="left" w:pos="3420"/>
        </w:tabs>
        <w:spacing w:before="240" w:after="240"/>
        <w:ind w:left="3420" w:hanging="2700"/>
        <w:rPr>
          <w:ins w:id="1160" w:author="ERCOT" w:date="2024-02-15T11:46:00Z"/>
          <w:rFonts w:eastAsia="SimSun"/>
          <w:bCs/>
          <w:iCs/>
          <w:szCs w:val="20"/>
        </w:rPr>
      </w:pPr>
      <w:ins w:id="1161" w:author="ERCOT" w:date="2024-02-15T11:46:00Z">
        <w:r w:rsidRPr="00D65BD4">
          <w:rPr>
            <w:rFonts w:eastAsia="SimSun"/>
            <w:bCs/>
            <w:iCs/>
            <w:szCs w:val="20"/>
          </w:rPr>
          <w:t>RUCDRRSF</w:t>
        </w:r>
        <w:r w:rsidRPr="00D65BD4">
          <w:rPr>
            <w:rFonts w:eastAsia="SimSun"/>
            <w:bCs/>
            <w:i/>
            <w:vertAlign w:val="subscript"/>
            <w:lang w:val="x-none"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q</w:t>
        </w:r>
        <w:r w:rsidRPr="00D65BD4">
          <w:rPr>
            <w:rFonts w:eastAsia="SimSun"/>
            <w:bCs/>
            <w:i/>
            <w:vertAlign w:val="subscript"/>
            <w:lang w:eastAsia="x-none"/>
          </w:rPr>
          <w:t xml:space="preserve"> ,i </w:t>
        </w:r>
        <w:r w:rsidRPr="00D65BD4">
          <w:rPr>
            <w:rFonts w:eastAsia="SimSun"/>
            <w:bCs/>
            <w:iCs/>
            <w:lang w:eastAsia="x-none"/>
          </w:rPr>
          <w:t xml:space="preserve"> = Max (0, RUC</w:t>
        </w:r>
        <w:r w:rsidRPr="00D65BD4">
          <w:rPr>
            <w:rFonts w:eastAsia="SimSun"/>
            <w:bCs/>
            <w:iCs/>
            <w:szCs w:val="20"/>
          </w:rPr>
          <w:t xml:space="preserve">DRRSFSNAP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q</w:t>
        </w:r>
        <w:r w:rsidRPr="00D65BD4">
          <w:rPr>
            <w:rFonts w:eastAsia="SimSun"/>
            <w:bCs/>
            <w:i/>
            <w:vertAlign w:val="subscript"/>
            <w:lang w:eastAsia="x-none"/>
          </w:rPr>
          <w:t xml:space="preserve"> </w:t>
        </w:r>
        <w:r w:rsidRPr="00D65BD4">
          <w:rPr>
            <w:rFonts w:eastAsia="SimSun"/>
            <w:bCs/>
            <w:i/>
            <w:vertAlign w:val="subscript"/>
            <w:lang w:val="x-none" w:eastAsia="x-none"/>
          </w:rPr>
          <w:t>,</w:t>
        </w:r>
        <w:r w:rsidRPr="00D65BD4">
          <w:rPr>
            <w:rFonts w:eastAsia="SimSun"/>
            <w:bCs/>
            <w:i/>
            <w:vertAlign w:val="subscript"/>
            <w:lang w:eastAsia="x-none"/>
          </w:rPr>
          <w:t xml:space="preserve">i </w:t>
        </w:r>
        <w:r w:rsidRPr="00D65BD4">
          <w:rPr>
            <w:rFonts w:eastAsia="SimSun"/>
            <w:bCs/>
            <w:iCs/>
            <w:lang w:eastAsia="x-none"/>
          </w:rPr>
          <w:t xml:space="preserve"> –</w:t>
        </w:r>
      </w:ins>
      <w:r w:rsidRPr="00D65BD4">
        <w:rPr>
          <w:rFonts w:eastAsia="SimSun"/>
        </w:rPr>
        <w:t xml:space="preserve"> </w:t>
      </w:r>
      <w:ins w:id="1162" w:author="ERCOT" w:date="2024-03-18T09:20:00Z">
        <w:r w:rsidRPr="00D65BD4">
          <w:rPr>
            <w:rFonts w:eastAsia="SimSun"/>
            <w:position w:val="-22"/>
          </w:rPr>
          <w:object w:dxaOrig="980" w:dyaOrig="460" w14:anchorId="5FF9FA2F">
            <v:shape id="_x0000_i1037" type="#_x0000_t75" style="width:48pt;height:24pt" o:ole="">
              <v:imagedata r:id="rId38" o:title=""/>
            </v:shape>
            <o:OLEObject Type="Embed" ProgID="Equation.3" ShapeID="_x0000_i1037" DrawAspect="Content" ObjectID="_1786452144" r:id="rId39"/>
          </w:object>
        </w:r>
      </w:ins>
      <w:ins w:id="1163" w:author="ERCOT" w:date="2024-02-15T11:46:00Z">
        <w:r w:rsidRPr="00D65BD4">
          <w:rPr>
            <w:rFonts w:eastAsia="SimSun"/>
            <w:bCs/>
            <w:iCs/>
            <w:lang w:eastAsia="x-none"/>
          </w:rPr>
          <w:t>RUCDRRCREDIT</w:t>
        </w:r>
        <w:r w:rsidRPr="00D65BD4">
          <w:rPr>
            <w:rFonts w:eastAsia="SimSun"/>
            <w:b/>
            <w:bCs/>
            <w:i/>
            <w:vertAlign w:val="subscript"/>
          </w:rPr>
          <w:t xml:space="preserve"> </w:t>
        </w:r>
        <w:r w:rsidRPr="00D65BD4">
          <w:rPr>
            <w:rFonts w:eastAsia="SimSun"/>
            <w:i/>
            <w:vertAlign w:val="subscript"/>
          </w:rPr>
          <w:t>q, i, z</w:t>
        </w:r>
        <w:r w:rsidRPr="00D65BD4">
          <w:rPr>
            <w:rFonts w:eastAsia="SimSun"/>
            <w:iCs/>
          </w:rPr>
          <w:t>)</w:t>
        </w:r>
      </w:ins>
    </w:p>
    <w:p w14:paraId="19DB41C5" w14:textId="77777777" w:rsidR="00D65BD4" w:rsidRPr="00D65BD4" w:rsidRDefault="00D65BD4" w:rsidP="00D65BD4">
      <w:pPr>
        <w:spacing w:after="240"/>
        <w:ind w:left="720" w:hanging="720"/>
        <w:rPr>
          <w:ins w:id="1164" w:author="ERCOT" w:date="2024-02-16T13:33:00Z"/>
          <w:rFonts w:eastAsia="SimSun"/>
          <w:iCs/>
          <w:szCs w:val="20"/>
        </w:rPr>
      </w:pPr>
      <w:ins w:id="1165" w:author="ERCOT" w:date="2024-02-16T13:49:00Z">
        <w:r w:rsidRPr="00D65BD4">
          <w:rPr>
            <w:rFonts w:eastAsia="SimSun"/>
            <w:iCs/>
            <w:szCs w:val="20"/>
          </w:rPr>
          <w:t xml:space="preserve">(5)       </w:t>
        </w:r>
      </w:ins>
      <w:ins w:id="1166" w:author="ERCOT" w:date="2024-02-16T13:33:00Z">
        <w:r w:rsidRPr="00D65BD4">
          <w:rPr>
            <w:rFonts w:eastAsia="SimSun"/>
            <w:iCs/>
            <w:szCs w:val="20"/>
          </w:rPr>
          <w:t>The RUC DRRS Shortfall in MW for one QSE for one 15-minute Settlement Interval, as measured at the snapshot, is:</w:t>
        </w:r>
      </w:ins>
    </w:p>
    <w:p w14:paraId="0B76D8F8" w14:textId="77777777" w:rsidR="00D65BD4" w:rsidRPr="00D65BD4" w:rsidRDefault="00D65BD4" w:rsidP="00D65BD4">
      <w:pPr>
        <w:tabs>
          <w:tab w:val="left" w:pos="2340"/>
          <w:tab w:val="left" w:pos="2880"/>
        </w:tabs>
        <w:spacing w:after="240"/>
        <w:ind w:left="3067" w:hanging="2347"/>
        <w:rPr>
          <w:ins w:id="1167" w:author="ERCOT" w:date="2024-02-15T12:23:00Z"/>
          <w:rFonts w:eastAsia="SimSun"/>
          <w:bCs/>
          <w:iCs/>
          <w:lang w:val="fr-FR"/>
        </w:rPr>
      </w:pPr>
      <w:ins w:id="1168" w:author="ERCOT" w:date="2024-02-15T11:46:00Z">
        <w:r w:rsidRPr="00D65BD4">
          <w:rPr>
            <w:rFonts w:eastAsia="SimSun"/>
            <w:bCs/>
            <w:iCs/>
            <w:szCs w:val="20"/>
          </w:rPr>
          <w:t>RUCDRRSFSNAP</w:t>
        </w:r>
        <w:r w:rsidRPr="00D65BD4">
          <w:rPr>
            <w:rFonts w:eastAsia="SimSun"/>
            <w:bCs/>
            <w:i/>
            <w:vertAlign w:val="subscript"/>
            <w:lang w:val="x-none"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q</w:t>
        </w:r>
        <w:r w:rsidRPr="00D65BD4">
          <w:rPr>
            <w:rFonts w:eastAsia="SimSun"/>
            <w:bCs/>
            <w:i/>
            <w:vertAlign w:val="subscript"/>
            <w:lang w:eastAsia="x-none"/>
          </w:rPr>
          <w:t xml:space="preserve"> ,i   </w:t>
        </w:r>
        <w:r w:rsidRPr="00D65BD4">
          <w:rPr>
            <w:rFonts w:eastAsia="SimSun"/>
            <w:bCs/>
            <w:iCs/>
            <w:lang w:eastAsia="x-none"/>
          </w:rPr>
          <w:t>= Max (0, (</w:t>
        </w:r>
      </w:ins>
      <w:ins w:id="1169" w:author="ERCOT" w:date="2024-02-15T11:46:00Z">
        <w:r w:rsidRPr="00D65BD4">
          <w:rPr>
            <w:rFonts w:eastAsia="SimSun"/>
            <w:bCs/>
            <w:position w:val="-18"/>
            <w:lang w:val="x-none" w:eastAsia="x-none"/>
          </w:rPr>
          <w:object w:dxaOrig="220" w:dyaOrig="420" w14:anchorId="13FFB93D">
            <v:shape id="_x0000_i1038" type="#_x0000_t75" style="width:5.4pt;height:24pt" o:ole="">
              <v:imagedata r:id="rId32" o:title=""/>
            </v:shape>
            <o:OLEObject Type="Embed" ProgID="Equation.3" ShapeID="_x0000_i1038" DrawAspect="Content" ObjectID="_1786452145" r:id="rId40"/>
          </w:object>
        </w:r>
      </w:ins>
      <w:ins w:id="1170" w:author="ERCOT" w:date="2024-02-15T11:46:00Z">
        <w:r w:rsidRPr="00D65BD4">
          <w:rPr>
            <w:rFonts w:eastAsia="SimSun"/>
            <w:bCs/>
            <w:lang w:eastAsia="x-none"/>
          </w:rPr>
          <w:t xml:space="preserve"> PCDRRR</w:t>
        </w:r>
        <w:r w:rsidRPr="00D65BD4">
          <w:rPr>
            <w:rFonts w:eastAsia="SimSun"/>
            <w:i/>
            <w:vertAlign w:val="subscript"/>
          </w:rPr>
          <w:t xml:space="preserve"> r, q, </w:t>
        </w:r>
      </w:ins>
      <w:ins w:id="1171" w:author="ERCOT" w:date="2024-03-19T09:28:00Z">
        <w:r w:rsidRPr="00D65BD4">
          <w:rPr>
            <w:rFonts w:eastAsia="SimSun"/>
            <w:i/>
            <w:vertAlign w:val="subscript"/>
          </w:rPr>
          <w:t xml:space="preserve">DAM, </w:t>
        </w:r>
      </w:ins>
      <w:ins w:id="1172" w:author="ERCOT" w:date="2024-02-15T11:46:00Z">
        <w:r w:rsidRPr="00D65BD4">
          <w:rPr>
            <w:rFonts w:eastAsia="SimSun"/>
            <w:i/>
            <w:vertAlign w:val="subscript"/>
          </w:rPr>
          <w:t>h</w:t>
        </w:r>
        <w:r w:rsidRPr="00D65BD4">
          <w:rPr>
            <w:rFonts w:eastAsia="SimSun"/>
            <w:iCs/>
          </w:rPr>
          <w:t xml:space="preserve"> + </w:t>
        </w:r>
        <w:r w:rsidRPr="00D65BD4">
          <w:rPr>
            <w:rFonts w:eastAsia="SimSun"/>
            <w:bCs/>
            <w:lang w:val="pt-BR"/>
          </w:rPr>
          <w:t xml:space="preserve">DASADRRQ </w:t>
        </w:r>
        <w:r w:rsidRPr="00D65BD4">
          <w:rPr>
            <w:rFonts w:eastAsia="SimSun"/>
            <w:bCs/>
            <w:i/>
            <w:vertAlign w:val="subscript"/>
            <w:lang w:val="pt-BR"/>
          </w:rPr>
          <w:t>q,</w:t>
        </w:r>
      </w:ins>
      <w:ins w:id="1173" w:author="ERCOT" w:date="2024-03-19T09:13:00Z">
        <w:r w:rsidRPr="00D65BD4">
          <w:rPr>
            <w:rFonts w:eastAsia="SimSun"/>
            <w:bCs/>
            <w:i/>
            <w:vertAlign w:val="subscript"/>
            <w:lang w:val="pt-BR"/>
          </w:rPr>
          <w:t xml:space="preserve"> </w:t>
        </w:r>
      </w:ins>
      <w:ins w:id="1174" w:author="ERCOT" w:date="2024-02-15T11:46:00Z">
        <w:r w:rsidRPr="00D65BD4">
          <w:rPr>
            <w:rFonts w:eastAsia="SimSun"/>
            <w:bCs/>
            <w:i/>
            <w:vertAlign w:val="subscript"/>
            <w:lang w:val="pt-BR"/>
          </w:rPr>
          <w:t>h</w:t>
        </w:r>
        <w:r w:rsidRPr="00D65BD4">
          <w:rPr>
            <w:rFonts w:eastAsia="SimSun"/>
            <w:bCs/>
            <w:iCs/>
            <w:lang w:val="pt-BR"/>
          </w:rPr>
          <w:t>) –</w:t>
        </w:r>
        <w:r w:rsidRPr="00D65BD4">
          <w:rPr>
            <w:rFonts w:eastAsia="SimSun"/>
            <w:bCs/>
            <w:iCs/>
            <w:lang w:eastAsia="x-none"/>
          </w:rPr>
          <w:t xml:space="preserve"> (</w:t>
        </w:r>
      </w:ins>
      <w:ins w:id="1175" w:author="ERCOT" w:date="2024-02-15T11:46:00Z">
        <w:r w:rsidRPr="00D65BD4">
          <w:rPr>
            <w:rFonts w:eastAsia="SimSun"/>
            <w:bCs/>
            <w:position w:val="-18"/>
            <w:lang w:val="x-none" w:eastAsia="x-none"/>
          </w:rPr>
          <w:object w:dxaOrig="220" w:dyaOrig="420" w14:anchorId="54721CAB">
            <v:shape id="_x0000_i1039" type="#_x0000_t75" style="width:5.4pt;height:24pt" o:ole="">
              <v:imagedata r:id="rId32" o:title=""/>
            </v:shape>
            <o:OLEObject Type="Embed" ProgID="Equation.3" ShapeID="_x0000_i1039" DrawAspect="Content" ObjectID="_1786452146" r:id="rId41"/>
          </w:object>
        </w:r>
      </w:ins>
      <w:ins w:id="1176" w:author="ERCOT" w:date="2024-02-15T11:46:00Z">
        <w:r w:rsidRPr="00D65BD4">
          <w:rPr>
            <w:rFonts w:eastAsia="SimSun"/>
            <w:bCs/>
            <w:iCs/>
            <w:lang w:eastAsia="x-none"/>
          </w:rPr>
          <w:t>DRRCOPSNAP</w:t>
        </w:r>
        <w:r w:rsidRPr="00D65BD4">
          <w:rPr>
            <w:rFonts w:eastAsia="SimSun"/>
            <w:bCs/>
            <w:i/>
            <w:vertAlign w:val="subscript"/>
            <w:lang w:val="x-none"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q,</w:t>
        </w:r>
        <w:r w:rsidRPr="00D65BD4">
          <w:rPr>
            <w:rFonts w:eastAsia="SimSun"/>
            <w:bCs/>
            <w:i/>
            <w:vertAlign w:val="subscript"/>
            <w:lang w:eastAsia="x-none"/>
          </w:rPr>
          <w:t xml:space="preserve"> r, h </w:t>
        </w:r>
        <w:r w:rsidRPr="00D65BD4">
          <w:rPr>
            <w:rFonts w:eastAsia="SimSun"/>
            <w:bCs/>
            <w:i/>
            <w:lang w:eastAsia="x-none"/>
          </w:rPr>
          <w:t>+</w:t>
        </w:r>
        <w:r w:rsidRPr="00D65BD4">
          <w:rPr>
            <w:rFonts w:eastAsia="SimSun"/>
            <w:bCs/>
            <w:iCs/>
          </w:rPr>
          <w:t xml:space="preserve"> DRRTRPQSNAP</w:t>
        </w:r>
        <w:r w:rsidRPr="00D65BD4">
          <w:rPr>
            <w:rFonts w:eastAsia="SimSun"/>
            <w:bCs/>
            <w:i/>
            <w:vertAlign w:val="subscript"/>
            <w:lang w:val="fr-FR"/>
          </w:rPr>
          <w:t xml:space="preserve"> </w:t>
        </w:r>
        <w:proofErr w:type="spellStart"/>
        <w:r w:rsidRPr="00D65BD4">
          <w:rPr>
            <w:rFonts w:eastAsia="SimSun"/>
            <w:bCs/>
            <w:i/>
            <w:vertAlign w:val="subscript"/>
            <w:lang w:val="fr-FR"/>
          </w:rPr>
          <w:t>ruc</w:t>
        </w:r>
        <w:proofErr w:type="spellEnd"/>
        <w:r w:rsidRPr="00D65BD4">
          <w:rPr>
            <w:rFonts w:eastAsia="SimSun"/>
            <w:bCs/>
            <w:i/>
            <w:vertAlign w:val="subscript"/>
            <w:lang w:val="fr-FR"/>
          </w:rPr>
          <w:t>,</w:t>
        </w:r>
      </w:ins>
      <w:ins w:id="1177" w:author="ERCOT" w:date="2024-03-19T09:13:00Z">
        <w:r w:rsidRPr="00D65BD4">
          <w:rPr>
            <w:rFonts w:eastAsia="SimSun"/>
            <w:bCs/>
            <w:i/>
            <w:vertAlign w:val="subscript"/>
            <w:lang w:val="fr-FR"/>
          </w:rPr>
          <w:t xml:space="preserve"> </w:t>
        </w:r>
      </w:ins>
      <w:ins w:id="1178" w:author="ERCOT" w:date="2024-02-15T11:46:00Z">
        <w:r w:rsidRPr="00D65BD4">
          <w:rPr>
            <w:rFonts w:eastAsia="SimSun"/>
            <w:bCs/>
            <w:i/>
            <w:vertAlign w:val="subscript"/>
            <w:lang w:val="fr-FR"/>
          </w:rPr>
          <w:t>q,</w:t>
        </w:r>
      </w:ins>
      <w:ins w:id="1179" w:author="ERCOT" w:date="2024-03-19T09:13:00Z">
        <w:r w:rsidRPr="00D65BD4">
          <w:rPr>
            <w:rFonts w:eastAsia="SimSun"/>
            <w:bCs/>
            <w:i/>
            <w:vertAlign w:val="subscript"/>
            <w:lang w:val="fr-FR"/>
          </w:rPr>
          <w:t xml:space="preserve"> </w:t>
        </w:r>
      </w:ins>
      <w:ins w:id="1180" w:author="ERCOT" w:date="2024-02-15T11:46:00Z">
        <w:r w:rsidRPr="00D65BD4">
          <w:rPr>
            <w:rFonts w:eastAsia="SimSun"/>
            <w:bCs/>
            <w:i/>
            <w:vertAlign w:val="subscript"/>
            <w:lang w:val="fr-FR"/>
          </w:rPr>
          <w:t>h</w:t>
        </w:r>
        <w:r w:rsidRPr="00D65BD4">
          <w:rPr>
            <w:rFonts w:eastAsia="SimSun"/>
            <w:bCs/>
            <w:iCs/>
            <w:lang w:eastAsia="x-none"/>
          </w:rPr>
          <w:t xml:space="preserve"> </w:t>
        </w:r>
        <w:r w:rsidRPr="00D65BD4">
          <w:rPr>
            <w:rFonts w:eastAsia="SimSun"/>
            <w:bCs/>
            <w:iCs/>
            <w:lang w:val="fr-FR"/>
          </w:rPr>
          <w:t xml:space="preserve">– </w:t>
        </w:r>
        <w:r w:rsidRPr="00D65BD4">
          <w:rPr>
            <w:rFonts w:eastAsia="SimSun"/>
            <w:bCs/>
            <w:i/>
            <w:vertAlign w:val="subscript"/>
            <w:lang w:val="pt-BR"/>
          </w:rPr>
          <w:t xml:space="preserve"> </w:t>
        </w:r>
        <w:r w:rsidRPr="00D65BD4">
          <w:rPr>
            <w:rFonts w:eastAsia="SimSun"/>
            <w:bCs/>
            <w:iCs/>
          </w:rPr>
          <w:t>DRRTRSQSNAP</w:t>
        </w:r>
        <w:r w:rsidRPr="00D65BD4">
          <w:rPr>
            <w:rFonts w:eastAsia="SimSun"/>
            <w:bCs/>
            <w:i/>
            <w:vertAlign w:val="subscript"/>
            <w:lang w:val="fr-FR"/>
          </w:rPr>
          <w:t xml:space="preserve"> </w:t>
        </w:r>
        <w:proofErr w:type="spellStart"/>
        <w:r w:rsidRPr="00D65BD4">
          <w:rPr>
            <w:rFonts w:eastAsia="SimSun"/>
            <w:bCs/>
            <w:i/>
            <w:vertAlign w:val="subscript"/>
            <w:lang w:val="fr-FR"/>
          </w:rPr>
          <w:t>ruc</w:t>
        </w:r>
        <w:proofErr w:type="spellEnd"/>
        <w:r w:rsidRPr="00D65BD4">
          <w:rPr>
            <w:rFonts w:eastAsia="SimSun"/>
            <w:bCs/>
            <w:i/>
            <w:vertAlign w:val="subscript"/>
            <w:lang w:val="fr-FR"/>
          </w:rPr>
          <w:t>, q, h</w:t>
        </w:r>
        <w:r w:rsidRPr="00D65BD4">
          <w:rPr>
            <w:rFonts w:eastAsia="SimSun"/>
            <w:bCs/>
            <w:iCs/>
            <w:lang w:val="fr-FR"/>
          </w:rPr>
          <w:t>))</w:t>
        </w:r>
      </w:ins>
    </w:p>
    <w:p w14:paraId="696E509F" w14:textId="77777777" w:rsidR="00D65BD4" w:rsidRPr="00D65BD4" w:rsidRDefault="00D65BD4" w:rsidP="00D65BD4">
      <w:pPr>
        <w:tabs>
          <w:tab w:val="left" w:pos="2340"/>
          <w:tab w:val="left" w:pos="3420"/>
        </w:tabs>
        <w:spacing w:before="240"/>
        <w:jc w:val="both"/>
        <w:rPr>
          <w:ins w:id="1181" w:author="ERCOT" w:date="2024-02-15T12:23:00Z"/>
          <w:rFonts w:eastAsia="SimSun"/>
        </w:rPr>
      </w:pPr>
      <w:ins w:id="1182" w:author="ERCOT" w:date="2024-02-15T12:23:00Z">
        <w:r w:rsidRPr="00D65BD4">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D65BD4" w:rsidRPr="00D65BD4" w14:paraId="0D9E628B" w14:textId="77777777" w:rsidTr="0003786F">
        <w:trPr>
          <w:cantSplit/>
          <w:tblHeader/>
          <w:ins w:id="1183" w:author="ERCOT" w:date="2024-02-15T12:23:00Z"/>
        </w:trPr>
        <w:tc>
          <w:tcPr>
            <w:tcW w:w="1096" w:type="pct"/>
          </w:tcPr>
          <w:p w14:paraId="4817DC3F" w14:textId="77777777" w:rsidR="00D65BD4" w:rsidRPr="00D65BD4" w:rsidRDefault="00D65BD4" w:rsidP="00D65BD4">
            <w:pPr>
              <w:spacing w:after="240"/>
              <w:rPr>
                <w:ins w:id="1184" w:author="ERCOT" w:date="2024-02-15T12:23:00Z"/>
                <w:rFonts w:eastAsia="SimSun"/>
                <w:b/>
                <w:iCs/>
                <w:sz w:val="20"/>
                <w:szCs w:val="20"/>
              </w:rPr>
            </w:pPr>
            <w:ins w:id="1185" w:author="ERCOT" w:date="2024-02-15T12:23:00Z">
              <w:r w:rsidRPr="00D65BD4">
                <w:rPr>
                  <w:rFonts w:eastAsia="SimSun"/>
                  <w:b/>
                  <w:iCs/>
                  <w:sz w:val="20"/>
                  <w:szCs w:val="20"/>
                </w:rPr>
                <w:t>Variable</w:t>
              </w:r>
            </w:ins>
          </w:p>
        </w:tc>
        <w:tc>
          <w:tcPr>
            <w:tcW w:w="383" w:type="pct"/>
          </w:tcPr>
          <w:p w14:paraId="566939B9" w14:textId="77777777" w:rsidR="00D65BD4" w:rsidRPr="00D65BD4" w:rsidRDefault="00D65BD4" w:rsidP="00D65BD4">
            <w:pPr>
              <w:spacing w:after="240"/>
              <w:jc w:val="center"/>
              <w:rPr>
                <w:ins w:id="1186" w:author="ERCOT" w:date="2024-02-15T12:23:00Z"/>
                <w:rFonts w:eastAsia="SimSun"/>
                <w:b/>
                <w:iCs/>
                <w:sz w:val="20"/>
                <w:szCs w:val="20"/>
              </w:rPr>
            </w:pPr>
            <w:ins w:id="1187" w:author="ERCOT" w:date="2024-02-15T12:23:00Z">
              <w:r w:rsidRPr="00D65BD4">
                <w:rPr>
                  <w:rFonts w:eastAsia="SimSun"/>
                  <w:b/>
                  <w:iCs/>
                  <w:sz w:val="20"/>
                  <w:szCs w:val="20"/>
                </w:rPr>
                <w:t>Unit</w:t>
              </w:r>
            </w:ins>
          </w:p>
        </w:tc>
        <w:tc>
          <w:tcPr>
            <w:tcW w:w="3521" w:type="pct"/>
          </w:tcPr>
          <w:p w14:paraId="1DD84A12" w14:textId="77777777" w:rsidR="00D65BD4" w:rsidRPr="00D65BD4" w:rsidRDefault="00D65BD4" w:rsidP="00D65BD4">
            <w:pPr>
              <w:spacing w:after="240"/>
              <w:rPr>
                <w:ins w:id="1188" w:author="ERCOT" w:date="2024-02-15T12:23:00Z"/>
                <w:rFonts w:eastAsia="SimSun"/>
                <w:b/>
                <w:iCs/>
                <w:sz w:val="20"/>
                <w:szCs w:val="20"/>
              </w:rPr>
            </w:pPr>
            <w:ins w:id="1189" w:author="ERCOT" w:date="2024-02-15T12:23:00Z">
              <w:r w:rsidRPr="00D65BD4">
                <w:rPr>
                  <w:rFonts w:eastAsia="SimSun"/>
                  <w:b/>
                  <w:iCs/>
                  <w:sz w:val="20"/>
                  <w:szCs w:val="20"/>
                </w:rPr>
                <w:t>Definition</w:t>
              </w:r>
            </w:ins>
          </w:p>
        </w:tc>
      </w:tr>
      <w:tr w:rsidR="00D65BD4" w:rsidRPr="00D65BD4" w14:paraId="7A708696" w14:textId="77777777" w:rsidTr="0003786F">
        <w:trPr>
          <w:cantSplit/>
          <w:ins w:id="1190" w:author="ERCOT" w:date="2024-02-15T12:23:00Z"/>
        </w:trPr>
        <w:tc>
          <w:tcPr>
            <w:tcW w:w="1096" w:type="pct"/>
          </w:tcPr>
          <w:p w14:paraId="10372559" w14:textId="77777777" w:rsidR="00D65BD4" w:rsidRPr="00D65BD4" w:rsidRDefault="00D65BD4" w:rsidP="00D65BD4">
            <w:pPr>
              <w:spacing w:after="60"/>
              <w:rPr>
                <w:ins w:id="1191" w:author="ERCOT" w:date="2024-02-15T12:23:00Z"/>
                <w:rFonts w:eastAsia="SimSun"/>
                <w:iCs/>
                <w:sz w:val="20"/>
                <w:szCs w:val="20"/>
              </w:rPr>
            </w:pPr>
            <w:ins w:id="1192" w:author="ERCOT" w:date="2024-02-19T08:35:00Z">
              <w:r w:rsidRPr="00D65BD4">
                <w:rPr>
                  <w:rFonts w:eastAsia="SimSun"/>
                  <w:iCs/>
                  <w:sz w:val="20"/>
                  <w:szCs w:val="20"/>
                </w:rPr>
                <w:t xml:space="preserve">RUCDRRSFRS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ins>
          </w:p>
        </w:tc>
        <w:tc>
          <w:tcPr>
            <w:tcW w:w="383" w:type="pct"/>
          </w:tcPr>
          <w:p w14:paraId="2EA07950" w14:textId="77777777" w:rsidR="00D65BD4" w:rsidRPr="00D65BD4" w:rsidRDefault="00D65BD4" w:rsidP="00D65BD4">
            <w:pPr>
              <w:spacing w:after="60"/>
              <w:jc w:val="center"/>
              <w:rPr>
                <w:ins w:id="1193" w:author="ERCOT" w:date="2024-02-15T12:23:00Z"/>
                <w:rFonts w:eastAsia="SimSun"/>
                <w:iCs/>
                <w:sz w:val="20"/>
                <w:szCs w:val="20"/>
              </w:rPr>
            </w:pPr>
            <w:ins w:id="1194" w:author="ERCOT" w:date="2024-02-19T08:35:00Z">
              <w:r w:rsidRPr="00D65BD4">
                <w:rPr>
                  <w:rFonts w:eastAsia="SimSun"/>
                  <w:iCs/>
                  <w:sz w:val="20"/>
                  <w:szCs w:val="20"/>
                </w:rPr>
                <w:t>none</w:t>
              </w:r>
            </w:ins>
          </w:p>
        </w:tc>
        <w:tc>
          <w:tcPr>
            <w:tcW w:w="3521" w:type="pct"/>
          </w:tcPr>
          <w:p w14:paraId="5D5AAB75" w14:textId="77777777" w:rsidR="00D65BD4" w:rsidRPr="00D65BD4" w:rsidRDefault="00D65BD4" w:rsidP="00D65BD4">
            <w:pPr>
              <w:spacing w:after="60"/>
              <w:rPr>
                <w:ins w:id="1195" w:author="ERCOT" w:date="2024-02-15T12:23:00Z"/>
                <w:rFonts w:eastAsia="SimSun"/>
                <w:iCs/>
                <w:sz w:val="20"/>
                <w:szCs w:val="20"/>
              </w:rPr>
            </w:pPr>
            <w:ins w:id="1196" w:author="ERCOT" w:date="2024-02-19T08:35:00Z">
              <w:r w:rsidRPr="00D65BD4">
                <w:rPr>
                  <w:rFonts w:eastAsia="SimSun"/>
                  <w:i/>
                  <w:iCs/>
                  <w:sz w:val="20"/>
                  <w:szCs w:val="20"/>
                </w:rPr>
                <w:t>RUC DRRS Shortfall Ratio Share</w:t>
              </w:r>
              <w:r w:rsidRPr="00D65BD4">
                <w:rPr>
                  <w:rFonts w:eastAsia="SimSun"/>
                  <w:iCs/>
                  <w:sz w:val="20"/>
                  <w:szCs w:val="20"/>
                </w:rPr>
                <w:t>—The ratio of the QSE</w:t>
              </w:r>
              <w:r w:rsidRPr="00D65BD4">
                <w:rPr>
                  <w:rFonts w:eastAsia="SimSun"/>
                  <w:i/>
                  <w:iCs/>
                  <w:sz w:val="20"/>
                  <w:szCs w:val="20"/>
                </w:rPr>
                <w:t xml:space="preserve"> q</w:t>
              </w:r>
              <w:r w:rsidRPr="00D65BD4">
                <w:rPr>
                  <w:rFonts w:eastAsia="SimSun"/>
                  <w:iCs/>
                  <w:sz w:val="20"/>
                  <w:szCs w:val="20"/>
                </w:rPr>
                <w:t>’s DRRS shortfall to the sum of all QSEs’ DRRS shortfalls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for the 15-minute Settlement Interval</w:t>
              </w:r>
              <w:r w:rsidRPr="00D65BD4">
                <w:rPr>
                  <w:rFonts w:eastAsia="SimSun"/>
                  <w:i/>
                  <w:iCs/>
                  <w:sz w:val="20"/>
                  <w:szCs w:val="20"/>
                </w:rPr>
                <w:t xml:space="preserve"> i</w:t>
              </w:r>
              <w:r w:rsidRPr="00D65BD4">
                <w:rPr>
                  <w:rFonts w:eastAsia="SimSun"/>
                  <w:iCs/>
                  <w:sz w:val="20"/>
                  <w:szCs w:val="20"/>
                </w:rPr>
                <w:t xml:space="preserve">.  </w:t>
              </w:r>
            </w:ins>
          </w:p>
        </w:tc>
      </w:tr>
      <w:tr w:rsidR="00D65BD4" w:rsidRPr="00D65BD4" w14:paraId="4133335F" w14:textId="77777777" w:rsidTr="0003786F">
        <w:trPr>
          <w:cantSplit/>
          <w:ins w:id="1197" w:author="ERCOT" w:date="2024-02-19T08:35:00Z"/>
        </w:trPr>
        <w:tc>
          <w:tcPr>
            <w:tcW w:w="1096" w:type="pct"/>
          </w:tcPr>
          <w:p w14:paraId="49E81596" w14:textId="77777777" w:rsidR="00D65BD4" w:rsidRPr="00D65BD4" w:rsidRDefault="00D65BD4" w:rsidP="00D65BD4">
            <w:pPr>
              <w:spacing w:after="60"/>
              <w:rPr>
                <w:ins w:id="1198" w:author="ERCOT" w:date="2024-02-19T08:35:00Z"/>
                <w:rFonts w:eastAsia="SimSun"/>
                <w:iCs/>
                <w:sz w:val="20"/>
                <w:szCs w:val="20"/>
              </w:rPr>
            </w:pPr>
            <w:ins w:id="1199" w:author="ERCOT" w:date="2024-02-19T08:35:00Z">
              <w:r w:rsidRPr="00D65BD4">
                <w:rPr>
                  <w:rFonts w:eastAsia="SimSun"/>
                  <w:iCs/>
                  <w:sz w:val="20"/>
                  <w:szCs w:val="20"/>
                </w:rPr>
                <w:t xml:space="preserve">RUCDRRSF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ins>
          </w:p>
        </w:tc>
        <w:tc>
          <w:tcPr>
            <w:tcW w:w="383" w:type="pct"/>
          </w:tcPr>
          <w:p w14:paraId="67910750" w14:textId="77777777" w:rsidR="00D65BD4" w:rsidRPr="00D65BD4" w:rsidRDefault="00D65BD4" w:rsidP="00D65BD4">
            <w:pPr>
              <w:spacing w:after="60"/>
              <w:jc w:val="center"/>
              <w:rPr>
                <w:ins w:id="1200" w:author="ERCOT" w:date="2024-02-19T08:35:00Z"/>
                <w:rFonts w:eastAsia="SimSun"/>
                <w:iCs/>
                <w:sz w:val="20"/>
                <w:szCs w:val="20"/>
              </w:rPr>
            </w:pPr>
            <w:ins w:id="1201" w:author="ERCOT" w:date="2024-02-19T08:35:00Z">
              <w:r w:rsidRPr="00D65BD4">
                <w:rPr>
                  <w:rFonts w:eastAsia="SimSun"/>
                  <w:iCs/>
                  <w:sz w:val="20"/>
                  <w:szCs w:val="20"/>
                </w:rPr>
                <w:t>MW</w:t>
              </w:r>
            </w:ins>
          </w:p>
        </w:tc>
        <w:tc>
          <w:tcPr>
            <w:tcW w:w="3521" w:type="pct"/>
          </w:tcPr>
          <w:p w14:paraId="41D27083" w14:textId="77777777" w:rsidR="00D65BD4" w:rsidRPr="00D65BD4" w:rsidRDefault="00D65BD4" w:rsidP="00D65BD4">
            <w:pPr>
              <w:spacing w:after="60"/>
              <w:rPr>
                <w:ins w:id="1202" w:author="ERCOT" w:date="2024-02-19T08:35:00Z"/>
                <w:rFonts w:eastAsia="SimSun"/>
                <w:i/>
                <w:iCs/>
                <w:sz w:val="20"/>
                <w:szCs w:val="20"/>
              </w:rPr>
            </w:pPr>
            <w:ins w:id="1203" w:author="ERCOT" w:date="2024-02-19T08:35:00Z">
              <w:r w:rsidRPr="00D65BD4">
                <w:rPr>
                  <w:rFonts w:eastAsia="SimSun"/>
                  <w:i/>
                  <w:iCs/>
                  <w:sz w:val="20"/>
                  <w:szCs w:val="20"/>
                </w:rPr>
                <w:t>RUC DRR</w:t>
              </w:r>
            </w:ins>
            <w:ins w:id="1204" w:author="ERCOT" w:date="2024-02-19T08:36:00Z">
              <w:r w:rsidRPr="00D65BD4">
                <w:rPr>
                  <w:rFonts w:eastAsia="SimSun"/>
                  <w:i/>
                  <w:iCs/>
                  <w:sz w:val="20"/>
                  <w:szCs w:val="20"/>
                </w:rPr>
                <w:t>S</w:t>
              </w:r>
            </w:ins>
            <w:ins w:id="1205" w:author="ERCOT" w:date="2024-02-19T08:35:00Z">
              <w:r w:rsidRPr="00D65BD4">
                <w:rPr>
                  <w:rFonts w:eastAsia="SimSun"/>
                  <w:i/>
                  <w:iCs/>
                  <w:sz w:val="20"/>
                  <w:szCs w:val="20"/>
                </w:rPr>
                <w:t xml:space="preserve"> Shortfall</w:t>
              </w:r>
              <w:r w:rsidRPr="00D65BD4">
                <w:rPr>
                  <w:rFonts w:eastAsia="SimSun"/>
                  <w:iCs/>
                  <w:sz w:val="20"/>
                  <w:szCs w:val="20"/>
                </w:rPr>
                <w:t>—The QSE</w:t>
              </w:r>
              <w:r w:rsidRPr="00D65BD4">
                <w:rPr>
                  <w:rFonts w:eastAsia="SimSun"/>
                  <w:i/>
                  <w:iCs/>
                  <w:sz w:val="20"/>
                  <w:szCs w:val="20"/>
                </w:rPr>
                <w:t xml:space="preserve"> q</w:t>
              </w:r>
              <w:r w:rsidRPr="00D65BD4">
                <w:rPr>
                  <w:rFonts w:eastAsia="SimSun"/>
                  <w:iCs/>
                  <w:sz w:val="20"/>
                  <w:szCs w:val="20"/>
                </w:rPr>
                <w:t xml:space="preserve">’s DRRS shortfall for a particular RUC process </w:t>
              </w:r>
              <w:proofErr w:type="spellStart"/>
              <w:r w:rsidRPr="00D65BD4">
                <w:rPr>
                  <w:rFonts w:eastAsia="SimSun"/>
                  <w:i/>
                  <w:iCs/>
                  <w:sz w:val="20"/>
                  <w:szCs w:val="20"/>
                </w:rPr>
                <w:t>ruc</w:t>
              </w:r>
              <w:proofErr w:type="spellEnd"/>
              <w:r w:rsidRPr="00D65BD4">
                <w:rPr>
                  <w:rFonts w:eastAsia="SimSun"/>
                  <w:iCs/>
                  <w:sz w:val="20"/>
                  <w:szCs w:val="20"/>
                </w:rPr>
                <w:t xml:space="preserve"> for the 15-minute Settlement Interval</w:t>
              </w:r>
              <w:r w:rsidRPr="00D65BD4">
                <w:rPr>
                  <w:rFonts w:eastAsia="SimSun"/>
                  <w:i/>
                  <w:iCs/>
                  <w:sz w:val="20"/>
                  <w:szCs w:val="20"/>
                </w:rPr>
                <w:t xml:space="preserve"> i</w:t>
              </w:r>
              <w:r w:rsidRPr="00D65BD4">
                <w:rPr>
                  <w:rFonts w:eastAsia="SimSun"/>
                  <w:iCs/>
                  <w:sz w:val="20"/>
                  <w:szCs w:val="20"/>
                </w:rPr>
                <w:t xml:space="preserve">.  </w:t>
              </w:r>
            </w:ins>
          </w:p>
        </w:tc>
      </w:tr>
      <w:tr w:rsidR="00D65BD4" w:rsidRPr="00D65BD4" w14:paraId="24ED329E" w14:textId="77777777" w:rsidTr="0003786F">
        <w:trPr>
          <w:cantSplit/>
          <w:ins w:id="1206" w:author="ERCOT" w:date="2024-02-19T08:35:00Z"/>
        </w:trPr>
        <w:tc>
          <w:tcPr>
            <w:tcW w:w="1096" w:type="pct"/>
          </w:tcPr>
          <w:p w14:paraId="64469EEC" w14:textId="77777777" w:rsidR="00D65BD4" w:rsidRPr="00D65BD4" w:rsidRDefault="00D65BD4" w:rsidP="00D65BD4">
            <w:pPr>
              <w:spacing w:after="60"/>
              <w:rPr>
                <w:ins w:id="1207" w:author="ERCOT" w:date="2024-02-19T08:35:00Z"/>
                <w:rFonts w:eastAsia="SimSun"/>
                <w:iCs/>
                <w:sz w:val="20"/>
                <w:szCs w:val="20"/>
              </w:rPr>
            </w:pPr>
            <w:ins w:id="1208" w:author="ERCOT" w:date="2024-02-19T08:36:00Z">
              <w:r w:rsidRPr="00D65BD4">
                <w:rPr>
                  <w:rFonts w:eastAsia="SimSun"/>
                  <w:iCs/>
                  <w:sz w:val="20"/>
                  <w:szCs w:val="20"/>
                </w:rPr>
                <w:t xml:space="preserve">RUCDRRSFTOT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w:t>
              </w:r>
            </w:ins>
          </w:p>
        </w:tc>
        <w:tc>
          <w:tcPr>
            <w:tcW w:w="383" w:type="pct"/>
          </w:tcPr>
          <w:p w14:paraId="044BB4A8" w14:textId="77777777" w:rsidR="00D65BD4" w:rsidRPr="00D65BD4" w:rsidRDefault="00D65BD4" w:rsidP="00D65BD4">
            <w:pPr>
              <w:spacing w:after="60"/>
              <w:jc w:val="center"/>
              <w:rPr>
                <w:ins w:id="1209" w:author="ERCOT" w:date="2024-02-19T08:35:00Z"/>
                <w:rFonts w:eastAsia="SimSun"/>
                <w:iCs/>
                <w:sz w:val="20"/>
                <w:szCs w:val="20"/>
              </w:rPr>
            </w:pPr>
            <w:ins w:id="1210" w:author="ERCOT" w:date="2024-02-19T08:36:00Z">
              <w:r w:rsidRPr="00D65BD4">
                <w:rPr>
                  <w:rFonts w:eastAsia="SimSun"/>
                  <w:iCs/>
                  <w:sz w:val="20"/>
                  <w:szCs w:val="20"/>
                </w:rPr>
                <w:t>MW</w:t>
              </w:r>
            </w:ins>
          </w:p>
        </w:tc>
        <w:tc>
          <w:tcPr>
            <w:tcW w:w="3521" w:type="pct"/>
          </w:tcPr>
          <w:p w14:paraId="675E3A3D" w14:textId="77777777" w:rsidR="00D65BD4" w:rsidRPr="00D65BD4" w:rsidRDefault="00D65BD4" w:rsidP="00D65BD4">
            <w:pPr>
              <w:spacing w:after="60"/>
              <w:rPr>
                <w:ins w:id="1211" w:author="ERCOT" w:date="2024-02-19T08:35:00Z"/>
                <w:rFonts w:eastAsia="SimSun"/>
                <w:i/>
                <w:iCs/>
                <w:sz w:val="20"/>
                <w:szCs w:val="20"/>
              </w:rPr>
            </w:pPr>
            <w:ins w:id="1212" w:author="ERCOT" w:date="2024-02-19T08:36:00Z">
              <w:r w:rsidRPr="00D65BD4">
                <w:rPr>
                  <w:rFonts w:eastAsia="SimSun"/>
                  <w:i/>
                  <w:iCs/>
                  <w:sz w:val="20"/>
                  <w:szCs w:val="20"/>
                </w:rPr>
                <w:t>RUC DRRS Shortfall</w:t>
              </w:r>
              <w:r w:rsidRPr="00D65BD4">
                <w:rPr>
                  <w:rFonts w:eastAsia="SimSun"/>
                  <w:iCs/>
                  <w:sz w:val="20"/>
                  <w:szCs w:val="20"/>
                </w:rPr>
                <w:t>—The sum of all QSEs’ DRRS shortfalls</w:t>
              </w:r>
            </w:ins>
            <w:ins w:id="1213" w:author="ERCOT" w:date="2024-02-19T08:37:00Z">
              <w:r w:rsidRPr="00D65BD4">
                <w:rPr>
                  <w:rFonts w:eastAsia="SimSun"/>
                  <w:iCs/>
                  <w:sz w:val="20"/>
                  <w:szCs w:val="20"/>
                </w:rPr>
                <w:t>,</w:t>
              </w:r>
            </w:ins>
            <w:ins w:id="1214" w:author="ERCOT" w:date="2024-02-19T08:36:00Z">
              <w:r w:rsidRPr="00D65BD4">
                <w:rPr>
                  <w:rFonts w:eastAsia="SimSun"/>
                  <w:iCs/>
                  <w:sz w:val="20"/>
                  <w:szCs w:val="20"/>
                </w:rPr>
                <w:t xml:space="preserve"> for a particular RUC process </w:t>
              </w:r>
              <w:proofErr w:type="spellStart"/>
              <w:r w:rsidRPr="00D65BD4">
                <w:rPr>
                  <w:rFonts w:eastAsia="SimSun"/>
                  <w:i/>
                  <w:iCs/>
                  <w:sz w:val="20"/>
                  <w:szCs w:val="20"/>
                </w:rPr>
                <w:t>ruc</w:t>
              </w:r>
            </w:ins>
            <w:proofErr w:type="spellEnd"/>
            <w:ins w:id="1215" w:author="ERCOT" w:date="2024-02-19T08:37:00Z">
              <w:r w:rsidRPr="00D65BD4">
                <w:rPr>
                  <w:rFonts w:eastAsia="SimSun"/>
                  <w:i/>
                  <w:iCs/>
                  <w:sz w:val="20"/>
                  <w:szCs w:val="20"/>
                </w:rPr>
                <w:t>,</w:t>
              </w:r>
            </w:ins>
            <w:ins w:id="1216" w:author="ERCOT" w:date="2024-02-19T08:36:00Z">
              <w:r w:rsidRPr="00D65BD4">
                <w:rPr>
                  <w:rFonts w:eastAsia="SimSun"/>
                  <w:iCs/>
                  <w:sz w:val="20"/>
                  <w:szCs w:val="20"/>
                </w:rPr>
                <w:t xml:space="preserve"> for the 15-minute Settlement Interval</w:t>
              </w:r>
              <w:r w:rsidRPr="00D65BD4">
                <w:rPr>
                  <w:rFonts w:eastAsia="SimSun"/>
                  <w:i/>
                  <w:iCs/>
                  <w:sz w:val="20"/>
                  <w:szCs w:val="20"/>
                </w:rPr>
                <w:t xml:space="preserve"> i</w:t>
              </w:r>
              <w:r w:rsidRPr="00D65BD4">
                <w:rPr>
                  <w:rFonts w:eastAsia="SimSun"/>
                  <w:iCs/>
                  <w:sz w:val="20"/>
                  <w:szCs w:val="20"/>
                </w:rPr>
                <w:t xml:space="preserve">.  </w:t>
              </w:r>
            </w:ins>
          </w:p>
        </w:tc>
      </w:tr>
      <w:tr w:rsidR="00D65BD4" w:rsidRPr="00D65BD4" w14:paraId="1D930B2D" w14:textId="77777777" w:rsidTr="0003786F">
        <w:trPr>
          <w:cantSplit/>
          <w:ins w:id="1217" w:author="ERCOT" w:date="2024-02-19T08:35:00Z"/>
        </w:trPr>
        <w:tc>
          <w:tcPr>
            <w:tcW w:w="1096" w:type="pct"/>
          </w:tcPr>
          <w:p w14:paraId="3ABBA5ED" w14:textId="77777777" w:rsidR="00D65BD4" w:rsidRPr="00D65BD4" w:rsidRDefault="00D65BD4" w:rsidP="00D65BD4">
            <w:pPr>
              <w:spacing w:after="60"/>
              <w:rPr>
                <w:ins w:id="1218" w:author="ERCOT" w:date="2024-02-19T08:35:00Z"/>
                <w:rFonts w:eastAsia="SimSun"/>
                <w:iCs/>
                <w:sz w:val="20"/>
                <w:szCs w:val="20"/>
              </w:rPr>
            </w:pPr>
            <w:ins w:id="1219" w:author="ERCOT" w:date="2024-02-19T08:37:00Z">
              <w:r w:rsidRPr="00D65BD4">
                <w:rPr>
                  <w:rFonts w:eastAsia="SimSun"/>
                  <w:iCs/>
                  <w:sz w:val="20"/>
                  <w:szCs w:val="20"/>
                </w:rPr>
                <w:t xml:space="preserve">RUCDRRSFSNAP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q, i</w:t>
              </w:r>
            </w:ins>
          </w:p>
        </w:tc>
        <w:tc>
          <w:tcPr>
            <w:tcW w:w="383" w:type="pct"/>
          </w:tcPr>
          <w:p w14:paraId="4BD9365C" w14:textId="77777777" w:rsidR="00D65BD4" w:rsidRPr="00D65BD4" w:rsidRDefault="00D65BD4" w:rsidP="00D65BD4">
            <w:pPr>
              <w:spacing w:after="60"/>
              <w:jc w:val="center"/>
              <w:rPr>
                <w:ins w:id="1220" w:author="ERCOT" w:date="2024-02-19T08:35:00Z"/>
                <w:rFonts w:eastAsia="SimSun"/>
                <w:iCs/>
                <w:sz w:val="20"/>
                <w:szCs w:val="20"/>
              </w:rPr>
            </w:pPr>
            <w:ins w:id="1221" w:author="ERCOT" w:date="2024-02-19T08:37:00Z">
              <w:r w:rsidRPr="00D65BD4">
                <w:rPr>
                  <w:rFonts w:eastAsia="SimSun"/>
                  <w:iCs/>
                  <w:sz w:val="20"/>
                  <w:szCs w:val="20"/>
                </w:rPr>
                <w:t>MW</w:t>
              </w:r>
            </w:ins>
          </w:p>
        </w:tc>
        <w:tc>
          <w:tcPr>
            <w:tcW w:w="3521" w:type="pct"/>
          </w:tcPr>
          <w:p w14:paraId="67074947" w14:textId="77777777" w:rsidR="00D65BD4" w:rsidRPr="00D65BD4" w:rsidRDefault="00D65BD4" w:rsidP="00D65BD4">
            <w:pPr>
              <w:spacing w:after="60"/>
              <w:rPr>
                <w:ins w:id="1222" w:author="ERCOT" w:date="2024-02-19T08:35:00Z"/>
                <w:rFonts w:eastAsia="SimSun"/>
                <w:i/>
                <w:iCs/>
                <w:sz w:val="20"/>
                <w:szCs w:val="20"/>
              </w:rPr>
            </w:pPr>
            <w:ins w:id="1223" w:author="ERCOT" w:date="2024-02-19T08:37:00Z">
              <w:r w:rsidRPr="00D65BD4">
                <w:rPr>
                  <w:rFonts w:eastAsia="SimSun"/>
                  <w:i/>
                  <w:iCs/>
                  <w:sz w:val="20"/>
                  <w:szCs w:val="20"/>
                </w:rPr>
                <w:t xml:space="preserve">RUC </w:t>
              </w:r>
            </w:ins>
            <w:ins w:id="1224" w:author="ERCOT" w:date="2024-02-19T08:38:00Z">
              <w:r w:rsidRPr="00D65BD4">
                <w:rPr>
                  <w:rFonts w:eastAsia="SimSun"/>
                  <w:i/>
                  <w:iCs/>
                  <w:sz w:val="20"/>
                  <w:szCs w:val="20"/>
                </w:rPr>
                <w:t xml:space="preserve">DRRS </w:t>
              </w:r>
            </w:ins>
            <w:ins w:id="1225" w:author="ERCOT" w:date="2024-02-19T08:37:00Z">
              <w:r w:rsidRPr="00D65BD4">
                <w:rPr>
                  <w:rFonts w:eastAsia="SimSun"/>
                  <w:i/>
                  <w:iCs/>
                  <w:sz w:val="20"/>
                  <w:szCs w:val="20"/>
                </w:rPr>
                <w:t>Shortfall at Snapshot</w:t>
              </w:r>
              <w:r w:rsidRPr="00D65BD4">
                <w:rPr>
                  <w:rFonts w:eastAsia="SimSun"/>
                  <w:iCs/>
                  <w:sz w:val="20"/>
                  <w:szCs w:val="20"/>
                </w:rPr>
                <w:t xml:space="preserve">—The QSE </w:t>
              </w:r>
              <w:r w:rsidRPr="00D65BD4">
                <w:rPr>
                  <w:rFonts w:eastAsia="SimSun"/>
                  <w:i/>
                  <w:iCs/>
                  <w:sz w:val="20"/>
                  <w:szCs w:val="20"/>
                </w:rPr>
                <w:t>q</w:t>
              </w:r>
              <w:r w:rsidRPr="00D65BD4">
                <w:rPr>
                  <w:rFonts w:eastAsia="SimSun"/>
                  <w:iCs/>
                  <w:sz w:val="20"/>
                  <w:szCs w:val="20"/>
                </w:rPr>
                <w:t xml:space="preserve">’s </w:t>
              </w:r>
            </w:ins>
            <w:ins w:id="1226" w:author="ERCOT" w:date="2024-02-19T08:41:00Z">
              <w:r w:rsidRPr="00D65BD4">
                <w:rPr>
                  <w:rFonts w:eastAsia="SimSun"/>
                  <w:iCs/>
                  <w:sz w:val="20"/>
                  <w:szCs w:val="20"/>
                </w:rPr>
                <w:t>DRRS</w:t>
              </w:r>
            </w:ins>
            <w:ins w:id="1227" w:author="ERCOT" w:date="2024-02-19T08:37:00Z">
              <w:r w:rsidRPr="00D65BD4">
                <w:rPr>
                  <w:rFonts w:eastAsia="SimSun"/>
                  <w:iCs/>
                  <w:sz w:val="20"/>
                  <w:szCs w:val="20"/>
                </w:rPr>
                <w:t xml:space="preserve"> shortfall according to the snapshot for the RUC process </w:t>
              </w:r>
              <w:proofErr w:type="spellStart"/>
              <w:r w:rsidRPr="00D65BD4">
                <w:rPr>
                  <w:rFonts w:eastAsia="SimSun"/>
                  <w:i/>
                  <w:iCs/>
                  <w:sz w:val="20"/>
                  <w:szCs w:val="20"/>
                </w:rPr>
                <w:t>ruc</w:t>
              </w:r>
              <w:proofErr w:type="spellEnd"/>
              <w:r w:rsidRPr="00D65BD4">
                <w:rPr>
                  <w:rFonts w:eastAsia="SimSun"/>
                  <w:iCs/>
                  <w:sz w:val="20"/>
                  <w:szCs w:val="20"/>
                </w:rPr>
                <w:t xml:space="preserve"> for the 15-minute Settlement Interval</w:t>
              </w:r>
              <w:r w:rsidRPr="00D65BD4">
                <w:rPr>
                  <w:rFonts w:eastAsia="SimSun"/>
                  <w:i/>
                  <w:iCs/>
                  <w:sz w:val="20"/>
                  <w:szCs w:val="20"/>
                </w:rPr>
                <w:t xml:space="preserve"> i</w:t>
              </w:r>
              <w:r w:rsidRPr="00D65BD4">
                <w:rPr>
                  <w:rFonts w:eastAsia="SimSun"/>
                  <w:iCs/>
                  <w:sz w:val="20"/>
                  <w:szCs w:val="20"/>
                </w:rPr>
                <w:t>.</w:t>
              </w:r>
            </w:ins>
          </w:p>
        </w:tc>
      </w:tr>
      <w:tr w:rsidR="00D65BD4" w:rsidRPr="00D65BD4" w14:paraId="34488B06" w14:textId="77777777" w:rsidTr="0003786F">
        <w:trPr>
          <w:cantSplit/>
          <w:ins w:id="1228" w:author="ERCOT" w:date="2024-02-19T08:35:00Z"/>
        </w:trPr>
        <w:tc>
          <w:tcPr>
            <w:tcW w:w="1096" w:type="pct"/>
          </w:tcPr>
          <w:p w14:paraId="2D2083C8" w14:textId="77777777" w:rsidR="00D65BD4" w:rsidRPr="00D65BD4" w:rsidRDefault="00D65BD4" w:rsidP="00D65BD4">
            <w:pPr>
              <w:spacing w:after="60"/>
              <w:rPr>
                <w:ins w:id="1229" w:author="ERCOT" w:date="2024-02-19T08:35:00Z"/>
                <w:rFonts w:eastAsia="SimSun"/>
                <w:iCs/>
                <w:sz w:val="20"/>
                <w:szCs w:val="20"/>
              </w:rPr>
            </w:pPr>
            <w:ins w:id="1230" w:author="ERCOT" w:date="2024-02-19T08:41:00Z">
              <w:r w:rsidRPr="00D65BD4">
                <w:rPr>
                  <w:rFonts w:eastAsia="SimSun"/>
                  <w:iCs/>
                  <w:sz w:val="20"/>
                  <w:szCs w:val="20"/>
                </w:rPr>
                <w:t xml:space="preserve">RUCDRRCREDIT </w:t>
              </w:r>
              <w:r w:rsidRPr="00D65BD4">
                <w:rPr>
                  <w:rFonts w:eastAsia="SimSun"/>
                  <w:i/>
                  <w:iCs/>
                  <w:sz w:val="20"/>
                  <w:szCs w:val="20"/>
                  <w:vertAlign w:val="subscript"/>
                </w:rPr>
                <w:t>q, i, z</w:t>
              </w:r>
            </w:ins>
          </w:p>
        </w:tc>
        <w:tc>
          <w:tcPr>
            <w:tcW w:w="383" w:type="pct"/>
          </w:tcPr>
          <w:p w14:paraId="536C5F9B" w14:textId="77777777" w:rsidR="00D65BD4" w:rsidRPr="00D65BD4" w:rsidRDefault="00D65BD4" w:rsidP="00D65BD4">
            <w:pPr>
              <w:spacing w:after="60"/>
              <w:jc w:val="center"/>
              <w:rPr>
                <w:ins w:id="1231" w:author="ERCOT" w:date="2024-02-19T08:35:00Z"/>
                <w:rFonts w:eastAsia="SimSun"/>
                <w:iCs/>
                <w:sz w:val="20"/>
                <w:szCs w:val="20"/>
              </w:rPr>
            </w:pPr>
            <w:ins w:id="1232" w:author="ERCOT" w:date="2024-02-19T08:41:00Z">
              <w:r w:rsidRPr="00D65BD4">
                <w:rPr>
                  <w:rFonts w:eastAsia="SimSun"/>
                  <w:iCs/>
                  <w:sz w:val="20"/>
                  <w:szCs w:val="20"/>
                </w:rPr>
                <w:t>MW</w:t>
              </w:r>
            </w:ins>
          </w:p>
        </w:tc>
        <w:tc>
          <w:tcPr>
            <w:tcW w:w="3521" w:type="pct"/>
          </w:tcPr>
          <w:p w14:paraId="7F9C8FE0" w14:textId="77777777" w:rsidR="00D65BD4" w:rsidRPr="00D65BD4" w:rsidRDefault="00D65BD4" w:rsidP="00D65BD4">
            <w:pPr>
              <w:spacing w:after="60"/>
              <w:rPr>
                <w:ins w:id="1233" w:author="ERCOT" w:date="2024-02-19T08:35:00Z"/>
                <w:rFonts w:eastAsia="SimSun"/>
                <w:i/>
                <w:iCs/>
                <w:sz w:val="20"/>
                <w:szCs w:val="20"/>
              </w:rPr>
            </w:pPr>
            <w:ins w:id="1234" w:author="ERCOT" w:date="2024-02-19T08:41:00Z">
              <w:r w:rsidRPr="00D65BD4">
                <w:rPr>
                  <w:rFonts w:eastAsia="SimSun"/>
                  <w:i/>
                  <w:iCs/>
                  <w:sz w:val="20"/>
                  <w:szCs w:val="20"/>
                </w:rPr>
                <w:t>RUC DRRS Credit by QSE</w:t>
              </w:r>
              <w:r w:rsidRPr="00D65BD4">
                <w:rPr>
                  <w:rFonts w:eastAsia="SimSun"/>
                  <w:iCs/>
                  <w:sz w:val="20"/>
                  <w:szCs w:val="20"/>
                </w:rPr>
                <w:t xml:space="preserve">—The QSE </w:t>
              </w:r>
              <w:r w:rsidRPr="00D65BD4">
                <w:rPr>
                  <w:rFonts w:eastAsia="SimSun"/>
                  <w:i/>
                  <w:iCs/>
                  <w:sz w:val="20"/>
                  <w:szCs w:val="20"/>
                </w:rPr>
                <w:t>q</w:t>
              </w:r>
              <w:r w:rsidRPr="00D65BD4">
                <w:rPr>
                  <w:rFonts w:eastAsia="SimSun"/>
                  <w:iCs/>
                  <w:sz w:val="20"/>
                  <w:szCs w:val="20"/>
                </w:rPr>
                <w:t xml:space="preserve">’s DRRS credit resulting from DRRS paid through the RUC DRRS Short Amount for RUC process </w:t>
              </w:r>
              <w:r w:rsidRPr="00D65BD4">
                <w:rPr>
                  <w:rFonts w:eastAsia="SimSun"/>
                  <w:i/>
                  <w:iCs/>
                  <w:sz w:val="20"/>
                  <w:szCs w:val="20"/>
                </w:rPr>
                <w:t>z</w:t>
              </w:r>
              <w:r w:rsidRPr="00D65BD4">
                <w:rPr>
                  <w:rFonts w:eastAsia="SimSun"/>
                  <w:iCs/>
                  <w:sz w:val="20"/>
                  <w:szCs w:val="20"/>
                </w:rPr>
                <w:t xml:space="preserve"> for the 15-minute Settlement Interval</w:t>
              </w:r>
              <w:r w:rsidRPr="00D65BD4">
                <w:rPr>
                  <w:rFonts w:eastAsia="SimSun"/>
                  <w:i/>
                  <w:iCs/>
                  <w:sz w:val="20"/>
                  <w:szCs w:val="20"/>
                </w:rPr>
                <w:t xml:space="preserve"> i</w:t>
              </w:r>
              <w:r w:rsidRPr="00D65BD4">
                <w:rPr>
                  <w:rFonts w:eastAsia="SimSun"/>
                  <w:iCs/>
                  <w:sz w:val="20"/>
                  <w:szCs w:val="20"/>
                </w:rPr>
                <w:t>.</w:t>
              </w:r>
            </w:ins>
          </w:p>
        </w:tc>
      </w:tr>
      <w:tr w:rsidR="00D65BD4" w:rsidRPr="00D65BD4" w14:paraId="76B4C176" w14:textId="77777777" w:rsidTr="0003786F">
        <w:trPr>
          <w:cantSplit/>
          <w:ins w:id="1235" w:author="ERCOT" w:date="2024-02-19T08:35:00Z"/>
        </w:trPr>
        <w:tc>
          <w:tcPr>
            <w:tcW w:w="1096" w:type="pct"/>
          </w:tcPr>
          <w:p w14:paraId="5E0A2864" w14:textId="77777777" w:rsidR="00D65BD4" w:rsidRPr="00D65BD4" w:rsidRDefault="00D65BD4" w:rsidP="00D65BD4">
            <w:pPr>
              <w:spacing w:after="60"/>
              <w:rPr>
                <w:ins w:id="1236" w:author="ERCOT" w:date="2024-02-19T08:35:00Z"/>
                <w:rFonts w:eastAsia="SimSun"/>
                <w:iCs/>
                <w:sz w:val="20"/>
                <w:szCs w:val="20"/>
              </w:rPr>
            </w:pPr>
            <w:ins w:id="1237" w:author="ERCOT" w:date="2024-02-19T08:42:00Z">
              <w:r w:rsidRPr="00D65BD4">
                <w:rPr>
                  <w:rFonts w:eastAsia="SimSun"/>
                  <w:iCs/>
                  <w:sz w:val="20"/>
                  <w:szCs w:val="20"/>
                </w:rPr>
                <w:t>PC</w:t>
              </w:r>
              <w:r w:rsidRPr="00D65BD4">
                <w:rPr>
                  <w:rFonts w:eastAsia="SimSun"/>
                  <w:sz w:val="20"/>
                  <w:szCs w:val="20"/>
                </w:rPr>
                <w:t>DRR</w:t>
              </w:r>
              <w:r w:rsidRPr="00D65BD4">
                <w:rPr>
                  <w:rFonts w:eastAsia="SimSun"/>
                  <w:iCs/>
                  <w:sz w:val="20"/>
                  <w:szCs w:val="20"/>
                </w:rPr>
                <w:t xml:space="preserve">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ins>
            <w:ins w:id="1238" w:author="ERCOT" w:date="2024-03-19T09:28:00Z">
              <w:r w:rsidRPr="00D65BD4">
                <w:rPr>
                  <w:rFonts w:eastAsia="SimSun"/>
                  <w:i/>
                  <w:iCs/>
                  <w:sz w:val="20"/>
                  <w:szCs w:val="20"/>
                  <w:vertAlign w:val="subscript"/>
                </w:rPr>
                <w:t>, h</w:t>
              </w:r>
            </w:ins>
          </w:p>
        </w:tc>
        <w:tc>
          <w:tcPr>
            <w:tcW w:w="383" w:type="pct"/>
          </w:tcPr>
          <w:p w14:paraId="46BC5B8B" w14:textId="77777777" w:rsidR="00D65BD4" w:rsidRPr="00D65BD4" w:rsidRDefault="00D65BD4" w:rsidP="00D65BD4">
            <w:pPr>
              <w:spacing w:after="60"/>
              <w:jc w:val="center"/>
              <w:rPr>
                <w:ins w:id="1239" w:author="ERCOT" w:date="2024-02-19T08:35:00Z"/>
                <w:rFonts w:eastAsia="SimSun"/>
                <w:iCs/>
                <w:sz w:val="20"/>
                <w:szCs w:val="20"/>
              </w:rPr>
            </w:pPr>
            <w:ins w:id="1240" w:author="ERCOT" w:date="2024-02-19T08:42:00Z">
              <w:r w:rsidRPr="00D65BD4">
                <w:rPr>
                  <w:rFonts w:eastAsia="SimSun"/>
                  <w:iCs/>
                  <w:sz w:val="20"/>
                  <w:szCs w:val="20"/>
                </w:rPr>
                <w:t>MW</w:t>
              </w:r>
            </w:ins>
          </w:p>
        </w:tc>
        <w:tc>
          <w:tcPr>
            <w:tcW w:w="3521" w:type="pct"/>
          </w:tcPr>
          <w:p w14:paraId="4310CDD2" w14:textId="77777777" w:rsidR="00D65BD4" w:rsidRPr="00D65BD4" w:rsidRDefault="00D65BD4" w:rsidP="00D65BD4">
            <w:pPr>
              <w:spacing w:after="60"/>
              <w:rPr>
                <w:ins w:id="1241" w:author="ERCOT" w:date="2024-02-19T08:35:00Z"/>
                <w:rFonts w:eastAsia="SimSun"/>
                <w:i/>
                <w:iCs/>
                <w:sz w:val="20"/>
                <w:szCs w:val="20"/>
              </w:rPr>
            </w:pPr>
            <w:ins w:id="1242" w:author="ERCOT" w:date="2024-02-19T08:42:00Z">
              <w:r w:rsidRPr="00D65BD4">
                <w:rPr>
                  <w:rFonts w:eastAsia="SimSun"/>
                  <w:i/>
                  <w:iCs/>
                  <w:sz w:val="20"/>
                  <w:szCs w:val="20"/>
                </w:rPr>
                <w:t>Procured Capacity for Dispatchable Reliability Reserve Service from Resource per Resource per QSE per hour in DAM</w:t>
              </w:r>
              <w:r w:rsidRPr="00D65BD4">
                <w:rPr>
                  <w:rFonts w:eastAsia="SimSun"/>
                  <w:iCs/>
                  <w:sz w:val="20"/>
                  <w:szCs w:val="20"/>
                </w:rPr>
                <w:t xml:space="preserve">—The </w:t>
              </w:r>
              <w:r w:rsidRPr="00D65BD4">
                <w:rPr>
                  <w:rFonts w:eastAsia="SimSun"/>
                  <w:sz w:val="20"/>
                  <w:szCs w:val="20"/>
                </w:rPr>
                <w:t>Dispatchable Reliability Reserve</w:t>
              </w:r>
              <w:r w:rsidRPr="00D65BD4">
                <w:rPr>
                  <w:rFonts w:eastAsia="SimSun"/>
                  <w:i/>
                  <w:iCs/>
                  <w:sz w:val="20"/>
                  <w:szCs w:val="20"/>
                </w:rPr>
                <w:t xml:space="preserve"> </w:t>
              </w:r>
              <w:r w:rsidRPr="00D65BD4">
                <w:rPr>
                  <w:rFonts w:eastAsia="SimSun"/>
                  <w:iCs/>
                  <w:sz w:val="20"/>
                  <w:szCs w:val="20"/>
                </w:rPr>
                <w:t xml:space="preserve">Service (DRRS) capacity quantity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ins>
          </w:p>
        </w:tc>
      </w:tr>
      <w:tr w:rsidR="00D65BD4" w:rsidRPr="00D65BD4" w14:paraId="6B824EED" w14:textId="77777777" w:rsidTr="0003786F">
        <w:trPr>
          <w:cantSplit/>
          <w:ins w:id="1243" w:author="ERCOT" w:date="2024-02-19T08:35:00Z"/>
        </w:trPr>
        <w:tc>
          <w:tcPr>
            <w:tcW w:w="1096" w:type="pct"/>
          </w:tcPr>
          <w:p w14:paraId="0F6EB359" w14:textId="77777777" w:rsidR="00D65BD4" w:rsidRPr="00D65BD4" w:rsidRDefault="00D65BD4" w:rsidP="00D65BD4">
            <w:pPr>
              <w:spacing w:after="60"/>
              <w:rPr>
                <w:ins w:id="1244" w:author="ERCOT" w:date="2024-02-19T08:35:00Z"/>
                <w:rFonts w:eastAsia="SimSun"/>
                <w:iCs/>
                <w:sz w:val="20"/>
                <w:szCs w:val="20"/>
              </w:rPr>
            </w:pPr>
            <w:ins w:id="1245" w:author="ERCOT" w:date="2024-02-19T08:43:00Z">
              <w:r w:rsidRPr="00D65BD4">
                <w:rPr>
                  <w:rFonts w:eastAsia="SimSun"/>
                  <w:sz w:val="20"/>
                  <w:szCs w:val="20"/>
                </w:rPr>
                <w:lastRenderedPageBreak/>
                <w:t xml:space="preserve">DASADRRQ </w:t>
              </w:r>
              <w:r w:rsidRPr="00D65BD4">
                <w:rPr>
                  <w:rFonts w:eastAsia="SimSun"/>
                  <w:i/>
                  <w:sz w:val="20"/>
                  <w:szCs w:val="20"/>
                  <w:vertAlign w:val="subscript"/>
                </w:rPr>
                <w:t>q</w:t>
              </w:r>
            </w:ins>
            <w:ins w:id="1246" w:author="ERCOT" w:date="2024-03-19T09:29:00Z">
              <w:r w:rsidRPr="00D65BD4">
                <w:rPr>
                  <w:rFonts w:eastAsia="SimSun"/>
                  <w:i/>
                  <w:sz w:val="20"/>
                  <w:szCs w:val="20"/>
                  <w:vertAlign w:val="subscript"/>
                </w:rPr>
                <w:t>, h</w:t>
              </w:r>
            </w:ins>
          </w:p>
        </w:tc>
        <w:tc>
          <w:tcPr>
            <w:tcW w:w="383" w:type="pct"/>
          </w:tcPr>
          <w:p w14:paraId="24E30AF7" w14:textId="77777777" w:rsidR="00D65BD4" w:rsidRPr="00D65BD4" w:rsidRDefault="00D65BD4" w:rsidP="00D65BD4">
            <w:pPr>
              <w:spacing w:after="60"/>
              <w:jc w:val="center"/>
              <w:rPr>
                <w:ins w:id="1247" w:author="ERCOT" w:date="2024-02-19T08:35:00Z"/>
                <w:rFonts w:eastAsia="SimSun"/>
                <w:iCs/>
                <w:sz w:val="20"/>
                <w:szCs w:val="20"/>
              </w:rPr>
            </w:pPr>
            <w:ins w:id="1248" w:author="ERCOT" w:date="2024-02-19T08:43:00Z">
              <w:r w:rsidRPr="00D65BD4">
                <w:rPr>
                  <w:rFonts w:eastAsia="SimSun"/>
                  <w:sz w:val="20"/>
                  <w:szCs w:val="20"/>
                </w:rPr>
                <w:t>MW</w:t>
              </w:r>
            </w:ins>
          </w:p>
        </w:tc>
        <w:tc>
          <w:tcPr>
            <w:tcW w:w="3521" w:type="pct"/>
          </w:tcPr>
          <w:p w14:paraId="352870F6" w14:textId="77777777" w:rsidR="00D65BD4" w:rsidRPr="00D65BD4" w:rsidRDefault="00D65BD4" w:rsidP="00D65BD4">
            <w:pPr>
              <w:spacing w:after="60"/>
              <w:rPr>
                <w:ins w:id="1249" w:author="ERCOT" w:date="2024-02-19T08:35:00Z"/>
                <w:rFonts w:eastAsia="SimSun"/>
                <w:i/>
                <w:iCs/>
                <w:sz w:val="20"/>
                <w:szCs w:val="20"/>
              </w:rPr>
            </w:pPr>
            <w:ins w:id="1250" w:author="ERCOT" w:date="2024-02-19T08:43:00Z">
              <w:r w:rsidRPr="00D65BD4">
                <w:rPr>
                  <w:rFonts w:eastAsia="SimSun"/>
                  <w:i/>
                  <w:sz w:val="20"/>
                  <w:szCs w:val="20"/>
                </w:rPr>
                <w:t>Day-Ahead Self-Arranged Dispatchable Reliability Reserve Service Quantity per QSE</w:t>
              </w:r>
              <w:r w:rsidRPr="00D65BD4">
                <w:rPr>
                  <w:rFonts w:eastAsia="SimSun"/>
                  <w:sz w:val="20"/>
                  <w:szCs w:val="20"/>
                </w:rPr>
                <w:t xml:space="preserve">—The self-arranged DRRS quantity submitted by QSE </w:t>
              </w:r>
              <w:r w:rsidRPr="00D65BD4">
                <w:rPr>
                  <w:rFonts w:eastAsia="SimSun"/>
                  <w:i/>
                  <w:sz w:val="20"/>
                  <w:szCs w:val="20"/>
                </w:rPr>
                <w:t>q</w:t>
              </w:r>
              <w:r w:rsidRPr="00D65BD4">
                <w:rPr>
                  <w:rFonts w:eastAsia="SimSun"/>
                  <w:sz w:val="20"/>
                  <w:szCs w:val="20"/>
                </w:rPr>
                <w:t xml:space="preserve"> before 1000 in the Day-Ahead.</w:t>
              </w:r>
            </w:ins>
          </w:p>
        </w:tc>
      </w:tr>
      <w:tr w:rsidR="00D65BD4" w:rsidRPr="00D65BD4" w14:paraId="4F6D2FBB" w14:textId="77777777" w:rsidTr="0003786F">
        <w:trPr>
          <w:cantSplit/>
          <w:ins w:id="1251" w:author="ERCOT" w:date="2024-02-19T08:35:00Z"/>
        </w:trPr>
        <w:tc>
          <w:tcPr>
            <w:tcW w:w="1096" w:type="pct"/>
          </w:tcPr>
          <w:p w14:paraId="011AD7D5" w14:textId="77777777" w:rsidR="00D65BD4" w:rsidRPr="00D65BD4" w:rsidRDefault="00D65BD4" w:rsidP="00D65BD4">
            <w:pPr>
              <w:spacing w:after="60"/>
              <w:rPr>
                <w:ins w:id="1252" w:author="ERCOT" w:date="2024-02-19T08:35:00Z"/>
                <w:rFonts w:eastAsia="SimSun"/>
                <w:iCs/>
                <w:sz w:val="20"/>
                <w:szCs w:val="20"/>
              </w:rPr>
            </w:pPr>
            <w:ins w:id="1253" w:author="ERCOT" w:date="2024-02-19T08:43:00Z">
              <w:r w:rsidRPr="00D65BD4">
                <w:rPr>
                  <w:rFonts w:eastAsia="SimSun"/>
                  <w:bCs/>
                  <w:sz w:val="20"/>
                  <w:szCs w:val="20"/>
                  <w:lang w:eastAsia="x-none"/>
                </w:rPr>
                <w:t>DRRCOPSNAP</w:t>
              </w:r>
              <w:r w:rsidRPr="00D65BD4">
                <w:rPr>
                  <w:rFonts w:eastAsia="SimSun"/>
                  <w:bCs/>
                  <w:i/>
                  <w:iCs/>
                  <w:sz w:val="20"/>
                  <w:szCs w:val="20"/>
                  <w:vertAlign w:val="subscript"/>
                  <w:lang w:val="x-none" w:eastAsia="x-none"/>
                </w:rPr>
                <w:t xml:space="preserve"> </w:t>
              </w:r>
              <w:proofErr w:type="spellStart"/>
              <w:r w:rsidRPr="00D65BD4">
                <w:rPr>
                  <w:rFonts w:eastAsia="SimSun"/>
                  <w:bCs/>
                  <w:i/>
                  <w:iCs/>
                  <w:sz w:val="20"/>
                  <w:szCs w:val="20"/>
                  <w:vertAlign w:val="subscript"/>
                  <w:lang w:val="x-none" w:eastAsia="x-none"/>
                </w:rPr>
                <w:t>ruc</w:t>
              </w:r>
              <w:proofErr w:type="spellEnd"/>
              <w:r w:rsidRPr="00D65BD4">
                <w:rPr>
                  <w:rFonts w:eastAsia="SimSun"/>
                  <w:bCs/>
                  <w:i/>
                  <w:iCs/>
                  <w:sz w:val="20"/>
                  <w:szCs w:val="20"/>
                  <w:vertAlign w:val="subscript"/>
                  <w:lang w:val="x-none" w:eastAsia="x-none"/>
                </w:rPr>
                <w:t>,</w:t>
              </w:r>
              <w:r w:rsidRPr="00D65BD4">
                <w:rPr>
                  <w:rFonts w:eastAsia="SimSun"/>
                  <w:bCs/>
                  <w:i/>
                  <w:iCs/>
                  <w:sz w:val="20"/>
                  <w:szCs w:val="20"/>
                  <w:vertAlign w:val="subscript"/>
                  <w:lang w:eastAsia="x-none"/>
                </w:rPr>
                <w:t xml:space="preserve"> </w:t>
              </w:r>
              <w:r w:rsidRPr="00D65BD4">
                <w:rPr>
                  <w:rFonts w:eastAsia="SimSun"/>
                  <w:bCs/>
                  <w:i/>
                  <w:iCs/>
                  <w:sz w:val="20"/>
                  <w:szCs w:val="20"/>
                  <w:vertAlign w:val="subscript"/>
                  <w:lang w:val="x-none" w:eastAsia="x-none"/>
                </w:rPr>
                <w:t>q,</w:t>
              </w:r>
              <w:r w:rsidRPr="00D65BD4">
                <w:rPr>
                  <w:rFonts w:eastAsia="SimSun"/>
                  <w:bCs/>
                  <w:i/>
                  <w:iCs/>
                  <w:sz w:val="20"/>
                  <w:szCs w:val="20"/>
                  <w:vertAlign w:val="subscript"/>
                  <w:lang w:eastAsia="x-none"/>
                </w:rPr>
                <w:t xml:space="preserve"> r, h </w:t>
              </w:r>
            </w:ins>
          </w:p>
        </w:tc>
        <w:tc>
          <w:tcPr>
            <w:tcW w:w="383" w:type="pct"/>
          </w:tcPr>
          <w:p w14:paraId="7DD6B20F" w14:textId="77777777" w:rsidR="00D65BD4" w:rsidRPr="00D65BD4" w:rsidRDefault="00D65BD4" w:rsidP="00D65BD4">
            <w:pPr>
              <w:spacing w:after="60"/>
              <w:jc w:val="center"/>
              <w:rPr>
                <w:ins w:id="1254" w:author="ERCOT" w:date="2024-02-19T08:35:00Z"/>
                <w:rFonts w:eastAsia="SimSun"/>
                <w:iCs/>
                <w:sz w:val="20"/>
                <w:szCs w:val="20"/>
              </w:rPr>
            </w:pPr>
            <w:ins w:id="1255" w:author="ERCOT" w:date="2024-02-19T08:43:00Z">
              <w:r w:rsidRPr="00D65BD4">
                <w:rPr>
                  <w:rFonts w:eastAsia="SimSun"/>
                  <w:iCs/>
                  <w:sz w:val="20"/>
                  <w:szCs w:val="20"/>
                </w:rPr>
                <w:t>MW</w:t>
              </w:r>
            </w:ins>
          </w:p>
        </w:tc>
        <w:tc>
          <w:tcPr>
            <w:tcW w:w="3521" w:type="pct"/>
          </w:tcPr>
          <w:p w14:paraId="3079E5AF" w14:textId="77777777" w:rsidR="00D65BD4" w:rsidRPr="00D65BD4" w:rsidRDefault="00D65BD4" w:rsidP="00D65BD4">
            <w:pPr>
              <w:spacing w:after="60"/>
              <w:rPr>
                <w:ins w:id="1256" w:author="ERCOT" w:date="2024-02-19T08:35:00Z"/>
                <w:rFonts w:eastAsia="SimSun"/>
                <w:i/>
                <w:iCs/>
                <w:sz w:val="20"/>
                <w:szCs w:val="20"/>
              </w:rPr>
            </w:pPr>
            <w:ins w:id="1257" w:author="ERCOT" w:date="2024-02-19T08:47:00Z">
              <w:r w:rsidRPr="00D65BD4">
                <w:rPr>
                  <w:rFonts w:eastAsia="SimSun"/>
                  <w:i/>
                  <w:iCs/>
                  <w:sz w:val="20"/>
                  <w:szCs w:val="20"/>
                </w:rPr>
                <w:t xml:space="preserve">DRRS COP at Snapshot – </w:t>
              </w:r>
            </w:ins>
            <w:ins w:id="1258" w:author="ERCOT" w:date="2024-03-11T13:54:00Z">
              <w:r w:rsidRPr="00D65BD4">
                <w:rPr>
                  <w:rFonts w:eastAsia="SimSun"/>
                  <w:sz w:val="20"/>
                  <w:szCs w:val="20"/>
                </w:rPr>
                <w:t xml:space="preserve">The </w:t>
              </w:r>
            </w:ins>
            <w:ins w:id="1259" w:author="ERCOT" w:date="2024-03-11T13:55:00Z">
              <w:r w:rsidRPr="00D65BD4">
                <w:rPr>
                  <w:rFonts w:eastAsia="SimSun"/>
                  <w:iCs/>
                  <w:sz w:val="20"/>
                  <w:szCs w:val="20"/>
                </w:rPr>
                <w:t xml:space="preserve">Ancillary Service Resource Responsibility for DRRS </w:t>
              </w:r>
            </w:ins>
            <w:ins w:id="1260" w:author="ERCOT" w:date="2024-03-11T13:56:00Z">
              <w:r w:rsidRPr="00D65BD4">
                <w:rPr>
                  <w:rFonts w:eastAsia="SimSun"/>
                  <w:iCs/>
                  <w:sz w:val="20"/>
                  <w:szCs w:val="20"/>
                </w:rPr>
                <w:t>for</w:t>
              </w:r>
            </w:ins>
            <w:ins w:id="1261" w:author="ERCOT" w:date="2024-03-11T13:54:00Z">
              <w:r w:rsidRPr="00D65BD4">
                <w:rPr>
                  <w:rFonts w:eastAsia="SimSun"/>
                  <w:sz w:val="20"/>
                  <w:szCs w:val="20"/>
                </w:rPr>
                <w:t xml:space="preserve"> Resource</w:t>
              </w:r>
              <w:r w:rsidRPr="00D65BD4">
                <w:rPr>
                  <w:rFonts w:eastAsia="SimSun"/>
                  <w:i/>
                  <w:iCs/>
                  <w:sz w:val="20"/>
                  <w:szCs w:val="20"/>
                </w:rPr>
                <w:t xml:space="preserve"> r </w:t>
              </w:r>
            </w:ins>
            <w:ins w:id="1262" w:author="ERCOT" w:date="2024-03-11T13:55:00Z">
              <w:r w:rsidRPr="00D65BD4">
                <w:rPr>
                  <w:rFonts w:eastAsia="SimSun"/>
                  <w:sz w:val="20"/>
                  <w:szCs w:val="20"/>
                </w:rPr>
                <w:t xml:space="preserve">represented by QSE </w:t>
              </w:r>
              <w:r w:rsidRPr="00D65BD4">
                <w:rPr>
                  <w:rFonts w:eastAsia="SimSun"/>
                  <w:i/>
                  <w:iCs/>
                  <w:sz w:val="20"/>
                  <w:szCs w:val="20"/>
                </w:rPr>
                <w:t xml:space="preserve">q </w:t>
              </w:r>
              <w:r w:rsidRPr="00D65BD4">
                <w:rPr>
                  <w:rFonts w:eastAsia="SimSun"/>
                  <w:sz w:val="20"/>
                  <w:szCs w:val="20"/>
                </w:rPr>
                <w:t xml:space="preserve">for the hour </w:t>
              </w:r>
              <w:r w:rsidRPr="00D65BD4">
                <w:rPr>
                  <w:rFonts w:eastAsia="SimSun"/>
                  <w:i/>
                  <w:iCs/>
                  <w:sz w:val="20"/>
                  <w:szCs w:val="20"/>
                </w:rPr>
                <w:t>h</w:t>
              </w:r>
              <w:r w:rsidRPr="00D65BD4">
                <w:rPr>
                  <w:rFonts w:eastAsia="SimSun"/>
                  <w:sz w:val="20"/>
                  <w:szCs w:val="20"/>
                </w:rPr>
                <w:t>, according to the COP and Trades Snapsho</w:t>
              </w:r>
            </w:ins>
            <w:ins w:id="1263" w:author="ERCOT" w:date="2024-03-11T13:56:00Z">
              <w:r w:rsidRPr="00D65BD4">
                <w:rPr>
                  <w:rFonts w:eastAsia="SimSun"/>
                  <w:sz w:val="20"/>
                  <w:szCs w:val="20"/>
                </w:rPr>
                <w:t>t</w:t>
              </w:r>
            </w:ins>
            <w:ins w:id="1264" w:author="ERCOT" w:date="2024-03-11T13:55:00Z">
              <w:r w:rsidRPr="00D65BD4">
                <w:rPr>
                  <w:rFonts w:eastAsia="SimSun"/>
                  <w:sz w:val="20"/>
                  <w:szCs w:val="20"/>
                </w:rPr>
                <w:t xml:space="preserve"> for the RUC process </w:t>
              </w:r>
              <w:proofErr w:type="spellStart"/>
              <w:r w:rsidRPr="00D65BD4">
                <w:rPr>
                  <w:rFonts w:eastAsia="SimSun"/>
                  <w:i/>
                  <w:iCs/>
                  <w:sz w:val="20"/>
                  <w:szCs w:val="20"/>
                </w:rPr>
                <w:t>ruc</w:t>
              </w:r>
            </w:ins>
            <w:proofErr w:type="spellEnd"/>
            <w:ins w:id="1265" w:author="ERCOT" w:date="2024-03-18T09:21:00Z">
              <w:r w:rsidRPr="00D65BD4">
                <w:rPr>
                  <w:rFonts w:eastAsia="SimSun"/>
                  <w:i/>
                  <w:iCs/>
                  <w:sz w:val="20"/>
                  <w:szCs w:val="20"/>
                </w:rPr>
                <w:t xml:space="preserve">, </w:t>
              </w:r>
            </w:ins>
            <w:ins w:id="1266" w:author="ERCOT" w:date="2024-03-18T09:22:00Z">
              <w:r w:rsidRPr="00D65BD4">
                <w:rPr>
                  <w:rFonts w:eastAsia="SimSun"/>
                  <w:sz w:val="20"/>
                  <w:szCs w:val="20"/>
                </w:rPr>
                <w:t>as described in paragraph (1) of this Section</w:t>
              </w:r>
            </w:ins>
            <w:ins w:id="1267" w:author="ERCOT" w:date="2024-03-11T13:55:00Z">
              <w:r w:rsidRPr="00D65BD4">
                <w:rPr>
                  <w:rFonts w:eastAsia="SimSun"/>
                  <w:i/>
                  <w:iCs/>
                  <w:sz w:val="20"/>
                  <w:szCs w:val="20"/>
                </w:rPr>
                <w:t xml:space="preserve">. </w:t>
              </w:r>
              <w:r w:rsidRPr="00D65BD4">
                <w:rPr>
                  <w:rFonts w:eastAsia="SimSun"/>
                  <w:iCs/>
                  <w:sz w:val="20"/>
                  <w:szCs w:val="20"/>
                </w:rPr>
                <w:t xml:space="preserve">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ins>
          </w:p>
        </w:tc>
      </w:tr>
      <w:tr w:rsidR="00D65BD4" w:rsidRPr="00D65BD4" w14:paraId="7BE79D64" w14:textId="77777777" w:rsidTr="0003786F">
        <w:trPr>
          <w:cantSplit/>
          <w:ins w:id="1268" w:author="ERCOT" w:date="2024-02-19T08:44:00Z"/>
        </w:trPr>
        <w:tc>
          <w:tcPr>
            <w:tcW w:w="1096" w:type="pct"/>
            <w:tcBorders>
              <w:top w:val="single" w:sz="6" w:space="0" w:color="auto"/>
              <w:left w:val="single" w:sz="4" w:space="0" w:color="auto"/>
              <w:bottom w:val="single" w:sz="4" w:space="0" w:color="auto"/>
              <w:right w:val="single" w:sz="6" w:space="0" w:color="auto"/>
            </w:tcBorders>
          </w:tcPr>
          <w:p w14:paraId="2ACD0BE0" w14:textId="77777777" w:rsidR="00D65BD4" w:rsidRPr="00D65BD4" w:rsidRDefault="00D65BD4" w:rsidP="00D65BD4">
            <w:pPr>
              <w:spacing w:after="60"/>
              <w:rPr>
                <w:ins w:id="1269" w:author="ERCOT" w:date="2024-02-19T08:44:00Z"/>
                <w:rFonts w:eastAsia="SimSun"/>
                <w:iCs/>
                <w:sz w:val="20"/>
                <w:szCs w:val="20"/>
              </w:rPr>
            </w:pPr>
            <w:ins w:id="1270" w:author="ERCOT" w:date="2024-02-19T08:44:00Z">
              <w:r w:rsidRPr="00D65BD4">
                <w:rPr>
                  <w:rFonts w:eastAsia="SimSun"/>
                  <w:iCs/>
                  <w:sz w:val="20"/>
                  <w:szCs w:val="20"/>
                </w:rPr>
                <w:t>DRRTRPQSNAP</w:t>
              </w:r>
            </w:ins>
            <w:proofErr w:type="spellStart"/>
            <w:ins w:id="1271" w:author="ERCOT" w:date="2024-02-19T08:46:00Z">
              <w:r w:rsidRPr="00D65BD4">
                <w:rPr>
                  <w:rFonts w:eastAsia="SimSun"/>
                  <w:bCs/>
                  <w:i/>
                  <w:iCs/>
                  <w:sz w:val="20"/>
                  <w:szCs w:val="20"/>
                  <w:vertAlign w:val="subscript"/>
                  <w:lang w:val="fr-FR"/>
                </w:rPr>
                <w:t>ruc</w:t>
              </w:r>
              <w:proofErr w:type="spellEnd"/>
              <w:r w:rsidRPr="00D65BD4">
                <w:rPr>
                  <w:rFonts w:eastAsia="SimSun"/>
                  <w:bCs/>
                  <w:i/>
                  <w:iCs/>
                  <w:sz w:val="20"/>
                  <w:szCs w:val="20"/>
                  <w:vertAlign w:val="subscript"/>
                  <w:lang w:val="fr-FR"/>
                </w:rPr>
                <w:t>,</w:t>
              </w:r>
            </w:ins>
            <w:ins w:id="1272" w:author="ERCOT" w:date="2024-03-19T09:30:00Z">
              <w:r w:rsidRPr="00D65BD4">
                <w:rPr>
                  <w:rFonts w:eastAsia="SimSun"/>
                  <w:bCs/>
                  <w:i/>
                  <w:iCs/>
                  <w:sz w:val="20"/>
                  <w:szCs w:val="20"/>
                  <w:vertAlign w:val="subscript"/>
                  <w:lang w:val="fr-FR"/>
                </w:rPr>
                <w:t xml:space="preserve"> </w:t>
              </w:r>
            </w:ins>
            <w:ins w:id="1273" w:author="ERCOT" w:date="2024-02-19T08:46:00Z">
              <w:r w:rsidRPr="00D65BD4">
                <w:rPr>
                  <w:rFonts w:eastAsia="SimSun"/>
                  <w:bCs/>
                  <w:i/>
                  <w:iCs/>
                  <w:sz w:val="20"/>
                  <w:szCs w:val="20"/>
                  <w:vertAlign w:val="subscript"/>
                  <w:lang w:val="fr-FR"/>
                </w:rPr>
                <w:t>q,</w:t>
              </w:r>
            </w:ins>
            <w:ins w:id="1274" w:author="ERCOT" w:date="2024-03-19T09:30:00Z">
              <w:r w:rsidRPr="00D65BD4">
                <w:rPr>
                  <w:rFonts w:eastAsia="SimSun"/>
                  <w:bCs/>
                  <w:i/>
                  <w:iCs/>
                  <w:sz w:val="20"/>
                  <w:szCs w:val="20"/>
                  <w:vertAlign w:val="subscript"/>
                  <w:lang w:val="fr-FR"/>
                </w:rPr>
                <w:t xml:space="preserve"> </w:t>
              </w:r>
            </w:ins>
            <w:ins w:id="1275" w:author="ERCOT" w:date="2024-02-19T08:46:00Z">
              <w:r w:rsidRPr="00D65BD4">
                <w:rPr>
                  <w:rFonts w:eastAsia="SimSun"/>
                  <w:bCs/>
                  <w:i/>
                  <w:iCs/>
                  <w:sz w:val="20"/>
                  <w:szCs w:val="20"/>
                  <w:vertAlign w:val="subscript"/>
                  <w:lang w:val="fr-FR"/>
                </w:rPr>
                <w:t>h</w:t>
              </w:r>
            </w:ins>
          </w:p>
        </w:tc>
        <w:tc>
          <w:tcPr>
            <w:tcW w:w="383" w:type="pct"/>
            <w:tcBorders>
              <w:top w:val="single" w:sz="6" w:space="0" w:color="auto"/>
              <w:left w:val="single" w:sz="6" w:space="0" w:color="auto"/>
              <w:bottom w:val="single" w:sz="4" w:space="0" w:color="auto"/>
              <w:right w:val="single" w:sz="6" w:space="0" w:color="auto"/>
            </w:tcBorders>
          </w:tcPr>
          <w:p w14:paraId="174D5C48" w14:textId="77777777" w:rsidR="00D65BD4" w:rsidRPr="00D65BD4" w:rsidRDefault="00D65BD4" w:rsidP="00D65BD4">
            <w:pPr>
              <w:spacing w:after="60"/>
              <w:jc w:val="center"/>
              <w:rPr>
                <w:ins w:id="1276" w:author="ERCOT" w:date="2024-02-19T08:44:00Z"/>
                <w:rFonts w:eastAsia="SimSun"/>
                <w:iCs/>
                <w:sz w:val="20"/>
                <w:szCs w:val="20"/>
              </w:rPr>
            </w:pPr>
            <w:ins w:id="1277" w:author="ERCOT" w:date="2024-02-19T08:44:00Z">
              <w:r w:rsidRPr="00D65BD4">
                <w:rPr>
                  <w:rFonts w:eastAsia="SimSun"/>
                  <w:iCs/>
                  <w:sz w:val="20"/>
                  <w:szCs w:val="20"/>
                </w:rPr>
                <w:t>MW</w:t>
              </w:r>
            </w:ins>
          </w:p>
        </w:tc>
        <w:tc>
          <w:tcPr>
            <w:tcW w:w="3521" w:type="pct"/>
            <w:tcBorders>
              <w:top w:val="single" w:sz="6" w:space="0" w:color="auto"/>
              <w:left w:val="single" w:sz="6" w:space="0" w:color="auto"/>
              <w:bottom w:val="single" w:sz="4" w:space="0" w:color="auto"/>
              <w:right w:val="single" w:sz="4" w:space="0" w:color="auto"/>
            </w:tcBorders>
          </w:tcPr>
          <w:p w14:paraId="0DD9E9B6" w14:textId="77777777" w:rsidR="00D65BD4" w:rsidRPr="00D65BD4" w:rsidRDefault="00D65BD4" w:rsidP="00D65BD4">
            <w:pPr>
              <w:spacing w:after="60"/>
              <w:rPr>
                <w:ins w:id="1278" w:author="ERCOT" w:date="2024-02-19T08:44:00Z"/>
                <w:rFonts w:eastAsia="SimSun"/>
                <w:i/>
                <w:iCs/>
                <w:sz w:val="20"/>
                <w:szCs w:val="20"/>
              </w:rPr>
            </w:pPr>
            <w:ins w:id="1279" w:author="ERCOT" w:date="2024-02-19T08:44:00Z">
              <w:r w:rsidRPr="00D65BD4">
                <w:rPr>
                  <w:rFonts w:eastAsia="SimSun"/>
                  <w:i/>
                  <w:iCs/>
                  <w:sz w:val="20"/>
                  <w:szCs w:val="20"/>
                </w:rPr>
                <w:t>DRRS Trade Purchases per QSE at Snapshot—</w:t>
              </w:r>
              <w:r w:rsidRPr="00D65BD4">
                <w:rPr>
                  <w:rFonts w:eastAsia="SimSun"/>
                  <w:sz w:val="20"/>
                  <w:szCs w:val="20"/>
                </w:rPr>
                <w:t xml:space="preserve">QSE </w:t>
              </w:r>
              <w:r w:rsidRPr="00D65BD4">
                <w:rPr>
                  <w:rFonts w:eastAsia="SimSun"/>
                  <w:i/>
                  <w:iCs/>
                  <w:sz w:val="20"/>
                  <w:szCs w:val="20"/>
                </w:rPr>
                <w:t>q’</w:t>
              </w:r>
              <w:r w:rsidRPr="00D65BD4">
                <w:rPr>
                  <w:rFonts w:eastAsia="SimSun"/>
                  <w:sz w:val="20"/>
                  <w:szCs w:val="20"/>
                </w:rPr>
                <w:t xml:space="preserve">s total time-weighted average capacity Trade Purchase for DRRS, </w:t>
              </w:r>
            </w:ins>
            <w:ins w:id="1280" w:author="ERCOT" w:date="2024-02-19T08:45:00Z">
              <w:r w:rsidRPr="00D65BD4">
                <w:rPr>
                  <w:rFonts w:eastAsia="SimSun"/>
                  <w:iCs/>
                  <w:sz w:val="20"/>
                  <w:szCs w:val="20"/>
                </w:rPr>
                <w:t>according to the COP and Trades Snapshot for the RUC process</w:t>
              </w:r>
            </w:ins>
            <w:ins w:id="1281" w:author="ERCOT" w:date="2024-02-19T08:47:00Z">
              <w:r w:rsidRPr="00D65BD4">
                <w:rPr>
                  <w:rFonts w:eastAsia="SimSun"/>
                  <w:iCs/>
                  <w:sz w:val="20"/>
                  <w:szCs w:val="20"/>
                </w:rPr>
                <w:t xml:space="preserve"> </w:t>
              </w:r>
              <w:proofErr w:type="spellStart"/>
              <w:r w:rsidRPr="00D65BD4">
                <w:rPr>
                  <w:rFonts w:eastAsia="SimSun"/>
                  <w:i/>
                  <w:sz w:val="20"/>
                  <w:szCs w:val="20"/>
                </w:rPr>
                <w:t>ruc</w:t>
              </w:r>
            </w:ins>
            <w:proofErr w:type="spellEnd"/>
            <w:ins w:id="1282" w:author="ERCOT" w:date="2024-02-19T08:45:00Z">
              <w:r w:rsidRPr="00D65BD4">
                <w:rPr>
                  <w:rFonts w:eastAsia="SimSun"/>
                  <w:iCs/>
                  <w:sz w:val="20"/>
                  <w:szCs w:val="20"/>
                </w:rPr>
                <w:t xml:space="preserve"> for the hour</w:t>
              </w:r>
            </w:ins>
            <w:ins w:id="1283" w:author="ERCOT" w:date="2024-02-19T08:47:00Z">
              <w:r w:rsidRPr="00D65BD4">
                <w:rPr>
                  <w:rFonts w:eastAsia="SimSun"/>
                  <w:iCs/>
                  <w:sz w:val="20"/>
                  <w:szCs w:val="20"/>
                </w:rPr>
                <w:t xml:space="preserve"> </w:t>
              </w:r>
              <w:r w:rsidRPr="00D65BD4">
                <w:rPr>
                  <w:rFonts w:eastAsia="SimSun"/>
                  <w:i/>
                  <w:sz w:val="20"/>
                  <w:szCs w:val="20"/>
                </w:rPr>
                <w:t>h</w:t>
              </w:r>
            </w:ins>
            <w:ins w:id="1284" w:author="ERCOT" w:date="2024-02-19T08:44:00Z">
              <w:r w:rsidRPr="00D65BD4">
                <w:rPr>
                  <w:rFonts w:eastAsia="SimSun"/>
                  <w:sz w:val="20"/>
                  <w:szCs w:val="20"/>
                </w:rPr>
                <w:t>.  The time-weighted average value is rounded to 0.1 MW.</w:t>
              </w:r>
            </w:ins>
          </w:p>
        </w:tc>
      </w:tr>
      <w:tr w:rsidR="00D65BD4" w:rsidRPr="00D65BD4" w14:paraId="4ABE2E8A" w14:textId="77777777" w:rsidTr="0003786F">
        <w:trPr>
          <w:cantSplit/>
          <w:ins w:id="1285" w:author="ERCOT" w:date="2024-02-19T08:44:00Z"/>
        </w:trPr>
        <w:tc>
          <w:tcPr>
            <w:tcW w:w="1096" w:type="pct"/>
            <w:tcBorders>
              <w:top w:val="single" w:sz="6" w:space="0" w:color="auto"/>
              <w:left w:val="single" w:sz="4" w:space="0" w:color="auto"/>
              <w:bottom w:val="single" w:sz="6" w:space="0" w:color="auto"/>
              <w:right w:val="single" w:sz="6" w:space="0" w:color="auto"/>
            </w:tcBorders>
          </w:tcPr>
          <w:p w14:paraId="7F8E00F5" w14:textId="77777777" w:rsidR="00D65BD4" w:rsidRPr="00D65BD4" w:rsidRDefault="00D65BD4" w:rsidP="00D65BD4">
            <w:pPr>
              <w:spacing w:after="60"/>
              <w:rPr>
                <w:ins w:id="1286" w:author="ERCOT" w:date="2024-02-19T08:44:00Z"/>
                <w:rFonts w:eastAsia="SimSun"/>
                <w:iCs/>
                <w:sz w:val="20"/>
                <w:szCs w:val="20"/>
              </w:rPr>
            </w:pPr>
            <w:ins w:id="1287" w:author="ERCOT" w:date="2024-02-19T08:44:00Z">
              <w:r w:rsidRPr="00D65BD4">
                <w:rPr>
                  <w:rFonts w:eastAsia="SimSun"/>
                  <w:iCs/>
                  <w:sz w:val="20"/>
                  <w:szCs w:val="20"/>
                </w:rPr>
                <w:t>DRRTRSQSNAP</w:t>
              </w:r>
            </w:ins>
            <w:proofErr w:type="spellStart"/>
            <w:ins w:id="1288" w:author="ERCOT" w:date="2024-02-19T08:46:00Z">
              <w:r w:rsidRPr="00D65BD4">
                <w:rPr>
                  <w:rFonts w:eastAsia="SimSun"/>
                  <w:bCs/>
                  <w:i/>
                  <w:iCs/>
                  <w:sz w:val="20"/>
                  <w:szCs w:val="20"/>
                  <w:vertAlign w:val="subscript"/>
                  <w:lang w:val="fr-FR"/>
                </w:rPr>
                <w:t>ruc</w:t>
              </w:r>
              <w:proofErr w:type="spellEnd"/>
              <w:r w:rsidRPr="00D65BD4">
                <w:rPr>
                  <w:rFonts w:eastAsia="SimSun"/>
                  <w:bCs/>
                  <w:i/>
                  <w:iCs/>
                  <w:sz w:val="20"/>
                  <w:szCs w:val="20"/>
                  <w:vertAlign w:val="subscript"/>
                  <w:lang w:val="fr-FR"/>
                </w:rPr>
                <w:t>,</w:t>
              </w:r>
            </w:ins>
            <w:ins w:id="1289" w:author="ERCOT" w:date="2024-03-19T09:30:00Z">
              <w:r w:rsidRPr="00D65BD4">
                <w:rPr>
                  <w:rFonts w:eastAsia="SimSun"/>
                  <w:bCs/>
                  <w:i/>
                  <w:iCs/>
                  <w:sz w:val="20"/>
                  <w:szCs w:val="20"/>
                  <w:vertAlign w:val="subscript"/>
                  <w:lang w:val="fr-FR"/>
                </w:rPr>
                <w:t xml:space="preserve"> </w:t>
              </w:r>
            </w:ins>
            <w:ins w:id="1290" w:author="ERCOT" w:date="2024-02-19T08:46:00Z">
              <w:r w:rsidRPr="00D65BD4">
                <w:rPr>
                  <w:rFonts w:eastAsia="SimSun"/>
                  <w:bCs/>
                  <w:i/>
                  <w:iCs/>
                  <w:sz w:val="20"/>
                  <w:szCs w:val="20"/>
                  <w:vertAlign w:val="subscript"/>
                  <w:lang w:val="fr-FR"/>
                </w:rPr>
                <w:t>q,</w:t>
              </w:r>
            </w:ins>
            <w:ins w:id="1291" w:author="ERCOT" w:date="2024-03-19T09:30:00Z">
              <w:r w:rsidRPr="00D65BD4">
                <w:rPr>
                  <w:rFonts w:eastAsia="SimSun"/>
                  <w:bCs/>
                  <w:i/>
                  <w:iCs/>
                  <w:sz w:val="20"/>
                  <w:szCs w:val="20"/>
                  <w:vertAlign w:val="subscript"/>
                  <w:lang w:val="fr-FR"/>
                </w:rPr>
                <w:t xml:space="preserve"> </w:t>
              </w:r>
            </w:ins>
            <w:ins w:id="1292" w:author="ERCOT" w:date="2024-02-19T08:46:00Z">
              <w:r w:rsidRPr="00D65BD4">
                <w:rPr>
                  <w:rFonts w:eastAsia="SimSun"/>
                  <w:bCs/>
                  <w:i/>
                  <w:iCs/>
                  <w:sz w:val="20"/>
                  <w:szCs w:val="20"/>
                  <w:vertAlign w:val="subscript"/>
                  <w:lang w:val="fr-FR"/>
                </w:rPr>
                <w:t>h</w:t>
              </w:r>
            </w:ins>
          </w:p>
        </w:tc>
        <w:tc>
          <w:tcPr>
            <w:tcW w:w="383" w:type="pct"/>
            <w:tcBorders>
              <w:top w:val="single" w:sz="6" w:space="0" w:color="auto"/>
              <w:left w:val="single" w:sz="6" w:space="0" w:color="auto"/>
              <w:bottom w:val="single" w:sz="6" w:space="0" w:color="auto"/>
              <w:right w:val="single" w:sz="6" w:space="0" w:color="auto"/>
            </w:tcBorders>
          </w:tcPr>
          <w:p w14:paraId="05C7AC1F" w14:textId="77777777" w:rsidR="00D65BD4" w:rsidRPr="00D65BD4" w:rsidRDefault="00D65BD4" w:rsidP="00D65BD4">
            <w:pPr>
              <w:spacing w:after="60"/>
              <w:jc w:val="center"/>
              <w:rPr>
                <w:ins w:id="1293" w:author="ERCOT" w:date="2024-02-19T08:44:00Z"/>
                <w:rFonts w:eastAsia="SimSun"/>
                <w:iCs/>
                <w:sz w:val="20"/>
                <w:szCs w:val="20"/>
              </w:rPr>
            </w:pPr>
            <w:ins w:id="1294" w:author="ERCOT" w:date="2024-02-19T08:44:00Z">
              <w:r w:rsidRPr="00D65BD4">
                <w:rPr>
                  <w:rFonts w:eastAsia="SimSun"/>
                  <w:iCs/>
                  <w:sz w:val="20"/>
                  <w:szCs w:val="20"/>
                </w:rPr>
                <w:t>MW</w:t>
              </w:r>
            </w:ins>
          </w:p>
        </w:tc>
        <w:tc>
          <w:tcPr>
            <w:tcW w:w="3521" w:type="pct"/>
            <w:tcBorders>
              <w:top w:val="single" w:sz="6" w:space="0" w:color="auto"/>
              <w:left w:val="single" w:sz="6" w:space="0" w:color="auto"/>
              <w:bottom w:val="single" w:sz="6" w:space="0" w:color="auto"/>
              <w:right w:val="single" w:sz="4" w:space="0" w:color="auto"/>
            </w:tcBorders>
          </w:tcPr>
          <w:p w14:paraId="5822D124" w14:textId="77777777" w:rsidR="00D65BD4" w:rsidRPr="00D65BD4" w:rsidRDefault="00D65BD4" w:rsidP="00D65BD4">
            <w:pPr>
              <w:spacing w:after="60"/>
              <w:rPr>
                <w:ins w:id="1295" w:author="ERCOT" w:date="2024-02-19T08:44:00Z"/>
                <w:rFonts w:eastAsia="SimSun"/>
                <w:i/>
                <w:iCs/>
                <w:sz w:val="20"/>
                <w:szCs w:val="20"/>
              </w:rPr>
            </w:pPr>
            <w:ins w:id="1296" w:author="ERCOT" w:date="2024-02-19T08:44:00Z">
              <w:r w:rsidRPr="00D65BD4">
                <w:rPr>
                  <w:rFonts w:eastAsia="SimSun"/>
                  <w:i/>
                  <w:iCs/>
                  <w:sz w:val="20"/>
                  <w:szCs w:val="20"/>
                </w:rPr>
                <w:t>DRRS Trade Sale per QSE at Snap</w:t>
              </w:r>
            </w:ins>
            <w:ins w:id="1297" w:author="ERCOT" w:date="2024-02-19T08:45:00Z">
              <w:r w:rsidRPr="00D65BD4">
                <w:rPr>
                  <w:rFonts w:eastAsia="SimSun"/>
                  <w:i/>
                  <w:iCs/>
                  <w:sz w:val="20"/>
                  <w:szCs w:val="20"/>
                </w:rPr>
                <w:t>shot</w:t>
              </w:r>
            </w:ins>
            <w:ins w:id="1298" w:author="ERCOT" w:date="2024-02-19T08:44:00Z">
              <w:r w:rsidRPr="00D65BD4">
                <w:rPr>
                  <w:rFonts w:eastAsia="SimSun"/>
                  <w:i/>
                  <w:iCs/>
                  <w:sz w:val="20"/>
                  <w:szCs w:val="20"/>
                </w:rPr>
                <w:t>—</w:t>
              </w:r>
              <w:r w:rsidRPr="00D65BD4">
                <w:rPr>
                  <w:rFonts w:eastAsia="SimSun"/>
                  <w:sz w:val="20"/>
                  <w:szCs w:val="20"/>
                </w:rPr>
                <w:t xml:space="preserve">QSE q’s total time-weighted average capacity Trade Sale for DRRS, </w:t>
              </w:r>
            </w:ins>
            <w:ins w:id="1299" w:author="ERCOT" w:date="2024-02-19T08:46:00Z">
              <w:r w:rsidRPr="00D65BD4">
                <w:rPr>
                  <w:rFonts w:eastAsia="SimSun"/>
                  <w:iCs/>
                  <w:sz w:val="20"/>
                  <w:szCs w:val="20"/>
                </w:rPr>
                <w:t xml:space="preserve">according to the COP and Trades Snapshot for the RUC process </w:t>
              </w:r>
              <w:proofErr w:type="spellStart"/>
              <w:r w:rsidRPr="00D65BD4">
                <w:rPr>
                  <w:rFonts w:eastAsia="SimSun"/>
                  <w:i/>
                  <w:sz w:val="20"/>
                  <w:szCs w:val="20"/>
                </w:rPr>
                <w:t>ruc</w:t>
              </w:r>
              <w:proofErr w:type="spellEnd"/>
              <w:r w:rsidRPr="00D65BD4">
                <w:rPr>
                  <w:rFonts w:eastAsia="SimSun"/>
                  <w:iCs/>
                  <w:sz w:val="20"/>
                  <w:szCs w:val="20"/>
                </w:rPr>
                <w:t xml:space="preserve"> for the hour</w:t>
              </w:r>
            </w:ins>
            <w:ins w:id="1300" w:author="ERCOT" w:date="2024-02-19T08:47:00Z">
              <w:r w:rsidRPr="00D65BD4">
                <w:rPr>
                  <w:rFonts w:eastAsia="SimSun"/>
                  <w:iCs/>
                  <w:sz w:val="20"/>
                  <w:szCs w:val="20"/>
                </w:rPr>
                <w:t xml:space="preserve"> </w:t>
              </w:r>
              <w:r w:rsidRPr="00D65BD4">
                <w:rPr>
                  <w:rFonts w:eastAsia="SimSun"/>
                  <w:i/>
                  <w:sz w:val="20"/>
                  <w:szCs w:val="20"/>
                </w:rPr>
                <w:t>h</w:t>
              </w:r>
            </w:ins>
            <w:ins w:id="1301" w:author="ERCOT" w:date="2024-02-19T08:46:00Z">
              <w:r w:rsidRPr="00D65BD4">
                <w:rPr>
                  <w:rFonts w:eastAsia="SimSun"/>
                  <w:sz w:val="20"/>
                  <w:szCs w:val="20"/>
                </w:rPr>
                <w:t>.</w:t>
              </w:r>
            </w:ins>
            <w:ins w:id="1302" w:author="ERCOT" w:date="2024-02-19T08:44:00Z">
              <w:r w:rsidRPr="00D65BD4">
                <w:rPr>
                  <w:rFonts w:eastAsia="SimSun"/>
                  <w:sz w:val="20"/>
                  <w:szCs w:val="20"/>
                </w:rPr>
                <w:t xml:space="preserve">  The time-weighted average value is rounded to 0.1 MW.</w:t>
              </w:r>
            </w:ins>
          </w:p>
        </w:tc>
      </w:tr>
      <w:tr w:rsidR="00D65BD4" w:rsidRPr="00D65BD4" w14:paraId="0C1F2879" w14:textId="77777777" w:rsidTr="0003786F">
        <w:trPr>
          <w:cantSplit/>
          <w:ins w:id="1303" w:author="ERCOT" w:date="2024-02-19T08:44:00Z"/>
        </w:trPr>
        <w:tc>
          <w:tcPr>
            <w:tcW w:w="1096" w:type="pct"/>
            <w:tcBorders>
              <w:top w:val="single" w:sz="6" w:space="0" w:color="auto"/>
              <w:left w:val="single" w:sz="4" w:space="0" w:color="auto"/>
              <w:bottom w:val="single" w:sz="6" w:space="0" w:color="auto"/>
              <w:right w:val="single" w:sz="6" w:space="0" w:color="auto"/>
            </w:tcBorders>
          </w:tcPr>
          <w:p w14:paraId="7D0C4383" w14:textId="77777777" w:rsidR="00D65BD4" w:rsidRPr="00D65BD4" w:rsidRDefault="00D65BD4" w:rsidP="00D65BD4">
            <w:pPr>
              <w:spacing w:after="60"/>
              <w:rPr>
                <w:ins w:id="1304" w:author="ERCOT" w:date="2024-02-19T08:44:00Z"/>
                <w:rFonts w:eastAsia="SimSun"/>
                <w:iCs/>
                <w:sz w:val="20"/>
                <w:szCs w:val="20"/>
              </w:rPr>
            </w:pPr>
            <w:ins w:id="1305" w:author="ERCOT" w:date="2024-02-19T08:48:00Z">
              <w:r w:rsidRPr="00D65BD4">
                <w:rPr>
                  <w:rFonts w:eastAsia="SimSun"/>
                  <w:i/>
                  <w:iCs/>
                  <w:sz w:val="20"/>
                  <w:szCs w:val="20"/>
                </w:rPr>
                <w:t>q</w:t>
              </w:r>
            </w:ins>
          </w:p>
        </w:tc>
        <w:tc>
          <w:tcPr>
            <w:tcW w:w="383" w:type="pct"/>
            <w:tcBorders>
              <w:top w:val="single" w:sz="6" w:space="0" w:color="auto"/>
              <w:left w:val="single" w:sz="6" w:space="0" w:color="auto"/>
              <w:bottom w:val="single" w:sz="6" w:space="0" w:color="auto"/>
              <w:right w:val="single" w:sz="6" w:space="0" w:color="auto"/>
            </w:tcBorders>
          </w:tcPr>
          <w:p w14:paraId="5A87018F" w14:textId="77777777" w:rsidR="00D65BD4" w:rsidRPr="00D65BD4" w:rsidRDefault="00D65BD4" w:rsidP="00D65BD4">
            <w:pPr>
              <w:spacing w:after="60"/>
              <w:jc w:val="center"/>
              <w:rPr>
                <w:ins w:id="1306" w:author="ERCOT" w:date="2024-02-19T08:44:00Z"/>
                <w:rFonts w:eastAsia="SimSun"/>
                <w:iCs/>
                <w:sz w:val="20"/>
                <w:szCs w:val="20"/>
              </w:rPr>
            </w:pPr>
            <w:ins w:id="1307" w:author="ERCOT" w:date="2024-02-19T08:48:00Z">
              <w:r w:rsidRPr="00D65BD4">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0853A64A" w14:textId="77777777" w:rsidR="00D65BD4" w:rsidRPr="00D65BD4" w:rsidRDefault="00D65BD4" w:rsidP="00D65BD4">
            <w:pPr>
              <w:spacing w:after="60"/>
              <w:rPr>
                <w:ins w:id="1308" w:author="ERCOT" w:date="2024-02-19T08:44:00Z"/>
                <w:rFonts w:eastAsia="SimSun"/>
                <w:i/>
                <w:iCs/>
                <w:sz w:val="20"/>
                <w:szCs w:val="20"/>
              </w:rPr>
            </w:pPr>
            <w:ins w:id="1309" w:author="ERCOT" w:date="2024-02-19T08:48:00Z">
              <w:r w:rsidRPr="00D65BD4">
                <w:rPr>
                  <w:rFonts w:eastAsia="SimSun"/>
                  <w:iCs/>
                  <w:sz w:val="20"/>
                  <w:szCs w:val="20"/>
                </w:rPr>
                <w:t>A QSE.</w:t>
              </w:r>
            </w:ins>
          </w:p>
        </w:tc>
      </w:tr>
      <w:tr w:rsidR="00D65BD4" w:rsidRPr="00D65BD4" w14:paraId="73191623" w14:textId="77777777" w:rsidTr="0003786F">
        <w:trPr>
          <w:cantSplit/>
          <w:ins w:id="1310" w:author="ERCOT" w:date="2024-02-19T08:44:00Z"/>
        </w:trPr>
        <w:tc>
          <w:tcPr>
            <w:tcW w:w="1096" w:type="pct"/>
            <w:tcBorders>
              <w:top w:val="single" w:sz="6" w:space="0" w:color="auto"/>
              <w:left w:val="single" w:sz="4" w:space="0" w:color="auto"/>
              <w:bottom w:val="single" w:sz="6" w:space="0" w:color="auto"/>
              <w:right w:val="single" w:sz="6" w:space="0" w:color="auto"/>
            </w:tcBorders>
          </w:tcPr>
          <w:p w14:paraId="2260574A" w14:textId="77777777" w:rsidR="00D65BD4" w:rsidRPr="00D65BD4" w:rsidRDefault="00D65BD4" w:rsidP="00D65BD4">
            <w:pPr>
              <w:spacing w:after="60"/>
              <w:rPr>
                <w:ins w:id="1311" w:author="ERCOT" w:date="2024-02-19T08:44:00Z"/>
                <w:rFonts w:eastAsia="SimSun"/>
                <w:iCs/>
                <w:sz w:val="20"/>
                <w:szCs w:val="20"/>
              </w:rPr>
            </w:pPr>
            <w:ins w:id="1312" w:author="ERCOT" w:date="2024-02-19T08:48:00Z">
              <w:r w:rsidRPr="00D65BD4">
                <w:rPr>
                  <w:rFonts w:eastAsia="SimSun"/>
                  <w:i/>
                  <w:iCs/>
                  <w:sz w:val="20"/>
                  <w:szCs w:val="20"/>
                </w:rPr>
                <w:t>r</w:t>
              </w:r>
            </w:ins>
          </w:p>
        </w:tc>
        <w:tc>
          <w:tcPr>
            <w:tcW w:w="383" w:type="pct"/>
            <w:tcBorders>
              <w:top w:val="single" w:sz="6" w:space="0" w:color="auto"/>
              <w:left w:val="single" w:sz="6" w:space="0" w:color="auto"/>
              <w:bottom w:val="single" w:sz="6" w:space="0" w:color="auto"/>
              <w:right w:val="single" w:sz="6" w:space="0" w:color="auto"/>
            </w:tcBorders>
          </w:tcPr>
          <w:p w14:paraId="65018799" w14:textId="77777777" w:rsidR="00D65BD4" w:rsidRPr="00D65BD4" w:rsidRDefault="00D65BD4" w:rsidP="00D65BD4">
            <w:pPr>
              <w:spacing w:after="60"/>
              <w:jc w:val="center"/>
              <w:rPr>
                <w:ins w:id="1313" w:author="ERCOT" w:date="2024-02-19T08:44:00Z"/>
                <w:rFonts w:eastAsia="SimSun"/>
                <w:iCs/>
                <w:sz w:val="20"/>
                <w:szCs w:val="20"/>
              </w:rPr>
            </w:pPr>
            <w:ins w:id="1314" w:author="ERCOT" w:date="2024-02-19T08:48:00Z">
              <w:r w:rsidRPr="00D65BD4">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06BBF0FF" w14:textId="77777777" w:rsidR="00D65BD4" w:rsidRPr="00D65BD4" w:rsidRDefault="00D65BD4" w:rsidP="00D65BD4">
            <w:pPr>
              <w:spacing w:after="60"/>
              <w:rPr>
                <w:ins w:id="1315" w:author="ERCOT" w:date="2024-02-19T08:44:00Z"/>
                <w:rFonts w:eastAsia="SimSun"/>
                <w:iCs/>
                <w:sz w:val="20"/>
                <w:szCs w:val="20"/>
              </w:rPr>
            </w:pPr>
            <w:ins w:id="1316" w:author="ERCOT" w:date="2024-02-19T08:48:00Z">
              <w:r w:rsidRPr="00D65BD4">
                <w:rPr>
                  <w:rFonts w:eastAsia="SimSun"/>
                  <w:iCs/>
                  <w:sz w:val="20"/>
                  <w:szCs w:val="20"/>
                </w:rPr>
                <w:t>A Generation Resource</w:t>
              </w:r>
            </w:ins>
            <w:ins w:id="1317" w:author="ERCOT" w:date="2024-04-23T11:37:00Z">
              <w:r w:rsidRPr="00D65BD4">
                <w:rPr>
                  <w:rFonts w:eastAsia="SimSun"/>
                  <w:iCs/>
                  <w:sz w:val="20"/>
                  <w:szCs w:val="20"/>
                </w:rPr>
                <w:t>.</w:t>
              </w:r>
            </w:ins>
          </w:p>
        </w:tc>
      </w:tr>
      <w:tr w:rsidR="00D65BD4" w:rsidRPr="00D65BD4" w14:paraId="4A6E1EB5" w14:textId="77777777" w:rsidTr="0003786F">
        <w:trPr>
          <w:cantSplit/>
          <w:ins w:id="1318" w:author="ERCOT" w:date="2024-02-19T08:48:00Z"/>
        </w:trPr>
        <w:tc>
          <w:tcPr>
            <w:tcW w:w="1096" w:type="pct"/>
            <w:tcBorders>
              <w:top w:val="single" w:sz="6" w:space="0" w:color="auto"/>
              <w:left w:val="single" w:sz="4" w:space="0" w:color="auto"/>
              <w:bottom w:val="single" w:sz="6" w:space="0" w:color="auto"/>
              <w:right w:val="single" w:sz="6" w:space="0" w:color="auto"/>
            </w:tcBorders>
          </w:tcPr>
          <w:p w14:paraId="24734310" w14:textId="77777777" w:rsidR="00D65BD4" w:rsidRPr="00D65BD4" w:rsidRDefault="00D65BD4" w:rsidP="00D65BD4">
            <w:pPr>
              <w:spacing w:after="60"/>
              <w:rPr>
                <w:ins w:id="1319" w:author="ERCOT" w:date="2024-02-19T08:48:00Z"/>
                <w:rFonts w:eastAsia="SimSun"/>
                <w:i/>
                <w:sz w:val="20"/>
                <w:szCs w:val="20"/>
              </w:rPr>
            </w:pPr>
            <w:ins w:id="1320" w:author="ERCOT" w:date="2024-02-19T08:48:00Z">
              <w:r w:rsidRPr="00D65BD4">
                <w:rPr>
                  <w:rFonts w:eastAsia="SimSun"/>
                  <w:i/>
                  <w:sz w:val="20"/>
                  <w:szCs w:val="20"/>
                </w:rPr>
                <w:t>z</w:t>
              </w:r>
            </w:ins>
          </w:p>
        </w:tc>
        <w:tc>
          <w:tcPr>
            <w:tcW w:w="383" w:type="pct"/>
            <w:tcBorders>
              <w:top w:val="single" w:sz="6" w:space="0" w:color="auto"/>
              <w:left w:val="single" w:sz="6" w:space="0" w:color="auto"/>
              <w:bottom w:val="single" w:sz="6" w:space="0" w:color="auto"/>
              <w:right w:val="single" w:sz="6" w:space="0" w:color="auto"/>
            </w:tcBorders>
          </w:tcPr>
          <w:p w14:paraId="74E08A83" w14:textId="77777777" w:rsidR="00D65BD4" w:rsidRPr="00D65BD4" w:rsidRDefault="00D65BD4" w:rsidP="00D65BD4">
            <w:pPr>
              <w:spacing w:after="60"/>
              <w:jc w:val="center"/>
              <w:rPr>
                <w:ins w:id="1321" w:author="ERCOT" w:date="2024-02-19T08:48:00Z"/>
                <w:rFonts w:eastAsia="SimSun"/>
                <w:iCs/>
                <w:sz w:val="20"/>
                <w:szCs w:val="20"/>
              </w:rPr>
            </w:pPr>
            <w:ins w:id="1322" w:author="ERCOT" w:date="2024-02-19T08:48:00Z">
              <w:r w:rsidRPr="00D65BD4">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652EAB4A" w14:textId="77777777" w:rsidR="00D65BD4" w:rsidRPr="00D65BD4" w:rsidRDefault="00D65BD4" w:rsidP="00D65BD4">
            <w:pPr>
              <w:spacing w:after="60"/>
              <w:rPr>
                <w:ins w:id="1323" w:author="ERCOT" w:date="2024-02-19T08:48:00Z"/>
                <w:rFonts w:eastAsia="SimSun"/>
                <w:iCs/>
                <w:sz w:val="20"/>
                <w:szCs w:val="20"/>
              </w:rPr>
            </w:pPr>
            <w:ins w:id="1324" w:author="ERCOT" w:date="2024-02-19T08:48:00Z">
              <w:r w:rsidRPr="00D65BD4">
                <w:rPr>
                  <w:rFonts w:eastAsia="SimSun"/>
                  <w:iCs/>
                  <w:sz w:val="20"/>
                  <w:szCs w:val="20"/>
                </w:rPr>
                <w:t>A previous RUC process for the Operating Day.</w:t>
              </w:r>
            </w:ins>
          </w:p>
        </w:tc>
      </w:tr>
      <w:tr w:rsidR="00D65BD4" w:rsidRPr="00D65BD4" w14:paraId="05CDB568" w14:textId="77777777" w:rsidTr="0003786F">
        <w:trPr>
          <w:cantSplit/>
          <w:ins w:id="1325" w:author="ERCOT" w:date="2024-02-19T08:48:00Z"/>
        </w:trPr>
        <w:tc>
          <w:tcPr>
            <w:tcW w:w="1096" w:type="pct"/>
            <w:tcBorders>
              <w:top w:val="single" w:sz="6" w:space="0" w:color="auto"/>
              <w:left w:val="single" w:sz="4" w:space="0" w:color="auto"/>
              <w:bottom w:val="single" w:sz="4" w:space="0" w:color="auto"/>
              <w:right w:val="single" w:sz="6" w:space="0" w:color="auto"/>
            </w:tcBorders>
          </w:tcPr>
          <w:p w14:paraId="7D9CE403" w14:textId="77777777" w:rsidR="00D65BD4" w:rsidRPr="00D65BD4" w:rsidRDefault="00D65BD4" w:rsidP="00D65BD4">
            <w:pPr>
              <w:spacing w:after="60"/>
              <w:rPr>
                <w:ins w:id="1326" w:author="ERCOT" w:date="2024-02-19T08:48:00Z"/>
                <w:rFonts w:eastAsia="SimSun"/>
                <w:i/>
                <w:sz w:val="20"/>
                <w:szCs w:val="20"/>
              </w:rPr>
            </w:pPr>
            <w:ins w:id="1327" w:author="ERCOT" w:date="2024-02-19T08:48:00Z">
              <w:r w:rsidRPr="00D65BD4">
                <w:rPr>
                  <w:rFonts w:eastAsia="SimSun"/>
                  <w:i/>
                  <w:sz w:val="20"/>
                  <w:szCs w:val="20"/>
                </w:rPr>
                <w:t>i</w:t>
              </w:r>
            </w:ins>
          </w:p>
        </w:tc>
        <w:tc>
          <w:tcPr>
            <w:tcW w:w="383" w:type="pct"/>
            <w:tcBorders>
              <w:top w:val="single" w:sz="6" w:space="0" w:color="auto"/>
              <w:left w:val="single" w:sz="6" w:space="0" w:color="auto"/>
              <w:bottom w:val="single" w:sz="4" w:space="0" w:color="auto"/>
              <w:right w:val="single" w:sz="6" w:space="0" w:color="auto"/>
            </w:tcBorders>
          </w:tcPr>
          <w:p w14:paraId="06E43444" w14:textId="77777777" w:rsidR="00D65BD4" w:rsidRPr="00D65BD4" w:rsidRDefault="00D65BD4" w:rsidP="00D65BD4">
            <w:pPr>
              <w:spacing w:after="60"/>
              <w:jc w:val="center"/>
              <w:rPr>
                <w:ins w:id="1328" w:author="ERCOT" w:date="2024-02-19T08:48:00Z"/>
                <w:rFonts w:eastAsia="SimSun"/>
                <w:iCs/>
                <w:sz w:val="20"/>
                <w:szCs w:val="20"/>
              </w:rPr>
            </w:pPr>
            <w:ins w:id="1329" w:author="ERCOT" w:date="2024-02-19T08:48:00Z">
              <w:r w:rsidRPr="00D65BD4">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7BB5BAD7" w14:textId="77777777" w:rsidR="00D65BD4" w:rsidRPr="00D65BD4" w:rsidRDefault="00D65BD4" w:rsidP="00D65BD4">
            <w:pPr>
              <w:spacing w:after="60"/>
              <w:rPr>
                <w:ins w:id="1330" w:author="ERCOT" w:date="2024-02-19T08:48:00Z"/>
                <w:rFonts w:eastAsia="SimSun"/>
                <w:iCs/>
                <w:sz w:val="20"/>
                <w:szCs w:val="20"/>
              </w:rPr>
            </w:pPr>
            <w:ins w:id="1331" w:author="ERCOT" w:date="2024-02-19T08:48:00Z">
              <w:r w:rsidRPr="00D65BD4">
                <w:rPr>
                  <w:rFonts w:eastAsia="SimSun"/>
                  <w:iCs/>
                  <w:sz w:val="20"/>
                  <w:szCs w:val="20"/>
                </w:rPr>
                <w:t>A 15-minute Settlement Interval.</w:t>
              </w:r>
            </w:ins>
          </w:p>
        </w:tc>
      </w:tr>
      <w:tr w:rsidR="00D65BD4" w:rsidRPr="00D65BD4" w14:paraId="49D18A3E" w14:textId="77777777" w:rsidTr="0003786F">
        <w:trPr>
          <w:cantSplit/>
          <w:ins w:id="1332" w:author="ERCOT" w:date="2024-02-19T08:48:00Z"/>
        </w:trPr>
        <w:tc>
          <w:tcPr>
            <w:tcW w:w="1096" w:type="pct"/>
            <w:tcBorders>
              <w:top w:val="single" w:sz="6" w:space="0" w:color="auto"/>
              <w:left w:val="single" w:sz="4" w:space="0" w:color="auto"/>
              <w:bottom w:val="single" w:sz="4" w:space="0" w:color="auto"/>
              <w:right w:val="single" w:sz="6" w:space="0" w:color="auto"/>
            </w:tcBorders>
          </w:tcPr>
          <w:p w14:paraId="3FB50E74" w14:textId="77777777" w:rsidR="00D65BD4" w:rsidRPr="00D65BD4" w:rsidRDefault="00D65BD4" w:rsidP="00D65BD4">
            <w:pPr>
              <w:spacing w:after="60"/>
              <w:rPr>
                <w:ins w:id="1333" w:author="ERCOT" w:date="2024-02-19T08:48:00Z"/>
                <w:rFonts w:eastAsia="SimSun"/>
                <w:i/>
                <w:sz w:val="20"/>
                <w:szCs w:val="20"/>
              </w:rPr>
            </w:pPr>
            <w:ins w:id="1334" w:author="ERCOT" w:date="2024-02-19T08:48:00Z">
              <w:r w:rsidRPr="00D65BD4">
                <w:rPr>
                  <w:rFonts w:eastAsia="SimSun"/>
                  <w:i/>
                  <w:sz w:val="20"/>
                  <w:szCs w:val="20"/>
                </w:rPr>
                <w:t>h</w:t>
              </w:r>
            </w:ins>
          </w:p>
        </w:tc>
        <w:tc>
          <w:tcPr>
            <w:tcW w:w="383" w:type="pct"/>
            <w:tcBorders>
              <w:top w:val="single" w:sz="6" w:space="0" w:color="auto"/>
              <w:left w:val="single" w:sz="6" w:space="0" w:color="auto"/>
              <w:bottom w:val="single" w:sz="4" w:space="0" w:color="auto"/>
              <w:right w:val="single" w:sz="6" w:space="0" w:color="auto"/>
            </w:tcBorders>
          </w:tcPr>
          <w:p w14:paraId="1FF85069" w14:textId="77777777" w:rsidR="00D65BD4" w:rsidRPr="00D65BD4" w:rsidRDefault="00D65BD4" w:rsidP="00D65BD4">
            <w:pPr>
              <w:spacing w:after="60"/>
              <w:jc w:val="center"/>
              <w:rPr>
                <w:ins w:id="1335" w:author="ERCOT" w:date="2024-02-19T08:48:00Z"/>
                <w:rFonts w:eastAsia="SimSun"/>
                <w:iCs/>
                <w:sz w:val="20"/>
                <w:szCs w:val="20"/>
              </w:rPr>
            </w:pPr>
            <w:ins w:id="1336" w:author="ERCOT" w:date="2024-02-19T08:48:00Z">
              <w:r w:rsidRPr="00D65BD4">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14317E93" w14:textId="77777777" w:rsidR="00D65BD4" w:rsidRPr="00D65BD4" w:rsidRDefault="00D65BD4" w:rsidP="00D65BD4">
            <w:pPr>
              <w:spacing w:after="60"/>
              <w:rPr>
                <w:ins w:id="1337" w:author="ERCOT" w:date="2024-02-19T08:48:00Z"/>
                <w:rFonts w:eastAsia="SimSun"/>
                <w:iCs/>
                <w:sz w:val="20"/>
                <w:szCs w:val="20"/>
              </w:rPr>
            </w:pPr>
            <w:ins w:id="1338" w:author="ERCOT" w:date="2024-02-19T08:48:00Z">
              <w:r w:rsidRPr="00D65BD4">
                <w:rPr>
                  <w:rFonts w:eastAsia="SimSun"/>
                  <w:iCs/>
                  <w:sz w:val="20"/>
                  <w:szCs w:val="20"/>
                </w:rPr>
                <w:t xml:space="preserve">The hour that includes the Settlement Interval i. </w:t>
              </w:r>
            </w:ins>
          </w:p>
        </w:tc>
      </w:tr>
      <w:tr w:rsidR="00D65BD4" w:rsidRPr="00D65BD4" w14:paraId="10623684" w14:textId="77777777" w:rsidTr="0003786F">
        <w:trPr>
          <w:cantSplit/>
          <w:ins w:id="1339" w:author="ERCOT" w:date="2024-02-19T08:48:00Z"/>
        </w:trPr>
        <w:tc>
          <w:tcPr>
            <w:tcW w:w="1096" w:type="pct"/>
            <w:tcBorders>
              <w:top w:val="single" w:sz="6" w:space="0" w:color="auto"/>
              <w:left w:val="single" w:sz="4" w:space="0" w:color="auto"/>
              <w:bottom w:val="single" w:sz="4" w:space="0" w:color="auto"/>
              <w:right w:val="single" w:sz="6" w:space="0" w:color="auto"/>
            </w:tcBorders>
          </w:tcPr>
          <w:p w14:paraId="06B15940" w14:textId="77777777" w:rsidR="00D65BD4" w:rsidRPr="00D65BD4" w:rsidRDefault="00D65BD4" w:rsidP="00D65BD4">
            <w:pPr>
              <w:spacing w:after="60"/>
              <w:rPr>
                <w:ins w:id="1340" w:author="ERCOT" w:date="2024-02-19T08:48:00Z"/>
                <w:rFonts w:eastAsia="SimSun"/>
                <w:i/>
                <w:sz w:val="20"/>
                <w:szCs w:val="20"/>
              </w:rPr>
            </w:pPr>
            <w:proofErr w:type="spellStart"/>
            <w:ins w:id="1341" w:author="ERCOT" w:date="2024-02-19T08:48:00Z">
              <w:r w:rsidRPr="00D65BD4">
                <w:rPr>
                  <w:rFonts w:eastAsia="SimSun"/>
                  <w:i/>
                  <w:sz w:val="20"/>
                  <w:szCs w:val="20"/>
                </w:rPr>
                <w:t>ruc</w:t>
              </w:r>
              <w:proofErr w:type="spellEnd"/>
            </w:ins>
          </w:p>
        </w:tc>
        <w:tc>
          <w:tcPr>
            <w:tcW w:w="383" w:type="pct"/>
            <w:tcBorders>
              <w:top w:val="single" w:sz="6" w:space="0" w:color="auto"/>
              <w:left w:val="single" w:sz="6" w:space="0" w:color="auto"/>
              <w:bottom w:val="single" w:sz="4" w:space="0" w:color="auto"/>
              <w:right w:val="single" w:sz="6" w:space="0" w:color="auto"/>
            </w:tcBorders>
          </w:tcPr>
          <w:p w14:paraId="5CB98EDE" w14:textId="77777777" w:rsidR="00D65BD4" w:rsidRPr="00D65BD4" w:rsidRDefault="00D65BD4" w:rsidP="00D65BD4">
            <w:pPr>
              <w:spacing w:after="60"/>
              <w:jc w:val="center"/>
              <w:rPr>
                <w:ins w:id="1342" w:author="ERCOT" w:date="2024-02-19T08:48:00Z"/>
                <w:rFonts w:eastAsia="SimSun"/>
                <w:iCs/>
                <w:sz w:val="20"/>
                <w:szCs w:val="20"/>
              </w:rPr>
            </w:pPr>
            <w:ins w:id="1343" w:author="ERCOT" w:date="2024-02-19T08:48:00Z">
              <w:r w:rsidRPr="00D65BD4">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55AAB157" w14:textId="77777777" w:rsidR="00D65BD4" w:rsidRPr="00D65BD4" w:rsidRDefault="00D65BD4" w:rsidP="00D65BD4">
            <w:pPr>
              <w:spacing w:after="60"/>
              <w:rPr>
                <w:ins w:id="1344" w:author="ERCOT" w:date="2024-02-19T08:48:00Z"/>
                <w:rFonts w:eastAsia="SimSun"/>
                <w:iCs/>
                <w:sz w:val="20"/>
                <w:szCs w:val="20"/>
              </w:rPr>
            </w:pPr>
            <w:ins w:id="1345" w:author="ERCOT" w:date="2024-02-19T08:48:00Z">
              <w:r w:rsidRPr="00D65BD4">
                <w:rPr>
                  <w:rFonts w:eastAsia="SimSun"/>
                  <w:iCs/>
                  <w:sz w:val="20"/>
                  <w:szCs w:val="20"/>
                </w:rPr>
                <w:t xml:space="preserve">The RUC process for which this RUC </w:t>
              </w:r>
            </w:ins>
            <w:ins w:id="1346" w:author="ERCOT" w:date="2024-02-19T08:49:00Z">
              <w:r w:rsidRPr="00D65BD4">
                <w:rPr>
                  <w:rFonts w:eastAsia="SimSun"/>
                  <w:iCs/>
                  <w:sz w:val="20"/>
                  <w:szCs w:val="20"/>
                </w:rPr>
                <w:t xml:space="preserve">DRRS </w:t>
              </w:r>
            </w:ins>
            <w:ins w:id="1347" w:author="ERCOT" w:date="2024-02-19T08:48:00Z">
              <w:r w:rsidRPr="00D65BD4">
                <w:rPr>
                  <w:rFonts w:eastAsia="SimSun"/>
                  <w:iCs/>
                  <w:sz w:val="20"/>
                  <w:szCs w:val="20"/>
                </w:rPr>
                <w:t>Shortfall Ratio Share is calculated.</w:t>
              </w:r>
            </w:ins>
          </w:p>
        </w:tc>
      </w:tr>
    </w:tbl>
    <w:p w14:paraId="22D22C9D" w14:textId="77777777" w:rsidR="00D65BD4" w:rsidRPr="00D65BD4" w:rsidRDefault="00D65BD4" w:rsidP="00D65BD4">
      <w:pPr>
        <w:keepNext/>
        <w:tabs>
          <w:tab w:val="left" w:pos="1620"/>
        </w:tabs>
        <w:spacing w:before="480" w:after="240"/>
        <w:outlineLvl w:val="4"/>
        <w:rPr>
          <w:ins w:id="1348" w:author="ERCOT" w:date="2024-02-15T11:49:00Z"/>
          <w:rFonts w:eastAsia="SimSun"/>
          <w:b/>
          <w:bCs/>
          <w:i/>
          <w:iCs/>
          <w:szCs w:val="26"/>
        </w:rPr>
      </w:pPr>
      <w:ins w:id="1349" w:author="ERCOT" w:date="2024-02-15T11:49:00Z">
        <w:r w:rsidRPr="00D65BD4">
          <w:rPr>
            <w:rFonts w:eastAsia="SimSun"/>
            <w:b/>
            <w:bCs/>
            <w:i/>
            <w:iCs/>
            <w:szCs w:val="26"/>
          </w:rPr>
          <w:t>5.7.4.1.2</w:t>
        </w:r>
        <w:r w:rsidRPr="00D65BD4">
          <w:rPr>
            <w:rFonts w:eastAsia="SimSun"/>
            <w:b/>
            <w:bCs/>
            <w:i/>
            <w:iCs/>
            <w:szCs w:val="26"/>
          </w:rPr>
          <w:tab/>
          <w:t>RUC DRRS Credit</w:t>
        </w:r>
      </w:ins>
    </w:p>
    <w:p w14:paraId="74064186" w14:textId="77777777" w:rsidR="00D65BD4" w:rsidRPr="00D65BD4" w:rsidRDefault="00D65BD4" w:rsidP="00D65BD4">
      <w:pPr>
        <w:spacing w:after="240"/>
        <w:ind w:left="720" w:hanging="720"/>
        <w:rPr>
          <w:ins w:id="1350" w:author="ERCOT" w:date="2024-02-15T11:49:00Z"/>
          <w:rFonts w:eastAsia="SimSun"/>
          <w:iCs/>
          <w:szCs w:val="20"/>
        </w:rPr>
      </w:pPr>
      <w:ins w:id="1351" w:author="ERCOT" w:date="2024-02-15T11:49:00Z">
        <w:r w:rsidRPr="00D65BD4">
          <w:rPr>
            <w:rFonts w:eastAsia="SimSun"/>
            <w:iCs/>
            <w:szCs w:val="20"/>
          </w:rPr>
          <w:t>(</w:t>
        </w:r>
      </w:ins>
      <w:ins w:id="1352" w:author="ERCOT" w:date="2024-03-19T11:19:00Z">
        <w:r w:rsidRPr="00D65BD4">
          <w:rPr>
            <w:rFonts w:eastAsia="SimSun"/>
            <w:iCs/>
            <w:szCs w:val="20"/>
          </w:rPr>
          <w:t>1</w:t>
        </w:r>
      </w:ins>
      <w:ins w:id="1353" w:author="ERCOT" w:date="2024-02-15T11:49:00Z">
        <w:r w:rsidRPr="00D65BD4">
          <w:rPr>
            <w:rFonts w:eastAsia="SimSun"/>
            <w:iCs/>
            <w:szCs w:val="20"/>
          </w:rPr>
          <w:t>)</w:t>
        </w:r>
        <w:r w:rsidRPr="00D65BD4">
          <w:rPr>
            <w:rFonts w:eastAsia="SimSun"/>
            <w:iCs/>
            <w:szCs w:val="20"/>
          </w:rPr>
          <w:tab/>
          <w:t xml:space="preserve">A QSE that is charged for a DRRS shortfall in one RUC process gets a credit equal to the minimum of the QSE’s DRRS shortfall (MW) or the total RUC capacity purchased multiplied by the QSE’s DRRS shortfall ratio share.  The </w:t>
        </w:r>
      </w:ins>
      <w:ins w:id="1354" w:author="ERCOT" w:date="2024-02-16T13:51:00Z">
        <w:r w:rsidRPr="00D65BD4">
          <w:rPr>
            <w:rFonts w:eastAsia="SimSun"/>
            <w:iCs/>
            <w:szCs w:val="20"/>
          </w:rPr>
          <w:t>DRRS</w:t>
        </w:r>
      </w:ins>
      <w:ins w:id="1355" w:author="ERCOT" w:date="2024-02-15T11:49:00Z">
        <w:r w:rsidRPr="00D65BD4">
          <w:rPr>
            <w:rFonts w:eastAsia="SimSun"/>
            <w:iCs/>
            <w:szCs w:val="20"/>
          </w:rPr>
          <w:t xml:space="preserve"> credit to be used in future RUC processes for the same 15-minute Settlement Interval is calculated as follows:</w:t>
        </w:r>
      </w:ins>
    </w:p>
    <w:p w14:paraId="2F0C9E41" w14:textId="77777777" w:rsidR="00D65BD4" w:rsidRPr="00D65BD4" w:rsidRDefault="00D65BD4" w:rsidP="00D65BD4">
      <w:pPr>
        <w:spacing w:after="240"/>
        <w:ind w:left="3690" w:hanging="2970"/>
        <w:rPr>
          <w:ins w:id="1356" w:author="ERCOT" w:date="2024-02-15T11:49:00Z"/>
          <w:rFonts w:eastAsia="SimSun"/>
        </w:rPr>
      </w:pPr>
      <w:ins w:id="1357" w:author="ERCOT" w:date="2024-02-15T11:49:00Z">
        <w:r w:rsidRPr="00D65BD4">
          <w:rPr>
            <w:rFonts w:eastAsia="SimSun"/>
          </w:rPr>
          <w:t>RUCDRRCREDIT</w:t>
        </w:r>
      </w:ins>
      <w:ins w:id="1358" w:author="ERCOT" w:date="2024-05-11T20:39:00Z">
        <w:r w:rsidRPr="00D65BD4">
          <w:rPr>
            <w:rFonts w:eastAsia="SimSun"/>
          </w:rPr>
          <w:t xml:space="preserve"> </w:t>
        </w:r>
      </w:ins>
      <w:proofErr w:type="spellStart"/>
      <w:ins w:id="1359" w:author="ERCOT" w:date="2024-02-15T11:49:00Z">
        <w:r w:rsidRPr="00D65BD4">
          <w:rPr>
            <w:rFonts w:eastAsia="SimSun"/>
            <w:i/>
            <w:vertAlign w:val="subscript"/>
          </w:rPr>
          <w:t>ruc</w:t>
        </w:r>
        <w:proofErr w:type="spellEnd"/>
        <w:r w:rsidRPr="00D65BD4">
          <w:rPr>
            <w:rFonts w:eastAsia="SimSun"/>
            <w:i/>
            <w:vertAlign w:val="subscript"/>
          </w:rPr>
          <w:t>,</w:t>
        </w:r>
      </w:ins>
      <w:ins w:id="1360" w:author="ERCOT" w:date="2024-03-19T09:31:00Z">
        <w:r w:rsidRPr="00D65BD4">
          <w:rPr>
            <w:rFonts w:eastAsia="SimSun"/>
            <w:i/>
            <w:vertAlign w:val="subscript"/>
          </w:rPr>
          <w:t xml:space="preserve"> </w:t>
        </w:r>
      </w:ins>
      <w:ins w:id="1361" w:author="ERCOT" w:date="2024-02-15T11:49:00Z">
        <w:r w:rsidRPr="00D65BD4">
          <w:rPr>
            <w:rFonts w:eastAsia="SimSun"/>
            <w:i/>
            <w:vertAlign w:val="subscript"/>
          </w:rPr>
          <w:t>i,</w:t>
        </w:r>
      </w:ins>
      <w:ins w:id="1362" w:author="ERCOT" w:date="2024-03-19T09:31:00Z">
        <w:r w:rsidRPr="00D65BD4">
          <w:rPr>
            <w:rFonts w:eastAsia="SimSun"/>
            <w:i/>
            <w:vertAlign w:val="subscript"/>
          </w:rPr>
          <w:t xml:space="preserve"> </w:t>
        </w:r>
      </w:ins>
      <w:ins w:id="1363" w:author="ERCOT" w:date="2024-02-15T11:49:00Z">
        <w:r w:rsidRPr="00D65BD4">
          <w:rPr>
            <w:rFonts w:eastAsia="SimSun"/>
            <w:i/>
            <w:vertAlign w:val="subscript"/>
          </w:rPr>
          <w:t>q</w:t>
        </w:r>
        <w:r w:rsidRPr="00D65BD4">
          <w:rPr>
            <w:rFonts w:eastAsia="SimSun"/>
          </w:rPr>
          <w:tab/>
          <w:t>= Min [RUC</w:t>
        </w:r>
      </w:ins>
      <w:ins w:id="1364" w:author="ERCOT" w:date="2024-02-16T14:38:00Z">
        <w:r w:rsidRPr="00D65BD4">
          <w:rPr>
            <w:rFonts w:eastAsia="SimSun"/>
          </w:rPr>
          <w:t>DRR</w:t>
        </w:r>
      </w:ins>
      <w:ins w:id="1365" w:author="ERCOT" w:date="2024-02-15T11:49:00Z">
        <w:r w:rsidRPr="00D65BD4">
          <w:rPr>
            <w:rFonts w:eastAsia="SimSun"/>
          </w:rPr>
          <w:t>SF</w:t>
        </w:r>
      </w:ins>
      <w:ins w:id="1366" w:author="ERCOT" w:date="2024-05-11T20:39:00Z">
        <w:r w:rsidRPr="00D65BD4">
          <w:rPr>
            <w:rFonts w:eastAsia="SimSun"/>
          </w:rPr>
          <w:t xml:space="preserve"> </w:t>
        </w:r>
      </w:ins>
      <w:proofErr w:type="spellStart"/>
      <w:ins w:id="1367" w:author="ERCOT" w:date="2024-02-15T11:49:00Z">
        <w:r w:rsidRPr="00D65BD4">
          <w:rPr>
            <w:rFonts w:eastAsia="SimSun"/>
            <w:i/>
            <w:iCs/>
            <w:vertAlign w:val="subscript"/>
          </w:rPr>
          <w:t>ruc</w:t>
        </w:r>
        <w:proofErr w:type="spellEnd"/>
        <w:r w:rsidRPr="00D65BD4">
          <w:rPr>
            <w:rFonts w:eastAsia="SimSun"/>
            <w:i/>
            <w:vertAlign w:val="subscript"/>
          </w:rPr>
          <w:t>,</w:t>
        </w:r>
      </w:ins>
      <w:ins w:id="1368" w:author="ERCOT" w:date="2024-03-19T09:31:00Z">
        <w:r w:rsidRPr="00D65BD4">
          <w:rPr>
            <w:rFonts w:eastAsia="SimSun"/>
            <w:i/>
            <w:vertAlign w:val="subscript"/>
          </w:rPr>
          <w:t xml:space="preserve"> </w:t>
        </w:r>
      </w:ins>
      <w:ins w:id="1369" w:author="ERCOT" w:date="2024-02-15T11:49:00Z">
        <w:r w:rsidRPr="00D65BD4">
          <w:rPr>
            <w:rFonts w:eastAsia="SimSun"/>
            <w:i/>
            <w:vertAlign w:val="subscript"/>
          </w:rPr>
          <w:t>i,</w:t>
        </w:r>
      </w:ins>
      <w:ins w:id="1370" w:author="ERCOT" w:date="2024-03-19T09:31:00Z">
        <w:r w:rsidRPr="00D65BD4">
          <w:rPr>
            <w:rFonts w:eastAsia="SimSun"/>
            <w:i/>
            <w:vertAlign w:val="subscript"/>
          </w:rPr>
          <w:t xml:space="preserve"> </w:t>
        </w:r>
      </w:ins>
      <w:ins w:id="1371" w:author="ERCOT" w:date="2024-02-15T11:49:00Z">
        <w:r w:rsidRPr="00D65BD4">
          <w:rPr>
            <w:rFonts w:eastAsia="SimSun"/>
            <w:i/>
            <w:vertAlign w:val="subscript"/>
          </w:rPr>
          <w:t>q</w:t>
        </w:r>
        <w:r w:rsidRPr="00D65BD4">
          <w:rPr>
            <w:rFonts w:eastAsia="SimSun"/>
          </w:rPr>
          <w:t>, (RUCCAPTOT</w:t>
        </w:r>
      </w:ins>
      <w:ins w:id="1372" w:author="ERCOT" w:date="2024-05-11T20:39:00Z">
        <w:r w:rsidRPr="00D65BD4">
          <w:rPr>
            <w:rFonts w:eastAsia="SimSun"/>
          </w:rPr>
          <w:t xml:space="preserve"> </w:t>
        </w:r>
      </w:ins>
      <w:proofErr w:type="spellStart"/>
      <w:ins w:id="1373" w:author="ERCOT" w:date="2024-02-15T11:49:00Z">
        <w:r w:rsidRPr="00D65BD4">
          <w:rPr>
            <w:rFonts w:eastAsia="SimSun"/>
            <w:i/>
            <w:vertAlign w:val="subscript"/>
          </w:rPr>
          <w:t>ruc</w:t>
        </w:r>
        <w:proofErr w:type="spellEnd"/>
        <w:r w:rsidRPr="00D65BD4">
          <w:rPr>
            <w:rFonts w:eastAsia="SimSun"/>
            <w:i/>
            <w:vertAlign w:val="subscript"/>
          </w:rPr>
          <w:t>,</w:t>
        </w:r>
      </w:ins>
      <w:ins w:id="1374" w:author="ERCOT" w:date="2024-03-19T09:32:00Z">
        <w:r w:rsidRPr="00D65BD4">
          <w:rPr>
            <w:rFonts w:eastAsia="SimSun"/>
            <w:i/>
            <w:vertAlign w:val="subscript"/>
          </w:rPr>
          <w:t xml:space="preserve"> </w:t>
        </w:r>
      </w:ins>
      <w:ins w:id="1375" w:author="ERCOT" w:date="2024-02-15T11:49:00Z">
        <w:r w:rsidRPr="00D65BD4">
          <w:rPr>
            <w:rFonts w:eastAsia="SimSun"/>
            <w:i/>
            <w:vertAlign w:val="subscript"/>
          </w:rPr>
          <w:t>h</w:t>
        </w:r>
      </w:ins>
      <w:ins w:id="1376" w:author="ERCOT" w:date="2024-03-19T09:32:00Z">
        <w:r w:rsidRPr="00D65BD4">
          <w:rPr>
            <w:rFonts w:eastAsia="SimSun"/>
          </w:rPr>
          <w:t xml:space="preserve"> </w:t>
        </w:r>
      </w:ins>
      <w:ins w:id="1377" w:author="ERCOT" w:date="2024-02-15T11:49:00Z">
        <w:r w:rsidRPr="00D65BD4">
          <w:rPr>
            <w:rFonts w:eastAsia="SimSun"/>
          </w:rPr>
          <w:t>* RUC</w:t>
        </w:r>
      </w:ins>
      <w:ins w:id="1378" w:author="ERCOT" w:date="2024-02-16T14:38:00Z">
        <w:r w:rsidRPr="00D65BD4">
          <w:rPr>
            <w:rFonts w:eastAsia="SimSun"/>
          </w:rPr>
          <w:t>DRR</w:t>
        </w:r>
      </w:ins>
      <w:ins w:id="1379" w:author="ERCOT" w:date="2024-02-15T11:49:00Z">
        <w:r w:rsidRPr="00D65BD4">
          <w:rPr>
            <w:rFonts w:eastAsia="SimSun"/>
          </w:rPr>
          <w:t xml:space="preserve">SFRS </w:t>
        </w:r>
        <w:proofErr w:type="spellStart"/>
        <w:r w:rsidRPr="00D65BD4">
          <w:rPr>
            <w:rFonts w:eastAsia="SimSun"/>
            <w:i/>
            <w:vertAlign w:val="subscript"/>
          </w:rPr>
          <w:t>ruc</w:t>
        </w:r>
        <w:proofErr w:type="spellEnd"/>
        <w:r w:rsidRPr="00D65BD4">
          <w:rPr>
            <w:rFonts w:eastAsia="SimSun"/>
            <w:i/>
            <w:vertAlign w:val="subscript"/>
          </w:rPr>
          <w:t>,</w:t>
        </w:r>
      </w:ins>
      <w:ins w:id="1380" w:author="ERCOT" w:date="2024-03-19T09:32:00Z">
        <w:r w:rsidRPr="00D65BD4">
          <w:rPr>
            <w:rFonts w:eastAsia="SimSun"/>
            <w:i/>
            <w:vertAlign w:val="subscript"/>
          </w:rPr>
          <w:t xml:space="preserve"> </w:t>
        </w:r>
      </w:ins>
      <w:ins w:id="1381" w:author="ERCOT" w:date="2024-02-15T11:49:00Z">
        <w:r w:rsidRPr="00D65BD4">
          <w:rPr>
            <w:rFonts w:eastAsia="SimSun"/>
            <w:i/>
            <w:vertAlign w:val="subscript"/>
          </w:rPr>
          <w:t>i,</w:t>
        </w:r>
      </w:ins>
      <w:ins w:id="1382" w:author="ERCOT" w:date="2024-03-19T09:32:00Z">
        <w:r w:rsidRPr="00D65BD4">
          <w:rPr>
            <w:rFonts w:eastAsia="SimSun"/>
            <w:i/>
            <w:vertAlign w:val="subscript"/>
          </w:rPr>
          <w:t xml:space="preserve"> </w:t>
        </w:r>
      </w:ins>
      <w:ins w:id="1383" w:author="ERCOT" w:date="2024-02-15T11:49:00Z">
        <w:r w:rsidRPr="00D65BD4">
          <w:rPr>
            <w:rFonts w:eastAsia="SimSun"/>
            <w:i/>
            <w:vertAlign w:val="subscript"/>
          </w:rPr>
          <w:t>q</w:t>
        </w:r>
        <w:r w:rsidRPr="00D65BD4">
          <w:rPr>
            <w:rFonts w:eastAsia="SimSun"/>
          </w:rPr>
          <w:t>)]</w:t>
        </w:r>
      </w:ins>
    </w:p>
    <w:p w14:paraId="121FDEBC" w14:textId="77777777" w:rsidR="00D65BD4" w:rsidRPr="00D65BD4" w:rsidRDefault="00D65BD4" w:rsidP="00D65BD4">
      <w:pPr>
        <w:tabs>
          <w:tab w:val="left" w:pos="2340"/>
          <w:tab w:val="left" w:pos="3420"/>
        </w:tabs>
        <w:spacing w:before="240"/>
        <w:jc w:val="both"/>
        <w:rPr>
          <w:ins w:id="1384" w:author="ERCOT" w:date="2024-02-15T12:23:00Z"/>
          <w:rFonts w:eastAsia="SimSun"/>
        </w:rPr>
      </w:pPr>
      <w:ins w:id="1385" w:author="ERCOT" w:date="2024-02-15T12:23:00Z">
        <w:r w:rsidRPr="00D65BD4">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45"/>
        <w:gridCol w:w="720"/>
        <w:gridCol w:w="6460"/>
      </w:tblGrid>
      <w:tr w:rsidR="00D65BD4" w:rsidRPr="00D65BD4" w14:paraId="7655D90E" w14:textId="77777777" w:rsidTr="0003786F">
        <w:trPr>
          <w:cantSplit/>
          <w:tblHeader/>
          <w:ins w:id="1386" w:author="ERCOT" w:date="2024-02-15T12:23:00Z"/>
        </w:trPr>
        <w:tc>
          <w:tcPr>
            <w:tcW w:w="1191" w:type="pct"/>
          </w:tcPr>
          <w:p w14:paraId="6BB091D5" w14:textId="77777777" w:rsidR="00D65BD4" w:rsidRPr="00D65BD4" w:rsidRDefault="00D65BD4" w:rsidP="00D65BD4">
            <w:pPr>
              <w:spacing w:after="240"/>
              <w:rPr>
                <w:ins w:id="1387" w:author="ERCOT" w:date="2024-02-15T12:23:00Z"/>
                <w:rFonts w:eastAsia="SimSun"/>
                <w:b/>
                <w:iCs/>
                <w:sz w:val="20"/>
                <w:szCs w:val="20"/>
              </w:rPr>
            </w:pPr>
            <w:ins w:id="1388" w:author="ERCOT" w:date="2024-02-15T12:23:00Z">
              <w:r w:rsidRPr="00D65BD4">
                <w:rPr>
                  <w:rFonts w:eastAsia="SimSun"/>
                  <w:b/>
                  <w:iCs/>
                  <w:sz w:val="20"/>
                  <w:szCs w:val="20"/>
                </w:rPr>
                <w:t>Variable</w:t>
              </w:r>
            </w:ins>
          </w:p>
        </w:tc>
        <w:tc>
          <w:tcPr>
            <w:tcW w:w="382" w:type="pct"/>
          </w:tcPr>
          <w:p w14:paraId="6FD799C7" w14:textId="77777777" w:rsidR="00D65BD4" w:rsidRPr="00D65BD4" w:rsidRDefault="00D65BD4" w:rsidP="00D65BD4">
            <w:pPr>
              <w:spacing w:after="240"/>
              <w:jc w:val="center"/>
              <w:rPr>
                <w:ins w:id="1389" w:author="ERCOT" w:date="2024-02-15T12:23:00Z"/>
                <w:rFonts w:eastAsia="SimSun"/>
                <w:b/>
                <w:iCs/>
                <w:sz w:val="20"/>
                <w:szCs w:val="20"/>
              </w:rPr>
            </w:pPr>
            <w:ins w:id="1390" w:author="ERCOT" w:date="2024-02-15T12:23:00Z">
              <w:r w:rsidRPr="00D65BD4">
                <w:rPr>
                  <w:rFonts w:eastAsia="SimSun"/>
                  <w:b/>
                  <w:iCs/>
                  <w:sz w:val="20"/>
                  <w:szCs w:val="20"/>
                </w:rPr>
                <w:t>Unit</w:t>
              </w:r>
            </w:ins>
          </w:p>
        </w:tc>
        <w:tc>
          <w:tcPr>
            <w:tcW w:w="3427" w:type="pct"/>
          </w:tcPr>
          <w:p w14:paraId="3D335BCF" w14:textId="77777777" w:rsidR="00D65BD4" w:rsidRPr="00D65BD4" w:rsidRDefault="00D65BD4" w:rsidP="00D65BD4">
            <w:pPr>
              <w:spacing w:after="240"/>
              <w:rPr>
                <w:ins w:id="1391" w:author="ERCOT" w:date="2024-02-15T12:23:00Z"/>
                <w:rFonts w:eastAsia="SimSun"/>
                <w:b/>
                <w:iCs/>
                <w:sz w:val="20"/>
                <w:szCs w:val="20"/>
              </w:rPr>
            </w:pPr>
            <w:ins w:id="1392" w:author="ERCOT" w:date="2024-02-15T12:23:00Z">
              <w:r w:rsidRPr="00D65BD4">
                <w:rPr>
                  <w:rFonts w:eastAsia="SimSun"/>
                  <w:b/>
                  <w:iCs/>
                  <w:sz w:val="20"/>
                  <w:szCs w:val="20"/>
                </w:rPr>
                <w:t>Definition</w:t>
              </w:r>
            </w:ins>
          </w:p>
        </w:tc>
      </w:tr>
      <w:tr w:rsidR="00D65BD4" w:rsidRPr="00D65BD4" w14:paraId="2222EF54" w14:textId="77777777" w:rsidTr="0003786F">
        <w:trPr>
          <w:cantSplit/>
          <w:ins w:id="1393" w:author="ERCOT" w:date="2024-02-15T12:23:00Z"/>
        </w:trPr>
        <w:tc>
          <w:tcPr>
            <w:tcW w:w="1191" w:type="pct"/>
          </w:tcPr>
          <w:p w14:paraId="5674EB84" w14:textId="77777777" w:rsidR="00D65BD4" w:rsidRPr="00D65BD4" w:rsidRDefault="00D65BD4" w:rsidP="00D65BD4">
            <w:pPr>
              <w:spacing w:after="60"/>
              <w:rPr>
                <w:ins w:id="1394" w:author="ERCOT" w:date="2024-02-15T12:23:00Z"/>
                <w:rFonts w:eastAsia="SimSun"/>
                <w:iCs/>
                <w:sz w:val="20"/>
                <w:szCs w:val="20"/>
              </w:rPr>
            </w:pPr>
            <w:ins w:id="1395" w:author="ERCOT" w:date="2024-02-19T08:50:00Z">
              <w:r w:rsidRPr="00D65BD4">
                <w:rPr>
                  <w:rFonts w:eastAsia="SimSun"/>
                  <w:iCs/>
                  <w:sz w:val="20"/>
                  <w:szCs w:val="20"/>
                </w:rPr>
                <w:t xml:space="preserve">RUCDRRCREDIT </w:t>
              </w:r>
            </w:ins>
            <w:proofErr w:type="spellStart"/>
            <w:ins w:id="1396" w:author="ERCOT" w:date="2024-03-19T09:31:00Z">
              <w:r w:rsidRPr="00D65BD4">
                <w:rPr>
                  <w:rFonts w:eastAsia="SimSun"/>
                  <w:i/>
                  <w:sz w:val="20"/>
                  <w:szCs w:val="20"/>
                  <w:vertAlign w:val="subscript"/>
                </w:rPr>
                <w:t>ruc</w:t>
              </w:r>
              <w:proofErr w:type="spellEnd"/>
              <w:r w:rsidRPr="00D65BD4">
                <w:rPr>
                  <w:rFonts w:eastAsia="SimSun"/>
                  <w:i/>
                  <w:sz w:val="20"/>
                  <w:szCs w:val="20"/>
                  <w:vertAlign w:val="subscript"/>
                </w:rPr>
                <w:t xml:space="preserve">, </w:t>
              </w:r>
            </w:ins>
            <w:ins w:id="1397" w:author="ERCOT" w:date="2024-02-19T08:50:00Z">
              <w:r w:rsidRPr="00D65BD4">
                <w:rPr>
                  <w:rFonts w:eastAsia="SimSun"/>
                  <w:i/>
                  <w:iCs/>
                  <w:sz w:val="20"/>
                  <w:szCs w:val="20"/>
                  <w:vertAlign w:val="subscript"/>
                </w:rPr>
                <w:t>q, i</w:t>
              </w:r>
            </w:ins>
          </w:p>
        </w:tc>
        <w:tc>
          <w:tcPr>
            <w:tcW w:w="382" w:type="pct"/>
          </w:tcPr>
          <w:p w14:paraId="5E7C037D" w14:textId="77777777" w:rsidR="00D65BD4" w:rsidRPr="00D65BD4" w:rsidRDefault="00D65BD4" w:rsidP="00D65BD4">
            <w:pPr>
              <w:spacing w:after="60"/>
              <w:jc w:val="center"/>
              <w:rPr>
                <w:ins w:id="1398" w:author="ERCOT" w:date="2024-02-15T12:23:00Z"/>
                <w:rFonts w:eastAsia="SimSun"/>
                <w:iCs/>
                <w:sz w:val="20"/>
                <w:szCs w:val="20"/>
              </w:rPr>
            </w:pPr>
            <w:ins w:id="1399" w:author="ERCOT" w:date="2024-02-19T08:50:00Z">
              <w:r w:rsidRPr="00D65BD4">
                <w:rPr>
                  <w:rFonts w:eastAsia="SimSun"/>
                  <w:iCs/>
                  <w:sz w:val="20"/>
                  <w:szCs w:val="20"/>
                </w:rPr>
                <w:t>MW</w:t>
              </w:r>
            </w:ins>
          </w:p>
        </w:tc>
        <w:tc>
          <w:tcPr>
            <w:tcW w:w="3427" w:type="pct"/>
          </w:tcPr>
          <w:p w14:paraId="569EB8C3" w14:textId="77777777" w:rsidR="00D65BD4" w:rsidRPr="00D65BD4" w:rsidRDefault="00D65BD4" w:rsidP="00D65BD4">
            <w:pPr>
              <w:spacing w:after="60"/>
              <w:rPr>
                <w:ins w:id="1400" w:author="ERCOT" w:date="2024-02-15T12:23:00Z"/>
                <w:rFonts w:eastAsia="SimSun"/>
                <w:iCs/>
                <w:sz w:val="20"/>
                <w:szCs w:val="20"/>
              </w:rPr>
            </w:pPr>
            <w:ins w:id="1401" w:author="ERCOT" w:date="2024-02-19T08:50:00Z">
              <w:r w:rsidRPr="00D65BD4">
                <w:rPr>
                  <w:rFonts w:eastAsia="SimSun"/>
                  <w:i/>
                  <w:iCs/>
                  <w:sz w:val="20"/>
                  <w:szCs w:val="20"/>
                </w:rPr>
                <w:t>RUC DRRS Credit by QSE</w:t>
              </w:r>
              <w:r w:rsidRPr="00D65BD4">
                <w:rPr>
                  <w:rFonts w:eastAsia="SimSun"/>
                  <w:iCs/>
                  <w:sz w:val="20"/>
                  <w:szCs w:val="20"/>
                </w:rPr>
                <w:t xml:space="preserve">—The QSE </w:t>
              </w:r>
              <w:r w:rsidRPr="00D65BD4">
                <w:rPr>
                  <w:rFonts w:eastAsia="SimSun"/>
                  <w:i/>
                  <w:iCs/>
                  <w:sz w:val="20"/>
                  <w:szCs w:val="20"/>
                </w:rPr>
                <w:t>q</w:t>
              </w:r>
              <w:r w:rsidRPr="00D65BD4">
                <w:rPr>
                  <w:rFonts w:eastAsia="SimSun"/>
                  <w:iCs/>
                  <w:sz w:val="20"/>
                  <w:szCs w:val="20"/>
                </w:rPr>
                <w:t xml:space="preserve">’s DRRS credit resulting from DRRS paid through the RUC DRRS Short Amount for RUC process </w:t>
              </w:r>
              <w:r w:rsidRPr="00D65BD4">
                <w:rPr>
                  <w:rFonts w:eastAsia="SimSun"/>
                  <w:i/>
                  <w:iCs/>
                  <w:sz w:val="20"/>
                  <w:szCs w:val="20"/>
                </w:rPr>
                <w:t>z</w:t>
              </w:r>
              <w:r w:rsidRPr="00D65BD4">
                <w:rPr>
                  <w:rFonts w:eastAsia="SimSun"/>
                  <w:iCs/>
                  <w:sz w:val="20"/>
                  <w:szCs w:val="20"/>
                </w:rPr>
                <w:t xml:space="preserve"> for the 15-minute Settlement Interval</w:t>
              </w:r>
              <w:r w:rsidRPr="00D65BD4">
                <w:rPr>
                  <w:rFonts w:eastAsia="SimSun"/>
                  <w:i/>
                  <w:iCs/>
                  <w:sz w:val="20"/>
                  <w:szCs w:val="20"/>
                </w:rPr>
                <w:t xml:space="preserve"> i</w:t>
              </w:r>
              <w:r w:rsidRPr="00D65BD4">
                <w:rPr>
                  <w:rFonts w:eastAsia="SimSun"/>
                  <w:iCs/>
                  <w:sz w:val="20"/>
                  <w:szCs w:val="20"/>
                </w:rPr>
                <w:t>.</w:t>
              </w:r>
            </w:ins>
          </w:p>
        </w:tc>
      </w:tr>
      <w:tr w:rsidR="00D65BD4" w:rsidRPr="00D65BD4" w14:paraId="22F611A2" w14:textId="77777777" w:rsidTr="0003786F">
        <w:trPr>
          <w:cantSplit/>
          <w:ins w:id="1402" w:author="ERCOT" w:date="2024-02-19T08:50:00Z"/>
        </w:trPr>
        <w:tc>
          <w:tcPr>
            <w:tcW w:w="1191" w:type="pct"/>
          </w:tcPr>
          <w:p w14:paraId="31441EDE" w14:textId="77777777" w:rsidR="00D65BD4" w:rsidRPr="00D65BD4" w:rsidRDefault="00D65BD4" w:rsidP="00D65BD4">
            <w:pPr>
              <w:spacing w:after="60"/>
              <w:rPr>
                <w:ins w:id="1403" w:author="ERCOT" w:date="2024-02-19T08:50:00Z"/>
                <w:rFonts w:eastAsia="SimSun"/>
                <w:iCs/>
                <w:sz w:val="20"/>
                <w:szCs w:val="20"/>
              </w:rPr>
            </w:pPr>
            <w:ins w:id="1404" w:author="ERCOT" w:date="2024-02-19T08:51:00Z">
              <w:r w:rsidRPr="00D65BD4">
                <w:rPr>
                  <w:rFonts w:eastAsia="SimSun"/>
                  <w:iCs/>
                  <w:sz w:val="20"/>
                  <w:szCs w:val="20"/>
                </w:rPr>
                <w:t xml:space="preserve">RUCDRRSFRS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ins>
          </w:p>
        </w:tc>
        <w:tc>
          <w:tcPr>
            <w:tcW w:w="382" w:type="pct"/>
          </w:tcPr>
          <w:p w14:paraId="1D60EAB7" w14:textId="77777777" w:rsidR="00D65BD4" w:rsidRPr="00D65BD4" w:rsidRDefault="00D65BD4" w:rsidP="00D65BD4">
            <w:pPr>
              <w:spacing w:after="60"/>
              <w:jc w:val="center"/>
              <w:rPr>
                <w:ins w:id="1405" w:author="ERCOT" w:date="2024-02-19T08:50:00Z"/>
                <w:rFonts w:eastAsia="SimSun"/>
                <w:iCs/>
                <w:sz w:val="20"/>
                <w:szCs w:val="20"/>
              </w:rPr>
            </w:pPr>
            <w:ins w:id="1406" w:author="ERCOT" w:date="2024-02-19T08:51:00Z">
              <w:r w:rsidRPr="00D65BD4">
                <w:rPr>
                  <w:rFonts w:eastAsia="SimSun"/>
                  <w:iCs/>
                  <w:sz w:val="20"/>
                  <w:szCs w:val="20"/>
                </w:rPr>
                <w:t>none</w:t>
              </w:r>
            </w:ins>
          </w:p>
        </w:tc>
        <w:tc>
          <w:tcPr>
            <w:tcW w:w="3427" w:type="pct"/>
          </w:tcPr>
          <w:p w14:paraId="2A192D92" w14:textId="77777777" w:rsidR="00D65BD4" w:rsidRPr="00D65BD4" w:rsidRDefault="00D65BD4" w:rsidP="00D65BD4">
            <w:pPr>
              <w:spacing w:after="60"/>
              <w:rPr>
                <w:ins w:id="1407" w:author="ERCOT" w:date="2024-02-19T08:50:00Z"/>
                <w:rFonts w:eastAsia="SimSun"/>
                <w:i/>
                <w:iCs/>
                <w:sz w:val="20"/>
                <w:szCs w:val="20"/>
              </w:rPr>
            </w:pPr>
            <w:ins w:id="1408" w:author="ERCOT" w:date="2024-02-19T08:51:00Z">
              <w:r w:rsidRPr="00D65BD4">
                <w:rPr>
                  <w:rFonts w:eastAsia="SimSun"/>
                  <w:i/>
                  <w:iCs/>
                  <w:sz w:val="20"/>
                  <w:szCs w:val="20"/>
                </w:rPr>
                <w:t>RUC DRRS Shortfall Ratio Share</w:t>
              </w:r>
              <w:r w:rsidRPr="00D65BD4">
                <w:rPr>
                  <w:rFonts w:eastAsia="SimSun"/>
                  <w:iCs/>
                  <w:sz w:val="20"/>
                  <w:szCs w:val="20"/>
                </w:rPr>
                <w:t>—The ratio of the QSE</w:t>
              </w:r>
              <w:r w:rsidRPr="00D65BD4">
                <w:rPr>
                  <w:rFonts w:eastAsia="SimSun"/>
                  <w:i/>
                  <w:iCs/>
                  <w:sz w:val="20"/>
                  <w:szCs w:val="20"/>
                </w:rPr>
                <w:t xml:space="preserve"> q</w:t>
              </w:r>
              <w:r w:rsidRPr="00D65BD4">
                <w:rPr>
                  <w:rFonts w:eastAsia="SimSun"/>
                  <w:iCs/>
                  <w:sz w:val="20"/>
                  <w:szCs w:val="20"/>
                </w:rPr>
                <w:t>’s DRRS shortfall to the sum of all QSEs’ DRRS shortfalls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for the 15-minute Settlement Interval</w:t>
              </w:r>
              <w:r w:rsidRPr="00D65BD4">
                <w:rPr>
                  <w:rFonts w:eastAsia="SimSun"/>
                  <w:i/>
                  <w:iCs/>
                  <w:sz w:val="20"/>
                  <w:szCs w:val="20"/>
                </w:rPr>
                <w:t xml:space="preserve"> i</w:t>
              </w:r>
              <w:r w:rsidRPr="00D65BD4">
                <w:rPr>
                  <w:rFonts w:eastAsia="SimSun"/>
                  <w:iCs/>
                  <w:sz w:val="20"/>
                  <w:szCs w:val="20"/>
                </w:rPr>
                <w:t xml:space="preserve">.  </w:t>
              </w:r>
            </w:ins>
          </w:p>
        </w:tc>
      </w:tr>
      <w:tr w:rsidR="00D65BD4" w:rsidRPr="00D65BD4" w14:paraId="6B00D351" w14:textId="77777777" w:rsidTr="0003786F">
        <w:trPr>
          <w:cantSplit/>
          <w:ins w:id="1409" w:author="ERCOT" w:date="2024-02-19T08:50:00Z"/>
        </w:trPr>
        <w:tc>
          <w:tcPr>
            <w:tcW w:w="1191" w:type="pct"/>
          </w:tcPr>
          <w:p w14:paraId="550F344A" w14:textId="77777777" w:rsidR="00D65BD4" w:rsidRPr="00D65BD4" w:rsidRDefault="00D65BD4" w:rsidP="00D65BD4">
            <w:pPr>
              <w:spacing w:after="60"/>
              <w:rPr>
                <w:ins w:id="1410" w:author="ERCOT" w:date="2024-02-19T08:50:00Z"/>
                <w:rFonts w:eastAsia="SimSun"/>
                <w:iCs/>
                <w:sz w:val="20"/>
                <w:szCs w:val="20"/>
              </w:rPr>
            </w:pPr>
            <w:ins w:id="1411" w:author="ERCOT" w:date="2024-02-19T08:51:00Z">
              <w:r w:rsidRPr="00D65BD4">
                <w:rPr>
                  <w:rFonts w:eastAsia="SimSun"/>
                  <w:iCs/>
                  <w:sz w:val="20"/>
                  <w:szCs w:val="20"/>
                </w:rPr>
                <w:lastRenderedPageBreak/>
                <w:t xml:space="preserve">RUCDRRSF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ins>
          </w:p>
        </w:tc>
        <w:tc>
          <w:tcPr>
            <w:tcW w:w="382" w:type="pct"/>
          </w:tcPr>
          <w:p w14:paraId="4355DCD0" w14:textId="77777777" w:rsidR="00D65BD4" w:rsidRPr="00D65BD4" w:rsidRDefault="00D65BD4" w:rsidP="00D65BD4">
            <w:pPr>
              <w:spacing w:after="60"/>
              <w:jc w:val="center"/>
              <w:rPr>
                <w:ins w:id="1412" w:author="ERCOT" w:date="2024-02-19T08:50:00Z"/>
                <w:rFonts w:eastAsia="SimSun"/>
                <w:iCs/>
                <w:sz w:val="20"/>
                <w:szCs w:val="20"/>
              </w:rPr>
            </w:pPr>
            <w:ins w:id="1413" w:author="ERCOT" w:date="2024-02-19T08:51:00Z">
              <w:r w:rsidRPr="00D65BD4">
                <w:rPr>
                  <w:rFonts w:eastAsia="SimSun"/>
                  <w:iCs/>
                  <w:sz w:val="20"/>
                  <w:szCs w:val="20"/>
                </w:rPr>
                <w:t>MW</w:t>
              </w:r>
            </w:ins>
          </w:p>
        </w:tc>
        <w:tc>
          <w:tcPr>
            <w:tcW w:w="3427" w:type="pct"/>
          </w:tcPr>
          <w:p w14:paraId="500500E9" w14:textId="77777777" w:rsidR="00D65BD4" w:rsidRPr="00D65BD4" w:rsidRDefault="00D65BD4" w:rsidP="00D65BD4">
            <w:pPr>
              <w:spacing w:after="60"/>
              <w:rPr>
                <w:ins w:id="1414" w:author="ERCOT" w:date="2024-02-19T08:50:00Z"/>
                <w:rFonts w:eastAsia="SimSun"/>
                <w:i/>
                <w:iCs/>
                <w:sz w:val="20"/>
                <w:szCs w:val="20"/>
              </w:rPr>
            </w:pPr>
            <w:ins w:id="1415" w:author="ERCOT" w:date="2024-02-19T08:51:00Z">
              <w:r w:rsidRPr="00D65BD4">
                <w:rPr>
                  <w:rFonts w:eastAsia="SimSun"/>
                  <w:i/>
                  <w:iCs/>
                  <w:sz w:val="20"/>
                  <w:szCs w:val="20"/>
                </w:rPr>
                <w:t>RUC DRRS Shortfall</w:t>
              </w:r>
              <w:r w:rsidRPr="00D65BD4">
                <w:rPr>
                  <w:rFonts w:eastAsia="SimSun"/>
                  <w:iCs/>
                  <w:sz w:val="20"/>
                  <w:szCs w:val="20"/>
                </w:rPr>
                <w:t>—The QSE</w:t>
              </w:r>
              <w:r w:rsidRPr="00D65BD4">
                <w:rPr>
                  <w:rFonts w:eastAsia="SimSun"/>
                  <w:i/>
                  <w:iCs/>
                  <w:sz w:val="20"/>
                  <w:szCs w:val="20"/>
                </w:rPr>
                <w:t xml:space="preserve"> q</w:t>
              </w:r>
              <w:r w:rsidRPr="00D65BD4">
                <w:rPr>
                  <w:rFonts w:eastAsia="SimSun"/>
                  <w:iCs/>
                  <w:sz w:val="20"/>
                  <w:szCs w:val="20"/>
                </w:rPr>
                <w:t xml:space="preserve">’s DRRS shortfall for a particular RUC process </w:t>
              </w:r>
              <w:proofErr w:type="spellStart"/>
              <w:r w:rsidRPr="00D65BD4">
                <w:rPr>
                  <w:rFonts w:eastAsia="SimSun"/>
                  <w:i/>
                  <w:iCs/>
                  <w:sz w:val="20"/>
                  <w:szCs w:val="20"/>
                </w:rPr>
                <w:t>ruc</w:t>
              </w:r>
              <w:proofErr w:type="spellEnd"/>
              <w:r w:rsidRPr="00D65BD4">
                <w:rPr>
                  <w:rFonts w:eastAsia="SimSun"/>
                  <w:iCs/>
                  <w:sz w:val="20"/>
                  <w:szCs w:val="20"/>
                </w:rPr>
                <w:t xml:space="preserve"> for the 15-minute Settlement Interval</w:t>
              </w:r>
              <w:r w:rsidRPr="00D65BD4">
                <w:rPr>
                  <w:rFonts w:eastAsia="SimSun"/>
                  <w:i/>
                  <w:iCs/>
                  <w:sz w:val="20"/>
                  <w:szCs w:val="20"/>
                </w:rPr>
                <w:t xml:space="preserve"> i</w:t>
              </w:r>
              <w:r w:rsidRPr="00D65BD4">
                <w:rPr>
                  <w:rFonts w:eastAsia="SimSun"/>
                  <w:iCs/>
                  <w:sz w:val="20"/>
                  <w:szCs w:val="20"/>
                </w:rPr>
                <w:t xml:space="preserve">.  </w:t>
              </w:r>
            </w:ins>
          </w:p>
        </w:tc>
      </w:tr>
      <w:tr w:rsidR="00D65BD4" w:rsidRPr="00D65BD4" w14:paraId="58E92EFE" w14:textId="77777777" w:rsidTr="0003786F">
        <w:trPr>
          <w:cantSplit/>
          <w:ins w:id="1416" w:author="ERCOT" w:date="2024-02-19T08:50:00Z"/>
        </w:trPr>
        <w:tc>
          <w:tcPr>
            <w:tcW w:w="1191" w:type="pct"/>
          </w:tcPr>
          <w:p w14:paraId="19B7C11D" w14:textId="77777777" w:rsidR="00D65BD4" w:rsidRPr="00D65BD4" w:rsidRDefault="00D65BD4" w:rsidP="00D65BD4">
            <w:pPr>
              <w:spacing w:after="60"/>
              <w:rPr>
                <w:ins w:id="1417" w:author="ERCOT" w:date="2024-02-19T08:50:00Z"/>
                <w:rFonts w:eastAsia="SimSun"/>
                <w:iCs/>
                <w:sz w:val="20"/>
                <w:szCs w:val="20"/>
              </w:rPr>
            </w:pPr>
            <w:ins w:id="1418" w:author="ERCOT" w:date="2024-02-19T08:51:00Z">
              <w:r w:rsidRPr="00D65BD4">
                <w:rPr>
                  <w:rFonts w:eastAsia="SimSun"/>
                  <w:iCs/>
                  <w:sz w:val="20"/>
                  <w:szCs w:val="20"/>
                </w:rPr>
                <w:t>RUCCAPTOT</w:t>
              </w:r>
            </w:ins>
            <w:ins w:id="1419" w:author="ERCOT" w:date="2024-03-19T11:20:00Z">
              <w:r w:rsidRPr="00D65BD4">
                <w:rPr>
                  <w:rFonts w:eastAsia="SimSun"/>
                  <w:iCs/>
                  <w:sz w:val="20"/>
                  <w:szCs w:val="20"/>
                </w:rPr>
                <w:t xml:space="preserve"> </w:t>
              </w:r>
            </w:ins>
            <w:proofErr w:type="spellStart"/>
            <w:ins w:id="1420" w:author="ERCOT" w:date="2024-02-19T08:51:00Z">
              <w:r w:rsidRPr="00D65BD4">
                <w:rPr>
                  <w:rFonts w:eastAsia="SimSun"/>
                  <w:i/>
                  <w:iCs/>
                  <w:sz w:val="20"/>
                  <w:szCs w:val="20"/>
                  <w:vertAlign w:val="subscript"/>
                </w:rPr>
                <w:t>ruc</w:t>
              </w:r>
              <w:proofErr w:type="spellEnd"/>
              <w:r w:rsidRPr="00D65BD4">
                <w:rPr>
                  <w:rFonts w:eastAsia="SimSun"/>
                  <w:i/>
                  <w:iCs/>
                  <w:sz w:val="20"/>
                  <w:szCs w:val="20"/>
                  <w:vertAlign w:val="subscript"/>
                </w:rPr>
                <w:t>,</w:t>
              </w:r>
            </w:ins>
            <w:ins w:id="1421" w:author="ERCOT" w:date="2024-03-19T09:32:00Z">
              <w:r w:rsidRPr="00D65BD4">
                <w:rPr>
                  <w:rFonts w:eastAsia="SimSun"/>
                  <w:i/>
                  <w:iCs/>
                  <w:sz w:val="20"/>
                  <w:szCs w:val="20"/>
                  <w:vertAlign w:val="subscript"/>
                </w:rPr>
                <w:t xml:space="preserve"> </w:t>
              </w:r>
            </w:ins>
            <w:ins w:id="1422" w:author="ERCOT" w:date="2024-02-19T08:51:00Z">
              <w:r w:rsidRPr="00D65BD4">
                <w:rPr>
                  <w:rFonts w:eastAsia="SimSun"/>
                  <w:i/>
                  <w:iCs/>
                  <w:sz w:val="20"/>
                  <w:szCs w:val="20"/>
                  <w:vertAlign w:val="subscript"/>
                </w:rPr>
                <w:t>h</w:t>
              </w:r>
            </w:ins>
          </w:p>
        </w:tc>
        <w:tc>
          <w:tcPr>
            <w:tcW w:w="382" w:type="pct"/>
          </w:tcPr>
          <w:p w14:paraId="39784496" w14:textId="77777777" w:rsidR="00D65BD4" w:rsidRPr="00D65BD4" w:rsidRDefault="00D65BD4" w:rsidP="00D65BD4">
            <w:pPr>
              <w:spacing w:after="60"/>
              <w:jc w:val="center"/>
              <w:rPr>
                <w:ins w:id="1423" w:author="ERCOT" w:date="2024-02-19T08:50:00Z"/>
                <w:rFonts w:eastAsia="SimSun"/>
                <w:iCs/>
                <w:sz w:val="20"/>
                <w:szCs w:val="20"/>
              </w:rPr>
            </w:pPr>
            <w:ins w:id="1424" w:author="ERCOT" w:date="2024-02-19T08:51:00Z">
              <w:r w:rsidRPr="00D65BD4">
                <w:rPr>
                  <w:rFonts w:eastAsia="SimSun"/>
                  <w:iCs/>
                  <w:sz w:val="20"/>
                  <w:szCs w:val="20"/>
                </w:rPr>
                <w:t>MW</w:t>
              </w:r>
            </w:ins>
          </w:p>
        </w:tc>
        <w:tc>
          <w:tcPr>
            <w:tcW w:w="3427" w:type="pct"/>
          </w:tcPr>
          <w:p w14:paraId="55EBFA2B" w14:textId="77777777" w:rsidR="00D65BD4" w:rsidRPr="00D65BD4" w:rsidRDefault="00D65BD4" w:rsidP="00D65BD4">
            <w:pPr>
              <w:spacing w:after="60"/>
              <w:rPr>
                <w:ins w:id="1425" w:author="ERCOT" w:date="2024-02-19T08:50:00Z"/>
                <w:rFonts w:eastAsia="SimSun"/>
                <w:i/>
                <w:iCs/>
                <w:sz w:val="20"/>
                <w:szCs w:val="20"/>
              </w:rPr>
            </w:pPr>
            <w:ins w:id="1426" w:author="ERCOT" w:date="2024-02-19T08:51:00Z">
              <w:r w:rsidRPr="00D65BD4">
                <w:rPr>
                  <w:rFonts w:eastAsia="SimSun"/>
                  <w:i/>
                  <w:iCs/>
                  <w:sz w:val="20"/>
                  <w:szCs w:val="20"/>
                </w:rPr>
                <w:t>RUC Capacity Total</w:t>
              </w:r>
              <w:r w:rsidRPr="00D65BD4">
                <w:rPr>
                  <w:rFonts w:eastAsia="SimSun"/>
                  <w:iCs/>
                  <w:sz w:val="20"/>
                  <w:szCs w:val="20"/>
                </w:rPr>
                <w:t xml:space="preserve">—The total capacity of all RUC-committed Resources during the RUC process, for the hour that includes the 15-minute Settlement Interval.  </w:t>
              </w:r>
            </w:ins>
          </w:p>
        </w:tc>
      </w:tr>
      <w:tr w:rsidR="00D65BD4" w:rsidRPr="00D65BD4" w14:paraId="0A44B262" w14:textId="77777777" w:rsidTr="0003786F">
        <w:trPr>
          <w:cantSplit/>
          <w:ins w:id="1427" w:author="ERCOT" w:date="2024-02-19T08:50:00Z"/>
        </w:trPr>
        <w:tc>
          <w:tcPr>
            <w:tcW w:w="1191" w:type="pct"/>
          </w:tcPr>
          <w:p w14:paraId="04BCAB48" w14:textId="77777777" w:rsidR="00D65BD4" w:rsidRPr="00D65BD4" w:rsidRDefault="00D65BD4" w:rsidP="00D65BD4">
            <w:pPr>
              <w:spacing w:after="60"/>
              <w:rPr>
                <w:ins w:id="1428" w:author="ERCOT" w:date="2024-02-19T08:50:00Z"/>
                <w:rFonts w:eastAsia="SimSun"/>
                <w:i/>
                <w:sz w:val="20"/>
                <w:szCs w:val="20"/>
              </w:rPr>
            </w:pPr>
            <w:ins w:id="1429" w:author="ERCOT" w:date="2024-02-19T08:51:00Z">
              <w:r w:rsidRPr="00D65BD4">
                <w:rPr>
                  <w:rFonts w:eastAsia="SimSun"/>
                  <w:i/>
                  <w:sz w:val="20"/>
                  <w:szCs w:val="20"/>
                </w:rPr>
                <w:t>q</w:t>
              </w:r>
            </w:ins>
          </w:p>
        </w:tc>
        <w:tc>
          <w:tcPr>
            <w:tcW w:w="382" w:type="pct"/>
          </w:tcPr>
          <w:p w14:paraId="550396F0" w14:textId="77777777" w:rsidR="00D65BD4" w:rsidRPr="00D65BD4" w:rsidRDefault="00D65BD4" w:rsidP="00D65BD4">
            <w:pPr>
              <w:spacing w:after="60"/>
              <w:jc w:val="center"/>
              <w:rPr>
                <w:ins w:id="1430" w:author="ERCOT" w:date="2024-02-19T08:50:00Z"/>
                <w:rFonts w:eastAsia="SimSun"/>
                <w:iCs/>
                <w:sz w:val="20"/>
                <w:szCs w:val="20"/>
              </w:rPr>
            </w:pPr>
            <w:ins w:id="1431" w:author="ERCOT" w:date="2024-02-19T08:50:00Z">
              <w:r w:rsidRPr="00D65BD4">
                <w:rPr>
                  <w:rFonts w:eastAsia="SimSun"/>
                  <w:iCs/>
                  <w:sz w:val="20"/>
                  <w:szCs w:val="20"/>
                </w:rPr>
                <w:t>none</w:t>
              </w:r>
            </w:ins>
          </w:p>
        </w:tc>
        <w:tc>
          <w:tcPr>
            <w:tcW w:w="3427" w:type="pct"/>
          </w:tcPr>
          <w:p w14:paraId="05C24E5B" w14:textId="77777777" w:rsidR="00D65BD4" w:rsidRPr="00D65BD4" w:rsidRDefault="00D65BD4" w:rsidP="00D65BD4">
            <w:pPr>
              <w:spacing w:after="60"/>
              <w:rPr>
                <w:ins w:id="1432" w:author="ERCOT" w:date="2024-02-19T08:50:00Z"/>
                <w:rFonts w:eastAsia="SimSun"/>
                <w:i/>
                <w:iCs/>
                <w:sz w:val="20"/>
                <w:szCs w:val="20"/>
              </w:rPr>
            </w:pPr>
            <w:ins w:id="1433" w:author="ERCOT" w:date="2024-02-19T08:50:00Z">
              <w:r w:rsidRPr="00D65BD4">
                <w:rPr>
                  <w:rFonts w:eastAsia="SimSun"/>
                  <w:iCs/>
                  <w:sz w:val="20"/>
                  <w:szCs w:val="20"/>
                </w:rPr>
                <w:t>A QSE.</w:t>
              </w:r>
            </w:ins>
          </w:p>
        </w:tc>
      </w:tr>
      <w:tr w:rsidR="00D65BD4" w:rsidRPr="00D65BD4" w14:paraId="5671E853" w14:textId="77777777" w:rsidTr="0003786F">
        <w:trPr>
          <w:cantSplit/>
          <w:ins w:id="1434" w:author="ERCOT" w:date="2024-02-19T08:50:00Z"/>
        </w:trPr>
        <w:tc>
          <w:tcPr>
            <w:tcW w:w="1191" w:type="pct"/>
          </w:tcPr>
          <w:p w14:paraId="087C0B5C" w14:textId="77777777" w:rsidR="00D65BD4" w:rsidRPr="00D65BD4" w:rsidRDefault="00D65BD4" w:rsidP="00D65BD4">
            <w:pPr>
              <w:spacing w:after="60"/>
              <w:rPr>
                <w:ins w:id="1435" w:author="ERCOT" w:date="2024-02-19T08:50:00Z"/>
                <w:rFonts w:eastAsia="SimSun"/>
                <w:i/>
                <w:sz w:val="20"/>
                <w:szCs w:val="20"/>
              </w:rPr>
            </w:pPr>
            <w:ins w:id="1436" w:author="ERCOT" w:date="2024-03-19T11:20:00Z">
              <w:r w:rsidRPr="00D65BD4">
                <w:rPr>
                  <w:rFonts w:eastAsia="SimSun"/>
                  <w:i/>
                  <w:sz w:val="20"/>
                  <w:szCs w:val="20"/>
                </w:rPr>
                <w:t>i</w:t>
              </w:r>
            </w:ins>
          </w:p>
        </w:tc>
        <w:tc>
          <w:tcPr>
            <w:tcW w:w="382" w:type="pct"/>
          </w:tcPr>
          <w:p w14:paraId="19CC6CEA" w14:textId="77777777" w:rsidR="00D65BD4" w:rsidRPr="00D65BD4" w:rsidRDefault="00D65BD4" w:rsidP="00D65BD4">
            <w:pPr>
              <w:spacing w:after="60"/>
              <w:jc w:val="center"/>
              <w:rPr>
                <w:ins w:id="1437" w:author="ERCOT" w:date="2024-02-19T08:50:00Z"/>
                <w:rFonts w:eastAsia="SimSun"/>
                <w:iCs/>
                <w:sz w:val="20"/>
                <w:szCs w:val="20"/>
              </w:rPr>
            </w:pPr>
            <w:ins w:id="1438" w:author="ERCOT" w:date="2024-02-19T08:50:00Z">
              <w:r w:rsidRPr="00D65BD4">
                <w:rPr>
                  <w:rFonts w:eastAsia="SimSun"/>
                  <w:iCs/>
                  <w:sz w:val="20"/>
                  <w:szCs w:val="20"/>
                </w:rPr>
                <w:t>none</w:t>
              </w:r>
            </w:ins>
          </w:p>
        </w:tc>
        <w:tc>
          <w:tcPr>
            <w:tcW w:w="3427" w:type="pct"/>
          </w:tcPr>
          <w:p w14:paraId="527B1217" w14:textId="77777777" w:rsidR="00D65BD4" w:rsidRPr="00D65BD4" w:rsidRDefault="00D65BD4" w:rsidP="00D65BD4">
            <w:pPr>
              <w:spacing w:after="60"/>
              <w:rPr>
                <w:ins w:id="1439" w:author="ERCOT" w:date="2024-02-19T08:50:00Z"/>
                <w:rFonts w:eastAsia="SimSun"/>
                <w:i/>
                <w:iCs/>
                <w:sz w:val="20"/>
                <w:szCs w:val="20"/>
              </w:rPr>
            </w:pPr>
            <w:ins w:id="1440" w:author="ERCOT" w:date="2024-02-19T08:50:00Z">
              <w:r w:rsidRPr="00D65BD4">
                <w:rPr>
                  <w:rFonts w:eastAsia="SimSun"/>
                  <w:iCs/>
                  <w:sz w:val="20"/>
                  <w:szCs w:val="20"/>
                </w:rPr>
                <w:t>A 15-minute Settlement Interval.</w:t>
              </w:r>
            </w:ins>
          </w:p>
        </w:tc>
      </w:tr>
      <w:tr w:rsidR="00D65BD4" w:rsidRPr="00D65BD4" w14:paraId="53C0C2AF" w14:textId="77777777" w:rsidTr="0003786F">
        <w:trPr>
          <w:cantSplit/>
          <w:ins w:id="1441" w:author="ERCOT" w:date="2024-02-19T08:50:00Z"/>
        </w:trPr>
        <w:tc>
          <w:tcPr>
            <w:tcW w:w="1191" w:type="pct"/>
          </w:tcPr>
          <w:p w14:paraId="6AEAAE89" w14:textId="77777777" w:rsidR="00D65BD4" w:rsidRPr="00D65BD4" w:rsidRDefault="00D65BD4" w:rsidP="00D65BD4">
            <w:pPr>
              <w:spacing w:after="60"/>
              <w:rPr>
                <w:ins w:id="1442" w:author="ERCOT" w:date="2024-02-19T08:50:00Z"/>
                <w:rFonts w:eastAsia="SimSun"/>
                <w:iCs/>
                <w:sz w:val="20"/>
                <w:szCs w:val="20"/>
              </w:rPr>
            </w:pPr>
            <w:ins w:id="1443" w:author="ERCOT" w:date="2024-02-19T08:50:00Z">
              <w:r w:rsidRPr="00D65BD4">
                <w:rPr>
                  <w:rFonts w:eastAsia="SimSun"/>
                  <w:i/>
                  <w:iCs/>
                  <w:sz w:val="20"/>
                  <w:szCs w:val="20"/>
                </w:rPr>
                <w:t>h</w:t>
              </w:r>
            </w:ins>
          </w:p>
        </w:tc>
        <w:tc>
          <w:tcPr>
            <w:tcW w:w="382" w:type="pct"/>
          </w:tcPr>
          <w:p w14:paraId="4836BDAC" w14:textId="77777777" w:rsidR="00D65BD4" w:rsidRPr="00D65BD4" w:rsidRDefault="00D65BD4" w:rsidP="00D65BD4">
            <w:pPr>
              <w:spacing w:after="60"/>
              <w:jc w:val="center"/>
              <w:rPr>
                <w:ins w:id="1444" w:author="ERCOT" w:date="2024-02-19T08:50:00Z"/>
                <w:rFonts w:eastAsia="SimSun"/>
                <w:iCs/>
                <w:sz w:val="20"/>
                <w:szCs w:val="20"/>
              </w:rPr>
            </w:pPr>
            <w:ins w:id="1445" w:author="ERCOT" w:date="2024-02-19T08:50:00Z">
              <w:r w:rsidRPr="00D65BD4">
                <w:rPr>
                  <w:rFonts w:eastAsia="SimSun"/>
                  <w:iCs/>
                  <w:sz w:val="20"/>
                  <w:szCs w:val="20"/>
                </w:rPr>
                <w:t>none</w:t>
              </w:r>
            </w:ins>
          </w:p>
        </w:tc>
        <w:tc>
          <w:tcPr>
            <w:tcW w:w="3427" w:type="pct"/>
          </w:tcPr>
          <w:p w14:paraId="77174BB8" w14:textId="77777777" w:rsidR="00D65BD4" w:rsidRPr="00D65BD4" w:rsidRDefault="00D65BD4" w:rsidP="00D65BD4">
            <w:pPr>
              <w:spacing w:after="60"/>
              <w:rPr>
                <w:ins w:id="1446" w:author="ERCOT" w:date="2024-02-19T08:50:00Z"/>
                <w:rFonts w:eastAsia="SimSun"/>
                <w:i/>
                <w:iCs/>
                <w:sz w:val="20"/>
                <w:szCs w:val="20"/>
              </w:rPr>
            </w:pPr>
            <w:ins w:id="1447" w:author="ERCOT" w:date="2024-02-19T08:50:00Z">
              <w:r w:rsidRPr="00D65BD4">
                <w:rPr>
                  <w:rFonts w:eastAsia="SimSun"/>
                  <w:iCs/>
                  <w:sz w:val="20"/>
                  <w:szCs w:val="20"/>
                </w:rPr>
                <w:t xml:space="preserve">The hour that includes the Settlement Interval </w:t>
              </w:r>
              <w:r w:rsidRPr="00D65BD4">
                <w:rPr>
                  <w:rFonts w:eastAsia="SimSun"/>
                  <w:i/>
                  <w:iCs/>
                  <w:sz w:val="20"/>
                  <w:szCs w:val="20"/>
                </w:rPr>
                <w:t>i</w:t>
              </w:r>
              <w:r w:rsidRPr="00D65BD4">
                <w:rPr>
                  <w:rFonts w:eastAsia="SimSun"/>
                  <w:iCs/>
                  <w:sz w:val="20"/>
                  <w:szCs w:val="20"/>
                </w:rPr>
                <w:t xml:space="preserve">. </w:t>
              </w:r>
            </w:ins>
          </w:p>
        </w:tc>
      </w:tr>
      <w:tr w:rsidR="00D65BD4" w:rsidRPr="00D65BD4" w14:paraId="348EC842" w14:textId="77777777" w:rsidTr="0003786F">
        <w:trPr>
          <w:cantSplit/>
          <w:ins w:id="1448" w:author="ERCOT" w:date="2024-02-19T08:50:00Z"/>
        </w:trPr>
        <w:tc>
          <w:tcPr>
            <w:tcW w:w="1191" w:type="pct"/>
          </w:tcPr>
          <w:p w14:paraId="24F9A2B2" w14:textId="77777777" w:rsidR="00D65BD4" w:rsidRPr="00D65BD4" w:rsidRDefault="00D65BD4" w:rsidP="00D65BD4">
            <w:pPr>
              <w:spacing w:after="60"/>
              <w:rPr>
                <w:ins w:id="1449" w:author="ERCOT" w:date="2024-02-19T08:50:00Z"/>
                <w:rFonts w:eastAsia="SimSun"/>
                <w:iCs/>
                <w:sz w:val="20"/>
                <w:szCs w:val="20"/>
              </w:rPr>
            </w:pPr>
            <w:proofErr w:type="spellStart"/>
            <w:ins w:id="1450" w:author="ERCOT" w:date="2024-02-19T08:50:00Z">
              <w:r w:rsidRPr="00D65BD4">
                <w:rPr>
                  <w:rFonts w:eastAsia="SimSun"/>
                  <w:i/>
                  <w:iCs/>
                  <w:sz w:val="20"/>
                  <w:szCs w:val="20"/>
                </w:rPr>
                <w:t>ruc</w:t>
              </w:r>
              <w:proofErr w:type="spellEnd"/>
            </w:ins>
          </w:p>
        </w:tc>
        <w:tc>
          <w:tcPr>
            <w:tcW w:w="382" w:type="pct"/>
          </w:tcPr>
          <w:p w14:paraId="17E34874" w14:textId="77777777" w:rsidR="00D65BD4" w:rsidRPr="00D65BD4" w:rsidRDefault="00D65BD4" w:rsidP="00D65BD4">
            <w:pPr>
              <w:spacing w:after="60"/>
              <w:jc w:val="center"/>
              <w:rPr>
                <w:ins w:id="1451" w:author="ERCOT" w:date="2024-02-19T08:50:00Z"/>
                <w:rFonts w:eastAsia="SimSun"/>
                <w:iCs/>
                <w:sz w:val="20"/>
                <w:szCs w:val="20"/>
              </w:rPr>
            </w:pPr>
            <w:ins w:id="1452" w:author="ERCOT" w:date="2024-02-19T08:50:00Z">
              <w:r w:rsidRPr="00D65BD4">
                <w:rPr>
                  <w:rFonts w:eastAsia="SimSun"/>
                  <w:iCs/>
                  <w:sz w:val="20"/>
                  <w:szCs w:val="20"/>
                </w:rPr>
                <w:t>none</w:t>
              </w:r>
            </w:ins>
          </w:p>
        </w:tc>
        <w:tc>
          <w:tcPr>
            <w:tcW w:w="3427" w:type="pct"/>
          </w:tcPr>
          <w:p w14:paraId="055F500D" w14:textId="77777777" w:rsidR="00D65BD4" w:rsidRPr="00D65BD4" w:rsidRDefault="00D65BD4" w:rsidP="00D65BD4">
            <w:pPr>
              <w:spacing w:after="60"/>
              <w:rPr>
                <w:ins w:id="1453" w:author="ERCOT" w:date="2024-02-19T08:50:00Z"/>
                <w:rFonts w:eastAsia="SimSun"/>
                <w:i/>
                <w:iCs/>
                <w:sz w:val="20"/>
                <w:szCs w:val="20"/>
              </w:rPr>
            </w:pPr>
            <w:ins w:id="1454" w:author="ERCOT" w:date="2024-02-19T08:50:00Z">
              <w:r w:rsidRPr="00D65BD4">
                <w:rPr>
                  <w:rFonts w:eastAsia="SimSun"/>
                  <w:iCs/>
                  <w:sz w:val="20"/>
                  <w:szCs w:val="20"/>
                </w:rPr>
                <w:t xml:space="preserve">The RUC process for which this RUC </w:t>
              </w:r>
            </w:ins>
            <w:ins w:id="1455" w:author="ERCOT" w:date="2024-02-19T08:51:00Z">
              <w:r w:rsidRPr="00D65BD4">
                <w:rPr>
                  <w:rFonts w:eastAsia="SimSun"/>
                  <w:iCs/>
                  <w:sz w:val="20"/>
                  <w:szCs w:val="20"/>
                </w:rPr>
                <w:t>DRRS</w:t>
              </w:r>
            </w:ins>
            <w:ins w:id="1456" w:author="ERCOT" w:date="2024-02-19T08:50:00Z">
              <w:r w:rsidRPr="00D65BD4">
                <w:rPr>
                  <w:rFonts w:eastAsia="SimSun"/>
                  <w:iCs/>
                  <w:sz w:val="20"/>
                  <w:szCs w:val="20"/>
                </w:rPr>
                <w:t xml:space="preserve"> Credit is calculated.</w:t>
              </w:r>
            </w:ins>
          </w:p>
        </w:tc>
      </w:tr>
    </w:tbl>
    <w:p w14:paraId="64A55508" w14:textId="77777777" w:rsidR="00D65BD4" w:rsidRPr="00D65BD4" w:rsidRDefault="00D65BD4" w:rsidP="00D65BD4">
      <w:pPr>
        <w:keepNext/>
        <w:widowControl w:val="0"/>
        <w:tabs>
          <w:tab w:val="left" w:pos="1260"/>
        </w:tabs>
        <w:spacing w:before="240" w:after="240"/>
        <w:ind w:left="1267" w:hanging="1267"/>
        <w:outlineLvl w:val="3"/>
        <w:rPr>
          <w:rFonts w:eastAsia="SimSun"/>
          <w:b/>
          <w:bCs/>
          <w:snapToGrid w:val="0"/>
          <w:szCs w:val="20"/>
        </w:rPr>
      </w:pPr>
      <w:r w:rsidRPr="00D65BD4">
        <w:rPr>
          <w:rFonts w:eastAsia="SimSun"/>
          <w:b/>
          <w:bCs/>
          <w:snapToGrid w:val="0"/>
          <w:szCs w:val="20"/>
        </w:rPr>
        <w:t>5.7.4.</w:t>
      </w:r>
      <w:ins w:id="1457" w:author="ERCOT" w:date="2024-02-15T11:50:00Z">
        <w:r w:rsidRPr="00D65BD4">
          <w:rPr>
            <w:rFonts w:eastAsia="SimSun"/>
            <w:b/>
            <w:bCs/>
            <w:snapToGrid w:val="0"/>
            <w:szCs w:val="20"/>
          </w:rPr>
          <w:t>2</w:t>
        </w:r>
      </w:ins>
      <w:del w:id="1458" w:author="ERCOT" w:date="2024-02-15T11:50:00Z">
        <w:r w:rsidRPr="00D65BD4" w:rsidDel="002F1868">
          <w:rPr>
            <w:rFonts w:eastAsia="SimSun"/>
            <w:b/>
            <w:bCs/>
            <w:snapToGrid w:val="0"/>
            <w:szCs w:val="20"/>
          </w:rPr>
          <w:delText>1</w:delText>
        </w:r>
      </w:del>
      <w:r w:rsidRPr="00D65BD4">
        <w:rPr>
          <w:rFonts w:eastAsia="SimSun"/>
          <w:b/>
          <w:bCs/>
          <w:snapToGrid w:val="0"/>
          <w:szCs w:val="20"/>
        </w:rPr>
        <w:tab/>
        <w:t>RUC Capacity-Short Charge</w:t>
      </w:r>
      <w:bookmarkEnd w:id="772"/>
      <w:bookmarkEnd w:id="773"/>
      <w:bookmarkEnd w:id="774"/>
      <w:bookmarkEnd w:id="775"/>
      <w:bookmarkEnd w:id="776"/>
      <w:bookmarkEnd w:id="777"/>
      <w:bookmarkEnd w:id="778"/>
      <w:bookmarkEnd w:id="779"/>
    </w:p>
    <w:p w14:paraId="35BBF191" w14:textId="77777777" w:rsidR="00D65BD4" w:rsidRPr="00D65BD4" w:rsidRDefault="00D65BD4" w:rsidP="00D65BD4">
      <w:pPr>
        <w:spacing w:after="240"/>
        <w:ind w:left="720" w:hanging="720"/>
        <w:rPr>
          <w:rFonts w:eastAsia="SimSun"/>
          <w:iCs/>
          <w:szCs w:val="20"/>
        </w:rPr>
      </w:pPr>
      <w:r w:rsidRPr="00D65BD4">
        <w:rPr>
          <w:rFonts w:eastAsia="SimSun"/>
          <w:iCs/>
          <w:szCs w:val="20"/>
        </w:rPr>
        <w:t>(1)       The dollar amount charged to each QSE, due to capacity shortfalls for a particular RUC, for a 15-minute Settlement Interval, is the QSE’s shortfall ratio share multiplied by the total RUC Make-Whole Payments</w:t>
      </w:r>
      <w:ins w:id="1459" w:author="ERCOT" w:date="2024-02-16T13:15:00Z">
        <w:r w:rsidRPr="00D65BD4">
          <w:rPr>
            <w:rFonts w:eastAsia="SimSun"/>
            <w:iCs/>
            <w:szCs w:val="20"/>
          </w:rPr>
          <w:t>,</w:t>
        </w:r>
      </w:ins>
      <w:ins w:id="1460" w:author="ERCOT" w:date="2024-02-16T13:14:00Z">
        <w:r w:rsidRPr="00D65BD4">
          <w:rPr>
            <w:rFonts w:eastAsia="SimSun"/>
            <w:iCs/>
            <w:szCs w:val="20"/>
          </w:rPr>
          <w:t xml:space="preserve"> </w:t>
        </w:r>
        <w:r w:rsidRPr="00D65BD4">
          <w:rPr>
            <w:rFonts w:eastAsia="SimSun"/>
          </w:rPr>
          <w:t>less the total amount charged through the RUC DRRS-Short Charge,</w:t>
        </w:r>
      </w:ins>
      <w:del w:id="1461" w:author="ERCOT" w:date="2024-02-16T13:10:00Z">
        <w:r w:rsidRPr="00D65BD4" w:rsidDel="002D5144">
          <w:rPr>
            <w:rFonts w:eastAsia="SimSun"/>
            <w:iCs/>
            <w:szCs w:val="20"/>
          </w:rPr>
          <w:delText>,</w:delText>
        </w:r>
      </w:del>
      <w:r w:rsidRPr="00D65BD4">
        <w:rPr>
          <w:rFonts w:eastAsia="SimSun"/>
          <w:iCs/>
          <w:szCs w:val="20"/>
        </w:rPr>
        <w:t xml:space="preserve"> </w:t>
      </w:r>
      <w:del w:id="1462" w:author="ERCOT" w:date="2024-02-16T13:10:00Z">
        <w:r w:rsidRPr="00D65BD4">
          <w:rPr>
            <w:rFonts w:eastAsia="SimSun"/>
            <w:iCs/>
            <w:szCs w:val="20"/>
          </w:rPr>
          <w:delText xml:space="preserve">including amounts for RMR Units, </w:delText>
        </w:r>
      </w:del>
      <w:r w:rsidRPr="00D65BD4">
        <w:rPr>
          <w:rFonts w:eastAsia="SimSun"/>
          <w:iCs/>
          <w:szCs w:val="20"/>
        </w:rPr>
        <w:t>to all QSEs for that RUC, subject to a cap.  The cap on the charge to each QSE is two multiplied by the total RUC Make-Whole Payments</w:t>
      </w:r>
      <w:ins w:id="1463" w:author="ERCOT" w:date="2024-02-16T13:15:00Z">
        <w:r w:rsidRPr="00D65BD4">
          <w:rPr>
            <w:rFonts w:eastAsia="SimSun"/>
            <w:iCs/>
            <w:szCs w:val="20"/>
          </w:rPr>
          <w:t xml:space="preserve">, </w:t>
        </w:r>
        <w:r w:rsidRPr="00D65BD4">
          <w:rPr>
            <w:rFonts w:eastAsia="SimSun"/>
          </w:rPr>
          <w:t>less the total amount charged through the RUC DRRS-Short Charge</w:t>
        </w:r>
      </w:ins>
      <w:del w:id="1464" w:author="ERCOT" w:date="2024-02-16T13:15:00Z">
        <w:r w:rsidRPr="00D65BD4" w:rsidDel="00FF73CE">
          <w:rPr>
            <w:rFonts w:eastAsia="SimSun"/>
            <w:iCs/>
            <w:szCs w:val="20"/>
          </w:rPr>
          <w:delText xml:space="preserve">, </w:delText>
        </w:r>
        <w:r w:rsidRPr="00D65BD4">
          <w:rPr>
            <w:rFonts w:eastAsia="SimSun"/>
            <w:iCs/>
            <w:szCs w:val="20"/>
          </w:rPr>
          <w:delText>including amounts for RMR Units</w:delText>
        </w:r>
      </w:del>
      <w:r w:rsidRPr="00D65BD4">
        <w:rPr>
          <w:rFonts w:eastAsia="SimSun"/>
          <w:iCs/>
          <w:szCs w:val="20"/>
        </w:rPr>
        <w:t xml:space="preserve">, for all QSEs multiplied by that QSE’s capacity shortfall for that RUC process divided by the </w:t>
      </w:r>
      <w:del w:id="1465" w:author="ERCOT" w:date="2024-02-22T12:55:00Z">
        <w:r w:rsidRPr="00D65BD4">
          <w:rPr>
            <w:rFonts w:eastAsia="SimSun"/>
            <w:iCs/>
            <w:szCs w:val="20"/>
          </w:rPr>
          <w:delText xml:space="preserve">total </w:delText>
        </w:r>
      </w:del>
      <w:ins w:id="1466" w:author="ERCOT" w:date="2024-02-22T12:55:00Z">
        <w:r w:rsidRPr="00D65BD4">
          <w:rPr>
            <w:rFonts w:eastAsia="SimSun"/>
            <w:iCs/>
            <w:szCs w:val="20"/>
          </w:rPr>
          <w:t xml:space="preserve">remaining </w:t>
        </w:r>
      </w:ins>
      <w:r w:rsidRPr="00D65BD4">
        <w:rPr>
          <w:rFonts w:eastAsia="SimSun"/>
          <w:iCs/>
          <w:szCs w:val="20"/>
        </w:rPr>
        <w:t xml:space="preserve">capacity of </w:t>
      </w:r>
      <w:del w:id="1467" w:author="ERCOT" w:date="2024-02-22T12:55:00Z">
        <w:r w:rsidRPr="00D65BD4">
          <w:rPr>
            <w:rFonts w:eastAsia="SimSun"/>
            <w:iCs/>
            <w:szCs w:val="20"/>
          </w:rPr>
          <w:delText xml:space="preserve">all </w:delText>
        </w:r>
      </w:del>
      <w:r w:rsidRPr="00D65BD4">
        <w:rPr>
          <w:rFonts w:eastAsia="SimSun"/>
          <w:iCs/>
          <w:szCs w:val="20"/>
        </w:rPr>
        <w:t xml:space="preserve">RUC-committed Resources </w:t>
      </w:r>
      <w:ins w:id="1468" w:author="ERCOT" w:date="2024-02-22T12:54:00Z">
        <w:r w:rsidRPr="00D65BD4">
          <w:rPr>
            <w:rFonts w:eastAsia="SimSun"/>
            <w:iCs/>
            <w:szCs w:val="20"/>
          </w:rPr>
          <w:t xml:space="preserve">that </w:t>
        </w:r>
      </w:ins>
      <w:ins w:id="1469" w:author="ERCOT" w:date="2024-02-22T12:55:00Z">
        <w:r w:rsidRPr="00D65BD4">
          <w:rPr>
            <w:rFonts w:eastAsia="SimSun"/>
            <w:iCs/>
            <w:szCs w:val="20"/>
          </w:rPr>
          <w:t>h</w:t>
        </w:r>
      </w:ins>
      <w:ins w:id="1470" w:author="ERCOT" w:date="2024-02-22T12:56:00Z">
        <w:r w:rsidRPr="00D65BD4">
          <w:rPr>
            <w:rFonts w:eastAsia="SimSun"/>
            <w:iCs/>
            <w:szCs w:val="20"/>
          </w:rPr>
          <w:t xml:space="preserve">as not been recovered </w:t>
        </w:r>
      </w:ins>
      <w:r w:rsidRPr="00D65BD4">
        <w:rPr>
          <w:rFonts w:eastAsia="SimSun"/>
          <w:iCs/>
          <w:szCs w:val="20"/>
        </w:rPr>
        <w:t xml:space="preserve">during that Settlement Interval for the RUC process.  </w:t>
      </w:r>
      <w:del w:id="1471" w:author="ERCOT" w:date="2024-02-16T13:14:00Z">
        <w:r w:rsidRPr="00D65BD4">
          <w:rPr>
            <w:rFonts w:eastAsia="SimSun"/>
            <w:iCs/>
            <w:szCs w:val="20"/>
          </w:rPr>
          <w:delText>That</w:delText>
        </w:r>
        <w:r w:rsidRPr="00D65BD4" w:rsidDel="001B754D">
          <w:rPr>
            <w:rFonts w:eastAsia="SimSun"/>
            <w:iCs/>
            <w:szCs w:val="20"/>
          </w:rPr>
          <w:delText xml:space="preserve"> </w:delText>
        </w:r>
      </w:del>
      <w:ins w:id="1472" w:author="ERCOT" w:date="2024-02-16T13:14:00Z">
        <w:r w:rsidRPr="00D65BD4">
          <w:rPr>
            <w:rFonts w:eastAsia="SimSun"/>
            <w:iCs/>
            <w:szCs w:val="20"/>
          </w:rPr>
          <w:t xml:space="preserve">The </w:t>
        </w:r>
      </w:ins>
      <w:r w:rsidRPr="00D65BD4">
        <w:rPr>
          <w:rFonts w:eastAsia="SimSun"/>
          <w:iCs/>
          <w:szCs w:val="20"/>
        </w:rPr>
        <w:t>dollar amount charged to each QSE is calculated as follows:</w:t>
      </w:r>
    </w:p>
    <w:p w14:paraId="062F2377" w14:textId="77777777" w:rsidR="00D65BD4" w:rsidRPr="00D65BD4" w:rsidRDefault="00D65BD4" w:rsidP="00D65BD4">
      <w:pPr>
        <w:tabs>
          <w:tab w:val="left" w:pos="2340"/>
          <w:tab w:val="left" w:pos="2880"/>
        </w:tabs>
        <w:spacing w:after="240"/>
        <w:ind w:left="3067" w:hanging="2347"/>
        <w:rPr>
          <w:rFonts w:eastAsia="SimSun"/>
          <w:b/>
          <w:lang w:val="x-none" w:eastAsia="x-none"/>
        </w:rPr>
      </w:pPr>
      <w:r w:rsidRPr="00D65BD4">
        <w:rPr>
          <w:rFonts w:eastAsia="SimSun"/>
          <w:b/>
          <w:lang w:val="x-none" w:eastAsia="x-none"/>
        </w:rPr>
        <w:t>RUCCSAMT</w:t>
      </w:r>
      <w:r w:rsidRPr="00D65BD4">
        <w:rPr>
          <w:rFonts w:eastAsia="SimSun"/>
          <w:b/>
          <w:lang w:eastAsia="x-none"/>
        </w:rPr>
        <w:t xml:space="preserve"> </w:t>
      </w:r>
      <w:proofErr w:type="spellStart"/>
      <w:r w:rsidRPr="00D65BD4">
        <w:rPr>
          <w:rFonts w:eastAsia="SimSun"/>
          <w:b/>
          <w:i/>
          <w:vertAlign w:val="subscript"/>
          <w:lang w:val="x-none" w:eastAsia="x-none"/>
        </w:rPr>
        <w:t>ruc</w:t>
      </w:r>
      <w:proofErr w:type="spellEnd"/>
      <w:r w:rsidRPr="00D65BD4">
        <w:rPr>
          <w:rFonts w:eastAsia="SimSun"/>
          <w:b/>
          <w:i/>
          <w:vertAlign w:val="subscript"/>
          <w:lang w:val="x-none" w:eastAsia="x-none"/>
        </w:rPr>
        <w:t>,</w:t>
      </w:r>
      <w:r w:rsidRPr="00D65BD4">
        <w:rPr>
          <w:rFonts w:eastAsia="SimSun"/>
          <w:b/>
          <w:i/>
          <w:vertAlign w:val="subscript"/>
          <w:lang w:eastAsia="x-none"/>
        </w:rPr>
        <w:t xml:space="preserve"> </w:t>
      </w:r>
      <w:r w:rsidRPr="00D65BD4" w:rsidDel="009A2550">
        <w:rPr>
          <w:rFonts w:eastAsia="SimSun"/>
          <w:b/>
          <w:i/>
          <w:vertAlign w:val="subscript"/>
          <w:lang w:eastAsia="x-none"/>
        </w:rPr>
        <w:t>i</w:t>
      </w:r>
      <w:r w:rsidRPr="00D65BD4">
        <w:rPr>
          <w:rFonts w:eastAsia="SimSun"/>
          <w:b/>
          <w:i/>
          <w:vertAlign w:val="subscript"/>
          <w:lang w:val="x-none" w:eastAsia="x-none"/>
        </w:rPr>
        <w:t>,</w:t>
      </w:r>
      <w:r w:rsidRPr="00D65BD4">
        <w:rPr>
          <w:rFonts w:eastAsia="SimSun"/>
          <w:b/>
          <w:i/>
          <w:vertAlign w:val="subscript"/>
          <w:lang w:eastAsia="x-none"/>
        </w:rPr>
        <w:t xml:space="preserve"> </w:t>
      </w:r>
      <w:r w:rsidRPr="00D65BD4">
        <w:rPr>
          <w:rFonts w:eastAsia="SimSun"/>
          <w:b/>
          <w:i/>
          <w:vertAlign w:val="subscript"/>
          <w:lang w:val="x-none" w:eastAsia="x-none"/>
        </w:rPr>
        <w:t>q</w:t>
      </w:r>
      <w:r w:rsidRPr="00D65BD4">
        <w:rPr>
          <w:rFonts w:eastAsia="SimSun"/>
          <w:b/>
          <w:lang w:val="x-none" w:eastAsia="x-none"/>
        </w:rPr>
        <w:tab/>
      </w:r>
      <w:bookmarkStart w:id="1473" w:name="_Hlk155691236"/>
      <w:r w:rsidRPr="00D65BD4">
        <w:rPr>
          <w:rFonts w:eastAsia="SimSun"/>
          <w:b/>
          <w:lang w:val="x-none" w:eastAsia="x-none"/>
        </w:rPr>
        <w:t>=</w:t>
      </w:r>
      <w:r w:rsidRPr="00D65BD4">
        <w:rPr>
          <w:rFonts w:eastAsia="SimSun"/>
          <w:b/>
          <w:lang w:val="x-none" w:eastAsia="x-none"/>
        </w:rPr>
        <w:tab/>
        <w:t>(-1) * Max [(RUCSFRS</w:t>
      </w:r>
      <w:r w:rsidRPr="00D65BD4">
        <w:rPr>
          <w:rFonts w:eastAsia="SimSun"/>
          <w:b/>
          <w:lang w:eastAsia="x-none"/>
        </w:rPr>
        <w:t xml:space="preserve"> </w:t>
      </w:r>
      <w:proofErr w:type="spellStart"/>
      <w:r w:rsidRPr="00D65BD4">
        <w:rPr>
          <w:rFonts w:eastAsia="SimSun"/>
          <w:b/>
          <w:i/>
          <w:vertAlign w:val="subscript"/>
          <w:lang w:val="x-none" w:eastAsia="x-none"/>
        </w:rPr>
        <w:t>ruc</w:t>
      </w:r>
      <w:proofErr w:type="spellEnd"/>
      <w:r w:rsidRPr="00D65BD4">
        <w:rPr>
          <w:rFonts w:eastAsia="SimSun"/>
          <w:b/>
          <w:i/>
          <w:vertAlign w:val="subscript"/>
          <w:lang w:val="x-none" w:eastAsia="x-none"/>
        </w:rPr>
        <w:t>,</w:t>
      </w:r>
      <w:r w:rsidRPr="00D65BD4">
        <w:rPr>
          <w:rFonts w:eastAsia="SimSun"/>
          <w:b/>
          <w:i/>
          <w:vertAlign w:val="subscript"/>
          <w:lang w:eastAsia="x-none"/>
        </w:rPr>
        <w:t xml:space="preserve"> </w:t>
      </w:r>
      <w:r w:rsidRPr="00D65BD4">
        <w:rPr>
          <w:rFonts w:eastAsia="SimSun"/>
          <w:b/>
          <w:i/>
          <w:vertAlign w:val="subscript"/>
          <w:lang w:val="x-none" w:eastAsia="x-none"/>
        </w:rPr>
        <w:t>i,</w:t>
      </w:r>
      <w:r w:rsidRPr="00D65BD4">
        <w:rPr>
          <w:rFonts w:eastAsia="SimSun"/>
          <w:b/>
          <w:i/>
          <w:vertAlign w:val="subscript"/>
          <w:lang w:eastAsia="x-none"/>
        </w:rPr>
        <w:t xml:space="preserve"> </w:t>
      </w:r>
      <w:r w:rsidRPr="00D65BD4">
        <w:rPr>
          <w:rFonts w:eastAsia="SimSun"/>
          <w:b/>
          <w:i/>
          <w:vertAlign w:val="subscript"/>
          <w:lang w:val="x-none" w:eastAsia="x-none"/>
        </w:rPr>
        <w:t>q</w:t>
      </w:r>
      <w:r w:rsidRPr="00D65BD4">
        <w:rPr>
          <w:rFonts w:eastAsia="SimSun"/>
          <w:b/>
          <w:lang w:val="x-none" w:eastAsia="x-none"/>
        </w:rPr>
        <w:t xml:space="preserve"> * </w:t>
      </w:r>
      <w:ins w:id="1474" w:author="ERCOT" w:date="2024-02-15T12:17:00Z">
        <w:r w:rsidRPr="00D65BD4">
          <w:rPr>
            <w:rFonts w:eastAsia="SimSun"/>
            <w:b/>
            <w:lang w:eastAsia="x-none"/>
          </w:rPr>
          <w:t xml:space="preserve">RUCMWDELTA  </w:t>
        </w:r>
        <w:proofErr w:type="spellStart"/>
        <w:r w:rsidRPr="00D65BD4">
          <w:rPr>
            <w:rFonts w:eastAsia="SimSun"/>
            <w:b/>
            <w:i/>
            <w:vertAlign w:val="subscript"/>
            <w:lang w:val="x-none" w:eastAsia="x-none"/>
          </w:rPr>
          <w:t>ruc</w:t>
        </w:r>
        <w:proofErr w:type="spellEnd"/>
        <w:r w:rsidRPr="00D65BD4">
          <w:rPr>
            <w:rFonts w:eastAsia="SimSun"/>
            <w:b/>
            <w:i/>
            <w:vertAlign w:val="subscript"/>
            <w:lang w:val="x-none" w:eastAsia="x-none"/>
          </w:rPr>
          <w:t>,</w:t>
        </w:r>
        <w:r w:rsidRPr="00D65BD4">
          <w:rPr>
            <w:rFonts w:eastAsia="SimSun"/>
            <w:b/>
            <w:i/>
            <w:vertAlign w:val="subscript"/>
            <w:lang w:eastAsia="x-none"/>
          </w:rPr>
          <w:t xml:space="preserve"> </w:t>
        </w:r>
        <w:r w:rsidRPr="00D65BD4">
          <w:rPr>
            <w:rFonts w:eastAsia="SimSun"/>
            <w:b/>
            <w:i/>
            <w:vertAlign w:val="subscript"/>
            <w:lang w:val="x-none" w:eastAsia="x-none"/>
          </w:rPr>
          <w:t>h</w:t>
        </w:r>
        <w:r w:rsidRPr="00D65BD4">
          <w:rPr>
            <w:rFonts w:eastAsia="SimSun"/>
            <w:b/>
            <w:i/>
            <w:vertAlign w:val="subscript"/>
            <w:lang w:eastAsia="x-none"/>
          </w:rPr>
          <w:t xml:space="preserve"> </w:t>
        </w:r>
      </w:ins>
      <w:del w:id="1475" w:author="ERCOT" w:date="2024-02-15T12:17:00Z">
        <w:r w:rsidRPr="00D65BD4" w:rsidDel="006C4DFB">
          <w:rPr>
            <w:rFonts w:eastAsia="SimSun"/>
            <w:b/>
            <w:lang w:val="x-none" w:eastAsia="x-none"/>
          </w:rPr>
          <w:delText>RUCMWAMTRUCTOT</w:delText>
        </w:r>
        <w:r w:rsidRPr="00D65BD4" w:rsidDel="006C4DFB">
          <w:rPr>
            <w:rFonts w:eastAsia="SimSun"/>
            <w:b/>
            <w:lang w:eastAsia="x-none"/>
          </w:rPr>
          <w:delText xml:space="preserve"> </w:delText>
        </w:r>
        <w:r w:rsidRPr="00D65BD4" w:rsidDel="006C4DFB">
          <w:rPr>
            <w:rFonts w:eastAsia="SimSun"/>
            <w:b/>
            <w:i/>
            <w:vertAlign w:val="subscript"/>
            <w:lang w:val="x-none" w:eastAsia="x-none"/>
          </w:rPr>
          <w:delText>ruc,</w:delText>
        </w:r>
        <w:r w:rsidRPr="00D65BD4" w:rsidDel="006C4DFB">
          <w:rPr>
            <w:rFonts w:eastAsia="SimSun"/>
            <w:b/>
            <w:i/>
            <w:vertAlign w:val="subscript"/>
            <w:lang w:eastAsia="x-none"/>
          </w:rPr>
          <w:delText xml:space="preserve"> </w:delText>
        </w:r>
        <w:r w:rsidRPr="00D65BD4" w:rsidDel="006C4DFB">
          <w:rPr>
            <w:rFonts w:eastAsia="SimSun"/>
            <w:b/>
            <w:i/>
            <w:vertAlign w:val="subscript"/>
            <w:lang w:val="x-none" w:eastAsia="x-none"/>
          </w:rPr>
          <w:delText>h</w:delText>
        </w:r>
      </w:del>
      <w:r w:rsidRPr="00D65BD4">
        <w:rPr>
          <w:rFonts w:eastAsia="SimSun"/>
          <w:b/>
          <w:lang w:eastAsia="x-none"/>
        </w:rPr>
        <w:t>),</w:t>
      </w:r>
      <w:r w:rsidRPr="00D65BD4">
        <w:rPr>
          <w:rFonts w:eastAsia="SimSun"/>
          <w:b/>
          <w:lang w:val="x-none" w:eastAsia="x-none"/>
        </w:rPr>
        <w:br/>
        <w:t>(2 * RUCSF</w:t>
      </w:r>
      <w:r w:rsidRPr="00D65BD4">
        <w:rPr>
          <w:rFonts w:eastAsia="SimSun"/>
          <w:b/>
          <w:lang w:eastAsia="x-none"/>
        </w:rPr>
        <w:t xml:space="preserve"> </w:t>
      </w:r>
      <w:proofErr w:type="spellStart"/>
      <w:r w:rsidRPr="00D65BD4">
        <w:rPr>
          <w:rFonts w:eastAsia="SimSun"/>
          <w:b/>
          <w:i/>
          <w:vertAlign w:val="subscript"/>
          <w:lang w:val="x-none" w:eastAsia="x-none"/>
        </w:rPr>
        <w:t>ruc</w:t>
      </w:r>
      <w:proofErr w:type="spellEnd"/>
      <w:r w:rsidRPr="00D65BD4">
        <w:rPr>
          <w:rFonts w:eastAsia="SimSun"/>
          <w:b/>
          <w:i/>
          <w:vertAlign w:val="subscript"/>
          <w:lang w:val="x-none" w:eastAsia="x-none"/>
        </w:rPr>
        <w:t>,</w:t>
      </w:r>
      <w:r w:rsidRPr="00D65BD4">
        <w:rPr>
          <w:rFonts w:eastAsia="SimSun"/>
          <w:b/>
          <w:i/>
          <w:vertAlign w:val="subscript"/>
          <w:lang w:eastAsia="x-none"/>
        </w:rPr>
        <w:t xml:space="preserve"> </w:t>
      </w:r>
      <w:r w:rsidRPr="00D65BD4">
        <w:rPr>
          <w:rFonts w:eastAsia="SimSun"/>
          <w:b/>
          <w:i/>
          <w:vertAlign w:val="subscript"/>
          <w:lang w:val="x-none" w:eastAsia="x-none"/>
        </w:rPr>
        <w:t>i,</w:t>
      </w:r>
      <w:r w:rsidRPr="00D65BD4">
        <w:rPr>
          <w:rFonts w:eastAsia="SimSun"/>
          <w:b/>
          <w:i/>
          <w:vertAlign w:val="subscript"/>
          <w:lang w:eastAsia="x-none"/>
        </w:rPr>
        <w:t xml:space="preserve"> </w:t>
      </w:r>
      <w:r w:rsidRPr="00D65BD4">
        <w:rPr>
          <w:rFonts w:eastAsia="SimSun"/>
          <w:b/>
          <w:i/>
          <w:vertAlign w:val="subscript"/>
          <w:lang w:val="x-none" w:eastAsia="x-none"/>
        </w:rPr>
        <w:t>q</w:t>
      </w:r>
      <w:r w:rsidRPr="00D65BD4">
        <w:rPr>
          <w:rFonts w:eastAsia="SimSun"/>
          <w:b/>
          <w:lang w:val="x-none" w:eastAsia="x-none"/>
        </w:rPr>
        <w:t xml:space="preserve"> * </w:t>
      </w:r>
      <w:ins w:id="1476" w:author="ERCOT" w:date="2024-02-15T12:17:00Z">
        <w:r w:rsidRPr="00D65BD4">
          <w:rPr>
            <w:rFonts w:eastAsia="SimSun"/>
            <w:b/>
            <w:lang w:eastAsia="x-none"/>
          </w:rPr>
          <w:t xml:space="preserve">RUCMWDELTA  </w:t>
        </w:r>
        <w:proofErr w:type="spellStart"/>
        <w:r w:rsidRPr="00D65BD4">
          <w:rPr>
            <w:rFonts w:eastAsia="SimSun"/>
            <w:b/>
            <w:i/>
            <w:vertAlign w:val="subscript"/>
            <w:lang w:val="x-none" w:eastAsia="x-none"/>
          </w:rPr>
          <w:t>ruc</w:t>
        </w:r>
        <w:proofErr w:type="spellEnd"/>
        <w:r w:rsidRPr="00D65BD4">
          <w:rPr>
            <w:rFonts w:eastAsia="SimSun"/>
            <w:b/>
            <w:i/>
            <w:vertAlign w:val="subscript"/>
            <w:lang w:val="x-none" w:eastAsia="x-none"/>
          </w:rPr>
          <w:t>,</w:t>
        </w:r>
        <w:r w:rsidRPr="00D65BD4">
          <w:rPr>
            <w:rFonts w:eastAsia="SimSun"/>
            <w:b/>
            <w:i/>
            <w:vertAlign w:val="subscript"/>
            <w:lang w:eastAsia="x-none"/>
          </w:rPr>
          <w:t xml:space="preserve"> </w:t>
        </w:r>
        <w:r w:rsidRPr="00D65BD4">
          <w:rPr>
            <w:rFonts w:eastAsia="SimSun"/>
            <w:b/>
            <w:i/>
            <w:vertAlign w:val="subscript"/>
            <w:lang w:val="x-none" w:eastAsia="x-none"/>
          </w:rPr>
          <w:t>h</w:t>
        </w:r>
        <w:r w:rsidRPr="00D65BD4">
          <w:rPr>
            <w:rFonts w:eastAsia="SimSun"/>
            <w:b/>
            <w:i/>
            <w:vertAlign w:val="subscript"/>
            <w:lang w:eastAsia="x-none"/>
          </w:rPr>
          <w:t xml:space="preserve"> </w:t>
        </w:r>
      </w:ins>
      <w:del w:id="1477" w:author="ERCOT" w:date="2024-02-15T12:17:00Z">
        <w:r w:rsidRPr="00D65BD4" w:rsidDel="006C4DFB">
          <w:rPr>
            <w:rFonts w:eastAsia="SimSun"/>
            <w:b/>
            <w:lang w:val="x-none" w:eastAsia="x-none"/>
          </w:rPr>
          <w:delText>RUCMWAMTRUCTOT</w:delText>
        </w:r>
        <w:r w:rsidRPr="00D65BD4" w:rsidDel="006C4DFB">
          <w:rPr>
            <w:rFonts w:eastAsia="SimSun"/>
            <w:b/>
            <w:lang w:eastAsia="x-none"/>
          </w:rPr>
          <w:delText xml:space="preserve"> </w:delText>
        </w:r>
        <w:r w:rsidRPr="00D65BD4" w:rsidDel="006C4DFB">
          <w:rPr>
            <w:rFonts w:eastAsia="SimSun"/>
            <w:b/>
            <w:i/>
            <w:vertAlign w:val="subscript"/>
            <w:lang w:val="x-none" w:eastAsia="x-none"/>
          </w:rPr>
          <w:delText>ruc,</w:delText>
        </w:r>
        <w:r w:rsidRPr="00D65BD4" w:rsidDel="006C4DFB">
          <w:rPr>
            <w:rFonts w:eastAsia="SimSun"/>
            <w:b/>
            <w:i/>
            <w:vertAlign w:val="subscript"/>
            <w:lang w:eastAsia="x-none"/>
          </w:rPr>
          <w:delText xml:space="preserve"> </w:delText>
        </w:r>
        <w:r w:rsidRPr="00D65BD4" w:rsidDel="006C4DFB">
          <w:rPr>
            <w:rFonts w:eastAsia="SimSun"/>
            <w:b/>
            <w:i/>
            <w:vertAlign w:val="subscript"/>
            <w:lang w:val="x-none" w:eastAsia="x-none"/>
          </w:rPr>
          <w:delText>h</w:delText>
        </w:r>
      </w:del>
      <w:r w:rsidRPr="00D65BD4">
        <w:rPr>
          <w:rFonts w:eastAsia="SimSun"/>
          <w:b/>
          <w:lang w:val="x-none" w:eastAsia="x-none"/>
        </w:rPr>
        <w:t xml:space="preserve"> / RUCCAP</w:t>
      </w:r>
      <w:ins w:id="1478" w:author="ERCOT" w:date="2024-02-22T12:59:00Z">
        <w:r w:rsidRPr="00D65BD4">
          <w:rPr>
            <w:rFonts w:eastAsia="SimSun"/>
            <w:b/>
            <w:lang w:eastAsia="x-none"/>
          </w:rPr>
          <w:t>DELTA</w:t>
        </w:r>
      </w:ins>
      <w:del w:id="1479" w:author="ERCOT" w:date="2024-02-22T12:59:00Z">
        <w:r w:rsidRPr="00D65BD4" w:rsidDel="00D91D70">
          <w:rPr>
            <w:rFonts w:eastAsia="SimSun"/>
            <w:b/>
            <w:lang w:val="x-none" w:eastAsia="x-none"/>
          </w:rPr>
          <w:delText>TOT</w:delText>
        </w:r>
      </w:del>
      <w:r w:rsidRPr="00D65BD4">
        <w:rPr>
          <w:rFonts w:eastAsia="SimSun"/>
          <w:b/>
          <w:lang w:eastAsia="x-none"/>
        </w:rPr>
        <w:t xml:space="preserve"> </w:t>
      </w:r>
      <w:proofErr w:type="spellStart"/>
      <w:r w:rsidRPr="00D65BD4">
        <w:rPr>
          <w:rFonts w:eastAsia="SimSun"/>
          <w:b/>
          <w:i/>
          <w:vertAlign w:val="subscript"/>
          <w:lang w:val="x-none" w:eastAsia="x-none"/>
        </w:rPr>
        <w:t>ruc</w:t>
      </w:r>
      <w:proofErr w:type="spellEnd"/>
      <w:r w:rsidRPr="00D65BD4">
        <w:rPr>
          <w:rFonts w:eastAsia="SimSun"/>
          <w:b/>
          <w:i/>
          <w:vertAlign w:val="subscript"/>
          <w:lang w:val="x-none" w:eastAsia="x-none"/>
        </w:rPr>
        <w:t>,</w:t>
      </w:r>
      <w:r w:rsidRPr="00D65BD4">
        <w:rPr>
          <w:rFonts w:eastAsia="SimSun"/>
          <w:b/>
          <w:i/>
          <w:vertAlign w:val="subscript"/>
          <w:lang w:eastAsia="x-none"/>
        </w:rPr>
        <w:t xml:space="preserve"> </w:t>
      </w:r>
      <w:r w:rsidRPr="00D65BD4">
        <w:rPr>
          <w:rFonts w:eastAsia="SimSun"/>
          <w:b/>
          <w:i/>
          <w:vertAlign w:val="subscript"/>
          <w:lang w:val="x-none" w:eastAsia="x-none"/>
        </w:rPr>
        <w:t>h</w:t>
      </w:r>
      <w:r w:rsidRPr="00D65BD4">
        <w:rPr>
          <w:rFonts w:eastAsia="SimSun"/>
          <w:b/>
          <w:lang w:val="x-none" w:eastAsia="x-none"/>
        </w:rPr>
        <w:t>)] / 4</w:t>
      </w:r>
    </w:p>
    <w:bookmarkEnd w:id="1473"/>
    <w:p w14:paraId="59705343" w14:textId="77777777" w:rsidR="00D65BD4" w:rsidRPr="00D65BD4" w:rsidRDefault="00D65BD4" w:rsidP="00D65BD4">
      <w:pPr>
        <w:spacing w:after="240"/>
        <w:ind w:left="720"/>
        <w:rPr>
          <w:rFonts w:eastAsia="SimSun"/>
          <w:szCs w:val="20"/>
        </w:rPr>
      </w:pPr>
      <w:r w:rsidRPr="00D65BD4">
        <w:rPr>
          <w:rFonts w:eastAsia="SimSun"/>
          <w:szCs w:val="20"/>
        </w:rPr>
        <w:t>Where:</w:t>
      </w:r>
    </w:p>
    <w:p w14:paraId="453712AC" w14:textId="77777777" w:rsidR="00D65BD4" w:rsidRPr="00D65BD4" w:rsidRDefault="00D65BD4" w:rsidP="00D65BD4">
      <w:pPr>
        <w:tabs>
          <w:tab w:val="left" w:pos="1440"/>
          <w:tab w:val="left" w:pos="2340"/>
        </w:tabs>
        <w:spacing w:after="240"/>
        <w:ind w:left="3240" w:hanging="2520"/>
        <w:rPr>
          <w:ins w:id="1480" w:author="ERCOT" w:date="2024-02-15T12:12:00Z"/>
          <w:rFonts w:eastAsia="SimSun"/>
          <w:bCs/>
          <w:lang w:eastAsia="x-none"/>
        </w:rPr>
      </w:pPr>
      <w:ins w:id="1481" w:author="ERCOT" w:date="2024-02-15T12:12:00Z">
        <w:r w:rsidRPr="00D65BD4">
          <w:rPr>
            <w:rFonts w:eastAsia="SimSun"/>
            <w:bCs/>
            <w:lang w:eastAsia="x-none"/>
          </w:rPr>
          <w:t>RUCMW</w:t>
        </w:r>
      </w:ins>
      <w:ins w:id="1482" w:author="ERCOT" w:date="2024-02-15T12:17:00Z">
        <w:r w:rsidRPr="00D65BD4">
          <w:rPr>
            <w:rFonts w:eastAsia="SimSun"/>
            <w:bCs/>
            <w:lang w:eastAsia="x-none"/>
          </w:rPr>
          <w:t>DELTA</w:t>
        </w:r>
      </w:ins>
      <w:ins w:id="1483" w:author="ERCOT" w:date="2024-02-15T12:12:00Z">
        <w:r w:rsidRPr="00D65BD4">
          <w:rPr>
            <w:rFonts w:eastAsia="SimSun"/>
            <w:bCs/>
            <w:lang w:eastAsia="x-none"/>
          </w:rPr>
          <w:t xml:space="preserve">  </w:t>
        </w:r>
      </w:ins>
      <w:proofErr w:type="spellStart"/>
      <w:ins w:id="1484" w:author="ERCOT" w:date="2024-02-15T12:13:00Z">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ins>
      <w:ins w:id="1485" w:author="ERCOT" w:date="2024-02-15T12:14:00Z">
        <w:r w:rsidRPr="00D65BD4">
          <w:rPr>
            <w:rFonts w:eastAsia="SimSun"/>
            <w:bCs/>
            <w:i/>
            <w:vertAlign w:val="subscript"/>
            <w:lang w:eastAsia="x-none"/>
          </w:rPr>
          <w:t xml:space="preserve"> </w:t>
        </w:r>
      </w:ins>
      <w:ins w:id="1486" w:author="ERCOT" w:date="2024-02-15T12:12:00Z">
        <w:r w:rsidRPr="00D65BD4">
          <w:rPr>
            <w:rFonts w:eastAsia="SimSun"/>
            <w:bCs/>
            <w:lang w:eastAsia="x-none"/>
          </w:rPr>
          <w:t xml:space="preserve"> = Min (0, </w:t>
        </w:r>
        <w:r w:rsidRPr="00D65BD4">
          <w:rPr>
            <w:rFonts w:eastAsia="SimSun"/>
            <w:bCs/>
            <w:lang w:val="x-none" w:eastAsia="x-none"/>
          </w:rPr>
          <w:t>RUCMWAMTRUCTOT</w:t>
        </w:r>
        <w:r w:rsidRPr="00D65BD4">
          <w:rPr>
            <w:rFonts w:eastAsia="SimSun"/>
            <w:bCs/>
            <w:lang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r w:rsidRPr="00D65BD4">
          <w:rPr>
            <w:rFonts w:eastAsia="SimSun"/>
            <w:bCs/>
            <w:lang w:eastAsia="x-none"/>
          </w:rPr>
          <w:t xml:space="preserve"> +   </w:t>
        </w:r>
        <w:r w:rsidRPr="00D65BD4">
          <w:rPr>
            <w:rFonts w:eastAsia="SimSun"/>
            <w:bCs/>
            <w:iCs/>
            <w:szCs w:val="20"/>
          </w:rPr>
          <w:t>RUCDRRSAMTRUCTOT</w:t>
        </w:r>
        <w:r w:rsidRPr="00D65BD4">
          <w:rPr>
            <w:rFonts w:eastAsia="SimSun"/>
            <w:bCs/>
            <w:i/>
            <w:vertAlign w:val="subscript"/>
            <w:lang w:val="x-none"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ins>
      <w:ins w:id="1487" w:author="ERCOT" w:date="2024-02-15T12:13:00Z">
        <w:r w:rsidRPr="00D65BD4">
          <w:rPr>
            <w:rFonts w:eastAsia="SimSun"/>
            <w:bCs/>
            <w:i/>
            <w:vertAlign w:val="subscript"/>
            <w:lang w:eastAsia="x-none"/>
          </w:rPr>
          <w:t xml:space="preserve"> h</w:t>
        </w:r>
      </w:ins>
      <w:ins w:id="1488" w:author="ERCOT" w:date="2024-02-15T12:12:00Z">
        <w:r w:rsidRPr="00D65BD4">
          <w:rPr>
            <w:rFonts w:eastAsia="SimSun"/>
            <w:bCs/>
            <w:lang w:val="x-none" w:eastAsia="x-none"/>
          </w:rPr>
          <w:t xml:space="preserve"> </w:t>
        </w:r>
        <w:r w:rsidRPr="00D65BD4">
          <w:rPr>
            <w:rFonts w:eastAsia="SimSun"/>
            <w:bCs/>
            <w:lang w:eastAsia="x-none"/>
          </w:rPr>
          <w:t>)</w:t>
        </w:r>
      </w:ins>
    </w:p>
    <w:p w14:paraId="6CD42873" w14:textId="77777777" w:rsidR="00D65BD4" w:rsidRPr="00D65BD4" w:rsidRDefault="00D65BD4" w:rsidP="00D65BD4">
      <w:pPr>
        <w:tabs>
          <w:tab w:val="left" w:pos="1440"/>
          <w:tab w:val="left" w:pos="2340"/>
        </w:tabs>
        <w:spacing w:after="240"/>
        <w:ind w:left="720"/>
        <w:rPr>
          <w:ins w:id="1489" w:author="ERCOT" w:date="2024-02-22T12:57:00Z"/>
          <w:rFonts w:eastAsia="SimSun"/>
          <w:bCs/>
          <w:i/>
          <w:vertAlign w:val="subscript"/>
          <w:lang w:eastAsia="x-none"/>
        </w:rPr>
      </w:pPr>
      <w:ins w:id="1490" w:author="ERCOT" w:date="2024-02-22T12:56:00Z">
        <w:r w:rsidRPr="00D65BD4">
          <w:rPr>
            <w:rFonts w:eastAsia="SimSun"/>
            <w:bCs/>
            <w:lang w:eastAsia="x-none"/>
          </w:rPr>
          <w:t>RUCDRRSAMTRUCTOT</w:t>
        </w:r>
        <w:r w:rsidRPr="00D65BD4">
          <w:rPr>
            <w:rFonts w:eastAsia="SimSun"/>
            <w:bCs/>
            <w:i/>
            <w:vertAlign w:val="subscript"/>
            <w:lang w:val="x-none"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r w:rsidRPr="00D65BD4">
          <w:rPr>
            <w:rFonts w:eastAsia="SimSun"/>
            <w:bCs/>
            <w:i/>
            <w:vertAlign w:val="subscript"/>
            <w:lang w:eastAsia="x-none"/>
          </w:rPr>
          <w:t xml:space="preserve"> </w:t>
        </w:r>
        <w:r w:rsidRPr="00D65BD4">
          <w:rPr>
            <w:rFonts w:eastAsia="SimSun"/>
            <w:bCs/>
            <w:iCs/>
            <w:lang w:eastAsia="x-none"/>
          </w:rPr>
          <w:tab/>
          <w:t>=</w:t>
        </w:r>
        <w:r w:rsidRPr="00D65BD4">
          <w:rPr>
            <w:rFonts w:eastAsia="SimSun"/>
            <w:bCs/>
            <w:iCs/>
            <w:lang w:eastAsia="x-none"/>
          </w:rPr>
          <w:tab/>
        </w:r>
      </w:ins>
      <w:ins w:id="1491" w:author="ERCOT" w:date="2024-02-22T12:56:00Z">
        <w:r w:rsidRPr="00D65BD4">
          <w:rPr>
            <w:rFonts w:eastAsia="SimSun"/>
            <w:bCs/>
            <w:position w:val="-22"/>
            <w:lang w:val="x-none" w:eastAsia="x-none"/>
          </w:rPr>
          <w:object w:dxaOrig="220" w:dyaOrig="460" w14:anchorId="38C2BF36">
            <v:shape id="_x0000_i1040" type="#_x0000_t75" style="width:11.4pt;height:24pt" o:ole="">
              <v:imagedata r:id="rId30" o:title=""/>
            </v:shape>
            <o:OLEObject Type="Embed" ProgID="Equation.3" ShapeID="_x0000_i1040" DrawAspect="Content" ObjectID="_1786452147" r:id="rId42"/>
          </w:object>
        </w:r>
      </w:ins>
      <w:ins w:id="1492" w:author="ERCOT" w:date="2024-02-22T12:56:00Z">
        <w:r w:rsidRPr="00D65BD4">
          <w:rPr>
            <w:rFonts w:eastAsia="SimSun"/>
            <w:position w:val="-20"/>
          </w:rPr>
          <w:object w:dxaOrig="220" w:dyaOrig="440" w14:anchorId="222E5475">
            <v:shape id="_x0000_i1041" type="#_x0000_t75" style="width:9pt;height:24pt" o:ole="">
              <v:imagedata r:id="rId43" o:title=""/>
            </v:shape>
            <o:OLEObject Type="Embed" ProgID="Equation.3" ShapeID="_x0000_i1041" DrawAspect="Content" ObjectID="_1786452148" r:id="rId44"/>
          </w:object>
        </w:r>
      </w:ins>
      <w:ins w:id="1493" w:author="ERCOT" w:date="2024-02-22T12:56:00Z">
        <w:r w:rsidRPr="00D65BD4">
          <w:rPr>
            <w:rFonts w:eastAsia="SimSun"/>
            <w:iCs/>
            <w:szCs w:val="20"/>
          </w:rPr>
          <w:t>RUCDRRSAMT</w:t>
        </w:r>
        <w:r w:rsidRPr="00D65BD4">
          <w:rPr>
            <w:rFonts w:eastAsia="SimSun"/>
            <w:b/>
            <w:i/>
            <w:vertAlign w:val="subscript"/>
            <w:lang w:val="x-none"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i,</w:t>
        </w:r>
      </w:ins>
      <w:ins w:id="1494" w:author="ERCOT" w:date="2024-03-19T08:53:00Z">
        <w:r w:rsidRPr="00D65BD4">
          <w:rPr>
            <w:rFonts w:eastAsia="SimSun"/>
            <w:bCs/>
            <w:i/>
            <w:vertAlign w:val="subscript"/>
            <w:lang w:eastAsia="x-none"/>
          </w:rPr>
          <w:t xml:space="preserve"> q</w:t>
        </w:r>
      </w:ins>
      <w:ins w:id="1495" w:author="ERCOT" w:date="2024-02-22T12:56:00Z">
        <w:r w:rsidRPr="00D65BD4">
          <w:rPr>
            <w:rFonts w:eastAsia="SimSun"/>
            <w:bCs/>
            <w:i/>
            <w:vertAlign w:val="subscript"/>
            <w:lang w:eastAsia="x-none"/>
          </w:rPr>
          <w:t xml:space="preserve"> </w:t>
        </w:r>
      </w:ins>
    </w:p>
    <w:p w14:paraId="2220A70F" w14:textId="77777777" w:rsidR="00D65BD4" w:rsidRPr="00D65BD4" w:rsidRDefault="00D65BD4" w:rsidP="00D65BD4">
      <w:pPr>
        <w:tabs>
          <w:tab w:val="left" w:pos="1440"/>
          <w:tab w:val="left" w:pos="2340"/>
        </w:tabs>
        <w:spacing w:after="240"/>
        <w:ind w:left="3150" w:hanging="2430"/>
        <w:rPr>
          <w:ins w:id="1496" w:author="ERCOT" w:date="2024-02-22T12:56:00Z"/>
          <w:rFonts w:eastAsia="SimSun"/>
          <w:bCs/>
          <w:iCs/>
          <w:lang w:eastAsia="x-none"/>
        </w:rPr>
      </w:pPr>
      <w:ins w:id="1497" w:author="ERCOT" w:date="2024-02-22T12:57:00Z">
        <w:r w:rsidRPr="00D65BD4">
          <w:rPr>
            <w:rFonts w:eastAsia="SimSun"/>
            <w:bCs/>
            <w:lang w:eastAsia="x-none"/>
          </w:rPr>
          <w:t>RUCCAPDELTA</w:t>
        </w:r>
        <w:r w:rsidRPr="00D65BD4">
          <w:rPr>
            <w:rFonts w:eastAsia="SimSun"/>
            <w:bCs/>
            <w:i/>
            <w:vertAlign w:val="subscript"/>
            <w:lang w:val="x-none"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r w:rsidRPr="00D65BD4">
          <w:rPr>
            <w:rFonts w:eastAsia="SimSun"/>
            <w:bCs/>
            <w:i/>
            <w:vertAlign w:val="subscript"/>
            <w:lang w:eastAsia="x-none"/>
          </w:rPr>
          <w:t xml:space="preserve"> </w:t>
        </w:r>
        <w:r w:rsidRPr="00D65BD4">
          <w:rPr>
            <w:rFonts w:eastAsia="SimSun"/>
            <w:bCs/>
            <w:lang w:eastAsia="x-none"/>
          </w:rPr>
          <w:t xml:space="preserve"> = </w:t>
        </w:r>
      </w:ins>
      <w:ins w:id="1498" w:author="ERCOT" w:date="2024-02-22T12:58:00Z">
        <w:r w:rsidRPr="00D65BD4">
          <w:rPr>
            <w:rFonts w:eastAsia="SimSun"/>
            <w:bCs/>
            <w:lang w:eastAsia="x-none"/>
          </w:rPr>
          <w:t xml:space="preserve">RUCMWDELTA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r w:rsidRPr="00D65BD4">
          <w:rPr>
            <w:rFonts w:eastAsia="SimSun"/>
            <w:bCs/>
            <w:i/>
            <w:vertAlign w:val="subscript"/>
            <w:lang w:eastAsia="x-none"/>
          </w:rPr>
          <w:t xml:space="preserve"> </w:t>
        </w:r>
        <w:r w:rsidRPr="00D65BD4">
          <w:rPr>
            <w:rFonts w:eastAsia="SimSun"/>
            <w:bCs/>
            <w:lang w:eastAsia="x-none"/>
          </w:rPr>
          <w:t xml:space="preserve"> / (</w:t>
        </w:r>
        <w:r w:rsidRPr="00D65BD4">
          <w:rPr>
            <w:rFonts w:eastAsia="SimSun"/>
            <w:bCs/>
            <w:lang w:val="x-none" w:eastAsia="x-none"/>
          </w:rPr>
          <w:t>RUCMWAMTRUCTOT</w:t>
        </w:r>
        <w:r w:rsidRPr="00D65BD4">
          <w:rPr>
            <w:rFonts w:eastAsia="SimSun"/>
            <w:bCs/>
            <w:lang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r w:rsidRPr="00D65BD4">
          <w:rPr>
            <w:rFonts w:eastAsia="SimSun"/>
            <w:bCs/>
            <w:lang w:eastAsia="x-none"/>
          </w:rPr>
          <w:t xml:space="preserve"> / </w:t>
        </w:r>
      </w:ins>
      <w:ins w:id="1499" w:author="ERCOT" w:date="2024-02-22T12:57:00Z">
        <w:r w:rsidRPr="00D65BD4">
          <w:rPr>
            <w:rFonts w:eastAsia="SimSun"/>
            <w:bCs/>
            <w:lang w:val="x-none" w:eastAsia="x-none"/>
          </w:rPr>
          <w:t>RUCCAPTOT</w:t>
        </w:r>
        <w:r w:rsidRPr="00D65BD4">
          <w:rPr>
            <w:rFonts w:eastAsia="SimSun"/>
            <w:bCs/>
            <w:lang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ins>
      <w:ins w:id="1500" w:author="ERCOT" w:date="2024-02-22T12:58:00Z">
        <w:r w:rsidRPr="00D65BD4">
          <w:rPr>
            <w:rFonts w:eastAsia="SimSun"/>
            <w:bCs/>
            <w:i/>
            <w:vertAlign w:val="subscript"/>
            <w:lang w:eastAsia="x-none"/>
          </w:rPr>
          <w:t xml:space="preserve"> </w:t>
        </w:r>
        <w:r w:rsidRPr="00D65BD4">
          <w:rPr>
            <w:rFonts w:eastAsia="SimSun"/>
            <w:bCs/>
            <w:iCs/>
            <w:lang w:eastAsia="x-none"/>
          </w:rPr>
          <w:t>)</w:t>
        </w:r>
      </w:ins>
    </w:p>
    <w:p w14:paraId="59B5B7D9" w14:textId="77777777" w:rsidR="00D65BD4" w:rsidRPr="00D65BD4" w:rsidRDefault="00D65BD4" w:rsidP="00D65BD4">
      <w:pPr>
        <w:tabs>
          <w:tab w:val="left" w:pos="1440"/>
          <w:tab w:val="left" w:pos="2340"/>
        </w:tabs>
        <w:spacing w:after="240"/>
        <w:ind w:left="720"/>
        <w:rPr>
          <w:rFonts w:eastAsia="SimSun"/>
          <w:bCs/>
          <w:iCs/>
          <w:lang w:eastAsia="x-none"/>
        </w:rPr>
      </w:pPr>
      <w:del w:id="1501" w:author="ERCOT" w:date="2024-02-22T12:56:00Z">
        <w:r w:rsidRPr="00D65BD4">
          <w:rPr>
            <w:rFonts w:eastAsia="SimSun"/>
            <w:bCs/>
            <w:lang w:val="x-none" w:eastAsia="x-none"/>
          </w:rPr>
          <w:delText>RUCMWAMTRUCTOT</w:delText>
        </w:r>
        <w:r w:rsidRPr="00D65BD4">
          <w:rPr>
            <w:rFonts w:eastAsia="SimSun"/>
            <w:bCs/>
            <w:lang w:eastAsia="x-none"/>
          </w:rPr>
          <w:delText xml:space="preserve"> </w:delText>
        </w:r>
        <w:r w:rsidRPr="00D65BD4">
          <w:rPr>
            <w:rFonts w:eastAsia="SimSun"/>
            <w:bCs/>
            <w:i/>
            <w:vertAlign w:val="subscript"/>
            <w:lang w:val="x-none" w:eastAsia="x-none"/>
          </w:rPr>
          <w:delText>ruc,</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 xml:space="preserve">h </w:delText>
        </w:r>
        <w:r w:rsidRPr="00D65BD4">
          <w:rPr>
            <w:rFonts w:eastAsia="SimSun"/>
            <w:bCs/>
            <w:lang w:val="x-none" w:eastAsia="x-none"/>
          </w:rPr>
          <w:tab/>
          <w:delText>=</w:delText>
        </w:r>
        <w:r w:rsidRPr="00D65BD4">
          <w:rPr>
            <w:rFonts w:eastAsia="SimSun"/>
            <w:bCs/>
            <w:lang w:val="x-none" w:eastAsia="x-none"/>
          </w:rPr>
          <w:tab/>
        </w:r>
        <w:r w:rsidRPr="00D65BD4">
          <w:rPr>
            <w:rFonts w:eastAsia="SimSun"/>
            <w:bCs/>
            <w:position w:val="-22"/>
            <w:lang w:val="x-none" w:eastAsia="x-none"/>
          </w:rPr>
          <w:object w:dxaOrig="220" w:dyaOrig="460" w14:anchorId="666ADE2C">
            <v:shape id="_x0000_i1042" type="#_x0000_t75" style="width:5.4pt;height:24pt" o:ole="">
              <v:imagedata r:id="rId30" o:title=""/>
            </v:shape>
            <o:OLEObject Type="Embed" ProgID="Equation.3" ShapeID="_x0000_i1042" DrawAspect="Content" ObjectID="_1786452149" r:id="rId45"/>
          </w:object>
        </w:r>
        <w:r w:rsidRPr="00D65BD4">
          <w:rPr>
            <w:rFonts w:eastAsia="SimSun"/>
            <w:bCs/>
            <w:position w:val="-18"/>
            <w:lang w:val="x-none" w:eastAsia="x-none"/>
          </w:rPr>
          <w:object w:dxaOrig="220" w:dyaOrig="420" w14:anchorId="2CDA3DBD">
            <v:shape id="_x0000_i1043" type="#_x0000_t75" style="width:5.4pt;height:24pt" o:ole="">
              <v:imagedata r:id="rId32" o:title=""/>
            </v:shape>
            <o:OLEObject Type="Embed" ProgID="Equation.3" ShapeID="_x0000_i1043" DrawAspect="Content" ObjectID="_1786452150" r:id="rId46"/>
          </w:object>
        </w:r>
        <w:r w:rsidRPr="00D65BD4">
          <w:rPr>
            <w:rFonts w:eastAsia="SimSun"/>
            <w:bCs/>
            <w:lang w:val="x-none" w:eastAsia="x-none"/>
          </w:rPr>
          <w:delText>RUCMWAMT</w:delText>
        </w:r>
        <w:r w:rsidRPr="00D65BD4">
          <w:rPr>
            <w:rFonts w:eastAsia="SimSun"/>
            <w:bCs/>
            <w:lang w:eastAsia="x-none"/>
          </w:rPr>
          <w:delText xml:space="preserve"> </w:delText>
        </w:r>
        <w:r w:rsidRPr="00D65BD4">
          <w:rPr>
            <w:rFonts w:eastAsia="SimSun"/>
            <w:bCs/>
            <w:i/>
            <w:vertAlign w:val="subscript"/>
            <w:lang w:val="x-none" w:eastAsia="x-none"/>
          </w:rPr>
          <w:delText>ruc,</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q,</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r,</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h</w:delText>
        </w:r>
        <w:r w:rsidRPr="00D65BD4" w:rsidDel="001907FE">
          <w:rPr>
            <w:rFonts w:eastAsia="SimSun"/>
            <w:bCs/>
            <w:lang w:val="x-none" w:eastAsia="x-none"/>
          </w:rPr>
          <w:fldChar w:fldCharType="begin"/>
        </w:r>
        <w:r w:rsidR="00EA16A5">
          <w:rPr>
            <w:rFonts w:eastAsia="SimSun"/>
            <w:bCs/>
            <w:lang w:val="x-none" w:eastAsia="x-none"/>
          </w:rPr>
          <w:fldChar w:fldCharType="separate"/>
        </w:r>
        <w:r w:rsidRPr="00D65BD4" w:rsidDel="001907FE">
          <w:rPr>
            <w:rFonts w:eastAsia="SimSun"/>
            <w:bCs/>
            <w:lang w:val="x-none" w:eastAsia="x-none"/>
          </w:rPr>
          <w:fldChar w:fldCharType="end"/>
        </w:r>
        <w:r w:rsidRPr="00D65BD4" w:rsidDel="001907FE">
          <w:rPr>
            <w:rFonts w:eastAsia="SimSun"/>
          </w:rPr>
          <w:fldChar w:fldCharType="begin"/>
        </w:r>
        <w:r w:rsidR="00EA16A5">
          <w:rPr>
            <w:rFonts w:eastAsia="SimSun"/>
          </w:rPr>
          <w:fldChar w:fldCharType="separate"/>
        </w:r>
        <w:r w:rsidRPr="00D65BD4" w:rsidDel="001907FE">
          <w:rPr>
            <w:rFonts w:eastAsia="SimSun"/>
          </w:rPr>
          <w:fldChar w:fldCharType="end"/>
        </w:r>
      </w:del>
    </w:p>
    <w:p w14:paraId="2B5AF206" w14:textId="77777777" w:rsidR="00D65BD4" w:rsidRPr="00D65BD4" w:rsidRDefault="00D65BD4" w:rsidP="00D65BD4">
      <w:pPr>
        <w:tabs>
          <w:tab w:val="left" w:pos="1440"/>
          <w:tab w:val="left" w:pos="2340"/>
        </w:tabs>
        <w:spacing w:after="240"/>
        <w:ind w:left="720"/>
        <w:rPr>
          <w:rFonts w:eastAsia="SimSun"/>
          <w:bCs/>
          <w:lang w:val="x-none" w:eastAsia="x-none"/>
        </w:rPr>
      </w:pPr>
      <w:del w:id="1502" w:author="ERCOT" w:date="2024-02-22T12:56:00Z">
        <w:r w:rsidRPr="00D65BD4">
          <w:rPr>
            <w:rFonts w:eastAsia="SimSun"/>
            <w:bCs/>
            <w:lang w:val="x-none" w:eastAsia="x-none"/>
          </w:rPr>
          <w:delText>RUCCAPTOT</w:delText>
        </w:r>
        <w:r w:rsidRPr="00D65BD4">
          <w:rPr>
            <w:rFonts w:eastAsia="SimSun"/>
            <w:bCs/>
            <w:lang w:eastAsia="x-none"/>
          </w:rPr>
          <w:delText xml:space="preserve"> </w:delText>
        </w:r>
        <w:r w:rsidRPr="00D65BD4">
          <w:rPr>
            <w:rFonts w:eastAsia="SimSun"/>
            <w:bCs/>
            <w:i/>
            <w:vertAlign w:val="subscript"/>
            <w:lang w:val="x-none" w:eastAsia="x-none"/>
          </w:rPr>
          <w:delText>ruc,</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h</w:delText>
        </w:r>
        <w:r w:rsidRPr="00D65BD4">
          <w:rPr>
            <w:rFonts w:eastAsia="SimSun"/>
            <w:bCs/>
            <w:lang w:val="x-none" w:eastAsia="x-none"/>
          </w:rPr>
          <w:tab/>
          <w:delText xml:space="preserve">    </w:delText>
        </w:r>
        <w:r w:rsidRPr="00D65BD4">
          <w:rPr>
            <w:rFonts w:eastAsia="SimSun"/>
            <w:bCs/>
            <w:lang w:val="x-none" w:eastAsia="x-none"/>
          </w:rPr>
          <w:tab/>
        </w:r>
        <w:r w:rsidRPr="00D65BD4">
          <w:rPr>
            <w:rFonts w:eastAsia="SimSun"/>
            <w:bCs/>
            <w:lang w:val="x-none" w:eastAsia="x-none"/>
          </w:rPr>
          <w:tab/>
          <w:delText xml:space="preserve"> =</w:delText>
        </w:r>
        <w:r w:rsidRPr="00D65BD4">
          <w:rPr>
            <w:rFonts w:eastAsia="SimSun"/>
            <w:bCs/>
            <w:lang w:val="x-none" w:eastAsia="x-none"/>
          </w:rPr>
          <w:tab/>
        </w:r>
        <w:r w:rsidRPr="00D65BD4">
          <w:rPr>
            <w:rFonts w:eastAsia="SimSun"/>
            <w:bCs/>
            <w:position w:val="-18"/>
            <w:lang w:val="x-none" w:eastAsia="x-none"/>
          </w:rPr>
          <w:object w:dxaOrig="220" w:dyaOrig="420" w14:anchorId="4B7F49E3">
            <v:shape id="_x0000_i1044" type="#_x0000_t75" style="width:5.4pt;height:24pt" o:ole="">
              <v:imagedata r:id="rId34" o:title=""/>
            </v:shape>
            <o:OLEObject Type="Embed" ProgID="Equation.3" ShapeID="_x0000_i1044" DrawAspect="Content" ObjectID="_1786452151" r:id="rId47"/>
          </w:object>
        </w:r>
        <w:r w:rsidRPr="00D65BD4">
          <w:rPr>
            <w:rFonts w:eastAsia="SimSun"/>
            <w:bCs/>
            <w:lang w:eastAsia="x-none"/>
          </w:rPr>
          <w:delText>(</w:delText>
        </w:r>
        <w:r w:rsidRPr="00D65BD4">
          <w:rPr>
            <w:rFonts w:eastAsia="SimSun"/>
            <w:bCs/>
            <w:lang w:val="x-none" w:eastAsia="x-none"/>
          </w:rPr>
          <w:delText>HSL</w:delText>
        </w:r>
        <w:r w:rsidRPr="00D65BD4">
          <w:rPr>
            <w:rFonts w:eastAsia="SimSun"/>
            <w:bCs/>
            <w:lang w:eastAsia="x-none"/>
          </w:rPr>
          <w:delText xml:space="preserve"> </w:delText>
        </w:r>
        <w:r w:rsidRPr="00D65BD4">
          <w:rPr>
            <w:rFonts w:eastAsia="SimSun"/>
            <w:bCs/>
            <w:i/>
            <w:vertAlign w:val="subscript"/>
            <w:lang w:val="x-none" w:eastAsia="x-none"/>
          </w:rPr>
          <w:delText>ruc,</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h,</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r</w:delText>
        </w:r>
        <w:r w:rsidRPr="00D65BD4">
          <w:rPr>
            <w:rFonts w:eastAsia="SimSun"/>
            <w:bCs/>
            <w:lang w:val="x-none" w:eastAsia="x-none"/>
          </w:rPr>
          <w:delText xml:space="preserve"> – HSL</w:delText>
        </w:r>
        <w:r w:rsidRPr="00D65BD4">
          <w:rPr>
            <w:rFonts w:eastAsia="SimSun"/>
            <w:bCs/>
            <w:lang w:eastAsia="x-none"/>
          </w:rPr>
          <w:delText xml:space="preserve"> </w:delText>
        </w:r>
        <w:r w:rsidRPr="00D65BD4">
          <w:rPr>
            <w:rFonts w:eastAsia="SimSun"/>
            <w:bCs/>
            <w:i/>
            <w:vertAlign w:val="subscript"/>
            <w:lang w:val="x-none" w:eastAsia="x-none"/>
          </w:rPr>
          <w:delText>ruc,</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h,</w:delText>
        </w:r>
        <w:r w:rsidRPr="00D65BD4">
          <w:rPr>
            <w:rFonts w:eastAsia="SimSun"/>
            <w:bCs/>
            <w:i/>
            <w:vertAlign w:val="subscript"/>
            <w:lang w:eastAsia="x-none"/>
          </w:rPr>
          <w:delText xml:space="preserve"> </w:delText>
        </w:r>
        <w:r w:rsidRPr="00D65BD4">
          <w:rPr>
            <w:rFonts w:eastAsia="SimSun"/>
            <w:bCs/>
            <w:i/>
            <w:vertAlign w:val="subscript"/>
            <w:lang w:val="x-none" w:eastAsia="x-none"/>
          </w:rPr>
          <w:delText>beforeCCGR</w:delText>
        </w:r>
        <w:r w:rsidRPr="00D65BD4">
          <w:rPr>
            <w:rFonts w:eastAsia="SimSun"/>
            <w:bCs/>
            <w:lang w:val="x-none" w:eastAsia="x-none"/>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rsidDel="002606D2" w14:paraId="51A7ADDC" w14:textId="77777777" w:rsidTr="0003786F">
        <w:trPr>
          <w:trHeight w:val="386"/>
          <w:del w:id="1503" w:author="ERCOT" w:date="2024-03-19T11:26:00Z"/>
        </w:trPr>
        <w:tc>
          <w:tcPr>
            <w:tcW w:w="9350" w:type="dxa"/>
            <w:shd w:val="pct12" w:color="auto" w:fill="auto"/>
          </w:tcPr>
          <w:p w14:paraId="5B03A320" w14:textId="77777777" w:rsidR="00D65BD4" w:rsidRPr="00D65BD4" w:rsidDel="002606D2" w:rsidRDefault="00D65BD4" w:rsidP="00D65BD4">
            <w:pPr>
              <w:spacing w:after="240"/>
              <w:rPr>
                <w:del w:id="1504" w:author="ERCOT" w:date="2024-03-19T11:26:00Z"/>
                <w:rFonts w:eastAsia="SimSun"/>
                <w:b/>
                <w:i/>
                <w:iCs/>
                <w:szCs w:val="20"/>
              </w:rPr>
            </w:pPr>
            <w:del w:id="1505" w:author="ERCOT" w:date="2024-03-19T11:26:00Z">
              <w:r w:rsidRPr="00D65BD4" w:rsidDel="002606D2">
                <w:rPr>
                  <w:rFonts w:eastAsia="SimSun"/>
                  <w:b/>
                  <w:i/>
                  <w:iCs/>
                  <w:szCs w:val="20"/>
                </w:rPr>
                <w:lastRenderedPageBreak/>
                <w:delText>[NPRR1139:  Replace the formula “RUCCAPTOT</w:delText>
              </w:r>
              <w:r w:rsidRPr="00D65BD4" w:rsidDel="002606D2">
                <w:rPr>
                  <w:rFonts w:eastAsia="SimSun"/>
                  <w:b/>
                  <w:i/>
                  <w:iCs/>
                  <w:szCs w:val="20"/>
                  <w:vertAlign w:val="subscript"/>
                </w:rPr>
                <w:delText xml:space="preserve"> ruc, h</w:delText>
              </w:r>
              <w:r w:rsidRPr="00D65BD4" w:rsidDel="002606D2">
                <w:rPr>
                  <w:rFonts w:eastAsia="SimSun"/>
                  <w:b/>
                  <w:i/>
                  <w:iCs/>
                  <w:szCs w:val="20"/>
                </w:rPr>
                <w:delText>” above with the following upon system implementation:]</w:delText>
              </w:r>
            </w:del>
          </w:p>
          <w:p w14:paraId="3595DF63" w14:textId="77777777" w:rsidR="00D65BD4" w:rsidRPr="00D65BD4" w:rsidDel="002606D2" w:rsidRDefault="00D65BD4" w:rsidP="00D65BD4">
            <w:pPr>
              <w:tabs>
                <w:tab w:val="left" w:pos="2340"/>
                <w:tab w:val="left" w:pos="3420"/>
              </w:tabs>
              <w:spacing w:after="240"/>
              <w:ind w:left="3420" w:hanging="2700"/>
              <w:rPr>
                <w:del w:id="1506" w:author="ERCOT" w:date="2024-03-19T11:26:00Z"/>
                <w:rFonts w:eastAsia="SimSun"/>
                <w:bCs/>
                <w:szCs w:val="20"/>
              </w:rPr>
            </w:pPr>
            <w:del w:id="1507" w:author="ERCOT" w:date="2024-03-19T11:26:00Z">
              <w:r w:rsidRPr="00D65BD4" w:rsidDel="002606D2">
                <w:rPr>
                  <w:rFonts w:eastAsia="SimSun"/>
                  <w:bCs/>
                  <w:szCs w:val="20"/>
                </w:rPr>
                <w:delText xml:space="preserve">RUCCAPTOT </w:delText>
              </w:r>
              <w:r w:rsidRPr="00D65BD4" w:rsidDel="002606D2">
                <w:rPr>
                  <w:rFonts w:eastAsia="SimSun"/>
                  <w:bCs/>
                  <w:i/>
                  <w:szCs w:val="20"/>
                  <w:vertAlign w:val="subscript"/>
                </w:rPr>
                <w:delText>ruc, h</w:delText>
              </w:r>
              <w:r w:rsidRPr="00D65BD4" w:rsidDel="002606D2">
                <w:rPr>
                  <w:rFonts w:eastAsia="SimSun"/>
                  <w:bCs/>
                  <w:szCs w:val="20"/>
                </w:rPr>
                <w:tab/>
                <w:delText xml:space="preserve">     =</w:delText>
              </w:r>
              <w:r w:rsidRPr="00D65BD4" w:rsidDel="002606D2">
                <w:rPr>
                  <w:rFonts w:eastAsia="SimSun"/>
                  <w:bCs/>
                  <w:szCs w:val="20"/>
                </w:rPr>
                <w:tab/>
              </w:r>
              <w:r w:rsidRPr="00D65BD4" w:rsidDel="002606D2">
                <w:rPr>
                  <w:rFonts w:eastAsia="SimSun"/>
                  <w:bCs/>
                  <w:position w:val="-18"/>
                  <w:szCs w:val="20"/>
                </w:rPr>
                <w:object w:dxaOrig="220" w:dyaOrig="420" w14:anchorId="6D425537">
                  <v:shape id="_x0000_i1045" type="#_x0000_t75" style="width:12pt;height:24pt" o:ole="">
                    <v:imagedata r:id="rId34" o:title=""/>
                  </v:shape>
                  <o:OLEObject Type="Embed" ProgID="Equation.3" ShapeID="_x0000_i1045" DrawAspect="Content" ObjectID="_1786452152" r:id="rId48"/>
                </w:object>
              </w:r>
              <w:r w:rsidRPr="00D65BD4" w:rsidDel="002606D2">
                <w:rPr>
                  <w:rFonts w:eastAsia="SimSun"/>
                  <w:bCs/>
                  <w:szCs w:val="20"/>
                </w:rPr>
                <w:delText xml:space="preserve">(RUCHSL </w:delText>
              </w:r>
              <w:r w:rsidRPr="00D65BD4" w:rsidDel="002606D2">
                <w:rPr>
                  <w:rFonts w:eastAsia="SimSun"/>
                  <w:bCs/>
                  <w:i/>
                  <w:szCs w:val="20"/>
                  <w:vertAlign w:val="subscript"/>
                </w:rPr>
                <w:delText>ruc, h, r</w:delText>
              </w:r>
              <w:r w:rsidRPr="00D65BD4" w:rsidDel="002606D2">
                <w:rPr>
                  <w:rFonts w:eastAsia="SimSun"/>
                  <w:bCs/>
                  <w:szCs w:val="20"/>
                </w:rPr>
                <w:delText xml:space="preserve"> – RUCHSL </w:delText>
              </w:r>
              <w:r w:rsidRPr="00D65BD4" w:rsidDel="002606D2">
                <w:rPr>
                  <w:rFonts w:eastAsia="SimSun"/>
                  <w:bCs/>
                  <w:i/>
                  <w:szCs w:val="20"/>
                  <w:vertAlign w:val="subscript"/>
                </w:rPr>
                <w:delText>ruc, h, beforeCCGR</w:delText>
              </w:r>
              <w:r w:rsidRPr="00D65BD4" w:rsidDel="002606D2">
                <w:rPr>
                  <w:rFonts w:eastAsia="SimSun"/>
                  <w:bCs/>
                  <w:szCs w:val="20"/>
                </w:rPr>
                <w:delText>)</w:delText>
              </w:r>
            </w:del>
          </w:p>
        </w:tc>
      </w:tr>
    </w:tbl>
    <w:p w14:paraId="28C5A30C" w14:textId="77777777" w:rsidR="00D65BD4" w:rsidRPr="00D65BD4" w:rsidRDefault="00D65BD4" w:rsidP="00D65BD4">
      <w:pPr>
        <w:spacing w:before="240"/>
        <w:rPr>
          <w:rFonts w:eastAsia="SimSun"/>
          <w:iCs/>
          <w:szCs w:val="20"/>
        </w:rPr>
      </w:pPr>
      <w:r w:rsidRPr="00D65BD4">
        <w:rPr>
          <w:rFonts w:eastAsia="SimSun"/>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D65BD4" w:rsidRPr="00D65BD4" w14:paraId="489285E4" w14:textId="77777777" w:rsidTr="0003786F">
        <w:trPr>
          <w:tblHeader/>
        </w:trPr>
        <w:tc>
          <w:tcPr>
            <w:tcW w:w="1437" w:type="pct"/>
          </w:tcPr>
          <w:p w14:paraId="410CB9D5" w14:textId="77777777" w:rsidR="00D65BD4" w:rsidRPr="00D65BD4" w:rsidRDefault="00D65BD4" w:rsidP="00D65BD4">
            <w:pPr>
              <w:spacing w:after="120"/>
              <w:rPr>
                <w:rFonts w:eastAsia="SimSun"/>
                <w:b/>
                <w:iCs/>
                <w:sz w:val="20"/>
                <w:szCs w:val="20"/>
              </w:rPr>
            </w:pPr>
            <w:r w:rsidRPr="00D65BD4">
              <w:rPr>
                <w:rFonts w:eastAsia="SimSun"/>
                <w:b/>
                <w:iCs/>
                <w:sz w:val="20"/>
                <w:szCs w:val="20"/>
              </w:rPr>
              <w:t>Variable</w:t>
            </w:r>
          </w:p>
        </w:tc>
        <w:tc>
          <w:tcPr>
            <w:tcW w:w="342" w:type="pct"/>
          </w:tcPr>
          <w:p w14:paraId="2041FC3E" w14:textId="77777777" w:rsidR="00D65BD4" w:rsidRPr="00D65BD4" w:rsidRDefault="00D65BD4" w:rsidP="00D65BD4">
            <w:pPr>
              <w:spacing w:after="120"/>
              <w:jc w:val="center"/>
              <w:rPr>
                <w:rFonts w:eastAsia="SimSun"/>
                <w:b/>
                <w:iCs/>
                <w:sz w:val="20"/>
                <w:szCs w:val="20"/>
              </w:rPr>
            </w:pPr>
            <w:r w:rsidRPr="00D65BD4">
              <w:rPr>
                <w:rFonts w:eastAsia="SimSun"/>
                <w:b/>
                <w:iCs/>
                <w:sz w:val="20"/>
                <w:szCs w:val="20"/>
              </w:rPr>
              <w:t>Unit</w:t>
            </w:r>
          </w:p>
        </w:tc>
        <w:tc>
          <w:tcPr>
            <w:tcW w:w="3221" w:type="pct"/>
          </w:tcPr>
          <w:p w14:paraId="1E76A487" w14:textId="77777777" w:rsidR="00D65BD4" w:rsidRPr="00D65BD4" w:rsidRDefault="00D65BD4" w:rsidP="00D65BD4">
            <w:pPr>
              <w:spacing w:after="120"/>
              <w:rPr>
                <w:rFonts w:eastAsia="SimSun"/>
                <w:b/>
                <w:iCs/>
                <w:sz w:val="20"/>
                <w:szCs w:val="20"/>
              </w:rPr>
            </w:pPr>
            <w:r w:rsidRPr="00D65BD4">
              <w:rPr>
                <w:rFonts w:eastAsia="SimSun"/>
                <w:b/>
                <w:iCs/>
                <w:sz w:val="20"/>
                <w:szCs w:val="20"/>
              </w:rPr>
              <w:t>Definition</w:t>
            </w:r>
          </w:p>
        </w:tc>
      </w:tr>
      <w:tr w:rsidR="00D65BD4" w:rsidRPr="00D65BD4" w14:paraId="07DA3BE3" w14:textId="77777777" w:rsidTr="0003786F">
        <w:tc>
          <w:tcPr>
            <w:tcW w:w="1437" w:type="pct"/>
          </w:tcPr>
          <w:p w14:paraId="3827542B"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RUCCSAMT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p>
        </w:tc>
        <w:tc>
          <w:tcPr>
            <w:tcW w:w="342" w:type="pct"/>
          </w:tcPr>
          <w:p w14:paraId="57D4D561"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221" w:type="pct"/>
          </w:tcPr>
          <w:p w14:paraId="1B0AC953" w14:textId="77777777" w:rsidR="00D65BD4" w:rsidRPr="00D65BD4" w:rsidRDefault="00D65BD4" w:rsidP="00D65BD4">
            <w:pPr>
              <w:spacing w:after="60"/>
              <w:rPr>
                <w:rFonts w:eastAsia="SimSun"/>
                <w:iCs/>
                <w:sz w:val="20"/>
                <w:szCs w:val="20"/>
              </w:rPr>
            </w:pPr>
            <w:r w:rsidRPr="00D65BD4">
              <w:rPr>
                <w:rFonts w:eastAsia="SimSun"/>
                <w:i/>
                <w:iCs/>
                <w:sz w:val="20"/>
                <w:szCs w:val="20"/>
              </w:rPr>
              <w:t>RUC Capacity-Short Amount</w:t>
            </w:r>
            <w:r w:rsidRPr="00D65BD4">
              <w:rPr>
                <w:rFonts w:eastAsia="SimSun"/>
                <w:iCs/>
                <w:sz w:val="20"/>
                <w:szCs w:val="20"/>
              </w:rPr>
              <w:t xml:space="preserve">—The charge to a QSE </w:t>
            </w:r>
            <w:r w:rsidRPr="00D65BD4">
              <w:rPr>
                <w:rFonts w:eastAsia="SimSun"/>
                <w:i/>
                <w:iCs/>
                <w:sz w:val="20"/>
                <w:szCs w:val="20"/>
              </w:rPr>
              <w:t>q</w:t>
            </w:r>
            <w:r w:rsidRPr="00D65BD4">
              <w:rPr>
                <w:rFonts w:eastAsia="SimSun"/>
                <w:iCs/>
                <w:sz w:val="20"/>
                <w:szCs w:val="20"/>
              </w:rPr>
              <w:t xml:space="preserve">, due to capacity shortfall for a particular RUC process </w:t>
            </w:r>
            <w:proofErr w:type="spellStart"/>
            <w:r w:rsidRPr="00D65BD4">
              <w:rPr>
                <w:rFonts w:eastAsia="SimSun"/>
                <w:i/>
                <w:iCs/>
                <w:sz w:val="20"/>
                <w:szCs w:val="20"/>
              </w:rPr>
              <w:t>ruc</w:t>
            </w:r>
            <w:proofErr w:type="spellEnd"/>
            <w:r w:rsidRPr="00D65BD4">
              <w:rPr>
                <w:rFonts w:eastAsia="SimSun"/>
                <w:iCs/>
                <w:sz w:val="20"/>
                <w:szCs w:val="20"/>
              </w:rPr>
              <w:t>, for the 15-minute Settlement Interval</w:t>
            </w:r>
            <w:r w:rsidRPr="00D65BD4">
              <w:rPr>
                <w:rFonts w:eastAsia="SimSun"/>
                <w:i/>
                <w:iCs/>
                <w:sz w:val="20"/>
                <w:szCs w:val="20"/>
              </w:rPr>
              <w:t xml:space="preserve"> i</w:t>
            </w:r>
            <w:r w:rsidRPr="00D65BD4">
              <w:rPr>
                <w:rFonts w:eastAsia="SimSun"/>
                <w:iCs/>
                <w:sz w:val="20"/>
                <w:szCs w:val="20"/>
              </w:rPr>
              <w:t>.</w:t>
            </w:r>
          </w:p>
        </w:tc>
      </w:tr>
      <w:tr w:rsidR="00D65BD4" w:rsidRPr="00D65BD4" w14:paraId="73E076F8" w14:textId="77777777" w:rsidTr="0003786F">
        <w:tc>
          <w:tcPr>
            <w:tcW w:w="1437" w:type="pct"/>
          </w:tcPr>
          <w:p w14:paraId="5A3838EC"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RUCMWAMTRUCTOT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h</w:t>
            </w:r>
          </w:p>
        </w:tc>
        <w:tc>
          <w:tcPr>
            <w:tcW w:w="342" w:type="pct"/>
          </w:tcPr>
          <w:p w14:paraId="39EC9E2F"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221" w:type="pct"/>
          </w:tcPr>
          <w:p w14:paraId="457D52DB" w14:textId="77777777" w:rsidR="00D65BD4" w:rsidRPr="00D65BD4" w:rsidRDefault="00D65BD4" w:rsidP="00D65BD4">
            <w:pPr>
              <w:spacing w:after="60"/>
              <w:rPr>
                <w:rFonts w:eastAsia="SimSun"/>
                <w:iCs/>
                <w:sz w:val="20"/>
                <w:szCs w:val="20"/>
              </w:rPr>
            </w:pPr>
            <w:r w:rsidRPr="00D65BD4">
              <w:rPr>
                <w:rFonts w:eastAsia="SimSun"/>
                <w:i/>
                <w:iCs/>
                <w:sz w:val="20"/>
                <w:szCs w:val="20"/>
              </w:rPr>
              <w:t>RUC Make-Whole Amount Total per RUC</w:t>
            </w:r>
            <w:r w:rsidRPr="00D65BD4">
              <w:rPr>
                <w:rFonts w:eastAsia="SimSun"/>
                <w:iCs/>
                <w:sz w:val="20"/>
                <w:szCs w:val="20"/>
              </w:rPr>
              <w:t>—The sum of RUC Make-Whole Payments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xml:space="preserve">, including amounts for RMR Units, for the hour </w:t>
            </w:r>
            <w:r w:rsidRPr="00D65BD4">
              <w:rPr>
                <w:rFonts w:eastAsia="SimSun"/>
                <w:i/>
                <w:iCs/>
                <w:sz w:val="20"/>
                <w:szCs w:val="20"/>
              </w:rPr>
              <w:t>h</w:t>
            </w:r>
            <w:r w:rsidRPr="00D65BD4">
              <w:rPr>
                <w:rFonts w:eastAsia="SimSun"/>
                <w:iCs/>
                <w:sz w:val="20"/>
                <w:szCs w:val="20"/>
              </w:rPr>
              <w:t xml:space="preserve"> that includes the 15-minute Settlement Interval.</w:t>
            </w:r>
          </w:p>
        </w:tc>
      </w:tr>
      <w:tr w:rsidR="00D65BD4" w:rsidRPr="00D65BD4" w14:paraId="7308459C" w14:textId="77777777" w:rsidTr="0003786F">
        <w:trPr>
          <w:del w:id="1508" w:author="ERCOT" w:date="2024-02-22T12:59:00Z"/>
        </w:trPr>
        <w:tc>
          <w:tcPr>
            <w:tcW w:w="1437" w:type="pct"/>
          </w:tcPr>
          <w:p w14:paraId="0540F904" w14:textId="77777777" w:rsidR="00D65BD4" w:rsidRPr="00D65BD4" w:rsidRDefault="00D65BD4" w:rsidP="00D65BD4">
            <w:pPr>
              <w:spacing w:after="60"/>
              <w:rPr>
                <w:del w:id="1509" w:author="ERCOT" w:date="2024-02-22T12:59:00Z"/>
                <w:rFonts w:eastAsia="SimSun"/>
                <w:iCs/>
                <w:sz w:val="20"/>
                <w:szCs w:val="20"/>
              </w:rPr>
            </w:pPr>
            <w:del w:id="1510" w:author="ERCOT" w:date="2024-02-22T12:59:00Z">
              <w:r w:rsidRPr="00D65BD4">
                <w:rPr>
                  <w:rFonts w:eastAsia="SimSun"/>
                  <w:iCs/>
                  <w:sz w:val="20"/>
                  <w:szCs w:val="20"/>
                </w:rPr>
                <w:delText xml:space="preserve">RUCMWAMT </w:delText>
              </w:r>
              <w:r w:rsidRPr="00D65BD4">
                <w:rPr>
                  <w:rFonts w:eastAsia="SimSun"/>
                  <w:i/>
                  <w:iCs/>
                  <w:sz w:val="20"/>
                  <w:szCs w:val="20"/>
                  <w:vertAlign w:val="subscript"/>
                </w:rPr>
                <w:delText>ruc, q, r, h</w:delText>
              </w:r>
            </w:del>
          </w:p>
        </w:tc>
        <w:tc>
          <w:tcPr>
            <w:tcW w:w="342" w:type="pct"/>
          </w:tcPr>
          <w:p w14:paraId="289DB7BE" w14:textId="77777777" w:rsidR="00D65BD4" w:rsidRPr="00D65BD4" w:rsidRDefault="00D65BD4" w:rsidP="00D65BD4">
            <w:pPr>
              <w:spacing w:after="60"/>
              <w:jc w:val="center"/>
              <w:rPr>
                <w:del w:id="1511" w:author="ERCOT" w:date="2024-02-22T12:59:00Z"/>
                <w:rFonts w:eastAsia="SimSun"/>
                <w:iCs/>
                <w:sz w:val="20"/>
                <w:szCs w:val="20"/>
              </w:rPr>
            </w:pPr>
            <w:del w:id="1512" w:author="ERCOT" w:date="2024-02-22T12:59:00Z">
              <w:r w:rsidRPr="00D65BD4">
                <w:rPr>
                  <w:rFonts w:eastAsia="SimSun"/>
                  <w:iCs/>
                  <w:sz w:val="20"/>
                  <w:szCs w:val="20"/>
                </w:rPr>
                <w:delText>$</w:delText>
              </w:r>
            </w:del>
          </w:p>
        </w:tc>
        <w:tc>
          <w:tcPr>
            <w:tcW w:w="3221" w:type="pct"/>
          </w:tcPr>
          <w:p w14:paraId="459EAAB9" w14:textId="77777777" w:rsidR="00D65BD4" w:rsidRPr="00D65BD4" w:rsidRDefault="00D65BD4" w:rsidP="00D65BD4">
            <w:pPr>
              <w:spacing w:after="60"/>
              <w:rPr>
                <w:del w:id="1513" w:author="ERCOT" w:date="2024-02-22T12:59:00Z"/>
                <w:rFonts w:eastAsia="SimSun"/>
                <w:iCs/>
                <w:sz w:val="20"/>
                <w:szCs w:val="20"/>
              </w:rPr>
            </w:pPr>
            <w:del w:id="1514" w:author="ERCOT" w:date="2024-02-22T12:59:00Z">
              <w:r w:rsidRPr="00D65BD4">
                <w:rPr>
                  <w:rFonts w:eastAsia="SimSun"/>
                  <w:i/>
                  <w:iCs/>
                  <w:sz w:val="20"/>
                  <w:szCs w:val="20"/>
                </w:rPr>
                <w:delText>RUC Make-Whole Payment</w:delText>
              </w:r>
              <w:r w:rsidRPr="00D65BD4">
                <w:rPr>
                  <w:rFonts w:eastAsia="SimSun"/>
                  <w:iCs/>
                  <w:sz w:val="20"/>
                  <w:szCs w:val="20"/>
                </w:rPr>
                <w:delText xml:space="preserve">—The RUC Make-Whole Payment to the QSE </w:delText>
              </w:r>
              <w:r w:rsidRPr="00D65BD4">
                <w:rPr>
                  <w:rFonts w:eastAsia="SimSun"/>
                  <w:i/>
                  <w:iCs/>
                  <w:sz w:val="20"/>
                  <w:szCs w:val="20"/>
                </w:rPr>
                <w:delText>q</w:delText>
              </w:r>
              <w:r w:rsidRPr="00D65BD4">
                <w:rPr>
                  <w:rFonts w:eastAsia="SimSun"/>
                  <w:iCs/>
                  <w:sz w:val="20"/>
                  <w:szCs w:val="20"/>
                </w:rPr>
                <w:delText xml:space="preserve"> for Resource </w:delText>
              </w:r>
              <w:r w:rsidRPr="00D65BD4">
                <w:rPr>
                  <w:rFonts w:eastAsia="SimSun"/>
                  <w:i/>
                  <w:iCs/>
                  <w:sz w:val="20"/>
                  <w:szCs w:val="20"/>
                </w:rPr>
                <w:delText>r</w:delText>
              </w:r>
              <w:r w:rsidRPr="00D65BD4">
                <w:rPr>
                  <w:rFonts w:eastAsia="SimSun"/>
                  <w:iCs/>
                  <w:sz w:val="20"/>
                  <w:szCs w:val="20"/>
                </w:rPr>
                <w:delText>, for a particular RUC process</w:delText>
              </w:r>
              <w:r w:rsidRPr="00D65BD4">
                <w:rPr>
                  <w:rFonts w:eastAsia="SimSun"/>
                  <w:i/>
                  <w:iCs/>
                  <w:sz w:val="20"/>
                  <w:szCs w:val="20"/>
                </w:rPr>
                <w:delText xml:space="preserve"> ruc</w:delText>
              </w:r>
              <w:r w:rsidRPr="00D65BD4">
                <w:rPr>
                  <w:rFonts w:eastAsia="SimSun"/>
                  <w:iCs/>
                  <w:sz w:val="20"/>
                  <w:szCs w:val="20"/>
                </w:rPr>
                <w:delText xml:space="preserve">, for the hour </w:delText>
              </w:r>
              <w:r w:rsidRPr="00D65BD4">
                <w:rPr>
                  <w:rFonts w:eastAsia="SimSun"/>
                  <w:i/>
                  <w:iCs/>
                  <w:sz w:val="20"/>
                  <w:szCs w:val="20"/>
                </w:rPr>
                <w:delText>h</w:delText>
              </w:r>
              <w:r w:rsidRPr="00D65BD4">
                <w:rPr>
                  <w:rFonts w:eastAsia="SimSun"/>
                  <w:iCs/>
                  <w:sz w:val="20"/>
                  <w:szCs w:val="20"/>
                </w:rPr>
                <w:delText xml:space="preserve"> that includes the 15-minute Settlement Interval.  See Section 5.7.1, RUC Make-Whole Payment.  When one or more Combined Cycle Generation Resources are committed by RUC, payment is made to the Combined Cycle Train for all RUC-committed Combine</w:delText>
              </w:r>
            </w:del>
            <w:del w:id="1515" w:author="ERCOT" w:date="2024-03-19T09:02:00Z">
              <w:r w:rsidRPr="00D65BD4" w:rsidDel="00A25A6F">
                <w:rPr>
                  <w:rFonts w:eastAsia="SimSun"/>
                  <w:iCs/>
                  <w:sz w:val="20"/>
                  <w:szCs w:val="20"/>
                </w:rPr>
                <w:delText>d</w:delText>
              </w:r>
            </w:del>
            <w:del w:id="1516" w:author="ERCOT" w:date="2024-02-22T12:59:00Z">
              <w:r w:rsidRPr="00D65BD4">
                <w:rPr>
                  <w:rFonts w:eastAsia="SimSun"/>
                  <w:iCs/>
                  <w:sz w:val="20"/>
                  <w:szCs w:val="20"/>
                </w:rPr>
                <w:delText xml:space="preserve"> Cycle Generation Resources.</w:delText>
              </w:r>
            </w:del>
          </w:p>
        </w:tc>
      </w:tr>
      <w:tr w:rsidR="00D65BD4" w:rsidRPr="00D65BD4" w14:paraId="566C437B" w14:textId="77777777" w:rsidTr="0003786F">
        <w:tc>
          <w:tcPr>
            <w:tcW w:w="1437" w:type="pct"/>
          </w:tcPr>
          <w:p w14:paraId="1F6359AD"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RUCSFRS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p>
        </w:tc>
        <w:tc>
          <w:tcPr>
            <w:tcW w:w="342" w:type="pct"/>
          </w:tcPr>
          <w:p w14:paraId="4173F9D2"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221" w:type="pct"/>
          </w:tcPr>
          <w:p w14:paraId="1943BB11" w14:textId="77777777" w:rsidR="00D65BD4" w:rsidRPr="00D65BD4" w:rsidRDefault="00D65BD4" w:rsidP="00D65BD4">
            <w:pPr>
              <w:spacing w:after="60"/>
              <w:rPr>
                <w:rFonts w:eastAsia="SimSun"/>
                <w:iCs/>
                <w:sz w:val="20"/>
                <w:szCs w:val="20"/>
              </w:rPr>
            </w:pPr>
            <w:r w:rsidRPr="00D65BD4">
              <w:rPr>
                <w:rFonts w:eastAsia="SimSun"/>
                <w:i/>
                <w:iCs/>
                <w:sz w:val="20"/>
                <w:szCs w:val="20"/>
              </w:rPr>
              <w:t>RUC Shortfall Ratio Share</w:t>
            </w:r>
            <w:r w:rsidRPr="00D65BD4">
              <w:rPr>
                <w:rFonts w:eastAsia="SimSun"/>
                <w:iCs/>
                <w:sz w:val="20"/>
                <w:szCs w:val="20"/>
              </w:rPr>
              <w:t>—The ratio of the QSE</w:t>
            </w:r>
            <w:r w:rsidRPr="00D65BD4">
              <w:rPr>
                <w:rFonts w:eastAsia="SimSun"/>
                <w:i/>
                <w:iCs/>
                <w:sz w:val="20"/>
                <w:szCs w:val="20"/>
              </w:rPr>
              <w:t xml:space="preserve"> q</w:t>
            </w:r>
            <w:r w:rsidRPr="00D65BD4">
              <w:rPr>
                <w:rFonts w:eastAsia="SimSun"/>
                <w:iCs/>
                <w:sz w:val="20"/>
                <w:szCs w:val="20"/>
              </w:rPr>
              <w:t>’s capacity shortfall to the sum of all QSEs’ capacity shortfalls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for the 15-minute Settlement Interval</w:t>
            </w:r>
            <w:r w:rsidRPr="00D65BD4">
              <w:rPr>
                <w:rFonts w:eastAsia="SimSun"/>
                <w:i/>
                <w:iCs/>
                <w:sz w:val="20"/>
                <w:szCs w:val="20"/>
              </w:rPr>
              <w:t xml:space="preserve"> i</w:t>
            </w:r>
            <w:r w:rsidRPr="00D65BD4">
              <w:rPr>
                <w:rFonts w:eastAsia="SimSun"/>
                <w:iCs/>
                <w:sz w:val="20"/>
                <w:szCs w:val="20"/>
              </w:rPr>
              <w:t>.  See Section 5.7.4.</w:t>
            </w:r>
            <w:ins w:id="1517" w:author="ERCOT" w:date="2024-02-19T08:52:00Z">
              <w:r w:rsidRPr="00D65BD4">
                <w:rPr>
                  <w:rFonts w:eastAsia="SimSun"/>
                  <w:iCs/>
                  <w:sz w:val="20"/>
                  <w:szCs w:val="20"/>
                </w:rPr>
                <w:t>2</w:t>
              </w:r>
            </w:ins>
            <w:del w:id="1518" w:author="ERCOT" w:date="2024-02-19T08:52:00Z">
              <w:r w:rsidRPr="00D65BD4" w:rsidDel="00BD24FB">
                <w:rPr>
                  <w:rFonts w:eastAsia="SimSun"/>
                  <w:iCs/>
                  <w:sz w:val="20"/>
                  <w:szCs w:val="20"/>
                </w:rPr>
                <w:delText>1</w:delText>
              </w:r>
            </w:del>
            <w:r w:rsidRPr="00D65BD4">
              <w:rPr>
                <w:rFonts w:eastAsia="SimSun"/>
                <w:iCs/>
                <w:sz w:val="20"/>
                <w:szCs w:val="20"/>
              </w:rPr>
              <w:t>.1, Capacity Shortfall Ratio Share.</w:t>
            </w:r>
          </w:p>
        </w:tc>
      </w:tr>
      <w:tr w:rsidR="00D65BD4" w:rsidRPr="00D65BD4" w14:paraId="3875769F" w14:textId="77777777" w:rsidTr="0003786F">
        <w:tc>
          <w:tcPr>
            <w:tcW w:w="1437" w:type="pct"/>
          </w:tcPr>
          <w:p w14:paraId="1265AA64"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RUCSF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i, q</w:t>
            </w:r>
          </w:p>
        </w:tc>
        <w:tc>
          <w:tcPr>
            <w:tcW w:w="342" w:type="pct"/>
          </w:tcPr>
          <w:p w14:paraId="61467699" w14:textId="77777777" w:rsidR="00D65BD4" w:rsidRPr="00D65BD4" w:rsidRDefault="00D65BD4" w:rsidP="00D65BD4">
            <w:pPr>
              <w:spacing w:after="60"/>
              <w:jc w:val="center"/>
              <w:rPr>
                <w:rFonts w:eastAsia="SimSun"/>
                <w:iCs/>
                <w:sz w:val="20"/>
                <w:szCs w:val="20"/>
              </w:rPr>
            </w:pPr>
            <w:r w:rsidRPr="00D65BD4">
              <w:rPr>
                <w:rFonts w:eastAsia="SimSun"/>
                <w:iCs/>
                <w:sz w:val="20"/>
                <w:szCs w:val="20"/>
              </w:rPr>
              <w:t>MW</w:t>
            </w:r>
          </w:p>
        </w:tc>
        <w:tc>
          <w:tcPr>
            <w:tcW w:w="3221" w:type="pct"/>
          </w:tcPr>
          <w:p w14:paraId="6740B53B" w14:textId="77777777" w:rsidR="00D65BD4" w:rsidRPr="00D65BD4" w:rsidRDefault="00D65BD4" w:rsidP="00D65BD4">
            <w:pPr>
              <w:spacing w:after="60"/>
              <w:rPr>
                <w:rFonts w:eastAsia="SimSun"/>
                <w:iCs/>
                <w:sz w:val="20"/>
                <w:szCs w:val="20"/>
              </w:rPr>
            </w:pPr>
            <w:r w:rsidRPr="00D65BD4">
              <w:rPr>
                <w:rFonts w:eastAsia="SimSun"/>
                <w:i/>
                <w:iCs/>
                <w:sz w:val="20"/>
                <w:szCs w:val="20"/>
              </w:rPr>
              <w:t>RUC Shortfall</w:t>
            </w:r>
            <w:r w:rsidRPr="00D65BD4">
              <w:rPr>
                <w:rFonts w:eastAsia="SimSun"/>
                <w:iCs/>
                <w:sz w:val="20"/>
                <w:szCs w:val="20"/>
              </w:rPr>
              <w:t>—The QSE</w:t>
            </w:r>
            <w:r w:rsidRPr="00D65BD4">
              <w:rPr>
                <w:rFonts w:eastAsia="SimSun"/>
                <w:i/>
                <w:iCs/>
                <w:sz w:val="20"/>
                <w:szCs w:val="20"/>
              </w:rPr>
              <w:t xml:space="preserve"> q</w:t>
            </w:r>
            <w:r w:rsidRPr="00D65BD4">
              <w:rPr>
                <w:rFonts w:eastAsia="SimSun"/>
                <w:iCs/>
                <w:sz w:val="20"/>
                <w:szCs w:val="20"/>
              </w:rPr>
              <w:t xml:space="preserve">’s capacity shortfall for a particular RUC process </w:t>
            </w:r>
            <w:proofErr w:type="spellStart"/>
            <w:r w:rsidRPr="00D65BD4">
              <w:rPr>
                <w:rFonts w:eastAsia="SimSun"/>
                <w:i/>
                <w:iCs/>
                <w:sz w:val="20"/>
                <w:szCs w:val="20"/>
              </w:rPr>
              <w:t>ruc</w:t>
            </w:r>
            <w:proofErr w:type="spellEnd"/>
            <w:r w:rsidRPr="00D65BD4">
              <w:rPr>
                <w:rFonts w:eastAsia="SimSun"/>
                <w:iCs/>
                <w:sz w:val="20"/>
                <w:szCs w:val="20"/>
              </w:rPr>
              <w:t xml:space="preserve"> for the 15-minute Settlement Interval</w:t>
            </w:r>
            <w:r w:rsidRPr="00D65BD4">
              <w:rPr>
                <w:rFonts w:eastAsia="SimSun"/>
                <w:i/>
                <w:iCs/>
                <w:sz w:val="20"/>
                <w:szCs w:val="20"/>
              </w:rPr>
              <w:t xml:space="preserve"> i</w:t>
            </w:r>
            <w:r w:rsidRPr="00D65BD4">
              <w:rPr>
                <w:rFonts w:eastAsia="SimSun"/>
                <w:iCs/>
                <w:sz w:val="20"/>
                <w:szCs w:val="20"/>
              </w:rPr>
              <w:t>.  See formula in Section 5.7.4.</w:t>
            </w:r>
            <w:ins w:id="1519" w:author="ERCOT" w:date="2024-02-19T08:52:00Z">
              <w:r w:rsidRPr="00D65BD4">
                <w:rPr>
                  <w:rFonts w:eastAsia="SimSun"/>
                  <w:iCs/>
                  <w:sz w:val="20"/>
                  <w:szCs w:val="20"/>
                </w:rPr>
                <w:t>2</w:t>
              </w:r>
            </w:ins>
            <w:del w:id="1520" w:author="ERCOT" w:date="2024-02-19T08:52:00Z">
              <w:r w:rsidRPr="00D65BD4" w:rsidDel="00BD24FB">
                <w:rPr>
                  <w:rFonts w:eastAsia="SimSun"/>
                  <w:iCs/>
                  <w:sz w:val="20"/>
                  <w:szCs w:val="20"/>
                </w:rPr>
                <w:delText>1</w:delText>
              </w:r>
            </w:del>
            <w:r w:rsidRPr="00D65BD4">
              <w:rPr>
                <w:rFonts w:eastAsia="SimSun"/>
                <w:iCs/>
                <w:sz w:val="20"/>
                <w:szCs w:val="20"/>
              </w:rPr>
              <w:t>.1.</w:t>
            </w:r>
          </w:p>
        </w:tc>
      </w:tr>
      <w:tr w:rsidR="00D65BD4" w:rsidRPr="00D65BD4" w14:paraId="75618F65" w14:textId="77777777" w:rsidTr="0003786F">
        <w:tc>
          <w:tcPr>
            <w:tcW w:w="1437" w:type="pct"/>
          </w:tcPr>
          <w:p w14:paraId="0D54719B"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RUCCAPTOT </w:t>
            </w:r>
            <w:proofErr w:type="spellStart"/>
            <w:r w:rsidRPr="00D65BD4">
              <w:rPr>
                <w:rFonts w:eastAsia="SimSun"/>
                <w:i/>
                <w:iCs/>
                <w:sz w:val="20"/>
                <w:szCs w:val="20"/>
                <w:vertAlign w:val="subscript"/>
              </w:rPr>
              <w:t>ruc</w:t>
            </w:r>
            <w:proofErr w:type="spellEnd"/>
            <w:r w:rsidRPr="00D65BD4">
              <w:rPr>
                <w:rFonts w:eastAsia="SimSun"/>
                <w:i/>
                <w:iCs/>
                <w:sz w:val="20"/>
                <w:szCs w:val="20"/>
                <w:vertAlign w:val="subscript"/>
              </w:rPr>
              <w:t>, h</w:t>
            </w:r>
          </w:p>
        </w:tc>
        <w:tc>
          <w:tcPr>
            <w:tcW w:w="342" w:type="pct"/>
          </w:tcPr>
          <w:p w14:paraId="7B96F17D" w14:textId="77777777" w:rsidR="00D65BD4" w:rsidRPr="00D65BD4" w:rsidRDefault="00D65BD4" w:rsidP="00D65BD4">
            <w:pPr>
              <w:spacing w:after="60"/>
              <w:jc w:val="center"/>
              <w:rPr>
                <w:rFonts w:eastAsia="SimSun"/>
                <w:iCs/>
                <w:sz w:val="20"/>
                <w:szCs w:val="20"/>
              </w:rPr>
            </w:pPr>
            <w:r w:rsidRPr="00D65BD4">
              <w:rPr>
                <w:rFonts w:eastAsia="SimSun"/>
                <w:iCs/>
                <w:sz w:val="20"/>
                <w:szCs w:val="20"/>
              </w:rPr>
              <w:t>MW</w:t>
            </w:r>
          </w:p>
        </w:tc>
        <w:tc>
          <w:tcPr>
            <w:tcW w:w="3221" w:type="pct"/>
          </w:tcPr>
          <w:p w14:paraId="68BB52BA" w14:textId="77777777" w:rsidR="00D65BD4" w:rsidRPr="00D65BD4" w:rsidRDefault="00D65BD4" w:rsidP="00D65BD4">
            <w:pPr>
              <w:spacing w:after="60"/>
              <w:rPr>
                <w:rFonts w:eastAsia="SimSun"/>
                <w:iCs/>
                <w:sz w:val="20"/>
                <w:szCs w:val="20"/>
              </w:rPr>
            </w:pPr>
            <w:r w:rsidRPr="00D65BD4">
              <w:rPr>
                <w:rFonts w:eastAsia="SimSun"/>
                <w:i/>
                <w:iCs/>
                <w:sz w:val="20"/>
                <w:szCs w:val="20"/>
              </w:rPr>
              <w:t>RUC Capacity Total</w:t>
            </w:r>
            <w:r w:rsidRPr="00D65BD4">
              <w:rPr>
                <w:rFonts w:eastAsia="SimSun"/>
                <w:iCs/>
                <w:sz w:val="20"/>
                <w:szCs w:val="20"/>
              </w:rPr>
              <w:t>—The sum of the High Sustained Limits (HSLs) of all RUC-committed Resources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that includes the 15-minute Settlement Interval.  See formula in Section 5.7.4.</w:t>
            </w:r>
            <w:ins w:id="1521" w:author="ERCOT" w:date="2024-02-19T08:52:00Z">
              <w:r w:rsidRPr="00D65BD4">
                <w:rPr>
                  <w:rFonts w:eastAsia="SimSun"/>
                  <w:iCs/>
                  <w:sz w:val="20"/>
                  <w:szCs w:val="20"/>
                </w:rPr>
                <w:t>2</w:t>
              </w:r>
            </w:ins>
            <w:del w:id="1522" w:author="ERCOT" w:date="2024-02-19T08:52:00Z">
              <w:r w:rsidRPr="00D65BD4" w:rsidDel="00BD24FB">
                <w:rPr>
                  <w:rFonts w:eastAsia="SimSun"/>
                  <w:iCs/>
                  <w:sz w:val="20"/>
                  <w:szCs w:val="20"/>
                </w:rPr>
                <w:delText>1</w:delText>
              </w:r>
            </w:del>
            <w:r w:rsidRPr="00D65BD4">
              <w:rPr>
                <w:rFonts w:eastAsia="SimSun"/>
                <w:iCs/>
                <w:sz w:val="20"/>
                <w:szCs w:val="20"/>
              </w:rPr>
              <w:t xml:space="preserve">.1. </w:t>
            </w:r>
          </w:p>
        </w:tc>
      </w:tr>
      <w:tr w:rsidR="00D65BD4" w:rsidRPr="00D65BD4" w14:paraId="2B83453F" w14:textId="77777777" w:rsidTr="0003786F">
        <w:trPr>
          <w:ins w:id="1523" w:author="ERCOT" w:date="2024-02-19T08:55:00Z"/>
        </w:trPr>
        <w:tc>
          <w:tcPr>
            <w:tcW w:w="1437" w:type="pct"/>
          </w:tcPr>
          <w:p w14:paraId="3AC71020" w14:textId="77777777" w:rsidR="00D65BD4" w:rsidRPr="00D65BD4" w:rsidRDefault="00D65BD4" w:rsidP="00D65BD4">
            <w:pPr>
              <w:spacing w:after="60"/>
              <w:rPr>
                <w:ins w:id="1524" w:author="ERCOT" w:date="2024-02-19T08:55:00Z"/>
                <w:rFonts w:eastAsia="SimSun"/>
                <w:iCs/>
                <w:sz w:val="20"/>
                <w:szCs w:val="20"/>
              </w:rPr>
            </w:pPr>
            <w:ins w:id="1525" w:author="ERCOT" w:date="2024-02-19T08:55:00Z">
              <w:r w:rsidRPr="00D65BD4">
                <w:rPr>
                  <w:rFonts w:eastAsia="SimSun"/>
                  <w:bCs/>
                  <w:sz w:val="20"/>
                  <w:szCs w:val="20"/>
                  <w:lang w:eastAsia="x-none"/>
                </w:rPr>
                <w:t>RUCMWDELTA</w:t>
              </w:r>
              <w:r w:rsidRPr="00D65BD4">
                <w:rPr>
                  <w:rFonts w:eastAsia="SimSun"/>
                  <w:bCs/>
                  <w:lang w:eastAsia="x-none"/>
                </w:rPr>
                <w:t xml:space="preserve">  </w:t>
              </w:r>
              <w:proofErr w:type="spellStart"/>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h</w:t>
              </w:r>
              <w:r w:rsidRPr="00D65BD4">
                <w:rPr>
                  <w:rFonts w:eastAsia="SimSun"/>
                  <w:bCs/>
                  <w:i/>
                  <w:vertAlign w:val="subscript"/>
                  <w:lang w:eastAsia="x-none"/>
                </w:rPr>
                <w:t xml:space="preserve"> </w:t>
              </w:r>
              <w:r w:rsidRPr="00D65BD4">
                <w:rPr>
                  <w:rFonts w:eastAsia="SimSun"/>
                  <w:bCs/>
                  <w:lang w:eastAsia="x-none"/>
                </w:rPr>
                <w:t xml:space="preserve"> </w:t>
              </w:r>
            </w:ins>
          </w:p>
        </w:tc>
        <w:tc>
          <w:tcPr>
            <w:tcW w:w="342" w:type="pct"/>
          </w:tcPr>
          <w:p w14:paraId="01C26DFA" w14:textId="77777777" w:rsidR="00D65BD4" w:rsidRPr="00D65BD4" w:rsidRDefault="00D65BD4" w:rsidP="00D65BD4">
            <w:pPr>
              <w:spacing w:after="60"/>
              <w:jc w:val="center"/>
              <w:rPr>
                <w:ins w:id="1526" w:author="ERCOT" w:date="2024-02-19T08:55:00Z"/>
                <w:rFonts w:eastAsia="SimSun"/>
                <w:iCs/>
                <w:sz w:val="20"/>
                <w:szCs w:val="20"/>
              </w:rPr>
            </w:pPr>
            <w:ins w:id="1527" w:author="ERCOT" w:date="2024-02-19T08:55:00Z">
              <w:r w:rsidRPr="00D65BD4">
                <w:rPr>
                  <w:rFonts w:eastAsia="SimSun"/>
                  <w:iCs/>
                  <w:sz w:val="20"/>
                  <w:szCs w:val="20"/>
                </w:rPr>
                <w:t>$</w:t>
              </w:r>
            </w:ins>
          </w:p>
        </w:tc>
        <w:tc>
          <w:tcPr>
            <w:tcW w:w="3221" w:type="pct"/>
          </w:tcPr>
          <w:p w14:paraId="1B01B4D6" w14:textId="77777777" w:rsidR="00D65BD4" w:rsidRPr="00D65BD4" w:rsidRDefault="00D65BD4" w:rsidP="00D65BD4">
            <w:pPr>
              <w:spacing w:after="60"/>
              <w:rPr>
                <w:ins w:id="1528" w:author="ERCOT" w:date="2024-02-19T08:55:00Z"/>
                <w:rFonts w:eastAsia="SimSun"/>
                <w:sz w:val="20"/>
                <w:szCs w:val="20"/>
              </w:rPr>
            </w:pPr>
            <w:ins w:id="1529" w:author="ERCOT" w:date="2024-02-19T08:55:00Z">
              <w:r w:rsidRPr="00D65BD4">
                <w:rPr>
                  <w:rFonts w:eastAsia="SimSun"/>
                  <w:i/>
                  <w:iCs/>
                  <w:sz w:val="20"/>
                  <w:szCs w:val="20"/>
                </w:rPr>
                <w:t xml:space="preserve">RUC Make-Whole Delta – </w:t>
              </w:r>
              <w:r w:rsidRPr="00D65BD4">
                <w:rPr>
                  <w:rFonts w:eastAsia="SimSun"/>
                  <w:sz w:val="20"/>
                  <w:szCs w:val="20"/>
                </w:rPr>
                <w:t>The</w:t>
              </w:r>
            </w:ins>
            <w:ins w:id="1530" w:author="ERCOT" w:date="2024-02-19T08:58:00Z">
              <w:r w:rsidRPr="00D65BD4">
                <w:rPr>
                  <w:rFonts w:eastAsia="SimSun"/>
                  <w:sz w:val="20"/>
                  <w:szCs w:val="20"/>
                </w:rPr>
                <w:t xml:space="preserve"> remaining</w:t>
              </w:r>
            </w:ins>
            <w:ins w:id="1531" w:author="ERCOT" w:date="2024-02-19T08:55:00Z">
              <w:r w:rsidRPr="00D65BD4">
                <w:rPr>
                  <w:rFonts w:eastAsia="SimSun"/>
                  <w:sz w:val="20"/>
                  <w:szCs w:val="20"/>
                </w:rPr>
                <w:t xml:space="preserve"> </w:t>
              </w:r>
            </w:ins>
            <w:ins w:id="1532" w:author="ERCOT" w:date="2024-02-19T08:56:00Z">
              <w:r w:rsidRPr="00D65BD4">
                <w:rPr>
                  <w:rFonts w:eastAsia="SimSun"/>
                  <w:sz w:val="20"/>
                  <w:szCs w:val="20"/>
                </w:rPr>
                <w:t xml:space="preserve">RUC Make-Whole amount </w:t>
              </w:r>
            </w:ins>
            <w:ins w:id="1533" w:author="ERCOT" w:date="2024-02-19T08:58:00Z">
              <w:r w:rsidRPr="00D65BD4">
                <w:rPr>
                  <w:rFonts w:eastAsia="SimSun"/>
                  <w:sz w:val="20"/>
                  <w:szCs w:val="20"/>
                </w:rPr>
                <w:t xml:space="preserve">that has not been </w:t>
              </w:r>
            </w:ins>
            <w:ins w:id="1534" w:author="ERCOT" w:date="2024-02-19T08:59:00Z">
              <w:r w:rsidRPr="00D65BD4">
                <w:rPr>
                  <w:rFonts w:eastAsia="SimSun"/>
                  <w:sz w:val="20"/>
                  <w:szCs w:val="20"/>
                </w:rPr>
                <w:t xml:space="preserve">covered by RUC DRRS Short Charges, </w:t>
              </w:r>
            </w:ins>
            <w:ins w:id="1535" w:author="ERCOT" w:date="2024-02-19T08:58:00Z">
              <w:r w:rsidRPr="00D65BD4">
                <w:rPr>
                  <w:rFonts w:eastAsia="SimSun"/>
                  <w:iCs/>
                  <w:sz w:val="20"/>
                  <w:szCs w:val="20"/>
                </w:rPr>
                <w:t>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that includes the 15-minute Settlement Interval.</w:t>
              </w:r>
            </w:ins>
          </w:p>
        </w:tc>
      </w:tr>
      <w:tr w:rsidR="00D65BD4" w:rsidRPr="00D65BD4" w14:paraId="127D4FAC" w14:textId="77777777" w:rsidTr="0003786F">
        <w:trPr>
          <w:ins w:id="1536" w:author="ERCOT" w:date="2024-02-02T15:49:00Z"/>
        </w:trPr>
        <w:tc>
          <w:tcPr>
            <w:tcW w:w="1437" w:type="pct"/>
          </w:tcPr>
          <w:p w14:paraId="660441A6" w14:textId="77777777" w:rsidR="00D65BD4" w:rsidRPr="00D65BD4" w:rsidRDefault="00D65BD4" w:rsidP="00D65BD4">
            <w:pPr>
              <w:spacing w:after="60"/>
              <w:rPr>
                <w:ins w:id="1537" w:author="ERCOT" w:date="2024-02-02T15:49:00Z"/>
                <w:rFonts w:eastAsia="SimSun"/>
                <w:iCs/>
                <w:sz w:val="20"/>
                <w:szCs w:val="20"/>
              </w:rPr>
            </w:pPr>
            <w:ins w:id="1538" w:author="ERCOT" w:date="2024-02-02T15:49:00Z">
              <w:r w:rsidRPr="00D65BD4">
                <w:rPr>
                  <w:rFonts w:eastAsia="SimSun"/>
                  <w:iCs/>
                  <w:sz w:val="20"/>
                  <w:szCs w:val="20"/>
                </w:rPr>
                <w:t>RUCDRR</w:t>
              </w:r>
            </w:ins>
            <w:ins w:id="1539" w:author="ERCOT" w:date="2024-02-15T11:53:00Z">
              <w:r w:rsidRPr="00D65BD4">
                <w:rPr>
                  <w:rFonts w:eastAsia="SimSun"/>
                  <w:iCs/>
                  <w:sz w:val="20"/>
                  <w:szCs w:val="20"/>
                </w:rPr>
                <w:t>S</w:t>
              </w:r>
            </w:ins>
            <w:ins w:id="1540" w:author="ERCOT" w:date="2024-02-02T15:49:00Z">
              <w:r w:rsidRPr="00D65BD4">
                <w:rPr>
                  <w:rFonts w:eastAsia="SimSun"/>
                  <w:iCs/>
                  <w:sz w:val="20"/>
                  <w:szCs w:val="20"/>
                </w:rPr>
                <w:t xml:space="preserve">AMT  </w:t>
              </w:r>
              <w:proofErr w:type="spellStart"/>
              <w:r w:rsidRPr="00D65BD4">
                <w:rPr>
                  <w:rFonts w:eastAsia="SimSun"/>
                  <w:i/>
                  <w:sz w:val="20"/>
                  <w:szCs w:val="20"/>
                  <w:vertAlign w:val="subscript"/>
                </w:rPr>
                <w:t>ruc</w:t>
              </w:r>
              <w:proofErr w:type="spellEnd"/>
              <w:r w:rsidRPr="00D65BD4">
                <w:rPr>
                  <w:rFonts w:eastAsia="SimSun"/>
                  <w:i/>
                  <w:sz w:val="20"/>
                  <w:szCs w:val="20"/>
                  <w:vertAlign w:val="subscript"/>
                </w:rPr>
                <w:t>, i, q</w:t>
              </w:r>
            </w:ins>
          </w:p>
        </w:tc>
        <w:tc>
          <w:tcPr>
            <w:tcW w:w="342" w:type="pct"/>
          </w:tcPr>
          <w:p w14:paraId="4C576D3F" w14:textId="77777777" w:rsidR="00D65BD4" w:rsidRPr="00D65BD4" w:rsidRDefault="00D65BD4" w:rsidP="00D65BD4">
            <w:pPr>
              <w:spacing w:after="60"/>
              <w:jc w:val="center"/>
              <w:rPr>
                <w:ins w:id="1541" w:author="ERCOT" w:date="2024-02-02T15:49:00Z"/>
                <w:rFonts w:eastAsia="SimSun"/>
                <w:iCs/>
                <w:sz w:val="20"/>
                <w:szCs w:val="20"/>
              </w:rPr>
            </w:pPr>
            <w:ins w:id="1542" w:author="ERCOT" w:date="2024-02-02T15:49:00Z">
              <w:r w:rsidRPr="00D65BD4">
                <w:rPr>
                  <w:rFonts w:eastAsia="SimSun"/>
                  <w:iCs/>
                  <w:sz w:val="20"/>
                  <w:szCs w:val="20"/>
                </w:rPr>
                <w:t>$</w:t>
              </w:r>
            </w:ins>
          </w:p>
        </w:tc>
        <w:tc>
          <w:tcPr>
            <w:tcW w:w="3221" w:type="pct"/>
          </w:tcPr>
          <w:p w14:paraId="5106F1F6" w14:textId="77777777" w:rsidR="00D65BD4" w:rsidRPr="00D65BD4" w:rsidRDefault="00D65BD4" w:rsidP="00D65BD4">
            <w:pPr>
              <w:spacing w:after="60"/>
              <w:rPr>
                <w:ins w:id="1543" w:author="ERCOT" w:date="2024-02-02T15:49:00Z"/>
                <w:rFonts w:eastAsia="SimSun"/>
                <w:i/>
                <w:iCs/>
                <w:sz w:val="20"/>
                <w:szCs w:val="20"/>
              </w:rPr>
            </w:pPr>
            <w:ins w:id="1544" w:author="ERCOT" w:date="2024-02-02T15:49:00Z">
              <w:r w:rsidRPr="00D65BD4">
                <w:rPr>
                  <w:rFonts w:eastAsia="SimSun"/>
                  <w:i/>
                  <w:iCs/>
                  <w:sz w:val="20"/>
                  <w:szCs w:val="20"/>
                </w:rPr>
                <w:t xml:space="preserve">RUC </w:t>
              </w:r>
            </w:ins>
            <w:ins w:id="1545" w:author="ERCOT" w:date="2024-03-19T09:04:00Z">
              <w:r w:rsidRPr="00D65BD4">
                <w:rPr>
                  <w:rFonts w:eastAsia="SimSun"/>
                  <w:i/>
                  <w:iCs/>
                  <w:sz w:val="20"/>
                  <w:szCs w:val="20"/>
                </w:rPr>
                <w:t>DRRS</w:t>
              </w:r>
            </w:ins>
            <w:ins w:id="1546" w:author="ERCOT" w:date="2024-02-02T15:49:00Z">
              <w:r w:rsidRPr="00D65BD4">
                <w:rPr>
                  <w:rFonts w:eastAsia="SimSun"/>
                  <w:i/>
                  <w:iCs/>
                  <w:sz w:val="20"/>
                  <w:szCs w:val="20"/>
                </w:rPr>
                <w:t xml:space="preserve"> </w:t>
              </w:r>
            </w:ins>
            <w:ins w:id="1547" w:author="ERCOT" w:date="2024-02-15T11:53:00Z">
              <w:r w:rsidRPr="00D65BD4">
                <w:rPr>
                  <w:rFonts w:eastAsia="SimSun"/>
                  <w:i/>
                  <w:iCs/>
                  <w:sz w:val="20"/>
                  <w:szCs w:val="20"/>
                </w:rPr>
                <w:t xml:space="preserve">Short </w:t>
              </w:r>
            </w:ins>
            <w:ins w:id="1548" w:author="ERCOT" w:date="2024-02-02T15:49:00Z">
              <w:r w:rsidRPr="00D65BD4">
                <w:rPr>
                  <w:rFonts w:eastAsia="SimSun"/>
                  <w:i/>
                  <w:iCs/>
                  <w:sz w:val="20"/>
                  <w:szCs w:val="20"/>
                </w:rPr>
                <w:t xml:space="preserve">Amount – </w:t>
              </w:r>
              <w:r w:rsidRPr="00D65BD4">
                <w:rPr>
                  <w:rFonts w:eastAsia="SimSun"/>
                  <w:sz w:val="20"/>
                  <w:szCs w:val="20"/>
                </w:rPr>
                <w:t xml:space="preserve">The charge to QSE </w:t>
              </w:r>
              <w:r w:rsidRPr="00D65BD4">
                <w:rPr>
                  <w:rFonts w:eastAsia="SimSun"/>
                  <w:i/>
                  <w:iCs/>
                  <w:sz w:val="20"/>
                  <w:szCs w:val="20"/>
                </w:rPr>
                <w:t xml:space="preserve">q, </w:t>
              </w:r>
              <w:r w:rsidRPr="00D65BD4">
                <w:rPr>
                  <w:rFonts w:eastAsia="SimSun"/>
                  <w:sz w:val="20"/>
                  <w:szCs w:val="20"/>
                </w:rPr>
                <w:t xml:space="preserve">due to a DRRS shortfall for a particular RUC process </w:t>
              </w:r>
              <w:proofErr w:type="spellStart"/>
              <w:r w:rsidRPr="00D65BD4">
                <w:rPr>
                  <w:rFonts w:eastAsia="SimSun"/>
                  <w:i/>
                  <w:iCs/>
                  <w:sz w:val="20"/>
                  <w:szCs w:val="20"/>
                </w:rPr>
                <w:t>ruc</w:t>
              </w:r>
              <w:proofErr w:type="spellEnd"/>
              <w:r w:rsidRPr="00D65BD4">
                <w:rPr>
                  <w:rFonts w:eastAsia="SimSun"/>
                  <w:i/>
                  <w:iCs/>
                  <w:sz w:val="20"/>
                  <w:szCs w:val="20"/>
                </w:rPr>
                <w:t xml:space="preserve">, </w:t>
              </w:r>
              <w:r w:rsidRPr="00D65BD4">
                <w:rPr>
                  <w:rFonts w:eastAsia="SimSun"/>
                  <w:sz w:val="20"/>
                  <w:szCs w:val="20"/>
                </w:rPr>
                <w:t xml:space="preserve">for the 15-minute Settlement Interval </w:t>
              </w:r>
              <w:r w:rsidRPr="00D65BD4">
                <w:rPr>
                  <w:rFonts w:eastAsia="SimSun"/>
                  <w:i/>
                  <w:iCs/>
                  <w:sz w:val="20"/>
                  <w:szCs w:val="20"/>
                </w:rPr>
                <w:t xml:space="preserve">i. </w:t>
              </w:r>
            </w:ins>
          </w:p>
        </w:tc>
      </w:tr>
      <w:tr w:rsidR="00D65BD4" w:rsidRPr="00D65BD4" w14:paraId="2E50C82B" w14:textId="77777777" w:rsidTr="0003786F">
        <w:trPr>
          <w:ins w:id="1549" w:author="ERCOT" w:date="2024-02-02T15:47:00Z"/>
        </w:trPr>
        <w:tc>
          <w:tcPr>
            <w:tcW w:w="1437" w:type="pct"/>
          </w:tcPr>
          <w:p w14:paraId="6C664323" w14:textId="77777777" w:rsidR="00D65BD4" w:rsidRPr="00D65BD4" w:rsidRDefault="00D65BD4" w:rsidP="00D65BD4">
            <w:pPr>
              <w:spacing w:after="60"/>
              <w:rPr>
                <w:ins w:id="1550" w:author="ERCOT" w:date="2024-02-02T15:47:00Z"/>
                <w:rFonts w:eastAsia="SimSun"/>
                <w:iCs/>
                <w:sz w:val="20"/>
                <w:szCs w:val="20"/>
              </w:rPr>
            </w:pPr>
            <w:ins w:id="1551" w:author="ERCOT" w:date="2024-02-02T15:47:00Z">
              <w:r w:rsidRPr="00D65BD4">
                <w:rPr>
                  <w:rFonts w:eastAsia="SimSun"/>
                  <w:iCs/>
                  <w:sz w:val="20"/>
                  <w:szCs w:val="20"/>
                </w:rPr>
                <w:t>RUCDRR</w:t>
              </w:r>
            </w:ins>
            <w:ins w:id="1552" w:author="ERCOT" w:date="2024-02-15T11:53:00Z">
              <w:r w:rsidRPr="00D65BD4">
                <w:rPr>
                  <w:rFonts w:eastAsia="SimSun"/>
                  <w:iCs/>
                  <w:sz w:val="20"/>
                  <w:szCs w:val="20"/>
                </w:rPr>
                <w:t>S</w:t>
              </w:r>
            </w:ins>
            <w:ins w:id="1553" w:author="ERCOT" w:date="2024-02-02T15:47:00Z">
              <w:r w:rsidRPr="00D65BD4">
                <w:rPr>
                  <w:rFonts w:eastAsia="SimSun"/>
                  <w:iCs/>
                  <w:sz w:val="20"/>
                  <w:szCs w:val="20"/>
                </w:rPr>
                <w:t xml:space="preserve">AMTRUCTOT </w:t>
              </w:r>
              <w:proofErr w:type="spellStart"/>
              <w:r w:rsidRPr="00D65BD4">
                <w:rPr>
                  <w:rFonts w:eastAsia="SimSun"/>
                  <w:bCs/>
                  <w:i/>
                  <w:sz w:val="20"/>
                  <w:szCs w:val="20"/>
                  <w:vertAlign w:val="subscript"/>
                  <w:lang w:val="x-none" w:eastAsia="x-none"/>
                </w:rPr>
                <w:t>ruc</w:t>
              </w:r>
              <w:proofErr w:type="spellEnd"/>
              <w:r w:rsidRPr="00D65BD4">
                <w:rPr>
                  <w:rFonts w:eastAsia="SimSun"/>
                  <w:bCs/>
                  <w:i/>
                  <w:sz w:val="20"/>
                  <w:szCs w:val="20"/>
                  <w:vertAlign w:val="subscript"/>
                  <w:lang w:val="x-none" w:eastAsia="x-none"/>
                </w:rPr>
                <w:t>,</w:t>
              </w:r>
              <w:r w:rsidRPr="00D65BD4">
                <w:rPr>
                  <w:rFonts w:eastAsia="SimSun"/>
                  <w:bCs/>
                  <w:i/>
                  <w:sz w:val="20"/>
                  <w:szCs w:val="20"/>
                  <w:vertAlign w:val="subscript"/>
                  <w:lang w:eastAsia="x-none"/>
                </w:rPr>
                <w:t xml:space="preserve"> </w:t>
              </w:r>
              <w:r w:rsidRPr="00D65BD4">
                <w:rPr>
                  <w:rFonts w:eastAsia="SimSun"/>
                  <w:bCs/>
                  <w:i/>
                  <w:sz w:val="20"/>
                  <w:szCs w:val="20"/>
                  <w:vertAlign w:val="subscript"/>
                  <w:lang w:val="x-none" w:eastAsia="x-none"/>
                </w:rPr>
                <w:t>h</w:t>
              </w:r>
            </w:ins>
          </w:p>
        </w:tc>
        <w:tc>
          <w:tcPr>
            <w:tcW w:w="342" w:type="pct"/>
          </w:tcPr>
          <w:p w14:paraId="2A2A84C3" w14:textId="77777777" w:rsidR="00D65BD4" w:rsidRPr="00D65BD4" w:rsidRDefault="00D65BD4" w:rsidP="00D65BD4">
            <w:pPr>
              <w:spacing w:after="60"/>
              <w:jc w:val="center"/>
              <w:rPr>
                <w:ins w:id="1554" w:author="ERCOT" w:date="2024-02-02T15:47:00Z"/>
                <w:rFonts w:eastAsia="SimSun"/>
                <w:iCs/>
                <w:sz w:val="20"/>
                <w:szCs w:val="20"/>
              </w:rPr>
            </w:pPr>
            <w:ins w:id="1555" w:author="ERCOT" w:date="2024-02-02T15:49:00Z">
              <w:r w:rsidRPr="00D65BD4">
                <w:rPr>
                  <w:rFonts w:eastAsia="SimSun"/>
                  <w:iCs/>
                  <w:sz w:val="20"/>
                  <w:szCs w:val="20"/>
                </w:rPr>
                <w:t>$</w:t>
              </w:r>
            </w:ins>
          </w:p>
        </w:tc>
        <w:tc>
          <w:tcPr>
            <w:tcW w:w="3221" w:type="pct"/>
          </w:tcPr>
          <w:p w14:paraId="3C33E7CF" w14:textId="77777777" w:rsidR="00D65BD4" w:rsidRPr="00D65BD4" w:rsidRDefault="00D65BD4" w:rsidP="00D65BD4">
            <w:pPr>
              <w:spacing w:after="60"/>
              <w:rPr>
                <w:ins w:id="1556" w:author="ERCOT" w:date="2024-02-02T15:47:00Z"/>
                <w:rFonts w:eastAsia="SimSun"/>
                <w:i/>
                <w:iCs/>
                <w:sz w:val="20"/>
                <w:szCs w:val="20"/>
              </w:rPr>
            </w:pPr>
            <w:ins w:id="1557" w:author="ERCOT" w:date="2024-02-02T15:49:00Z">
              <w:r w:rsidRPr="00D65BD4">
                <w:rPr>
                  <w:rFonts w:eastAsia="SimSun"/>
                  <w:i/>
                  <w:iCs/>
                  <w:sz w:val="20"/>
                  <w:szCs w:val="20"/>
                </w:rPr>
                <w:t xml:space="preserve">RUC </w:t>
              </w:r>
            </w:ins>
            <w:ins w:id="1558" w:author="ERCOT" w:date="2024-03-19T09:05:00Z">
              <w:r w:rsidRPr="00D65BD4">
                <w:rPr>
                  <w:rFonts w:eastAsia="SimSun"/>
                  <w:i/>
                  <w:iCs/>
                  <w:sz w:val="20"/>
                  <w:szCs w:val="20"/>
                </w:rPr>
                <w:t>DRRS</w:t>
              </w:r>
            </w:ins>
            <w:ins w:id="1559" w:author="ERCOT" w:date="2024-02-02T15:49:00Z">
              <w:r w:rsidRPr="00D65BD4">
                <w:rPr>
                  <w:rFonts w:eastAsia="SimSun"/>
                  <w:i/>
                  <w:iCs/>
                  <w:sz w:val="20"/>
                  <w:szCs w:val="20"/>
                </w:rPr>
                <w:t xml:space="preserve"> </w:t>
              </w:r>
            </w:ins>
            <w:ins w:id="1560" w:author="ERCOT" w:date="2024-02-15T11:53:00Z">
              <w:r w:rsidRPr="00D65BD4">
                <w:rPr>
                  <w:rFonts w:eastAsia="SimSun"/>
                  <w:i/>
                  <w:iCs/>
                  <w:sz w:val="20"/>
                  <w:szCs w:val="20"/>
                </w:rPr>
                <w:t>Shor</w:t>
              </w:r>
            </w:ins>
            <w:ins w:id="1561" w:author="ERCOT" w:date="2024-03-19T09:05:00Z">
              <w:r w:rsidRPr="00D65BD4">
                <w:rPr>
                  <w:rFonts w:eastAsia="SimSun"/>
                  <w:i/>
                  <w:iCs/>
                  <w:sz w:val="20"/>
                  <w:szCs w:val="20"/>
                </w:rPr>
                <w:t>t</w:t>
              </w:r>
            </w:ins>
            <w:ins w:id="1562" w:author="ERCOT" w:date="2024-02-15T11:53:00Z">
              <w:r w:rsidRPr="00D65BD4">
                <w:rPr>
                  <w:rFonts w:eastAsia="SimSun"/>
                  <w:i/>
                  <w:iCs/>
                  <w:sz w:val="20"/>
                  <w:szCs w:val="20"/>
                </w:rPr>
                <w:t xml:space="preserve"> </w:t>
              </w:r>
            </w:ins>
            <w:ins w:id="1563" w:author="ERCOT" w:date="2024-02-02T15:49:00Z">
              <w:r w:rsidRPr="00D65BD4">
                <w:rPr>
                  <w:rFonts w:eastAsia="SimSun"/>
                  <w:i/>
                  <w:iCs/>
                  <w:sz w:val="20"/>
                  <w:szCs w:val="20"/>
                </w:rPr>
                <w:t xml:space="preserve">Amount </w:t>
              </w:r>
            </w:ins>
            <w:ins w:id="1564" w:author="ERCOT" w:date="2024-03-19T09:05:00Z">
              <w:r w:rsidRPr="00D65BD4">
                <w:rPr>
                  <w:rFonts w:eastAsia="SimSun"/>
                  <w:i/>
                  <w:iCs/>
                  <w:sz w:val="20"/>
                  <w:szCs w:val="20"/>
                </w:rPr>
                <w:t xml:space="preserve">Total </w:t>
              </w:r>
            </w:ins>
            <w:ins w:id="1565" w:author="ERCOT" w:date="2024-02-02T15:49:00Z">
              <w:r w:rsidRPr="00D65BD4">
                <w:rPr>
                  <w:rFonts w:eastAsia="SimSun"/>
                  <w:i/>
                  <w:iCs/>
                  <w:sz w:val="20"/>
                  <w:szCs w:val="20"/>
                </w:rPr>
                <w:t xml:space="preserve">per RUC – </w:t>
              </w:r>
              <w:r w:rsidRPr="00D65BD4">
                <w:rPr>
                  <w:rFonts w:eastAsia="SimSun"/>
                  <w:sz w:val="20"/>
                  <w:szCs w:val="20"/>
                </w:rPr>
                <w:t xml:space="preserve">The sum of </w:t>
              </w:r>
            </w:ins>
            <w:ins w:id="1566" w:author="ERCOT" w:date="2024-02-15T11:53:00Z">
              <w:r w:rsidRPr="00D65BD4">
                <w:rPr>
                  <w:rFonts w:eastAsia="SimSun"/>
                  <w:sz w:val="20"/>
                  <w:szCs w:val="20"/>
                </w:rPr>
                <w:t>shortfall</w:t>
              </w:r>
            </w:ins>
            <w:ins w:id="1567" w:author="ERCOT" w:date="2024-02-02T15:49:00Z">
              <w:r w:rsidRPr="00D65BD4">
                <w:rPr>
                  <w:rFonts w:eastAsia="SimSun"/>
                  <w:sz w:val="20"/>
                  <w:szCs w:val="20"/>
                </w:rPr>
                <w:t xml:space="preserve"> for DRRS </w:t>
              </w:r>
              <w:r w:rsidRPr="00D65BD4">
                <w:rPr>
                  <w:rFonts w:eastAsia="SimSun"/>
                  <w:iCs/>
                  <w:sz w:val="20"/>
                  <w:szCs w:val="20"/>
                </w:rPr>
                <w:t>Charges for a particular RUC process</w:t>
              </w:r>
              <w:r w:rsidRPr="00D65BD4">
                <w:rPr>
                  <w:rFonts w:eastAsia="SimSun"/>
                  <w:i/>
                  <w:iCs/>
                  <w:sz w:val="20"/>
                  <w:szCs w:val="20"/>
                </w:rPr>
                <w:t xml:space="preserve"> </w:t>
              </w:r>
              <w:proofErr w:type="spellStart"/>
              <w:r w:rsidRPr="00D65BD4">
                <w:rPr>
                  <w:rFonts w:eastAsia="SimSun"/>
                  <w:i/>
                  <w:iCs/>
                  <w:sz w:val="20"/>
                  <w:szCs w:val="20"/>
                </w:rPr>
                <w:t>ruc</w:t>
              </w:r>
              <w:proofErr w:type="spellEnd"/>
              <w:r w:rsidRPr="00D65BD4">
                <w:rPr>
                  <w:rFonts w:eastAsia="SimSun"/>
                  <w:iCs/>
                  <w:sz w:val="20"/>
                  <w:szCs w:val="20"/>
                </w:rPr>
                <w:t xml:space="preserve">, for the hour </w:t>
              </w:r>
              <w:r w:rsidRPr="00D65BD4">
                <w:rPr>
                  <w:rFonts w:eastAsia="SimSun"/>
                  <w:i/>
                  <w:iCs/>
                  <w:sz w:val="20"/>
                  <w:szCs w:val="20"/>
                </w:rPr>
                <w:t>h</w:t>
              </w:r>
              <w:r w:rsidRPr="00D65BD4">
                <w:rPr>
                  <w:rFonts w:eastAsia="SimSun"/>
                  <w:iCs/>
                  <w:sz w:val="20"/>
                  <w:szCs w:val="20"/>
                </w:rPr>
                <w:t xml:space="preserve"> that includes the 15-minute Settlement Interval.</w:t>
              </w:r>
            </w:ins>
          </w:p>
        </w:tc>
      </w:tr>
      <w:tr w:rsidR="00D65BD4" w:rsidRPr="00D65BD4" w14:paraId="021E3EA5" w14:textId="77777777" w:rsidTr="0003786F">
        <w:trPr>
          <w:ins w:id="1568" w:author="ERCOT" w:date="2024-02-22T13:00:00Z"/>
        </w:trPr>
        <w:tc>
          <w:tcPr>
            <w:tcW w:w="1437" w:type="pct"/>
          </w:tcPr>
          <w:p w14:paraId="6C1BD689" w14:textId="77777777" w:rsidR="00D65BD4" w:rsidRPr="00D65BD4" w:rsidRDefault="00D65BD4" w:rsidP="00D65BD4">
            <w:pPr>
              <w:spacing w:after="60"/>
              <w:rPr>
                <w:ins w:id="1569" w:author="ERCOT" w:date="2024-02-22T13:00:00Z"/>
                <w:rFonts w:eastAsia="SimSun"/>
                <w:iCs/>
                <w:sz w:val="20"/>
                <w:szCs w:val="20"/>
              </w:rPr>
            </w:pPr>
            <w:ins w:id="1570" w:author="ERCOT" w:date="2024-02-22T13:00:00Z">
              <w:r w:rsidRPr="00D65BD4">
                <w:rPr>
                  <w:rFonts w:eastAsia="SimSun"/>
                  <w:bCs/>
                  <w:sz w:val="20"/>
                  <w:szCs w:val="20"/>
                  <w:lang w:eastAsia="x-none"/>
                </w:rPr>
                <w:t>RUCCAPDELTA</w:t>
              </w:r>
              <w:r w:rsidRPr="00D65BD4">
                <w:rPr>
                  <w:rFonts w:eastAsia="SimSun"/>
                  <w:bCs/>
                  <w:i/>
                  <w:vertAlign w:val="subscript"/>
                  <w:lang w:val="x-none" w:eastAsia="x-none"/>
                </w:rPr>
                <w:t xml:space="preserve"> </w:t>
              </w:r>
              <w:proofErr w:type="spellStart"/>
              <w:r w:rsidRPr="00D65BD4">
                <w:rPr>
                  <w:rFonts w:eastAsia="SimSun"/>
                  <w:bCs/>
                  <w:i/>
                  <w:sz w:val="20"/>
                  <w:szCs w:val="20"/>
                  <w:vertAlign w:val="subscript"/>
                  <w:lang w:val="x-none" w:eastAsia="x-none"/>
                </w:rPr>
                <w:t>ruc</w:t>
              </w:r>
              <w:proofErr w:type="spellEnd"/>
              <w:r w:rsidRPr="00D65BD4">
                <w:rPr>
                  <w:rFonts w:eastAsia="SimSun"/>
                  <w:bCs/>
                  <w:i/>
                  <w:sz w:val="20"/>
                  <w:szCs w:val="20"/>
                  <w:vertAlign w:val="subscript"/>
                  <w:lang w:val="x-none" w:eastAsia="x-none"/>
                </w:rPr>
                <w:t>,</w:t>
              </w:r>
              <w:r w:rsidRPr="00D65BD4">
                <w:rPr>
                  <w:rFonts w:eastAsia="SimSun"/>
                  <w:bCs/>
                  <w:i/>
                  <w:sz w:val="20"/>
                  <w:szCs w:val="20"/>
                  <w:vertAlign w:val="subscript"/>
                  <w:lang w:eastAsia="x-none"/>
                </w:rPr>
                <w:t xml:space="preserve"> </w:t>
              </w:r>
              <w:r w:rsidRPr="00D65BD4">
                <w:rPr>
                  <w:rFonts w:eastAsia="SimSun"/>
                  <w:bCs/>
                  <w:i/>
                  <w:sz w:val="20"/>
                  <w:szCs w:val="20"/>
                  <w:vertAlign w:val="subscript"/>
                  <w:lang w:val="x-none" w:eastAsia="x-none"/>
                </w:rPr>
                <w:t>h</w:t>
              </w:r>
              <w:r w:rsidRPr="00D65BD4">
                <w:rPr>
                  <w:rFonts w:eastAsia="SimSun"/>
                  <w:bCs/>
                  <w:i/>
                  <w:sz w:val="20"/>
                  <w:szCs w:val="20"/>
                  <w:vertAlign w:val="subscript"/>
                  <w:lang w:eastAsia="x-none"/>
                </w:rPr>
                <w:t xml:space="preserve"> </w:t>
              </w:r>
              <w:r w:rsidRPr="00D65BD4">
                <w:rPr>
                  <w:rFonts w:eastAsia="SimSun"/>
                  <w:bCs/>
                  <w:sz w:val="20"/>
                  <w:szCs w:val="20"/>
                  <w:lang w:eastAsia="x-none"/>
                </w:rPr>
                <w:t xml:space="preserve"> </w:t>
              </w:r>
            </w:ins>
          </w:p>
        </w:tc>
        <w:tc>
          <w:tcPr>
            <w:tcW w:w="342" w:type="pct"/>
          </w:tcPr>
          <w:p w14:paraId="03023976" w14:textId="77777777" w:rsidR="00D65BD4" w:rsidRPr="00D65BD4" w:rsidRDefault="00D65BD4" w:rsidP="00D65BD4">
            <w:pPr>
              <w:spacing w:after="60"/>
              <w:jc w:val="center"/>
              <w:rPr>
                <w:ins w:id="1571" w:author="ERCOT" w:date="2024-02-22T13:00:00Z"/>
                <w:rFonts w:eastAsia="SimSun"/>
                <w:iCs/>
                <w:sz w:val="20"/>
                <w:szCs w:val="20"/>
              </w:rPr>
            </w:pPr>
            <w:ins w:id="1572" w:author="ERCOT" w:date="2024-02-22T13:00:00Z">
              <w:r w:rsidRPr="00D65BD4">
                <w:rPr>
                  <w:rFonts w:eastAsia="SimSun"/>
                  <w:iCs/>
                  <w:sz w:val="20"/>
                  <w:szCs w:val="20"/>
                </w:rPr>
                <w:t>MW</w:t>
              </w:r>
            </w:ins>
          </w:p>
        </w:tc>
        <w:tc>
          <w:tcPr>
            <w:tcW w:w="3221" w:type="pct"/>
          </w:tcPr>
          <w:p w14:paraId="076328BB" w14:textId="77777777" w:rsidR="00D65BD4" w:rsidRPr="00D65BD4" w:rsidRDefault="00D65BD4" w:rsidP="00D65BD4">
            <w:pPr>
              <w:spacing w:after="60"/>
              <w:rPr>
                <w:ins w:id="1573" w:author="ERCOT" w:date="2024-02-22T13:00:00Z"/>
                <w:rFonts w:eastAsia="SimSun"/>
                <w:sz w:val="20"/>
                <w:szCs w:val="20"/>
              </w:rPr>
            </w:pPr>
            <w:ins w:id="1574" w:author="ERCOT" w:date="2024-02-22T13:00:00Z">
              <w:r w:rsidRPr="00D65BD4">
                <w:rPr>
                  <w:rFonts w:eastAsia="SimSun"/>
                  <w:i/>
                  <w:iCs/>
                  <w:sz w:val="20"/>
                  <w:szCs w:val="20"/>
                </w:rPr>
                <w:t xml:space="preserve">RUC Capacity Delta – </w:t>
              </w:r>
              <w:r w:rsidRPr="00D65BD4">
                <w:rPr>
                  <w:rFonts w:eastAsia="SimSun"/>
                  <w:sz w:val="20"/>
                  <w:szCs w:val="20"/>
                </w:rPr>
                <w:t xml:space="preserve">The </w:t>
              </w:r>
            </w:ins>
            <w:ins w:id="1575" w:author="ERCOT" w:date="2024-02-22T13:01:00Z">
              <w:r w:rsidRPr="00D65BD4">
                <w:rPr>
                  <w:rFonts w:eastAsia="SimSun"/>
                  <w:sz w:val="20"/>
                  <w:szCs w:val="20"/>
                </w:rPr>
                <w:t xml:space="preserve">remaining RUC Capacity that has not been covered by the DRRS Short Charges, for a particular RUC process </w:t>
              </w:r>
              <w:proofErr w:type="spellStart"/>
              <w:r w:rsidRPr="00D65BD4">
                <w:rPr>
                  <w:rFonts w:eastAsia="SimSun"/>
                  <w:i/>
                  <w:iCs/>
                  <w:sz w:val="20"/>
                  <w:szCs w:val="20"/>
                </w:rPr>
                <w:t>ruc</w:t>
              </w:r>
              <w:proofErr w:type="spellEnd"/>
              <w:r w:rsidRPr="00D65BD4">
                <w:rPr>
                  <w:rFonts w:eastAsia="SimSun"/>
                  <w:i/>
                  <w:iCs/>
                  <w:sz w:val="20"/>
                  <w:szCs w:val="20"/>
                </w:rPr>
                <w:t>,</w:t>
              </w:r>
              <w:r w:rsidRPr="00D65BD4">
                <w:rPr>
                  <w:rFonts w:eastAsia="SimSun"/>
                  <w:sz w:val="20"/>
                  <w:szCs w:val="20"/>
                </w:rPr>
                <w:t xml:space="preserve"> </w:t>
              </w:r>
              <w:r w:rsidRPr="00D65BD4">
                <w:rPr>
                  <w:rFonts w:eastAsia="SimSun"/>
                  <w:iCs/>
                  <w:sz w:val="20"/>
                  <w:szCs w:val="20"/>
                </w:rPr>
                <w:t xml:space="preserve">for the hour </w:t>
              </w:r>
              <w:r w:rsidRPr="00D65BD4">
                <w:rPr>
                  <w:rFonts w:eastAsia="SimSun"/>
                  <w:i/>
                  <w:iCs/>
                  <w:sz w:val="20"/>
                  <w:szCs w:val="20"/>
                </w:rPr>
                <w:t>h</w:t>
              </w:r>
              <w:r w:rsidRPr="00D65BD4">
                <w:rPr>
                  <w:rFonts w:eastAsia="SimSun"/>
                  <w:iCs/>
                  <w:sz w:val="20"/>
                  <w:szCs w:val="20"/>
                </w:rPr>
                <w:t xml:space="preserve"> that includes the 15-minute Settlement Interval.</w:t>
              </w:r>
            </w:ins>
          </w:p>
        </w:tc>
      </w:tr>
      <w:tr w:rsidR="00D65BD4" w:rsidRPr="00D65BD4" w14:paraId="73474C45" w14:textId="77777777" w:rsidTr="0003786F">
        <w:trPr>
          <w:del w:id="1576" w:author="ERCOT" w:date="2024-02-22T13:00:00Z"/>
        </w:trPr>
        <w:tc>
          <w:tcPr>
            <w:tcW w:w="1437" w:type="pct"/>
          </w:tcPr>
          <w:p w14:paraId="5D55E698" w14:textId="77777777" w:rsidR="00D65BD4" w:rsidRPr="00D65BD4" w:rsidRDefault="00D65BD4" w:rsidP="00D65BD4">
            <w:pPr>
              <w:spacing w:after="60"/>
              <w:rPr>
                <w:del w:id="1577" w:author="ERCOT" w:date="2024-02-22T13:00:00Z"/>
                <w:rFonts w:eastAsia="SimSun"/>
                <w:iCs/>
                <w:sz w:val="20"/>
                <w:szCs w:val="20"/>
              </w:rPr>
            </w:pPr>
            <w:del w:id="1578" w:author="ERCOT" w:date="2024-02-22T13:00:00Z">
              <w:r w:rsidRPr="00D65BD4">
                <w:rPr>
                  <w:rFonts w:eastAsia="SimSun"/>
                  <w:iCs/>
                  <w:sz w:val="20"/>
                  <w:szCs w:val="20"/>
                </w:rPr>
                <w:delText xml:space="preserve">HSL </w:delText>
              </w:r>
              <w:r w:rsidRPr="00D65BD4">
                <w:rPr>
                  <w:rFonts w:eastAsia="SimSun"/>
                  <w:i/>
                  <w:iCs/>
                  <w:sz w:val="20"/>
                  <w:szCs w:val="20"/>
                  <w:vertAlign w:val="subscript"/>
                </w:rPr>
                <w:delText>ruc, h, r</w:delText>
              </w:r>
            </w:del>
          </w:p>
        </w:tc>
        <w:tc>
          <w:tcPr>
            <w:tcW w:w="342" w:type="pct"/>
          </w:tcPr>
          <w:p w14:paraId="437C3BAD" w14:textId="77777777" w:rsidR="00D65BD4" w:rsidRPr="00D65BD4" w:rsidRDefault="00D65BD4" w:rsidP="00D65BD4">
            <w:pPr>
              <w:spacing w:after="60"/>
              <w:jc w:val="center"/>
              <w:rPr>
                <w:del w:id="1579" w:author="ERCOT" w:date="2024-02-22T13:00:00Z"/>
                <w:rFonts w:eastAsia="SimSun"/>
                <w:iCs/>
                <w:sz w:val="20"/>
                <w:szCs w:val="20"/>
              </w:rPr>
            </w:pPr>
            <w:del w:id="1580" w:author="ERCOT" w:date="2024-02-22T13:00:00Z">
              <w:r w:rsidRPr="00D65BD4">
                <w:rPr>
                  <w:rFonts w:eastAsia="SimSun"/>
                  <w:iCs/>
                  <w:sz w:val="20"/>
                  <w:szCs w:val="20"/>
                </w:rPr>
                <w:delText>MW</w:delText>
              </w:r>
            </w:del>
          </w:p>
        </w:tc>
        <w:tc>
          <w:tcPr>
            <w:tcW w:w="3221" w:type="pct"/>
          </w:tcPr>
          <w:p w14:paraId="100A395D" w14:textId="77777777" w:rsidR="00D65BD4" w:rsidRPr="00D65BD4" w:rsidRDefault="00D65BD4" w:rsidP="00D65BD4">
            <w:pPr>
              <w:spacing w:after="60"/>
              <w:rPr>
                <w:del w:id="1581" w:author="ERCOT" w:date="2024-02-22T13:00:00Z"/>
                <w:rFonts w:eastAsia="SimSun"/>
                <w:iCs/>
                <w:sz w:val="20"/>
                <w:szCs w:val="20"/>
              </w:rPr>
            </w:pPr>
            <w:del w:id="1582" w:author="ERCOT" w:date="2024-02-22T13:00:00Z">
              <w:r w:rsidRPr="00D65BD4">
                <w:rPr>
                  <w:rFonts w:eastAsia="SimSun"/>
                  <w:i/>
                  <w:iCs/>
                  <w:sz w:val="20"/>
                  <w:szCs w:val="20"/>
                </w:rPr>
                <w:delText>High Sustained Limit</w:delText>
              </w:r>
              <w:r w:rsidRPr="00D65BD4">
                <w:rPr>
                  <w:rFonts w:eastAsia="SimSun"/>
                  <w:iCs/>
                  <w:sz w:val="20"/>
                  <w:szCs w:val="20"/>
                </w:rPr>
                <w:delText xml:space="preserve">—The HSL of Generation Resource </w:delText>
              </w:r>
              <w:r w:rsidRPr="00D65BD4">
                <w:rPr>
                  <w:rFonts w:eastAsia="SimSun"/>
                  <w:i/>
                  <w:iCs/>
                  <w:sz w:val="20"/>
                  <w:szCs w:val="20"/>
                </w:rPr>
                <w:delText xml:space="preserve">r </w:delText>
              </w:r>
              <w:r w:rsidRPr="00D65BD4">
                <w:rPr>
                  <w:rFonts w:eastAsia="SimSun"/>
                  <w:iCs/>
                  <w:sz w:val="20"/>
                  <w:szCs w:val="20"/>
                </w:rPr>
                <w:delText xml:space="preserve">for a particular RUC process </w:delText>
              </w:r>
              <w:r w:rsidRPr="00D65BD4">
                <w:rPr>
                  <w:rFonts w:eastAsia="SimSun"/>
                  <w:i/>
                  <w:iCs/>
                  <w:sz w:val="20"/>
                  <w:szCs w:val="20"/>
                </w:rPr>
                <w:delText>ruc</w:delText>
              </w:r>
              <w:r w:rsidRPr="00D65BD4">
                <w:rPr>
                  <w:rFonts w:eastAsia="SimSun"/>
                  <w:iCs/>
                  <w:sz w:val="20"/>
                  <w:szCs w:val="20"/>
                </w:rPr>
                <w:delText xml:space="preserve">, for the hour </w:delText>
              </w:r>
              <w:r w:rsidRPr="00D65BD4">
                <w:rPr>
                  <w:rFonts w:eastAsia="SimSun"/>
                  <w:i/>
                  <w:iCs/>
                  <w:sz w:val="20"/>
                  <w:szCs w:val="20"/>
                </w:rPr>
                <w:delText xml:space="preserve">h </w:delText>
              </w:r>
              <w:r w:rsidRPr="00D65BD4">
                <w:rPr>
                  <w:rFonts w:eastAsia="SimSun"/>
                  <w:iCs/>
                  <w:sz w:val="20"/>
                  <w:szCs w:val="20"/>
                </w:rPr>
                <w:delText xml:space="preserve">that includes the Settlement Interval </w:delText>
              </w:r>
              <w:r w:rsidRPr="00D65BD4">
                <w:rPr>
                  <w:rFonts w:eastAsia="SimSun"/>
                  <w:i/>
                  <w:iCs/>
                  <w:sz w:val="20"/>
                  <w:szCs w:val="20"/>
                </w:rPr>
                <w:delText>i</w:delText>
              </w:r>
              <w:r w:rsidRPr="00D65BD4">
                <w:rPr>
                  <w:rFonts w:eastAsia="SimSun"/>
                  <w:iCs/>
                  <w:sz w:val="20"/>
                  <w:szCs w:val="20"/>
                </w:rPr>
                <w:delText xml:space="preserve">.  Where for a Combined Cycle Train, the Resource </w:delText>
              </w:r>
              <w:r w:rsidRPr="00D65BD4">
                <w:rPr>
                  <w:rFonts w:eastAsia="SimSun"/>
                  <w:i/>
                  <w:iCs/>
                  <w:sz w:val="20"/>
                  <w:szCs w:val="20"/>
                </w:rPr>
                <w:delText xml:space="preserve">r </w:delText>
              </w:r>
              <w:r w:rsidRPr="00D65BD4">
                <w:rPr>
                  <w:rFonts w:eastAsia="SimSun"/>
                  <w:iCs/>
                  <w:sz w:val="20"/>
                  <w:szCs w:val="20"/>
                </w:rPr>
                <w:delText xml:space="preserve">is a </w:delText>
              </w:r>
              <w:r w:rsidRPr="00D65BD4">
                <w:rPr>
                  <w:rFonts w:eastAsia="SimSun"/>
                  <w:iCs/>
                  <w:sz w:val="20"/>
                  <w:szCs w:val="20"/>
                </w:rPr>
                <w:lastRenderedPageBreak/>
                <w:delText>Combined Cycle Generation Resource within the Combined Cycle Train.</w:delText>
              </w:r>
            </w:del>
          </w:p>
        </w:tc>
      </w:tr>
      <w:tr w:rsidR="00D65BD4" w:rsidRPr="00D65BD4" w14:paraId="693CC32B" w14:textId="77777777" w:rsidTr="0003786F">
        <w:trPr>
          <w:del w:id="1583" w:author="ERCOT" w:date="2024-02-22T13:0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D65BD4" w:rsidRPr="00D65BD4" w14:paraId="56878A04" w14:textId="77777777" w:rsidTr="0003786F">
              <w:trPr>
                <w:trHeight w:val="1205"/>
                <w:del w:id="1584" w:author="ERCOT" w:date="2024-02-22T13:00:00Z"/>
              </w:trPr>
              <w:tc>
                <w:tcPr>
                  <w:tcW w:w="9350" w:type="dxa"/>
                  <w:shd w:val="pct12" w:color="auto" w:fill="auto"/>
                </w:tcPr>
                <w:p w14:paraId="1145E8B5" w14:textId="77777777" w:rsidR="00D65BD4" w:rsidRPr="00D65BD4" w:rsidRDefault="00D65BD4" w:rsidP="00D65BD4">
                  <w:pPr>
                    <w:spacing w:after="240"/>
                    <w:rPr>
                      <w:del w:id="1585" w:author="ERCOT" w:date="2024-02-22T13:00:00Z"/>
                      <w:rFonts w:eastAsia="SimSun"/>
                      <w:b/>
                      <w:i/>
                      <w:iCs/>
                      <w:szCs w:val="20"/>
                    </w:rPr>
                  </w:pPr>
                  <w:del w:id="1586" w:author="ERCOT" w:date="2024-02-22T13:00:00Z">
                    <w:r w:rsidRPr="00D65BD4">
                      <w:rPr>
                        <w:rFonts w:eastAsia="SimSun"/>
                        <w:b/>
                        <w:i/>
                        <w:iCs/>
                        <w:szCs w:val="20"/>
                      </w:rPr>
                      <w:lastRenderedPageBreak/>
                      <w:delText>[NPRR1139:  Replace the variable “HSL</w:delText>
                    </w:r>
                    <w:r w:rsidRPr="00D65BD4">
                      <w:rPr>
                        <w:rFonts w:eastAsia="SimSun"/>
                        <w:b/>
                        <w:i/>
                        <w:iCs/>
                        <w:szCs w:val="20"/>
                        <w:vertAlign w:val="subscript"/>
                      </w:rPr>
                      <w:delText xml:space="preserve"> ruc, h, r</w:delText>
                    </w:r>
                    <w:r w:rsidRPr="00D65BD4">
                      <w:rPr>
                        <w:rFonts w:eastAsia="SimSun"/>
                        <w:b/>
                        <w:i/>
                        <w:iCs/>
                        <w:szCs w:val="20"/>
                      </w:rPr>
                      <w:delText>” above with the following upon system implementation:]</w:delText>
                    </w:r>
                  </w:del>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D65BD4" w:rsidRPr="00D65BD4" w14:paraId="4272AE68" w14:textId="77777777" w:rsidTr="0003786F">
                    <w:trPr>
                      <w:del w:id="1587" w:author="ERCOT" w:date="2024-02-22T13:00:00Z"/>
                    </w:trPr>
                    <w:tc>
                      <w:tcPr>
                        <w:tcW w:w="1437" w:type="pct"/>
                      </w:tcPr>
                      <w:p w14:paraId="41FD2220" w14:textId="77777777" w:rsidR="00D65BD4" w:rsidRPr="00D65BD4" w:rsidRDefault="00D65BD4" w:rsidP="00D65BD4">
                        <w:pPr>
                          <w:spacing w:after="60"/>
                          <w:rPr>
                            <w:del w:id="1588" w:author="ERCOT" w:date="2024-02-22T13:00:00Z"/>
                            <w:rFonts w:eastAsia="SimSun"/>
                            <w:iCs/>
                            <w:sz w:val="20"/>
                            <w:szCs w:val="20"/>
                          </w:rPr>
                        </w:pPr>
                        <w:del w:id="1589" w:author="ERCOT" w:date="2024-02-22T13:00:00Z">
                          <w:r w:rsidRPr="00D65BD4">
                            <w:rPr>
                              <w:rFonts w:eastAsia="SimSun"/>
                              <w:iCs/>
                              <w:sz w:val="20"/>
                              <w:szCs w:val="20"/>
                            </w:rPr>
                            <w:delText xml:space="preserve">RUCHSL </w:delText>
                          </w:r>
                          <w:r w:rsidRPr="00D65BD4">
                            <w:rPr>
                              <w:rFonts w:eastAsia="SimSun"/>
                              <w:i/>
                              <w:iCs/>
                              <w:sz w:val="20"/>
                              <w:szCs w:val="20"/>
                              <w:vertAlign w:val="subscript"/>
                            </w:rPr>
                            <w:delText>ruc, q, r, h</w:delText>
                          </w:r>
                        </w:del>
                      </w:p>
                    </w:tc>
                    <w:tc>
                      <w:tcPr>
                        <w:tcW w:w="342" w:type="pct"/>
                      </w:tcPr>
                      <w:p w14:paraId="2712EC36" w14:textId="77777777" w:rsidR="00D65BD4" w:rsidRPr="00D65BD4" w:rsidRDefault="00D65BD4" w:rsidP="00D65BD4">
                        <w:pPr>
                          <w:spacing w:after="60"/>
                          <w:jc w:val="center"/>
                          <w:rPr>
                            <w:del w:id="1590" w:author="ERCOT" w:date="2024-02-22T13:00:00Z"/>
                            <w:rFonts w:eastAsia="SimSun"/>
                            <w:iCs/>
                            <w:sz w:val="20"/>
                            <w:szCs w:val="20"/>
                          </w:rPr>
                        </w:pPr>
                        <w:del w:id="1591" w:author="ERCOT" w:date="2024-02-22T13:00:00Z">
                          <w:r w:rsidRPr="00D65BD4">
                            <w:rPr>
                              <w:rFonts w:eastAsia="SimSun"/>
                              <w:iCs/>
                              <w:sz w:val="20"/>
                              <w:szCs w:val="20"/>
                            </w:rPr>
                            <w:delText>MW</w:delText>
                          </w:r>
                        </w:del>
                      </w:p>
                    </w:tc>
                    <w:tc>
                      <w:tcPr>
                        <w:tcW w:w="3221" w:type="pct"/>
                      </w:tcPr>
                      <w:p w14:paraId="1BFC8B24" w14:textId="77777777" w:rsidR="00D65BD4" w:rsidRPr="00D65BD4" w:rsidRDefault="00D65BD4" w:rsidP="00D65BD4">
                        <w:pPr>
                          <w:spacing w:after="60"/>
                          <w:rPr>
                            <w:del w:id="1592" w:author="ERCOT" w:date="2024-02-22T13:00:00Z"/>
                            <w:rFonts w:eastAsia="SimSun"/>
                            <w:iCs/>
                            <w:sz w:val="20"/>
                            <w:szCs w:val="20"/>
                          </w:rPr>
                        </w:pPr>
                        <w:del w:id="1593" w:author="ERCOT" w:date="2024-02-22T13:00:00Z">
                          <w:r w:rsidRPr="00D65BD4">
                            <w:rPr>
                              <w:rFonts w:eastAsia="SimSun"/>
                              <w:i/>
                              <w:iCs/>
                              <w:sz w:val="20"/>
                              <w:szCs w:val="20"/>
                            </w:rPr>
                            <w:delText>High Sustained Limit at RUC Snapshot</w:delText>
                          </w:r>
                          <w:r w:rsidRPr="00D65BD4">
                            <w:rPr>
                              <w:rFonts w:eastAsia="SimSun"/>
                              <w:iCs/>
                              <w:sz w:val="20"/>
                              <w:szCs w:val="20"/>
                            </w:rPr>
                            <w:delText xml:space="preserve">—The HSL of Generation Resource </w:delText>
                          </w:r>
                          <w:r w:rsidRPr="00D65BD4">
                            <w:rPr>
                              <w:rFonts w:eastAsia="SimSun"/>
                              <w:i/>
                              <w:iCs/>
                              <w:sz w:val="20"/>
                              <w:szCs w:val="20"/>
                            </w:rPr>
                            <w:delText xml:space="preserve">r </w:delText>
                          </w:r>
                          <w:r w:rsidRPr="00D65BD4">
                            <w:rPr>
                              <w:rFonts w:eastAsia="SimSun"/>
                              <w:sz w:val="20"/>
                              <w:szCs w:val="20"/>
                            </w:rPr>
                            <w:delText xml:space="preserve">represented by QSE </w:delText>
                          </w:r>
                          <w:r w:rsidRPr="00D65BD4">
                            <w:rPr>
                              <w:rFonts w:eastAsia="SimSun"/>
                              <w:i/>
                              <w:iCs/>
                              <w:sz w:val="20"/>
                              <w:szCs w:val="20"/>
                            </w:rPr>
                            <w:delText>q</w:delText>
                          </w:r>
                          <w:r w:rsidRPr="00D65BD4">
                            <w:rPr>
                              <w:rFonts w:eastAsia="SimSun"/>
                              <w:sz w:val="20"/>
                              <w:szCs w:val="20"/>
                            </w:rPr>
                            <w:delText xml:space="preserve"> for the hour </w:delText>
                          </w:r>
                          <w:r w:rsidRPr="00D65BD4">
                            <w:rPr>
                              <w:rFonts w:eastAsia="SimSun"/>
                              <w:i/>
                              <w:iCs/>
                              <w:sz w:val="20"/>
                              <w:szCs w:val="20"/>
                            </w:rPr>
                            <w:delText>h</w:delText>
                          </w:r>
                          <w:r w:rsidRPr="00D65BD4">
                            <w:rPr>
                              <w:rFonts w:eastAsia="SimSun"/>
                              <w:sz w:val="20"/>
                              <w:szCs w:val="20"/>
                            </w:rPr>
                            <w:delText xml:space="preserve">, according to the </w:delText>
                          </w:r>
                          <w:r w:rsidRPr="00D65BD4">
                            <w:rPr>
                              <w:rFonts w:eastAsia="SimSun"/>
                              <w:iCs/>
                              <w:sz w:val="20"/>
                              <w:szCs w:val="20"/>
                            </w:rPr>
                            <w:delText xml:space="preserve">COP and Trades Snapshot for the RUC process </w:delText>
                          </w:r>
                          <w:r w:rsidRPr="00D65BD4">
                            <w:rPr>
                              <w:rFonts w:eastAsia="SimSun"/>
                              <w:i/>
                              <w:iCs/>
                              <w:sz w:val="20"/>
                              <w:szCs w:val="20"/>
                            </w:rPr>
                            <w:delText>ruc</w:delText>
                          </w:r>
                          <w:r w:rsidRPr="00D65BD4">
                            <w:rPr>
                              <w:rFonts w:eastAsia="SimSun"/>
                              <w:iCs/>
                              <w:sz w:val="20"/>
                              <w:szCs w:val="20"/>
                            </w:rPr>
                            <w:delText xml:space="preserve">.  Where for a Combined Cycle Train, the Resource </w:delText>
                          </w:r>
                          <w:r w:rsidRPr="00D65BD4">
                            <w:rPr>
                              <w:rFonts w:eastAsia="SimSun"/>
                              <w:i/>
                              <w:iCs/>
                              <w:sz w:val="20"/>
                              <w:szCs w:val="20"/>
                            </w:rPr>
                            <w:delText xml:space="preserve">r </w:delText>
                          </w:r>
                          <w:r w:rsidRPr="00D65BD4">
                            <w:rPr>
                              <w:rFonts w:eastAsia="SimSun"/>
                              <w:iCs/>
                              <w:sz w:val="20"/>
                              <w:szCs w:val="20"/>
                            </w:rPr>
                            <w:delText>is a Combined Cycle Generation Resource within the Combined Cycle Train.</w:delText>
                          </w:r>
                        </w:del>
                      </w:p>
                    </w:tc>
                  </w:tr>
                </w:tbl>
                <w:p w14:paraId="4499ACD0" w14:textId="77777777" w:rsidR="00D65BD4" w:rsidRPr="00D65BD4" w:rsidRDefault="00D65BD4" w:rsidP="00D65BD4">
                  <w:pPr>
                    <w:tabs>
                      <w:tab w:val="left" w:pos="2340"/>
                      <w:tab w:val="left" w:pos="3420"/>
                    </w:tabs>
                    <w:spacing w:after="240"/>
                    <w:rPr>
                      <w:del w:id="1594" w:author="ERCOT" w:date="2024-02-22T13:00:00Z"/>
                      <w:rFonts w:eastAsia="SimSun"/>
                      <w:bCs/>
                      <w:szCs w:val="20"/>
                    </w:rPr>
                  </w:pPr>
                </w:p>
              </w:tc>
            </w:tr>
          </w:tbl>
          <w:p w14:paraId="28C6AF38" w14:textId="77777777" w:rsidR="00D65BD4" w:rsidRPr="00D65BD4" w:rsidRDefault="00D65BD4" w:rsidP="00D65BD4">
            <w:pPr>
              <w:spacing w:after="60"/>
              <w:rPr>
                <w:del w:id="1595" w:author="ERCOT" w:date="2024-02-22T13:00:00Z"/>
                <w:rFonts w:eastAsia="SimSun"/>
                <w:iCs/>
                <w:sz w:val="20"/>
                <w:szCs w:val="20"/>
              </w:rPr>
            </w:pPr>
          </w:p>
        </w:tc>
      </w:tr>
      <w:tr w:rsidR="00D65BD4" w:rsidRPr="00D65BD4" w14:paraId="5107AD11" w14:textId="77777777" w:rsidTr="0003786F">
        <w:tc>
          <w:tcPr>
            <w:tcW w:w="1437" w:type="pct"/>
          </w:tcPr>
          <w:p w14:paraId="5B1841EE" w14:textId="77777777" w:rsidR="00D65BD4" w:rsidRPr="00D65BD4" w:rsidRDefault="00D65BD4" w:rsidP="00D65BD4">
            <w:pPr>
              <w:spacing w:after="60"/>
              <w:rPr>
                <w:rFonts w:eastAsia="SimSun"/>
                <w:i/>
                <w:iCs/>
                <w:sz w:val="20"/>
                <w:szCs w:val="20"/>
              </w:rPr>
            </w:pPr>
            <w:proofErr w:type="spellStart"/>
            <w:r w:rsidRPr="00D65BD4">
              <w:rPr>
                <w:rFonts w:eastAsia="SimSun"/>
                <w:i/>
                <w:iCs/>
                <w:sz w:val="20"/>
                <w:szCs w:val="20"/>
              </w:rPr>
              <w:t>ruc</w:t>
            </w:r>
            <w:proofErr w:type="spellEnd"/>
          </w:p>
        </w:tc>
        <w:tc>
          <w:tcPr>
            <w:tcW w:w="342" w:type="pct"/>
          </w:tcPr>
          <w:p w14:paraId="4CA62439"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221" w:type="pct"/>
          </w:tcPr>
          <w:p w14:paraId="1CC8739A" w14:textId="77777777" w:rsidR="00D65BD4" w:rsidRPr="00D65BD4" w:rsidRDefault="00D65BD4" w:rsidP="00D65BD4">
            <w:pPr>
              <w:spacing w:after="60"/>
              <w:rPr>
                <w:rFonts w:eastAsia="SimSun"/>
                <w:iCs/>
                <w:sz w:val="20"/>
                <w:szCs w:val="20"/>
              </w:rPr>
            </w:pPr>
            <w:r w:rsidRPr="00D65BD4">
              <w:rPr>
                <w:rFonts w:eastAsia="SimSun"/>
                <w:iCs/>
                <w:sz w:val="20"/>
                <w:szCs w:val="20"/>
              </w:rPr>
              <w:t>The RUC process for which the RUC Capacity-Short Charge is calculated.</w:t>
            </w:r>
          </w:p>
        </w:tc>
      </w:tr>
      <w:tr w:rsidR="00D65BD4" w:rsidRPr="00D65BD4" w14:paraId="0C451ECB" w14:textId="77777777" w:rsidTr="0003786F">
        <w:tc>
          <w:tcPr>
            <w:tcW w:w="1437" w:type="pct"/>
          </w:tcPr>
          <w:p w14:paraId="2E874203" w14:textId="77777777" w:rsidR="00D65BD4" w:rsidRPr="00D65BD4" w:rsidRDefault="00D65BD4" w:rsidP="00D65BD4">
            <w:pPr>
              <w:spacing w:after="60"/>
              <w:rPr>
                <w:rFonts w:eastAsia="SimSun"/>
                <w:i/>
                <w:iCs/>
                <w:sz w:val="20"/>
                <w:szCs w:val="20"/>
                <w:highlight w:val="yellow"/>
              </w:rPr>
            </w:pPr>
            <w:r w:rsidRPr="00D65BD4">
              <w:rPr>
                <w:rFonts w:eastAsia="SimSun"/>
                <w:i/>
                <w:iCs/>
                <w:sz w:val="20"/>
                <w:szCs w:val="20"/>
              </w:rPr>
              <w:t>i</w:t>
            </w:r>
          </w:p>
        </w:tc>
        <w:tc>
          <w:tcPr>
            <w:tcW w:w="342" w:type="pct"/>
          </w:tcPr>
          <w:p w14:paraId="15FC48F4"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221" w:type="pct"/>
          </w:tcPr>
          <w:p w14:paraId="0A8786A5" w14:textId="77777777" w:rsidR="00D65BD4" w:rsidRPr="00D65BD4" w:rsidRDefault="00D65BD4" w:rsidP="00D65BD4">
            <w:pPr>
              <w:spacing w:after="60"/>
              <w:rPr>
                <w:rFonts w:eastAsia="SimSun"/>
                <w:iCs/>
                <w:sz w:val="20"/>
                <w:szCs w:val="20"/>
              </w:rPr>
            </w:pPr>
            <w:r w:rsidRPr="00D65BD4">
              <w:rPr>
                <w:rFonts w:eastAsia="SimSun"/>
                <w:iCs/>
                <w:sz w:val="20"/>
                <w:szCs w:val="20"/>
              </w:rPr>
              <w:t>A 15-minute Settlement Interval.</w:t>
            </w:r>
          </w:p>
        </w:tc>
      </w:tr>
      <w:tr w:rsidR="00D65BD4" w:rsidRPr="00D65BD4" w14:paraId="47ED99BC" w14:textId="77777777" w:rsidTr="0003786F">
        <w:tc>
          <w:tcPr>
            <w:tcW w:w="1437" w:type="pct"/>
          </w:tcPr>
          <w:p w14:paraId="52BB03B9" w14:textId="77777777" w:rsidR="00D65BD4" w:rsidRPr="00D65BD4" w:rsidRDefault="00D65BD4" w:rsidP="00D65BD4">
            <w:pPr>
              <w:spacing w:after="60"/>
              <w:rPr>
                <w:rFonts w:eastAsia="SimSun"/>
                <w:i/>
                <w:iCs/>
                <w:sz w:val="20"/>
                <w:szCs w:val="20"/>
                <w:highlight w:val="yellow"/>
              </w:rPr>
            </w:pPr>
            <w:r w:rsidRPr="00D65BD4">
              <w:rPr>
                <w:rFonts w:eastAsia="SimSun"/>
                <w:i/>
                <w:iCs/>
                <w:sz w:val="20"/>
                <w:szCs w:val="20"/>
              </w:rPr>
              <w:t>q</w:t>
            </w:r>
          </w:p>
        </w:tc>
        <w:tc>
          <w:tcPr>
            <w:tcW w:w="342" w:type="pct"/>
          </w:tcPr>
          <w:p w14:paraId="6B8AAFF7"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221" w:type="pct"/>
          </w:tcPr>
          <w:p w14:paraId="428D75D1"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40CB927E" w14:textId="77777777" w:rsidTr="0003786F">
        <w:tc>
          <w:tcPr>
            <w:tcW w:w="1437" w:type="pct"/>
          </w:tcPr>
          <w:p w14:paraId="012F8DBA" w14:textId="77777777" w:rsidR="00D65BD4" w:rsidRPr="00D65BD4" w:rsidRDefault="00D65BD4" w:rsidP="00D65BD4">
            <w:pPr>
              <w:spacing w:after="60"/>
              <w:rPr>
                <w:rFonts w:eastAsia="SimSun"/>
                <w:i/>
                <w:iCs/>
                <w:sz w:val="20"/>
                <w:szCs w:val="20"/>
                <w:highlight w:val="yellow"/>
              </w:rPr>
            </w:pPr>
            <w:r w:rsidRPr="00D65BD4">
              <w:rPr>
                <w:rFonts w:eastAsia="SimSun"/>
                <w:i/>
                <w:iCs/>
                <w:sz w:val="20"/>
                <w:szCs w:val="20"/>
              </w:rPr>
              <w:t>h</w:t>
            </w:r>
          </w:p>
        </w:tc>
        <w:tc>
          <w:tcPr>
            <w:tcW w:w="342" w:type="pct"/>
          </w:tcPr>
          <w:p w14:paraId="185CD68A"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221" w:type="pct"/>
          </w:tcPr>
          <w:p w14:paraId="3C9F27ED"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The hour that includes the Settlement Interval </w:t>
            </w:r>
            <w:r w:rsidRPr="00D65BD4">
              <w:rPr>
                <w:rFonts w:eastAsia="SimSun"/>
                <w:i/>
                <w:iCs/>
                <w:sz w:val="20"/>
                <w:szCs w:val="20"/>
              </w:rPr>
              <w:t>i</w:t>
            </w:r>
            <w:r w:rsidRPr="00D65BD4">
              <w:rPr>
                <w:rFonts w:eastAsia="SimSun"/>
                <w:iCs/>
                <w:sz w:val="20"/>
                <w:szCs w:val="20"/>
              </w:rPr>
              <w:t xml:space="preserve">. </w:t>
            </w:r>
          </w:p>
        </w:tc>
      </w:tr>
      <w:tr w:rsidR="00D65BD4" w:rsidRPr="00D65BD4" w14:paraId="0F591649" w14:textId="77777777" w:rsidTr="0003786F">
        <w:trPr>
          <w:del w:id="1596" w:author="ERCOT" w:date="2024-03-15T16:09:00Z"/>
        </w:trPr>
        <w:tc>
          <w:tcPr>
            <w:tcW w:w="1437" w:type="pct"/>
          </w:tcPr>
          <w:p w14:paraId="5CBFB068" w14:textId="77777777" w:rsidR="00D65BD4" w:rsidRPr="00D65BD4" w:rsidRDefault="00D65BD4" w:rsidP="00D65BD4">
            <w:pPr>
              <w:spacing w:after="60"/>
              <w:rPr>
                <w:del w:id="1597" w:author="ERCOT" w:date="2024-03-15T16:09:00Z"/>
                <w:rFonts w:eastAsia="SimSun"/>
                <w:i/>
                <w:iCs/>
                <w:sz w:val="20"/>
                <w:szCs w:val="20"/>
              </w:rPr>
            </w:pPr>
            <w:del w:id="1598" w:author="ERCOT" w:date="2024-03-15T16:09:00Z">
              <w:r w:rsidRPr="00D65BD4">
                <w:rPr>
                  <w:rFonts w:eastAsia="SimSun"/>
                  <w:i/>
                  <w:iCs/>
                  <w:sz w:val="20"/>
                  <w:szCs w:val="20"/>
                </w:rPr>
                <w:delText>r</w:delText>
              </w:r>
            </w:del>
          </w:p>
        </w:tc>
        <w:tc>
          <w:tcPr>
            <w:tcW w:w="342" w:type="pct"/>
          </w:tcPr>
          <w:p w14:paraId="40DF6E4E" w14:textId="77777777" w:rsidR="00D65BD4" w:rsidRPr="00D65BD4" w:rsidRDefault="00D65BD4" w:rsidP="00D65BD4">
            <w:pPr>
              <w:spacing w:after="60"/>
              <w:jc w:val="center"/>
              <w:rPr>
                <w:del w:id="1599" w:author="ERCOT" w:date="2024-03-15T16:09:00Z"/>
                <w:rFonts w:eastAsia="SimSun"/>
                <w:iCs/>
                <w:sz w:val="20"/>
                <w:szCs w:val="20"/>
              </w:rPr>
            </w:pPr>
            <w:del w:id="1600" w:author="ERCOT" w:date="2024-03-15T16:09:00Z">
              <w:r w:rsidRPr="00D65BD4">
                <w:rPr>
                  <w:rFonts w:eastAsia="SimSun"/>
                  <w:iCs/>
                  <w:sz w:val="20"/>
                  <w:szCs w:val="20"/>
                </w:rPr>
                <w:delText>none</w:delText>
              </w:r>
            </w:del>
          </w:p>
        </w:tc>
        <w:tc>
          <w:tcPr>
            <w:tcW w:w="3221" w:type="pct"/>
          </w:tcPr>
          <w:p w14:paraId="56978F16" w14:textId="77777777" w:rsidR="00D65BD4" w:rsidRPr="00D65BD4" w:rsidRDefault="00D65BD4" w:rsidP="00D65BD4">
            <w:pPr>
              <w:spacing w:after="60"/>
              <w:rPr>
                <w:del w:id="1601" w:author="ERCOT" w:date="2024-03-15T16:09:00Z"/>
                <w:rFonts w:eastAsia="SimSun"/>
                <w:iCs/>
                <w:sz w:val="20"/>
                <w:szCs w:val="20"/>
              </w:rPr>
            </w:pPr>
            <w:del w:id="1602" w:author="ERCOT" w:date="2024-03-15T16:09:00Z">
              <w:r w:rsidRPr="00D65BD4">
                <w:rPr>
                  <w:rFonts w:eastAsia="SimSun"/>
                  <w:iCs/>
                  <w:sz w:val="20"/>
                  <w:szCs w:val="20"/>
                </w:rPr>
                <w:delText>A Generation Resource that is RUC-committed for t</w:delText>
              </w:r>
            </w:del>
            <w:del w:id="1603" w:author="ERCOT" w:date="2024-03-15T17:41:00Z">
              <w:r w:rsidRPr="00D65BD4" w:rsidDel="00FF1E0F">
                <w:rPr>
                  <w:rFonts w:eastAsia="SimSun"/>
                  <w:iCs/>
                  <w:sz w:val="20"/>
                  <w:szCs w:val="20"/>
                </w:rPr>
                <w:delText>h</w:delText>
              </w:r>
            </w:del>
            <w:del w:id="1604" w:author="ERCOT" w:date="2024-03-15T16:09:00Z">
              <w:r w:rsidRPr="00D65BD4">
                <w:rPr>
                  <w:rFonts w:eastAsia="SimSun"/>
                  <w:iCs/>
                  <w:sz w:val="20"/>
                  <w:szCs w:val="20"/>
                </w:rPr>
                <w:delText xml:space="preserve">e hour that includes the Settlement Interval </w:delText>
              </w:r>
              <w:r w:rsidRPr="00D65BD4">
                <w:rPr>
                  <w:rFonts w:eastAsia="SimSun"/>
                  <w:i/>
                  <w:iCs/>
                  <w:sz w:val="20"/>
                  <w:szCs w:val="20"/>
                </w:rPr>
                <w:delText>i</w:delText>
              </w:r>
              <w:r w:rsidRPr="00D65BD4">
                <w:rPr>
                  <w:rFonts w:eastAsia="SimSun"/>
                  <w:iCs/>
                  <w:sz w:val="20"/>
                  <w:szCs w:val="20"/>
                </w:rPr>
                <w:delText>, as a result of a particular RUC process.</w:delText>
              </w:r>
            </w:del>
          </w:p>
        </w:tc>
      </w:tr>
      <w:tr w:rsidR="00D65BD4" w:rsidRPr="00D65BD4" w:rsidDel="00F63F84" w14:paraId="1CD2AD0D" w14:textId="77777777" w:rsidTr="0003786F">
        <w:trPr>
          <w:del w:id="1605" w:author="ERCOT" w:date="2024-03-19T09:07:00Z"/>
        </w:trPr>
        <w:tc>
          <w:tcPr>
            <w:tcW w:w="1437" w:type="pct"/>
          </w:tcPr>
          <w:p w14:paraId="67B8B972" w14:textId="77777777" w:rsidR="00D65BD4" w:rsidRPr="00D65BD4" w:rsidDel="00F63F84" w:rsidRDefault="00D65BD4" w:rsidP="00D65BD4">
            <w:pPr>
              <w:spacing w:after="60"/>
              <w:rPr>
                <w:del w:id="1606" w:author="ERCOT" w:date="2024-03-19T09:07:00Z"/>
                <w:rFonts w:eastAsia="SimSun"/>
                <w:i/>
                <w:iCs/>
                <w:sz w:val="20"/>
                <w:szCs w:val="20"/>
              </w:rPr>
            </w:pPr>
            <w:bookmarkStart w:id="1607" w:name="_Hlk161731657"/>
            <w:del w:id="1608" w:author="ERCOT" w:date="2024-03-19T09:07:00Z">
              <w:r w:rsidRPr="00D65BD4" w:rsidDel="00F63F84">
                <w:rPr>
                  <w:rFonts w:eastAsia="SimSun"/>
                  <w:i/>
                  <w:iCs/>
                  <w:sz w:val="20"/>
                  <w:szCs w:val="20"/>
                </w:rPr>
                <w:delText>beforeCCGR</w:delText>
              </w:r>
            </w:del>
          </w:p>
        </w:tc>
        <w:tc>
          <w:tcPr>
            <w:tcW w:w="342" w:type="pct"/>
          </w:tcPr>
          <w:p w14:paraId="34AF3CD5" w14:textId="77777777" w:rsidR="00D65BD4" w:rsidRPr="00D65BD4" w:rsidDel="00F63F84" w:rsidRDefault="00D65BD4" w:rsidP="00D65BD4">
            <w:pPr>
              <w:spacing w:after="60"/>
              <w:jc w:val="center"/>
              <w:rPr>
                <w:del w:id="1609" w:author="ERCOT" w:date="2024-03-19T09:07:00Z"/>
                <w:rFonts w:eastAsia="SimSun"/>
                <w:iCs/>
                <w:sz w:val="20"/>
                <w:szCs w:val="20"/>
              </w:rPr>
            </w:pPr>
            <w:del w:id="1610" w:author="ERCOT" w:date="2024-03-19T09:07:00Z">
              <w:r w:rsidRPr="00D65BD4" w:rsidDel="00F63F84">
                <w:rPr>
                  <w:rFonts w:eastAsia="SimSun"/>
                  <w:iCs/>
                  <w:sz w:val="20"/>
                  <w:szCs w:val="20"/>
                </w:rPr>
                <w:delText>none</w:delText>
              </w:r>
            </w:del>
          </w:p>
        </w:tc>
        <w:tc>
          <w:tcPr>
            <w:tcW w:w="3221" w:type="pct"/>
          </w:tcPr>
          <w:p w14:paraId="41BD78DE" w14:textId="77777777" w:rsidR="00D65BD4" w:rsidRPr="00D65BD4" w:rsidDel="00F63F84" w:rsidRDefault="00D65BD4" w:rsidP="00D65BD4">
            <w:pPr>
              <w:spacing w:after="60"/>
              <w:rPr>
                <w:del w:id="1611" w:author="ERCOT" w:date="2024-03-19T09:07:00Z"/>
                <w:rFonts w:eastAsia="SimSun"/>
                <w:iCs/>
                <w:sz w:val="20"/>
                <w:szCs w:val="20"/>
              </w:rPr>
            </w:pPr>
            <w:del w:id="1612" w:author="ERCOT" w:date="2024-03-19T09:07:00Z">
              <w:r w:rsidRPr="00D65BD4" w:rsidDel="00F63F84">
                <w:rPr>
                  <w:rFonts w:eastAsia="SimSun"/>
                  <w:iCs/>
                  <w:sz w:val="20"/>
                  <w:szCs w:val="20"/>
                </w:rPr>
                <w:delText>The Combined Cycle Generation Resource that was QSE-committed in a RUCAC-Interval.</w:delText>
              </w:r>
            </w:del>
          </w:p>
        </w:tc>
      </w:tr>
    </w:tbl>
    <w:p w14:paraId="59457B60" w14:textId="77777777" w:rsidR="00D65BD4" w:rsidRPr="00D65BD4" w:rsidRDefault="00D65BD4" w:rsidP="00D65BD4">
      <w:pPr>
        <w:keepNext/>
        <w:tabs>
          <w:tab w:val="left" w:pos="1620"/>
        </w:tabs>
        <w:spacing w:before="480" w:after="240"/>
        <w:ind w:left="1627" w:hanging="1627"/>
        <w:outlineLvl w:val="4"/>
        <w:rPr>
          <w:rFonts w:eastAsia="SimSun"/>
          <w:b/>
          <w:bCs/>
          <w:i/>
          <w:iCs/>
          <w:szCs w:val="26"/>
        </w:rPr>
      </w:pPr>
      <w:bookmarkStart w:id="1613" w:name="_Toc60038365"/>
      <w:bookmarkStart w:id="1614" w:name="_Toc400547198"/>
      <w:bookmarkStart w:id="1615" w:name="_Toc405384303"/>
      <w:bookmarkStart w:id="1616" w:name="_Toc405543570"/>
      <w:bookmarkStart w:id="1617" w:name="_Toc428178079"/>
      <w:bookmarkStart w:id="1618" w:name="_Toc440872709"/>
      <w:bookmarkStart w:id="1619" w:name="_Toc458766254"/>
      <w:bookmarkStart w:id="1620" w:name="_Toc459292659"/>
      <w:bookmarkStart w:id="1621" w:name="_Toc60038366"/>
      <w:bookmarkStart w:id="1622" w:name="_Toc73215970"/>
      <w:bookmarkStart w:id="1623" w:name="_Toc397504905"/>
      <w:bookmarkStart w:id="1624" w:name="_Toc402357033"/>
      <w:bookmarkStart w:id="1625" w:name="_Toc422486413"/>
      <w:bookmarkStart w:id="1626" w:name="_Toc433093265"/>
      <w:bookmarkStart w:id="1627" w:name="_Toc433093423"/>
      <w:bookmarkStart w:id="1628" w:name="_Toc440874654"/>
      <w:bookmarkStart w:id="1629" w:name="_Toc448142209"/>
      <w:bookmarkStart w:id="1630" w:name="_Toc448142366"/>
      <w:bookmarkStart w:id="1631" w:name="_Toc458770202"/>
      <w:bookmarkStart w:id="1632" w:name="_Toc459294170"/>
      <w:bookmarkStart w:id="1633" w:name="_Toc463262663"/>
      <w:bookmarkStart w:id="1634" w:name="_Toc468286735"/>
      <w:bookmarkStart w:id="1635" w:name="_Toc481502781"/>
      <w:bookmarkStart w:id="1636" w:name="_Toc496079951"/>
      <w:bookmarkStart w:id="1637" w:name="_Toc135992206"/>
      <w:bookmarkStart w:id="1638" w:name="_Toc135992230"/>
      <w:bookmarkEnd w:id="1607"/>
      <w:r w:rsidRPr="00D65BD4">
        <w:rPr>
          <w:rFonts w:eastAsia="SimSun"/>
          <w:b/>
          <w:bCs/>
          <w:i/>
          <w:iCs/>
          <w:szCs w:val="26"/>
        </w:rPr>
        <w:t>5.7.4.</w:t>
      </w:r>
      <w:ins w:id="1639" w:author="ERCOT" w:date="2024-02-21T14:53:00Z">
        <w:r w:rsidRPr="00D65BD4">
          <w:rPr>
            <w:rFonts w:eastAsia="SimSun"/>
            <w:b/>
            <w:bCs/>
            <w:i/>
            <w:iCs/>
            <w:szCs w:val="26"/>
          </w:rPr>
          <w:t>2</w:t>
        </w:r>
      </w:ins>
      <w:del w:id="1640" w:author="ERCOT" w:date="2024-02-21T14:53:00Z">
        <w:r w:rsidRPr="00D65BD4" w:rsidDel="0071160C">
          <w:rPr>
            <w:rFonts w:eastAsia="SimSun"/>
            <w:b/>
            <w:bCs/>
            <w:i/>
            <w:iCs/>
            <w:szCs w:val="26"/>
          </w:rPr>
          <w:delText>1</w:delText>
        </w:r>
      </w:del>
      <w:r w:rsidRPr="00D65BD4">
        <w:rPr>
          <w:rFonts w:eastAsia="SimSun"/>
          <w:b/>
          <w:bCs/>
          <w:i/>
          <w:iCs/>
          <w:szCs w:val="26"/>
        </w:rPr>
        <w:t>.2</w:t>
      </w:r>
      <w:r w:rsidRPr="00D65BD4">
        <w:rPr>
          <w:rFonts w:eastAsia="SimSun"/>
          <w:b/>
          <w:bCs/>
          <w:i/>
          <w:iCs/>
          <w:szCs w:val="26"/>
        </w:rPr>
        <w:tab/>
        <w:t>RUC Capacity Credit</w:t>
      </w:r>
      <w:bookmarkEnd w:id="1613"/>
    </w:p>
    <w:p w14:paraId="599AFFCB" w14:textId="77777777" w:rsidR="00D65BD4" w:rsidRPr="00D65BD4" w:rsidRDefault="00D65BD4" w:rsidP="00D65BD4">
      <w:pPr>
        <w:spacing w:after="240"/>
        <w:ind w:left="720" w:hanging="720"/>
        <w:rPr>
          <w:rFonts w:eastAsia="SimSun"/>
          <w:szCs w:val="20"/>
        </w:rPr>
      </w:pPr>
      <w:r w:rsidRPr="00D65BD4">
        <w:rPr>
          <w:rFonts w:eastAsia="SimSun"/>
          <w:szCs w:val="20"/>
        </w:rPr>
        <w:t>(1)</w:t>
      </w:r>
      <w:r w:rsidRPr="00D65BD4">
        <w:rPr>
          <w:rFonts w:eastAsia="SimSun"/>
          <w:szCs w:val="20"/>
        </w:rPr>
        <w:ta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2A53FA7F" w14:textId="77777777" w:rsidR="00D65BD4" w:rsidRPr="00D65BD4" w:rsidRDefault="00D65BD4" w:rsidP="00D65BD4">
      <w:pPr>
        <w:tabs>
          <w:tab w:val="left" w:pos="2340"/>
          <w:tab w:val="left" w:pos="2880"/>
        </w:tabs>
        <w:spacing w:after="240"/>
        <w:ind w:left="3067" w:hanging="2347"/>
        <w:rPr>
          <w:rFonts w:eastAsia="SimSun"/>
          <w:b/>
          <w:lang w:val="x-none" w:eastAsia="x-none"/>
        </w:rPr>
      </w:pPr>
      <w:proofErr w:type="spellStart"/>
      <w:r w:rsidRPr="00D65BD4">
        <w:rPr>
          <w:rFonts w:eastAsia="SimSun"/>
          <w:b/>
          <w:lang w:val="x-none" w:eastAsia="x-none"/>
        </w:rPr>
        <w:t>RUCCAPCREDIT</w:t>
      </w:r>
      <w:r w:rsidRPr="00D65BD4">
        <w:rPr>
          <w:rFonts w:eastAsia="SimSun"/>
          <w:b/>
          <w:i/>
          <w:vertAlign w:val="subscript"/>
          <w:lang w:val="x-none" w:eastAsia="x-none"/>
        </w:rPr>
        <w:t>ruc,i,q</w:t>
      </w:r>
      <w:proofErr w:type="spellEnd"/>
      <w:r w:rsidRPr="00D65BD4">
        <w:rPr>
          <w:rFonts w:eastAsia="SimSun"/>
          <w:b/>
          <w:lang w:val="x-none" w:eastAsia="x-none"/>
        </w:rPr>
        <w:tab/>
        <w:t>=</w:t>
      </w:r>
      <w:r w:rsidRPr="00D65BD4">
        <w:rPr>
          <w:rFonts w:eastAsia="SimSun"/>
          <w:b/>
          <w:lang w:val="x-none" w:eastAsia="x-none"/>
        </w:rPr>
        <w:tab/>
        <w:t>Min [</w:t>
      </w:r>
      <w:proofErr w:type="spellStart"/>
      <w:r w:rsidRPr="00D65BD4">
        <w:rPr>
          <w:rFonts w:eastAsia="SimSun"/>
          <w:b/>
          <w:lang w:val="x-none" w:eastAsia="x-none"/>
        </w:rPr>
        <w:t>RUCSF</w:t>
      </w:r>
      <w:r w:rsidRPr="00D65BD4">
        <w:rPr>
          <w:rFonts w:eastAsia="SimSun"/>
          <w:b/>
          <w:i/>
          <w:vertAlign w:val="subscript"/>
          <w:lang w:val="x-none" w:eastAsia="x-none"/>
        </w:rPr>
        <w:t>ruc</w:t>
      </w:r>
      <w:proofErr w:type="spellEnd"/>
      <w:r w:rsidRPr="00D65BD4">
        <w:rPr>
          <w:rFonts w:eastAsia="SimSun"/>
          <w:b/>
          <w:i/>
          <w:vertAlign w:val="subscript"/>
          <w:lang w:val="x-none" w:eastAsia="x-none"/>
        </w:rPr>
        <w:t>,</w:t>
      </w:r>
      <w:ins w:id="1641" w:author="ERCOT" w:date="2024-03-19T09:34:00Z">
        <w:r w:rsidRPr="00D65BD4">
          <w:rPr>
            <w:rFonts w:eastAsia="SimSun"/>
            <w:b/>
            <w:i/>
            <w:vertAlign w:val="subscript"/>
            <w:lang w:eastAsia="x-none"/>
          </w:rPr>
          <w:t xml:space="preserve"> </w:t>
        </w:r>
      </w:ins>
      <w:r w:rsidRPr="00D65BD4">
        <w:rPr>
          <w:rFonts w:eastAsia="SimSun"/>
          <w:b/>
          <w:i/>
          <w:vertAlign w:val="subscript"/>
          <w:lang w:val="x-none" w:eastAsia="x-none"/>
        </w:rPr>
        <w:t>i,</w:t>
      </w:r>
      <w:ins w:id="1642" w:author="ERCOT" w:date="2024-03-19T09:34:00Z">
        <w:r w:rsidRPr="00D65BD4">
          <w:rPr>
            <w:rFonts w:eastAsia="SimSun"/>
            <w:b/>
            <w:i/>
            <w:vertAlign w:val="subscript"/>
            <w:lang w:eastAsia="x-none"/>
          </w:rPr>
          <w:t xml:space="preserve"> </w:t>
        </w:r>
      </w:ins>
      <w:r w:rsidRPr="00D65BD4">
        <w:rPr>
          <w:rFonts w:eastAsia="SimSun"/>
          <w:b/>
          <w:i/>
          <w:vertAlign w:val="subscript"/>
          <w:lang w:val="x-none" w:eastAsia="x-none"/>
        </w:rPr>
        <w:t>q</w:t>
      </w:r>
      <w:r w:rsidRPr="00D65BD4">
        <w:rPr>
          <w:rFonts w:eastAsia="SimSun"/>
          <w:b/>
          <w:lang w:val="x-none" w:eastAsia="x-none"/>
        </w:rPr>
        <w:t>, (RUCCAP</w:t>
      </w:r>
      <w:del w:id="1643" w:author="ERCOT" w:date="2024-02-22T13:02:00Z">
        <w:r w:rsidRPr="00D65BD4" w:rsidDel="00434807">
          <w:rPr>
            <w:rFonts w:eastAsia="SimSun"/>
            <w:b/>
            <w:lang w:val="x-none" w:eastAsia="x-none"/>
          </w:rPr>
          <w:delText>TOT</w:delText>
        </w:r>
      </w:del>
      <w:ins w:id="1644" w:author="ERCOT" w:date="2024-02-22T13:02:00Z">
        <w:r w:rsidRPr="00D65BD4">
          <w:rPr>
            <w:rFonts w:eastAsia="SimSun"/>
            <w:b/>
            <w:lang w:eastAsia="x-none"/>
          </w:rPr>
          <w:t>DELTA</w:t>
        </w:r>
      </w:ins>
      <w:ins w:id="1645" w:author="ERCOT" w:date="2024-03-19T11:30:00Z">
        <w:r w:rsidRPr="00D65BD4">
          <w:rPr>
            <w:rFonts w:eastAsia="SimSun"/>
            <w:b/>
            <w:lang w:val="x-none" w:eastAsia="x-none"/>
          </w:rPr>
          <w:t xml:space="preserve"> </w:t>
        </w:r>
      </w:ins>
      <w:proofErr w:type="spellStart"/>
      <w:r w:rsidRPr="00D65BD4">
        <w:rPr>
          <w:rFonts w:eastAsia="SimSun"/>
          <w:b/>
          <w:i/>
          <w:vertAlign w:val="subscript"/>
          <w:lang w:val="x-none" w:eastAsia="x-none"/>
        </w:rPr>
        <w:t>ruc</w:t>
      </w:r>
      <w:proofErr w:type="spellEnd"/>
      <w:r w:rsidRPr="00D65BD4">
        <w:rPr>
          <w:rFonts w:eastAsia="SimSun"/>
          <w:b/>
          <w:i/>
          <w:vertAlign w:val="subscript"/>
          <w:lang w:val="x-none" w:eastAsia="x-none"/>
        </w:rPr>
        <w:t>,</w:t>
      </w:r>
      <w:ins w:id="1646" w:author="ERCOT" w:date="2024-03-19T09:34:00Z">
        <w:r w:rsidRPr="00D65BD4">
          <w:rPr>
            <w:rFonts w:eastAsia="SimSun"/>
            <w:b/>
            <w:i/>
            <w:vertAlign w:val="subscript"/>
            <w:lang w:eastAsia="x-none"/>
          </w:rPr>
          <w:t xml:space="preserve"> </w:t>
        </w:r>
      </w:ins>
      <w:r w:rsidRPr="00D65BD4">
        <w:rPr>
          <w:rFonts w:eastAsia="SimSun"/>
          <w:b/>
          <w:i/>
          <w:vertAlign w:val="subscript"/>
          <w:lang w:val="x-none" w:eastAsia="x-none"/>
        </w:rPr>
        <w:t>h</w:t>
      </w:r>
      <w:ins w:id="1647" w:author="ERCOT" w:date="2024-03-19T09:34:00Z">
        <w:r w:rsidRPr="00D65BD4">
          <w:rPr>
            <w:rFonts w:eastAsia="SimSun"/>
            <w:b/>
            <w:lang w:val="x-none" w:eastAsia="x-none"/>
          </w:rPr>
          <w:t xml:space="preserve"> </w:t>
        </w:r>
      </w:ins>
      <w:r w:rsidRPr="00D65BD4">
        <w:rPr>
          <w:rFonts w:eastAsia="SimSun"/>
          <w:b/>
          <w:lang w:val="x-none" w:eastAsia="x-none"/>
        </w:rPr>
        <w:t xml:space="preserve">* </w:t>
      </w:r>
      <w:proofErr w:type="spellStart"/>
      <w:r w:rsidRPr="00D65BD4">
        <w:rPr>
          <w:rFonts w:eastAsia="SimSun"/>
          <w:b/>
          <w:lang w:val="x-none" w:eastAsia="x-none"/>
        </w:rPr>
        <w:t>RUCSFRS</w:t>
      </w:r>
      <w:r w:rsidRPr="00D65BD4">
        <w:rPr>
          <w:rFonts w:eastAsia="SimSun"/>
          <w:b/>
          <w:i/>
          <w:vertAlign w:val="subscript"/>
          <w:lang w:val="x-none" w:eastAsia="x-none"/>
        </w:rPr>
        <w:t>ruc</w:t>
      </w:r>
      <w:proofErr w:type="spellEnd"/>
      <w:r w:rsidRPr="00D65BD4">
        <w:rPr>
          <w:rFonts w:eastAsia="SimSun"/>
          <w:b/>
          <w:i/>
          <w:vertAlign w:val="subscript"/>
          <w:lang w:val="x-none" w:eastAsia="x-none"/>
        </w:rPr>
        <w:t>,</w:t>
      </w:r>
      <w:ins w:id="1648" w:author="ERCOT" w:date="2024-03-19T09:34:00Z">
        <w:r w:rsidRPr="00D65BD4">
          <w:rPr>
            <w:rFonts w:eastAsia="SimSun"/>
            <w:b/>
            <w:i/>
            <w:vertAlign w:val="subscript"/>
            <w:lang w:eastAsia="x-none"/>
          </w:rPr>
          <w:t xml:space="preserve"> </w:t>
        </w:r>
      </w:ins>
      <w:r w:rsidRPr="00D65BD4">
        <w:rPr>
          <w:rFonts w:eastAsia="SimSun"/>
          <w:b/>
          <w:i/>
          <w:vertAlign w:val="subscript"/>
          <w:lang w:val="x-none" w:eastAsia="x-none"/>
        </w:rPr>
        <w:t>i,</w:t>
      </w:r>
      <w:ins w:id="1649" w:author="ERCOT" w:date="2024-03-19T09:34:00Z">
        <w:r w:rsidRPr="00D65BD4">
          <w:rPr>
            <w:rFonts w:eastAsia="SimSun"/>
            <w:b/>
            <w:i/>
            <w:vertAlign w:val="subscript"/>
            <w:lang w:eastAsia="x-none"/>
          </w:rPr>
          <w:t xml:space="preserve"> </w:t>
        </w:r>
      </w:ins>
      <w:r w:rsidRPr="00D65BD4">
        <w:rPr>
          <w:rFonts w:eastAsia="SimSun"/>
          <w:b/>
          <w:i/>
          <w:vertAlign w:val="subscript"/>
          <w:lang w:val="x-none" w:eastAsia="x-none"/>
        </w:rPr>
        <w:t>q</w:t>
      </w:r>
      <w:r w:rsidRPr="00D65BD4">
        <w:rPr>
          <w:rFonts w:eastAsia="SimSun"/>
          <w:b/>
          <w:lang w:val="x-none" w:eastAsia="x-none"/>
        </w:rPr>
        <w:t>)]</w:t>
      </w:r>
    </w:p>
    <w:p w14:paraId="72BD9541" w14:textId="77777777" w:rsidR="00D65BD4" w:rsidRPr="00D65BD4" w:rsidRDefault="00D65BD4" w:rsidP="00D65BD4">
      <w:pPr>
        <w:spacing w:after="240"/>
        <w:rPr>
          <w:rFonts w:eastAsia="SimSun"/>
          <w:iCs/>
          <w:szCs w:val="20"/>
        </w:rPr>
      </w:pPr>
      <w:r w:rsidRPr="00D65BD4">
        <w:rPr>
          <w:rFonts w:eastAsia="SimSun"/>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D65BD4" w:rsidRPr="00D65BD4" w14:paraId="6F47C661" w14:textId="77777777" w:rsidTr="0003786F">
        <w:trPr>
          <w:tblHeader/>
        </w:trPr>
        <w:tc>
          <w:tcPr>
            <w:tcW w:w="1268" w:type="pct"/>
          </w:tcPr>
          <w:p w14:paraId="6E13C483" w14:textId="77777777" w:rsidR="00D65BD4" w:rsidRPr="00D65BD4" w:rsidRDefault="00D65BD4" w:rsidP="00D65BD4">
            <w:pPr>
              <w:spacing w:after="120"/>
              <w:rPr>
                <w:rFonts w:eastAsia="SimSun"/>
                <w:b/>
                <w:iCs/>
                <w:sz w:val="20"/>
                <w:szCs w:val="20"/>
              </w:rPr>
            </w:pPr>
            <w:r w:rsidRPr="00D65BD4">
              <w:rPr>
                <w:rFonts w:eastAsia="SimSun"/>
                <w:b/>
                <w:iCs/>
                <w:sz w:val="20"/>
                <w:szCs w:val="20"/>
              </w:rPr>
              <w:t>Variable</w:t>
            </w:r>
          </w:p>
        </w:tc>
        <w:tc>
          <w:tcPr>
            <w:tcW w:w="342" w:type="pct"/>
          </w:tcPr>
          <w:p w14:paraId="0766D6FF" w14:textId="77777777" w:rsidR="00D65BD4" w:rsidRPr="00D65BD4" w:rsidRDefault="00D65BD4" w:rsidP="00D65BD4">
            <w:pPr>
              <w:spacing w:after="120"/>
              <w:jc w:val="center"/>
              <w:rPr>
                <w:rFonts w:eastAsia="SimSun"/>
                <w:b/>
                <w:iCs/>
                <w:sz w:val="20"/>
                <w:szCs w:val="20"/>
              </w:rPr>
            </w:pPr>
            <w:r w:rsidRPr="00D65BD4">
              <w:rPr>
                <w:rFonts w:eastAsia="SimSun"/>
                <w:b/>
                <w:iCs/>
                <w:sz w:val="20"/>
                <w:szCs w:val="20"/>
              </w:rPr>
              <w:t>Unit</w:t>
            </w:r>
          </w:p>
        </w:tc>
        <w:tc>
          <w:tcPr>
            <w:tcW w:w="3390" w:type="pct"/>
          </w:tcPr>
          <w:p w14:paraId="0F529C6D" w14:textId="77777777" w:rsidR="00D65BD4" w:rsidRPr="00D65BD4" w:rsidRDefault="00D65BD4" w:rsidP="00D65BD4">
            <w:pPr>
              <w:spacing w:after="120"/>
              <w:rPr>
                <w:rFonts w:eastAsia="SimSun"/>
                <w:b/>
                <w:iCs/>
                <w:sz w:val="20"/>
                <w:szCs w:val="20"/>
              </w:rPr>
            </w:pPr>
            <w:r w:rsidRPr="00D65BD4">
              <w:rPr>
                <w:rFonts w:eastAsia="SimSun"/>
                <w:b/>
                <w:iCs/>
                <w:sz w:val="20"/>
                <w:szCs w:val="20"/>
              </w:rPr>
              <w:t>Definition</w:t>
            </w:r>
          </w:p>
        </w:tc>
      </w:tr>
      <w:tr w:rsidR="00D65BD4" w:rsidRPr="00D65BD4" w14:paraId="31028857" w14:textId="77777777" w:rsidTr="0003786F">
        <w:tc>
          <w:tcPr>
            <w:tcW w:w="1268" w:type="pct"/>
          </w:tcPr>
          <w:p w14:paraId="2F926DB4"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RUCCAPCREDIT</w:t>
            </w:r>
            <w:r w:rsidRPr="00D65BD4">
              <w:rPr>
                <w:rFonts w:eastAsia="SimSun"/>
                <w:i/>
                <w:iCs/>
                <w:sz w:val="20"/>
                <w:szCs w:val="20"/>
                <w:vertAlign w:val="subscript"/>
              </w:rPr>
              <w:t>ruc,i,q</w:t>
            </w:r>
            <w:proofErr w:type="spellEnd"/>
          </w:p>
        </w:tc>
        <w:tc>
          <w:tcPr>
            <w:tcW w:w="342" w:type="pct"/>
          </w:tcPr>
          <w:p w14:paraId="1F874C9D" w14:textId="77777777" w:rsidR="00D65BD4" w:rsidRPr="00D65BD4" w:rsidRDefault="00D65BD4" w:rsidP="00D65BD4">
            <w:pPr>
              <w:spacing w:after="60"/>
              <w:jc w:val="center"/>
              <w:rPr>
                <w:rFonts w:eastAsia="SimSun"/>
                <w:iCs/>
                <w:sz w:val="20"/>
                <w:szCs w:val="20"/>
              </w:rPr>
            </w:pPr>
            <w:r w:rsidRPr="00D65BD4">
              <w:rPr>
                <w:rFonts w:eastAsia="SimSun"/>
                <w:iCs/>
                <w:sz w:val="20"/>
                <w:szCs w:val="20"/>
              </w:rPr>
              <w:t>MW</w:t>
            </w:r>
          </w:p>
        </w:tc>
        <w:tc>
          <w:tcPr>
            <w:tcW w:w="3390" w:type="pct"/>
          </w:tcPr>
          <w:p w14:paraId="2492DBAF" w14:textId="77777777" w:rsidR="00D65BD4" w:rsidRPr="00D65BD4" w:rsidRDefault="00D65BD4" w:rsidP="00D65BD4">
            <w:pPr>
              <w:spacing w:after="60"/>
              <w:rPr>
                <w:rFonts w:eastAsia="SimSun"/>
                <w:iCs/>
                <w:sz w:val="20"/>
                <w:szCs w:val="20"/>
              </w:rPr>
            </w:pPr>
            <w:r w:rsidRPr="00D65BD4">
              <w:rPr>
                <w:rFonts w:eastAsia="SimSun"/>
                <w:i/>
                <w:iCs/>
                <w:sz w:val="20"/>
                <w:szCs w:val="20"/>
              </w:rPr>
              <w:t>RUC Capacity Credit by QSE</w:t>
            </w:r>
            <w:r w:rsidRPr="00D65BD4">
              <w:rPr>
                <w:rFonts w:eastAsia="SimSun"/>
                <w:iCs/>
                <w:sz w:val="20"/>
                <w:szCs w:val="20"/>
              </w:rPr>
              <w:t xml:space="preserve">—The capacity credit resulting from capacity paid through the RUC Capacity-Short Charge for the 15-minute Settlement Interval.  </w:t>
            </w:r>
          </w:p>
        </w:tc>
      </w:tr>
      <w:tr w:rsidR="00D65BD4" w:rsidRPr="00D65BD4" w14:paraId="226EC8D4" w14:textId="77777777" w:rsidTr="0003786F">
        <w:tc>
          <w:tcPr>
            <w:tcW w:w="1268" w:type="pct"/>
          </w:tcPr>
          <w:p w14:paraId="49353B2F"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RUCSF</w:t>
            </w:r>
            <w:r w:rsidRPr="00D65BD4">
              <w:rPr>
                <w:rFonts w:eastAsia="SimSun"/>
                <w:i/>
                <w:iCs/>
                <w:sz w:val="20"/>
                <w:szCs w:val="20"/>
                <w:vertAlign w:val="subscript"/>
              </w:rPr>
              <w:t>ruc,i,q</w:t>
            </w:r>
            <w:proofErr w:type="spellEnd"/>
          </w:p>
        </w:tc>
        <w:tc>
          <w:tcPr>
            <w:tcW w:w="342" w:type="pct"/>
          </w:tcPr>
          <w:p w14:paraId="1A2C6227" w14:textId="77777777" w:rsidR="00D65BD4" w:rsidRPr="00D65BD4" w:rsidRDefault="00D65BD4" w:rsidP="00D65BD4">
            <w:pPr>
              <w:spacing w:after="60"/>
              <w:jc w:val="center"/>
              <w:rPr>
                <w:rFonts w:eastAsia="SimSun"/>
                <w:iCs/>
                <w:sz w:val="20"/>
                <w:szCs w:val="20"/>
              </w:rPr>
            </w:pPr>
            <w:r w:rsidRPr="00D65BD4">
              <w:rPr>
                <w:rFonts w:eastAsia="SimSun"/>
                <w:iCs/>
                <w:sz w:val="20"/>
                <w:szCs w:val="20"/>
              </w:rPr>
              <w:t>MW</w:t>
            </w:r>
          </w:p>
        </w:tc>
        <w:tc>
          <w:tcPr>
            <w:tcW w:w="3390" w:type="pct"/>
          </w:tcPr>
          <w:p w14:paraId="33BE311C" w14:textId="77777777" w:rsidR="00D65BD4" w:rsidRPr="00D65BD4" w:rsidRDefault="00D65BD4" w:rsidP="00D65BD4">
            <w:pPr>
              <w:spacing w:after="60"/>
              <w:rPr>
                <w:rFonts w:eastAsia="SimSun"/>
                <w:iCs/>
                <w:sz w:val="20"/>
                <w:szCs w:val="20"/>
              </w:rPr>
            </w:pPr>
            <w:r w:rsidRPr="00D65BD4">
              <w:rPr>
                <w:rFonts w:eastAsia="SimSun"/>
                <w:i/>
                <w:iCs/>
                <w:sz w:val="20"/>
                <w:szCs w:val="20"/>
              </w:rPr>
              <w:t>RUC Shortfall</w:t>
            </w:r>
            <w:r w:rsidRPr="00D65BD4">
              <w:rPr>
                <w:rFonts w:eastAsia="SimSun"/>
                <w:iCs/>
                <w:sz w:val="20"/>
                <w:szCs w:val="20"/>
              </w:rPr>
              <w:t>—The QSE’s capacity shortfall for the RUC process for the 15-minute Settlement Interval.</w:t>
            </w:r>
          </w:p>
        </w:tc>
      </w:tr>
      <w:tr w:rsidR="00D65BD4" w:rsidRPr="00D65BD4" w14:paraId="284DF772" w14:textId="77777777" w:rsidTr="0003786F">
        <w:tc>
          <w:tcPr>
            <w:tcW w:w="1268" w:type="pct"/>
          </w:tcPr>
          <w:p w14:paraId="0F1B35B3"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RUCSFRS</w:t>
            </w:r>
            <w:r w:rsidRPr="00D65BD4">
              <w:rPr>
                <w:rFonts w:eastAsia="SimSun"/>
                <w:i/>
                <w:iCs/>
                <w:sz w:val="20"/>
                <w:szCs w:val="20"/>
                <w:vertAlign w:val="subscript"/>
              </w:rPr>
              <w:t>ruc,i,q</w:t>
            </w:r>
            <w:proofErr w:type="spellEnd"/>
          </w:p>
        </w:tc>
        <w:tc>
          <w:tcPr>
            <w:tcW w:w="342" w:type="pct"/>
          </w:tcPr>
          <w:p w14:paraId="21E7CED9"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390" w:type="pct"/>
          </w:tcPr>
          <w:p w14:paraId="54F724DC" w14:textId="77777777" w:rsidR="00D65BD4" w:rsidRPr="00D65BD4" w:rsidRDefault="00D65BD4" w:rsidP="00D65BD4">
            <w:pPr>
              <w:spacing w:after="60"/>
              <w:rPr>
                <w:rFonts w:eastAsia="SimSun"/>
                <w:i/>
                <w:iCs/>
                <w:sz w:val="20"/>
                <w:szCs w:val="20"/>
              </w:rPr>
            </w:pPr>
            <w:r w:rsidRPr="00D65BD4">
              <w:rPr>
                <w:rFonts w:eastAsia="SimSun"/>
                <w:i/>
                <w:iCs/>
                <w:sz w:val="20"/>
                <w:szCs w:val="20"/>
              </w:rPr>
              <w:t>RUC Shortfall Ratio Share</w:t>
            </w:r>
            <w:r w:rsidRPr="00D65BD4">
              <w:rPr>
                <w:rFonts w:eastAsia="SimSun"/>
                <w:iCs/>
                <w:sz w:val="20"/>
                <w:szCs w:val="20"/>
              </w:rPr>
              <w:t>—The ratio of the QSE’s capacity shortfall to the sum of all QSEs’ capacity shortfalls, for the RUC process, for the 15-minute Settlement Interval.</w:t>
            </w:r>
          </w:p>
        </w:tc>
      </w:tr>
      <w:tr w:rsidR="00D65BD4" w:rsidRPr="00D65BD4" w14:paraId="5D84E2FB" w14:textId="77777777" w:rsidTr="0003786F">
        <w:trPr>
          <w:del w:id="1650" w:author="ERCOT" w:date="2024-02-22T13:05:00Z"/>
        </w:trPr>
        <w:tc>
          <w:tcPr>
            <w:tcW w:w="1268" w:type="pct"/>
            <w:tcBorders>
              <w:top w:val="single" w:sz="6" w:space="0" w:color="auto"/>
              <w:left w:val="single" w:sz="4" w:space="0" w:color="auto"/>
              <w:bottom w:val="single" w:sz="6" w:space="0" w:color="auto"/>
              <w:right w:val="single" w:sz="6" w:space="0" w:color="auto"/>
            </w:tcBorders>
          </w:tcPr>
          <w:p w14:paraId="521A9CFD" w14:textId="77777777" w:rsidR="00D65BD4" w:rsidRPr="00D65BD4" w:rsidRDefault="00D65BD4" w:rsidP="00D65BD4">
            <w:pPr>
              <w:spacing w:after="60"/>
              <w:rPr>
                <w:del w:id="1651" w:author="ERCOT" w:date="2024-02-22T13:05:00Z"/>
                <w:rFonts w:eastAsia="SimSun"/>
                <w:iCs/>
                <w:sz w:val="20"/>
                <w:szCs w:val="20"/>
              </w:rPr>
            </w:pPr>
            <w:del w:id="1652" w:author="ERCOT" w:date="2024-02-22T13:05:00Z">
              <w:r w:rsidRPr="00D65BD4">
                <w:rPr>
                  <w:rFonts w:eastAsia="SimSun"/>
                  <w:iCs/>
                  <w:sz w:val="20"/>
                  <w:szCs w:val="20"/>
                </w:rPr>
                <w:lastRenderedPageBreak/>
                <w:delText>RUCCAP</w:delText>
              </w:r>
            </w:del>
            <w:del w:id="1653" w:author="ERCOT" w:date="2024-02-22T13:03:00Z">
              <w:r w:rsidRPr="00D65BD4">
                <w:rPr>
                  <w:rFonts w:eastAsia="SimSun"/>
                  <w:iCs/>
                  <w:sz w:val="20"/>
                  <w:szCs w:val="20"/>
                </w:rPr>
                <w:delText>TOT</w:delText>
              </w:r>
            </w:del>
            <w:del w:id="1654" w:author="ERCOT" w:date="2024-02-22T13:05:00Z">
              <w:r w:rsidRPr="00D65BD4">
                <w:rPr>
                  <w:rFonts w:eastAsia="SimSun"/>
                  <w:i/>
                  <w:iCs/>
                  <w:sz w:val="20"/>
                  <w:szCs w:val="20"/>
                  <w:vertAlign w:val="subscript"/>
                </w:rPr>
                <w:delText>ruc,h</w:delText>
              </w:r>
            </w:del>
          </w:p>
        </w:tc>
        <w:tc>
          <w:tcPr>
            <w:tcW w:w="342" w:type="pct"/>
            <w:tcBorders>
              <w:top w:val="single" w:sz="6" w:space="0" w:color="auto"/>
              <w:left w:val="single" w:sz="6" w:space="0" w:color="auto"/>
              <w:bottom w:val="single" w:sz="6" w:space="0" w:color="auto"/>
              <w:right w:val="single" w:sz="6" w:space="0" w:color="auto"/>
            </w:tcBorders>
          </w:tcPr>
          <w:p w14:paraId="6205882D" w14:textId="77777777" w:rsidR="00D65BD4" w:rsidRPr="00D65BD4" w:rsidRDefault="00D65BD4" w:rsidP="00D65BD4">
            <w:pPr>
              <w:spacing w:after="60"/>
              <w:jc w:val="center"/>
              <w:rPr>
                <w:del w:id="1655" w:author="ERCOT" w:date="2024-02-22T13:05:00Z"/>
                <w:rFonts w:eastAsia="SimSun"/>
                <w:iCs/>
                <w:sz w:val="20"/>
                <w:szCs w:val="20"/>
              </w:rPr>
            </w:pPr>
            <w:del w:id="1656" w:author="ERCOT" w:date="2024-02-22T13:05:00Z">
              <w:r w:rsidRPr="00D65BD4">
                <w:rPr>
                  <w:rFonts w:eastAsia="SimSun"/>
                  <w:iCs/>
                  <w:sz w:val="20"/>
                  <w:szCs w:val="20"/>
                </w:rPr>
                <w:delText>MW</w:delText>
              </w:r>
            </w:del>
          </w:p>
        </w:tc>
        <w:tc>
          <w:tcPr>
            <w:tcW w:w="3390" w:type="pct"/>
            <w:tcBorders>
              <w:top w:val="single" w:sz="6" w:space="0" w:color="auto"/>
              <w:left w:val="single" w:sz="6" w:space="0" w:color="auto"/>
              <w:bottom w:val="single" w:sz="6" w:space="0" w:color="auto"/>
              <w:right w:val="single" w:sz="4" w:space="0" w:color="auto"/>
            </w:tcBorders>
          </w:tcPr>
          <w:p w14:paraId="09460044" w14:textId="77777777" w:rsidR="00D65BD4" w:rsidRPr="00D65BD4" w:rsidRDefault="00D65BD4" w:rsidP="00D65BD4">
            <w:pPr>
              <w:spacing w:after="60"/>
              <w:rPr>
                <w:del w:id="1657" w:author="ERCOT" w:date="2024-02-22T13:05:00Z"/>
                <w:rFonts w:eastAsia="SimSun"/>
                <w:i/>
                <w:iCs/>
                <w:sz w:val="20"/>
                <w:szCs w:val="20"/>
              </w:rPr>
            </w:pPr>
            <w:del w:id="1658" w:author="ERCOT" w:date="2024-02-22T13:05:00Z">
              <w:r w:rsidRPr="00D65BD4">
                <w:rPr>
                  <w:rFonts w:eastAsia="SimSun"/>
                  <w:i/>
                  <w:iCs/>
                  <w:sz w:val="20"/>
                  <w:szCs w:val="20"/>
                </w:rPr>
                <w:delText xml:space="preserve">RUC Capacity </w:delText>
              </w:r>
            </w:del>
            <w:del w:id="1659" w:author="ERCOT" w:date="2024-02-22T13:03:00Z">
              <w:r w:rsidRPr="00D65BD4">
                <w:rPr>
                  <w:rFonts w:eastAsia="SimSun"/>
                  <w:i/>
                  <w:iCs/>
                  <w:sz w:val="20"/>
                  <w:szCs w:val="20"/>
                </w:rPr>
                <w:delText>Total</w:delText>
              </w:r>
            </w:del>
            <w:del w:id="1660" w:author="ERCOT" w:date="2024-02-22T13:05:00Z">
              <w:r w:rsidRPr="00D65BD4">
                <w:rPr>
                  <w:rFonts w:eastAsia="SimSun"/>
                  <w:iCs/>
                  <w:sz w:val="20"/>
                  <w:szCs w:val="20"/>
                </w:rPr>
                <w:delText xml:space="preserve">—The </w:delText>
              </w:r>
            </w:del>
            <w:del w:id="1661" w:author="ERCOT" w:date="2024-02-22T13:03:00Z">
              <w:r w:rsidRPr="00D65BD4">
                <w:rPr>
                  <w:rFonts w:eastAsia="SimSun"/>
                  <w:iCs/>
                  <w:sz w:val="20"/>
                  <w:szCs w:val="20"/>
                </w:rPr>
                <w:delText xml:space="preserve">total </w:delText>
              </w:r>
            </w:del>
            <w:del w:id="1662" w:author="ERCOT" w:date="2024-02-22T13:05:00Z">
              <w:r w:rsidRPr="00D65BD4">
                <w:rPr>
                  <w:rFonts w:eastAsia="SimSun"/>
                  <w:iCs/>
                  <w:sz w:val="20"/>
                  <w:szCs w:val="20"/>
                </w:rPr>
                <w:delText xml:space="preserve">capacity </w:delText>
              </w:r>
            </w:del>
            <w:del w:id="1663" w:author="ERCOT" w:date="2024-02-22T13:04:00Z">
              <w:r w:rsidRPr="00D65BD4">
                <w:rPr>
                  <w:rFonts w:eastAsia="SimSun"/>
                  <w:iCs/>
                  <w:sz w:val="20"/>
                  <w:szCs w:val="20"/>
                </w:rPr>
                <w:delText xml:space="preserve">of all RUC-committed Resources during </w:delText>
              </w:r>
            </w:del>
            <w:del w:id="1664" w:author="ERCOT" w:date="2024-02-22T13:05:00Z">
              <w:r w:rsidRPr="00D65BD4">
                <w:rPr>
                  <w:rFonts w:eastAsia="SimSun"/>
                  <w:iCs/>
                  <w:sz w:val="20"/>
                  <w:szCs w:val="20"/>
                </w:rPr>
                <w:delText xml:space="preserve">the RUC process, for the hour that includes the 15-minute Settlement Interval.  </w:delText>
              </w:r>
            </w:del>
          </w:p>
        </w:tc>
      </w:tr>
      <w:tr w:rsidR="00D65BD4" w:rsidRPr="00D65BD4" w14:paraId="7453A459" w14:textId="77777777" w:rsidTr="0003786F">
        <w:trPr>
          <w:ins w:id="1665" w:author="ERCOT" w:date="2024-02-22T13:05:00Z"/>
        </w:trPr>
        <w:tc>
          <w:tcPr>
            <w:tcW w:w="1268" w:type="pct"/>
            <w:tcBorders>
              <w:top w:val="single" w:sz="6" w:space="0" w:color="auto"/>
              <w:left w:val="single" w:sz="4" w:space="0" w:color="auto"/>
              <w:bottom w:val="single" w:sz="6" w:space="0" w:color="auto"/>
              <w:right w:val="single" w:sz="6" w:space="0" w:color="auto"/>
            </w:tcBorders>
          </w:tcPr>
          <w:p w14:paraId="4E048C74" w14:textId="77777777" w:rsidR="00D65BD4" w:rsidRPr="00D65BD4" w:rsidRDefault="00D65BD4" w:rsidP="00D65BD4">
            <w:pPr>
              <w:spacing w:after="60"/>
              <w:rPr>
                <w:ins w:id="1666" w:author="ERCOT" w:date="2024-02-22T13:05:00Z"/>
                <w:rFonts w:eastAsia="SimSun"/>
                <w:iCs/>
                <w:sz w:val="20"/>
                <w:szCs w:val="20"/>
              </w:rPr>
            </w:pPr>
            <w:proofErr w:type="spellStart"/>
            <w:ins w:id="1667" w:author="ERCOT" w:date="2024-02-22T13:05:00Z">
              <w:r w:rsidRPr="00D65BD4">
                <w:rPr>
                  <w:rFonts w:eastAsia="SimSun"/>
                  <w:iCs/>
                  <w:sz w:val="20"/>
                  <w:szCs w:val="20"/>
                </w:rPr>
                <w:t>RUCCAPDELTA</w:t>
              </w:r>
              <w:r w:rsidRPr="00D65BD4">
                <w:rPr>
                  <w:rFonts w:eastAsia="SimSun"/>
                  <w:i/>
                  <w:iCs/>
                  <w:sz w:val="20"/>
                  <w:szCs w:val="20"/>
                  <w:vertAlign w:val="subscript"/>
                </w:rPr>
                <w:t>ruc,h</w:t>
              </w:r>
              <w:proofErr w:type="spellEnd"/>
            </w:ins>
          </w:p>
        </w:tc>
        <w:tc>
          <w:tcPr>
            <w:tcW w:w="342" w:type="pct"/>
            <w:tcBorders>
              <w:top w:val="single" w:sz="6" w:space="0" w:color="auto"/>
              <w:left w:val="single" w:sz="6" w:space="0" w:color="auto"/>
              <w:bottom w:val="single" w:sz="6" w:space="0" w:color="auto"/>
              <w:right w:val="single" w:sz="6" w:space="0" w:color="auto"/>
            </w:tcBorders>
          </w:tcPr>
          <w:p w14:paraId="1F8D0CBE" w14:textId="77777777" w:rsidR="00D65BD4" w:rsidRPr="00D65BD4" w:rsidRDefault="00D65BD4" w:rsidP="00D65BD4">
            <w:pPr>
              <w:spacing w:after="60"/>
              <w:jc w:val="center"/>
              <w:rPr>
                <w:ins w:id="1668" w:author="ERCOT" w:date="2024-02-22T13:05:00Z"/>
                <w:rFonts w:eastAsia="SimSun"/>
                <w:iCs/>
                <w:sz w:val="20"/>
                <w:szCs w:val="20"/>
              </w:rPr>
            </w:pPr>
            <w:ins w:id="1669" w:author="ERCOT" w:date="2024-02-22T13:05:00Z">
              <w:r w:rsidRPr="00D65BD4">
                <w:rPr>
                  <w:rFonts w:eastAsia="SimSun"/>
                  <w:iCs/>
                  <w:sz w:val="20"/>
                  <w:szCs w:val="20"/>
                </w:rPr>
                <w:t>MW</w:t>
              </w:r>
            </w:ins>
          </w:p>
        </w:tc>
        <w:tc>
          <w:tcPr>
            <w:tcW w:w="3390" w:type="pct"/>
            <w:tcBorders>
              <w:top w:val="single" w:sz="6" w:space="0" w:color="auto"/>
              <w:left w:val="single" w:sz="6" w:space="0" w:color="auto"/>
              <w:bottom w:val="single" w:sz="6" w:space="0" w:color="auto"/>
              <w:right w:val="single" w:sz="4" w:space="0" w:color="auto"/>
            </w:tcBorders>
          </w:tcPr>
          <w:p w14:paraId="012E9D42" w14:textId="77777777" w:rsidR="00D65BD4" w:rsidRPr="00D65BD4" w:rsidRDefault="00D65BD4" w:rsidP="00D65BD4">
            <w:pPr>
              <w:spacing w:after="60"/>
              <w:rPr>
                <w:ins w:id="1670" w:author="ERCOT" w:date="2024-02-22T13:05:00Z"/>
                <w:rFonts w:eastAsia="SimSun"/>
                <w:i/>
                <w:iCs/>
                <w:sz w:val="20"/>
                <w:szCs w:val="20"/>
              </w:rPr>
            </w:pPr>
            <w:ins w:id="1671" w:author="ERCOT" w:date="2024-02-22T13:05:00Z">
              <w:r w:rsidRPr="00D65BD4">
                <w:rPr>
                  <w:rFonts w:eastAsia="SimSun"/>
                  <w:i/>
                  <w:iCs/>
                  <w:sz w:val="20"/>
                  <w:szCs w:val="20"/>
                </w:rPr>
                <w:t xml:space="preserve">RUC Capacity Delta – </w:t>
              </w:r>
              <w:r w:rsidRPr="00D65BD4">
                <w:rPr>
                  <w:rFonts w:eastAsia="SimSun"/>
                  <w:sz w:val="20"/>
                  <w:szCs w:val="20"/>
                </w:rPr>
                <w:t>The remaining RUC Capacity that has not been covered by the DRRS Short Charges, for A particular RU</w:t>
              </w:r>
            </w:ins>
            <w:ins w:id="1672" w:author="ERCOT" w:date="2024-05-10T19:50:00Z">
              <w:r w:rsidRPr="00D65BD4">
                <w:rPr>
                  <w:rFonts w:eastAsia="SimSun"/>
                  <w:sz w:val="20"/>
                  <w:szCs w:val="20"/>
                </w:rPr>
                <w:t>C</w:t>
              </w:r>
            </w:ins>
            <w:ins w:id="1673" w:author="ERCOT" w:date="2024-02-22T13:05:00Z">
              <w:r w:rsidRPr="00D65BD4">
                <w:rPr>
                  <w:rFonts w:eastAsia="SimSun"/>
                  <w:sz w:val="20"/>
                  <w:szCs w:val="20"/>
                </w:rPr>
                <w:t xml:space="preserve"> process </w:t>
              </w:r>
              <w:proofErr w:type="spellStart"/>
              <w:r w:rsidRPr="00D65BD4">
                <w:rPr>
                  <w:rFonts w:eastAsia="SimSun"/>
                  <w:i/>
                  <w:iCs/>
                  <w:sz w:val="20"/>
                  <w:szCs w:val="20"/>
                </w:rPr>
                <w:t>ruc</w:t>
              </w:r>
              <w:proofErr w:type="spellEnd"/>
              <w:r w:rsidRPr="00D65BD4">
                <w:rPr>
                  <w:rFonts w:eastAsia="SimSun"/>
                  <w:i/>
                  <w:iCs/>
                  <w:sz w:val="20"/>
                  <w:szCs w:val="20"/>
                </w:rPr>
                <w:t>,</w:t>
              </w:r>
              <w:r w:rsidRPr="00D65BD4">
                <w:rPr>
                  <w:rFonts w:eastAsia="SimSun"/>
                  <w:sz w:val="20"/>
                  <w:szCs w:val="20"/>
                </w:rPr>
                <w:t xml:space="preserve"> for the hour </w:t>
              </w:r>
              <w:r w:rsidRPr="00D65BD4">
                <w:rPr>
                  <w:rFonts w:eastAsia="SimSun"/>
                  <w:i/>
                  <w:iCs/>
                  <w:sz w:val="20"/>
                  <w:szCs w:val="20"/>
                </w:rPr>
                <w:t>h</w:t>
              </w:r>
              <w:r w:rsidRPr="00D65BD4">
                <w:rPr>
                  <w:rFonts w:eastAsia="SimSun"/>
                  <w:sz w:val="20"/>
                  <w:szCs w:val="20"/>
                </w:rPr>
                <w:t xml:space="preserve"> that includes the 15-minute Settlement Interval.</w:t>
              </w:r>
            </w:ins>
          </w:p>
        </w:tc>
      </w:tr>
      <w:tr w:rsidR="00D65BD4" w:rsidRPr="00D65BD4" w14:paraId="15B06BC1" w14:textId="77777777" w:rsidTr="0003786F">
        <w:tc>
          <w:tcPr>
            <w:tcW w:w="1268" w:type="pct"/>
          </w:tcPr>
          <w:p w14:paraId="47D4CD17"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342" w:type="pct"/>
          </w:tcPr>
          <w:p w14:paraId="49CCB9CE"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390" w:type="pct"/>
          </w:tcPr>
          <w:p w14:paraId="4E00F47E"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77B2D2A6" w14:textId="77777777" w:rsidTr="0003786F">
        <w:tc>
          <w:tcPr>
            <w:tcW w:w="1268" w:type="pct"/>
          </w:tcPr>
          <w:p w14:paraId="2C2286C2" w14:textId="77777777" w:rsidR="00D65BD4" w:rsidRPr="00D65BD4" w:rsidRDefault="00D65BD4" w:rsidP="00D65BD4">
            <w:pPr>
              <w:spacing w:after="60"/>
              <w:rPr>
                <w:rFonts w:eastAsia="SimSun"/>
                <w:i/>
                <w:iCs/>
                <w:sz w:val="20"/>
                <w:szCs w:val="20"/>
              </w:rPr>
            </w:pPr>
            <w:r w:rsidRPr="00D65BD4">
              <w:rPr>
                <w:rFonts w:eastAsia="SimSun"/>
                <w:i/>
                <w:iCs/>
                <w:sz w:val="20"/>
                <w:szCs w:val="20"/>
              </w:rPr>
              <w:t>i</w:t>
            </w:r>
          </w:p>
        </w:tc>
        <w:tc>
          <w:tcPr>
            <w:tcW w:w="342" w:type="pct"/>
          </w:tcPr>
          <w:p w14:paraId="43988A6E"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390" w:type="pct"/>
          </w:tcPr>
          <w:p w14:paraId="4E038284" w14:textId="77777777" w:rsidR="00D65BD4" w:rsidRPr="00D65BD4" w:rsidRDefault="00D65BD4" w:rsidP="00D65BD4">
            <w:pPr>
              <w:spacing w:after="60"/>
              <w:rPr>
                <w:rFonts w:eastAsia="SimSun"/>
                <w:iCs/>
                <w:sz w:val="20"/>
                <w:szCs w:val="20"/>
              </w:rPr>
            </w:pPr>
            <w:r w:rsidRPr="00D65BD4">
              <w:rPr>
                <w:rFonts w:eastAsia="SimSun"/>
                <w:iCs/>
                <w:sz w:val="20"/>
                <w:szCs w:val="20"/>
              </w:rPr>
              <w:t>A 15-minute Settlement Interval.</w:t>
            </w:r>
          </w:p>
        </w:tc>
      </w:tr>
      <w:tr w:rsidR="00D65BD4" w:rsidRPr="00D65BD4" w14:paraId="0E01C96A" w14:textId="77777777" w:rsidTr="0003786F">
        <w:tc>
          <w:tcPr>
            <w:tcW w:w="1268" w:type="pct"/>
          </w:tcPr>
          <w:p w14:paraId="22481C33" w14:textId="77777777" w:rsidR="00D65BD4" w:rsidRPr="00D65BD4" w:rsidRDefault="00D65BD4" w:rsidP="00D65BD4">
            <w:pPr>
              <w:spacing w:after="60"/>
              <w:rPr>
                <w:rFonts w:eastAsia="SimSun"/>
                <w:i/>
                <w:iCs/>
                <w:sz w:val="20"/>
                <w:szCs w:val="20"/>
              </w:rPr>
            </w:pPr>
            <w:r w:rsidRPr="00D65BD4">
              <w:rPr>
                <w:rFonts w:eastAsia="SimSun"/>
                <w:i/>
                <w:iCs/>
                <w:sz w:val="20"/>
                <w:szCs w:val="20"/>
              </w:rPr>
              <w:t>h</w:t>
            </w:r>
          </w:p>
        </w:tc>
        <w:tc>
          <w:tcPr>
            <w:tcW w:w="342" w:type="pct"/>
          </w:tcPr>
          <w:p w14:paraId="436E879A"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390" w:type="pct"/>
          </w:tcPr>
          <w:p w14:paraId="0254E5D5"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The hour that includes the Settlement Interval </w:t>
            </w:r>
            <w:r w:rsidRPr="00D65BD4">
              <w:rPr>
                <w:rFonts w:eastAsia="SimSun"/>
                <w:i/>
                <w:iCs/>
                <w:sz w:val="20"/>
                <w:szCs w:val="20"/>
              </w:rPr>
              <w:t>i</w:t>
            </w:r>
            <w:r w:rsidRPr="00D65BD4">
              <w:rPr>
                <w:rFonts w:eastAsia="SimSun"/>
                <w:iCs/>
                <w:sz w:val="20"/>
                <w:szCs w:val="20"/>
              </w:rPr>
              <w:t xml:space="preserve">. </w:t>
            </w:r>
          </w:p>
        </w:tc>
      </w:tr>
      <w:tr w:rsidR="00D65BD4" w:rsidRPr="00D65BD4" w14:paraId="3FBE8002" w14:textId="77777777" w:rsidTr="0003786F">
        <w:tc>
          <w:tcPr>
            <w:tcW w:w="1268" w:type="pct"/>
            <w:tcBorders>
              <w:top w:val="single" w:sz="6" w:space="0" w:color="auto"/>
              <w:left w:val="single" w:sz="4" w:space="0" w:color="auto"/>
              <w:bottom w:val="single" w:sz="4" w:space="0" w:color="auto"/>
              <w:right w:val="single" w:sz="6" w:space="0" w:color="auto"/>
            </w:tcBorders>
          </w:tcPr>
          <w:p w14:paraId="7598A15A" w14:textId="77777777" w:rsidR="00D65BD4" w:rsidRPr="00D65BD4" w:rsidRDefault="00D65BD4" w:rsidP="00D65BD4">
            <w:pPr>
              <w:spacing w:after="60"/>
              <w:rPr>
                <w:rFonts w:eastAsia="SimSun"/>
                <w:iCs/>
                <w:sz w:val="20"/>
                <w:szCs w:val="20"/>
              </w:rPr>
            </w:pPr>
            <w:proofErr w:type="spellStart"/>
            <w:r w:rsidRPr="00D65BD4">
              <w:rPr>
                <w:rFonts w:eastAsia="SimSun"/>
                <w:i/>
                <w:iCs/>
                <w:sz w:val="20"/>
                <w:szCs w:val="20"/>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7B72F33A"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390" w:type="pct"/>
            <w:tcBorders>
              <w:top w:val="single" w:sz="6" w:space="0" w:color="auto"/>
              <w:left w:val="single" w:sz="6" w:space="0" w:color="auto"/>
              <w:bottom w:val="single" w:sz="4" w:space="0" w:color="auto"/>
              <w:right w:val="single" w:sz="4" w:space="0" w:color="auto"/>
            </w:tcBorders>
          </w:tcPr>
          <w:p w14:paraId="03E9E9E4" w14:textId="77777777" w:rsidR="00D65BD4" w:rsidRPr="00D65BD4" w:rsidRDefault="00D65BD4" w:rsidP="00D65BD4">
            <w:pPr>
              <w:spacing w:after="60"/>
              <w:rPr>
                <w:rFonts w:eastAsia="SimSun"/>
                <w:iCs/>
                <w:sz w:val="20"/>
                <w:szCs w:val="20"/>
              </w:rPr>
            </w:pPr>
            <w:r w:rsidRPr="00D65BD4">
              <w:rPr>
                <w:rFonts w:eastAsia="SimSun"/>
                <w:iCs/>
                <w:sz w:val="20"/>
                <w:szCs w:val="20"/>
              </w:rPr>
              <w:t>The RUC process for which this RUC Capacity Credit is calculated.</w:t>
            </w:r>
          </w:p>
        </w:tc>
      </w:tr>
    </w:tbl>
    <w:p w14:paraId="0A419EB4" w14:textId="77777777" w:rsidR="00D65BD4" w:rsidRPr="00D65BD4" w:rsidRDefault="00D65BD4" w:rsidP="00D65BD4">
      <w:pPr>
        <w:keepNext/>
        <w:widowControl w:val="0"/>
        <w:tabs>
          <w:tab w:val="left" w:pos="1260"/>
        </w:tabs>
        <w:spacing w:before="480" w:after="240"/>
        <w:ind w:left="1267" w:hanging="1267"/>
        <w:outlineLvl w:val="3"/>
        <w:rPr>
          <w:rFonts w:eastAsia="SimSun"/>
          <w:b/>
          <w:bCs/>
          <w:snapToGrid w:val="0"/>
          <w:szCs w:val="20"/>
        </w:rPr>
      </w:pPr>
      <w:r w:rsidRPr="00D65BD4">
        <w:rPr>
          <w:rFonts w:eastAsia="SimSun"/>
          <w:b/>
          <w:bCs/>
          <w:snapToGrid w:val="0"/>
          <w:szCs w:val="20"/>
        </w:rPr>
        <w:t>5.7.4.</w:t>
      </w:r>
      <w:ins w:id="1674" w:author="ERCOT" w:date="2024-02-15T11:57:00Z">
        <w:r w:rsidRPr="00D65BD4">
          <w:rPr>
            <w:rFonts w:eastAsia="SimSun"/>
            <w:b/>
            <w:bCs/>
            <w:snapToGrid w:val="0"/>
            <w:szCs w:val="20"/>
          </w:rPr>
          <w:t>3</w:t>
        </w:r>
      </w:ins>
      <w:del w:id="1675" w:author="ERCOT" w:date="2024-02-15T11:57:00Z">
        <w:r w:rsidRPr="00D65BD4" w:rsidDel="007C1861">
          <w:rPr>
            <w:rFonts w:eastAsia="SimSun"/>
            <w:b/>
            <w:bCs/>
            <w:snapToGrid w:val="0"/>
            <w:szCs w:val="20"/>
          </w:rPr>
          <w:delText>2</w:delText>
        </w:r>
      </w:del>
      <w:r w:rsidRPr="00D65BD4">
        <w:rPr>
          <w:rFonts w:eastAsia="SimSun"/>
          <w:b/>
          <w:bCs/>
          <w:snapToGrid w:val="0"/>
          <w:szCs w:val="20"/>
        </w:rPr>
        <w:tab/>
        <w:t>RUC Make-Whole Uplift Charge</w:t>
      </w:r>
      <w:bookmarkEnd w:id="1614"/>
      <w:bookmarkEnd w:id="1615"/>
      <w:bookmarkEnd w:id="1616"/>
      <w:bookmarkEnd w:id="1617"/>
      <w:bookmarkEnd w:id="1618"/>
      <w:bookmarkEnd w:id="1619"/>
      <w:bookmarkEnd w:id="1620"/>
      <w:bookmarkEnd w:id="1621"/>
    </w:p>
    <w:p w14:paraId="127207EE"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 xml:space="preserve">If the revenues from the charges under </w:t>
      </w:r>
      <w:ins w:id="1676" w:author="ERCOT" w:date="2024-02-16T13:24:00Z">
        <w:r w:rsidRPr="00D65BD4">
          <w:rPr>
            <w:rFonts w:eastAsia="SimSun"/>
            <w:iCs/>
            <w:szCs w:val="20"/>
          </w:rPr>
          <w:t>Section 5.7.4.1</w:t>
        </w:r>
      </w:ins>
      <w:ins w:id="1677" w:author="ERCOT" w:date="2024-02-16T13:25:00Z">
        <w:r w:rsidRPr="00D65BD4">
          <w:rPr>
            <w:rFonts w:eastAsia="SimSun"/>
            <w:iCs/>
            <w:szCs w:val="20"/>
          </w:rPr>
          <w:t xml:space="preserve">, RUC </w:t>
        </w:r>
      </w:ins>
      <w:ins w:id="1678" w:author="ERCOT" w:date="2024-02-19T10:58:00Z">
        <w:r w:rsidRPr="00D65BD4">
          <w:rPr>
            <w:rFonts w:eastAsia="SimSun"/>
            <w:iCs/>
            <w:szCs w:val="20"/>
          </w:rPr>
          <w:t>DRRS</w:t>
        </w:r>
      </w:ins>
      <w:ins w:id="1679" w:author="ERCOT" w:date="2024-02-16T13:25:00Z">
        <w:r w:rsidRPr="00D65BD4">
          <w:rPr>
            <w:rFonts w:eastAsia="SimSun"/>
            <w:iCs/>
            <w:szCs w:val="20"/>
          </w:rPr>
          <w:t xml:space="preserve"> Short Charge and </w:t>
        </w:r>
      </w:ins>
      <w:r w:rsidRPr="00D65BD4">
        <w:rPr>
          <w:rFonts w:eastAsia="SimSun"/>
          <w:iCs/>
          <w:szCs w:val="20"/>
        </w:rPr>
        <w:t>Section 5.7.4.</w:t>
      </w:r>
      <w:ins w:id="1680" w:author="ERCOT" w:date="2024-02-16T13:24:00Z">
        <w:r w:rsidRPr="00D65BD4">
          <w:rPr>
            <w:rFonts w:eastAsia="SimSun"/>
            <w:iCs/>
            <w:szCs w:val="20"/>
          </w:rPr>
          <w:t>2</w:t>
        </w:r>
      </w:ins>
      <w:del w:id="1681" w:author="ERCOT" w:date="2024-02-16T13:24:00Z">
        <w:r w:rsidRPr="00D65BD4" w:rsidDel="00E60177">
          <w:rPr>
            <w:rFonts w:eastAsia="SimSun"/>
            <w:iCs/>
            <w:szCs w:val="20"/>
          </w:rPr>
          <w:delText>1</w:delText>
        </w:r>
      </w:del>
      <w:r w:rsidRPr="00D65BD4">
        <w:rPr>
          <w:rFonts w:eastAsia="SimSun"/>
          <w:iCs/>
          <w:szCs w:val="20"/>
        </w:rPr>
        <w:t>, RUC Capacity-Short Charge, are not enough to cover all RUC Make-Whole Payments</w:t>
      </w:r>
      <w:del w:id="1682" w:author="ERCOT" w:date="2024-02-16T13:25:00Z">
        <w:r w:rsidRPr="00D65BD4">
          <w:rPr>
            <w:rFonts w:eastAsia="SimSun"/>
            <w:iCs/>
            <w:szCs w:val="20"/>
          </w:rPr>
          <w:delText>, including amounts for RMR Units</w:delText>
        </w:r>
      </w:del>
      <w:del w:id="1683" w:author="ERCOT" w:date="2024-02-16T13:26:00Z">
        <w:r w:rsidRPr="00D65BD4">
          <w:rPr>
            <w:rFonts w:eastAsia="SimSun"/>
            <w:iCs/>
            <w:szCs w:val="20"/>
          </w:rPr>
          <w:delText>,</w:delText>
        </w:r>
      </w:del>
      <w:r w:rsidRPr="00D65BD4">
        <w:rPr>
          <w:rFonts w:eastAsia="SimSun"/>
          <w:iCs/>
          <w:szCs w:val="20"/>
        </w:rPr>
        <w:t xml:space="preserve"> for a 15-minute Settlement Interval, then the difference will be uplifted to all QSEs on a Load Ratio Share basis, as a RUC Make-Whole Uplift Charge, calculated as follows: </w:t>
      </w:r>
    </w:p>
    <w:p w14:paraId="3BA6F334" w14:textId="77777777" w:rsidR="00D65BD4" w:rsidRPr="00D65BD4" w:rsidRDefault="00D65BD4" w:rsidP="00D65BD4">
      <w:pPr>
        <w:spacing w:after="240"/>
        <w:ind w:left="2880" w:hanging="2160"/>
        <w:rPr>
          <w:rFonts w:eastAsia="SimSun"/>
        </w:rPr>
      </w:pPr>
      <w:proofErr w:type="spellStart"/>
      <w:r w:rsidRPr="00D65BD4">
        <w:rPr>
          <w:rFonts w:eastAsia="SimSun"/>
        </w:rPr>
        <w:t>LARUCAMT</w:t>
      </w:r>
      <w:r w:rsidRPr="00D65BD4">
        <w:rPr>
          <w:rFonts w:eastAsia="SimSun"/>
          <w:i/>
          <w:vertAlign w:val="subscript"/>
        </w:rPr>
        <w:t>q,i</w:t>
      </w:r>
      <w:proofErr w:type="spellEnd"/>
      <w:r w:rsidRPr="00D65BD4">
        <w:rPr>
          <w:rFonts w:eastAsia="SimSun"/>
        </w:rPr>
        <w:tab/>
        <w:t>=</w:t>
      </w:r>
      <w:r w:rsidRPr="00D65BD4">
        <w:rPr>
          <w:rFonts w:eastAsia="SimSun"/>
        </w:rPr>
        <w:tab/>
        <w:t xml:space="preserve">(-1) * </w:t>
      </w:r>
      <w:ins w:id="1684" w:author="ERCOT" w:date="2024-02-16T13:21:00Z">
        <w:r w:rsidRPr="00D65BD4">
          <w:rPr>
            <w:rFonts w:eastAsia="SimSun"/>
          </w:rPr>
          <w:t>Max (0,</w:t>
        </w:r>
      </w:ins>
      <w:ins w:id="1685" w:author="ERCOT" w:date="2024-02-16T13:24:00Z">
        <w:r w:rsidRPr="00D65BD4">
          <w:rPr>
            <w:rFonts w:eastAsia="SimSun"/>
          </w:rPr>
          <w:t xml:space="preserve"> </w:t>
        </w:r>
      </w:ins>
      <w:r w:rsidRPr="00D65BD4">
        <w:rPr>
          <w:rFonts w:eastAsia="SimSun"/>
        </w:rPr>
        <w:t>(</w:t>
      </w:r>
      <w:proofErr w:type="spellStart"/>
      <w:r w:rsidRPr="00D65BD4">
        <w:rPr>
          <w:rFonts w:eastAsia="SimSun"/>
        </w:rPr>
        <w:t>RUCMWAMTTOT</w:t>
      </w:r>
      <w:r w:rsidRPr="00D65BD4">
        <w:rPr>
          <w:rFonts w:eastAsia="SimSun"/>
          <w:i/>
          <w:vertAlign w:val="subscript"/>
        </w:rPr>
        <w:t>h</w:t>
      </w:r>
      <w:proofErr w:type="spellEnd"/>
      <w:r w:rsidRPr="00D65BD4">
        <w:rPr>
          <w:rFonts w:eastAsia="SimSun"/>
        </w:rPr>
        <w:t xml:space="preserve"> / 4 + </w:t>
      </w:r>
      <w:ins w:id="1686" w:author="ERCOT" w:date="2024-02-16T13:20:00Z">
        <w:r w:rsidRPr="00D65BD4">
          <w:rPr>
            <w:rFonts w:eastAsia="SimSun"/>
          </w:rPr>
          <w:t>RUCDRRSAMTTOT</w:t>
        </w:r>
      </w:ins>
      <w:ins w:id="1687" w:author="ERCOT" w:date="2024-05-10T15:47:00Z">
        <w:r w:rsidRPr="00D65BD4">
          <w:rPr>
            <w:rFonts w:eastAsia="SimSun"/>
          </w:rPr>
          <w:t xml:space="preserve"> </w:t>
        </w:r>
      </w:ins>
      <w:ins w:id="1688" w:author="ERCOT" w:date="2024-02-16T13:20:00Z">
        <w:r w:rsidRPr="00D65BD4">
          <w:rPr>
            <w:rFonts w:eastAsia="SimSun"/>
            <w:i/>
            <w:vertAlign w:val="subscript"/>
          </w:rPr>
          <w:t>i</w:t>
        </w:r>
        <w:r w:rsidRPr="00D65BD4">
          <w:rPr>
            <w:rFonts w:eastAsia="SimSun"/>
          </w:rPr>
          <w:t xml:space="preserve"> + </w:t>
        </w:r>
      </w:ins>
      <w:proofErr w:type="spellStart"/>
      <w:r w:rsidRPr="00D65BD4">
        <w:rPr>
          <w:rFonts w:eastAsia="SimSun"/>
        </w:rPr>
        <w:t>RUCCSAMTTOT</w:t>
      </w:r>
      <w:r w:rsidRPr="00D65BD4">
        <w:rPr>
          <w:rFonts w:eastAsia="SimSun"/>
          <w:i/>
          <w:vertAlign w:val="subscript"/>
        </w:rPr>
        <w:t>i</w:t>
      </w:r>
      <w:proofErr w:type="spellEnd"/>
      <w:r w:rsidRPr="00D65BD4">
        <w:rPr>
          <w:rFonts w:eastAsia="SimSun"/>
        </w:rPr>
        <w:t>)</w:t>
      </w:r>
      <w:ins w:id="1689" w:author="ERCOT" w:date="2024-02-16T13:21:00Z">
        <w:r w:rsidRPr="00D65BD4">
          <w:rPr>
            <w:rFonts w:eastAsia="SimSun"/>
          </w:rPr>
          <w:t>)</w:t>
        </w:r>
      </w:ins>
      <w:r w:rsidRPr="00D65BD4">
        <w:rPr>
          <w:rFonts w:eastAsia="SimSun"/>
        </w:rPr>
        <w:t xml:space="preserve"> * </w:t>
      </w:r>
      <w:proofErr w:type="spellStart"/>
      <w:r w:rsidRPr="00D65BD4">
        <w:rPr>
          <w:rFonts w:eastAsia="SimSun"/>
        </w:rPr>
        <w:t>LRS</w:t>
      </w:r>
      <w:r w:rsidRPr="00D65BD4">
        <w:rPr>
          <w:rFonts w:eastAsia="SimSun"/>
          <w:i/>
          <w:vertAlign w:val="subscript"/>
        </w:rPr>
        <w:t>q,i</w:t>
      </w:r>
      <w:proofErr w:type="spellEnd"/>
    </w:p>
    <w:p w14:paraId="0ECCDF25" w14:textId="77777777" w:rsidR="00D65BD4" w:rsidRPr="00D65BD4" w:rsidRDefault="00D65BD4" w:rsidP="00D65BD4">
      <w:pPr>
        <w:spacing w:after="240"/>
        <w:ind w:firstLine="720"/>
        <w:rPr>
          <w:rFonts w:eastAsia="SimSun"/>
        </w:rPr>
      </w:pPr>
      <w:r w:rsidRPr="00D65BD4">
        <w:rPr>
          <w:rFonts w:eastAsia="SimSun"/>
        </w:rPr>
        <w:t>Where:</w:t>
      </w:r>
    </w:p>
    <w:p w14:paraId="64994C55" w14:textId="77777777" w:rsidR="00D65BD4" w:rsidRPr="00D65BD4" w:rsidRDefault="00D65BD4" w:rsidP="00D65BD4">
      <w:pPr>
        <w:tabs>
          <w:tab w:val="left" w:pos="2340"/>
          <w:tab w:val="left" w:pos="3420"/>
        </w:tabs>
        <w:spacing w:after="240"/>
        <w:ind w:left="1080" w:hanging="360"/>
        <w:rPr>
          <w:rFonts w:eastAsia="SimSun"/>
          <w:bCs/>
          <w:i/>
          <w:vertAlign w:val="subscript"/>
        </w:rPr>
      </w:pPr>
      <w:proofErr w:type="spellStart"/>
      <w:r w:rsidRPr="00D65BD4">
        <w:rPr>
          <w:rFonts w:eastAsia="SimSun"/>
          <w:bCs/>
        </w:rPr>
        <w:t>RUCMWAMTTOT</w:t>
      </w:r>
      <w:r w:rsidRPr="00D65BD4">
        <w:rPr>
          <w:rFonts w:eastAsia="SimSun"/>
          <w:bCs/>
          <w:i/>
          <w:vertAlign w:val="subscript"/>
        </w:rPr>
        <w:t>h</w:t>
      </w:r>
      <w:proofErr w:type="spellEnd"/>
      <w:r w:rsidRPr="00D65BD4">
        <w:rPr>
          <w:rFonts w:eastAsia="SimSun"/>
          <w:bCs/>
          <w:i/>
          <w:vertAlign w:val="subscript"/>
        </w:rPr>
        <w:t xml:space="preserve"> </w:t>
      </w:r>
      <w:r w:rsidRPr="00D65BD4">
        <w:rPr>
          <w:rFonts w:eastAsia="SimSun"/>
          <w:bCs/>
        </w:rPr>
        <w:tab/>
        <w:t>=</w:t>
      </w:r>
      <w:r w:rsidRPr="00D65BD4">
        <w:rPr>
          <w:rFonts w:eastAsia="SimSun"/>
          <w:bCs/>
        </w:rPr>
        <w:tab/>
      </w:r>
      <w:r w:rsidRPr="00D65BD4">
        <w:rPr>
          <w:rFonts w:eastAsia="SimSun"/>
          <w:bCs/>
          <w:position w:val="-20"/>
        </w:rPr>
        <w:object w:dxaOrig="280" w:dyaOrig="440" w14:anchorId="24CC1153">
          <v:shape id="_x0000_i1046" type="#_x0000_t75" style="width:12pt;height:24pt" o:ole="">
            <v:imagedata r:id="rId49" o:title=""/>
          </v:shape>
          <o:OLEObject Type="Embed" ProgID="Equation.3" ShapeID="_x0000_i1046" DrawAspect="Content" ObjectID="_1786452153" r:id="rId50"/>
        </w:object>
      </w:r>
      <w:proofErr w:type="spellStart"/>
      <w:r w:rsidRPr="00D65BD4">
        <w:rPr>
          <w:rFonts w:eastAsia="SimSun"/>
          <w:bCs/>
        </w:rPr>
        <w:t>RUCMWAMTRUCTOT</w:t>
      </w:r>
      <w:r w:rsidRPr="00D65BD4">
        <w:rPr>
          <w:rFonts w:eastAsia="SimSun"/>
          <w:bCs/>
          <w:i/>
          <w:vertAlign w:val="subscript"/>
        </w:rPr>
        <w:t>ruc,h</w:t>
      </w:r>
      <w:proofErr w:type="spellEnd"/>
    </w:p>
    <w:p w14:paraId="68123411" w14:textId="77777777" w:rsidR="00D65BD4" w:rsidRPr="00D65BD4" w:rsidRDefault="00D65BD4" w:rsidP="00D65BD4">
      <w:pPr>
        <w:tabs>
          <w:tab w:val="left" w:pos="2340"/>
          <w:tab w:val="left" w:pos="3420"/>
        </w:tabs>
        <w:spacing w:after="240"/>
        <w:ind w:left="1080" w:hanging="360"/>
        <w:rPr>
          <w:ins w:id="1690" w:author="ERCOT" w:date="2024-02-16T13:23:00Z"/>
          <w:rFonts w:eastAsia="SimSun"/>
          <w:bCs/>
          <w:lang w:val="it-IT"/>
        </w:rPr>
      </w:pPr>
      <w:ins w:id="1691" w:author="ERCOT" w:date="2024-02-16T13:23:00Z">
        <w:r w:rsidRPr="00D65BD4">
          <w:rPr>
            <w:rFonts w:eastAsia="SimSun"/>
            <w:bCs/>
          </w:rPr>
          <w:t>RUCDRRSAMTTOT</w:t>
        </w:r>
      </w:ins>
      <w:ins w:id="1692" w:author="ERCOT" w:date="2024-05-10T15:47:00Z">
        <w:r w:rsidRPr="00D65BD4">
          <w:rPr>
            <w:rFonts w:eastAsia="SimSun"/>
            <w:bCs/>
          </w:rPr>
          <w:t xml:space="preserve"> </w:t>
        </w:r>
      </w:ins>
      <w:ins w:id="1693" w:author="ERCOT" w:date="2024-02-16T13:23:00Z">
        <w:r w:rsidRPr="00D65BD4">
          <w:rPr>
            <w:rFonts w:eastAsia="SimSun"/>
            <w:bCs/>
            <w:i/>
            <w:vertAlign w:val="subscript"/>
          </w:rPr>
          <w:t>i</w:t>
        </w:r>
        <w:r w:rsidRPr="00D65BD4">
          <w:rPr>
            <w:rFonts w:eastAsia="SimSun"/>
            <w:bCs/>
            <w:i/>
            <w:vertAlign w:val="subscript"/>
          </w:rPr>
          <w:tab/>
        </w:r>
        <w:r w:rsidRPr="00D65BD4">
          <w:rPr>
            <w:rFonts w:eastAsia="SimSun"/>
            <w:bCs/>
            <w:lang w:val="it-IT"/>
          </w:rPr>
          <w:t xml:space="preserve"> =</w:t>
        </w:r>
        <w:r w:rsidRPr="00D65BD4">
          <w:rPr>
            <w:rFonts w:eastAsia="SimSun"/>
            <w:bCs/>
            <w:lang w:val="it-IT"/>
          </w:rPr>
          <w:tab/>
        </w:r>
      </w:ins>
      <w:ins w:id="1694" w:author="ERCOT" w:date="2024-02-16T13:23:00Z">
        <w:r w:rsidRPr="00D65BD4">
          <w:rPr>
            <w:rFonts w:eastAsia="SimSun"/>
            <w:bCs/>
            <w:position w:val="-20"/>
          </w:rPr>
          <w:object w:dxaOrig="280" w:dyaOrig="440" w14:anchorId="43C157D2">
            <v:shape id="_x0000_i1047" type="#_x0000_t75" style="width:12pt;height:24pt" o:ole="">
              <v:imagedata r:id="rId51" o:title=""/>
            </v:shape>
            <o:OLEObject Type="Embed" ProgID="Equation.3" ShapeID="_x0000_i1047" DrawAspect="Content" ObjectID="_1786452154" r:id="rId52"/>
          </w:object>
        </w:r>
      </w:ins>
      <w:ins w:id="1695" w:author="ERCOT" w:date="2024-02-16T13:23:00Z">
        <w:r w:rsidRPr="00D65BD4">
          <w:rPr>
            <w:rFonts w:eastAsia="SimSun"/>
            <w:bCs/>
            <w:position w:val="-22"/>
          </w:rPr>
          <w:object w:dxaOrig="220" w:dyaOrig="460" w14:anchorId="6B52F5BE">
            <v:shape id="_x0000_i1048" type="#_x0000_t75" style="width:12pt;height:24pt" o:ole="">
              <v:imagedata r:id="rId30" o:title=""/>
            </v:shape>
            <o:OLEObject Type="Embed" ProgID="Equation.3" ShapeID="_x0000_i1048" DrawAspect="Content" ObjectID="_1786452155" r:id="rId53"/>
          </w:object>
        </w:r>
      </w:ins>
      <w:ins w:id="1696" w:author="ERCOT" w:date="2024-02-16T13:23:00Z">
        <w:r w:rsidRPr="00D65BD4">
          <w:rPr>
            <w:rFonts w:eastAsia="SimSun"/>
            <w:bCs/>
            <w:iCs/>
            <w:szCs w:val="20"/>
          </w:rPr>
          <w:t xml:space="preserve"> RUCDRRSAMT</w:t>
        </w:r>
      </w:ins>
      <w:ins w:id="1697" w:author="ERCOT" w:date="2024-05-10T15:47:00Z">
        <w:r w:rsidRPr="00D65BD4">
          <w:rPr>
            <w:rFonts w:eastAsia="SimSun"/>
            <w:bCs/>
            <w:iCs/>
            <w:szCs w:val="20"/>
          </w:rPr>
          <w:t xml:space="preserve"> </w:t>
        </w:r>
      </w:ins>
      <w:proofErr w:type="spellStart"/>
      <w:ins w:id="1698" w:author="ERCOT" w:date="2024-02-16T13:23:00Z">
        <w:r w:rsidRPr="00D65BD4">
          <w:rPr>
            <w:rFonts w:eastAsia="SimSun"/>
            <w:bCs/>
            <w:i/>
            <w:vertAlign w:val="subscript"/>
            <w:lang w:val="x-none" w:eastAsia="x-none"/>
          </w:rPr>
          <w:t>ruc</w:t>
        </w:r>
        <w:proofErr w:type="spellEnd"/>
        <w:r w:rsidRPr="00D65BD4">
          <w:rPr>
            <w:rFonts w:eastAsia="SimSun"/>
            <w:bCs/>
            <w:i/>
            <w:vertAlign w:val="subscript"/>
            <w:lang w:val="x-none" w:eastAsia="x-none"/>
          </w:rPr>
          <w:t>,</w:t>
        </w:r>
        <w:r w:rsidRPr="00D65BD4">
          <w:rPr>
            <w:rFonts w:eastAsia="SimSun"/>
            <w:bCs/>
            <w:i/>
            <w:vertAlign w:val="subscript"/>
            <w:lang w:eastAsia="x-none"/>
          </w:rPr>
          <w:t xml:space="preserve"> </w:t>
        </w:r>
        <w:r w:rsidRPr="00D65BD4">
          <w:rPr>
            <w:rFonts w:eastAsia="SimSun"/>
            <w:bCs/>
            <w:i/>
            <w:vertAlign w:val="subscript"/>
            <w:lang w:val="x-none" w:eastAsia="x-none"/>
          </w:rPr>
          <w:t>i,</w:t>
        </w:r>
        <w:r w:rsidRPr="00D65BD4">
          <w:rPr>
            <w:rFonts w:eastAsia="SimSun"/>
            <w:bCs/>
            <w:i/>
            <w:vertAlign w:val="subscript"/>
            <w:lang w:eastAsia="x-none"/>
          </w:rPr>
          <w:t xml:space="preserve"> </w:t>
        </w:r>
        <w:r w:rsidRPr="00D65BD4">
          <w:rPr>
            <w:rFonts w:eastAsia="SimSun"/>
            <w:bCs/>
            <w:i/>
            <w:vertAlign w:val="subscript"/>
            <w:lang w:val="x-none" w:eastAsia="x-none"/>
          </w:rPr>
          <w:t>q</w:t>
        </w:r>
      </w:ins>
    </w:p>
    <w:p w14:paraId="1D644C31" w14:textId="77777777" w:rsidR="00D65BD4" w:rsidRPr="00D65BD4" w:rsidRDefault="00D65BD4" w:rsidP="00D65BD4">
      <w:pPr>
        <w:tabs>
          <w:tab w:val="left" w:pos="2340"/>
          <w:tab w:val="left" w:pos="3420"/>
        </w:tabs>
        <w:spacing w:after="240"/>
        <w:ind w:left="1080" w:hanging="360"/>
        <w:rPr>
          <w:rFonts w:eastAsia="SimSun"/>
          <w:bCs/>
          <w:lang w:val="it-IT"/>
        </w:rPr>
      </w:pPr>
      <w:r w:rsidRPr="00D65BD4">
        <w:rPr>
          <w:rFonts w:eastAsia="SimSun"/>
          <w:bCs/>
          <w:lang w:val="it-IT"/>
        </w:rPr>
        <w:t>RUCCSAMTTOT</w:t>
      </w:r>
      <w:r w:rsidRPr="00D65BD4">
        <w:rPr>
          <w:rFonts w:eastAsia="SimSun"/>
          <w:bCs/>
          <w:i/>
          <w:vertAlign w:val="subscript"/>
          <w:lang w:val="it-IT"/>
        </w:rPr>
        <w:t>i</w:t>
      </w:r>
      <w:r w:rsidRPr="00D65BD4">
        <w:rPr>
          <w:rFonts w:eastAsia="SimSun"/>
          <w:bCs/>
          <w:lang w:val="it-IT"/>
        </w:rPr>
        <w:tab/>
        <w:t xml:space="preserve">    </w:t>
      </w:r>
      <w:r w:rsidRPr="00D65BD4">
        <w:rPr>
          <w:rFonts w:eastAsia="SimSun"/>
          <w:bCs/>
          <w:lang w:val="it-IT"/>
        </w:rPr>
        <w:tab/>
        <w:t xml:space="preserve"> =</w:t>
      </w:r>
      <w:r w:rsidRPr="00D65BD4">
        <w:rPr>
          <w:rFonts w:eastAsia="SimSun"/>
          <w:bCs/>
          <w:lang w:val="it-IT"/>
        </w:rPr>
        <w:tab/>
      </w:r>
      <w:r w:rsidRPr="00D65BD4" w:rsidDel="00C241EA">
        <w:rPr>
          <w:rFonts w:eastAsia="SimSun"/>
          <w:bCs/>
          <w:position w:val="-20"/>
        </w:rPr>
        <w:object w:dxaOrig="280" w:dyaOrig="440" w14:anchorId="68AA6DC9">
          <v:shape id="_x0000_i1049" type="#_x0000_t75" style="width:12pt;height:24pt" o:ole="">
            <v:imagedata r:id="rId51" o:title=""/>
          </v:shape>
          <o:OLEObject Type="Embed" ProgID="Equation.3" ShapeID="_x0000_i1049" DrawAspect="Content" ObjectID="_1786452156" r:id="rId54"/>
        </w:object>
      </w:r>
      <w:r w:rsidRPr="00D65BD4">
        <w:rPr>
          <w:rFonts w:eastAsia="SimSun"/>
          <w:bCs/>
          <w:position w:val="-22"/>
        </w:rPr>
        <w:object w:dxaOrig="220" w:dyaOrig="460" w14:anchorId="6D42AA48">
          <v:shape id="_x0000_i1050" type="#_x0000_t75" style="width:12pt;height:24pt" o:ole="">
            <v:imagedata r:id="rId30" o:title=""/>
          </v:shape>
          <o:OLEObject Type="Embed" ProgID="Equation.3" ShapeID="_x0000_i1050" DrawAspect="Content" ObjectID="_1786452157" r:id="rId55"/>
        </w:object>
      </w:r>
      <w:r w:rsidRPr="00D65BD4">
        <w:rPr>
          <w:rFonts w:eastAsia="SimSun"/>
          <w:bCs/>
          <w:lang w:val="it-IT"/>
        </w:rPr>
        <w:t>RUCCSAMT</w:t>
      </w:r>
      <w:r w:rsidRPr="00D65BD4">
        <w:rPr>
          <w:rFonts w:eastAsia="SimSun"/>
          <w:bCs/>
          <w:i/>
          <w:vertAlign w:val="subscript"/>
          <w:lang w:val="it-IT"/>
        </w:rPr>
        <w:t>ruc</w:t>
      </w:r>
      <w:r w:rsidRPr="00D65BD4" w:rsidDel="00C241EA">
        <w:rPr>
          <w:rFonts w:eastAsia="SimSun"/>
          <w:bCs/>
          <w:i/>
          <w:vertAlign w:val="subscript"/>
          <w:lang w:val="it-IT"/>
        </w:rPr>
        <w:t>,i</w:t>
      </w:r>
      <w:r w:rsidRPr="00D65BD4">
        <w:rPr>
          <w:rFonts w:eastAsia="SimSun"/>
          <w:bCs/>
          <w:i/>
          <w:vertAlign w:val="subscript"/>
          <w:lang w:val="it-IT"/>
        </w:rPr>
        <w:t>,q</w:t>
      </w:r>
    </w:p>
    <w:p w14:paraId="2BCBA960" w14:textId="77777777" w:rsidR="00D65BD4" w:rsidRPr="00D65BD4" w:rsidRDefault="00D65BD4" w:rsidP="00D65BD4">
      <w:pPr>
        <w:rPr>
          <w:rFonts w:eastAsia="SimSun"/>
        </w:rPr>
      </w:pPr>
      <w:r w:rsidRPr="00D65BD4">
        <w:rPr>
          <w:rFonts w:eastAsia="SimSun"/>
        </w:rP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D65BD4" w:rsidRPr="00D65BD4" w14:paraId="3FDCFEFF" w14:textId="77777777" w:rsidTr="0003786F">
        <w:tc>
          <w:tcPr>
            <w:tcW w:w="1181" w:type="pct"/>
          </w:tcPr>
          <w:p w14:paraId="3F2D9CD8" w14:textId="77777777" w:rsidR="00D65BD4" w:rsidRPr="00D65BD4" w:rsidRDefault="00D65BD4" w:rsidP="00D65BD4">
            <w:pPr>
              <w:spacing w:after="240"/>
              <w:rPr>
                <w:rFonts w:eastAsia="SimSun"/>
                <w:b/>
                <w:iCs/>
                <w:sz w:val="20"/>
                <w:szCs w:val="20"/>
              </w:rPr>
            </w:pPr>
            <w:r w:rsidRPr="00D65BD4">
              <w:rPr>
                <w:rFonts w:eastAsia="SimSun"/>
                <w:b/>
                <w:iCs/>
                <w:sz w:val="20"/>
                <w:szCs w:val="20"/>
              </w:rPr>
              <w:t>Variable</w:t>
            </w:r>
          </w:p>
        </w:tc>
        <w:tc>
          <w:tcPr>
            <w:tcW w:w="356" w:type="pct"/>
          </w:tcPr>
          <w:p w14:paraId="53E6E38F" w14:textId="77777777" w:rsidR="00D65BD4" w:rsidRPr="00D65BD4" w:rsidRDefault="00D65BD4" w:rsidP="00D65BD4">
            <w:pPr>
              <w:spacing w:after="240"/>
              <w:jc w:val="center"/>
              <w:rPr>
                <w:rFonts w:eastAsia="SimSun"/>
                <w:b/>
                <w:iCs/>
                <w:sz w:val="20"/>
                <w:szCs w:val="20"/>
              </w:rPr>
            </w:pPr>
            <w:r w:rsidRPr="00D65BD4">
              <w:rPr>
                <w:rFonts w:eastAsia="SimSun"/>
                <w:b/>
                <w:iCs/>
                <w:sz w:val="20"/>
                <w:szCs w:val="20"/>
              </w:rPr>
              <w:t>Unit</w:t>
            </w:r>
          </w:p>
        </w:tc>
        <w:tc>
          <w:tcPr>
            <w:tcW w:w="3463" w:type="pct"/>
          </w:tcPr>
          <w:p w14:paraId="5BB4BDAA" w14:textId="77777777" w:rsidR="00D65BD4" w:rsidRPr="00D65BD4" w:rsidRDefault="00D65BD4" w:rsidP="00D65BD4">
            <w:pPr>
              <w:spacing w:after="240"/>
              <w:rPr>
                <w:rFonts w:eastAsia="SimSun"/>
                <w:b/>
                <w:iCs/>
                <w:sz w:val="20"/>
                <w:szCs w:val="20"/>
              </w:rPr>
            </w:pPr>
            <w:r w:rsidRPr="00D65BD4">
              <w:rPr>
                <w:rFonts w:eastAsia="SimSun"/>
                <w:b/>
                <w:iCs/>
                <w:sz w:val="20"/>
                <w:szCs w:val="20"/>
              </w:rPr>
              <w:t>Definition</w:t>
            </w:r>
          </w:p>
        </w:tc>
      </w:tr>
      <w:tr w:rsidR="00D65BD4" w:rsidRPr="00D65BD4" w14:paraId="391B026B" w14:textId="77777777" w:rsidTr="0003786F">
        <w:tc>
          <w:tcPr>
            <w:tcW w:w="1181" w:type="pct"/>
          </w:tcPr>
          <w:p w14:paraId="1C2F471E"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LARUCAMT</w:t>
            </w:r>
            <w:r w:rsidRPr="00D65BD4">
              <w:rPr>
                <w:rFonts w:eastAsia="SimSun"/>
                <w:i/>
                <w:iCs/>
                <w:sz w:val="20"/>
                <w:szCs w:val="20"/>
                <w:vertAlign w:val="subscript"/>
              </w:rPr>
              <w:t>q,i</w:t>
            </w:r>
            <w:proofErr w:type="spellEnd"/>
          </w:p>
        </w:tc>
        <w:tc>
          <w:tcPr>
            <w:tcW w:w="356" w:type="pct"/>
          </w:tcPr>
          <w:p w14:paraId="5CC81281"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463" w:type="pct"/>
          </w:tcPr>
          <w:p w14:paraId="027AB915" w14:textId="77777777" w:rsidR="00D65BD4" w:rsidRPr="00D65BD4" w:rsidRDefault="00D65BD4" w:rsidP="00D65BD4">
            <w:pPr>
              <w:spacing w:after="60"/>
              <w:rPr>
                <w:rFonts w:eastAsia="SimSun"/>
                <w:iCs/>
                <w:sz w:val="20"/>
                <w:szCs w:val="20"/>
              </w:rPr>
            </w:pPr>
            <w:r w:rsidRPr="00D65BD4">
              <w:rPr>
                <w:rFonts w:eastAsia="SimSun"/>
                <w:i/>
                <w:iCs/>
                <w:sz w:val="20"/>
                <w:szCs w:val="20"/>
              </w:rPr>
              <w:t>RUC Make-Whole Uplift Charge</w:t>
            </w:r>
            <w:r w:rsidRPr="00D65BD4">
              <w:rPr>
                <w:rFonts w:eastAsia="SimSun"/>
                <w:iCs/>
                <w:sz w:val="20"/>
                <w:szCs w:val="20"/>
              </w:rPr>
              <w:t>—The amount owed from the QSE based on Load Ratio Share, for the 15-minute Settlement Interval.</w:t>
            </w:r>
          </w:p>
        </w:tc>
      </w:tr>
      <w:tr w:rsidR="00D65BD4" w:rsidRPr="00D65BD4" w14:paraId="2F656EB0" w14:textId="77777777" w:rsidTr="0003786F">
        <w:tc>
          <w:tcPr>
            <w:tcW w:w="1181" w:type="pct"/>
          </w:tcPr>
          <w:p w14:paraId="5C3887A8"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RUCMWAMTTOT</w:t>
            </w:r>
            <w:r w:rsidRPr="00D65BD4">
              <w:rPr>
                <w:rFonts w:eastAsia="SimSun"/>
                <w:i/>
                <w:iCs/>
                <w:sz w:val="20"/>
                <w:szCs w:val="20"/>
                <w:vertAlign w:val="subscript"/>
              </w:rPr>
              <w:t>h</w:t>
            </w:r>
            <w:proofErr w:type="spellEnd"/>
          </w:p>
        </w:tc>
        <w:tc>
          <w:tcPr>
            <w:tcW w:w="356" w:type="pct"/>
          </w:tcPr>
          <w:p w14:paraId="7FB91F21"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463" w:type="pct"/>
          </w:tcPr>
          <w:p w14:paraId="7BEC32CA" w14:textId="77777777" w:rsidR="00D65BD4" w:rsidRPr="00D65BD4" w:rsidRDefault="00D65BD4" w:rsidP="00D65BD4">
            <w:pPr>
              <w:spacing w:after="60"/>
              <w:rPr>
                <w:rFonts w:eastAsia="SimSun"/>
                <w:iCs/>
                <w:sz w:val="20"/>
                <w:szCs w:val="20"/>
              </w:rPr>
            </w:pPr>
            <w:r w:rsidRPr="00D65BD4">
              <w:rPr>
                <w:rFonts w:eastAsia="SimSun"/>
                <w:i/>
                <w:iCs/>
                <w:sz w:val="20"/>
                <w:szCs w:val="20"/>
              </w:rPr>
              <w:t>RUC Make-Whole Amount Total</w:t>
            </w:r>
            <w:r w:rsidRPr="00D65BD4">
              <w:rPr>
                <w:rFonts w:eastAsia="SimSun"/>
                <w:iCs/>
                <w:sz w:val="20"/>
                <w:szCs w:val="20"/>
              </w:rPr>
              <w:t>—The sum of RUC Make-Whole Payments for all RUC processes, including amounts for RMR Units, for the hour that includes the 15-minute Settlement Interval.</w:t>
            </w:r>
          </w:p>
        </w:tc>
      </w:tr>
      <w:tr w:rsidR="00D65BD4" w:rsidRPr="00D65BD4" w14:paraId="238BFA03" w14:textId="77777777" w:rsidTr="0003786F">
        <w:tc>
          <w:tcPr>
            <w:tcW w:w="1181" w:type="pct"/>
          </w:tcPr>
          <w:p w14:paraId="615420CA"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RUCMWAMTRUCTOT</w:t>
            </w:r>
            <w:r w:rsidRPr="00D65BD4">
              <w:rPr>
                <w:rFonts w:eastAsia="SimSun"/>
                <w:i/>
                <w:iCs/>
                <w:sz w:val="20"/>
                <w:szCs w:val="20"/>
                <w:vertAlign w:val="subscript"/>
              </w:rPr>
              <w:t>ruc,h</w:t>
            </w:r>
            <w:proofErr w:type="spellEnd"/>
          </w:p>
        </w:tc>
        <w:tc>
          <w:tcPr>
            <w:tcW w:w="356" w:type="pct"/>
          </w:tcPr>
          <w:p w14:paraId="737AD0D4"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463" w:type="pct"/>
          </w:tcPr>
          <w:p w14:paraId="49AA40FD" w14:textId="77777777" w:rsidR="00D65BD4" w:rsidRPr="00D65BD4" w:rsidRDefault="00D65BD4" w:rsidP="00D65BD4">
            <w:pPr>
              <w:spacing w:after="60"/>
              <w:rPr>
                <w:rFonts w:eastAsia="SimSun"/>
                <w:iCs/>
                <w:sz w:val="20"/>
                <w:szCs w:val="20"/>
              </w:rPr>
            </w:pPr>
            <w:r w:rsidRPr="00D65BD4">
              <w:rPr>
                <w:rFonts w:eastAsia="SimSun"/>
                <w:i/>
                <w:iCs/>
                <w:sz w:val="20"/>
                <w:szCs w:val="20"/>
              </w:rPr>
              <w:t>RUC Make-Whole Amount Total per RUC</w:t>
            </w:r>
            <w:r w:rsidRPr="00D65BD4">
              <w:rPr>
                <w:rFonts w:eastAsia="SimSun"/>
                <w:iCs/>
                <w:sz w:val="20"/>
                <w:szCs w:val="20"/>
              </w:rPr>
              <w:t>—The sum of RUC Make-Whole Payments for a particular RUC process, including payments for RMR Units, for the hour that includes the 15-minute Settlement Interval.</w:t>
            </w:r>
          </w:p>
        </w:tc>
      </w:tr>
      <w:tr w:rsidR="00D65BD4" w:rsidRPr="00D65BD4" w14:paraId="7578407A" w14:textId="77777777" w:rsidTr="0003786F">
        <w:trPr>
          <w:ins w:id="1699" w:author="ERCOT" w:date="2024-02-16T13:27:00Z"/>
        </w:trPr>
        <w:tc>
          <w:tcPr>
            <w:tcW w:w="1181" w:type="pct"/>
          </w:tcPr>
          <w:p w14:paraId="4C02FF3C" w14:textId="77777777" w:rsidR="00D65BD4" w:rsidRPr="00D65BD4" w:rsidRDefault="00D65BD4" w:rsidP="00D65BD4">
            <w:pPr>
              <w:spacing w:after="60"/>
              <w:rPr>
                <w:ins w:id="1700" w:author="ERCOT" w:date="2024-02-16T13:27:00Z"/>
                <w:rFonts w:eastAsia="SimSun"/>
                <w:iCs/>
                <w:sz w:val="20"/>
                <w:szCs w:val="20"/>
              </w:rPr>
            </w:pPr>
            <w:ins w:id="1701" w:author="ERCOT" w:date="2024-02-16T13:27:00Z">
              <w:r w:rsidRPr="00D65BD4">
                <w:rPr>
                  <w:rFonts w:eastAsia="SimSun"/>
                  <w:iCs/>
                  <w:sz w:val="20"/>
                  <w:szCs w:val="20"/>
                </w:rPr>
                <w:t>RUCDRR</w:t>
              </w:r>
              <w:r w:rsidRPr="00D65BD4">
                <w:rPr>
                  <w:rFonts w:eastAsia="SimSun"/>
                  <w:sz w:val="20"/>
                  <w:szCs w:val="20"/>
                </w:rPr>
                <w:t>S</w:t>
              </w:r>
              <w:r w:rsidRPr="00D65BD4">
                <w:rPr>
                  <w:rFonts w:eastAsia="SimSun"/>
                  <w:iCs/>
                  <w:sz w:val="20"/>
                  <w:szCs w:val="20"/>
                </w:rPr>
                <w:t xml:space="preserve">AMT  </w:t>
              </w:r>
              <w:proofErr w:type="spellStart"/>
              <w:r w:rsidRPr="00D65BD4">
                <w:rPr>
                  <w:rFonts w:eastAsia="SimSun"/>
                  <w:i/>
                  <w:sz w:val="20"/>
                  <w:szCs w:val="20"/>
                  <w:vertAlign w:val="subscript"/>
                </w:rPr>
                <w:t>ruc</w:t>
              </w:r>
              <w:proofErr w:type="spellEnd"/>
              <w:r w:rsidRPr="00D65BD4">
                <w:rPr>
                  <w:rFonts w:eastAsia="SimSun"/>
                  <w:i/>
                  <w:sz w:val="20"/>
                  <w:szCs w:val="20"/>
                  <w:vertAlign w:val="subscript"/>
                </w:rPr>
                <w:t>, i, q</w:t>
              </w:r>
            </w:ins>
          </w:p>
        </w:tc>
        <w:tc>
          <w:tcPr>
            <w:tcW w:w="356" w:type="pct"/>
          </w:tcPr>
          <w:p w14:paraId="2A0678D7" w14:textId="77777777" w:rsidR="00D65BD4" w:rsidRPr="00D65BD4" w:rsidRDefault="00D65BD4" w:rsidP="00D65BD4">
            <w:pPr>
              <w:spacing w:after="60"/>
              <w:jc w:val="center"/>
              <w:rPr>
                <w:ins w:id="1702" w:author="ERCOT" w:date="2024-02-16T13:27:00Z"/>
                <w:rFonts w:eastAsia="SimSun"/>
                <w:iCs/>
                <w:sz w:val="20"/>
                <w:szCs w:val="20"/>
              </w:rPr>
            </w:pPr>
            <w:ins w:id="1703" w:author="ERCOT" w:date="2024-02-16T13:27:00Z">
              <w:r w:rsidRPr="00D65BD4">
                <w:rPr>
                  <w:rFonts w:eastAsia="SimSun"/>
                  <w:iCs/>
                  <w:sz w:val="20"/>
                  <w:szCs w:val="20"/>
                </w:rPr>
                <w:t>$</w:t>
              </w:r>
            </w:ins>
          </w:p>
        </w:tc>
        <w:tc>
          <w:tcPr>
            <w:tcW w:w="3463" w:type="pct"/>
          </w:tcPr>
          <w:p w14:paraId="555693FD" w14:textId="77777777" w:rsidR="00D65BD4" w:rsidRPr="00D65BD4" w:rsidRDefault="00D65BD4" w:rsidP="00D65BD4">
            <w:pPr>
              <w:spacing w:after="60"/>
              <w:rPr>
                <w:ins w:id="1704" w:author="ERCOT" w:date="2024-02-16T13:27:00Z"/>
                <w:rFonts w:eastAsia="SimSun"/>
                <w:i/>
                <w:iCs/>
                <w:sz w:val="20"/>
                <w:szCs w:val="20"/>
              </w:rPr>
            </w:pPr>
            <w:ins w:id="1705" w:author="ERCOT" w:date="2024-02-16T13:27:00Z">
              <w:r w:rsidRPr="00D65BD4">
                <w:rPr>
                  <w:rFonts w:eastAsia="SimSun"/>
                  <w:i/>
                  <w:iCs/>
                  <w:sz w:val="20"/>
                  <w:szCs w:val="20"/>
                </w:rPr>
                <w:t xml:space="preserve">RUC DRRS </w:t>
              </w:r>
              <w:r w:rsidRPr="00D65BD4">
                <w:rPr>
                  <w:rFonts w:eastAsia="SimSun"/>
                  <w:i/>
                  <w:sz w:val="20"/>
                  <w:szCs w:val="20"/>
                </w:rPr>
                <w:t xml:space="preserve">Shortfall </w:t>
              </w:r>
              <w:r w:rsidRPr="00D65BD4">
                <w:rPr>
                  <w:rFonts w:eastAsia="SimSun"/>
                  <w:i/>
                  <w:iCs/>
                  <w:sz w:val="20"/>
                  <w:szCs w:val="20"/>
                </w:rPr>
                <w:t xml:space="preserve">Amount – </w:t>
              </w:r>
              <w:r w:rsidRPr="00D65BD4">
                <w:rPr>
                  <w:rFonts w:eastAsia="SimSun"/>
                  <w:iCs/>
                  <w:sz w:val="20"/>
                  <w:szCs w:val="20"/>
                </w:rPr>
                <w:t xml:space="preserve">The charge to QSE </w:t>
              </w:r>
              <w:r w:rsidRPr="00D65BD4">
                <w:rPr>
                  <w:rFonts w:eastAsia="SimSun"/>
                  <w:i/>
                  <w:iCs/>
                  <w:sz w:val="20"/>
                  <w:szCs w:val="20"/>
                </w:rPr>
                <w:t xml:space="preserve">q, </w:t>
              </w:r>
              <w:r w:rsidRPr="00D65BD4">
                <w:rPr>
                  <w:rFonts w:eastAsia="SimSun"/>
                  <w:iCs/>
                  <w:sz w:val="20"/>
                  <w:szCs w:val="20"/>
                </w:rPr>
                <w:t xml:space="preserve">due to a DRRS shortfall for a particular RUC process </w:t>
              </w:r>
              <w:proofErr w:type="spellStart"/>
              <w:r w:rsidRPr="00D65BD4">
                <w:rPr>
                  <w:rFonts w:eastAsia="SimSun"/>
                  <w:i/>
                  <w:iCs/>
                  <w:sz w:val="20"/>
                  <w:szCs w:val="20"/>
                </w:rPr>
                <w:t>ruc</w:t>
              </w:r>
              <w:proofErr w:type="spellEnd"/>
              <w:r w:rsidRPr="00D65BD4">
                <w:rPr>
                  <w:rFonts w:eastAsia="SimSun"/>
                  <w:i/>
                  <w:iCs/>
                  <w:sz w:val="20"/>
                  <w:szCs w:val="20"/>
                </w:rPr>
                <w:t xml:space="preserve">, </w:t>
              </w:r>
              <w:r w:rsidRPr="00D65BD4">
                <w:rPr>
                  <w:rFonts w:eastAsia="SimSun"/>
                  <w:iCs/>
                  <w:sz w:val="20"/>
                  <w:szCs w:val="20"/>
                </w:rPr>
                <w:t xml:space="preserve">for the 15-minute Settlement Interval </w:t>
              </w:r>
              <w:r w:rsidRPr="00D65BD4">
                <w:rPr>
                  <w:rFonts w:eastAsia="SimSun"/>
                  <w:i/>
                  <w:iCs/>
                  <w:sz w:val="20"/>
                  <w:szCs w:val="20"/>
                </w:rPr>
                <w:t xml:space="preserve">i. </w:t>
              </w:r>
            </w:ins>
          </w:p>
        </w:tc>
      </w:tr>
      <w:tr w:rsidR="00D65BD4" w:rsidRPr="00D65BD4" w14:paraId="1AD66E76" w14:textId="77777777" w:rsidTr="0003786F">
        <w:trPr>
          <w:ins w:id="1706" w:author="ERCOT" w:date="2024-02-16T13:27:00Z"/>
        </w:trPr>
        <w:tc>
          <w:tcPr>
            <w:tcW w:w="1181" w:type="pct"/>
          </w:tcPr>
          <w:p w14:paraId="214E73EB" w14:textId="77777777" w:rsidR="00D65BD4" w:rsidRPr="00D65BD4" w:rsidRDefault="00D65BD4" w:rsidP="00D65BD4">
            <w:pPr>
              <w:spacing w:after="60"/>
              <w:rPr>
                <w:ins w:id="1707" w:author="ERCOT" w:date="2024-02-16T13:27:00Z"/>
                <w:rFonts w:eastAsia="SimSun"/>
                <w:iCs/>
                <w:sz w:val="20"/>
                <w:szCs w:val="20"/>
              </w:rPr>
            </w:pPr>
            <w:ins w:id="1708" w:author="ERCOT" w:date="2024-02-16T13:27:00Z">
              <w:r w:rsidRPr="00D65BD4">
                <w:rPr>
                  <w:rFonts w:eastAsia="SimSun"/>
                  <w:iCs/>
                  <w:sz w:val="20"/>
                  <w:szCs w:val="20"/>
                </w:rPr>
                <w:lastRenderedPageBreak/>
                <w:t>RUCDRR</w:t>
              </w:r>
              <w:r w:rsidRPr="00D65BD4">
                <w:rPr>
                  <w:rFonts w:eastAsia="SimSun"/>
                  <w:sz w:val="20"/>
                  <w:szCs w:val="20"/>
                </w:rPr>
                <w:t>S</w:t>
              </w:r>
              <w:r w:rsidRPr="00D65BD4">
                <w:rPr>
                  <w:rFonts w:eastAsia="SimSun"/>
                  <w:iCs/>
                  <w:sz w:val="20"/>
                  <w:szCs w:val="20"/>
                </w:rPr>
                <w:t>AMTTOT</w:t>
              </w:r>
              <w:r w:rsidRPr="00D65BD4">
                <w:rPr>
                  <w:rFonts w:eastAsia="SimSun"/>
                  <w:i/>
                  <w:sz w:val="20"/>
                  <w:szCs w:val="20"/>
                  <w:vertAlign w:val="subscript"/>
                </w:rPr>
                <w:t xml:space="preserve"> i</w:t>
              </w:r>
            </w:ins>
          </w:p>
        </w:tc>
        <w:tc>
          <w:tcPr>
            <w:tcW w:w="356" w:type="pct"/>
          </w:tcPr>
          <w:p w14:paraId="59C1D1EA" w14:textId="77777777" w:rsidR="00D65BD4" w:rsidRPr="00D65BD4" w:rsidRDefault="00D65BD4" w:rsidP="00D65BD4">
            <w:pPr>
              <w:spacing w:after="60"/>
              <w:jc w:val="center"/>
              <w:rPr>
                <w:ins w:id="1709" w:author="ERCOT" w:date="2024-02-16T13:27:00Z"/>
                <w:rFonts w:eastAsia="SimSun"/>
                <w:iCs/>
                <w:sz w:val="20"/>
                <w:szCs w:val="20"/>
              </w:rPr>
            </w:pPr>
            <w:ins w:id="1710" w:author="ERCOT" w:date="2024-02-16T13:27:00Z">
              <w:r w:rsidRPr="00D65BD4">
                <w:rPr>
                  <w:rFonts w:eastAsia="SimSun"/>
                  <w:iCs/>
                  <w:sz w:val="20"/>
                  <w:szCs w:val="20"/>
                </w:rPr>
                <w:t>$</w:t>
              </w:r>
            </w:ins>
          </w:p>
        </w:tc>
        <w:tc>
          <w:tcPr>
            <w:tcW w:w="3463" w:type="pct"/>
          </w:tcPr>
          <w:p w14:paraId="7B9EEC26" w14:textId="77777777" w:rsidR="00D65BD4" w:rsidRPr="00D65BD4" w:rsidRDefault="00D65BD4" w:rsidP="00D65BD4">
            <w:pPr>
              <w:spacing w:after="60"/>
              <w:rPr>
                <w:ins w:id="1711" w:author="ERCOT" w:date="2024-02-16T13:27:00Z"/>
                <w:rFonts w:eastAsia="SimSun"/>
                <w:i/>
                <w:iCs/>
                <w:sz w:val="20"/>
                <w:szCs w:val="20"/>
              </w:rPr>
            </w:pPr>
            <w:ins w:id="1712" w:author="ERCOT" w:date="2024-02-16T13:27:00Z">
              <w:r w:rsidRPr="00D65BD4">
                <w:rPr>
                  <w:rFonts w:eastAsia="SimSun"/>
                  <w:i/>
                  <w:iCs/>
                  <w:sz w:val="20"/>
                  <w:szCs w:val="20"/>
                </w:rPr>
                <w:t xml:space="preserve">RUC DRRS </w:t>
              </w:r>
              <w:r w:rsidRPr="00D65BD4">
                <w:rPr>
                  <w:rFonts w:eastAsia="SimSun"/>
                  <w:i/>
                  <w:sz w:val="20"/>
                  <w:szCs w:val="20"/>
                </w:rPr>
                <w:t xml:space="preserve">Shortfall </w:t>
              </w:r>
              <w:r w:rsidRPr="00D65BD4">
                <w:rPr>
                  <w:rFonts w:eastAsia="SimSun"/>
                  <w:i/>
                  <w:iCs/>
                  <w:sz w:val="20"/>
                  <w:szCs w:val="20"/>
                </w:rPr>
                <w:t>Amount</w:t>
              </w:r>
            </w:ins>
            <w:ins w:id="1713" w:author="ERCOT" w:date="2024-02-16T13:28:00Z">
              <w:r w:rsidRPr="00D65BD4">
                <w:rPr>
                  <w:rFonts w:eastAsia="SimSun"/>
                  <w:i/>
                  <w:iCs/>
                  <w:sz w:val="20"/>
                  <w:szCs w:val="20"/>
                </w:rPr>
                <w:t xml:space="preserve"> Total</w:t>
              </w:r>
            </w:ins>
            <w:ins w:id="1714" w:author="ERCOT" w:date="2024-02-16T13:27:00Z">
              <w:r w:rsidRPr="00D65BD4">
                <w:rPr>
                  <w:rFonts w:eastAsia="SimSun"/>
                  <w:i/>
                  <w:iCs/>
                  <w:sz w:val="20"/>
                  <w:szCs w:val="20"/>
                </w:rPr>
                <w:t xml:space="preserve"> – </w:t>
              </w:r>
              <w:r w:rsidRPr="00D65BD4">
                <w:rPr>
                  <w:rFonts w:eastAsia="SimSun"/>
                  <w:iCs/>
                  <w:sz w:val="20"/>
                  <w:szCs w:val="20"/>
                </w:rPr>
                <w:t>The</w:t>
              </w:r>
            </w:ins>
            <w:ins w:id="1715" w:author="ERCOT" w:date="2024-02-16T13:28:00Z">
              <w:r w:rsidRPr="00D65BD4">
                <w:rPr>
                  <w:rFonts w:eastAsia="SimSun"/>
                  <w:iCs/>
                  <w:sz w:val="20"/>
                  <w:szCs w:val="20"/>
                </w:rPr>
                <w:t xml:space="preserve"> sum of </w:t>
              </w:r>
            </w:ins>
            <w:ins w:id="1716" w:author="ERCOT" w:date="2024-02-16T13:29:00Z">
              <w:r w:rsidRPr="00D65BD4">
                <w:rPr>
                  <w:rFonts w:eastAsia="SimSun"/>
                  <w:iCs/>
                  <w:sz w:val="20"/>
                  <w:szCs w:val="20"/>
                </w:rPr>
                <w:t>RUC DRRS Short C</w:t>
              </w:r>
            </w:ins>
            <w:ins w:id="1717" w:author="ERCOT" w:date="2024-02-16T13:27:00Z">
              <w:r w:rsidRPr="00D65BD4">
                <w:rPr>
                  <w:rFonts w:eastAsia="SimSun"/>
                  <w:iCs/>
                  <w:sz w:val="20"/>
                  <w:szCs w:val="20"/>
                </w:rPr>
                <w:t>harge</w:t>
              </w:r>
            </w:ins>
            <w:ins w:id="1718" w:author="ERCOT" w:date="2024-02-16T13:28:00Z">
              <w:r w:rsidRPr="00D65BD4">
                <w:rPr>
                  <w:rFonts w:eastAsia="SimSun"/>
                  <w:iCs/>
                  <w:sz w:val="20"/>
                  <w:szCs w:val="20"/>
                </w:rPr>
                <w:t xml:space="preserve">s for all </w:t>
              </w:r>
            </w:ins>
            <w:ins w:id="1719" w:author="ERCOT" w:date="2024-02-16T13:27:00Z">
              <w:r w:rsidRPr="00D65BD4">
                <w:rPr>
                  <w:rFonts w:eastAsia="SimSun"/>
                  <w:iCs/>
                  <w:sz w:val="20"/>
                  <w:szCs w:val="20"/>
                </w:rPr>
                <w:t>QSE</w:t>
              </w:r>
            </w:ins>
            <w:ins w:id="1720" w:author="ERCOT" w:date="2024-02-16T13:28:00Z">
              <w:r w:rsidRPr="00D65BD4">
                <w:rPr>
                  <w:rFonts w:eastAsia="SimSun"/>
                  <w:iCs/>
                  <w:sz w:val="20"/>
                  <w:szCs w:val="20"/>
                </w:rPr>
                <w:t>s and RUC processes</w:t>
              </w:r>
            </w:ins>
            <w:ins w:id="1721" w:author="ERCOT" w:date="2024-02-16T13:27:00Z">
              <w:r w:rsidRPr="00D65BD4">
                <w:rPr>
                  <w:rFonts w:eastAsia="SimSun"/>
                  <w:i/>
                  <w:iCs/>
                  <w:sz w:val="20"/>
                  <w:szCs w:val="20"/>
                </w:rPr>
                <w:t xml:space="preserve">, </w:t>
              </w:r>
              <w:r w:rsidRPr="00D65BD4">
                <w:rPr>
                  <w:rFonts w:eastAsia="SimSun"/>
                  <w:iCs/>
                  <w:sz w:val="20"/>
                  <w:szCs w:val="20"/>
                </w:rPr>
                <w:t xml:space="preserve">for the 15-minute Settlement Interval </w:t>
              </w:r>
              <w:r w:rsidRPr="00D65BD4">
                <w:rPr>
                  <w:rFonts w:eastAsia="SimSun"/>
                  <w:i/>
                  <w:iCs/>
                  <w:sz w:val="20"/>
                  <w:szCs w:val="20"/>
                </w:rPr>
                <w:t xml:space="preserve">i. </w:t>
              </w:r>
            </w:ins>
          </w:p>
        </w:tc>
      </w:tr>
      <w:tr w:rsidR="00D65BD4" w:rsidRPr="00D65BD4" w14:paraId="6BF848BF" w14:textId="77777777" w:rsidTr="0003786F">
        <w:tc>
          <w:tcPr>
            <w:tcW w:w="1181" w:type="pct"/>
          </w:tcPr>
          <w:p w14:paraId="2F5853B3"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RUCCSAMTTOT</w:t>
            </w:r>
            <w:r w:rsidRPr="00D65BD4">
              <w:rPr>
                <w:rFonts w:eastAsia="SimSun"/>
                <w:i/>
                <w:iCs/>
                <w:sz w:val="20"/>
                <w:szCs w:val="20"/>
                <w:vertAlign w:val="subscript"/>
              </w:rPr>
              <w:t>i</w:t>
            </w:r>
            <w:proofErr w:type="spellEnd"/>
          </w:p>
        </w:tc>
        <w:tc>
          <w:tcPr>
            <w:tcW w:w="356" w:type="pct"/>
          </w:tcPr>
          <w:p w14:paraId="6A8FC1A8"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463" w:type="pct"/>
          </w:tcPr>
          <w:p w14:paraId="28053CC0" w14:textId="77777777" w:rsidR="00D65BD4" w:rsidRPr="00D65BD4" w:rsidRDefault="00D65BD4" w:rsidP="00D65BD4">
            <w:pPr>
              <w:spacing w:after="60"/>
              <w:rPr>
                <w:rFonts w:eastAsia="SimSun"/>
                <w:iCs/>
                <w:sz w:val="20"/>
                <w:szCs w:val="20"/>
              </w:rPr>
            </w:pPr>
            <w:r w:rsidRPr="00D65BD4">
              <w:rPr>
                <w:rFonts w:eastAsia="SimSun"/>
                <w:i/>
                <w:iCs/>
                <w:sz w:val="20"/>
                <w:szCs w:val="20"/>
              </w:rPr>
              <w:t>RUC Capacity Amount Total</w:t>
            </w:r>
            <w:r w:rsidRPr="00D65BD4">
              <w:rPr>
                <w:rFonts w:eastAsia="SimSun"/>
                <w:iCs/>
                <w:sz w:val="20"/>
                <w:szCs w:val="20"/>
              </w:rPr>
              <w:t>—The sum of RUC Capacity-Short Charges for all QSEs and RUC processes, including payments for RMR Units, for the 15-minute Settlement Interval.</w:t>
            </w:r>
          </w:p>
        </w:tc>
      </w:tr>
      <w:tr w:rsidR="00D65BD4" w:rsidRPr="00D65BD4" w14:paraId="03ED1D49" w14:textId="77777777" w:rsidTr="0003786F">
        <w:tc>
          <w:tcPr>
            <w:tcW w:w="1181" w:type="pct"/>
          </w:tcPr>
          <w:p w14:paraId="2F0BADAA"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RUCCSAMT</w:t>
            </w:r>
            <w:r w:rsidRPr="00D65BD4">
              <w:rPr>
                <w:rFonts w:eastAsia="SimSun"/>
                <w:i/>
                <w:iCs/>
                <w:sz w:val="20"/>
                <w:szCs w:val="20"/>
                <w:vertAlign w:val="subscript"/>
              </w:rPr>
              <w:t>ruc,i,q</w:t>
            </w:r>
            <w:proofErr w:type="spellEnd"/>
          </w:p>
        </w:tc>
        <w:tc>
          <w:tcPr>
            <w:tcW w:w="356" w:type="pct"/>
          </w:tcPr>
          <w:p w14:paraId="6E122A59" w14:textId="77777777" w:rsidR="00D65BD4" w:rsidRPr="00D65BD4" w:rsidRDefault="00D65BD4" w:rsidP="00D65BD4">
            <w:pPr>
              <w:spacing w:after="60"/>
              <w:jc w:val="center"/>
              <w:rPr>
                <w:rFonts w:eastAsia="SimSun"/>
                <w:iCs/>
                <w:sz w:val="20"/>
                <w:szCs w:val="20"/>
              </w:rPr>
            </w:pPr>
            <w:r w:rsidRPr="00D65BD4">
              <w:rPr>
                <w:rFonts w:eastAsia="SimSun"/>
                <w:iCs/>
                <w:sz w:val="20"/>
                <w:szCs w:val="20"/>
              </w:rPr>
              <w:t>$</w:t>
            </w:r>
          </w:p>
        </w:tc>
        <w:tc>
          <w:tcPr>
            <w:tcW w:w="3463" w:type="pct"/>
          </w:tcPr>
          <w:p w14:paraId="49EF7F22" w14:textId="77777777" w:rsidR="00D65BD4" w:rsidRPr="00D65BD4" w:rsidRDefault="00D65BD4" w:rsidP="00D65BD4">
            <w:pPr>
              <w:spacing w:after="60"/>
              <w:rPr>
                <w:rFonts w:eastAsia="SimSun"/>
                <w:iCs/>
                <w:sz w:val="20"/>
                <w:szCs w:val="20"/>
              </w:rPr>
            </w:pPr>
            <w:r w:rsidRPr="00D65BD4">
              <w:rPr>
                <w:rFonts w:eastAsia="SimSun"/>
                <w:i/>
                <w:iCs/>
                <w:sz w:val="20"/>
                <w:szCs w:val="20"/>
              </w:rPr>
              <w:t>RUC Capacity-Short Amount</w:t>
            </w:r>
            <w:r w:rsidRPr="00D65BD4">
              <w:rPr>
                <w:rFonts w:eastAsia="SimSun"/>
                <w:iCs/>
                <w:sz w:val="20"/>
                <w:szCs w:val="20"/>
              </w:rPr>
              <w:t>—The charge to a QSE</w:t>
            </w:r>
            <w:r w:rsidRPr="00D65BD4" w:rsidDel="00BD580B">
              <w:rPr>
                <w:rFonts w:eastAsia="SimSun"/>
                <w:iCs/>
                <w:sz w:val="20"/>
                <w:szCs w:val="20"/>
              </w:rPr>
              <w:t>,</w:t>
            </w:r>
            <w:r w:rsidRPr="00D65BD4">
              <w:rPr>
                <w:rFonts w:eastAsia="SimSun"/>
                <w:iCs/>
                <w:sz w:val="20"/>
                <w:szCs w:val="20"/>
              </w:rPr>
              <w:t xml:space="preserve"> due to </w:t>
            </w:r>
            <w:r w:rsidRPr="00D65BD4" w:rsidDel="00BD580B">
              <w:rPr>
                <w:rFonts w:eastAsia="SimSun"/>
                <w:iCs/>
                <w:sz w:val="20"/>
                <w:szCs w:val="20"/>
              </w:rPr>
              <w:t xml:space="preserve">capacity </w:t>
            </w:r>
            <w:r w:rsidRPr="00D65BD4">
              <w:rPr>
                <w:rFonts w:eastAsia="SimSun"/>
                <w:iCs/>
                <w:sz w:val="20"/>
                <w:szCs w:val="20"/>
              </w:rPr>
              <w:t xml:space="preserve">shortfall </w:t>
            </w:r>
            <w:r w:rsidRPr="00D65BD4" w:rsidDel="00BD580B">
              <w:rPr>
                <w:rFonts w:eastAsia="SimSun"/>
                <w:iCs/>
                <w:sz w:val="20"/>
                <w:szCs w:val="20"/>
              </w:rPr>
              <w:t xml:space="preserve">for a particular RUC process, </w:t>
            </w:r>
            <w:r w:rsidRPr="00D65BD4">
              <w:rPr>
                <w:rFonts w:eastAsia="SimSun"/>
                <w:iCs/>
                <w:sz w:val="20"/>
                <w:szCs w:val="20"/>
              </w:rPr>
              <w:t>for the 15-minute Settlement Interval.</w:t>
            </w:r>
          </w:p>
        </w:tc>
      </w:tr>
      <w:tr w:rsidR="00D65BD4" w:rsidRPr="00D65BD4" w14:paraId="5AE42E8D" w14:textId="77777777" w:rsidTr="0003786F">
        <w:tc>
          <w:tcPr>
            <w:tcW w:w="1181" w:type="pct"/>
          </w:tcPr>
          <w:p w14:paraId="3A893C82"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LRS</w:t>
            </w:r>
            <w:r w:rsidRPr="00D65BD4">
              <w:rPr>
                <w:rFonts w:eastAsia="SimSun"/>
                <w:i/>
                <w:iCs/>
                <w:sz w:val="20"/>
                <w:szCs w:val="20"/>
                <w:vertAlign w:val="subscript"/>
              </w:rPr>
              <w:t>q,i</w:t>
            </w:r>
            <w:proofErr w:type="spellEnd"/>
          </w:p>
        </w:tc>
        <w:tc>
          <w:tcPr>
            <w:tcW w:w="356" w:type="pct"/>
          </w:tcPr>
          <w:p w14:paraId="3DE3098A"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463" w:type="pct"/>
          </w:tcPr>
          <w:p w14:paraId="49F1C375" w14:textId="77777777" w:rsidR="00D65BD4" w:rsidRPr="00D65BD4" w:rsidRDefault="00D65BD4" w:rsidP="00D65BD4">
            <w:pPr>
              <w:spacing w:after="60"/>
              <w:rPr>
                <w:rFonts w:eastAsia="SimSun"/>
                <w:i/>
                <w:iCs/>
                <w:sz w:val="20"/>
                <w:szCs w:val="20"/>
              </w:rPr>
            </w:pPr>
            <w:r w:rsidRPr="00D65BD4">
              <w:rPr>
                <w:rFonts w:eastAsia="SimSun"/>
                <w:i/>
                <w:iCs/>
                <w:sz w:val="20"/>
                <w:szCs w:val="20"/>
              </w:rPr>
              <w:t>Load Ratio Share</w:t>
            </w:r>
            <w:r w:rsidRPr="00D65BD4">
              <w:rPr>
                <w:rFonts w:eastAsia="SimSun"/>
                <w:iCs/>
                <w:sz w:val="20"/>
                <w:szCs w:val="20"/>
              </w:rPr>
              <w:t>—The ratio of Adjusted Metered Load to the total ERCOT Adjusted Metered Load for the 15-minute Settlement Interval.  See Section 6.6.2, Load Ratio Share, item (2).</w:t>
            </w:r>
          </w:p>
        </w:tc>
      </w:tr>
      <w:tr w:rsidR="00D65BD4" w:rsidRPr="00D65BD4" w14:paraId="04434248" w14:textId="77777777" w:rsidTr="0003786F">
        <w:tc>
          <w:tcPr>
            <w:tcW w:w="1181" w:type="pct"/>
          </w:tcPr>
          <w:p w14:paraId="7EDAC943" w14:textId="77777777" w:rsidR="00D65BD4" w:rsidRPr="00D65BD4" w:rsidRDefault="00D65BD4" w:rsidP="00D65BD4">
            <w:pPr>
              <w:spacing w:after="60"/>
              <w:rPr>
                <w:rFonts w:eastAsia="SimSun"/>
                <w:i/>
                <w:iCs/>
                <w:sz w:val="20"/>
                <w:szCs w:val="20"/>
              </w:rPr>
            </w:pPr>
            <w:r w:rsidRPr="00D65BD4">
              <w:rPr>
                <w:rFonts w:eastAsia="SimSun"/>
                <w:i/>
                <w:iCs/>
                <w:sz w:val="20"/>
                <w:szCs w:val="20"/>
              </w:rPr>
              <w:t>i</w:t>
            </w:r>
          </w:p>
        </w:tc>
        <w:tc>
          <w:tcPr>
            <w:tcW w:w="356" w:type="pct"/>
          </w:tcPr>
          <w:p w14:paraId="2A67FAB7"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463" w:type="pct"/>
          </w:tcPr>
          <w:p w14:paraId="7209FD31" w14:textId="77777777" w:rsidR="00D65BD4" w:rsidRPr="00D65BD4" w:rsidRDefault="00D65BD4" w:rsidP="00D65BD4">
            <w:pPr>
              <w:spacing w:after="60"/>
              <w:rPr>
                <w:rFonts w:eastAsia="SimSun"/>
                <w:iCs/>
                <w:sz w:val="20"/>
                <w:szCs w:val="20"/>
              </w:rPr>
            </w:pPr>
            <w:r w:rsidRPr="00D65BD4">
              <w:rPr>
                <w:rFonts w:eastAsia="SimSun"/>
                <w:iCs/>
                <w:sz w:val="20"/>
                <w:szCs w:val="20"/>
              </w:rPr>
              <w:t>A 15-minute Settlement Interval.</w:t>
            </w:r>
          </w:p>
        </w:tc>
      </w:tr>
      <w:tr w:rsidR="00D65BD4" w:rsidRPr="00D65BD4" w14:paraId="53B214C9" w14:textId="77777777" w:rsidTr="0003786F">
        <w:tc>
          <w:tcPr>
            <w:tcW w:w="1181" w:type="pct"/>
          </w:tcPr>
          <w:p w14:paraId="235272D7" w14:textId="77777777" w:rsidR="00D65BD4" w:rsidRPr="00D65BD4" w:rsidRDefault="00D65BD4" w:rsidP="00D65BD4">
            <w:pPr>
              <w:spacing w:after="60"/>
              <w:rPr>
                <w:rFonts w:eastAsia="SimSun"/>
                <w:i/>
                <w:iCs/>
                <w:sz w:val="20"/>
                <w:szCs w:val="20"/>
              </w:rPr>
            </w:pPr>
            <w:r w:rsidRPr="00D65BD4">
              <w:rPr>
                <w:rFonts w:eastAsia="SimSun"/>
                <w:i/>
                <w:iCs/>
                <w:sz w:val="20"/>
                <w:szCs w:val="20"/>
              </w:rPr>
              <w:t>h</w:t>
            </w:r>
          </w:p>
        </w:tc>
        <w:tc>
          <w:tcPr>
            <w:tcW w:w="356" w:type="pct"/>
          </w:tcPr>
          <w:p w14:paraId="2D0C5BCD"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463" w:type="pct"/>
          </w:tcPr>
          <w:p w14:paraId="4E2A9C11"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The hour that includes the Settlement Interval </w:t>
            </w:r>
            <w:r w:rsidRPr="00D65BD4">
              <w:rPr>
                <w:rFonts w:eastAsia="SimSun"/>
                <w:i/>
                <w:iCs/>
                <w:sz w:val="20"/>
                <w:szCs w:val="20"/>
              </w:rPr>
              <w:t>i</w:t>
            </w:r>
            <w:r w:rsidRPr="00D65BD4">
              <w:rPr>
                <w:rFonts w:eastAsia="SimSun"/>
                <w:iCs/>
                <w:sz w:val="20"/>
                <w:szCs w:val="20"/>
              </w:rPr>
              <w:t xml:space="preserve">. </w:t>
            </w:r>
          </w:p>
        </w:tc>
      </w:tr>
      <w:tr w:rsidR="00D65BD4" w:rsidRPr="00D65BD4" w14:paraId="31B9806F" w14:textId="77777777" w:rsidTr="0003786F">
        <w:tc>
          <w:tcPr>
            <w:tcW w:w="1181" w:type="pct"/>
            <w:tcBorders>
              <w:top w:val="single" w:sz="6" w:space="0" w:color="auto"/>
              <w:left w:val="single" w:sz="4" w:space="0" w:color="auto"/>
              <w:bottom w:val="single" w:sz="4" w:space="0" w:color="auto"/>
              <w:right w:val="single" w:sz="6" w:space="0" w:color="auto"/>
            </w:tcBorders>
          </w:tcPr>
          <w:p w14:paraId="71D45056" w14:textId="77777777" w:rsidR="00D65BD4" w:rsidRPr="00D65BD4" w:rsidRDefault="00D65BD4" w:rsidP="00D65BD4">
            <w:pPr>
              <w:spacing w:after="60"/>
              <w:rPr>
                <w:rFonts w:eastAsia="SimSun"/>
                <w:iCs/>
                <w:sz w:val="20"/>
                <w:szCs w:val="20"/>
              </w:rPr>
            </w:pPr>
            <w:proofErr w:type="spellStart"/>
            <w:r w:rsidRPr="00D65BD4">
              <w:rPr>
                <w:rFonts w:eastAsia="SimSun"/>
                <w:i/>
                <w:iCs/>
                <w:sz w:val="20"/>
                <w:szCs w:val="20"/>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791AF3F7"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463" w:type="pct"/>
            <w:tcBorders>
              <w:top w:val="single" w:sz="6" w:space="0" w:color="auto"/>
              <w:left w:val="single" w:sz="6" w:space="0" w:color="auto"/>
              <w:bottom w:val="single" w:sz="4" w:space="0" w:color="auto"/>
              <w:right w:val="single" w:sz="4" w:space="0" w:color="auto"/>
            </w:tcBorders>
          </w:tcPr>
          <w:p w14:paraId="1A0E4D55" w14:textId="77777777" w:rsidR="00D65BD4" w:rsidRPr="00D65BD4" w:rsidRDefault="00D65BD4" w:rsidP="00D65BD4">
            <w:pPr>
              <w:spacing w:after="60"/>
              <w:rPr>
                <w:rFonts w:eastAsia="SimSun"/>
                <w:iCs/>
                <w:sz w:val="20"/>
                <w:szCs w:val="20"/>
              </w:rPr>
            </w:pPr>
            <w:r w:rsidRPr="00D65BD4">
              <w:rPr>
                <w:rFonts w:eastAsia="SimSun"/>
                <w:iCs/>
                <w:sz w:val="20"/>
                <w:szCs w:val="20"/>
              </w:rPr>
              <w:t>A RUC Process.</w:t>
            </w:r>
          </w:p>
        </w:tc>
      </w:tr>
      <w:tr w:rsidR="00D65BD4" w:rsidRPr="00D65BD4" w14:paraId="2C7A0CA5" w14:textId="77777777" w:rsidTr="0003786F">
        <w:tc>
          <w:tcPr>
            <w:tcW w:w="1181" w:type="pct"/>
            <w:tcBorders>
              <w:top w:val="single" w:sz="6" w:space="0" w:color="auto"/>
              <w:left w:val="single" w:sz="4" w:space="0" w:color="auto"/>
              <w:bottom w:val="single" w:sz="6" w:space="0" w:color="auto"/>
              <w:right w:val="single" w:sz="6" w:space="0" w:color="auto"/>
            </w:tcBorders>
          </w:tcPr>
          <w:p w14:paraId="3480F1E6"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356" w:type="pct"/>
            <w:tcBorders>
              <w:top w:val="single" w:sz="6" w:space="0" w:color="auto"/>
              <w:left w:val="single" w:sz="6" w:space="0" w:color="auto"/>
              <w:bottom w:val="single" w:sz="6" w:space="0" w:color="auto"/>
              <w:right w:val="single" w:sz="6" w:space="0" w:color="auto"/>
            </w:tcBorders>
          </w:tcPr>
          <w:p w14:paraId="51CCDAA6" w14:textId="77777777" w:rsidR="00D65BD4" w:rsidRPr="00D65BD4" w:rsidRDefault="00D65BD4" w:rsidP="00D65BD4">
            <w:pPr>
              <w:spacing w:after="60"/>
              <w:jc w:val="center"/>
              <w:rPr>
                <w:rFonts w:eastAsia="SimSun"/>
                <w:iCs/>
                <w:sz w:val="20"/>
                <w:szCs w:val="20"/>
              </w:rPr>
            </w:pPr>
            <w:r w:rsidRPr="00D65BD4">
              <w:rPr>
                <w:rFonts w:eastAsia="SimSun"/>
                <w:iCs/>
                <w:sz w:val="20"/>
                <w:szCs w:val="20"/>
              </w:rPr>
              <w:t>none</w:t>
            </w:r>
          </w:p>
        </w:tc>
        <w:tc>
          <w:tcPr>
            <w:tcW w:w="3463" w:type="pct"/>
            <w:tcBorders>
              <w:top w:val="single" w:sz="6" w:space="0" w:color="auto"/>
              <w:left w:val="single" w:sz="6" w:space="0" w:color="auto"/>
              <w:bottom w:val="single" w:sz="6" w:space="0" w:color="auto"/>
              <w:right w:val="single" w:sz="4" w:space="0" w:color="auto"/>
            </w:tcBorders>
          </w:tcPr>
          <w:p w14:paraId="3AECE0D5"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bl>
    <w:p w14:paraId="6143D16F" w14:textId="77777777" w:rsidR="00D65BD4" w:rsidRPr="00D65BD4" w:rsidRDefault="00D65BD4" w:rsidP="00D65BD4">
      <w:pPr>
        <w:keepNext/>
        <w:tabs>
          <w:tab w:val="left" w:pos="900"/>
        </w:tabs>
        <w:spacing w:before="240" w:after="240"/>
        <w:ind w:left="900" w:hanging="900"/>
        <w:outlineLvl w:val="1"/>
        <w:rPr>
          <w:rFonts w:eastAsia="SimSun"/>
          <w:b/>
          <w:szCs w:val="20"/>
        </w:rPr>
      </w:pPr>
      <w:r w:rsidRPr="00D65BD4">
        <w:rPr>
          <w:rFonts w:eastAsia="SimSun"/>
          <w:b/>
          <w:szCs w:val="20"/>
        </w:rPr>
        <w:t>6.1</w:t>
      </w:r>
      <w:r w:rsidRPr="00D65BD4">
        <w:rPr>
          <w:rFonts w:eastAsia="SimSun"/>
          <w:b/>
          <w:szCs w:val="20"/>
        </w:rPr>
        <w:tab/>
        <w:t>Introduction</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01C671B6"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This Section addresses the following components: the Adjustment Period and Real-Time Operations, including Emergency Operations.</w:t>
      </w:r>
    </w:p>
    <w:p w14:paraId="3504F330"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08F2705A" w14:textId="77777777" w:rsidTr="0003786F">
        <w:trPr>
          <w:trHeight w:val="206"/>
        </w:trPr>
        <w:tc>
          <w:tcPr>
            <w:tcW w:w="9350" w:type="dxa"/>
            <w:shd w:val="pct12" w:color="auto" w:fill="auto"/>
          </w:tcPr>
          <w:p w14:paraId="19F24864" w14:textId="77777777" w:rsidR="00D65BD4" w:rsidRPr="00D65BD4" w:rsidRDefault="00D65BD4" w:rsidP="00D65BD4">
            <w:pPr>
              <w:spacing w:before="120" w:after="240"/>
              <w:rPr>
                <w:rFonts w:eastAsia="SimSun"/>
                <w:b/>
                <w:i/>
                <w:iCs/>
              </w:rPr>
            </w:pPr>
            <w:r w:rsidRPr="00D65BD4">
              <w:rPr>
                <w:rFonts w:eastAsia="SimSun"/>
                <w:b/>
                <w:i/>
                <w:iCs/>
              </w:rPr>
              <w:t>[NPRR1010:  Replace paragraph (2) above with the following upon system implementation of the Real-Time Co-Optimization (RTC) project:]</w:t>
            </w:r>
          </w:p>
          <w:p w14:paraId="7ECFE789" w14:textId="77777777" w:rsidR="00D65BD4" w:rsidRPr="00D65BD4" w:rsidRDefault="00D65BD4" w:rsidP="00D65BD4">
            <w:pPr>
              <w:spacing w:after="240"/>
              <w:ind w:left="720" w:hanging="720"/>
              <w:rPr>
                <w:rFonts w:eastAsia="SimSun"/>
              </w:rPr>
            </w:pPr>
            <w:r w:rsidRPr="00D65BD4">
              <w:rPr>
                <w:rFonts w:eastAsia="SimSun"/>
              </w:rPr>
              <w:t>(2)</w:t>
            </w:r>
            <w:r w:rsidRPr="00D65BD4">
              <w:rPr>
                <w:rFonts w:eastAsia="SimSun"/>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tc>
      </w:tr>
    </w:tbl>
    <w:p w14:paraId="57CCF0A7"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(3)</w:t>
      </w:r>
      <w:r w:rsidRPr="00D65BD4">
        <w:rPr>
          <w:rFonts w:eastAsia="SimSun"/>
          <w:iCs/>
          <w:szCs w:val="20"/>
        </w:rPr>
        <w:tab/>
        <w:t>During Real-Time operations,</w:t>
      </w:r>
      <w:r w:rsidRPr="00D65BD4">
        <w:rPr>
          <w:rFonts w:eastAsia="SimSun"/>
          <w:b/>
          <w:iCs/>
          <w:szCs w:val="20"/>
        </w:rPr>
        <w:t xml:space="preserve"> </w:t>
      </w:r>
      <w:r w:rsidRPr="00D65BD4">
        <w:rPr>
          <w:rFonts w:eastAsia="SimSun"/>
          <w:iCs/>
          <w:szCs w:val="20"/>
        </w:rPr>
        <w:t xml:space="preserve">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w:t>
      </w:r>
      <w:r w:rsidRPr="00D65BD4">
        <w:rPr>
          <w:rFonts w:eastAsia="SimSun"/>
          <w:iCs/>
          <w:szCs w:val="20"/>
        </w:rPr>
        <w:lastRenderedPageBreak/>
        <w:t>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4628E925" w14:textId="77777777" w:rsidTr="0003786F">
        <w:trPr>
          <w:trHeight w:val="206"/>
        </w:trPr>
        <w:tc>
          <w:tcPr>
            <w:tcW w:w="9576" w:type="dxa"/>
            <w:shd w:val="clear" w:color="auto" w:fill="D9D9D9" w:themeFill="background1" w:themeFillShade="D9"/>
          </w:tcPr>
          <w:p w14:paraId="6C392D34" w14:textId="77777777" w:rsidR="00D65BD4" w:rsidRPr="00D65BD4" w:rsidRDefault="00D65BD4" w:rsidP="00D65BD4">
            <w:pPr>
              <w:spacing w:before="120" w:after="240"/>
              <w:rPr>
                <w:rFonts w:eastAsia="SimSun"/>
                <w:b/>
                <w:i/>
                <w:iCs/>
              </w:rPr>
            </w:pPr>
            <w:r w:rsidRPr="00D65BD4">
              <w:rPr>
                <w:rFonts w:eastAsia="SimSun"/>
                <w:b/>
                <w:i/>
                <w:iCs/>
              </w:rPr>
              <w:t>[NPRR1010:  Replace paragraph (3) above with the following upon system implementation of the Real-Time Co-Optimization (RTC) project:]</w:t>
            </w:r>
          </w:p>
          <w:p w14:paraId="68880B5D" w14:textId="77777777" w:rsidR="00D65BD4" w:rsidRPr="00D65BD4" w:rsidRDefault="00D65BD4" w:rsidP="00D65BD4">
            <w:pPr>
              <w:spacing w:after="240"/>
              <w:ind w:left="720" w:hanging="720"/>
              <w:rPr>
                <w:rFonts w:eastAsia="SimSun"/>
                <w:iCs/>
                <w:szCs w:val="20"/>
              </w:rPr>
            </w:pPr>
            <w:r w:rsidRPr="00D65BD4">
              <w:rPr>
                <w:rFonts w:eastAsia="SimSun"/>
                <w:iCs/>
                <w:szCs w:val="20"/>
              </w:rPr>
              <w:t>(3)</w:t>
            </w:r>
            <w:r w:rsidRPr="00D65BD4">
              <w:rPr>
                <w:rFonts w:eastAsia="SimSun"/>
                <w:iCs/>
                <w:szCs w:val="20"/>
              </w:rPr>
              <w:tab/>
              <w:t>During Real-Time operations,</w:t>
            </w:r>
            <w:r w:rsidRPr="00D65BD4">
              <w:rPr>
                <w:rFonts w:eastAsia="SimSun"/>
                <w:b/>
                <w:bCs/>
                <w:iCs/>
                <w:szCs w:val="20"/>
              </w:rPr>
              <w:t xml:space="preserve"> </w:t>
            </w:r>
            <w:r w:rsidRPr="00D65BD4">
              <w:rPr>
                <w:rFonts w:eastAsia="SimSun"/>
                <w:iCs/>
                <w:szCs w:val="20"/>
              </w:rP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ins w:id="1722" w:author="ERCOT" w:date="2024-05-10T19:51:00Z">
              <w:r w:rsidRPr="00D65BD4">
                <w:rPr>
                  <w:rFonts w:eastAsia="SimSun"/>
                  <w:iCs/>
                  <w:szCs w:val="20"/>
                </w:rPr>
                <w:t>,</w:t>
              </w:r>
            </w:ins>
            <w:r w:rsidRPr="00D65BD4">
              <w:rPr>
                <w:rFonts w:eastAsia="SimSun"/>
                <w:iCs/>
                <w:szCs w:val="20"/>
              </w:rPr>
              <w:t xml:space="preserve"> </w:t>
            </w:r>
            <w:ins w:id="1723" w:author="ERCOT" w:date="2024-01-10T14:46:00Z">
              <w:r w:rsidRPr="00D65BD4">
                <w:rPr>
                  <w:rFonts w:eastAsia="SimSun"/>
                  <w:iCs/>
                  <w:szCs w:val="20"/>
                </w:rPr>
                <w:t>except Dispatchable Reliabi</w:t>
              </w:r>
            </w:ins>
            <w:ins w:id="1724" w:author="ERCOT" w:date="2024-03-19T15:05:00Z">
              <w:r w:rsidRPr="00D65BD4">
                <w:rPr>
                  <w:rFonts w:eastAsia="SimSun"/>
                  <w:iCs/>
                  <w:szCs w:val="20"/>
                </w:rPr>
                <w:t>li</w:t>
              </w:r>
            </w:ins>
            <w:ins w:id="1725" w:author="ERCOT" w:date="2024-01-10T14:46:00Z">
              <w:r w:rsidRPr="00D65BD4">
                <w:rPr>
                  <w:rFonts w:eastAsia="SimSun"/>
                  <w:iCs/>
                  <w:szCs w:val="20"/>
                </w:rPr>
                <w:t>ty Reserve Service (DRRS)</w:t>
              </w:r>
            </w:ins>
            <w:ins w:id="1726" w:author="ERCOT" w:date="2024-05-10T19:51:00Z">
              <w:r w:rsidRPr="00D65BD4">
                <w:rPr>
                  <w:rFonts w:eastAsia="SimSun"/>
                  <w:iCs/>
                  <w:szCs w:val="20"/>
                </w:rPr>
                <w:t>,</w:t>
              </w:r>
            </w:ins>
            <w:ins w:id="1727" w:author="ERCOT" w:date="2024-01-10T14:46:00Z">
              <w:r w:rsidRPr="00D65BD4">
                <w:rPr>
                  <w:rFonts w:eastAsia="SimSun"/>
                  <w:iCs/>
                  <w:szCs w:val="20"/>
                </w:rPr>
                <w:t xml:space="preserve"> </w:t>
              </w:r>
            </w:ins>
            <w:r w:rsidRPr="00D65BD4">
              <w:rPr>
                <w:rFonts w:eastAsia="SimSun"/>
                <w:iCs/>
                <w:szCs w:val="20"/>
              </w:rPr>
              <w:t xml:space="preserve">for Resources.  ERCOT uses the Base Points from the SCED process and uses the deployment of Regulation Up Service (Reg-Up), Regulation Down Service (Reg-Down), ERCOT Contingency Reserve Service (ECRS), Responsive Reserve (RRS), </w:t>
            </w:r>
            <w:del w:id="1728" w:author="ERCOT" w:date="2024-03-19T14:34:00Z">
              <w:r w:rsidRPr="00D65BD4" w:rsidDel="009C2DEC">
                <w:rPr>
                  <w:rFonts w:eastAsia="SimSun"/>
                  <w:iCs/>
                  <w:szCs w:val="20"/>
                </w:rPr>
                <w:delText xml:space="preserve">and </w:delText>
              </w:r>
            </w:del>
            <w:r w:rsidRPr="00D65BD4">
              <w:rPr>
                <w:rFonts w:eastAsia="SimSun"/>
                <w:iCs/>
                <w:szCs w:val="20"/>
              </w:rPr>
              <w:t>Non-Spinning Reserve (Non-Spin)</w:t>
            </w:r>
            <w:ins w:id="1729" w:author="ERCOT" w:date="2024-01-17T13:14:00Z">
              <w:r w:rsidRPr="00D65BD4">
                <w:rPr>
                  <w:rFonts w:eastAsia="SimSun"/>
                  <w:iCs/>
                  <w:szCs w:val="20"/>
                </w:rPr>
                <w:t>, and DRRS</w:t>
              </w:r>
            </w:ins>
            <w:r w:rsidRPr="00D65BD4">
              <w:rPr>
                <w:rFonts w:eastAsia="SimSun"/>
                <w:iCs/>
                <w:szCs w:val="20"/>
              </w:rPr>
              <w:t xml:space="preserve"> to control frequency and solve potential reliability issues.</w:t>
            </w:r>
          </w:p>
        </w:tc>
      </w:tr>
    </w:tbl>
    <w:p w14:paraId="2A84FBAC"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(4)</w:t>
      </w:r>
      <w:r w:rsidRPr="00D65BD4">
        <w:rPr>
          <w:rFonts w:eastAsia="SimSun"/>
          <w:iCs/>
          <w:szCs w:val="20"/>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D65BD4">
        <w:rPr>
          <w:rFonts w:eastAsia="SimSun"/>
          <w:iCs/>
          <w:szCs w:val="20"/>
        </w:rPr>
        <w:t>all of</w:t>
      </w:r>
      <w:proofErr w:type="gramEnd"/>
      <w:r w:rsidRPr="00D65BD4">
        <w:rPr>
          <w:rFonts w:eastAsia="SimSun"/>
          <w:iCs/>
          <w:szCs w:val="20"/>
        </w:rPr>
        <w:t xml:space="preserve">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71059777" w14:textId="77777777" w:rsidTr="0003786F">
        <w:trPr>
          <w:trHeight w:val="206"/>
        </w:trPr>
        <w:tc>
          <w:tcPr>
            <w:tcW w:w="9350" w:type="dxa"/>
            <w:shd w:val="pct12" w:color="auto" w:fill="auto"/>
          </w:tcPr>
          <w:p w14:paraId="4AB7B70C" w14:textId="77777777" w:rsidR="00D65BD4" w:rsidRPr="00D65BD4" w:rsidRDefault="00D65BD4" w:rsidP="00D65BD4">
            <w:pPr>
              <w:spacing w:before="120" w:after="240"/>
              <w:rPr>
                <w:rFonts w:eastAsia="SimSun"/>
                <w:b/>
                <w:i/>
                <w:iCs/>
              </w:rPr>
            </w:pPr>
            <w:r w:rsidRPr="00D65BD4">
              <w:rPr>
                <w:rFonts w:eastAsia="SimSun"/>
                <w:b/>
                <w:i/>
                <w:iCs/>
              </w:rPr>
              <w:t>[NPRR1010:  Replace paragraph (4) above with the following upon system implementation of the Real-Time Co-Optimization (RTC) project:]</w:t>
            </w:r>
          </w:p>
          <w:p w14:paraId="04F61EBB" w14:textId="77777777" w:rsidR="00D65BD4" w:rsidRPr="00D65BD4" w:rsidRDefault="00D65BD4" w:rsidP="00D65BD4">
            <w:pPr>
              <w:spacing w:after="240"/>
              <w:ind w:left="720" w:hanging="720"/>
              <w:rPr>
                <w:rFonts w:eastAsia="SimSun"/>
              </w:rPr>
            </w:pPr>
            <w:r w:rsidRPr="00D65BD4">
              <w:rPr>
                <w:rFonts w:eastAsia="SimSun"/>
              </w:rPr>
              <w:t>(4)</w:t>
            </w:r>
            <w:r w:rsidRPr="00D65BD4">
              <w:rPr>
                <w:rFonts w:eastAsia="SimSun"/>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D65BD4">
              <w:rPr>
                <w:rFonts w:eastAsia="SimSun"/>
              </w:rPr>
              <w:t>all of</w:t>
            </w:r>
            <w:proofErr w:type="gramEnd"/>
            <w:r w:rsidRPr="00D65BD4">
              <w:rPr>
                <w:rFonts w:eastAsia="SimSun"/>
              </w:rPr>
              <w:t xml:space="preserve"> the executions of SCED in the Settlement Interval.  Similarly, Real-Time Ancillary Service Settlements use Real-Time Market Clearing Prices for Capacity (MCPCs) for a 15-minute Settlement Interval, using the MCPCs from </w:t>
            </w:r>
            <w:proofErr w:type="gramStart"/>
            <w:r w:rsidRPr="00D65BD4">
              <w:rPr>
                <w:rFonts w:eastAsia="SimSun"/>
              </w:rPr>
              <w:t>all of</w:t>
            </w:r>
            <w:proofErr w:type="gramEnd"/>
            <w:r w:rsidRPr="00D65BD4">
              <w:rPr>
                <w:rFonts w:eastAsia="SimSun"/>
              </w:rPr>
              <w:t xml:space="preserve">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p>
        </w:tc>
      </w:tr>
    </w:tbl>
    <w:p w14:paraId="7E909E85" w14:textId="77777777" w:rsidR="00D65BD4" w:rsidRPr="00D65BD4" w:rsidRDefault="00D65BD4" w:rsidP="00D65BD4">
      <w:pPr>
        <w:spacing w:before="240" w:after="240"/>
        <w:ind w:left="720" w:hanging="720"/>
        <w:rPr>
          <w:rFonts w:eastAsia="SimSun"/>
        </w:rPr>
      </w:pPr>
      <w:r w:rsidRPr="00D65BD4">
        <w:rPr>
          <w:rFonts w:eastAsia="SimSun"/>
        </w:rPr>
        <w:t>(5)</w:t>
      </w:r>
      <w:r w:rsidRPr="00D65BD4">
        <w:rPr>
          <w:rFonts w:eastAsia="SimSun"/>
        </w:rPr>
        <w:tab/>
        <w:t>To the extent that the ERCOT CEO or designee determines that Market Participant activities have produced an outcome inconsistent with the efficient operation of the ERCOT-administered markets as defined in subsection (c)(2) of P.U.C. S</w:t>
      </w:r>
      <w:r w:rsidRPr="00D65BD4">
        <w:rPr>
          <w:rFonts w:eastAsia="SimSun"/>
          <w:smallCaps/>
        </w:rPr>
        <w:t>ubst</w:t>
      </w:r>
      <w:r w:rsidRPr="00D65BD4">
        <w:rPr>
          <w:rFonts w:eastAsia="SimSun"/>
        </w:rPr>
        <w:t xml:space="preserve">. R. 25.503, Oversight of Wholesale Market Participants, ERCOT may prohibit the activity by </w:t>
      </w:r>
      <w:r w:rsidRPr="00D65BD4">
        <w:rPr>
          <w:rFonts w:eastAsia="SimSun"/>
        </w:rPr>
        <w:lastRenderedPageBreak/>
        <w:t>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0D1E62E9" w14:textId="77777777" w:rsidR="00D65BD4" w:rsidRPr="00D65BD4" w:rsidRDefault="00D65BD4" w:rsidP="00D65BD4">
      <w:pPr>
        <w:keepNext/>
        <w:widowControl w:val="0"/>
        <w:tabs>
          <w:tab w:val="left" w:pos="1260"/>
        </w:tabs>
        <w:spacing w:before="480" w:after="240"/>
        <w:ind w:left="1267" w:hanging="1267"/>
        <w:outlineLvl w:val="3"/>
        <w:rPr>
          <w:rFonts w:eastAsia="SimSun"/>
          <w:b/>
          <w:bCs/>
          <w:snapToGrid w:val="0"/>
          <w:szCs w:val="20"/>
        </w:rPr>
      </w:pPr>
      <w:bookmarkStart w:id="1730" w:name="_Toc135992262"/>
      <w:bookmarkEnd w:id="1638"/>
      <w:r w:rsidRPr="00D65BD4">
        <w:rPr>
          <w:rFonts w:eastAsia="SimSun"/>
          <w:b/>
          <w:bCs/>
          <w:snapToGrid w:val="0"/>
          <w:szCs w:val="20"/>
        </w:rPr>
        <w:t>6.5.5.2</w:t>
      </w:r>
      <w:r w:rsidRPr="00D65BD4">
        <w:rPr>
          <w:rFonts w:eastAsia="SimSun"/>
          <w:b/>
          <w:bCs/>
          <w:snapToGrid w:val="0"/>
          <w:szCs w:val="20"/>
        </w:rPr>
        <w:tab/>
        <w:t>Operational Data Requirements</w:t>
      </w:r>
      <w:bookmarkEnd w:id="1730"/>
    </w:p>
    <w:p w14:paraId="61C52B3B"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418652D"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6EE5B06"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126A954"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33AE58A"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Gross Reactive Power (in Megavolt-Amperes reactive (MVAr));</w:t>
      </w:r>
    </w:p>
    <w:p w14:paraId="1584B9CD"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Net Reactive Power (in MVAr);</w:t>
      </w:r>
    </w:p>
    <w:p w14:paraId="1FD898B5" w14:textId="77777777" w:rsidR="00D65BD4" w:rsidRPr="00D65BD4" w:rsidRDefault="00D65BD4" w:rsidP="00D65BD4">
      <w:pPr>
        <w:spacing w:after="240"/>
        <w:ind w:left="1440" w:hanging="720"/>
        <w:rPr>
          <w:rFonts w:eastAsia="SimSun"/>
          <w:szCs w:val="20"/>
        </w:rPr>
      </w:pPr>
      <w:r w:rsidRPr="00D65BD4">
        <w:rPr>
          <w:rFonts w:eastAsia="SimSun"/>
          <w:szCs w:val="20"/>
        </w:rPr>
        <w:t>(e)</w:t>
      </w:r>
      <w:r w:rsidRPr="00D65BD4">
        <w:rPr>
          <w:rFonts w:eastAsia="SimSun"/>
          <w:szCs w:val="20"/>
        </w:rPr>
        <w:tab/>
        <w:t>Power to standby transformers serving plant auxiliary Load;</w:t>
      </w:r>
    </w:p>
    <w:p w14:paraId="53672A2D" w14:textId="77777777" w:rsidR="00D65BD4" w:rsidRPr="00D65BD4" w:rsidRDefault="00D65BD4" w:rsidP="00D65BD4">
      <w:pPr>
        <w:spacing w:after="240"/>
        <w:ind w:left="1440" w:hanging="720"/>
        <w:rPr>
          <w:rFonts w:eastAsia="SimSun"/>
          <w:szCs w:val="20"/>
        </w:rPr>
      </w:pPr>
      <w:r w:rsidRPr="00D65BD4">
        <w:rPr>
          <w:rFonts w:eastAsia="SimSun"/>
          <w:szCs w:val="20"/>
        </w:rPr>
        <w:t>(f)</w:t>
      </w:r>
      <w:r w:rsidRPr="00D65BD4">
        <w:rPr>
          <w:rFonts w:eastAsia="SimSun"/>
          <w:szCs w:val="20"/>
        </w:rPr>
        <w:tab/>
        <w:t>Status of switching devices in the plant switchyard not monitored by the TSP or DSP affecting flows on the ERCOT Transmission Grid;</w:t>
      </w:r>
    </w:p>
    <w:p w14:paraId="37C9D2B2"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(g)</w:t>
      </w:r>
      <w:r w:rsidRPr="00D65BD4">
        <w:rPr>
          <w:rFonts w:eastAsia="SimSun"/>
          <w:szCs w:val="20"/>
        </w:rPr>
        <w:tab/>
        <w:t>Any data mutually agreed to by ERCOT and the QSE to adequately manage system reliability;</w:t>
      </w:r>
    </w:p>
    <w:p w14:paraId="54A4C20A" w14:textId="77777777" w:rsidR="00D65BD4" w:rsidRPr="00D65BD4" w:rsidRDefault="00D65BD4" w:rsidP="00D65BD4">
      <w:pPr>
        <w:spacing w:after="240"/>
        <w:ind w:left="1440" w:hanging="720"/>
        <w:rPr>
          <w:rFonts w:eastAsia="SimSun"/>
          <w:szCs w:val="20"/>
        </w:rPr>
      </w:pPr>
      <w:r w:rsidRPr="00D65BD4">
        <w:rPr>
          <w:rFonts w:eastAsia="SimSun"/>
          <w:szCs w:val="20"/>
        </w:rPr>
        <w:t>(h)</w:t>
      </w:r>
      <w:r w:rsidRPr="00D65BD4">
        <w:rPr>
          <w:rFonts w:eastAsia="SimSun"/>
          <w:szCs w:val="20"/>
        </w:rPr>
        <w:tab/>
        <w:t>Generation Resource breaker and switch status;</w:t>
      </w:r>
    </w:p>
    <w:p w14:paraId="4FB4EF7F" w14:textId="77777777" w:rsidR="00D65BD4" w:rsidRPr="00D65BD4" w:rsidRDefault="00D65BD4" w:rsidP="00D65BD4">
      <w:pPr>
        <w:spacing w:after="240"/>
        <w:ind w:left="1440" w:hanging="720"/>
        <w:rPr>
          <w:rFonts w:eastAsia="SimSun"/>
          <w:szCs w:val="20"/>
        </w:rPr>
      </w:pPr>
      <w:r w:rsidRPr="00D65BD4">
        <w:rPr>
          <w:rFonts w:eastAsia="SimSun"/>
          <w:szCs w:val="20"/>
        </w:rPr>
        <w:t>(i)</w:t>
      </w:r>
      <w:r w:rsidRPr="00D65BD4">
        <w:rPr>
          <w:rFonts w:eastAsia="SimSun"/>
          <w:szCs w:val="20"/>
        </w:rPr>
        <w:tab/>
        <w:t xml:space="preserve">HSL (Combined Cycle Generation Resources) shall:  </w:t>
      </w:r>
    </w:p>
    <w:p w14:paraId="6B54AA42"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 xml:space="preserve">Submit the HSL of the current operating configuration; and </w:t>
      </w:r>
    </w:p>
    <w:p w14:paraId="2A149EFD"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When providing ECRS, update the HSL as needed, to be consistent with Resource performance limitations of ECRS provision;</w:t>
      </w:r>
    </w:p>
    <w:p w14:paraId="742410DF" w14:textId="77777777" w:rsidR="00D65BD4" w:rsidRPr="00D65BD4" w:rsidRDefault="00D65BD4" w:rsidP="00D65BD4">
      <w:pPr>
        <w:spacing w:after="240"/>
        <w:ind w:left="1440" w:hanging="720"/>
        <w:rPr>
          <w:rFonts w:eastAsia="SimSun"/>
        </w:rPr>
      </w:pPr>
      <w:r w:rsidRPr="00D65BD4">
        <w:rPr>
          <w:rFonts w:eastAsia="SimSun"/>
        </w:rPr>
        <w:t>(j)</w:t>
      </w:r>
      <w:r w:rsidRPr="00D65BD4">
        <w:rPr>
          <w:rFonts w:eastAsia="SimSun"/>
        </w:rPr>
        <w:tab/>
        <w:t xml:space="preserve">NFRC currently available (unloaded) and included in the HSL of the Combined Cycle Generation Resource’s current configuration; </w:t>
      </w:r>
    </w:p>
    <w:p w14:paraId="26A8275C" w14:textId="77777777" w:rsidR="00D65BD4" w:rsidRPr="00D65BD4" w:rsidRDefault="00D65BD4" w:rsidP="00D65BD4">
      <w:pPr>
        <w:spacing w:after="240"/>
        <w:ind w:left="1440" w:hanging="720"/>
        <w:rPr>
          <w:rFonts w:eastAsia="SimSun"/>
          <w:szCs w:val="20"/>
        </w:rPr>
      </w:pPr>
      <w:r w:rsidRPr="00D65BD4">
        <w:rPr>
          <w:rFonts w:eastAsia="SimSun"/>
          <w:szCs w:val="20"/>
        </w:rPr>
        <w:t>(k)</w:t>
      </w:r>
      <w:r w:rsidRPr="00D65BD4">
        <w:rPr>
          <w:rFonts w:eastAsia="SimSun"/>
          <w:szCs w:val="20"/>
        </w:rPr>
        <w:tab/>
        <w:t>High Emergency Limit (HEL), under Section 6.5.9.2, Failure of the SCED Process;</w:t>
      </w:r>
    </w:p>
    <w:p w14:paraId="1BFAC113" w14:textId="77777777" w:rsidR="00D65BD4" w:rsidRPr="00D65BD4" w:rsidRDefault="00D65BD4" w:rsidP="00D65BD4">
      <w:pPr>
        <w:spacing w:after="240"/>
        <w:ind w:left="1440" w:hanging="720"/>
        <w:rPr>
          <w:rFonts w:eastAsia="SimSun"/>
          <w:szCs w:val="20"/>
        </w:rPr>
      </w:pPr>
      <w:r w:rsidRPr="00D65BD4">
        <w:rPr>
          <w:rFonts w:eastAsia="SimSun"/>
          <w:szCs w:val="20"/>
        </w:rPr>
        <w:t>(l)</w:t>
      </w:r>
      <w:r w:rsidRPr="00D65BD4">
        <w:rPr>
          <w:rFonts w:eastAsia="SimSun"/>
          <w:szCs w:val="20"/>
        </w:rPr>
        <w:tab/>
        <w:t xml:space="preserve">Low Emergency Limit (LEL), under Section 6.5.9.2; </w:t>
      </w:r>
    </w:p>
    <w:p w14:paraId="7DCDC8C5" w14:textId="77777777" w:rsidR="00D65BD4" w:rsidRPr="00D65BD4" w:rsidRDefault="00D65BD4" w:rsidP="00D65BD4">
      <w:pPr>
        <w:spacing w:after="240"/>
        <w:ind w:left="1440" w:hanging="720"/>
        <w:rPr>
          <w:rFonts w:eastAsia="SimSun"/>
          <w:szCs w:val="20"/>
        </w:rPr>
      </w:pPr>
      <w:r w:rsidRPr="00D65BD4">
        <w:rPr>
          <w:rFonts w:eastAsia="SimSun"/>
          <w:szCs w:val="20"/>
        </w:rPr>
        <w:t>(m)</w:t>
      </w:r>
      <w:r w:rsidRPr="00D65BD4">
        <w:rPr>
          <w:rFonts w:eastAsia="SimSun"/>
          <w:szCs w:val="20"/>
        </w:rPr>
        <w:tab/>
        <w:t>LSL;</w:t>
      </w:r>
    </w:p>
    <w:p w14:paraId="5A9C29B9" w14:textId="77777777" w:rsidR="00D65BD4" w:rsidRPr="00D65BD4" w:rsidRDefault="00D65BD4" w:rsidP="00D65BD4">
      <w:pPr>
        <w:spacing w:after="240"/>
        <w:ind w:left="1440" w:hanging="720"/>
        <w:rPr>
          <w:rFonts w:eastAsia="SimSun"/>
          <w:szCs w:val="20"/>
        </w:rPr>
      </w:pPr>
      <w:r w:rsidRPr="00D65BD4">
        <w:rPr>
          <w:rFonts w:eastAsia="SimSun"/>
          <w:szCs w:val="20"/>
        </w:rPr>
        <w:t>(n)</w:t>
      </w:r>
      <w:r w:rsidRPr="00D65BD4">
        <w:rPr>
          <w:rFonts w:eastAsia="SimSun"/>
          <w:szCs w:val="20"/>
        </w:rPr>
        <w:tab/>
        <w:t>Configuration identification for Combined Cycle Generation Resources;</w:t>
      </w:r>
    </w:p>
    <w:p w14:paraId="33F9774C" w14:textId="77777777" w:rsidR="00D65BD4" w:rsidRPr="00D65BD4" w:rsidRDefault="00D65BD4" w:rsidP="00D65BD4">
      <w:pPr>
        <w:spacing w:after="240"/>
        <w:ind w:left="1440" w:hanging="720"/>
        <w:rPr>
          <w:rFonts w:eastAsia="SimSun"/>
          <w:szCs w:val="20"/>
        </w:rPr>
      </w:pPr>
      <w:r w:rsidRPr="00D65BD4">
        <w:rPr>
          <w:rFonts w:eastAsia="SimSun"/>
          <w:szCs w:val="20"/>
        </w:rPr>
        <w:t>(o)</w:t>
      </w:r>
      <w:r w:rsidRPr="00D65BD4">
        <w:rPr>
          <w:rFonts w:eastAsia="SimSun"/>
          <w:szCs w:val="20"/>
        </w:rPr>
        <w:tab/>
        <w:t>Ancillary Service Schedule for each quantity of ECRS and Non-Spin which is equal to the Ancillary Service Resource Responsibility minus the amount of Ancillary Service deployment;</w:t>
      </w:r>
    </w:p>
    <w:p w14:paraId="04627754"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 xml:space="preserve">For On-line Non-Spin, Ancillary Service Schedule shall be set to zero;  </w:t>
      </w:r>
    </w:p>
    <w:p w14:paraId="50888763"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 xml:space="preserve">For Off-Line Non-Spin and for On-Line Non-Spin using Off-Line power augmentation technology the Ancillary Service Schedule shall equal the Non-Spin obligation and then </w:t>
      </w:r>
      <w:r w:rsidRPr="00D65BD4">
        <w:rPr>
          <w:rFonts w:eastAsia="SimSun"/>
          <w:color w:val="000000"/>
          <w:szCs w:val="20"/>
        </w:rPr>
        <w:t>shall</w:t>
      </w:r>
      <w:r w:rsidRPr="00D65BD4">
        <w:rPr>
          <w:rFonts w:eastAsia="SimSun"/>
          <w:color w:val="595959"/>
          <w:szCs w:val="20"/>
        </w:rPr>
        <w:t xml:space="preserve"> </w:t>
      </w:r>
      <w:r w:rsidRPr="00D65BD4">
        <w:rPr>
          <w:rFonts w:eastAsia="SimSun"/>
          <w:szCs w:val="20"/>
        </w:rPr>
        <w:t>be set to zero within 20 minutes following Non-Spin deployment;</w:t>
      </w:r>
    </w:p>
    <w:p w14:paraId="20BED1CF" w14:textId="77777777" w:rsidR="00D65BD4" w:rsidRPr="00D65BD4" w:rsidRDefault="00D65BD4" w:rsidP="00D65BD4">
      <w:pPr>
        <w:spacing w:after="240"/>
        <w:ind w:left="1440" w:hanging="720"/>
        <w:rPr>
          <w:rFonts w:eastAsia="SimSun"/>
          <w:szCs w:val="20"/>
        </w:rPr>
      </w:pPr>
      <w:r w:rsidRPr="00D65BD4">
        <w:rPr>
          <w:rFonts w:eastAsia="SimSun"/>
          <w:szCs w:val="20"/>
        </w:rPr>
        <w:t>(p)</w:t>
      </w:r>
      <w:r w:rsidRPr="00D65BD4">
        <w:rPr>
          <w:rFonts w:eastAsia="SimSun"/>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5383BACE" w14:textId="77777777" w:rsidR="00D65BD4" w:rsidRPr="00D65BD4" w:rsidRDefault="00D65BD4" w:rsidP="00D65BD4">
      <w:pPr>
        <w:spacing w:after="240"/>
        <w:ind w:left="1440" w:hanging="720"/>
        <w:rPr>
          <w:rFonts w:eastAsia="SimSun"/>
        </w:rPr>
      </w:pPr>
      <w:r w:rsidRPr="00D65BD4">
        <w:rPr>
          <w:rFonts w:eastAsia="SimSun"/>
        </w:rPr>
        <w:t>(q)</w:t>
      </w:r>
      <w:r w:rsidRPr="00D65BD4">
        <w:rPr>
          <w:rFonts w:eastAsia="SimSun"/>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7FA24B0C" w14:textId="77777777" w:rsidR="00D65BD4" w:rsidRPr="00D65BD4" w:rsidRDefault="00D65BD4" w:rsidP="00D65BD4">
      <w:pPr>
        <w:spacing w:after="240"/>
        <w:ind w:left="1440" w:hanging="720"/>
        <w:rPr>
          <w:rFonts w:eastAsia="SimSun"/>
        </w:rPr>
      </w:pPr>
      <w:r w:rsidRPr="00D65BD4">
        <w:rPr>
          <w:rFonts w:eastAsia="SimSun"/>
        </w:rPr>
        <w:t>(r)</w:t>
      </w:r>
      <w:r w:rsidRPr="00D65BD4">
        <w:rPr>
          <w:rFonts w:eastAsia="SimSun"/>
        </w:rPr>
        <w:tab/>
        <w:t xml:space="preserve">The designated Master QSE of a Generation Resource that has been split to function as two or more Split Generation Resources shall provide Real-Time </w:t>
      </w:r>
      <w:r w:rsidRPr="00D65BD4">
        <w:rPr>
          <w:rFonts w:eastAsia="SimSun"/>
        </w:rPr>
        <w:lastRenderedPageBreak/>
        <w:t>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4E255B97" w14:textId="77777777" w:rsidTr="0003786F">
        <w:trPr>
          <w:trHeight w:val="566"/>
        </w:trPr>
        <w:tc>
          <w:tcPr>
            <w:tcW w:w="9576" w:type="dxa"/>
            <w:shd w:val="pct12" w:color="auto" w:fill="auto"/>
          </w:tcPr>
          <w:p w14:paraId="1025FFE0" w14:textId="77777777" w:rsidR="00D65BD4" w:rsidRPr="00D65BD4" w:rsidRDefault="00D65BD4" w:rsidP="00D65BD4">
            <w:pPr>
              <w:spacing w:before="120" w:after="240"/>
              <w:rPr>
                <w:rFonts w:eastAsia="SimSun"/>
                <w:b/>
                <w:i/>
                <w:iCs/>
              </w:rPr>
            </w:pPr>
            <w:r w:rsidRPr="00D65BD4">
              <w:rPr>
                <w:rFonts w:eastAsia="SimSun"/>
                <w:b/>
                <w:i/>
                <w:iCs/>
              </w:rPr>
              <w:t>[NPRR1010, NPRR1014, and NPRR1029:  Replace applicable portions of paragraph (2) above with the following upon system implementation for NPRR1014 or NPRR1029; or upon system implementation of the Real-Time Co-Optimization (RTC) project for NPRR1010:]</w:t>
            </w:r>
          </w:p>
          <w:p w14:paraId="1CD5F93D" w14:textId="77777777" w:rsidR="00D65BD4" w:rsidRPr="00D65BD4" w:rsidRDefault="00D65BD4" w:rsidP="00D65BD4">
            <w:pPr>
              <w:spacing w:after="240"/>
              <w:ind w:left="720" w:hanging="720"/>
              <w:rPr>
                <w:rFonts w:eastAsia="SimSun"/>
              </w:rPr>
            </w:pPr>
            <w:r w:rsidRPr="00D65BD4">
              <w:rPr>
                <w:rFonts w:eastAsia="SimSun"/>
              </w:rPr>
              <w:t>(2)</w:t>
            </w:r>
            <w:r w:rsidRPr="00D65BD4">
              <w:rPr>
                <w:rFonts w:eastAsia="SimSun"/>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7C749DD"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3697FAD"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153C1E6"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Gross Reactive Power (in Megavolt-Amperes reactive (MVAr));</w:t>
            </w:r>
          </w:p>
          <w:p w14:paraId="15427B49"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Net Reactive Power (in MVAr);</w:t>
            </w:r>
          </w:p>
          <w:p w14:paraId="3280541F" w14:textId="77777777" w:rsidR="00D65BD4" w:rsidRPr="00D65BD4" w:rsidRDefault="00D65BD4" w:rsidP="00D65BD4">
            <w:pPr>
              <w:spacing w:after="240"/>
              <w:ind w:left="1440" w:hanging="720"/>
              <w:rPr>
                <w:rFonts w:eastAsia="SimSun"/>
              </w:rPr>
            </w:pPr>
            <w:r w:rsidRPr="00D65BD4">
              <w:rPr>
                <w:rFonts w:eastAsia="SimSun"/>
              </w:rPr>
              <w:t>(e)</w:t>
            </w:r>
            <w:r w:rsidRPr="00D65BD4">
              <w:rPr>
                <w:rFonts w:eastAsia="SimSun"/>
              </w:rPr>
              <w:tab/>
              <w:t>Power to standby transformers serving plant auxiliary Load;</w:t>
            </w:r>
          </w:p>
          <w:p w14:paraId="0027F05F" w14:textId="77777777" w:rsidR="00D65BD4" w:rsidRPr="00D65BD4" w:rsidRDefault="00D65BD4" w:rsidP="00D65BD4">
            <w:pPr>
              <w:spacing w:after="240"/>
              <w:ind w:left="1440" w:hanging="720"/>
              <w:rPr>
                <w:rFonts w:eastAsia="SimSun"/>
              </w:rPr>
            </w:pPr>
            <w:r w:rsidRPr="00D65BD4">
              <w:rPr>
                <w:rFonts w:eastAsia="SimSun"/>
              </w:rPr>
              <w:t>(f)</w:t>
            </w:r>
            <w:r w:rsidRPr="00D65BD4">
              <w:rPr>
                <w:rFonts w:eastAsia="SimSun"/>
              </w:rPr>
              <w:tab/>
              <w:t>Status of switching devices in the plant switchyard not monitored by the TSP or DSP affecting flows on the ERCOT Transmission Grid;</w:t>
            </w:r>
          </w:p>
          <w:p w14:paraId="173D2E74" w14:textId="77777777" w:rsidR="00D65BD4" w:rsidRPr="00D65BD4" w:rsidRDefault="00D65BD4" w:rsidP="00D65BD4">
            <w:pPr>
              <w:spacing w:after="240"/>
              <w:ind w:left="1440" w:hanging="720"/>
              <w:rPr>
                <w:rFonts w:eastAsia="SimSun"/>
              </w:rPr>
            </w:pPr>
            <w:r w:rsidRPr="00D65BD4">
              <w:rPr>
                <w:rFonts w:eastAsia="SimSun"/>
              </w:rPr>
              <w:t>(g)</w:t>
            </w:r>
            <w:r w:rsidRPr="00D65BD4">
              <w:rPr>
                <w:rFonts w:eastAsia="SimSun"/>
              </w:rPr>
              <w:tab/>
              <w:t>Any data mutually agreed to by ERCOT and the QSE to adequately manage system reliability;</w:t>
            </w:r>
          </w:p>
          <w:p w14:paraId="212BC5A0" w14:textId="77777777" w:rsidR="00D65BD4" w:rsidRPr="00D65BD4" w:rsidRDefault="00D65BD4" w:rsidP="00D65BD4">
            <w:pPr>
              <w:spacing w:after="240"/>
              <w:ind w:left="1440" w:hanging="720"/>
              <w:rPr>
                <w:rFonts w:eastAsia="SimSun"/>
              </w:rPr>
            </w:pPr>
            <w:r w:rsidRPr="00D65BD4">
              <w:rPr>
                <w:rFonts w:eastAsia="SimSun"/>
              </w:rPr>
              <w:t>(h)</w:t>
            </w:r>
            <w:r w:rsidRPr="00D65BD4">
              <w:rPr>
                <w:rFonts w:eastAsia="SimSun"/>
              </w:rPr>
              <w:tab/>
              <w:t>Generation Resource breaker and switch status;</w:t>
            </w:r>
          </w:p>
          <w:p w14:paraId="274956C9" w14:textId="77777777" w:rsidR="00D65BD4" w:rsidRPr="00D65BD4" w:rsidRDefault="00D65BD4" w:rsidP="00D65BD4">
            <w:pPr>
              <w:spacing w:after="240"/>
              <w:ind w:left="1440" w:hanging="720"/>
              <w:rPr>
                <w:rFonts w:eastAsia="SimSun"/>
              </w:rPr>
            </w:pPr>
            <w:r w:rsidRPr="00D65BD4">
              <w:rPr>
                <w:rFonts w:eastAsia="SimSun"/>
              </w:rPr>
              <w:lastRenderedPageBreak/>
              <w:t>(i)</w:t>
            </w:r>
            <w:r w:rsidRPr="00D65BD4">
              <w:rPr>
                <w:rFonts w:eastAsia="SimSun"/>
              </w:rPr>
              <w:tab/>
              <w:t xml:space="preserve">HSL (Combined Cycle Generation Resources) shall:  </w:t>
            </w:r>
          </w:p>
          <w:p w14:paraId="439329E5"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 xml:space="preserve">Submit the HSL of the current operating configuration; and </w:t>
            </w:r>
          </w:p>
          <w:p w14:paraId="7FBB1DF7"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When providing ECRS, update the HSL as needed, to be consistent with Resource performance limitations of ECRS provision;</w:t>
            </w:r>
          </w:p>
          <w:p w14:paraId="48797C86" w14:textId="77777777" w:rsidR="00D65BD4" w:rsidRPr="00D65BD4" w:rsidRDefault="00D65BD4" w:rsidP="00D65BD4">
            <w:pPr>
              <w:spacing w:after="240"/>
              <w:ind w:left="1440" w:hanging="720"/>
              <w:rPr>
                <w:rFonts w:eastAsia="SimSun"/>
              </w:rPr>
            </w:pPr>
            <w:r w:rsidRPr="00D65BD4">
              <w:rPr>
                <w:rFonts w:eastAsia="SimSun"/>
              </w:rPr>
              <w:t>(j)</w:t>
            </w:r>
            <w:r w:rsidRPr="00D65BD4">
              <w:rPr>
                <w:rFonts w:eastAsia="SimSun"/>
              </w:rPr>
              <w:tab/>
              <w:t xml:space="preserve">For Resources with capacity that is not capable of providing Primary Frequency Response (PFR), the current FRC of the Resource; </w:t>
            </w:r>
          </w:p>
          <w:p w14:paraId="77AAFAD1" w14:textId="77777777" w:rsidR="00D65BD4" w:rsidRPr="00D65BD4" w:rsidRDefault="00D65BD4" w:rsidP="00D65BD4">
            <w:pPr>
              <w:spacing w:after="240"/>
              <w:ind w:left="1440" w:hanging="720"/>
              <w:rPr>
                <w:rFonts w:eastAsia="SimSun"/>
              </w:rPr>
            </w:pPr>
            <w:r w:rsidRPr="00D65BD4">
              <w:rPr>
                <w:rFonts w:eastAsia="SimSun"/>
              </w:rPr>
              <w:t>(k)</w:t>
            </w:r>
            <w:r w:rsidRPr="00D65BD4">
              <w:rPr>
                <w:rFonts w:eastAsia="SimSun"/>
              </w:rPr>
              <w:tab/>
              <w:t>High Emergency Limit (HEL), under Section 6.5.9.2, Failure of the SCED Process;</w:t>
            </w:r>
          </w:p>
          <w:p w14:paraId="75651178" w14:textId="77777777" w:rsidR="00D65BD4" w:rsidRPr="00D65BD4" w:rsidRDefault="00D65BD4" w:rsidP="00D65BD4">
            <w:pPr>
              <w:spacing w:after="240"/>
              <w:ind w:left="1440" w:hanging="720"/>
              <w:rPr>
                <w:rFonts w:eastAsia="SimSun"/>
              </w:rPr>
            </w:pPr>
            <w:r w:rsidRPr="00D65BD4">
              <w:rPr>
                <w:rFonts w:eastAsia="SimSun"/>
              </w:rPr>
              <w:t>(l)</w:t>
            </w:r>
            <w:r w:rsidRPr="00D65BD4">
              <w:rPr>
                <w:rFonts w:eastAsia="SimSun"/>
              </w:rPr>
              <w:tab/>
              <w:t xml:space="preserve">Low Emergency Limit (LEL), under Section 6.5.9.2; </w:t>
            </w:r>
          </w:p>
          <w:p w14:paraId="415C1803" w14:textId="77777777" w:rsidR="00D65BD4" w:rsidRPr="00D65BD4" w:rsidRDefault="00D65BD4" w:rsidP="00D65BD4">
            <w:pPr>
              <w:spacing w:after="240"/>
              <w:ind w:left="1440" w:hanging="720"/>
              <w:rPr>
                <w:rFonts w:eastAsia="SimSun"/>
              </w:rPr>
            </w:pPr>
            <w:r w:rsidRPr="00D65BD4">
              <w:rPr>
                <w:rFonts w:eastAsia="SimSun"/>
              </w:rPr>
              <w:t>(m)</w:t>
            </w:r>
            <w:r w:rsidRPr="00D65BD4">
              <w:rPr>
                <w:rFonts w:eastAsia="SimSun"/>
              </w:rPr>
              <w:tab/>
              <w:t>LSL;</w:t>
            </w:r>
          </w:p>
          <w:p w14:paraId="051208D4" w14:textId="77777777" w:rsidR="00D65BD4" w:rsidRPr="00D65BD4" w:rsidRDefault="00D65BD4" w:rsidP="00D65BD4">
            <w:pPr>
              <w:spacing w:after="240"/>
              <w:ind w:left="1440" w:hanging="720"/>
              <w:rPr>
                <w:rFonts w:eastAsia="SimSun"/>
              </w:rPr>
            </w:pPr>
            <w:r w:rsidRPr="00D65BD4">
              <w:rPr>
                <w:rFonts w:eastAsia="SimSun"/>
              </w:rPr>
              <w:t>(n)</w:t>
            </w:r>
            <w:r w:rsidRPr="00D65BD4">
              <w:rPr>
                <w:rFonts w:eastAsia="SimSun"/>
              </w:rPr>
              <w:tab/>
              <w:t>Configuration identification for Combined Cycle Generation Resources;</w:t>
            </w:r>
          </w:p>
          <w:p w14:paraId="1FE96969" w14:textId="77777777" w:rsidR="00D65BD4" w:rsidRPr="00D65BD4" w:rsidRDefault="00D65BD4" w:rsidP="00D65BD4">
            <w:pPr>
              <w:spacing w:after="240"/>
              <w:ind w:left="1440" w:hanging="720"/>
              <w:rPr>
                <w:rFonts w:eastAsia="SimSun"/>
              </w:rPr>
            </w:pPr>
            <w:r w:rsidRPr="00D65BD4">
              <w:rPr>
                <w:rFonts w:eastAsia="SimSun"/>
              </w:rPr>
              <w:t>(o)</w:t>
            </w:r>
            <w:r w:rsidRPr="00D65BD4">
              <w:rPr>
                <w:rFonts w:eastAsia="SimSun"/>
              </w:rPr>
              <w:tab/>
              <w:t>For Resources with capacity that is not capable of providing PFR, the high and low limits in MW of the Resource’s capacity that is frequency responsive;</w:t>
            </w:r>
          </w:p>
          <w:p w14:paraId="587DA40E" w14:textId="77777777" w:rsidR="00D65BD4" w:rsidRPr="00D65BD4" w:rsidRDefault="00D65BD4" w:rsidP="00D65BD4">
            <w:pPr>
              <w:spacing w:after="240"/>
              <w:ind w:left="1440" w:hanging="720"/>
              <w:rPr>
                <w:rFonts w:eastAsia="SimSun"/>
              </w:rPr>
            </w:pPr>
            <w:r w:rsidRPr="00D65BD4">
              <w:rPr>
                <w:rFonts w:eastAsia="SimSun"/>
              </w:rPr>
              <w:t>(p)</w:t>
            </w:r>
            <w:r w:rsidRPr="00D65BD4">
              <w:rPr>
                <w:rFonts w:eastAsia="SimSun"/>
              </w:rPr>
              <w:tab/>
              <w:t>For RRS, including any sub-categories of RRS, the physical capability (in MW) of the Resource to provide RRS;</w:t>
            </w:r>
          </w:p>
          <w:p w14:paraId="670B8ECA" w14:textId="77777777" w:rsidR="00D65BD4" w:rsidRPr="00D65BD4" w:rsidRDefault="00D65BD4" w:rsidP="00D65BD4">
            <w:pPr>
              <w:spacing w:after="240"/>
              <w:ind w:left="1440" w:hanging="720"/>
              <w:rPr>
                <w:rFonts w:eastAsia="SimSun"/>
              </w:rPr>
            </w:pPr>
            <w:r w:rsidRPr="00D65BD4">
              <w:rPr>
                <w:rFonts w:eastAsia="SimSun"/>
              </w:rPr>
              <w:t>(q)</w:t>
            </w:r>
            <w:r w:rsidRPr="00D65BD4">
              <w:rPr>
                <w:rFonts w:eastAsia="SimSun"/>
              </w:rPr>
              <w:tab/>
              <w:t>For Ancillary Services other than RRS, a blended Normal Ramp Rate (in MW/min) that reflects the physical capability of the Resource to provide that specific type of Ancillary Service;</w:t>
            </w:r>
          </w:p>
          <w:p w14:paraId="4171D631" w14:textId="77777777" w:rsidR="00D65BD4" w:rsidRPr="00D65BD4" w:rsidRDefault="00D65BD4" w:rsidP="00D65BD4">
            <w:pPr>
              <w:spacing w:after="240"/>
              <w:ind w:left="1440" w:hanging="720"/>
              <w:rPr>
                <w:rFonts w:eastAsia="SimSun"/>
              </w:rPr>
            </w:pPr>
            <w:r w:rsidRPr="00D65BD4">
              <w:rPr>
                <w:rFonts w:eastAsia="SimSun"/>
              </w:rPr>
              <w:t>(r)</w:t>
            </w:r>
            <w:r w:rsidRPr="00D65BD4">
              <w:rPr>
                <w:rFonts w:eastAsia="SimSun"/>
              </w:rPr>
              <w:tab/>
              <w:t>Five-minute blended Normal Ramp Rates (up and down);</w:t>
            </w:r>
          </w:p>
          <w:p w14:paraId="4732E47A" w14:textId="77777777" w:rsidR="00D65BD4" w:rsidRPr="00D65BD4" w:rsidRDefault="00D65BD4" w:rsidP="00D65BD4">
            <w:pPr>
              <w:spacing w:after="240"/>
              <w:ind w:left="1440" w:hanging="720"/>
              <w:rPr>
                <w:rFonts w:eastAsia="SimSun"/>
              </w:rPr>
            </w:pPr>
            <w:r w:rsidRPr="00D65BD4">
              <w:rPr>
                <w:rFonts w:eastAsia="SimSun"/>
              </w:rPr>
              <w:t>(s)</w:t>
            </w:r>
            <w:r w:rsidRPr="00D65BD4">
              <w:rPr>
                <w:rFonts w:eastAsia="SimSun"/>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del w:id="1731" w:author="ERCOT" w:date="2024-03-19T11:39:00Z">
              <w:r w:rsidRPr="00D65BD4" w:rsidDel="00BC5075">
                <w:rPr>
                  <w:rFonts w:eastAsia="SimSun"/>
                </w:rPr>
                <w:delText xml:space="preserve"> and</w:delText>
              </w:r>
            </w:del>
          </w:p>
          <w:p w14:paraId="0673EB86" w14:textId="77777777" w:rsidR="00D65BD4" w:rsidRPr="00D65BD4" w:rsidRDefault="00D65BD4" w:rsidP="00D65BD4">
            <w:pPr>
              <w:spacing w:after="240"/>
              <w:ind w:left="1440" w:hanging="720"/>
              <w:rPr>
                <w:ins w:id="1732" w:author="ERCOT" w:date="2024-01-10T10:55:00Z"/>
                <w:rFonts w:eastAsia="SimSun"/>
              </w:rPr>
            </w:pPr>
            <w:r w:rsidRPr="00D65BD4">
              <w:rPr>
                <w:rFonts w:eastAsia="SimSun"/>
              </w:rPr>
              <w:t>(t)</w:t>
            </w:r>
            <w:r w:rsidRPr="00D65BD4">
              <w:rPr>
                <w:rFonts w:eastAsia="SimSun"/>
              </w:rPr>
              <w:tab/>
              <w:t>The telemetered MW of power augmentation capacity that is not On-Line for Resources that have power augmentation capacity included in HSL</w:t>
            </w:r>
            <w:ins w:id="1733" w:author="ERCOT" w:date="2024-03-19T11:39:00Z">
              <w:r w:rsidRPr="00D65BD4">
                <w:rPr>
                  <w:rFonts w:eastAsia="SimSun"/>
                </w:rPr>
                <w:t>; and</w:t>
              </w:r>
            </w:ins>
            <w:del w:id="1734" w:author="ERCOT" w:date="2024-03-19T11:39:00Z">
              <w:r w:rsidRPr="00D65BD4" w:rsidDel="00BC5075">
                <w:rPr>
                  <w:rFonts w:eastAsia="SimSun"/>
                </w:rPr>
                <w:delText>.</w:delText>
              </w:r>
            </w:del>
          </w:p>
          <w:p w14:paraId="281F26EF" w14:textId="77777777" w:rsidR="00D65BD4" w:rsidRPr="00D65BD4" w:rsidRDefault="00D65BD4" w:rsidP="00D65BD4">
            <w:pPr>
              <w:spacing w:after="240"/>
              <w:ind w:left="1440" w:hanging="720"/>
              <w:rPr>
                <w:rFonts w:eastAsia="SimSun"/>
              </w:rPr>
            </w:pPr>
            <w:ins w:id="1735" w:author="ERCOT" w:date="2024-01-10T10:55:00Z">
              <w:r w:rsidRPr="00D65BD4">
                <w:rPr>
                  <w:rFonts w:eastAsia="SimSun"/>
                </w:rPr>
                <w:t>(</w:t>
              </w:r>
            </w:ins>
            <w:ins w:id="1736" w:author="ERCOT" w:date="2024-02-05T17:35:00Z">
              <w:r w:rsidRPr="00D65BD4">
                <w:rPr>
                  <w:rFonts w:eastAsia="SimSun"/>
                </w:rPr>
                <w:t>u</w:t>
              </w:r>
            </w:ins>
            <w:ins w:id="1737" w:author="ERCOT" w:date="2024-01-10T10:55:00Z">
              <w:r w:rsidRPr="00D65BD4">
                <w:rPr>
                  <w:rFonts w:eastAsia="SimSun"/>
                </w:rPr>
                <w:t>)</w:t>
              </w:r>
              <w:r w:rsidRPr="00D65BD4">
                <w:rPr>
                  <w:rFonts w:eastAsia="SimSun"/>
                </w:rPr>
                <w:tab/>
                <w:t>Ancillary Service Resource Responsibility</w:t>
              </w:r>
            </w:ins>
            <w:ins w:id="1738" w:author="ERCOT" w:date="2024-05-11T20:40:00Z">
              <w:r w:rsidRPr="00D65BD4">
                <w:rPr>
                  <w:rFonts w:eastAsia="SimSun"/>
                </w:rPr>
                <w:t xml:space="preserve"> for DRRS</w:t>
              </w:r>
            </w:ins>
            <w:ins w:id="1739" w:author="ERCOT" w:date="2024-01-10T10:55:00Z">
              <w:r w:rsidRPr="00D65BD4">
                <w:rPr>
                  <w:rFonts w:eastAsia="SimSun"/>
                </w:rPr>
                <w:t xml:space="preserve"> for each quantity of </w:t>
              </w:r>
            </w:ins>
            <w:ins w:id="1740" w:author="ERCOT" w:date="2024-01-10T10:57:00Z">
              <w:r w:rsidRPr="00D65BD4">
                <w:rPr>
                  <w:rFonts w:eastAsia="SimSun"/>
                </w:rPr>
                <w:t>DRRS</w:t>
              </w:r>
            </w:ins>
            <w:ins w:id="1741" w:author="ERCOT" w:date="2024-01-10T10:55:00Z">
              <w:r w:rsidRPr="00D65BD4">
                <w:rPr>
                  <w:rFonts w:eastAsia="SimSun"/>
                </w:rPr>
                <w:t xml:space="preserve">.  </w:t>
              </w:r>
            </w:ins>
          </w:p>
        </w:tc>
      </w:tr>
    </w:tbl>
    <w:p w14:paraId="0A37959D" w14:textId="77777777" w:rsidR="00D65BD4" w:rsidRPr="00D65BD4" w:rsidRDefault="00D65BD4" w:rsidP="00D65BD4">
      <w:pPr>
        <w:spacing w:before="240" w:after="240"/>
        <w:ind w:left="720" w:hanging="720"/>
        <w:rPr>
          <w:rFonts w:eastAsia="SimSun"/>
          <w:szCs w:val="20"/>
        </w:rPr>
      </w:pPr>
      <w:r w:rsidRPr="00D65BD4">
        <w:rPr>
          <w:rFonts w:eastAsia="SimSun"/>
          <w:szCs w:val="20"/>
        </w:rPr>
        <w:lastRenderedPageBreak/>
        <w:t>(3)</w:t>
      </w:r>
      <w:r w:rsidRPr="00D65BD4">
        <w:rPr>
          <w:rFonts w:eastAsia="SimSun"/>
          <w:szCs w:val="20"/>
        </w:rPr>
        <w:tab/>
        <w:t xml:space="preserve">For each </w:t>
      </w:r>
      <w:r w:rsidRPr="00D65BD4">
        <w:rPr>
          <w:rFonts w:eastAsia="SimSun"/>
          <w:iCs/>
          <w:szCs w:val="20"/>
        </w:rPr>
        <w:t>Intermittent Renewable Resource (IRR)</w:t>
      </w:r>
      <w:r w:rsidRPr="00D65BD4">
        <w:rPr>
          <w:rFonts w:eastAsia="SimSun"/>
          <w:szCs w:val="20"/>
        </w:rPr>
        <w:t xml:space="preserve">, the QSE shall set the HSL equal to the current net output capability of the facility.  The net output capability should consider the net real power of the IRR generation equipment, IRR generation equipment availability, </w:t>
      </w:r>
      <w:r w:rsidRPr="00D65BD4">
        <w:rPr>
          <w:rFonts w:eastAsia="SimSun"/>
          <w:szCs w:val="20"/>
        </w:rPr>
        <w:lastRenderedPageBreak/>
        <w:t>weather conditions, and whether the IRR net output is being affected by compliance with a SCED Dispatch Instruction.</w:t>
      </w:r>
    </w:p>
    <w:p w14:paraId="11734EC7" w14:textId="77777777" w:rsidR="00D65BD4" w:rsidRPr="00D65BD4" w:rsidRDefault="00D65BD4" w:rsidP="00D65BD4">
      <w:pPr>
        <w:spacing w:after="240"/>
        <w:ind w:left="720" w:hanging="720"/>
        <w:rPr>
          <w:rFonts w:eastAsia="SimSun"/>
          <w:szCs w:val="20"/>
        </w:rPr>
      </w:pPr>
      <w:r w:rsidRPr="00D65BD4">
        <w:rPr>
          <w:rFonts w:eastAsia="SimSun"/>
          <w:iCs/>
          <w:szCs w:val="20"/>
        </w:rPr>
        <w:t>(4)</w:t>
      </w:r>
      <w:r w:rsidRPr="00D65BD4">
        <w:rPr>
          <w:rFonts w:eastAsia="SimSun"/>
          <w:iCs/>
          <w:szCs w:val="20"/>
        </w:rPr>
        <w:tab/>
        <w:t>For each Aggregate Generation Resource (AGR), the QSE shall telemeter the number of its generators online.</w:t>
      </w:r>
    </w:p>
    <w:p w14:paraId="0FA1D840" w14:textId="77777777" w:rsidR="00D65BD4" w:rsidRPr="00D65BD4" w:rsidRDefault="00D65BD4" w:rsidP="00D65BD4">
      <w:pPr>
        <w:spacing w:after="240"/>
        <w:ind w:left="720" w:hanging="720"/>
        <w:rPr>
          <w:rFonts w:eastAsia="SimSun"/>
          <w:iCs/>
          <w:szCs w:val="20"/>
        </w:rPr>
      </w:pPr>
      <w:r w:rsidRPr="00D65BD4">
        <w:rPr>
          <w:rFonts w:eastAsia="SimSun"/>
          <w:iCs/>
          <w:szCs w:val="20"/>
        </w:rPr>
        <w:t>(5)</w:t>
      </w:r>
      <w:r w:rsidRPr="00D65BD4">
        <w:rPr>
          <w:rFonts w:eastAsia="SimSun"/>
          <w:iCs/>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D65BD4">
        <w:rPr>
          <w:rFonts w:eastAsia="SimSun"/>
          <w:b/>
          <w:iCs/>
          <w:szCs w:val="20"/>
        </w:rPr>
        <w:t xml:space="preserve"> </w:t>
      </w:r>
    </w:p>
    <w:p w14:paraId="4EF1CC51"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Load Resource net real power consumption (in MW);</w:t>
      </w:r>
    </w:p>
    <w:p w14:paraId="2D381AB1"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Any data mutually agreed to by ERCOT and the QSE to adequately manage system reliability;</w:t>
      </w:r>
    </w:p>
    <w:p w14:paraId="5C64B4EB"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Load Resource breaker status, if applicable;</w:t>
      </w:r>
    </w:p>
    <w:p w14:paraId="1E7D7330" w14:textId="77777777" w:rsidR="00D65BD4" w:rsidRPr="00D65BD4" w:rsidRDefault="00D65BD4" w:rsidP="00D65BD4">
      <w:pPr>
        <w:spacing w:after="240"/>
        <w:ind w:left="1440" w:hanging="720"/>
        <w:rPr>
          <w:rFonts w:eastAsia="SimSun"/>
          <w:szCs w:val="20"/>
          <w:lang w:val="it-IT"/>
        </w:rPr>
      </w:pPr>
      <w:r w:rsidRPr="00D65BD4">
        <w:rPr>
          <w:rFonts w:eastAsia="SimSun"/>
          <w:szCs w:val="20"/>
          <w:lang w:val="it-IT"/>
        </w:rPr>
        <w:t>(d)</w:t>
      </w:r>
      <w:r w:rsidRPr="00D65BD4">
        <w:rPr>
          <w:rFonts w:eastAsia="SimSun"/>
          <w:szCs w:val="20"/>
          <w:lang w:val="it-IT"/>
        </w:rPr>
        <w:tab/>
        <w:t>LPC (in MW);</w:t>
      </w:r>
    </w:p>
    <w:p w14:paraId="4DB8CDC8" w14:textId="77777777" w:rsidR="00D65BD4" w:rsidRPr="00D65BD4" w:rsidRDefault="00D65BD4" w:rsidP="00D65BD4">
      <w:pPr>
        <w:spacing w:after="240"/>
        <w:ind w:left="1440" w:hanging="720"/>
        <w:rPr>
          <w:rFonts w:eastAsia="SimSun"/>
          <w:szCs w:val="20"/>
          <w:lang w:val="it-IT"/>
        </w:rPr>
      </w:pPr>
      <w:r w:rsidRPr="00D65BD4">
        <w:rPr>
          <w:rFonts w:eastAsia="SimSun"/>
          <w:szCs w:val="20"/>
          <w:lang w:val="it-IT"/>
        </w:rPr>
        <w:t>(e)</w:t>
      </w:r>
      <w:r w:rsidRPr="00D65BD4">
        <w:rPr>
          <w:rFonts w:eastAsia="SimSun"/>
          <w:szCs w:val="20"/>
          <w:lang w:val="it-IT"/>
        </w:rPr>
        <w:tab/>
        <w:t>MPC (in MW);</w:t>
      </w:r>
    </w:p>
    <w:p w14:paraId="45BB4739" w14:textId="77777777" w:rsidR="00D65BD4" w:rsidRPr="00D65BD4" w:rsidRDefault="00D65BD4" w:rsidP="00D65BD4">
      <w:pPr>
        <w:spacing w:after="240"/>
        <w:ind w:left="1440" w:hanging="720"/>
        <w:rPr>
          <w:rFonts w:eastAsia="SimSun"/>
          <w:szCs w:val="20"/>
        </w:rPr>
      </w:pPr>
      <w:r w:rsidRPr="00D65BD4">
        <w:rPr>
          <w:rFonts w:eastAsia="SimSun"/>
          <w:szCs w:val="20"/>
        </w:rPr>
        <w:t>(f)</w:t>
      </w:r>
      <w:r w:rsidRPr="00D65BD4">
        <w:rPr>
          <w:rFonts w:eastAsia="SimSun"/>
          <w:szCs w:val="20"/>
        </w:rPr>
        <w:tab/>
        <w:t xml:space="preserve">Ancillary Service Schedule (in MW) for each quantity of RRS, ECRS, and Non-Spin, which is equal to the Ancillary Service Resource Responsibility minus the amount of Ancillary Service deployment; </w:t>
      </w:r>
    </w:p>
    <w:p w14:paraId="3CA8402E" w14:textId="77777777" w:rsidR="00D65BD4" w:rsidRPr="00D65BD4" w:rsidRDefault="00D65BD4" w:rsidP="00D65BD4">
      <w:pPr>
        <w:spacing w:after="240"/>
        <w:ind w:left="1440" w:hanging="720"/>
        <w:rPr>
          <w:rFonts w:eastAsia="SimSun"/>
          <w:szCs w:val="20"/>
        </w:rPr>
      </w:pPr>
      <w:r w:rsidRPr="00D65BD4">
        <w:rPr>
          <w:rFonts w:eastAsia="SimSun"/>
          <w:szCs w:val="20"/>
        </w:rPr>
        <w:t>(g)</w:t>
      </w:r>
      <w:r w:rsidRPr="00D65BD4">
        <w:rPr>
          <w:rFonts w:eastAsia="SimSun"/>
          <w:szCs w:val="20"/>
        </w:rPr>
        <w:tab/>
        <w:t>Ancillary Service Resource Responsibility (in MW) for each quantity of Reg-Up and Reg-Down for Controllable Load Resources, and RRS, ECRS, and Non-Spin for all Load Resources;</w:t>
      </w:r>
    </w:p>
    <w:p w14:paraId="1DB302D3" w14:textId="77777777" w:rsidR="00D65BD4" w:rsidRPr="00D65BD4" w:rsidRDefault="00D65BD4" w:rsidP="00D65BD4">
      <w:pPr>
        <w:spacing w:after="240"/>
        <w:ind w:left="1440" w:hanging="720"/>
        <w:rPr>
          <w:rFonts w:eastAsia="SimSun"/>
          <w:szCs w:val="20"/>
        </w:rPr>
      </w:pPr>
      <w:r w:rsidRPr="00D65BD4">
        <w:rPr>
          <w:rFonts w:eastAsia="SimSun"/>
          <w:szCs w:val="20"/>
        </w:rPr>
        <w:t>(h)</w:t>
      </w:r>
      <w:r w:rsidRPr="00D65BD4">
        <w:rPr>
          <w:rFonts w:eastAsia="SimSun"/>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7801185" w14:textId="77777777" w:rsidR="00D65BD4" w:rsidRPr="00D65BD4" w:rsidRDefault="00D65BD4" w:rsidP="00D65BD4">
      <w:pPr>
        <w:spacing w:after="240"/>
        <w:ind w:left="1440" w:hanging="720"/>
        <w:rPr>
          <w:rFonts w:eastAsia="SimSun"/>
          <w:szCs w:val="20"/>
        </w:rPr>
      </w:pPr>
      <w:r w:rsidRPr="00D65BD4">
        <w:rPr>
          <w:rFonts w:eastAsia="SimSun"/>
          <w:szCs w:val="20"/>
        </w:rPr>
        <w:t>(i)</w:t>
      </w:r>
      <w:r w:rsidRPr="00D65BD4">
        <w:rPr>
          <w:rFonts w:eastAsia="SimSun"/>
          <w:szCs w:val="20"/>
        </w:rPr>
        <w:tab/>
        <w:t xml:space="preserve">For a Controllable Load Resource providing Non-Spin, the Scheduled Power Consumption that represents zero Ancillary Service deployments; </w:t>
      </w:r>
    </w:p>
    <w:p w14:paraId="072D165A" w14:textId="77777777" w:rsidR="00D65BD4" w:rsidRPr="00D65BD4" w:rsidRDefault="00D65BD4" w:rsidP="00D65BD4">
      <w:pPr>
        <w:spacing w:after="240"/>
        <w:ind w:left="1440" w:hanging="720"/>
        <w:rPr>
          <w:rFonts w:eastAsia="SimSun"/>
          <w:szCs w:val="20"/>
        </w:rPr>
      </w:pPr>
      <w:r w:rsidRPr="00D65BD4">
        <w:rPr>
          <w:rFonts w:eastAsia="SimSun"/>
          <w:szCs w:val="20"/>
        </w:rPr>
        <w:t>(j)</w:t>
      </w:r>
      <w:r w:rsidRPr="00D65BD4">
        <w:rPr>
          <w:rFonts w:eastAsia="SimSun"/>
          <w:szCs w:val="20"/>
        </w:rPr>
        <w:tab/>
        <w:t>For a single-site Controllable Load Resource with registered maximum Demand response capacity of ten MW or greater, net Reactive Power (in MVAr);</w:t>
      </w:r>
    </w:p>
    <w:p w14:paraId="67BF380F" w14:textId="77777777" w:rsidR="00D65BD4" w:rsidRPr="00D65BD4" w:rsidRDefault="00D65BD4" w:rsidP="00D65BD4">
      <w:pPr>
        <w:spacing w:after="240"/>
        <w:ind w:left="1440" w:hanging="720"/>
        <w:rPr>
          <w:rFonts w:eastAsia="SimSun"/>
          <w:szCs w:val="20"/>
        </w:rPr>
      </w:pPr>
      <w:r w:rsidRPr="00D65BD4">
        <w:rPr>
          <w:rFonts w:eastAsia="SimSun"/>
          <w:szCs w:val="20"/>
        </w:rPr>
        <w:t>(k)</w:t>
      </w:r>
      <w:r w:rsidRPr="00D65BD4">
        <w:rPr>
          <w:rFonts w:eastAsia="SimSun"/>
          <w:szCs w:val="20"/>
        </w:rPr>
        <w:tab/>
        <w:t xml:space="preserve">Resource Status (Resource Status shall be ONRL if high-set under-frequency relay is active); </w:t>
      </w:r>
    </w:p>
    <w:p w14:paraId="2DD68E96" w14:textId="77777777" w:rsidR="00D65BD4" w:rsidRPr="00D65BD4" w:rsidRDefault="00D65BD4" w:rsidP="00D65BD4">
      <w:pPr>
        <w:spacing w:after="240"/>
        <w:ind w:left="1440" w:hanging="720"/>
        <w:rPr>
          <w:rFonts w:eastAsia="SimSun"/>
        </w:rPr>
      </w:pPr>
      <w:r w:rsidRPr="00D65BD4">
        <w:rPr>
          <w:rFonts w:eastAsia="SimSun"/>
        </w:rPr>
        <w:lastRenderedPageBreak/>
        <w:t>(l)</w:t>
      </w:r>
      <w:r w:rsidRPr="00D65BD4">
        <w:rPr>
          <w:rFonts w:eastAsia="SimSun"/>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1B28E2FE" w14:textId="77777777" w:rsidR="00D65BD4" w:rsidRPr="00D65BD4" w:rsidRDefault="00D65BD4" w:rsidP="00D65BD4">
      <w:pPr>
        <w:spacing w:after="240"/>
        <w:ind w:left="1440" w:hanging="720"/>
        <w:rPr>
          <w:rFonts w:eastAsia="SimSun"/>
          <w:szCs w:val="20"/>
        </w:rPr>
      </w:pPr>
      <w:r w:rsidRPr="00D65BD4">
        <w:rPr>
          <w:rFonts w:eastAsia="SimSun"/>
          <w:szCs w:val="20"/>
        </w:rPr>
        <w:t>(m)</w:t>
      </w:r>
      <w:r w:rsidRPr="00D65BD4">
        <w:rPr>
          <w:rFonts w:eastAsia="SimSun"/>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366FAD63" w14:textId="77777777" w:rsidTr="0003786F">
        <w:trPr>
          <w:trHeight w:val="566"/>
        </w:trPr>
        <w:tc>
          <w:tcPr>
            <w:tcW w:w="9350" w:type="dxa"/>
            <w:shd w:val="pct12" w:color="auto" w:fill="auto"/>
          </w:tcPr>
          <w:p w14:paraId="0A98DD3A" w14:textId="77777777" w:rsidR="00D65BD4" w:rsidRPr="00D65BD4" w:rsidRDefault="00D65BD4" w:rsidP="00D65BD4">
            <w:pPr>
              <w:spacing w:before="120" w:after="240"/>
              <w:rPr>
                <w:rFonts w:eastAsia="SimSun"/>
                <w:b/>
                <w:i/>
                <w:iCs/>
              </w:rPr>
            </w:pPr>
            <w:r w:rsidRPr="00D65BD4">
              <w:rPr>
                <w:rFonts w:eastAsia="SimSun"/>
                <w:b/>
                <w:i/>
                <w:iCs/>
              </w:rPr>
              <w:t>[NPRR1010, NPRR1029, and NPRR1131:  Replace applicable portions of paragraph (5) above with the following upon system implementation for NPRR1029 or NPRR1131; or upon system implementation of the Real-Time Co-Optimization (RTC) project for NPRR1010:]</w:t>
            </w:r>
          </w:p>
          <w:p w14:paraId="256BC154" w14:textId="77777777" w:rsidR="00D65BD4" w:rsidRPr="00D65BD4" w:rsidRDefault="00D65BD4" w:rsidP="00D65BD4">
            <w:pPr>
              <w:spacing w:after="240"/>
              <w:ind w:left="720" w:hanging="720"/>
              <w:rPr>
                <w:rFonts w:eastAsia="SimSun"/>
              </w:rPr>
            </w:pPr>
            <w:r w:rsidRPr="00D65BD4">
              <w:rPr>
                <w:rFonts w:eastAsia="SimSun"/>
              </w:rPr>
              <w:t>(5)</w:t>
            </w:r>
            <w:r w:rsidRPr="00D65BD4">
              <w:rPr>
                <w:rFonts w:eastAsia="SimSun"/>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D65BD4">
              <w:rPr>
                <w:rFonts w:eastAsia="SimSun"/>
                <w:b/>
              </w:rPr>
              <w:t xml:space="preserve"> </w:t>
            </w:r>
          </w:p>
          <w:p w14:paraId="31E48364"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Load Resource net real power consumption (in MW);</w:t>
            </w:r>
          </w:p>
          <w:p w14:paraId="26915EEF"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Any data mutually agreed to by ERCOT and the QSE to adequately manage system reliability;</w:t>
            </w:r>
          </w:p>
          <w:p w14:paraId="31F3B4DE"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Load Resource breaker status, if applicable;</w:t>
            </w:r>
          </w:p>
          <w:p w14:paraId="6D6E6B68" w14:textId="77777777" w:rsidR="00D65BD4" w:rsidRPr="00D65BD4" w:rsidRDefault="00D65BD4" w:rsidP="00D65BD4">
            <w:pPr>
              <w:spacing w:after="240"/>
              <w:ind w:left="1440" w:hanging="720"/>
              <w:rPr>
                <w:rFonts w:eastAsia="SimSun"/>
                <w:lang w:val="it-IT"/>
              </w:rPr>
            </w:pPr>
            <w:r w:rsidRPr="00D65BD4">
              <w:rPr>
                <w:rFonts w:eastAsia="SimSun"/>
                <w:lang w:val="it-IT"/>
              </w:rPr>
              <w:t>(d)</w:t>
            </w:r>
            <w:r w:rsidRPr="00D65BD4">
              <w:rPr>
                <w:rFonts w:eastAsia="SimSun"/>
                <w:lang w:val="it-IT"/>
              </w:rPr>
              <w:tab/>
              <w:t>LPC (in MW);</w:t>
            </w:r>
          </w:p>
          <w:p w14:paraId="401B6EEA" w14:textId="77777777" w:rsidR="00D65BD4" w:rsidRPr="00D65BD4" w:rsidRDefault="00D65BD4" w:rsidP="00D65BD4">
            <w:pPr>
              <w:spacing w:after="240"/>
              <w:ind w:left="1440" w:hanging="720"/>
              <w:rPr>
                <w:rFonts w:eastAsia="SimSun"/>
                <w:lang w:val="it-IT"/>
              </w:rPr>
            </w:pPr>
            <w:r w:rsidRPr="00D65BD4">
              <w:rPr>
                <w:rFonts w:eastAsia="SimSun"/>
                <w:lang w:val="it-IT"/>
              </w:rPr>
              <w:t>(e)</w:t>
            </w:r>
            <w:r w:rsidRPr="00D65BD4">
              <w:rPr>
                <w:rFonts w:eastAsia="SimSun"/>
                <w:lang w:val="it-IT"/>
              </w:rPr>
              <w:tab/>
              <w:t>MPC (in MW);</w:t>
            </w:r>
          </w:p>
          <w:p w14:paraId="777AE3D7" w14:textId="77777777" w:rsidR="00D65BD4" w:rsidRPr="00D65BD4" w:rsidRDefault="00D65BD4" w:rsidP="00D65BD4">
            <w:pPr>
              <w:spacing w:after="240"/>
              <w:ind w:left="1440" w:hanging="720"/>
              <w:rPr>
                <w:rFonts w:eastAsia="SimSun"/>
              </w:rPr>
            </w:pPr>
            <w:r w:rsidRPr="00D65BD4">
              <w:rPr>
                <w:rFonts w:eastAsia="SimSun"/>
              </w:rPr>
              <w:t>(f)</w:t>
            </w:r>
            <w:r w:rsidRPr="00D65BD4">
              <w:rPr>
                <w:rFonts w:eastAsia="SimSun"/>
              </w:rPr>
              <w:tab/>
              <w:t>The Load Resource’s Ancillary Service self-provision (in MW) for RRS and/or ECRS provided via under-frequency relay;</w:t>
            </w:r>
          </w:p>
          <w:p w14:paraId="4083B155" w14:textId="77777777" w:rsidR="00D65BD4" w:rsidRPr="00D65BD4" w:rsidRDefault="00D65BD4" w:rsidP="00D65BD4">
            <w:pPr>
              <w:spacing w:before="240" w:after="240"/>
              <w:ind w:left="1440" w:hanging="720"/>
              <w:rPr>
                <w:rFonts w:eastAsia="SimSun"/>
              </w:rPr>
            </w:pPr>
            <w:r w:rsidRPr="00D65BD4">
              <w:rPr>
                <w:rFonts w:eastAsia="SimSun"/>
              </w:rPr>
              <w:t>(g)</w:t>
            </w:r>
            <w:r w:rsidRPr="00D65BD4">
              <w:rPr>
                <w:rFonts w:eastAsia="SimSun"/>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736D808" w14:textId="77777777" w:rsidR="00D65BD4" w:rsidRPr="00D65BD4" w:rsidRDefault="00D65BD4" w:rsidP="00D65BD4">
            <w:pPr>
              <w:spacing w:after="240"/>
              <w:ind w:left="1440" w:hanging="720"/>
              <w:rPr>
                <w:rFonts w:eastAsia="SimSun"/>
              </w:rPr>
            </w:pPr>
            <w:r w:rsidRPr="00D65BD4">
              <w:rPr>
                <w:rFonts w:eastAsia="SimSun"/>
              </w:rPr>
              <w:t>(h)</w:t>
            </w:r>
            <w:r w:rsidRPr="00D65BD4">
              <w:rPr>
                <w:rFonts w:eastAsia="SimSun"/>
              </w:rPr>
              <w:tab/>
              <w:t xml:space="preserve">For a Controllable Load Resource providing Non-Spin, the Scheduled Power Consumption that represents zero Ancillary Service deployments; </w:t>
            </w:r>
          </w:p>
          <w:p w14:paraId="2E0A6FB1" w14:textId="77777777" w:rsidR="00D65BD4" w:rsidRPr="00D65BD4" w:rsidRDefault="00D65BD4" w:rsidP="00D65BD4">
            <w:pPr>
              <w:spacing w:after="240"/>
              <w:ind w:left="1440" w:hanging="720"/>
              <w:rPr>
                <w:rFonts w:eastAsia="SimSun"/>
              </w:rPr>
            </w:pPr>
            <w:r w:rsidRPr="00D65BD4">
              <w:rPr>
                <w:rFonts w:eastAsia="SimSun"/>
              </w:rPr>
              <w:lastRenderedPageBreak/>
              <w:t>(i)</w:t>
            </w:r>
            <w:r w:rsidRPr="00D65BD4">
              <w:rPr>
                <w:rFonts w:eastAsia="SimSun"/>
              </w:rPr>
              <w:tab/>
              <w:t>For a single-site Controllable Load Resource with registered maximum Demand response capacity of ten MW or greater, net Reactive Power (in MVAr);</w:t>
            </w:r>
          </w:p>
          <w:p w14:paraId="616BA966" w14:textId="77777777" w:rsidR="00D65BD4" w:rsidRPr="00D65BD4" w:rsidRDefault="00D65BD4" w:rsidP="00D65BD4">
            <w:pPr>
              <w:spacing w:after="240"/>
              <w:ind w:left="1440" w:hanging="720"/>
              <w:rPr>
                <w:rFonts w:eastAsia="SimSun"/>
              </w:rPr>
            </w:pPr>
            <w:r w:rsidRPr="00D65BD4">
              <w:rPr>
                <w:rFonts w:eastAsia="SimSun"/>
              </w:rPr>
              <w:t>(j)</w:t>
            </w:r>
            <w:r w:rsidRPr="00D65BD4">
              <w:rPr>
                <w:rFonts w:eastAsia="SimSun"/>
              </w:rPr>
              <w:tab/>
              <w:t xml:space="preserve">Resource Status; </w:t>
            </w:r>
          </w:p>
          <w:p w14:paraId="7A4E8E8F" w14:textId="77777777" w:rsidR="00D65BD4" w:rsidRPr="00D65BD4" w:rsidRDefault="00D65BD4" w:rsidP="00D65BD4">
            <w:pPr>
              <w:spacing w:after="240"/>
              <w:ind w:left="1440" w:hanging="720"/>
              <w:rPr>
                <w:rFonts w:eastAsia="SimSun"/>
              </w:rPr>
            </w:pPr>
            <w:r w:rsidRPr="00D65BD4">
              <w:rPr>
                <w:rFonts w:eastAsia="SimSun"/>
              </w:rPr>
              <w:t>(k)</w:t>
            </w:r>
            <w:r w:rsidRPr="00D65BD4">
              <w:rPr>
                <w:rFonts w:eastAsia="SimSun"/>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32C0025B" w14:textId="77777777" w:rsidR="00D65BD4" w:rsidRPr="00D65BD4" w:rsidRDefault="00D65BD4" w:rsidP="00D65BD4">
            <w:pPr>
              <w:spacing w:after="240"/>
              <w:ind w:left="1440" w:hanging="720"/>
              <w:rPr>
                <w:rFonts w:eastAsia="SimSun"/>
              </w:rPr>
            </w:pPr>
            <w:r w:rsidRPr="00D65BD4">
              <w:rPr>
                <w:rFonts w:eastAsia="SimSun"/>
              </w:rPr>
              <w:t>(l)</w:t>
            </w:r>
            <w:r w:rsidRPr="00D65BD4">
              <w:rPr>
                <w:rFonts w:eastAsia="SimSun"/>
              </w:rPr>
              <w:tab/>
              <w:t>For RRS, including any sub-categories of RRS, the current physical capability (in MW) of the Resource to provide RRS;</w:t>
            </w:r>
          </w:p>
          <w:p w14:paraId="0B272106" w14:textId="77777777" w:rsidR="00D65BD4" w:rsidRPr="00D65BD4" w:rsidRDefault="00D65BD4" w:rsidP="00D65BD4">
            <w:pPr>
              <w:spacing w:after="240"/>
              <w:ind w:left="1440" w:hanging="720"/>
              <w:rPr>
                <w:rFonts w:eastAsia="SimSun"/>
              </w:rPr>
            </w:pPr>
            <w:r w:rsidRPr="00D65BD4">
              <w:rPr>
                <w:rFonts w:eastAsia="SimSun"/>
              </w:rPr>
              <w:t>(m)</w:t>
            </w:r>
            <w:r w:rsidRPr="00D65BD4">
              <w:rPr>
                <w:rFonts w:eastAsia="SimSun"/>
              </w:rPr>
              <w:tab/>
              <w:t>For Ancillary Service products other than RRS, a blended Normal Ramp Rate (in MW/min) that reflects the current physical capability of the Resource’s ability to provide a particular Ancillary Service product; and</w:t>
            </w:r>
          </w:p>
          <w:p w14:paraId="772A8CFD" w14:textId="77777777" w:rsidR="00D65BD4" w:rsidRPr="00D65BD4" w:rsidRDefault="00D65BD4" w:rsidP="00D65BD4">
            <w:pPr>
              <w:spacing w:after="240"/>
              <w:ind w:left="1440" w:hanging="720"/>
              <w:rPr>
                <w:rFonts w:eastAsia="SimSun"/>
              </w:rPr>
            </w:pPr>
            <w:r w:rsidRPr="00D65BD4">
              <w:rPr>
                <w:rFonts w:eastAsia="SimSun"/>
              </w:rPr>
              <w:t>(n)</w:t>
            </w:r>
            <w:r w:rsidRPr="00D65BD4">
              <w:rPr>
                <w:rFonts w:eastAsia="SimSun"/>
              </w:rPr>
              <w:tab/>
              <w:t>For a Controllable Load Resource, 5-minute blended Normal Ramp Rates (up and down).</w:t>
            </w:r>
          </w:p>
        </w:tc>
      </w:tr>
    </w:tbl>
    <w:p w14:paraId="755B82F5" w14:textId="77777777" w:rsidR="00D65BD4" w:rsidRPr="00D65BD4" w:rsidRDefault="00D65BD4" w:rsidP="00D65BD4">
      <w:pPr>
        <w:rPr>
          <w:rFonts w:eastAsia="SimSun"/>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253B52AC" w14:textId="77777777" w:rsidTr="0003786F">
        <w:trPr>
          <w:trHeight w:val="206"/>
        </w:trPr>
        <w:tc>
          <w:tcPr>
            <w:tcW w:w="9350" w:type="dxa"/>
            <w:shd w:val="pct12" w:color="auto" w:fill="auto"/>
          </w:tcPr>
          <w:p w14:paraId="52BBE298" w14:textId="77777777" w:rsidR="00D65BD4" w:rsidRPr="00D65BD4" w:rsidRDefault="00D65BD4" w:rsidP="00D65BD4">
            <w:pPr>
              <w:spacing w:before="120" w:after="240"/>
              <w:rPr>
                <w:rFonts w:eastAsia="SimSun"/>
                <w:b/>
                <w:i/>
                <w:iCs/>
              </w:rPr>
            </w:pPr>
            <w:r w:rsidRPr="00D65BD4">
              <w:rPr>
                <w:rFonts w:eastAsia="SimSun"/>
                <w:b/>
                <w:i/>
                <w:iCs/>
              </w:rPr>
              <w:t>[NPRR1014 and NPRR1029:  Insert applicable portions of paragraph (6) below upon system implementation and renumber accordingly:]</w:t>
            </w:r>
          </w:p>
          <w:p w14:paraId="0CF0C926" w14:textId="77777777" w:rsidR="00D65BD4" w:rsidRPr="00D65BD4" w:rsidRDefault="00D65BD4" w:rsidP="00D65BD4">
            <w:pPr>
              <w:spacing w:after="240"/>
              <w:ind w:left="720" w:hanging="720"/>
              <w:rPr>
                <w:rFonts w:eastAsia="SimSun"/>
              </w:rPr>
            </w:pPr>
            <w:r w:rsidRPr="00D65BD4">
              <w:rPr>
                <w:rFonts w:eastAsia="SimSun"/>
              </w:rPr>
              <w:t>(6)</w:t>
            </w:r>
            <w:r w:rsidRPr="00D65BD4">
              <w:rPr>
                <w:rFonts w:eastAsia="SimSun"/>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C6167D0"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0FD84219"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w:t>
            </w:r>
            <w:r w:rsidRPr="00D65BD4">
              <w:rPr>
                <w:rFonts w:eastAsia="SimSun"/>
              </w:rPr>
              <w:lastRenderedPageBreak/>
              <w:t>Resource Entity and provided to ERCOT through the Resource Registration process;</w:t>
            </w:r>
          </w:p>
          <w:p w14:paraId="766C8103"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Gross Reactive Power (in Megavolt-Amperes reactive (MVAr));</w:t>
            </w:r>
          </w:p>
          <w:p w14:paraId="3B9E3851"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Net Reactive Power (in MVAr);</w:t>
            </w:r>
          </w:p>
          <w:p w14:paraId="3FE34861" w14:textId="77777777" w:rsidR="00D65BD4" w:rsidRPr="00D65BD4" w:rsidRDefault="00D65BD4" w:rsidP="00D65BD4">
            <w:pPr>
              <w:spacing w:after="240"/>
              <w:ind w:left="1440" w:hanging="720"/>
              <w:rPr>
                <w:rFonts w:eastAsia="SimSun"/>
              </w:rPr>
            </w:pPr>
            <w:r w:rsidRPr="00D65BD4">
              <w:rPr>
                <w:rFonts w:eastAsia="SimSun"/>
              </w:rPr>
              <w:t>(e)</w:t>
            </w:r>
            <w:r w:rsidRPr="00D65BD4">
              <w:rPr>
                <w:rFonts w:eastAsia="SimSun"/>
              </w:rPr>
              <w:tab/>
              <w:t>Power to standby transformers serving plant auxiliary Load;</w:t>
            </w:r>
          </w:p>
          <w:p w14:paraId="0D5C799F" w14:textId="77777777" w:rsidR="00D65BD4" w:rsidRPr="00D65BD4" w:rsidRDefault="00D65BD4" w:rsidP="00D65BD4">
            <w:pPr>
              <w:spacing w:after="240"/>
              <w:ind w:left="1440" w:hanging="720"/>
              <w:rPr>
                <w:rFonts w:eastAsia="SimSun"/>
              </w:rPr>
            </w:pPr>
            <w:r w:rsidRPr="00D65BD4">
              <w:rPr>
                <w:rFonts w:eastAsia="SimSun"/>
              </w:rPr>
              <w:t>(f)</w:t>
            </w:r>
            <w:r w:rsidRPr="00D65BD4">
              <w:rPr>
                <w:rFonts w:eastAsia="SimSun"/>
              </w:rPr>
              <w:tab/>
              <w:t>Status of switching devices in the plant switchyard not monitored by the TSP or DSP affecting flows on the ERCOT Transmission Grid;</w:t>
            </w:r>
          </w:p>
          <w:p w14:paraId="2FB28E12" w14:textId="77777777" w:rsidR="00D65BD4" w:rsidRPr="00D65BD4" w:rsidRDefault="00D65BD4" w:rsidP="00D65BD4">
            <w:pPr>
              <w:spacing w:after="240"/>
              <w:ind w:left="1440" w:hanging="720"/>
              <w:rPr>
                <w:rFonts w:eastAsia="SimSun"/>
              </w:rPr>
            </w:pPr>
            <w:r w:rsidRPr="00D65BD4">
              <w:rPr>
                <w:rFonts w:eastAsia="SimSun"/>
              </w:rPr>
              <w:t>(g)</w:t>
            </w:r>
            <w:r w:rsidRPr="00D65BD4">
              <w:rPr>
                <w:rFonts w:eastAsia="SimSun"/>
              </w:rPr>
              <w:tab/>
              <w:t>Any data mutually agreed to by ERCOT and the QSE to adequately manage system reliability;</w:t>
            </w:r>
          </w:p>
          <w:p w14:paraId="7001230D" w14:textId="77777777" w:rsidR="00D65BD4" w:rsidRPr="00D65BD4" w:rsidRDefault="00D65BD4" w:rsidP="00D65BD4">
            <w:pPr>
              <w:spacing w:after="240"/>
              <w:ind w:left="1440" w:hanging="720"/>
              <w:rPr>
                <w:rFonts w:eastAsia="SimSun"/>
              </w:rPr>
            </w:pPr>
            <w:r w:rsidRPr="00D65BD4">
              <w:rPr>
                <w:rFonts w:eastAsia="SimSun"/>
              </w:rPr>
              <w:t>(h)</w:t>
            </w:r>
            <w:r w:rsidRPr="00D65BD4">
              <w:rPr>
                <w:rFonts w:eastAsia="SimSun"/>
              </w:rPr>
              <w:tab/>
              <w:t>ESR breaker and switch status;</w:t>
            </w:r>
          </w:p>
          <w:p w14:paraId="76AA93BE" w14:textId="77777777" w:rsidR="00D65BD4" w:rsidRPr="00D65BD4" w:rsidRDefault="00D65BD4" w:rsidP="00D65BD4">
            <w:pPr>
              <w:spacing w:after="240"/>
              <w:ind w:left="1440" w:hanging="720"/>
              <w:rPr>
                <w:rFonts w:eastAsia="SimSun"/>
              </w:rPr>
            </w:pPr>
            <w:r w:rsidRPr="00D65BD4">
              <w:rPr>
                <w:rFonts w:eastAsia="SimSun"/>
              </w:rPr>
              <w:t>(i)</w:t>
            </w:r>
            <w:r w:rsidRPr="00D65BD4">
              <w:rPr>
                <w:rFonts w:eastAsia="SimSun"/>
              </w:rPr>
              <w:tab/>
              <w:t xml:space="preserve">HSL;  </w:t>
            </w:r>
          </w:p>
          <w:p w14:paraId="08F2E121" w14:textId="77777777" w:rsidR="00D65BD4" w:rsidRPr="00D65BD4" w:rsidRDefault="00D65BD4" w:rsidP="00D65BD4">
            <w:pPr>
              <w:spacing w:after="240"/>
              <w:ind w:left="1440" w:hanging="720"/>
              <w:rPr>
                <w:rFonts w:eastAsia="SimSun"/>
              </w:rPr>
            </w:pPr>
            <w:r w:rsidRPr="00D65BD4">
              <w:rPr>
                <w:rFonts w:eastAsia="SimSun"/>
              </w:rPr>
              <w:t>(j)</w:t>
            </w:r>
            <w:r w:rsidRPr="00D65BD4">
              <w:rPr>
                <w:rFonts w:eastAsia="SimSun"/>
              </w:rPr>
              <w:tab/>
              <w:t>High Emergency Limit (HEL), under Section 6.5.9.2, Failure of the SCED Process;</w:t>
            </w:r>
          </w:p>
          <w:p w14:paraId="68B36143" w14:textId="77777777" w:rsidR="00D65BD4" w:rsidRPr="00D65BD4" w:rsidRDefault="00D65BD4" w:rsidP="00D65BD4">
            <w:pPr>
              <w:spacing w:after="240"/>
              <w:ind w:left="1440" w:hanging="720"/>
              <w:rPr>
                <w:rFonts w:eastAsia="SimSun"/>
              </w:rPr>
            </w:pPr>
            <w:r w:rsidRPr="00D65BD4">
              <w:rPr>
                <w:rFonts w:eastAsia="SimSun"/>
              </w:rPr>
              <w:t>(k)</w:t>
            </w:r>
            <w:r w:rsidRPr="00D65BD4">
              <w:rPr>
                <w:rFonts w:eastAsia="SimSun"/>
              </w:rPr>
              <w:tab/>
              <w:t xml:space="preserve">Low Emergency Limit (LEL), under Section 6.5.9.2; </w:t>
            </w:r>
          </w:p>
          <w:p w14:paraId="44A742F9" w14:textId="77777777" w:rsidR="00D65BD4" w:rsidRPr="00D65BD4" w:rsidRDefault="00D65BD4" w:rsidP="00D65BD4">
            <w:pPr>
              <w:spacing w:after="240"/>
              <w:ind w:left="1440" w:hanging="720"/>
              <w:rPr>
                <w:rFonts w:eastAsia="SimSun"/>
              </w:rPr>
            </w:pPr>
            <w:r w:rsidRPr="00D65BD4">
              <w:rPr>
                <w:rFonts w:eastAsia="SimSun"/>
              </w:rPr>
              <w:t>(l)</w:t>
            </w:r>
            <w:r w:rsidRPr="00D65BD4">
              <w:rPr>
                <w:rFonts w:eastAsia="SimSun"/>
              </w:rPr>
              <w:tab/>
              <w:t>LSL;</w:t>
            </w:r>
          </w:p>
          <w:p w14:paraId="5FC1190E" w14:textId="77777777" w:rsidR="00D65BD4" w:rsidRPr="00D65BD4" w:rsidRDefault="00D65BD4" w:rsidP="00D65BD4">
            <w:pPr>
              <w:spacing w:after="240"/>
              <w:ind w:left="1440" w:hanging="720"/>
              <w:rPr>
                <w:rFonts w:eastAsia="SimSun"/>
              </w:rPr>
            </w:pPr>
            <w:r w:rsidRPr="00D65BD4">
              <w:rPr>
                <w:rFonts w:eastAsia="SimSun"/>
              </w:rPr>
              <w:t>(m)</w:t>
            </w:r>
            <w:r w:rsidRPr="00D65BD4">
              <w:rPr>
                <w:rFonts w:eastAsia="SimSun"/>
              </w:rPr>
              <w:tab/>
              <w:t>For RRS, including any sub-category of RRS, the current physical capability (in MW) of the Resource to provide RRS;</w:t>
            </w:r>
          </w:p>
          <w:p w14:paraId="0DEB1CAF" w14:textId="77777777" w:rsidR="00D65BD4" w:rsidRPr="00D65BD4" w:rsidRDefault="00D65BD4" w:rsidP="00D65BD4">
            <w:pPr>
              <w:spacing w:after="240"/>
              <w:ind w:left="1440" w:hanging="720"/>
              <w:rPr>
                <w:rFonts w:eastAsia="SimSun"/>
              </w:rPr>
            </w:pPr>
            <w:r w:rsidRPr="00D65BD4">
              <w:rPr>
                <w:rFonts w:eastAsia="SimSun"/>
              </w:rPr>
              <w:t>(n)</w:t>
            </w:r>
            <w:r w:rsidRPr="00D65BD4">
              <w:rPr>
                <w:rFonts w:eastAsia="SimSun"/>
              </w:rPr>
              <w:tab/>
              <w:t>For Ancillary Services other than RRS, a blended ramp rate (in MW/min) that reflects the current physical capability of the Resource to provide that specific type of Ancillary Service; and</w:t>
            </w:r>
          </w:p>
          <w:p w14:paraId="0FB81CF3" w14:textId="77777777" w:rsidR="00D65BD4" w:rsidRPr="00D65BD4" w:rsidRDefault="00D65BD4" w:rsidP="00D65BD4">
            <w:pPr>
              <w:spacing w:after="240"/>
              <w:ind w:left="1440" w:hanging="720"/>
              <w:rPr>
                <w:rFonts w:eastAsia="SimSun"/>
              </w:rPr>
            </w:pPr>
            <w:r w:rsidRPr="00D65BD4">
              <w:rPr>
                <w:rFonts w:eastAsia="SimSun"/>
              </w:rPr>
              <w:t>(o)</w:t>
            </w:r>
            <w:r w:rsidRPr="00D65BD4">
              <w:rPr>
                <w:rFonts w:eastAsia="SimSun"/>
              </w:rPr>
              <w:tab/>
              <w:t>Five-minute blended normal up and down ramp rates.</w:t>
            </w:r>
          </w:p>
        </w:tc>
      </w:tr>
    </w:tbl>
    <w:p w14:paraId="6FDF5365" w14:textId="77777777" w:rsidR="00D65BD4" w:rsidRPr="00D65BD4" w:rsidRDefault="00D65BD4" w:rsidP="00D65BD4">
      <w:pPr>
        <w:spacing w:before="240" w:after="240"/>
        <w:ind w:left="720" w:hanging="720"/>
        <w:rPr>
          <w:rFonts w:eastAsia="SimSun"/>
          <w:iCs/>
          <w:szCs w:val="20"/>
        </w:rPr>
      </w:pPr>
      <w:r w:rsidRPr="00D65BD4">
        <w:rPr>
          <w:rFonts w:eastAsia="SimSun"/>
          <w:iCs/>
          <w:szCs w:val="20"/>
        </w:rPr>
        <w:lastRenderedPageBreak/>
        <w:t>(6)</w:t>
      </w:r>
      <w:r w:rsidRPr="00D65BD4">
        <w:rPr>
          <w:rFonts w:eastAsia="SimSun"/>
          <w:iCs/>
          <w:szCs w:val="20"/>
        </w:rPr>
        <w:tab/>
        <w:t>A QSE with Resources used in SCED shall provide communications equipment to receive ERCOT-telemetered control deployments.</w:t>
      </w:r>
    </w:p>
    <w:p w14:paraId="658F2B65" w14:textId="77777777" w:rsidR="00D65BD4" w:rsidRPr="00D65BD4" w:rsidRDefault="00D65BD4" w:rsidP="00D65BD4">
      <w:pPr>
        <w:spacing w:after="240"/>
        <w:ind w:left="720" w:hanging="720"/>
        <w:rPr>
          <w:rFonts w:eastAsia="SimSun"/>
          <w:iCs/>
          <w:szCs w:val="20"/>
        </w:rPr>
      </w:pPr>
      <w:r w:rsidRPr="00D65BD4">
        <w:rPr>
          <w:rFonts w:eastAsia="SimSun"/>
          <w:iCs/>
          <w:szCs w:val="20"/>
        </w:rPr>
        <w:t>(7)</w:t>
      </w:r>
      <w:r w:rsidRPr="00D65BD4">
        <w:rPr>
          <w:rFonts w:eastAsia="SimSun"/>
          <w:iCs/>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4080BC80" w14:textId="77777777" w:rsidR="00D65BD4" w:rsidRPr="00D65BD4" w:rsidRDefault="00D65BD4" w:rsidP="00D65BD4">
      <w:pPr>
        <w:spacing w:after="240"/>
        <w:ind w:left="1440" w:hanging="720"/>
        <w:rPr>
          <w:rFonts w:eastAsia="SimSun"/>
          <w:iCs/>
          <w:szCs w:val="20"/>
        </w:rPr>
      </w:pPr>
      <w:r w:rsidRPr="00D65BD4">
        <w:rPr>
          <w:rFonts w:eastAsia="SimSun"/>
          <w:iCs/>
          <w:szCs w:val="20"/>
        </w:rPr>
        <w:t>(a)</w:t>
      </w:r>
      <w:r w:rsidRPr="00D65BD4">
        <w:rPr>
          <w:rFonts w:eastAsia="SimSun"/>
          <w:iCs/>
          <w:szCs w:val="20"/>
        </w:rPr>
        <w:tab/>
        <w:t>Raise Block Status and Lower Block Status are telemetry points used in transient unit conditions to communicate to ERCOT that a Resource’s ability to adjust its output has been unexpectedly impaired.</w:t>
      </w:r>
    </w:p>
    <w:p w14:paraId="25CC492D" w14:textId="77777777" w:rsidR="00D65BD4" w:rsidRPr="00D65BD4" w:rsidRDefault="00D65BD4" w:rsidP="00D65BD4">
      <w:pPr>
        <w:spacing w:after="240"/>
        <w:ind w:left="1440" w:hanging="720"/>
        <w:rPr>
          <w:rFonts w:eastAsia="SimSun"/>
          <w:iCs/>
          <w:szCs w:val="20"/>
        </w:rPr>
      </w:pPr>
      <w:r w:rsidRPr="00D65BD4">
        <w:rPr>
          <w:rFonts w:eastAsia="SimSun"/>
          <w:iCs/>
          <w:szCs w:val="20"/>
        </w:rPr>
        <w:lastRenderedPageBreak/>
        <w:t>(b)</w:t>
      </w:r>
      <w:r w:rsidRPr="00D65BD4">
        <w:rPr>
          <w:rFonts w:eastAsia="SimSun"/>
          <w:iCs/>
          <w:szCs w:val="20"/>
        </w:rPr>
        <w:tab/>
        <w:t xml:space="preserve">When one or </w:t>
      </w:r>
      <w:proofErr w:type="gramStart"/>
      <w:r w:rsidRPr="00D65BD4">
        <w:rPr>
          <w:rFonts w:eastAsia="SimSun"/>
          <w:iCs/>
          <w:szCs w:val="20"/>
        </w:rPr>
        <w:t>both of the telemetry</w:t>
      </w:r>
      <w:proofErr w:type="gramEnd"/>
      <w:r w:rsidRPr="00D65BD4">
        <w:rPr>
          <w:rFonts w:eastAsia="SimSun"/>
          <w:iCs/>
          <w:szCs w:val="20"/>
        </w:rPr>
        <w:t xml:space="preserve"> points are enabled for a Resource, ERCOT will cease using the regulation capacity assigned to that Resource for Ancillary Service deployment.</w:t>
      </w:r>
    </w:p>
    <w:p w14:paraId="2920128C" w14:textId="77777777" w:rsidR="00D65BD4" w:rsidRPr="00D65BD4" w:rsidRDefault="00D65BD4" w:rsidP="00D65BD4">
      <w:pPr>
        <w:spacing w:after="240"/>
        <w:ind w:left="1440" w:hanging="720"/>
        <w:rPr>
          <w:rFonts w:eastAsia="SimSun"/>
          <w:iCs/>
          <w:szCs w:val="20"/>
        </w:rPr>
      </w:pPr>
      <w:r w:rsidRPr="00D65BD4">
        <w:rPr>
          <w:rFonts w:eastAsia="SimSun"/>
          <w:iCs/>
          <w:szCs w:val="20"/>
        </w:rPr>
        <w:t>(c)</w:t>
      </w:r>
      <w:r w:rsidRPr="00D65BD4">
        <w:rPr>
          <w:rFonts w:eastAsia="SimSun"/>
          <w:iCs/>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34D6D0BF" w14:textId="77777777" w:rsidTr="0003786F">
        <w:trPr>
          <w:trHeight w:val="206"/>
        </w:trPr>
        <w:tc>
          <w:tcPr>
            <w:tcW w:w="9350" w:type="dxa"/>
            <w:shd w:val="pct12" w:color="auto" w:fill="auto"/>
          </w:tcPr>
          <w:p w14:paraId="4E745E79" w14:textId="77777777" w:rsidR="00D65BD4" w:rsidRPr="00D65BD4" w:rsidRDefault="00D65BD4" w:rsidP="00D65BD4">
            <w:pPr>
              <w:spacing w:before="120" w:after="240"/>
              <w:rPr>
                <w:rFonts w:eastAsia="SimSun"/>
                <w:b/>
                <w:i/>
                <w:iCs/>
              </w:rPr>
            </w:pPr>
            <w:r w:rsidRPr="00D65BD4">
              <w:rPr>
                <w:rFonts w:eastAsia="SimSun"/>
                <w:b/>
                <w:i/>
                <w:iCs/>
              </w:rPr>
              <w:t>[NPRR1010, NPRR1014, and NPRR1029:  Replace applicable portions of paragraph (c) above with the following upon system implementation of the Real-Time Co-Optimization (RTC) project for NPRR1010; or upon system implementation for NPRR1014 or NPRR1029:]</w:t>
            </w:r>
          </w:p>
          <w:p w14:paraId="61592B16"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This hiatus of deployment will not excuse the Resource’s obligation to provide the Ancillary Services for which it has been awarded.</w:t>
            </w:r>
          </w:p>
        </w:tc>
      </w:tr>
    </w:tbl>
    <w:p w14:paraId="3012FC7D" w14:textId="77777777" w:rsidR="00D65BD4" w:rsidRPr="00D65BD4" w:rsidRDefault="00D65BD4" w:rsidP="00D65BD4">
      <w:pPr>
        <w:spacing w:before="240" w:after="240"/>
        <w:ind w:left="1440" w:hanging="720"/>
        <w:rPr>
          <w:rFonts w:eastAsia="SimSun"/>
          <w:iCs/>
          <w:szCs w:val="20"/>
        </w:rPr>
      </w:pPr>
      <w:r w:rsidRPr="00D65BD4">
        <w:rPr>
          <w:rFonts w:eastAsia="SimSun"/>
          <w:iCs/>
          <w:szCs w:val="20"/>
        </w:rPr>
        <w:t>(d)</w:t>
      </w:r>
      <w:r w:rsidRPr="00D65BD4">
        <w:rPr>
          <w:rFonts w:eastAsia="SimSun"/>
          <w:iCs/>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636D1DBA" w14:textId="77777777" w:rsidR="00D65BD4" w:rsidRPr="00D65BD4" w:rsidRDefault="00D65BD4" w:rsidP="00D65BD4">
      <w:pPr>
        <w:spacing w:after="240"/>
        <w:ind w:left="1440" w:hanging="720"/>
        <w:rPr>
          <w:rFonts w:eastAsia="SimSun"/>
          <w:iCs/>
          <w:szCs w:val="20"/>
        </w:rPr>
      </w:pPr>
      <w:r w:rsidRPr="00D65BD4">
        <w:rPr>
          <w:rFonts w:eastAsia="SimSun"/>
          <w:iCs/>
          <w:szCs w:val="20"/>
        </w:rPr>
        <w:t>(e)</w:t>
      </w:r>
      <w:r w:rsidRPr="00D65BD4">
        <w:rPr>
          <w:rFonts w:eastAsia="SimSun"/>
          <w:iCs/>
          <w:szCs w:val="20"/>
        </w:rPr>
        <w:tab/>
        <w:t xml:space="preserve">The Resource limits and Ancillary Service telemetry shall be updated as soon as practicable.  Raise Block Status and Lower Block Status will then be disabled. </w:t>
      </w:r>
    </w:p>
    <w:p w14:paraId="6C1A4BFF" w14:textId="77777777" w:rsidR="00D65BD4" w:rsidRPr="00D65BD4" w:rsidRDefault="00D65BD4" w:rsidP="00D65BD4">
      <w:pPr>
        <w:spacing w:after="240"/>
        <w:ind w:left="720" w:hanging="720"/>
        <w:rPr>
          <w:rFonts w:eastAsia="SimSun"/>
          <w:iCs/>
          <w:szCs w:val="20"/>
        </w:rPr>
      </w:pPr>
      <w:r w:rsidRPr="00D65BD4">
        <w:rPr>
          <w:rFonts w:eastAsia="SimSun"/>
          <w:iCs/>
          <w:szCs w:val="20"/>
        </w:rPr>
        <w:t>(8)</w:t>
      </w:r>
      <w:r w:rsidRPr="00D65BD4">
        <w:rPr>
          <w:rFonts w:eastAsia="SimSun"/>
          <w:iCs/>
          <w:szCs w:val="20"/>
        </w:rPr>
        <w:tab/>
        <w:t>Real-Time data for reliability purposes must be accurate to within three percent.  This telemetry may be provided from relaying accuracy instrumentation transformers.</w:t>
      </w:r>
    </w:p>
    <w:p w14:paraId="47E27743" w14:textId="77777777" w:rsidR="00D65BD4" w:rsidRPr="00D65BD4" w:rsidRDefault="00D65BD4" w:rsidP="00D65BD4">
      <w:pPr>
        <w:spacing w:after="240"/>
        <w:ind w:left="720" w:hanging="720"/>
        <w:rPr>
          <w:rFonts w:eastAsia="SimSun"/>
          <w:iCs/>
          <w:szCs w:val="20"/>
        </w:rPr>
      </w:pPr>
      <w:r w:rsidRPr="00D65BD4">
        <w:rPr>
          <w:rFonts w:eastAsia="SimSun"/>
          <w:iCs/>
          <w:szCs w:val="20"/>
        </w:rPr>
        <w:t>(9)</w:t>
      </w:r>
      <w:r w:rsidRPr="00D65BD4">
        <w:rPr>
          <w:rFonts w:eastAsia="SimSun"/>
          <w:iCs/>
          <w:szCs w:val="20"/>
        </w:rPr>
        <w:tab/>
        <w:t xml:space="preserve">Each QSE shall report the current configuration of combined-cycle Resources that it represents to ERCOT.  The telemetered Resource Status for a Combined Cycle Generation Resource may only be assigned a Resource Status of OFFNS if no generation units within that Combined Cycle Generation Resource </w:t>
      </w:r>
      <w:proofErr w:type="gramStart"/>
      <w:r w:rsidRPr="00D65BD4">
        <w:rPr>
          <w:rFonts w:eastAsia="SimSun"/>
          <w:iCs/>
          <w:szCs w:val="20"/>
        </w:rPr>
        <w:t>are On-Line</w:t>
      </w:r>
      <w:proofErr w:type="gramEnd"/>
      <w:r w:rsidRPr="00D65BD4">
        <w:rPr>
          <w:rFonts w:eastAsia="SimSun"/>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7915486E" w14:textId="77777777" w:rsidTr="0003786F">
        <w:trPr>
          <w:trHeight w:val="206"/>
        </w:trPr>
        <w:tc>
          <w:tcPr>
            <w:tcW w:w="9350" w:type="dxa"/>
            <w:shd w:val="pct12" w:color="auto" w:fill="auto"/>
          </w:tcPr>
          <w:p w14:paraId="56062878" w14:textId="77777777" w:rsidR="00D65BD4" w:rsidRPr="00D65BD4" w:rsidRDefault="00D65BD4" w:rsidP="00D65BD4">
            <w:pPr>
              <w:spacing w:before="120" w:after="240"/>
              <w:rPr>
                <w:rFonts w:eastAsia="SimSun"/>
                <w:b/>
                <w:i/>
                <w:iCs/>
              </w:rPr>
            </w:pPr>
            <w:r w:rsidRPr="00D65BD4">
              <w:rPr>
                <w:rFonts w:eastAsia="SimSun"/>
                <w:b/>
                <w:i/>
                <w:iCs/>
              </w:rPr>
              <w:t>[NPRR1010, NPRR1014, and NPRR1029:  Replace applicable portions of paragraph (9) above with the following upon system implementation of the Real-Time Co-Optimization (RTC) project for NPRR1010; or upon system implementation for NPRR1014 or NPRR1029:]</w:t>
            </w:r>
          </w:p>
          <w:p w14:paraId="454B6959" w14:textId="77777777" w:rsidR="00D65BD4" w:rsidRPr="00D65BD4" w:rsidRDefault="00D65BD4" w:rsidP="00D65BD4">
            <w:pPr>
              <w:spacing w:after="240"/>
              <w:ind w:left="720" w:hanging="720"/>
              <w:rPr>
                <w:rFonts w:eastAsia="SimSun"/>
              </w:rPr>
            </w:pPr>
            <w:r w:rsidRPr="00D65BD4">
              <w:rPr>
                <w:rFonts w:eastAsia="SimSun"/>
              </w:rPr>
              <w:t>(9)</w:t>
            </w:r>
            <w:r w:rsidRPr="00D65BD4">
              <w:rPr>
                <w:rFonts w:eastAsia="SimSun"/>
              </w:rPr>
              <w:tab/>
              <w:t xml:space="preserve">Each QSE shall report the current configuration of combined-cycle Resources that it represents to ERCOT.  </w:t>
            </w:r>
            <w:r w:rsidRPr="00D65BD4">
              <w:rPr>
                <w:rFonts w:eastAsia="SimSun"/>
                <w:iCs/>
              </w:rPr>
              <w:t>The telemetered Resource Status for a Combined Cycle Generation Resource may only be assigned a Resource Status of OFF if no generation units within that Combined Cycle Generation Resource are On-Line.</w:t>
            </w:r>
          </w:p>
        </w:tc>
      </w:tr>
    </w:tbl>
    <w:p w14:paraId="4088A0A4"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(10)</w:t>
      </w:r>
      <w:r w:rsidRPr="00D65BD4">
        <w:rPr>
          <w:rFonts w:eastAsia="SimSun"/>
          <w:iCs/>
          <w:szCs w:val="20"/>
        </w:rPr>
        <w:tab/>
        <w:t xml:space="preserve">A QSE representing Combined Cycle Generation Resources shall provide ERCOT with the possible operating configurations for each power block with accompanying limits.  Combined Cycle Train power augmentation methods may be included as part of one or </w:t>
      </w:r>
      <w:r w:rsidRPr="00D65BD4">
        <w:rPr>
          <w:rFonts w:eastAsia="SimSun"/>
          <w:iCs/>
          <w:szCs w:val="20"/>
        </w:rPr>
        <w:lastRenderedPageBreak/>
        <w:t>more of the registered Combined Cycle Generation Resource configurations.  Power augmentation methods may include:</w:t>
      </w:r>
    </w:p>
    <w:p w14:paraId="54879702"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Combustion turbine inlet air cooling methods;</w:t>
      </w:r>
    </w:p>
    <w:p w14:paraId="70B902FD"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Duct firing; </w:t>
      </w:r>
    </w:p>
    <w:p w14:paraId="04B486E5"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Other ways of temporarily increasing the output of Combined Cycle Generation Resources; and</w:t>
      </w:r>
    </w:p>
    <w:p w14:paraId="1CA7B0B9"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8335F27" w14:textId="77777777" w:rsidR="00D65BD4" w:rsidRPr="00D65BD4" w:rsidRDefault="00D65BD4" w:rsidP="00D65BD4">
      <w:pPr>
        <w:spacing w:after="240"/>
        <w:ind w:left="720" w:hanging="720"/>
        <w:rPr>
          <w:rFonts w:eastAsia="SimSun"/>
        </w:rPr>
      </w:pPr>
      <w:r w:rsidRPr="00D65BD4">
        <w:rPr>
          <w:rFonts w:eastAsia="SimSun"/>
        </w:rPr>
        <w:t>(11)</w:t>
      </w:r>
      <w:r w:rsidRPr="00D65BD4">
        <w:rPr>
          <w:rFonts w:eastAsia="SimSun"/>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04AA19B7" w14:textId="77777777" w:rsidTr="0003786F">
        <w:trPr>
          <w:trHeight w:val="206"/>
        </w:trPr>
        <w:tc>
          <w:tcPr>
            <w:tcW w:w="9350" w:type="dxa"/>
            <w:shd w:val="pct12" w:color="auto" w:fill="auto"/>
          </w:tcPr>
          <w:p w14:paraId="15D652FB" w14:textId="77777777" w:rsidR="00D65BD4" w:rsidRPr="00D65BD4" w:rsidRDefault="00D65BD4" w:rsidP="00D65BD4">
            <w:pPr>
              <w:spacing w:before="120" w:after="240"/>
              <w:rPr>
                <w:rFonts w:eastAsia="SimSun"/>
                <w:b/>
                <w:i/>
                <w:iCs/>
              </w:rPr>
            </w:pPr>
            <w:r w:rsidRPr="00D65BD4">
              <w:rPr>
                <w:rFonts w:eastAsia="SimSun"/>
                <w:b/>
                <w:i/>
                <w:iCs/>
              </w:rPr>
              <w:t>[NPRR1010, NPRR1014, and NPRR1029:  Replace applicable portions of paragraph (11) above with the following upon system implementation of the Real-Time Co-Optimization (RTC) project for NPRR1010; or upon system implementation for NPRR1014 or NPRR1029:]</w:t>
            </w:r>
          </w:p>
          <w:p w14:paraId="5A3A2BAB" w14:textId="77777777" w:rsidR="00D65BD4" w:rsidRPr="00D65BD4" w:rsidRDefault="00D65BD4" w:rsidP="00D65BD4">
            <w:pPr>
              <w:spacing w:after="240"/>
              <w:ind w:left="720" w:hanging="720"/>
              <w:rPr>
                <w:rFonts w:eastAsia="SimSun"/>
              </w:rPr>
            </w:pPr>
            <w:r w:rsidRPr="00D65BD4">
              <w:rPr>
                <w:rFonts w:eastAsia="SimSun"/>
              </w:rPr>
              <w:t>(11)</w:t>
            </w:r>
            <w:r w:rsidRPr="00D65BD4">
              <w:rPr>
                <w:rFonts w:eastAsia="SimSun"/>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0CA925C0" w14:textId="77777777" w:rsidR="00D65BD4" w:rsidRPr="00D65BD4" w:rsidRDefault="00D65BD4" w:rsidP="00D65BD4">
      <w:pPr>
        <w:spacing w:before="240" w:after="240"/>
        <w:ind w:left="720" w:hanging="720"/>
        <w:rPr>
          <w:rFonts w:eastAsia="SimSun"/>
        </w:rPr>
      </w:pPr>
      <w:r w:rsidRPr="00D65BD4">
        <w:rPr>
          <w:rFonts w:eastAsia="SimSun"/>
        </w:rPr>
        <w:t>(12)</w:t>
      </w:r>
      <w:r w:rsidRPr="00D65BD4">
        <w:rPr>
          <w:rFonts w:eastAsia="SimSun"/>
        </w:rPr>
        <w:tab/>
        <w:t>A QSE representing an ESR shall provide the following Real-Time telemetry data to ERCOT for each ESR:</w:t>
      </w:r>
    </w:p>
    <w:p w14:paraId="5019E6EE"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Maximum Operating State of Charge, in MWh;</w:t>
      </w:r>
    </w:p>
    <w:p w14:paraId="0CBD0A70"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Minimum Operating State of Charge, in MWh;</w:t>
      </w:r>
    </w:p>
    <w:p w14:paraId="4B461339"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State of Charge, in MWh;</w:t>
      </w:r>
    </w:p>
    <w:p w14:paraId="5A5C55CF"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Maximum Operating Discharge Power Limit, in MW; and</w:t>
      </w:r>
    </w:p>
    <w:p w14:paraId="2354D9D1" w14:textId="77777777" w:rsidR="00D65BD4" w:rsidRPr="00D65BD4" w:rsidRDefault="00D65BD4" w:rsidP="00D65BD4">
      <w:pPr>
        <w:spacing w:after="240"/>
        <w:ind w:left="1440" w:hanging="720"/>
        <w:rPr>
          <w:rFonts w:eastAsia="SimSun"/>
        </w:rPr>
      </w:pPr>
      <w:r w:rsidRPr="00D65BD4">
        <w:rPr>
          <w:rFonts w:eastAsia="SimSun"/>
        </w:rPr>
        <w:t>(e)</w:t>
      </w:r>
      <w:r w:rsidRPr="00D65BD4">
        <w:rPr>
          <w:rFonts w:eastAsia="SimSun"/>
        </w:rPr>
        <w:tab/>
        <w:t>Maximum Operating Charge Power Limit, in MW.</w:t>
      </w:r>
    </w:p>
    <w:p w14:paraId="0934E4D2" w14:textId="77777777" w:rsidR="00D65BD4" w:rsidRPr="00D65BD4" w:rsidRDefault="00D65BD4" w:rsidP="00D65BD4">
      <w:pPr>
        <w:spacing w:after="240"/>
        <w:ind w:left="720" w:hanging="720"/>
        <w:rPr>
          <w:rFonts w:eastAsia="SimSun"/>
        </w:rPr>
      </w:pPr>
      <w:r w:rsidRPr="00D65BD4">
        <w:rPr>
          <w:rFonts w:eastAsia="SimSun"/>
        </w:rPr>
        <w:t>(13)</w:t>
      </w:r>
      <w:r w:rsidRPr="00D65BD4">
        <w:rPr>
          <w:rFonts w:eastAsia="SimSun"/>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32D2DD29" w14:textId="77777777" w:rsidTr="0003786F">
        <w:trPr>
          <w:trHeight w:val="566"/>
        </w:trPr>
        <w:tc>
          <w:tcPr>
            <w:tcW w:w="9350" w:type="dxa"/>
            <w:shd w:val="pct12" w:color="auto" w:fill="auto"/>
          </w:tcPr>
          <w:p w14:paraId="4D3B011D" w14:textId="77777777" w:rsidR="00D65BD4" w:rsidRPr="00D65BD4" w:rsidRDefault="00D65BD4" w:rsidP="00D65BD4">
            <w:pPr>
              <w:spacing w:before="60" w:after="240"/>
              <w:rPr>
                <w:rFonts w:eastAsia="SimSun"/>
                <w:b/>
                <w:i/>
                <w:iCs/>
              </w:rPr>
            </w:pPr>
            <w:r w:rsidRPr="00D65BD4">
              <w:rPr>
                <w:rFonts w:eastAsia="SimSun"/>
                <w:b/>
                <w:i/>
                <w:iCs/>
              </w:rPr>
              <w:lastRenderedPageBreak/>
              <w:t>[NPRR1077:  Insert paragraphs (14)-(16) below upon system implementation:]</w:t>
            </w:r>
          </w:p>
          <w:p w14:paraId="6BA6918B" w14:textId="77777777" w:rsidR="00D65BD4" w:rsidRPr="00D65BD4" w:rsidRDefault="00D65BD4" w:rsidP="00D65BD4">
            <w:pPr>
              <w:spacing w:before="240" w:after="240"/>
              <w:ind w:left="720" w:hanging="720"/>
              <w:rPr>
                <w:rFonts w:eastAsia="SimSun"/>
              </w:rPr>
            </w:pPr>
            <w:r w:rsidRPr="00D65BD4">
              <w:rPr>
                <w:rFonts w:eastAsia="SimSun"/>
              </w:rPr>
              <w:t>(14)</w:t>
            </w:r>
            <w:r w:rsidRPr="00D65BD4">
              <w:rPr>
                <w:rFonts w:eastAsia="SimSun"/>
              </w:rPr>
              <w:tab/>
              <w:t>Except as provided in paragraph (15) below, a QSE representing a Settlement Only Generator (SOG) shall provide ERCOT the following Real-Time telemetry:</w:t>
            </w:r>
          </w:p>
          <w:p w14:paraId="702A83CB"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Net real power injection at the Point of Interconnection (POI) or Point of Common Coupling (POCC) for each site with one or more SOGs;</w:t>
            </w:r>
          </w:p>
          <w:p w14:paraId="2A0EFE28"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For any site with one or more ESSs that are registered as an SOG, net real power withdrawal at the POI or POCC;</w:t>
            </w:r>
          </w:p>
          <w:p w14:paraId="1C38FE4E"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For each inverter at the site, gross real power output measured at the generator terminals for all SOGs that are located behind that inverter, separately aggregated by fuel type;</w:t>
            </w:r>
          </w:p>
          <w:p w14:paraId="5180AB89"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For SOGs at the same site that are not located behind an inverter, gross real power output measured at the generator terminals for all SOGs, separately aggregated by fuel type;</w:t>
            </w:r>
          </w:p>
          <w:p w14:paraId="50417F42" w14:textId="77777777" w:rsidR="00D65BD4" w:rsidRPr="00D65BD4" w:rsidRDefault="00D65BD4" w:rsidP="00D65BD4">
            <w:pPr>
              <w:spacing w:after="240"/>
              <w:ind w:left="1440" w:hanging="720"/>
              <w:rPr>
                <w:rFonts w:eastAsia="SimSun"/>
              </w:rPr>
            </w:pPr>
            <w:r w:rsidRPr="00D65BD4">
              <w:rPr>
                <w:rFonts w:eastAsia="SimSun"/>
              </w:rPr>
              <w:t>(e)</w:t>
            </w:r>
            <w:r w:rsidRPr="00D65BD4">
              <w:rPr>
                <w:rFonts w:eastAsia="SimSun"/>
              </w:rPr>
              <w:tab/>
              <w:t>For any site with one or more ESSs registered as an SOG, for each inverter, gross real power withdrawal by all such ESSs that are located behind that inverter, as measured at the generator terminals; and</w:t>
            </w:r>
          </w:p>
          <w:p w14:paraId="7BBBF4AB" w14:textId="77777777" w:rsidR="00D65BD4" w:rsidRPr="00D65BD4" w:rsidRDefault="00D65BD4" w:rsidP="00D65BD4">
            <w:pPr>
              <w:spacing w:after="240"/>
              <w:ind w:left="1440" w:hanging="720"/>
              <w:rPr>
                <w:rFonts w:eastAsia="SimSun"/>
              </w:rPr>
            </w:pPr>
            <w:r w:rsidRPr="00D65BD4">
              <w:rPr>
                <w:rFonts w:eastAsia="SimSun"/>
              </w:rPr>
              <w:t>(f)</w:t>
            </w:r>
            <w:r w:rsidRPr="00D65BD4">
              <w:rPr>
                <w:rFonts w:eastAsia="SimSun"/>
              </w:rPr>
              <w:tab/>
              <w:t>Generator breaker status.</w:t>
            </w:r>
          </w:p>
          <w:p w14:paraId="74A64153" w14:textId="77777777" w:rsidR="00D65BD4" w:rsidRPr="00D65BD4" w:rsidRDefault="00D65BD4" w:rsidP="00D65BD4">
            <w:pPr>
              <w:spacing w:after="240"/>
              <w:ind w:left="720" w:hanging="720"/>
              <w:rPr>
                <w:rFonts w:eastAsia="SimSun"/>
              </w:rPr>
            </w:pPr>
            <w:r w:rsidRPr="00D65BD4">
              <w:rPr>
                <w:rFonts w:eastAsia="SimSun"/>
              </w:rPr>
              <w:t>(15)</w:t>
            </w:r>
            <w:r w:rsidRPr="00D65BD4">
              <w:rPr>
                <w:rFonts w:eastAsia="SimSun"/>
              </w:rPr>
              <w:tab/>
              <w:t>A QSE is not required to provide telemetry for a Settlement Only Distribution Generator (SODG) if:</w:t>
            </w:r>
          </w:p>
          <w:p w14:paraId="2924FB13"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 xml:space="preserve">The site that includes the SODG has not exported more than 10 MWh in any calendar year, exclusive of any energy exported during any Settlement Interval in which an ERCOT-declared Energy Emergency Alert (EEA) is in effect; </w:t>
            </w:r>
          </w:p>
          <w:p w14:paraId="0AC0CD5D"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The QSE or Resource Entity for the SODG has submitted a written request to ERCOT seeking an exemption from the telemetry requirements under this paragraph; and</w:t>
            </w:r>
          </w:p>
          <w:p w14:paraId="21932AE0"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 xml:space="preserve">ERCOT has provided the QSE or Resource Entity written confirmation that the SODG is exempt from providing telemetry under this paragraph. </w:t>
            </w:r>
          </w:p>
          <w:p w14:paraId="25E08ECC" w14:textId="77777777" w:rsidR="00D65BD4" w:rsidRPr="00D65BD4" w:rsidRDefault="00D65BD4" w:rsidP="00D65BD4">
            <w:pPr>
              <w:spacing w:after="240"/>
              <w:ind w:left="720" w:hanging="720"/>
              <w:rPr>
                <w:rFonts w:eastAsia="SimSun"/>
              </w:rPr>
            </w:pPr>
            <w:r w:rsidRPr="00D65BD4">
              <w:rPr>
                <w:rFonts w:eastAsia="SimSun"/>
              </w:rPr>
              <w:t>(16)</w:t>
            </w:r>
            <w:r w:rsidRPr="00D65BD4">
              <w:rPr>
                <w:rFonts w:eastAsia="SimSun"/>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w:t>
            </w:r>
          </w:p>
        </w:tc>
      </w:tr>
    </w:tbl>
    <w:p w14:paraId="5E7B3872" w14:textId="77777777" w:rsidR="00D65BD4" w:rsidRPr="00D65BD4" w:rsidRDefault="00D65BD4" w:rsidP="00D65BD4">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65BD4" w:rsidRPr="00D65BD4" w14:paraId="4DC498E8" w14:textId="77777777" w:rsidTr="0003786F">
        <w:trPr>
          <w:trHeight w:val="206"/>
        </w:trPr>
        <w:tc>
          <w:tcPr>
            <w:tcW w:w="9360" w:type="dxa"/>
            <w:shd w:val="pct12" w:color="auto" w:fill="auto"/>
          </w:tcPr>
          <w:p w14:paraId="3831635A" w14:textId="77777777" w:rsidR="00D65BD4" w:rsidRPr="00D65BD4" w:rsidRDefault="00D65BD4" w:rsidP="00D65BD4">
            <w:pPr>
              <w:spacing w:before="120" w:after="240"/>
              <w:rPr>
                <w:rFonts w:eastAsia="SimSun"/>
                <w:b/>
                <w:i/>
                <w:iCs/>
              </w:rPr>
            </w:pPr>
            <w:r w:rsidRPr="00D65BD4">
              <w:rPr>
                <w:rFonts w:eastAsia="SimSun"/>
                <w:b/>
                <w:i/>
                <w:iCs/>
              </w:rPr>
              <w:lastRenderedPageBreak/>
              <w:t>[NPRR885:  Insert paragraph (17) below upon system implementation:]</w:t>
            </w:r>
          </w:p>
          <w:p w14:paraId="59BD49C9" w14:textId="77777777" w:rsidR="00D65BD4" w:rsidRPr="00D65BD4" w:rsidRDefault="00D65BD4" w:rsidP="00D65BD4">
            <w:pPr>
              <w:spacing w:before="240" w:after="240"/>
              <w:ind w:left="720" w:hanging="720"/>
              <w:rPr>
                <w:rFonts w:eastAsia="SimSun"/>
              </w:rPr>
            </w:pPr>
            <w:r w:rsidRPr="00D65BD4">
              <w:rPr>
                <w:rFonts w:eastAsia="SimSun"/>
              </w:rPr>
              <w:t>(17)</w:t>
            </w:r>
            <w:r w:rsidRPr="00D65BD4">
              <w:rPr>
                <w:rFonts w:eastAsia="SimSun"/>
              </w:rPr>
              <w:tab/>
              <w:t>A QSE representing a Must-Run Alternative (MRA) shall telemeter the MRA MW currently available (unloaded) and not included in the HSL.</w:t>
            </w:r>
          </w:p>
        </w:tc>
      </w:tr>
    </w:tbl>
    <w:p w14:paraId="0A2AE3E9" w14:textId="77777777" w:rsidR="00D65BD4" w:rsidRPr="00D65BD4" w:rsidRDefault="00D65BD4" w:rsidP="00D65BD4">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2DD50A7E" w14:textId="77777777" w:rsidTr="0003786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A761D24" w14:textId="77777777" w:rsidR="00D65BD4" w:rsidRPr="00D65BD4" w:rsidRDefault="00D65BD4" w:rsidP="00D65BD4">
            <w:pPr>
              <w:spacing w:before="120" w:after="240"/>
              <w:rPr>
                <w:rFonts w:eastAsia="SimSun"/>
                <w:b/>
                <w:i/>
                <w:iCs/>
              </w:rPr>
            </w:pPr>
            <w:r w:rsidRPr="00D65BD4">
              <w:rPr>
                <w:rFonts w:eastAsia="SimSun"/>
                <w:b/>
                <w:i/>
                <w:iCs/>
              </w:rPr>
              <w:t>[NPRR1029:  Insert paragraph (18) below upon system implementation:]</w:t>
            </w:r>
          </w:p>
          <w:p w14:paraId="1048AA19" w14:textId="77777777" w:rsidR="00D65BD4" w:rsidRPr="00D65BD4" w:rsidRDefault="00D65BD4" w:rsidP="00D65BD4">
            <w:pPr>
              <w:spacing w:before="240" w:after="240"/>
              <w:ind w:left="720" w:hanging="720"/>
              <w:rPr>
                <w:rFonts w:eastAsia="SimSun"/>
              </w:rPr>
            </w:pPr>
            <w:r w:rsidRPr="00D65BD4">
              <w:rPr>
                <w:rFonts w:eastAsia="SimSun"/>
              </w:rPr>
              <w:t>(18)</w:t>
            </w:r>
            <w:r w:rsidRPr="00D65BD4">
              <w:rPr>
                <w:rFonts w:eastAsia="SimSun"/>
              </w:rPr>
              <w:tab/>
              <w:t>A QSE representing a DC-Coupled Resource shall provide the following Real-Time telemetry data in addition to that required for other ESRs:</w:t>
            </w:r>
          </w:p>
          <w:p w14:paraId="4EB24784"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286E62E7"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Gross AC MW capability of the intermittent renewable generation component of the DC-Coupled Resource, based on Real-Time conditions.</w:t>
            </w:r>
          </w:p>
        </w:tc>
      </w:tr>
    </w:tbl>
    <w:p w14:paraId="61003DB1" w14:textId="77777777" w:rsidR="00D65BD4" w:rsidRPr="00D65BD4" w:rsidRDefault="00D65BD4" w:rsidP="00D65BD4">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0BBB414B" w14:textId="77777777" w:rsidTr="0003786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14B98CC" w14:textId="77777777" w:rsidR="00D65BD4" w:rsidRPr="00D65BD4" w:rsidRDefault="00D65BD4" w:rsidP="00D65BD4">
            <w:pPr>
              <w:spacing w:before="120" w:after="240"/>
              <w:rPr>
                <w:rFonts w:eastAsia="SimSun"/>
                <w:b/>
                <w:i/>
                <w:iCs/>
              </w:rPr>
            </w:pPr>
            <w:r w:rsidRPr="00D65BD4">
              <w:rPr>
                <w:rFonts w:eastAsia="SimSun"/>
                <w:b/>
                <w:i/>
                <w:iCs/>
              </w:rPr>
              <w:t>[NPRR995:  Insert paragraph (19) below upon system implementation:]</w:t>
            </w:r>
          </w:p>
          <w:p w14:paraId="2C31C0B9" w14:textId="77777777" w:rsidR="00D65BD4" w:rsidRPr="00D65BD4" w:rsidRDefault="00D65BD4" w:rsidP="00D65BD4">
            <w:pPr>
              <w:spacing w:before="240" w:after="240"/>
              <w:ind w:left="720" w:hanging="720"/>
              <w:rPr>
                <w:rFonts w:eastAsia="SimSun"/>
                <w:iCs/>
              </w:rPr>
            </w:pPr>
            <w:r w:rsidRPr="00D65BD4">
              <w:rPr>
                <w:rFonts w:eastAsia="SimSun"/>
              </w:rPr>
              <w:t>(19)</w:t>
            </w:r>
            <w:r w:rsidRPr="00D65BD4">
              <w:rPr>
                <w:rFonts w:eastAsia="SimSun"/>
              </w:rPr>
              <w:tab/>
              <w:t xml:space="preserve">A QSE representing a Settlement Only Energy Storage System (SOESS) that elects to include the </w:t>
            </w:r>
            <w:proofErr w:type="spellStart"/>
            <w:r w:rsidRPr="00D65BD4">
              <w:rPr>
                <w:rFonts w:eastAsia="SimSun"/>
              </w:rPr>
              <w:t>net</w:t>
            </w:r>
            <w:proofErr w:type="spellEnd"/>
            <w:r w:rsidRPr="00D65BD4">
              <w:rPr>
                <w:rFonts w:eastAsia="SimSun"/>
              </w:rPr>
              <w:t xml:space="preserve"> generation and/or net withdrawals of the SOESS in the estimate of Real-Time Liability (RTL) shall provide ERCOT Real-Time telemetry of the </w:t>
            </w:r>
            <w:proofErr w:type="spellStart"/>
            <w:r w:rsidRPr="00D65BD4">
              <w:rPr>
                <w:rFonts w:eastAsia="SimSun"/>
              </w:rPr>
              <w:t>net</w:t>
            </w:r>
            <w:proofErr w:type="spellEnd"/>
            <w:r w:rsidRPr="00D65BD4">
              <w:rPr>
                <w:rFonts w:eastAsia="SimSun"/>
              </w:rPr>
              <w:t xml:space="preserve"> generation and/or net withdrawals of the SOESS.</w:t>
            </w:r>
          </w:p>
        </w:tc>
      </w:tr>
    </w:tbl>
    <w:p w14:paraId="4C6A23BE" w14:textId="77777777" w:rsidR="00A27B8D" w:rsidRPr="00A27B8D" w:rsidRDefault="00A27B8D" w:rsidP="00A27B8D">
      <w:pPr>
        <w:keepNext/>
        <w:widowControl w:val="0"/>
        <w:tabs>
          <w:tab w:val="left" w:pos="1260"/>
        </w:tabs>
        <w:spacing w:before="480" w:after="240"/>
        <w:ind w:left="1267" w:hanging="1267"/>
        <w:outlineLvl w:val="3"/>
        <w:rPr>
          <w:b/>
          <w:bCs/>
          <w:snapToGrid w:val="0"/>
          <w:szCs w:val="20"/>
        </w:rPr>
      </w:pPr>
      <w:bookmarkStart w:id="1742" w:name="_Toc175157384"/>
      <w:bookmarkStart w:id="1743" w:name="_Hlk102562855"/>
      <w:bookmarkStart w:id="1744" w:name="_Toc135992286"/>
      <w:r w:rsidRPr="00A27B8D">
        <w:rPr>
          <w:b/>
          <w:bCs/>
          <w:snapToGrid w:val="0"/>
          <w:szCs w:val="20"/>
        </w:rPr>
        <w:t>6.5.7.3</w:t>
      </w:r>
      <w:r w:rsidRPr="00A27B8D">
        <w:rPr>
          <w:b/>
          <w:bCs/>
          <w:snapToGrid w:val="0"/>
          <w:szCs w:val="20"/>
        </w:rPr>
        <w:tab/>
      </w:r>
      <w:bookmarkStart w:id="1745" w:name="_Hlk175729702"/>
      <w:r w:rsidRPr="00A27B8D">
        <w:rPr>
          <w:b/>
          <w:bCs/>
          <w:snapToGrid w:val="0"/>
          <w:szCs w:val="20"/>
        </w:rPr>
        <w:t>Security Constrained Economic Dispatch</w:t>
      </w:r>
      <w:bookmarkEnd w:id="1742"/>
    </w:p>
    <w:bookmarkEnd w:id="1745"/>
    <w:p w14:paraId="1EEA12EE" w14:textId="77777777" w:rsidR="00A27B8D" w:rsidRPr="00A27B8D" w:rsidRDefault="00A27B8D" w:rsidP="00A27B8D">
      <w:pPr>
        <w:spacing w:after="240"/>
        <w:ind w:left="720" w:hanging="720"/>
        <w:rPr>
          <w:szCs w:val="20"/>
        </w:rPr>
      </w:pPr>
      <w:r w:rsidRPr="00A27B8D">
        <w:rPr>
          <w:iCs/>
          <w:szCs w:val="20"/>
        </w:rPr>
        <w:t>(1)</w:t>
      </w:r>
      <w:r w:rsidRPr="00A27B8D">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14E50550" w14:textId="77777777" w:rsidR="00A27B8D" w:rsidRPr="00A27B8D" w:rsidRDefault="00A27B8D" w:rsidP="00A27B8D">
      <w:pPr>
        <w:spacing w:after="240"/>
        <w:ind w:left="720" w:hanging="720"/>
        <w:rPr>
          <w:szCs w:val="20"/>
        </w:rPr>
      </w:pPr>
      <w:r w:rsidRPr="00A27B8D">
        <w:rPr>
          <w:szCs w:val="20"/>
        </w:rPr>
        <w:lastRenderedPageBreak/>
        <w:t>(2)</w:t>
      </w:r>
      <w:r w:rsidRPr="00A27B8D">
        <w:rPr>
          <w:szCs w:val="20"/>
        </w:rPr>
        <w:tab/>
        <w:t>The SCED solution must monitor cumulative deployment of Regulation Services and ensure that Regulation Services deployment is minimized over time.</w:t>
      </w:r>
    </w:p>
    <w:p w14:paraId="3109812A" w14:textId="77777777" w:rsidR="00A27B8D" w:rsidRPr="00A27B8D" w:rsidRDefault="00A27B8D" w:rsidP="00A27B8D">
      <w:pPr>
        <w:spacing w:before="240" w:after="240"/>
        <w:ind w:left="720" w:hanging="720"/>
      </w:pPr>
      <w:r w:rsidRPr="00A27B8D">
        <w:t>(3)</w:t>
      </w:r>
      <w:r w:rsidRPr="00A27B8D">
        <w:tab/>
        <w:t>In the Generation To Be Dispatched (GTBD) determined by LFC, ERCOT shall subtract the sum of the telemetered net real power consumption from all Controllable Load Resources available to SCED.</w:t>
      </w:r>
    </w:p>
    <w:p w14:paraId="54ACFD73" w14:textId="77777777" w:rsidR="00A27B8D" w:rsidRPr="00A27B8D" w:rsidRDefault="00A27B8D" w:rsidP="00A27B8D">
      <w:pPr>
        <w:spacing w:after="240"/>
        <w:ind w:left="720" w:hanging="720"/>
        <w:rPr>
          <w:szCs w:val="20"/>
        </w:rPr>
      </w:pPr>
      <w:r w:rsidRPr="00A27B8D">
        <w:rPr>
          <w:szCs w:val="20"/>
        </w:rPr>
        <w:t>(4)</w:t>
      </w:r>
      <w:r w:rsidRPr="00A27B8D">
        <w:rPr>
          <w:szCs w:val="20"/>
        </w:rPr>
        <w:tab/>
        <w:t xml:space="preserve">For use as SCED inputs, ERCOT shall use the available capacity of all committed Generation Resources by creating proxy Energy Offer Curves for certain Resources as follows: </w:t>
      </w:r>
    </w:p>
    <w:p w14:paraId="0B8412C7" w14:textId="77777777" w:rsidR="00A27B8D" w:rsidRPr="00A27B8D" w:rsidRDefault="00A27B8D" w:rsidP="00A27B8D">
      <w:pPr>
        <w:spacing w:after="240"/>
        <w:ind w:left="1440" w:hanging="720"/>
        <w:rPr>
          <w:szCs w:val="20"/>
        </w:rPr>
      </w:pPr>
      <w:r w:rsidRPr="00A27B8D">
        <w:rPr>
          <w:szCs w:val="20"/>
        </w:rPr>
        <w:t>(a)</w:t>
      </w:r>
      <w:r w:rsidRPr="00A27B8D">
        <w:rPr>
          <w:szCs w:val="20"/>
        </w:rPr>
        <w:tab/>
        <w:t>Non-IRRs and Dynamically Scheduled Resources (DSRs) without Energy Offer Curves</w:t>
      </w:r>
    </w:p>
    <w:p w14:paraId="64D10248" w14:textId="77777777" w:rsidR="00A27B8D" w:rsidRPr="00A27B8D" w:rsidRDefault="00A27B8D" w:rsidP="00A27B8D">
      <w:pPr>
        <w:spacing w:after="240"/>
        <w:ind w:left="2160" w:hanging="720"/>
        <w:rPr>
          <w:szCs w:val="20"/>
        </w:rPr>
      </w:pPr>
      <w:r w:rsidRPr="00A27B8D">
        <w:rPr>
          <w:szCs w:val="20"/>
        </w:rPr>
        <w:t>(i)</w:t>
      </w:r>
      <w:r w:rsidRPr="00A27B8D">
        <w:rPr>
          <w:szCs w:val="20"/>
        </w:rPr>
        <w:tab/>
        <w:t>ERCOT shall create a monotonically increasing proxy Energy Offer Curve as described below for:</w:t>
      </w:r>
    </w:p>
    <w:p w14:paraId="41516184" w14:textId="77777777" w:rsidR="00A27B8D" w:rsidRPr="00A27B8D" w:rsidRDefault="00A27B8D" w:rsidP="00A27B8D">
      <w:pPr>
        <w:spacing w:after="240"/>
        <w:ind w:left="2880" w:hanging="720"/>
        <w:rPr>
          <w:szCs w:val="20"/>
        </w:rPr>
      </w:pPr>
      <w:r w:rsidRPr="00A27B8D">
        <w:rPr>
          <w:szCs w:val="20"/>
        </w:rPr>
        <w:t>(A)</w:t>
      </w:r>
      <w:r w:rsidRPr="00A27B8D">
        <w:rPr>
          <w:szCs w:val="20"/>
        </w:rPr>
        <w:tab/>
        <w:t>Each non-IRR for which its QSE has submitted an Output Schedule instead of an Energy Offer Curve; and</w:t>
      </w:r>
    </w:p>
    <w:p w14:paraId="6A16EB3A" w14:textId="77777777" w:rsidR="00A27B8D" w:rsidRPr="00A27B8D" w:rsidRDefault="00A27B8D" w:rsidP="00A27B8D">
      <w:pPr>
        <w:spacing w:after="240"/>
        <w:ind w:left="2880" w:hanging="720"/>
        <w:rPr>
          <w:szCs w:val="20"/>
        </w:rPr>
      </w:pPr>
      <w:r w:rsidRPr="00A27B8D">
        <w:rPr>
          <w:szCs w:val="20"/>
        </w:rPr>
        <w:t>(B)</w:t>
      </w:r>
      <w:r w:rsidRPr="00A27B8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27B8D" w:rsidRPr="00A27B8D" w14:paraId="0F7B2F3A" w14:textId="77777777" w:rsidTr="0003786F">
        <w:trPr>
          <w:jc w:val="center"/>
        </w:trPr>
        <w:tc>
          <w:tcPr>
            <w:tcW w:w="3780" w:type="dxa"/>
          </w:tcPr>
          <w:p w14:paraId="0C4B0DF4" w14:textId="77777777" w:rsidR="00A27B8D" w:rsidRPr="00A27B8D" w:rsidRDefault="00A27B8D" w:rsidP="00A27B8D">
            <w:pPr>
              <w:spacing w:after="120"/>
              <w:rPr>
                <w:b/>
                <w:iCs/>
                <w:sz w:val="20"/>
                <w:szCs w:val="20"/>
              </w:rPr>
            </w:pPr>
            <w:r w:rsidRPr="00A27B8D">
              <w:rPr>
                <w:b/>
                <w:iCs/>
                <w:sz w:val="20"/>
                <w:szCs w:val="20"/>
              </w:rPr>
              <w:t>MW</w:t>
            </w:r>
          </w:p>
        </w:tc>
        <w:tc>
          <w:tcPr>
            <w:tcW w:w="2520" w:type="dxa"/>
          </w:tcPr>
          <w:p w14:paraId="3663031D" w14:textId="77777777" w:rsidR="00A27B8D" w:rsidRPr="00A27B8D" w:rsidRDefault="00A27B8D" w:rsidP="00A27B8D">
            <w:pPr>
              <w:spacing w:after="120"/>
              <w:rPr>
                <w:b/>
                <w:iCs/>
                <w:sz w:val="20"/>
                <w:szCs w:val="20"/>
              </w:rPr>
            </w:pPr>
            <w:r w:rsidRPr="00A27B8D">
              <w:rPr>
                <w:b/>
                <w:iCs/>
                <w:sz w:val="20"/>
                <w:szCs w:val="20"/>
              </w:rPr>
              <w:t>Price (per MWh)</w:t>
            </w:r>
          </w:p>
        </w:tc>
      </w:tr>
      <w:tr w:rsidR="00A27B8D" w:rsidRPr="00A27B8D" w14:paraId="6FFF53B5" w14:textId="77777777" w:rsidTr="0003786F">
        <w:trPr>
          <w:jc w:val="center"/>
        </w:trPr>
        <w:tc>
          <w:tcPr>
            <w:tcW w:w="3780" w:type="dxa"/>
          </w:tcPr>
          <w:p w14:paraId="03CF86B0" w14:textId="77777777" w:rsidR="00A27B8D" w:rsidRPr="00A27B8D" w:rsidRDefault="00A27B8D" w:rsidP="00A27B8D">
            <w:pPr>
              <w:spacing w:after="60"/>
              <w:rPr>
                <w:iCs/>
                <w:sz w:val="20"/>
                <w:szCs w:val="20"/>
              </w:rPr>
            </w:pPr>
            <w:r w:rsidRPr="00A27B8D">
              <w:rPr>
                <w:iCs/>
                <w:sz w:val="20"/>
                <w:szCs w:val="20"/>
              </w:rPr>
              <w:t>HSL</w:t>
            </w:r>
          </w:p>
        </w:tc>
        <w:tc>
          <w:tcPr>
            <w:tcW w:w="2520" w:type="dxa"/>
          </w:tcPr>
          <w:p w14:paraId="4B6EAD68" w14:textId="77777777" w:rsidR="00A27B8D" w:rsidRPr="00A27B8D" w:rsidRDefault="00A27B8D" w:rsidP="00A27B8D">
            <w:pPr>
              <w:spacing w:after="60"/>
              <w:rPr>
                <w:iCs/>
                <w:sz w:val="20"/>
                <w:szCs w:val="20"/>
              </w:rPr>
            </w:pPr>
            <w:r w:rsidRPr="00A27B8D">
              <w:rPr>
                <w:iCs/>
                <w:sz w:val="20"/>
                <w:szCs w:val="20"/>
              </w:rPr>
              <w:t>SWCAP</w:t>
            </w:r>
          </w:p>
        </w:tc>
      </w:tr>
      <w:tr w:rsidR="00A27B8D" w:rsidRPr="00A27B8D" w14:paraId="2E16FC75" w14:textId="77777777" w:rsidTr="0003786F">
        <w:trPr>
          <w:jc w:val="center"/>
        </w:trPr>
        <w:tc>
          <w:tcPr>
            <w:tcW w:w="3780" w:type="dxa"/>
          </w:tcPr>
          <w:p w14:paraId="313B3A4B" w14:textId="77777777" w:rsidR="00A27B8D" w:rsidRPr="00A27B8D" w:rsidRDefault="00A27B8D" w:rsidP="00A27B8D">
            <w:pPr>
              <w:spacing w:after="60"/>
              <w:rPr>
                <w:iCs/>
                <w:sz w:val="20"/>
                <w:szCs w:val="20"/>
              </w:rPr>
            </w:pPr>
            <w:r w:rsidRPr="00A27B8D">
              <w:rPr>
                <w:iCs/>
                <w:sz w:val="20"/>
                <w:szCs w:val="20"/>
              </w:rPr>
              <w:t>Output Schedule MW plus 1 MW</w:t>
            </w:r>
          </w:p>
        </w:tc>
        <w:tc>
          <w:tcPr>
            <w:tcW w:w="2520" w:type="dxa"/>
          </w:tcPr>
          <w:p w14:paraId="48382CAE" w14:textId="77777777" w:rsidR="00A27B8D" w:rsidRPr="00A27B8D" w:rsidRDefault="00A27B8D" w:rsidP="00A27B8D">
            <w:pPr>
              <w:spacing w:after="60"/>
              <w:rPr>
                <w:iCs/>
                <w:sz w:val="20"/>
                <w:szCs w:val="20"/>
              </w:rPr>
            </w:pPr>
            <w:r w:rsidRPr="00A27B8D">
              <w:rPr>
                <w:iCs/>
                <w:sz w:val="20"/>
                <w:szCs w:val="20"/>
              </w:rPr>
              <w:t>SWCAP minus $0.01</w:t>
            </w:r>
          </w:p>
        </w:tc>
      </w:tr>
      <w:tr w:rsidR="00A27B8D" w:rsidRPr="00A27B8D" w14:paraId="2A9E155F" w14:textId="77777777" w:rsidTr="0003786F">
        <w:trPr>
          <w:jc w:val="center"/>
        </w:trPr>
        <w:tc>
          <w:tcPr>
            <w:tcW w:w="3780" w:type="dxa"/>
          </w:tcPr>
          <w:p w14:paraId="42DFE7E6" w14:textId="77777777" w:rsidR="00A27B8D" w:rsidRPr="00A27B8D" w:rsidRDefault="00A27B8D" w:rsidP="00A27B8D">
            <w:pPr>
              <w:spacing w:after="60"/>
              <w:rPr>
                <w:iCs/>
                <w:sz w:val="20"/>
                <w:szCs w:val="20"/>
              </w:rPr>
            </w:pPr>
            <w:r w:rsidRPr="00A27B8D">
              <w:rPr>
                <w:iCs/>
                <w:sz w:val="20"/>
                <w:szCs w:val="20"/>
              </w:rPr>
              <w:t>Output Schedule MW</w:t>
            </w:r>
          </w:p>
        </w:tc>
        <w:tc>
          <w:tcPr>
            <w:tcW w:w="2520" w:type="dxa"/>
          </w:tcPr>
          <w:p w14:paraId="22D042C4" w14:textId="77777777" w:rsidR="00A27B8D" w:rsidRPr="00A27B8D" w:rsidRDefault="00A27B8D" w:rsidP="00A27B8D">
            <w:pPr>
              <w:spacing w:after="60"/>
              <w:rPr>
                <w:iCs/>
                <w:sz w:val="20"/>
                <w:szCs w:val="20"/>
              </w:rPr>
            </w:pPr>
            <w:r w:rsidRPr="00A27B8D">
              <w:rPr>
                <w:iCs/>
                <w:sz w:val="20"/>
                <w:szCs w:val="20"/>
              </w:rPr>
              <w:t>-$249.99</w:t>
            </w:r>
          </w:p>
        </w:tc>
      </w:tr>
      <w:tr w:rsidR="00A27B8D" w:rsidRPr="00A27B8D" w14:paraId="3F29C285" w14:textId="77777777" w:rsidTr="0003786F">
        <w:trPr>
          <w:jc w:val="center"/>
        </w:trPr>
        <w:tc>
          <w:tcPr>
            <w:tcW w:w="3780" w:type="dxa"/>
          </w:tcPr>
          <w:p w14:paraId="0DA6B1E2" w14:textId="77777777" w:rsidR="00A27B8D" w:rsidRPr="00A27B8D" w:rsidRDefault="00A27B8D" w:rsidP="00A27B8D">
            <w:pPr>
              <w:spacing w:after="60"/>
              <w:rPr>
                <w:iCs/>
                <w:sz w:val="20"/>
                <w:szCs w:val="20"/>
              </w:rPr>
            </w:pPr>
            <w:r w:rsidRPr="00A27B8D">
              <w:rPr>
                <w:iCs/>
                <w:sz w:val="20"/>
                <w:szCs w:val="20"/>
              </w:rPr>
              <w:t>LSL</w:t>
            </w:r>
          </w:p>
        </w:tc>
        <w:tc>
          <w:tcPr>
            <w:tcW w:w="2520" w:type="dxa"/>
          </w:tcPr>
          <w:p w14:paraId="4F02F2CF" w14:textId="77777777" w:rsidR="00A27B8D" w:rsidRPr="00A27B8D" w:rsidRDefault="00A27B8D" w:rsidP="00A27B8D">
            <w:pPr>
              <w:spacing w:after="60"/>
              <w:rPr>
                <w:iCs/>
                <w:sz w:val="20"/>
                <w:szCs w:val="20"/>
              </w:rPr>
            </w:pPr>
            <w:r w:rsidRPr="00A27B8D">
              <w:rPr>
                <w:iCs/>
                <w:sz w:val="20"/>
                <w:szCs w:val="20"/>
              </w:rPr>
              <w:t>-$250.00</w:t>
            </w:r>
          </w:p>
        </w:tc>
      </w:tr>
    </w:tbl>
    <w:p w14:paraId="4018418E" w14:textId="77777777" w:rsidR="00A27B8D" w:rsidRPr="00A27B8D" w:rsidRDefault="00A27B8D" w:rsidP="00A27B8D">
      <w:pPr>
        <w:spacing w:before="240" w:after="240"/>
        <w:ind w:left="1440" w:hanging="720"/>
        <w:rPr>
          <w:szCs w:val="20"/>
        </w:rPr>
      </w:pPr>
      <w:r w:rsidRPr="00A27B8D">
        <w:rPr>
          <w:szCs w:val="20"/>
        </w:rPr>
        <w:t>(b)</w:t>
      </w:r>
      <w:r w:rsidRPr="00A27B8D">
        <w:rPr>
          <w:szCs w:val="20"/>
        </w:rPr>
        <w:tab/>
        <w:t>DSRs with Energy Offer Curves</w:t>
      </w:r>
    </w:p>
    <w:p w14:paraId="7D97CB3C" w14:textId="77777777" w:rsidR="00A27B8D" w:rsidRPr="00A27B8D" w:rsidRDefault="00A27B8D" w:rsidP="00A27B8D">
      <w:pPr>
        <w:spacing w:after="240"/>
        <w:ind w:left="2160" w:hanging="720"/>
        <w:rPr>
          <w:szCs w:val="20"/>
        </w:rPr>
      </w:pPr>
      <w:r w:rsidRPr="00A27B8D">
        <w:rPr>
          <w:szCs w:val="20"/>
        </w:rPr>
        <w:t>(i)</w:t>
      </w:r>
      <w:r w:rsidRPr="00A27B8D">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A27B8D" w:rsidRPr="00A27B8D" w14:paraId="1ABC8E46" w14:textId="77777777" w:rsidTr="0003786F">
        <w:trPr>
          <w:jc w:val="center"/>
        </w:trPr>
        <w:tc>
          <w:tcPr>
            <w:tcW w:w="3825" w:type="dxa"/>
          </w:tcPr>
          <w:p w14:paraId="435CB728" w14:textId="77777777" w:rsidR="00A27B8D" w:rsidRPr="00A27B8D" w:rsidRDefault="00A27B8D" w:rsidP="00A27B8D">
            <w:pPr>
              <w:spacing w:after="120"/>
              <w:rPr>
                <w:b/>
                <w:iCs/>
                <w:sz w:val="20"/>
                <w:szCs w:val="20"/>
              </w:rPr>
            </w:pPr>
            <w:r w:rsidRPr="00A27B8D">
              <w:rPr>
                <w:b/>
                <w:iCs/>
                <w:sz w:val="20"/>
                <w:szCs w:val="20"/>
              </w:rPr>
              <w:t>MW</w:t>
            </w:r>
          </w:p>
        </w:tc>
        <w:tc>
          <w:tcPr>
            <w:tcW w:w="2565" w:type="dxa"/>
          </w:tcPr>
          <w:p w14:paraId="56EB44D5" w14:textId="77777777" w:rsidR="00A27B8D" w:rsidRPr="00A27B8D" w:rsidRDefault="00A27B8D" w:rsidP="00A27B8D">
            <w:pPr>
              <w:spacing w:after="120"/>
              <w:rPr>
                <w:b/>
                <w:iCs/>
                <w:sz w:val="20"/>
                <w:szCs w:val="20"/>
              </w:rPr>
            </w:pPr>
            <w:r w:rsidRPr="00A27B8D">
              <w:rPr>
                <w:b/>
                <w:iCs/>
                <w:sz w:val="20"/>
                <w:szCs w:val="20"/>
              </w:rPr>
              <w:t>Price (per MWh)</w:t>
            </w:r>
          </w:p>
        </w:tc>
      </w:tr>
      <w:tr w:rsidR="00A27B8D" w:rsidRPr="00A27B8D" w14:paraId="427B62AC" w14:textId="77777777" w:rsidTr="0003786F">
        <w:trPr>
          <w:jc w:val="center"/>
        </w:trPr>
        <w:tc>
          <w:tcPr>
            <w:tcW w:w="3825" w:type="dxa"/>
          </w:tcPr>
          <w:p w14:paraId="4EAAE6AD" w14:textId="77777777" w:rsidR="00A27B8D" w:rsidRPr="00A27B8D" w:rsidRDefault="00A27B8D" w:rsidP="00A27B8D">
            <w:pPr>
              <w:spacing w:after="60"/>
              <w:rPr>
                <w:iCs/>
                <w:sz w:val="20"/>
                <w:szCs w:val="20"/>
              </w:rPr>
            </w:pPr>
            <w:r w:rsidRPr="00A27B8D">
              <w:rPr>
                <w:iCs/>
                <w:sz w:val="20"/>
                <w:szCs w:val="20"/>
              </w:rPr>
              <w:t>Output Schedule MW plus 1 MW to HSL</w:t>
            </w:r>
          </w:p>
        </w:tc>
        <w:tc>
          <w:tcPr>
            <w:tcW w:w="2565" w:type="dxa"/>
          </w:tcPr>
          <w:p w14:paraId="0D604D1F" w14:textId="77777777" w:rsidR="00A27B8D" w:rsidRPr="00A27B8D" w:rsidRDefault="00A27B8D" w:rsidP="00A27B8D">
            <w:pPr>
              <w:spacing w:after="60"/>
              <w:rPr>
                <w:iCs/>
                <w:sz w:val="20"/>
                <w:szCs w:val="20"/>
              </w:rPr>
            </w:pPr>
            <w:r w:rsidRPr="00A27B8D">
              <w:rPr>
                <w:iCs/>
                <w:sz w:val="20"/>
                <w:szCs w:val="20"/>
              </w:rPr>
              <w:t>Incremental Energy Offer Curve</w:t>
            </w:r>
          </w:p>
        </w:tc>
      </w:tr>
      <w:tr w:rsidR="00A27B8D" w:rsidRPr="00A27B8D" w14:paraId="1E974A1E" w14:textId="77777777" w:rsidTr="0003786F">
        <w:trPr>
          <w:jc w:val="center"/>
        </w:trPr>
        <w:tc>
          <w:tcPr>
            <w:tcW w:w="3825" w:type="dxa"/>
          </w:tcPr>
          <w:p w14:paraId="1285341C" w14:textId="77777777" w:rsidR="00A27B8D" w:rsidRPr="00A27B8D" w:rsidRDefault="00A27B8D" w:rsidP="00A27B8D">
            <w:pPr>
              <w:spacing w:after="60"/>
              <w:rPr>
                <w:iCs/>
                <w:sz w:val="20"/>
                <w:szCs w:val="20"/>
              </w:rPr>
            </w:pPr>
            <w:r w:rsidRPr="00A27B8D">
              <w:rPr>
                <w:iCs/>
                <w:sz w:val="20"/>
                <w:szCs w:val="20"/>
              </w:rPr>
              <w:t xml:space="preserve">LSL to Output Schedule MW </w:t>
            </w:r>
          </w:p>
        </w:tc>
        <w:tc>
          <w:tcPr>
            <w:tcW w:w="2565" w:type="dxa"/>
          </w:tcPr>
          <w:p w14:paraId="1B2CBE90" w14:textId="77777777" w:rsidR="00A27B8D" w:rsidRPr="00A27B8D" w:rsidRDefault="00A27B8D" w:rsidP="00A27B8D">
            <w:pPr>
              <w:spacing w:after="60"/>
              <w:rPr>
                <w:iCs/>
                <w:sz w:val="20"/>
                <w:szCs w:val="20"/>
              </w:rPr>
            </w:pPr>
            <w:r w:rsidRPr="00A27B8D">
              <w:rPr>
                <w:iCs/>
                <w:sz w:val="20"/>
                <w:szCs w:val="20"/>
              </w:rPr>
              <w:t>Decremental Energy Offer Curve</w:t>
            </w:r>
          </w:p>
        </w:tc>
      </w:tr>
    </w:tbl>
    <w:p w14:paraId="2D033665" w14:textId="77777777" w:rsidR="00A27B8D" w:rsidRPr="00A27B8D" w:rsidRDefault="00A27B8D" w:rsidP="00A27B8D">
      <w:pPr>
        <w:spacing w:before="240" w:after="240"/>
        <w:ind w:left="1440" w:hanging="720"/>
        <w:rPr>
          <w:szCs w:val="20"/>
        </w:rPr>
      </w:pPr>
      <w:r w:rsidRPr="00A27B8D">
        <w:rPr>
          <w:szCs w:val="20"/>
        </w:rPr>
        <w:t>(c)</w:t>
      </w:r>
      <w:r w:rsidRPr="00A27B8D">
        <w:rPr>
          <w:szCs w:val="20"/>
        </w:rPr>
        <w:tab/>
        <w:t xml:space="preserve">Non-IRRs without full-range Energy Offer Curves </w:t>
      </w:r>
    </w:p>
    <w:p w14:paraId="6F4A7DD5" w14:textId="77777777" w:rsidR="00A27B8D" w:rsidRPr="00A27B8D" w:rsidRDefault="00A27B8D" w:rsidP="00A27B8D">
      <w:pPr>
        <w:spacing w:after="240"/>
        <w:ind w:left="2160" w:hanging="720"/>
        <w:rPr>
          <w:szCs w:val="20"/>
        </w:rPr>
      </w:pPr>
      <w:r w:rsidRPr="00A27B8D">
        <w:rPr>
          <w:szCs w:val="20"/>
        </w:rPr>
        <w:lastRenderedPageBreak/>
        <w:t>(i)</w:t>
      </w:r>
      <w:r w:rsidRPr="00A27B8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A27B8D" w:rsidRPr="00A27B8D" w14:paraId="1A4B6278" w14:textId="77777777" w:rsidTr="0003786F">
        <w:trPr>
          <w:jc w:val="center"/>
        </w:trPr>
        <w:tc>
          <w:tcPr>
            <w:tcW w:w="3891" w:type="dxa"/>
          </w:tcPr>
          <w:p w14:paraId="17CA369D" w14:textId="77777777" w:rsidR="00A27B8D" w:rsidRPr="00A27B8D" w:rsidRDefault="00A27B8D" w:rsidP="00A27B8D">
            <w:pPr>
              <w:spacing w:after="120"/>
              <w:rPr>
                <w:b/>
                <w:iCs/>
                <w:sz w:val="20"/>
                <w:szCs w:val="20"/>
              </w:rPr>
            </w:pPr>
            <w:r w:rsidRPr="00A27B8D">
              <w:rPr>
                <w:b/>
                <w:iCs/>
                <w:sz w:val="20"/>
                <w:szCs w:val="20"/>
              </w:rPr>
              <w:t>MW</w:t>
            </w:r>
          </w:p>
        </w:tc>
        <w:tc>
          <w:tcPr>
            <w:tcW w:w="2630" w:type="dxa"/>
          </w:tcPr>
          <w:p w14:paraId="439DDD9B" w14:textId="77777777" w:rsidR="00A27B8D" w:rsidRPr="00A27B8D" w:rsidRDefault="00A27B8D" w:rsidP="00A27B8D">
            <w:pPr>
              <w:spacing w:after="120"/>
              <w:rPr>
                <w:b/>
                <w:iCs/>
                <w:sz w:val="20"/>
                <w:szCs w:val="20"/>
              </w:rPr>
            </w:pPr>
            <w:r w:rsidRPr="00A27B8D">
              <w:rPr>
                <w:b/>
                <w:iCs/>
                <w:sz w:val="20"/>
                <w:szCs w:val="20"/>
              </w:rPr>
              <w:t>Price (per MWh)</w:t>
            </w:r>
          </w:p>
        </w:tc>
      </w:tr>
      <w:tr w:rsidR="00A27B8D" w:rsidRPr="00A27B8D" w14:paraId="32E7FBBD" w14:textId="77777777" w:rsidTr="0003786F">
        <w:trPr>
          <w:jc w:val="center"/>
        </w:trPr>
        <w:tc>
          <w:tcPr>
            <w:tcW w:w="3891" w:type="dxa"/>
          </w:tcPr>
          <w:p w14:paraId="590D634B" w14:textId="77777777" w:rsidR="00A27B8D" w:rsidRPr="00A27B8D" w:rsidRDefault="00A27B8D" w:rsidP="00A27B8D">
            <w:pPr>
              <w:spacing w:after="60"/>
              <w:rPr>
                <w:iCs/>
                <w:sz w:val="20"/>
                <w:szCs w:val="20"/>
              </w:rPr>
            </w:pPr>
            <w:r w:rsidRPr="00A27B8D">
              <w:rPr>
                <w:iCs/>
                <w:sz w:val="20"/>
                <w:szCs w:val="20"/>
              </w:rPr>
              <w:t>HSL (if more than highest MW in submitted Energy Offer Curve)</w:t>
            </w:r>
          </w:p>
        </w:tc>
        <w:tc>
          <w:tcPr>
            <w:tcW w:w="2630" w:type="dxa"/>
          </w:tcPr>
          <w:p w14:paraId="71A71BF2" w14:textId="77777777" w:rsidR="00A27B8D" w:rsidRPr="00A27B8D" w:rsidRDefault="00A27B8D" w:rsidP="00A27B8D">
            <w:pPr>
              <w:spacing w:after="60"/>
              <w:rPr>
                <w:iCs/>
                <w:sz w:val="20"/>
                <w:szCs w:val="20"/>
              </w:rPr>
            </w:pPr>
            <w:r w:rsidRPr="00A27B8D">
              <w:rPr>
                <w:iCs/>
                <w:sz w:val="20"/>
                <w:szCs w:val="20"/>
              </w:rPr>
              <w:t>Price associated with highest MW in submitted Energy Offer Curve</w:t>
            </w:r>
          </w:p>
        </w:tc>
      </w:tr>
      <w:tr w:rsidR="00A27B8D" w:rsidRPr="00A27B8D" w14:paraId="36A3B5D1" w14:textId="77777777" w:rsidTr="0003786F">
        <w:trPr>
          <w:jc w:val="center"/>
        </w:trPr>
        <w:tc>
          <w:tcPr>
            <w:tcW w:w="3891" w:type="dxa"/>
          </w:tcPr>
          <w:p w14:paraId="08B16000" w14:textId="77777777" w:rsidR="00A27B8D" w:rsidRPr="00A27B8D" w:rsidRDefault="00A27B8D" w:rsidP="00A27B8D">
            <w:pPr>
              <w:spacing w:after="60"/>
              <w:rPr>
                <w:iCs/>
                <w:sz w:val="20"/>
                <w:szCs w:val="20"/>
              </w:rPr>
            </w:pPr>
            <w:r w:rsidRPr="00A27B8D">
              <w:rPr>
                <w:iCs/>
                <w:sz w:val="20"/>
                <w:szCs w:val="20"/>
              </w:rPr>
              <w:t>Energy Offer Curve</w:t>
            </w:r>
          </w:p>
        </w:tc>
        <w:tc>
          <w:tcPr>
            <w:tcW w:w="2630" w:type="dxa"/>
          </w:tcPr>
          <w:p w14:paraId="17BC876A" w14:textId="77777777" w:rsidR="00A27B8D" w:rsidRPr="00A27B8D" w:rsidRDefault="00A27B8D" w:rsidP="00A27B8D">
            <w:pPr>
              <w:spacing w:after="60"/>
              <w:rPr>
                <w:iCs/>
                <w:sz w:val="20"/>
                <w:szCs w:val="20"/>
              </w:rPr>
            </w:pPr>
            <w:r w:rsidRPr="00A27B8D">
              <w:rPr>
                <w:iCs/>
                <w:sz w:val="20"/>
                <w:szCs w:val="20"/>
              </w:rPr>
              <w:t>Energy Offer Curve</w:t>
            </w:r>
          </w:p>
        </w:tc>
      </w:tr>
      <w:tr w:rsidR="00A27B8D" w:rsidRPr="00A27B8D" w14:paraId="51B758E4" w14:textId="77777777" w:rsidTr="0003786F">
        <w:trPr>
          <w:jc w:val="center"/>
        </w:trPr>
        <w:tc>
          <w:tcPr>
            <w:tcW w:w="3891" w:type="dxa"/>
          </w:tcPr>
          <w:p w14:paraId="4182D144" w14:textId="77777777" w:rsidR="00A27B8D" w:rsidRPr="00A27B8D" w:rsidRDefault="00A27B8D" w:rsidP="00A27B8D">
            <w:pPr>
              <w:spacing w:after="60"/>
              <w:rPr>
                <w:iCs/>
                <w:sz w:val="20"/>
                <w:szCs w:val="20"/>
              </w:rPr>
            </w:pPr>
            <w:r w:rsidRPr="00A27B8D">
              <w:rPr>
                <w:iCs/>
                <w:sz w:val="20"/>
                <w:szCs w:val="20"/>
              </w:rPr>
              <w:t>1 MW below lowest MW in Energy Offer Curve (if more than LSL)</w:t>
            </w:r>
          </w:p>
        </w:tc>
        <w:tc>
          <w:tcPr>
            <w:tcW w:w="2630" w:type="dxa"/>
          </w:tcPr>
          <w:p w14:paraId="52A2FC56" w14:textId="77777777" w:rsidR="00A27B8D" w:rsidRPr="00A27B8D" w:rsidRDefault="00A27B8D" w:rsidP="00A27B8D">
            <w:pPr>
              <w:spacing w:after="60"/>
              <w:rPr>
                <w:iCs/>
                <w:sz w:val="20"/>
                <w:szCs w:val="20"/>
              </w:rPr>
            </w:pPr>
            <w:r w:rsidRPr="00A27B8D">
              <w:rPr>
                <w:iCs/>
                <w:sz w:val="20"/>
                <w:szCs w:val="20"/>
              </w:rPr>
              <w:t>-$249.99</w:t>
            </w:r>
          </w:p>
        </w:tc>
      </w:tr>
      <w:tr w:rsidR="00A27B8D" w:rsidRPr="00A27B8D" w14:paraId="100F2BCD" w14:textId="77777777" w:rsidTr="0003786F">
        <w:trPr>
          <w:jc w:val="center"/>
        </w:trPr>
        <w:tc>
          <w:tcPr>
            <w:tcW w:w="3891" w:type="dxa"/>
          </w:tcPr>
          <w:p w14:paraId="01DA0104" w14:textId="77777777" w:rsidR="00A27B8D" w:rsidRPr="00A27B8D" w:rsidRDefault="00A27B8D" w:rsidP="00A27B8D">
            <w:pPr>
              <w:spacing w:after="60"/>
              <w:rPr>
                <w:iCs/>
                <w:sz w:val="20"/>
                <w:szCs w:val="20"/>
              </w:rPr>
            </w:pPr>
            <w:r w:rsidRPr="00A27B8D">
              <w:rPr>
                <w:iCs/>
                <w:sz w:val="20"/>
                <w:szCs w:val="20"/>
              </w:rPr>
              <w:t>LSL (if less than lowest MW in Energy Offer Curve)</w:t>
            </w:r>
          </w:p>
        </w:tc>
        <w:tc>
          <w:tcPr>
            <w:tcW w:w="2630" w:type="dxa"/>
          </w:tcPr>
          <w:p w14:paraId="2365B64B" w14:textId="77777777" w:rsidR="00A27B8D" w:rsidRPr="00A27B8D" w:rsidRDefault="00A27B8D" w:rsidP="00A27B8D">
            <w:pPr>
              <w:spacing w:after="60"/>
              <w:rPr>
                <w:iCs/>
                <w:sz w:val="20"/>
                <w:szCs w:val="20"/>
              </w:rPr>
            </w:pPr>
            <w:r w:rsidRPr="00A27B8D">
              <w:rPr>
                <w:iCs/>
                <w:sz w:val="20"/>
                <w:szCs w:val="20"/>
              </w:rPr>
              <w:t>-$250.00</w:t>
            </w:r>
          </w:p>
        </w:tc>
      </w:tr>
    </w:tbl>
    <w:p w14:paraId="311005B4" w14:textId="77777777" w:rsidR="00A27B8D" w:rsidRPr="00A27B8D" w:rsidRDefault="00A27B8D" w:rsidP="00A27B8D">
      <w:pPr>
        <w:spacing w:before="240" w:after="240"/>
        <w:ind w:left="1440" w:hanging="720"/>
        <w:rPr>
          <w:szCs w:val="20"/>
        </w:rPr>
      </w:pPr>
      <w:r w:rsidRPr="00A27B8D">
        <w:rPr>
          <w:szCs w:val="20"/>
        </w:rPr>
        <w:t>(d)</w:t>
      </w:r>
      <w:r w:rsidRPr="00A27B8D">
        <w:rPr>
          <w:szCs w:val="20"/>
        </w:rPr>
        <w:tab/>
        <w:t>IRRs</w:t>
      </w:r>
    </w:p>
    <w:p w14:paraId="4EB7A700" w14:textId="77777777" w:rsidR="00A27B8D" w:rsidRPr="00A27B8D" w:rsidRDefault="00A27B8D" w:rsidP="00A27B8D">
      <w:pPr>
        <w:spacing w:after="240"/>
        <w:ind w:left="2160" w:hanging="720"/>
        <w:rPr>
          <w:szCs w:val="20"/>
        </w:rPr>
      </w:pPr>
      <w:r w:rsidRPr="00A27B8D">
        <w:rPr>
          <w:szCs w:val="20"/>
        </w:rPr>
        <w:t>(i)</w:t>
      </w:r>
      <w:r w:rsidRPr="00A27B8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A27B8D" w:rsidRPr="00A27B8D" w14:paraId="72BA2067" w14:textId="77777777" w:rsidTr="0003786F">
        <w:trPr>
          <w:jc w:val="center"/>
        </w:trPr>
        <w:tc>
          <w:tcPr>
            <w:tcW w:w="3870" w:type="dxa"/>
          </w:tcPr>
          <w:p w14:paraId="768E9851" w14:textId="77777777" w:rsidR="00A27B8D" w:rsidRPr="00A27B8D" w:rsidRDefault="00A27B8D" w:rsidP="00A27B8D">
            <w:pPr>
              <w:spacing w:after="120"/>
              <w:rPr>
                <w:b/>
                <w:iCs/>
                <w:sz w:val="20"/>
                <w:szCs w:val="20"/>
              </w:rPr>
            </w:pPr>
            <w:r w:rsidRPr="00A27B8D">
              <w:rPr>
                <w:b/>
                <w:iCs/>
                <w:sz w:val="20"/>
                <w:szCs w:val="20"/>
              </w:rPr>
              <w:t>MW</w:t>
            </w:r>
          </w:p>
        </w:tc>
        <w:tc>
          <w:tcPr>
            <w:tcW w:w="2610" w:type="dxa"/>
          </w:tcPr>
          <w:p w14:paraId="57765C27" w14:textId="77777777" w:rsidR="00A27B8D" w:rsidRPr="00A27B8D" w:rsidRDefault="00A27B8D" w:rsidP="00A27B8D">
            <w:pPr>
              <w:spacing w:after="120"/>
              <w:rPr>
                <w:b/>
                <w:iCs/>
                <w:sz w:val="20"/>
                <w:szCs w:val="20"/>
              </w:rPr>
            </w:pPr>
            <w:r w:rsidRPr="00A27B8D">
              <w:rPr>
                <w:b/>
                <w:iCs/>
                <w:sz w:val="20"/>
                <w:szCs w:val="20"/>
              </w:rPr>
              <w:t>Price (per MWh)</w:t>
            </w:r>
          </w:p>
        </w:tc>
      </w:tr>
      <w:tr w:rsidR="00A27B8D" w:rsidRPr="00A27B8D" w14:paraId="387727DF" w14:textId="77777777" w:rsidTr="0003786F">
        <w:trPr>
          <w:jc w:val="center"/>
        </w:trPr>
        <w:tc>
          <w:tcPr>
            <w:tcW w:w="3870" w:type="dxa"/>
          </w:tcPr>
          <w:p w14:paraId="697A0042" w14:textId="77777777" w:rsidR="00A27B8D" w:rsidRPr="00A27B8D" w:rsidRDefault="00A27B8D" w:rsidP="00A27B8D">
            <w:pPr>
              <w:spacing w:after="60"/>
              <w:rPr>
                <w:iCs/>
                <w:sz w:val="20"/>
                <w:szCs w:val="20"/>
              </w:rPr>
            </w:pPr>
            <w:r w:rsidRPr="00A27B8D">
              <w:rPr>
                <w:iCs/>
                <w:sz w:val="20"/>
                <w:szCs w:val="20"/>
              </w:rPr>
              <w:t>HSL</w:t>
            </w:r>
          </w:p>
        </w:tc>
        <w:tc>
          <w:tcPr>
            <w:tcW w:w="2610" w:type="dxa"/>
          </w:tcPr>
          <w:p w14:paraId="0868D319" w14:textId="77777777" w:rsidR="00A27B8D" w:rsidRPr="00A27B8D" w:rsidRDefault="00A27B8D" w:rsidP="00A27B8D">
            <w:pPr>
              <w:spacing w:after="60"/>
              <w:rPr>
                <w:iCs/>
                <w:sz w:val="20"/>
                <w:szCs w:val="20"/>
              </w:rPr>
            </w:pPr>
            <w:r w:rsidRPr="00A27B8D">
              <w:rPr>
                <w:iCs/>
                <w:sz w:val="20"/>
                <w:szCs w:val="20"/>
              </w:rPr>
              <w:t>$1,500</w:t>
            </w:r>
          </w:p>
        </w:tc>
      </w:tr>
      <w:tr w:rsidR="00A27B8D" w:rsidRPr="00A27B8D" w14:paraId="37454A1F" w14:textId="77777777" w:rsidTr="0003786F">
        <w:trPr>
          <w:jc w:val="center"/>
        </w:trPr>
        <w:tc>
          <w:tcPr>
            <w:tcW w:w="3870" w:type="dxa"/>
          </w:tcPr>
          <w:p w14:paraId="4E415BEB" w14:textId="77777777" w:rsidR="00A27B8D" w:rsidRPr="00A27B8D" w:rsidRDefault="00A27B8D" w:rsidP="00A27B8D">
            <w:pPr>
              <w:spacing w:after="60"/>
              <w:rPr>
                <w:iCs/>
                <w:sz w:val="20"/>
                <w:szCs w:val="20"/>
              </w:rPr>
            </w:pPr>
            <w:r w:rsidRPr="00A27B8D">
              <w:rPr>
                <w:iCs/>
                <w:sz w:val="20"/>
                <w:szCs w:val="20"/>
              </w:rPr>
              <w:t>HSL minus 1 MW</w:t>
            </w:r>
          </w:p>
        </w:tc>
        <w:tc>
          <w:tcPr>
            <w:tcW w:w="2610" w:type="dxa"/>
          </w:tcPr>
          <w:p w14:paraId="3C703245" w14:textId="77777777" w:rsidR="00A27B8D" w:rsidRPr="00A27B8D" w:rsidRDefault="00A27B8D" w:rsidP="00A27B8D">
            <w:pPr>
              <w:spacing w:after="60"/>
              <w:rPr>
                <w:iCs/>
                <w:sz w:val="20"/>
                <w:szCs w:val="20"/>
              </w:rPr>
            </w:pPr>
            <w:r w:rsidRPr="00A27B8D">
              <w:rPr>
                <w:iCs/>
                <w:sz w:val="20"/>
                <w:szCs w:val="20"/>
              </w:rPr>
              <w:t>-$249.99</w:t>
            </w:r>
          </w:p>
        </w:tc>
      </w:tr>
      <w:tr w:rsidR="00A27B8D" w:rsidRPr="00A27B8D" w14:paraId="03FF14CA" w14:textId="77777777" w:rsidTr="0003786F">
        <w:trPr>
          <w:jc w:val="center"/>
        </w:trPr>
        <w:tc>
          <w:tcPr>
            <w:tcW w:w="3870" w:type="dxa"/>
          </w:tcPr>
          <w:p w14:paraId="783964EB" w14:textId="77777777" w:rsidR="00A27B8D" w:rsidRPr="00A27B8D" w:rsidRDefault="00A27B8D" w:rsidP="00A27B8D">
            <w:pPr>
              <w:spacing w:after="60"/>
              <w:rPr>
                <w:iCs/>
                <w:sz w:val="20"/>
                <w:szCs w:val="20"/>
              </w:rPr>
            </w:pPr>
            <w:r w:rsidRPr="00A27B8D">
              <w:rPr>
                <w:iCs/>
                <w:sz w:val="20"/>
                <w:szCs w:val="20"/>
              </w:rPr>
              <w:t>LSL</w:t>
            </w:r>
          </w:p>
        </w:tc>
        <w:tc>
          <w:tcPr>
            <w:tcW w:w="2610" w:type="dxa"/>
          </w:tcPr>
          <w:p w14:paraId="4CE18D85" w14:textId="77777777" w:rsidR="00A27B8D" w:rsidRPr="00A27B8D" w:rsidRDefault="00A27B8D" w:rsidP="00A27B8D">
            <w:pPr>
              <w:spacing w:after="60"/>
              <w:rPr>
                <w:iCs/>
                <w:sz w:val="20"/>
                <w:szCs w:val="20"/>
              </w:rPr>
            </w:pPr>
            <w:r w:rsidRPr="00A27B8D">
              <w:rPr>
                <w:iCs/>
                <w:sz w:val="20"/>
                <w:szCs w:val="20"/>
              </w:rPr>
              <w:t>-$250.00</w:t>
            </w:r>
          </w:p>
        </w:tc>
      </w:tr>
    </w:tbl>
    <w:p w14:paraId="6BCD4B51" w14:textId="77777777" w:rsidR="00A27B8D" w:rsidRPr="00A27B8D" w:rsidRDefault="00A27B8D" w:rsidP="00A27B8D">
      <w:pPr>
        <w:spacing w:before="240" w:after="240"/>
        <w:ind w:left="2160" w:hanging="720"/>
        <w:rPr>
          <w:szCs w:val="20"/>
        </w:rPr>
      </w:pPr>
      <w:r w:rsidRPr="00A27B8D">
        <w:rPr>
          <w:szCs w:val="20"/>
        </w:rPr>
        <w:t>(ii)</w:t>
      </w:r>
      <w:r w:rsidRPr="00A27B8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A27B8D" w:rsidRPr="00A27B8D" w14:paraId="3E9AA2E7" w14:textId="77777777" w:rsidTr="0003786F">
        <w:trPr>
          <w:jc w:val="center"/>
        </w:trPr>
        <w:tc>
          <w:tcPr>
            <w:tcW w:w="3780" w:type="dxa"/>
          </w:tcPr>
          <w:p w14:paraId="3DCF5CA2" w14:textId="77777777" w:rsidR="00A27B8D" w:rsidRPr="00A27B8D" w:rsidRDefault="00A27B8D" w:rsidP="00A27B8D">
            <w:pPr>
              <w:spacing w:after="120"/>
              <w:rPr>
                <w:b/>
                <w:iCs/>
                <w:sz w:val="20"/>
                <w:szCs w:val="20"/>
              </w:rPr>
            </w:pPr>
            <w:r w:rsidRPr="00A27B8D">
              <w:rPr>
                <w:b/>
                <w:iCs/>
                <w:sz w:val="20"/>
                <w:szCs w:val="20"/>
              </w:rPr>
              <w:t>MW</w:t>
            </w:r>
          </w:p>
        </w:tc>
        <w:tc>
          <w:tcPr>
            <w:tcW w:w="2745" w:type="dxa"/>
          </w:tcPr>
          <w:p w14:paraId="57219694" w14:textId="77777777" w:rsidR="00A27B8D" w:rsidRPr="00A27B8D" w:rsidRDefault="00A27B8D" w:rsidP="00A27B8D">
            <w:pPr>
              <w:spacing w:after="120"/>
              <w:rPr>
                <w:b/>
                <w:iCs/>
                <w:sz w:val="20"/>
                <w:szCs w:val="20"/>
              </w:rPr>
            </w:pPr>
            <w:r w:rsidRPr="00A27B8D">
              <w:rPr>
                <w:b/>
                <w:iCs/>
                <w:sz w:val="20"/>
                <w:szCs w:val="20"/>
              </w:rPr>
              <w:t>Price (per MWh)</w:t>
            </w:r>
          </w:p>
        </w:tc>
      </w:tr>
      <w:tr w:rsidR="00A27B8D" w:rsidRPr="00A27B8D" w14:paraId="33E26EE9" w14:textId="77777777" w:rsidTr="0003786F">
        <w:trPr>
          <w:jc w:val="center"/>
        </w:trPr>
        <w:tc>
          <w:tcPr>
            <w:tcW w:w="3780" w:type="dxa"/>
          </w:tcPr>
          <w:p w14:paraId="4D684A6A" w14:textId="77777777" w:rsidR="00A27B8D" w:rsidRPr="00A27B8D" w:rsidRDefault="00A27B8D" w:rsidP="00A27B8D">
            <w:pPr>
              <w:spacing w:after="60"/>
              <w:rPr>
                <w:iCs/>
                <w:sz w:val="20"/>
                <w:szCs w:val="20"/>
              </w:rPr>
            </w:pPr>
            <w:r w:rsidRPr="00A27B8D">
              <w:rPr>
                <w:iCs/>
                <w:sz w:val="20"/>
                <w:szCs w:val="20"/>
              </w:rPr>
              <w:t>HSL (if more than highest MW in submitted Energy Offer Curve)</w:t>
            </w:r>
          </w:p>
        </w:tc>
        <w:tc>
          <w:tcPr>
            <w:tcW w:w="2745" w:type="dxa"/>
          </w:tcPr>
          <w:p w14:paraId="34FB9DD3" w14:textId="77777777" w:rsidR="00A27B8D" w:rsidRPr="00A27B8D" w:rsidRDefault="00A27B8D" w:rsidP="00A27B8D">
            <w:pPr>
              <w:spacing w:after="60"/>
              <w:rPr>
                <w:iCs/>
                <w:sz w:val="20"/>
                <w:szCs w:val="20"/>
              </w:rPr>
            </w:pPr>
            <w:r w:rsidRPr="00A27B8D">
              <w:rPr>
                <w:iCs/>
                <w:sz w:val="20"/>
                <w:szCs w:val="20"/>
              </w:rPr>
              <w:t>Price associated with the highest MW in submitted Energy Offer Curve</w:t>
            </w:r>
          </w:p>
        </w:tc>
      </w:tr>
      <w:tr w:rsidR="00A27B8D" w:rsidRPr="00A27B8D" w14:paraId="3FB080C6" w14:textId="77777777" w:rsidTr="0003786F">
        <w:trPr>
          <w:jc w:val="center"/>
        </w:trPr>
        <w:tc>
          <w:tcPr>
            <w:tcW w:w="3780" w:type="dxa"/>
          </w:tcPr>
          <w:p w14:paraId="10C5B085" w14:textId="77777777" w:rsidR="00A27B8D" w:rsidRPr="00A27B8D" w:rsidRDefault="00A27B8D" w:rsidP="00A27B8D">
            <w:pPr>
              <w:spacing w:after="60"/>
              <w:rPr>
                <w:iCs/>
                <w:sz w:val="20"/>
                <w:szCs w:val="20"/>
              </w:rPr>
            </w:pPr>
            <w:r w:rsidRPr="00A27B8D">
              <w:rPr>
                <w:iCs/>
                <w:sz w:val="20"/>
                <w:szCs w:val="20"/>
              </w:rPr>
              <w:t>Energy Offer Curve</w:t>
            </w:r>
          </w:p>
        </w:tc>
        <w:tc>
          <w:tcPr>
            <w:tcW w:w="2745" w:type="dxa"/>
          </w:tcPr>
          <w:p w14:paraId="0B11A9EC" w14:textId="77777777" w:rsidR="00A27B8D" w:rsidRPr="00A27B8D" w:rsidRDefault="00A27B8D" w:rsidP="00A27B8D">
            <w:pPr>
              <w:spacing w:after="60"/>
              <w:rPr>
                <w:iCs/>
                <w:sz w:val="20"/>
                <w:szCs w:val="20"/>
              </w:rPr>
            </w:pPr>
            <w:r w:rsidRPr="00A27B8D">
              <w:rPr>
                <w:iCs/>
                <w:sz w:val="20"/>
                <w:szCs w:val="20"/>
              </w:rPr>
              <w:t>Energy Offer Curve</w:t>
            </w:r>
          </w:p>
        </w:tc>
      </w:tr>
      <w:tr w:rsidR="00A27B8D" w:rsidRPr="00A27B8D" w14:paraId="3883E765" w14:textId="77777777" w:rsidTr="0003786F">
        <w:trPr>
          <w:jc w:val="center"/>
        </w:trPr>
        <w:tc>
          <w:tcPr>
            <w:tcW w:w="3780" w:type="dxa"/>
          </w:tcPr>
          <w:p w14:paraId="7149150D" w14:textId="77777777" w:rsidR="00A27B8D" w:rsidRPr="00A27B8D" w:rsidRDefault="00A27B8D" w:rsidP="00A27B8D">
            <w:pPr>
              <w:spacing w:after="60"/>
              <w:rPr>
                <w:iCs/>
                <w:sz w:val="20"/>
                <w:szCs w:val="20"/>
              </w:rPr>
            </w:pPr>
            <w:r w:rsidRPr="00A27B8D">
              <w:rPr>
                <w:iCs/>
                <w:sz w:val="20"/>
                <w:szCs w:val="20"/>
              </w:rPr>
              <w:t>1 MW below lowest MW in Energy Offer Curve (if more than LSL)</w:t>
            </w:r>
          </w:p>
        </w:tc>
        <w:tc>
          <w:tcPr>
            <w:tcW w:w="2745" w:type="dxa"/>
          </w:tcPr>
          <w:p w14:paraId="1BB98DDC" w14:textId="77777777" w:rsidR="00A27B8D" w:rsidRPr="00A27B8D" w:rsidRDefault="00A27B8D" w:rsidP="00A27B8D">
            <w:pPr>
              <w:spacing w:after="60"/>
              <w:rPr>
                <w:iCs/>
                <w:sz w:val="20"/>
                <w:szCs w:val="20"/>
              </w:rPr>
            </w:pPr>
            <w:r w:rsidRPr="00A27B8D">
              <w:rPr>
                <w:iCs/>
                <w:sz w:val="20"/>
                <w:szCs w:val="20"/>
              </w:rPr>
              <w:t>-$249.99</w:t>
            </w:r>
          </w:p>
        </w:tc>
      </w:tr>
      <w:tr w:rsidR="00A27B8D" w:rsidRPr="00A27B8D" w14:paraId="072EE9B5" w14:textId="77777777" w:rsidTr="0003786F">
        <w:trPr>
          <w:jc w:val="center"/>
        </w:trPr>
        <w:tc>
          <w:tcPr>
            <w:tcW w:w="3780" w:type="dxa"/>
          </w:tcPr>
          <w:p w14:paraId="3750E98E" w14:textId="77777777" w:rsidR="00A27B8D" w:rsidRPr="00A27B8D" w:rsidRDefault="00A27B8D" w:rsidP="00A27B8D">
            <w:pPr>
              <w:spacing w:after="60"/>
              <w:rPr>
                <w:iCs/>
                <w:sz w:val="20"/>
                <w:szCs w:val="20"/>
              </w:rPr>
            </w:pPr>
            <w:r w:rsidRPr="00A27B8D">
              <w:rPr>
                <w:iCs/>
                <w:sz w:val="20"/>
                <w:szCs w:val="20"/>
              </w:rPr>
              <w:t>LSL (if less than lowest MW in Energy Offer Curve)</w:t>
            </w:r>
          </w:p>
        </w:tc>
        <w:tc>
          <w:tcPr>
            <w:tcW w:w="2745" w:type="dxa"/>
          </w:tcPr>
          <w:p w14:paraId="361CBA96" w14:textId="77777777" w:rsidR="00A27B8D" w:rsidRPr="00A27B8D" w:rsidRDefault="00A27B8D" w:rsidP="00A27B8D">
            <w:pPr>
              <w:spacing w:after="60"/>
              <w:rPr>
                <w:iCs/>
                <w:sz w:val="20"/>
                <w:szCs w:val="20"/>
              </w:rPr>
            </w:pPr>
            <w:r w:rsidRPr="00A27B8D">
              <w:rPr>
                <w:iCs/>
                <w:sz w:val="20"/>
                <w:szCs w:val="20"/>
              </w:rPr>
              <w:t>-$250.00</w:t>
            </w:r>
          </w:p>
        </w:tc>
      </w:tr>
    </w:tbl>
    <w:p w14:paraId="2DC876BC" w14:textId="77777777" w:rsidR="00A27B8D" w:rsidRPr="00A27B8D" w:rsidRDefault="00A27B8D" w:rsidP="00A27B8D">
      <w:pPr>
        <w:spacing w:before="240" w:after="240"/>
        <w:ind w:left="1440" w:hanging="720"/>
      </w:pPr>
      <w:bookmarkStart w:id="1746" w:name="_Hlk175664980"/>
      <w:r w:rsidRPr="00A27B8D">
        <w:t>(e)</w:t>
      </w:r>
      <w:r w:rsidRPr="00A27B8D">
        <w:tab/>
        <w:t xml:space="preserve">RUC-committed Resources </w:t>
      </w:r>
    </w:p>
    <w:p w14:paraId="7E7FC3B0" w14:textId="77777777" w:rsidR="00A27B8D" w:rsidRPr="00A27B8D" w:rsidRDefault="00A27B8D" w:rsidP="00A27B8D">
      <w:pPr>
        <w:spacing w:before="240" w:after="240"/>
        <w:ind w:left="2160" w:hanging="720"/>
      </w:pPr>
      <w:r w:rsidRPr="00A27B8D">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A27B8D" w:rsidRPr="00A27B8D" w14:paraId="51B0405B" w14:textId="77777777" w:rsidTr="0003786F">
        <w:trPr>
          <w:trHeight w:val="359"/>
        </w:trPr>
        <w:tc>
          <w:tcPr>
            <w:tcW w:w="3540" w:type="dxa"/>
          </w:tcPr>
          <w:p w14:paraId="06833C63" w14:textId="77777777" w:rsidR="00A27B8D" w:rsidRPr="00A27B8D" w:rsidRDefault="00A27B8D" w:rsidP="00A27B8D">
            <w:pPr>
              <w:spacing w:after="120"/>
              <w:rPr>
                <w:b/>
                <w:iCs/>
                <w:sz w:val="20"/>
              </w:rPr>
            </w:pPr>
            <w:r w:rsidRPr="00A27B8D">
              <w:rPr>
                <w:b/>
                <w:iCs/>
                <w:sz w:val="20"/>
              </w:rPr>
              <w:t>MW</w:t>
            </w:r>
          </w:p>
        </w:tc>
        <w:tc>
          <w:tcPr>
            <w:tcW w:w="2810" w:type="dxa"/>
          </w:tcPr>
          <w:p w14:paraId="73B068C5" w14:textId="77777777" w:rsidR="00A27B8D" w:rsidRPr="00A27B8D" w:rsidRDefault="00A27B8D" w:rsidP="00A27B8D">
            <w:pPr>
              <w:spacing w:after="120"/>
              <w:rPr>
                <w:b/>
                <w:iCs/>
                <w:sz w:val="20"/>
              </w:rPr>
            </w:pPr>
            <w:r w:rsidRPr="00A27B8D">
              <w:rPr>
                <w:b/>
                <w:iCs/>
                <w:sz w:val="20"/>
              </w:rPr>
              <w:t>Price (per MWh)</w:t>
            </w:r>
          </w:p>
        </w:tc>
      </w:tr>
      <w:tr w:rsidR="00A27B8D" w:rsidRPr="00A27B8D" w14:paraId="3263944E" w14:textId="77777777" w:rsidTr="0003786F">
        <w:trPr>
          <w:trHeight w:val="364"/>
        </w:trPr>
        <w:tc>
          <w:tcPr>
            <w:tcW w:w="3540" w:type="dxa"/>
          </w:tcPr>
          <w:p w14:paraId="71A1C763" w14:textId="77777777" w:rsidR="00A27B8D" w:rsidRPr="00A27B8D" w:rsidRDefault="00A27B8D" w:rsidP="00A27B8D">
            <w:pPr>
              <w:spacing w:after="60"/>
              <w:rPr>
                <w:iCs/>
                <w:sz w:val="20"/>
              </w:rPr>
            </w:pPr>
            <w:r w:rsidRPr="00A27B8D">
              <w:rPr>
                <w:iCs/>
                <w:sz w:val="20"/>
              </w:rPr>
              <w:t xml:space="preserve">HSL </w:t>
            </w:r>
          </w:p>
        </w:tc>
        <w:tc>
          <w:tcPr>
            <w:tcW w:w="2810" w:type="dxa"/>
          </w:tcPr>
          <w:p w14:paraId="666B031E" w14:textId="77777777" w:rsidR="00A27B8D" w:rsidRPr="00A27B8D" w:rsidRDefault="00A27B8D" w:rsidP="00A27B8D">
            <w:pPr>
              <w:spacing w:after="60"/>
              <w:rPr>
                <w:iCs/>
                <w:sz w:val="20"/>
              </w:rPr>
            </w:pPr>
            <w:r w:rsidRPr="00A27B8D">
              <w:rPr>
                <w:iCs/>
                <w:sz w:val="20"/>
              </w:rPr>
              <w:t>$250</w:t>
            </w:r>
          </w:p>
        </w:tc>
      </w:tr>
      <w:tr w:rsidR="00A27B8D" w:rsidRPr="00A27B8D" w14:paraId="3FA9F53E" w14:textId="77777777" w:rsidTr="0003786F">
        <w:trPr>
          <w:trHeight w:val="377"/>
        </w:trPr>
        <w:tc>
          <w:tcPr>
            <w:tcW w:w="3540" w:type="dxa"/>
          </w:tcPr>
          <w:p w14:paraId="313D3839" w14:textId="77777777" w:rsidR="00A27B8D" w:rsidRPr="00A27B8D" w:rsidRDefault="00A27B8D" w:rsidP="00A27B8D">
            <w:pPr>
              <w:spacing w:after="60"/>
              <w:rPr>
                <w:iCs/>
                <w:sz w:val="20"/>
              </w:rPr>
            </w:pPr>
            <w:r w:rsidRPr="00A27B8D">
              <w:rPr>
                <w:iCs/>
                <w:sz w:val="20"/>
              </w:rPr>
              <w:t>Zero</w:t>
            </w:r>
          </w:p>
        </w:tc>
        <w:tc>
          <w:tcPr>
            <w:tcW w:w="2810" w:type="dxa"/>
          </w:tcPr>
          <w:p w14:paraId="14A2ABEA" w14:textId="77777777" w:rsidR="00A27B8D" w:rsidRPr="00A27B8D" w:rsidRDefault="00A27B8D" w:rsidP="00A27B8D">
            <w:pPr>
              <w:spacing w:after="60"/>
              <w:rPr>
                <w:iCs/>
                <w:sz w:val="20"/>
              </w:rPr>
            </w:pPr>
            <w:r w:rsidRPr="00A27B8D">
              <w:rPr>
                <w:iCs/>
                <w:sz w:val="20"/>
              </w:rPr>
              <w:t>$250</w:t>
            </w:r>
          </w:p>
        </w:tc>
      </w:tr>
    </w:tbl>
    <w:p w14:paraId="76321F11" w14:textId="77777777" w:rsidR="00A27B8D" w:rsidRPr="00A27B8D" w:rsidRDefault="00A27B8D" w:rsidP="00A27B8D">
      <w:pPr>
        <w:spacing w:before="240" w:after="240"/>
        <w:ind w:left="2160" w:hanging="720"/>
      </w:pPr>
      <w:r w:rsidRPr="00A27B8D">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27B8D" w:rsidRPr="00A27B8D" w14:paraId="64FB0D33" w14:textId="77777777" w:rsidTr="0003786F">
        <w:trPr>
          <w:trHeight w:val="350"/>
        </w:trPr>
        <w:tc>
          <w:tcPr>
            <w:tcW w:w="3531" w:type="dxa"/>
          </w:tcPr>
          <w:p w14:paraId="7BDEBD51" w14:textId="77777777" w:rsidR="00A27B8D" w:rsidRPr="00A27B8D" w:rsidRDefault="00A27B8D" w:rsidP="00A27B8D">
            <w:pPr>
              <w:spacing w:after="120"/>
              <w:rPr>
                <w:b/>
                <w:iCs/>
                <w:sz w:val="20"/>
              </w:rPr>
            </w:pPr>
            <w:r w:rsidRPr="00A27B8D">
              <w:rPr>
                <w:b/>
                <w:iCs/>
                <w:sz w:val="20"/>
              </w:rPr>
              <w:t>MW</w:t>
            </w:r>
          </w:p>
        </w:tc>
        <w:tc>
          <w:tcPr>
            <w:tcW w:w="2804" w:type="dxa"/>
          </w:tcPr>
          <w:p w14:paraId="2B11CD3B" w14:textId="77777777" w:rsidR="00A27B8D" w:rsidRPr="00A27B8D" w:rsidRDefault="00A27B8D" w:rsidP="00A27B8D">
            <w:pPr>
              <w:spacing w:after="120"/>
              <w:rPr>
                <w:b/>
                <w:iCs/>
                <w:sz w:val="20"/>
              </w:rPr>
            </w:pPr>
            <w:r w:rsidRPr="00A27B8D">
              <w:rPr>
                <w:b/>
                <w:iCs/>
                <w:sz w:val="20"/>
              </w:rPr>
              <w:t>Price (per MWh)</w:t>
            </w:r>
          </w:p>
        </w:tc>
      </w:tr>
      <w:tr w:rsidR="00A27B8D" w:rsidRPr="00A27B8D" w14:paraId="2824304C" w14:textId="77777777" w:rsidTr="0003786F">
        <w:trPr>
          <w:trHeight w:val="345"/>
        </w:trPr>
        <w:tc>
          <w:tcPr>
            <w:tcW w:w="3531" w:type="dxa"/>
          </w:tcPr>
          <w:p w14:paraId="0E364349" w14:textId="77777777" w:rsidR="00A27B8D" w:rsidRPr="00A27B8D" w:rsidRDefault="00A27B8D" w:rsidP="00A27B8D">
            <w:pPr>
              <w:spacing w:after="60"/>
              <w:rPr>
                <w:iCs/>
                <w:sz w:val="20"/>
              </w:rPr>
            </w:pPr>
            <w:r w:rsidRPr="00A27B8D">
              <w:rPr>
                <w:iCs/>
                <w:sz w:val="20"/>
              </w:rPr>
              <w:t>HSL (if more than highest MW in Energy Offer Curve)</w:t>
            </w:r>
          </w:p>
        </w:tc>
        <w:tc>
          <w:tcPr>
            <w:tcW w:w="2804" w:type="dxa"/>
          </w:tcPr>
          <w:p w14:paraId="52BFEE42" w14:textId="77777777" w:rsidR="00A27B8D" w:rsidRPr="00A27B8D" w:rsidRDefault="00A27B8D" w:rsidP="00A27B8D">
            <w:pPr>
              <w:spacing w:after="60"/>
              <w:rPr>
                <w:iCs/>
                <w:sz w:val="20"/>
              </w:rPr>
            </w:pPr>
            <w:r w:rsidRPr="00A27B8D">
              <w:rPr>
                <w:iCs/>
                <w:sz w:val="20"/>
              </w:rPr>
              <w:t>Greater of $250 or price associated with the highest MW in QSE submitted Energy Offer Curve</w:t>
            </w:r>
          </w:p>
        </w:tc>
      </w:tr>
      <w:tr w:rsidR="00A27B8D" w:rsidRPr="00A27B8D" w14:paraId="4D9DCD27" w14:textId="77777777" w:rsidTr="0003786F">
        <w:trPr>
          <w:trHeight w:val="615"/>
        </w:trPr>
        <w:tc>
          <w:tcPr>
            <w:tcW w:w="3531" w:type="dxa"/>
          </w:tcPr>
          <w:p w14:paraId="0F5D90AE" w14:textId="77777777" w:rsidR="00A27B8D" w:rsidRPr="00A27B8D" w:rsidRDefault="00A27B8D" w:rsidP="00A27B8D">
            <w:pPr>
              <w:spacing w:after="60"/>
              <w:rPr>
                <w:iCs/>
                <w:sz w:val="20"/>
              </w:rPr>
            </w:pPr>
            <w:r w:rsidRPr="00A27B8D">
              <w:rPr>
                <w:iCs/>
                <w:sz w:val="20"/>
              </w:rPr>
              <w:t>Energy Offer Curve</w:t>
            </w:r>
          </w:p>
        </w:tc>
        <w:tc>
          <w:tcPr>
            <w:tcW w:w="2804" w:type="dxa"/>
          </w:tcPr>
          <w:p w14:paraId="1384181D" w14:textId="77777777" w:rsidR="00A27B8D" w:rsidRPr="00A27B8D" w:rsidRDefault="00A27B8D" w:rsidP="00A27B8D">
            <w:pPr>
              <w:spacing w:after="60"/>
              <w:rPr>
                <w:iCs/>
                <w:sz w:val="20"/>
              </w:rPr>
            </w:pPr>
            <w:r w:rsidRPr="00A27B8D">
              <w:rPr>
                <w:iCs/>
                <w:sz w:val="20"/>
              </w:rPr>
              <w:t>Greater of $250 or the QSE submitted Energy Offer Curve</w:t>
            </w:r>
          </w:p>
        </w:tc>
      </w:tr>
      <w:tr w:rsidR="00A27B8D" w:rsidRPr="00A27B8D" w14:paraId="603BA065" w14:textId="77777777" w:rsidTr="0003786F">
        <w:trPr>
          <w:trHeight w:val="916"/>
        </w:trPr>
        <w:tc>
          <w:tcPr>
            <w:tcW w:w="3531" w:type="dxa"/>
          </w:tcPr>
          <w:p w14:paraId="39D428FC" w14:textId="77777777" w:rsidR="00A27B8D" w:rsidRPr="00A27B8D" w:rsidRDefault="00A27B8D" w:rsidP="00A27B8D">
            <w:pPr>
              <w:spacing w:after="60"/>
              <w:rPr>
                <w:iCs/>
                <w:sz w:val="20"/>
              </w:rPr>
            </w:pPr>
            <w:r w:rsidRPr="00A27B8D">
              <w:rPr>
                <w:iCs/>
                <w:sz w:val="20"/>
              </w:rPr>
              <w:t>Zero</w:t>
            </w:r>
          </w:p>
        </w:tc>
        <w:tc>
          <w:tcPr>
            <w:tcW w:w="2804" w:type="dxa"/>
          </w:tcPr>
          <w:p w14:paraId="1B3520E5" w14:textId="77777777" w:rsidR="00A27B8D" w:rsidRPr="00A27B8D" w:rsidRDefault="00A27B8D" w:rsidP="00A27B8D">
            <w:pPr>
              <w:spacing w:after="60"/>
              <w:rPr>
                <w:iCs/>
                <w:sz w:val="20"/>
              </w:rPr>
            </w:pPr>
            <w:r w:rsidRPr="00A27B8D">
              <w:rPr>
                <w:iCs/>
                <w:sz w:val="20"/>
              </w:rPr>
              <w:t>Greater of $250 or the first price point of the QSE submitted Energy Offer Curve</w:t>
            </w:r>
          </w:p>
        </w:tc>
      </w:tr>
    </w:tbl>
    <w:p w14:paraId="6A852D2A" w14:textId="77777777" w:rsidR="00A27B8D" w:rsidRPr="00A27B8D" w:rsidRDefault="00A27B8D" w:rsidP="00A27B8D">
      <w:pPr>
        <w:spacing w:before="240" w:after="240"/>
        <w:ind w:left="2160" w:hanging="720"/>
      </w:pPr>
      <w:r w:rsidRPr="00A27B8D">
        <w:t xml:space="preserve">(iii) </w:t>
      </w:r>
      <w:r w:rsidRPr="00A27B8D">
        <w:tab/>
        <w:t xml:space="preserve">For each Combined Cycle Generation Resource that was RUC-committed from one On-Line configuration </w:t>
      </w:r>
      <w:proofErr w:type="gramStart"/>
      <w:r w:rsidRPr="00A27B8D">
        <w:t>in order to</w:t>
      </w:r>
      <w:proofErr w:type="gramEnd"/>
      <w:r w:rsidRPr="00A27B8D">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27B8D" w:rsidRPr="00A27B8D" w14:paraId="29569746"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1222825F" w14:textId="77777777" w:rsidR="00A27B8D" w:rsidRPr="00A27B8D" w:rsidRDefault="00A27B8D" w:rsidP="00A27B8D">
            <w:pPr>
              <w:spacing w:after="120"/>
              <w:rPr>
                <w:b/>
                <w:iCs/>
                <w:sz w:val="20"/>
              </w:rPr>
            </w:pPr>
            <w:r w:rsidRPr="00A27B8D">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50F02F62" w14:textId="77777777" w:rsidR="00A27B8D" w:rsidRPr="00A27B8D" w:rsidRDefault="00A27B8D" w:rsidP="00A27B8D">
            <w:pPr>
              <w:spacing w:after="120"/>
              <w:rPr>
                <w:b/>
                <w:iCs/>
                <w:sz w:val="20"/>
              </w:rPr>
            </w:pPr>
            <w:r w:rsidRPr="00A27B8D">
              <w:rPr>
                <w:b/>
                <w:iCs/>
                <w:sz w:val="20"/>
              </w:rPr>
              <w:t>Price (per MWh)</w:t>
            </w:r>
          </w:p>
        </w:tc>
      </w:tr>
      <w:tr w:rsidR="00A27B8D" w:rsidRPr="00A27B8D" w14:paraId="28A7F3D1"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79F615A5" w14:textId="77777777" w:rsidR="00A27B8D" w:rsidRPr="00A27B8D" w:rsidRDefault="00A27B8D" w:rsidP="00A27B8D">
            <w:pPr>
              <w:spacing w:after="120"/>
              <w:rPr>
                <w:iCs/>
                <w:sz w:val="20"/>
              </w:rPr>
            </w:pPr>
            <w:r w:rsidRPr="00A27B8D">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0A94423" w14:textId="77777777" w:rsidR="00A27B8D" w:rsidRPr="00A27B8D" w:rsidRDefault="00A27B8D" w:rsidP="00A27B8D">
            <w:pPr>
              <w:spacing w:after="120"/>
              <w:rPr>
                <w:iCs/>
                <w:sz w:val="20"/>
              </w:rPr>
            </w:pPr>
            <w:r w:rsidRPr="00A27B8D">
              <w:rPr>
                <w:iCs/>
                <w:sz w:val="20"/>
              </w:rPr>
              <w:t>$250</w:t>
            </w:r>
          </w:p>
        </w:tc>
      </w:tr>
      <w:tr w:rsidR="00A27B8D" w:rsidRPr="00A27B8D" w14:paraId="28C7BE84"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4E417191" w14:textId="77777777" w:rsidR="00A27B8D" w:rsidRPr="00A27B8D" w:rsidRDefault="00A27B8D" w:rsidP="00A27B8D">
            <w:pPr>
              <w:spacing w:after="120"/>
              <w:rPr>
                <w:iCs/>
                <w:sz w:val="20"/>
              </w:rPr>
            </w:pPr>
            <w:r w:rsidRPr="00A27B8D">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3FAE9CF2" w14:textId="77777777" w:rsidR="00A27B8D" w:rsidRPr="00A27B8D" w:rsidRDefault="00A27B8D" w:rsidP="00A27B8D">
            <w:pPr>
              <w:spacing w:after="120"/>
              <w:rPr>
                <w:iCs/>
                <w:sz w:val="20"/>
              </w:rPr>
            </w:pPr>
            <w:r w:rsidRPr="00A27B8D">
              <w:rPr>
                <w:iCs/>
                <w:sz w:val="20"/>
              </w:rPr>
              <w:t>$250</w:t>
            </w:r>
          </w:p>
        </w:tc>
      </w:tr>
    </w:tbl>
    <w:p w14:paraId="11E49630" w14:textId="77777777" w:rsidR="00A27B8D" w:rsidRPr="00A27B8D" w:rsidRDefault="00A27B8D" w:rsidP="00A27B8D">
      <w:pPr>
        <w:spacing w:before="240" w:after="240"/>
        <w:ind w:left="2160" w:hanging="720"/>
      </w:pPr>
      <w:r w:rsidRPr="00A27B8D">
        <w:t xml:space="preserve">(iv) </w:t>
      </w:r>
      <w:r w:rsidRPr="00A27B8D">
        <w:tab/>
        <w:t xml:space="preserve">For each Combined Cycle Generation Resource that was RUC-committed from one On-Line configuration </w:t>
      </w:r>
      <w:proofErr w:type="gramStart"/>
      <w:r w:rsidRPr="00A27B8D">
        <w:t>in order to</w:t>
      </w:r>
      <w:proofErr w:type="gramEnd"/>
      <w:r w:rsidRPr="00A27B8D">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27B8D" w:rsidRPr="00A27B8D" w14:paraId="1BFE7AEB" w14:textId="77777777" w:rsidTr="0003786F">
        <w:trPr>
          <w:trHeight w:val="350"/>
        </w:trPr>
        <w:tc>
          <w:tcPr>
            <w:tcW w:w="3279" w:type="dxa"/>
          </w:tcPr>
          <w:p w14:paraId="096266D0" w14:textId="77777777" w:rsidR="00A27B8D" w:rsidRPr="00A27B8D" w:rsidRDefault="00A27B8D" w:rsidP="00A27B8D">
            <w:pPr>
              <w:spacing w:after="120"/>
              <w:rPr>
                <w:b/>
                <w:iCs/>
                <w:sz w:val="20"/>
              </w:rPr>
            </w:pPr>
            <w:r w:rsidRPr="00A27B8D">
              <w:rPr>
                <w:b/>
                <w:iCs/>
                <w:sz w:val="20"/>
              </w:rPr>
              <w:t>MW</w:t>
            </w:r>
          </w:p>
        </w:tc>
        <w:tc>
          <w:tcPr>
            <w:tcW w:w="3060" w:type="dxa"/>
          </w:tcPr>
          <w:p w14:paraId="1F0EF5F5" w14:textId="77777777" w:rsidR="00A27B8D" w:rsidRPr="00A27B8D" w:rsidRDefault="00A27B8D" w:rsidP="00A27B8D">
            <w:pPr>
              <w:spacing w:after="120"/>
              <w:rPr>
                <w:b/>
                <w:iCs/>
                <w:sz w:val="20"/>
              </w:rPr>
            </w:pPr>
            <w:r w:rsidRPr="00A27B8D">
              <w:rPr>
                <w:b/>
                <w:iCs/>
                <w:sz w:val="20"/>
              </w:rPr>
              <w:t>Price (per MWh)</w:t>
            </w:r>
          </w:p>
        </w:tc>
      </w:tr>
      <w:tr w:rsidR="00A27B8D" w:rsidRPr="00A27B8D" w14:paraId="27E6F6C6" w14:textId="77777777" w:rsidTr="0003786F">
        <w:trPr>
          <w:trHeight w:val="345"/>
        </w:trPr>
        <w:tc>
          <w:tcPr>
            <w:tcW w:w="3279" w:type="dxa"/>
          </w:tcPr>
          <w:p w14:paraId="0CBE44B8" w14:textId="77777777" w:rsidR="00A27B8D" w:rsidRPr="00A27B8D" w:rsidRDefault="00A27B8D" w:rsidP="00A27B8D">
            <w:pPr>
              <w:spacing w:after="60"/>
              <w:rPr>
                <w:iCs/>
                <w:sz w:val="20"/>
              </w:rPr>
            </w:pPr>
            <w:r w:rsidRPr="00A27B8D">
              <w:rPr>
                <w:iCs/>
                <w:sz w:val="20"/>
              </w:rPr>
              <w:lastRenderedPageBreak/>
              <w:t>HSL of RUC-committed configuration (if more than highest MW in Energy Offer Curve)</w:t>
            </w:r>
          </w:p>
        </w:tc>
        <w:tc>
          <w:tcPr>
            <w:tcW w:w="3060" w:type="dxa"/>
          </w:tcPr>
          <w:p w14:paraId="7A5EF4EC" w14:textId="77777777" w:rsidR="00A27B8D" w:rsidRPr="00A27B8D" w:rsidRDefault="00A27B8D" w:rsidP="00A27B8D">
            <w:pPr>
              <w:spacing w:after="60"/>
              <w:rPr>
                <w:iCs/>
                <w:sz w:val="20"/>
              </w:rPr>
            </w:pPr>
            <w:r w:rsidRPr="00A27B8D">
              <w:rPr>
                <w:iCs/>
                <w:sz w:val="20"/>
              </w:rPr>
              <w:t>Greater of $250 or price associated with the highest MW in QSE submitted Energy Offer Curve</w:t>
            </w:r>
          </w:p>
        </w:tc>
      </w:tr>
      <w:tr w:rsidR="00A27B8D" w:rsidRPr="00A27B8D" w14:paraId="6125EADB" w14:textId="77777777" w:rsidTr="0003786F">
        <w:trPr>
          <w:trHeight w:val="615"/>
        </w:trPr>
        <w:tc>
          <w:tcPr>
            <w:tcW w:w="3279" w:type="dxa"/>
          </w:tcPr>
          <w:p w14:paraId="6295D947" w14:textId="77777777" w:rsidR="00A27B8D" w:rsidRPr="00A27B8D" w:rsidRDefault="00A27B8D" w:rsidP="00A27B8D">
            <w:pPr>
              <w:spacing w:after="60"/>
              <w:rPr>
                <w:iCs/>
                <w:sz w:val="20"/>
              </w:rPr>
            </w:pPr>
            <w:r w:rsidRPr="00A27B8D">
              <w:rPr>
                <w:iCs/>
                <w:sz w:val="20"/>
              </w:rPr>
              <w:t>Energy Offer Curve for MW at and above HSL of QSE-committed configuration</w:t>
            </w:r>
          </w:p>
        </w:tc>
        <w:tc>
          <w:tcPr>
            <w:tcW w:w="3060" w:type="dxa"/>
          </w:tcPr>
          <w:p w14:paraId="29BD6058" w14:textId="77777777" w:rsidR="00A27B8D" w:rsidRPr="00A27B8D" w:rsidRDefault="00A27B8D" w:rsidP="00A27B8D">
            <w:pPr>
              <w:spacing w:after="60"/>
              <w:rPr>
                <w:iCs/>
                <w:sz w:val="20"/>
              </w:rPr>
            </w:pPr>
            <w:r w:rsidRPr="00A27B8D">
              <w:rPr>
                <w:iCs/>
                <w:sz w:val="20"/>
              </w:rPr>
              <w:t>Greater of $250 or the QSE submitted Energy Offer Curve</w:t>
            </w:r>
          </w:p>
        </w:tc>
      </w:tr>
      <w:tr w:rsidR="00A27B8D" w:rsidRPr="00A27B8D" w14:paraId="725DE77B" w14:textId="77777777" w:rsidTr="0003786F">
        <w:trPr>
          <w:trHeight w:val="615"/>
        </w:trPr>
        <w:tc>
          <w:tcPr>
            <w:tcW w:w="3279" w:type="dxa"/>
          </w:tcPr>
          <w:p w14:paraId="06AFBA10" w14:textId="77777777" w:rsidR="00A27B8D" w:rsidRPr="00A27B8D" w:rsidRDefault="00A27B8D" w:rsidP="00A27B8D">
            <w:pPr>
              <w:spacing w:after="60"/>
              <w:rPr>
                <w:iCs/>
                <w:sz w:val="20"/>
              </w:rPr>
            </w:pPr>
            <w:r w:rsidRPr="00A27B8D">
              <w:rPr>
                <w:iCs/>
                <w:sz w:val="20"/>
              </w:rPr>
              <w:t>HSL of QSE-committed configuration (if more than highest MW in Energy Offer Curve and price associated with highest MW in Energy Offer Curve is less than $250)</w:t>
            </w:r>
          </w:p>
        </w:tc>
        <w:tc>
          <w:tcPr>
            <w:tcW w:w="3060" w:type="dxa"/>
          </w:tcPr>
          <w:p w14:paraId="1E81BDDF" w14:textId="77777777" w:rsidR="00A27B8D" w:rsidRPr="00A27B8D" w:rsidRDefault="00A27B8D" w:rsidP="00A27B8D">
            <w:pPr>
              <w:spacing w:after="60"/>
              <w:rPr>
                <w:iCs/>
                <w:sz w:val="20"/>
              </w:rPr>
            </w:pPr>
            <w:r w:rsidRPr="00A27B8D">
              <w:rPr>
                <w:iCs/>
                <w:sz w:val="20"/>
              </w:rPr>
              <w:t>$250</w:t>
            </w:r>
          </w:p>
        </w:tc>
      </w:tr>
      <w:tr w:rsidR="00A27B8D" w:rsidRPr="00A27B8D" w14:paraId="1E2F6F7F" w14:textId="77777777" w:rsidTr="0003786F">
        <w:trPr>
          <w:trHeight w:val="368"/>
        </w:trPr>
        <w:tc>
          <w:tcPr>
            <w:tcW w:w="3279" w:type="dxa"/>
          </w:tcPr>
          <w:p w14:paraId="178640DD" w14:textId="77777777" w:rsidR="00A27B8D" w:rsidRPr="00A27B8D" w:rsidRDefault="00A27B8D" w:rsidP="00A27B8D">
            <w:pPr>
              <w:spacing w:after="60"/>
              <w:rPr>
                <w:iCs/>
                <w:sz w:val="20"/>
              </w:rPr>
            </w:pPr>
            <w:r w:rsidRPr="00A27B8D">
              <w:rPr>
                <w:iCs/>
                <w:sz w:val="20"/>
              </w:rPr>
              <w:t>HSL of QSE-committed configuration (if more than highest MW in Energy Offer Curve)</w:t>
            </w:r>
          </w:p>
        </w:tc>
        <w:tc>
          <w:tcPr>
            <w:tcW w:w="3060" w:type="dxa"/>
          </w:tcPr>
          <w:p w14:paraId="14731669" w14:textId="77777777" w:rsidR="00A27B8D" w:rsidRPr="00A27B8D" w:rsidRDefault="00A27B8D" w:rsidP="00A27B8D">
            <w:pPr>
              <w:spacing w:after="60"/>
              <w:rPr>
                <w:iCs/>
                <w:sz w:val="20"/>
              </w:rPr>
            </w:pPr>
            <w:r w:rsidRPr="00A27B8D">
              <w:rPr>
                <w:iCs/>
                <w:sz w:val="20"/>
              </w:rPr>
              <w:t>Price associated with the highest MW in QSE submitted Energy Offer Curve</w:t>
            </w:r>
          </w:p>
        </w:tc>
      </w:tr>
      <w:tr w:rsidR="00A27B8D" w:rsidRPr="00A27B8D" w14:paraId="1B3F6CC7" w14:textId="77777777" w:rsidTr="0003786F">
        <w:trPr>
          <w:trHeight w:val="773"/>
        </w:trPr>
        <w:tc>
          <w:tcPr>
            <w:tcW w:w="3279" w:type="dxa"/>
          </w:tcPr>
          <w:p w14:paraId="1CD51B34" w14:textId="77777777" w:rsidR="00A27B8D" w:rsidRPr="00A27B8D" w:rsidRDefault="00A27B8D" w:rsidP="00A27B8D">
            <w:pPr>
              <w:spacing w:after="60"/>
              <w:rPr>
                <w:iCs/>
                <w:sz w:val="20"/>
              </w:rPr>
            </w:pPr>
            <w:r w:rsidRPr="00A27B8D">
              <w:rPr>
                <w:iCs/>
                <w:sz w:val="20"/>
              </w:rPr>
              <w:t>Energy Offer Curve for MW at and below HSL of QSE-committed configuration</w:t>
            </w:r>
          </w:p>
        </w:tc>
        <w:tc>
          <w:tcPr>
            <w:tcW w:w="3060" w:type="dxa"/>
          </w:tcPr>
          <w:p w14:paraId="368158FB" w14:textId="77777777" w:rsidR="00A27B8D" w:rsidRPr="00A27B8D" w:rsidRDefault="00A27B8D" w:rsidP="00A27B8D">
            <w:pPr>
              <w:spacing w:after="60"/>
              <w:rPr>
                <w:iCs/>
                <w:sz w:val="20"/>
              </w:rPr>
            </w:pPr>
            <w:r w:rsidRPr="00A27B8D">
              <w:rPr>
                <w:iCs/>
                <w:sz w:val="20"/>
              </w:rPr>
              <w:t>The QSE submitted Energy Offer Curve</w:t>
            </w:r>
          </w:p>
        </w:tc>
      </w:tr>
      <w:tr w:rsidR="00A27B8D" w:rsidRPr="00A27B8D" w14:paraId="5427B0B5" w14:textId="77777777" w:rsidTr="0003786F">
        <w:trPr>
          <w:trHeight w:val="503"/>
        </w:trPr>
        <w:tc>
          <w:tcPr>
            <w:tcW w:w="3279" w:type="dxa"/>
          </w:tcPr>
          <w:p w14:paraId="6B3CCEBB" w14:textId="77777777" w:rsidR="00A27B8D" w:rsidRPr="00A27B8D" w:rsidRDefault="00A27B8D" w:rsidP="00A27B8D">
            <w:pPr>
              <w:spacing w:after="60"/>
              <w:rPr>
                <w:iCs/>
                <w:sz w:val="20"/>
              </w:rPr>
            </w:pPr>
            <w:r w:rsidRPr="00A27B8D">
              <w:rPr>
                <w:iCs/>
                <w:sz w:val="20"/>
              </w:rPr>
              <w:t>1 MW below lowest MW in Energy Offer Curve (if more than LSL)</w:t>
            </w:r>
          </w:p>
        </w:tc>
        <w:tc>
          <w:tcPr>
            <w:tcW w:w="3060" w:type="dxa"/>
          </w:tcPr>
          <w:p w14:paraId="16D3BDDE" w14:textId="77777777" w:rsidR="00A27B8D" w:rsidRPr="00A27B8D" w:rsidRDefault="00A27B8D" w:rsidP="00A27B8D">
            <w:pPr>
              <w:spacing w:after="60"/>
              <w:rPr>
                <w:iCs/>
                <w:sz w:val="20"/>
              </w:rPr>
            </w:pPr>
            <w:r w:rsidRPr="00A27B8D">
              <w:rPr>
                <w:iCs/>
                <w:sz w:val="20"/>
              </w:rPr>
              <w:t>-$249.99</w:t>
            </w:r>
          </w:p>
        </w:tc>
      </w:tr>
      <w:tr w:rsidR="00A27B8D" w:rsidRPr="00A27B8D" w14:paraId="6C358B66" w14:textId="77777777" w:rsidTr="0003786F">
        <w:trPr>
          <w:trHeight w:val="467"/>
        </w:trPr>
        <w:tc>
          <w:tcPr>
            <w:tcW w:w="3279" w:type="dxa"/>
          </w:tcPr>
          <w:p w14:paraId="11B2FF66" w14:textId="77777777" w:rsidR="00A27B8D" w:rsidRPr="00A27B8D" w:rsidRDefault="00A27B8D" w:rsidP="00A27B8D">
            <w:pPr>
              <w:spacing w:after="60"/>
              <w:rPr>
                <w:iCs/>
                <w:sz w:val="20"/>
              </w:rPr>
            </w:pPr>
            <w:r w:rsidRPr="00A27B8D">
              <w:rPr>
                <w:iCs/>
                <w:sz w:val="20"/>
              </w:rPr>
              <w:t>LSL (if less than lowest MW in Energy Offer Curve)</w:t>
            </w:r>
          </w:p>
        </w:tc>
        <w:tc>
          <w:tcPr>
            <w:tcW w:w="3060" w:type="dxa"/>
          </w:tcPr>
          <w:p w14:paraId="1AFCB842" w14:textId="77777777" w:rsidR="00A27B8D" w:rsidRPr="00A27B8D" w:rsidRDefault="00A27B8D" w:rsidP="00A27B8D">
            <w:pPr>
              <w:spacing w:after="60"/>
              <w:rPr>
                <w:iCs/>
                <w:sz w:val="20"/>
              </w:rPr>
            </w:pPr>
            <w:r w:rsidRPr="00A27B8D">
              <w:rPr>
                <w:iCs/>
                <w:sz w:val="20"/>
              </w:rPr>
              <w:t>-$250.00</w:t>
            </w:r>
          </w:p>
        </w:tc>
      </w:tr>
    </w:tbl>
    <w:bookmarkEnd w:id="1746"/>
    <w:p w14:paraId="5D31B693" w14:textId="77777777" w:rsidR="00A27B8D" w:rsidRPr="00A27B8D" w:rsidRDefault="00A27B8D" w:rsidP="00A27B8D">
      <w:pPr>
        <w:spacing w:before="240" w:after="240"/>
        <w:ind w:left="720" w:hanging="720"/>
        <w:rPr>
          <w:szCs w:val="20"/>
        </w:rPr>
      </w:pPr>
      <w:r w:rsidRPr="00A27B8D">
        <w:rPr>
          <w:szCs w:val="20"/>
        </w:rPr>
        <w:t>(5)</w:t>
      </w:r>
      <w:r w:rsidRPr="00A27B8D">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A27B8D" w:rsidDel="00995694">
        <w:rPr>
          <w:szCs w:val="20"/>
        </w:rPr>
        <w:t xml:space="preserve"> </w:t>
      </w:r>
    </w:p>
    <w:p w14:paraId="5735FC3E" w14:textId="77777777" w:rsidR="00A27B8D" w:rsidRPr="00A27B8D" w:rsidRDefault="00A27B8D" w:rsidP="00A27B8D">
      <w:pPr>
        <w:spacing w:after="240"/>
        <w:ind w:left="720" w:hanging="720"/>
      </w:pPr>
      <w:r w:rsidRPr="00A27B8D">
        <w:t>(6)</w:t>
      </w:r>
      <w:r w:rsidRPr="00A27B8D">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27B8D" w:rsidRPr="00A27B8D" w14:paraId="7DD11FB2" w14:textId="77777777" w:rsidTr="0003786F">
        <w:trPr>
          <w:jc w:val="center"/>
        </w:trPr>
        <w:tc>
          <w:tcPr>
            <w:tcW w:w="3596" w:type="dxa"/>
          </w:tcPr>
          <w:p w14:paraId="4D1AC45E" w14:textId="77777777" w:rsidR="00A27B8D" w:rsidRPr="00A27B8D" w:rsidRDefault="00A27B8D" w:rsidP="00A27B8D">
            <w:pPr>
              <w:spacing w:after="120"/>
              <w:rPr>
                <w:b/>
                <w:iCs/>
                <w:sz w:val="20"/>
                <w:szCs w:val="20"/>
              </w:rPr>
            </w:pPr>
            <w:r w:rsidRPr="00A27B8D">
              <w:rPr>
                <w:b/>
                <w:iCs/>
                <w:sz w:val="20"/>
                <w:szCs w:val="20"/>
              </w:rPr>
              <w:t>MW</w:t>
            </w:r>
          </w:p>
        </w:tc>
        <w:tc>
          <w:tcPr>
            <w:tcW w:w="2875" w:type="dxa"/>
          </w:tcPr>
          <w:p w14:paraId="16EC2EEE" w14:textId="77777777" w:rsidR="00A27B8D" w:rsidRPr="00A27B8D" w:rsidRDefault="00A27B8D" w:rsidP="00A27B8D">
            <w:pPr>
              <w:spacing w:after="120"/>
              <w:rPr>
                <w:b/>
                <w:iCs/>
                <w:sz w:val="20"/>
                <w:szCs w:val="20"/>
              </w:rPr>
            </w:pPr>
            <w:r w:rsidRPr="00A27B8D">
              <w:rPr>
                <w:b/>
                <w:iCs/>
                <w:sz w:val="20"/>
                <w:szCs w:val="20"/>
              </w:rPr>
              <w:t>Price (per MWh)</w:t>
            </w:r>
          </w:p>
        </w:tc>
      </w:tr>
      <w:tr w:rsidR="00A27B8D" w:rsidRPr="00A27B8D" w14:paraId="57762EFE" w14:textId="77777777" w:rsidTr="0003786F">
        <w:trPr>
          <w:jc w:val="center"/>
        </w:trPr>
        <w:tc>
          <w:tcPr>
            <w:tcW w:w="3596" w:type="dxa"/>
          </w:tcPr>
          <w:p w14:paraId="5AB9FB8E" w14:textId="77777777" w:rsidR="00A27B8D" w:rsidRPr="00A27B8D" w:rsidRDefault="00A27B8D" w:rsidP="00A27B8D">
            <w:pPr>
              <w:spacing w:after="60"/>
              <w:rPr>
                <w:iCs/>
                <w:sz w:val="20"/>
                <w:szCs w:val="20"/>
              </w:rPr>
            </w:pPr>
            <w:r w:rsidRPr="00A27B8D">
              <w:rPr>
                <w:iCs/>
                <w:sz w:val="20"/>
                <w:szCs w:val="20"/>
              </w:rPr>
              <w:t>LPC to MPC minus maximum MW of RTM Energy Bid</w:t>
            </w:r>
          </w:p>
        </w:tc>
        <w:tc>
          <w:tcPr>
            <w:tcW w:w="2875" w:type="dxa"/>
          </w:tcPr>
          <w:p w14:paraId="2BF45539" w14:textId="77777777" w:rsidR="00A27B8D" w:rsidRPr="00A27B8D" w:rsidRDefault="00A27B8D" w:rsidP="00A27B8D">
            <w:pPr>
              <w:spacing w:after="60"/>
              <w:rPr>
                <w:iCs/>
                <w:sz w:val="20"/>
                <w:szCs w:val="20"/>
              </w:rPr>
            </w:pPr>
            <w:r w:rsidRPr="00A27B8D">
              <w:rPr>
                <w:iCs/>
                <w:sz w:val="20"/>
                <w:szCs w:val="20"/>
              </w:rPr>
              <w:t>Price associated with the lowest MW in submitted RTM Energy Bid curve</w:t>
            </w:r>
          </w:p>
        </w:tc>
      </w:tr>
      <w:tr w:rsidR="00A27B8D" w:rsidRPr="00A27B8D" w14:paraId="737BAA4D" w14:textId="77777777" w:rsidTr="0003786F">
        <w:trPr>
          <w:jc w:val="center"/>
        </w:trPr>
        <w:tc>
          <w:tcPr>
            <w:tcW w:w="3596" w:type="dxa"/>
          </w:tcPr>
          <w:p w14:paraId="6BF5A475" w14:textId="77777777" w:rsidR="00A27B8D" w:rsidRPr="00A27B8D" w:rsidRDefault="00A27B8D" w:rsidP="00A27B8D">
            <w:pPr>
              <w:spacing w:after="60"/>
              <w:rPr>
                <w:iCs/>
                <w:sz w:val="20"/>
                <w:szCs w:val="20"/>
              </w:rPr>
            </w:pPr>
            <w:r w:rsidRPr="00A27B8D">
              <w:rPr>
                <w:iCs/>
                <w:sz w:val="20"/>
                <w:szCs w:val="20"/>
              </w:rPr>
              <w:t>MPC minus maximum MW of RTM Energy Bid to MPC</w:t>
            </w:r>
          </w:p>
        </w:tc>
        <w:tc>
          <w:tcPr>
            <w:tcW w:w="2875" w:type="dxa"/>
          </w:tcPr>
          <w:p w14:paraId="49B302B5" w14:textId="77777777" w:rsidR="00A27B8D" w:rsidRPr="00A27B8D" w:rsidRDefault="00A27B8D" w:rsidP="00A27B8D">
            <w:pPr>
              <w:spacing w:after="60"/>
              <w:rPr>
                <w:iCs/>
                <w:sz w:val="20"/>
                <w:szCs w:val="20"/>
              </w:rPr>
            </w:pPr>
            <w:r w:rsidRPr="00A27B8D">
              <w:rPr>
                <w:iCs/>
                <w:sz w:val="20"/>
                <w:szCs w:val="20"/>
              </w:rPr>
              <w:t>RTM Energy Bid curve</w:t>
            </w:r>
          </w:p>
        </w:tc>
      </w:tr>
      <w:tr w:rsidR="00A27B8D" w:rsidRPr="00A27B8D" w14:paraId="493D642B" w14:textId="77777777" w:rsidTr="0003786F">
        <w:trPr>
          <w:jc w:val="center"/>
        </w:trPr>
        <w:tc>
          <w:tcPr>
            <w:tcW w:w="3596" w:type="dxa"/>
          </w:tcPr>
          <w:p w14:paraId="6A412FED" w14:textId="77777777" w:rsidR="00A27B8D" w:rsidRPr="00A27B8D" w:rsidRDefault="00A27B8D" w:rsidP="00A27B8D">
            <w:pPr>
              <w:spacing w:after="60"/>
              <w:rPr>
                <w:iCs/>
                <w:sz w:val="20"/>
                <w:szCs w:val="20"/>
              </w:rPr>
            </w:pPr>
            <w:r w:rsidRPr="00A27B8D">
              <w:rPr>
                <w:iCs/>
                <w:sz w:val="20"/>
                <w:szCs w:val="20"/>
              </w:rPr>
              <w:t>MPC</w:t>
            </w:r>
          </w:p>
        </w:tc>
        <w:tc>
          <w:tcPr>
            <w:tcW w:w="2875" w:type="dxa"/>
          </w:tcPr>
          <w:p w14:paraId="61D87CEC" w14:textId="77777777" w:rsidR="00A27B8D" w:rsidRPr="00A27B8D" w:rsidRDefault="00A27B8D" w:rsidP="00A27B8D">
            <w:pPr>
              <w:spacing w:after="60"/>
              <w:rPr>
                <w:iCs/>
                <w:sz w:val="20"/>
                <w:szCs w:val="20"/>
              </w:rPr>
            </w:pPr>
            <w:r w:rsidRPr="00A27B8D">
              <w:rPr>
                <w:iCs/>
                <w:sz w:val="20"/>
                <w:szCs w:val="20"/>
              </w:rPr>
              <w:t>Right-most point (lowest price) on RTM Energy Bid curve</w:t>
            </w:r>
          </w:p>
        </w:tc>
      </w:tr>
    </w:tbl>
    <w:p w14:paraId="533897D1" w14:textId="77777777" w:rsidR="00A27B8D" w:rsidRPr="00A27B8D" w:rsidRDefault="00A27B8D" w:rsidP="00A27B8D">
      <w:pPr>
        <w:spacing w:before="240"/>
        <w:ind w:left="720" w:hanging="720"/>
        <w:rPr>
          <w:szCs w:val="20"/>
        </w:rPr>
      </w:pPr>
      <w:r w:rsidRPr="00A27B8D">
        <w:rPr>
          <w:szCs w:val="20"/>
        </w:rPr>
        <w:t>(7)</w:t>
      </w:r>
      <w:r w:rsidRPr="00A27B8D">
        <w:rPr>
          <w:szCs w:val="20"/>
        </w:rPr>
        <w:tab/>
        <w:t>ERCOT shall ensure that any RTM Energy Bid is monotonically non-increasing.  The QSE representing the Controllable Load Resource shall be responsible for all RTM Energy Bids, including bids updated by ERCOT as described above.</w:t>
      </w:r>
    </w:p>
    <w:p w14:paraId="3D2510BB" w14:textId="77777777" w:rsidR="00A27B8D" w:rsidRPr="00A27B8D" w:rsidRDefault="00A27B8D" w:rsidP="00A27B8D">
      <w:pPr>
        <w:spacing w:before="240" w:after="240"/>
        <w:ind w:left="720" w:hanging="720"/>
        <w:rPr>
          <w:szCs w:val="20"/>
        </w:rPr>
      </w:pPr>
      <w:r w:rsidRPr="00A27B8D">
        <w:rPr>
          <w:szCs w:val="20"/>
        </w:rPr>
        <w:t>(8)</w:t>
      </w:r>
      <w:r w:rsidRPr="00A27B8D">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w:t>
      </w:r>
      <w:r w:rsidRPr="00A27B8D">
        <w:rPr>
          <w:szCs w:val="20"/>
        </w:rPr>
        <w:lastRenderedPageBreak/>
        <w:t>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51FFADAD" w14:textId="77777777" w:rsidR="00A27B8D" w:rsidRPr="00A27B8D" w:rsidRDefault="00A27B8D" w:rsidP="00A27B8D">
      <w:pPr>
        <w:spacing w:after="240"/>
        <w:ind w:left="720" w:hanging="720"/>
        <w:rPr>
          <w:szCs w:val="20"/>
        </w:rPr>
      </w:pPr>
      <w:r w:rsidRPr="00A27B8D">
        <w:rPr>
          <w:szCs w:val="20"/>
        </w:rPr>
        <w:t>(9)</w:t>
      </w:r>
      <w:r w:rsidRPr="00A27B8D">
        <w:rPr>
          <w:szCs w:val="20"/>
        </w:rPr>
        <w:tab/>
        <w:t>Energy Offer Curves that were constructed in whole or in part with proxy Energy Offer Curves shall be so marked in all ERCOT postings or references to the energy offer.</w:t>
      </w:r>
    </w:p>
    <w:p w14:paraId="58B69439" w14:textId="77777777" w:rsidR="00A27B8D" w:rsidRPr="00A27B8D" w:rsidRDefault="00A27B8D" w:rsidP="00A27B8D">
      <w:pPr>
        <w:spacing w:before="240" w:after="240"/>
        <w:ind w:left="720" w:hanging="720"/>
        <w:rPr>
          <w:szCs w:val="20"/>
        </w:rPr>
      </w:pPr>
      <w:r w:rsidRPr="00A27B8D">
        <w:rPr>
          <w:szCs w:val="20"/>
        </w:rPr>
        <w:t>(10)</w:t>
      </w:r>
      <w:r w:rsidRPr="00A27B8D">
        <w:rPr>
          <w:szCs w:val="20"/>
        </w:rPr>
        <w:tab/>
        <w:t>The two-step SCED methodology referenced in paragraph (1) above is:</w:t>
      </w:r>
    </w:p>
    <w:p w14:paraId="6F612865" w14:textId="77777777" w:rsidR="00A27B8D" w:rsidRPr="00A27B8D" w:rsidRDefault="00A27B8D" w:rsidP="00A27B8D">
      <w:pPr>
        <w:spacing w:after="240"/>
        <w:ind w:left="1440" w:hanging="720"/>
        <w:rPr>
          <w:szCs w:val="20"/>
        </w:rPr>
      </w:pPr>
      <w:r w:rsidRPr="00A27B8D">
        <w:rPr>
          <w:szCs w:val="20"/>
        </w:rPr>
        <w:t>(a)</w:t>
      </w:r>
      <w:r w:rsidRPr="00A27B8D">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7D5794C9" w14:textId="77777777" w:rsidR="00A27B8D" w:rsidRPr="00A27B8D" w:rsidRDefault="00A27B8D" w:rsidP="00A27B8D">
      <w:pPr>
        <w:spacing w:after="240"/>
        <w:ind w:left="1440" w:hanging="720"/>
        <w:rPr>
          <w:szCs w:val="20"/>
        </w:rPr>
      </w:pPr>
      <w:r w:rsidRPr="00A27B8D">
        <w:rPr>
          <w:szCs w:val="20"/>
        </w:rPr>
        <w:t>(b)</w:t>
      </w:r>
      <w:r w:rsidRPr="00A27B8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23F3EB04" w14:textId="77777777" w:rsidR="00A27B8D" w:rsidRPr="00A27B8D" w:rsidRDefault="00A27B8D" w:rsidP="00A27B8D">
      <w:pPr>
        <w:spacing w:after="240"/>
        <w:ind w:left="2160" w:hanging="720"/>
        <w:rPr>
          <w:szCs w:val="20"/>
        </w:rPr>
      </w:pPr>
      <w:r w:rsidRPr="00A27B8D">
        <w:rPr>
          <w:szCs w:val="20"/>
        </w:rPr>
        <w:t>(i)</w:t>
      </w:r>
      <w:r w:rsidRPr="00A27B8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F8BC601" w14:textId="77777777" w:rsidR="00A27B8D" w:rsidRPr="00A27B8D" w:rsidRDefault="00A27B8D" w:rsidP="00A27B8D">
      <w:pPr>
        <w:spacing w:after="240"/>
        <w:ind w:left="2160" w:hanging="720"/>
        <w:rPr>
          <w:szCs w:val="20"/>
        </w:rPr>
      </w:pPr>
      <w:r w:rsidRPr="00A27B8D">
        <w:rPr>
          <w:szCs w:val="20"/>
        </w:rPr>
        <w:t>(ii)</w:t>
      </w:r>
      <w:r w:rsidRPr="00A27B8D">
        <w:rPr>
          <w:szCs w:val="20"/>
        </w:rPr>
        <w:tab/>
        <w:t xml:space="preserve">Use RTM Energy Bid curves for all available Controllable Load Resources, whether submitted by QSEs or created by ERCOT.  There is no mitigation of RTM Energy Bids.  </w:t>
      </w:r>
      <w:r w:rsidRPr="00A27B8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A27B8D">
        <w:rPr>
          <w:szCs w:val="20"/>
        </w:rPr>
        <w:t>; and</w:t>
      </w:r>
    </w:p>
    <w:p w14:paraId="1037EE21" w14:textId="77777777" w:rsidR="00A27B8D" w:rsidRPr="00A27B8D" w:rsidRDefault="00A27B8D" w:rsidP="00A27B8D">
      <w:pPr>
        <w:spacing w:after="240"/>
        <w:ind w:left="2160" w:hanging="720"/>
        <w:rPr>
          <w:szCs w:val="20"/>
        </w:rPr>
      </w:pPr>
      <w:r w:rsidRPr="00A27B8D">
        <w:rPr>
          <w:szCs w:val="20"/>
        </w:rPr>
        <w:t>(iii)</w:t>
      </w:r>
      <w:r w:rsidRPr="00A27B8D">
        <w:rPr>
          <w:szCs w:val="20"/>
        </w:rPr>
        <w:tab/>
        <w:t>Observe all Competitive and Non-Competitive Constraints.</w:t>
      </w:r>
    </w:p>
    <w:p w14:paraId="4CB732B1" w14:textId="77777777" w:rsidR="00A27B8D" w:rsidRPr="00A27B8D" w:rsidRDefault="00A27B8D" w:rsidP="00A27B8D">
      <w:pPr>
        <w:spacing w:after="240"/>
        <w:ind w:left="1440" w:hanging="720"/>
        <w:rPr>
          <w:szCs w:val="20"/>
        </w:rPr>
      </w:pPr>
      <w:r w:rsidRPr="00A27B8D">
        <w:rPr>
          <w:szCs w:val="20"/>
        </w:rPr>
        <w:t>(c)</w:t>
      </w:r>
      <w:r w:rsidRPr="00A27B8D">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w:t>
      </w:r>
      <w:r w:rsidRPr="00A27B8D">
        <w:rPr>
          <w:szCs w:val="20"/>
        </w:rPr>
        <w:lastRenderedPageBreak/>
        <w:t>the Resource-specific impacts for any manual overrides).  ERCOT shall provide the summary to Market Participants on the MIS Secure Area and to the Independent Market Monitor (IMM).</w:t>
      </w:r>
    </w:p>
    <w:p w14:paraId="2B208DD0" w14:textId="77777777" w:rsidR="00A27B8D" w:rsidRPr="00A27B8D" w:rsidRDefault="00A27B8D" w:rsidP="00A27B8D">
      <w:pPr>
        <w:spacing w:after="240"/>
        <w:ind w:left="720" w:hanging="720"/>
        <w:rPr>
          <w:iCs/>
          <w:szCs w:val="20"/>
        </w:rPr>
      </w:pPr>
      <w:r w:rsidRPr="00A27B8D">
        <w:rPr>
          <w:iCs/>
          <w:szCs w:val="20"/>
        </w:rPr>
        <w:t>(11)</w:t>
      </w:r>
      <w:r w:rsidRPr="00A27B8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A27B8D">
        <w:rPr>
          <w:szCs w:val="20"/>
        </w:rPr>
        <w:t>On-Line Reserve Price</w:t>
      </w:r>
      <w:r w:rsidRPr="00A27B8D">
        <w:rPr>
          <w:iCs/>
          <w:szCs w:val="20"/>
        </w:rPr>
        <w:t xml:space="preserve"> Adders, Real-Time </w:t>
      </w:r>
      <w:r w:rsidRPr="00A27B8D">
        <w:rPr>
          <w:szCs w:val="20"/>
        </w:rPr>
        <w:t>Off-Line Reserve Price</w:t>
      </w:r>
      <w:r w:rsidRPr="00A27B8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27B8D">
        <w:rPr>
          <w:szCs w:val="20"/>
        </w:rPr>
        <w:t xml:space="preserve"> Determination of Real-Time On-Line Reliability Deployment Price Adder</w:t>
      </w:r>
      <w:r w:rsidRPr="00A27B8D" w:rsidDel="008F055F">
        <w:rPr>
          <w:iCs/>
          <w:szCs w:val="20"/>
        </w:rPr>
        <w:t>,</w:t>
      </w:r>
      <w:r w:rsidRPr="00A27B8D">
        <w:rPr>
          <w:iCs/>
          <w:szCs w:val="20"/>
        </w:rPr>
        <w:t xml:space="preserve"> the non-binding projection of Real-Time Reliability Deployment Price Adders shall be estimated based on GTBD, </w:t>
      </w:r>
      <w:r w:rsidRPr="00A27B8D">
        <w:rPr>
          <w:szCs w:val="20"/>
        </w:rPr>
        <w:t>reliability deployments MWs, and</w:t>
      </w:r>
      <w:r w:rsidRPr="00A27B8D">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A27B8D">
        <w:rPr>
          <w:szCs w:val="20"/>
        </w:rPr>
        <w:t xml:space="preserve">  </w:t>
      </w:r>
      <w:r w:rsidRPr="00A27B8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A27B8D">
        <w:rPr>
          <w:szCs w:val="20"/>
        </w:rPr>
        <w:t>On-Line Reserve Price</w:t>
      </w:r>
      <w:r w:rsidRPr="00A27B8D">
        <w:rPr>
          <w:iCs/>
          <w:szCs w:val="20"/>
        </w:rPr>
        <w:t xml:space="preserve"> Adders, Real-Time </w:t>
      </w:r>
      <w:r w:rsidRPr="00A27B8D">
        <w:rPr>
          <w:szCs w:val="20"/>
        </w:rPr>
        <w:t>Off-Line Reserve Price</w:t>
      </w:r>
      <w:r w:rsidRPr="00A27B8D">
        <w:rPr>
          <w:iCs/>
          <w:szCs w:val="20"/>
        </w:rPr>
        <w:t xml:space="preserve"> Adders, Hub LMPs and Load Zone LMPs on the </w:t>
      </w:r>
      <w:r w:rsidRPr="00A27B8D">
        <w:rPr>
          <w:szCs w:val="20"/>
        </w:rPr>
        <w:t>ERCOT website</w:t>
      </w:r>
      <w:r w:rsidRPr="00A27B8D">
        <w:rPr>
          <w:iCs/>
          <w:szCs w:val="20"/>
        </w:rPr>
        <w:t xml:space="preserve"> pursuant to Section 6.3.2, Activities for Real-Time Operations.</w:t>
      </w:r>
    </w:p>
    <w:p w14:paraId="1AED326A" w14:textId="77777777" w:rsidR="00A27B8D" w:rsidRPr="00A27B8D" w:rsidRDefault="00A27B8D" w:rsidP="00A27B8D">
      <w:pPr>
        <w:spacing w:after="240"/>
        <w:ind w:left="720" w:hanging="720"/>
        <w:rPr>
          <w:color w:val="000000"/>
          <w:szCs w:val="20"/>
        </w:rPr>
      </w:pPr>
      <w:r w:rsidRPr="00A27B8D">
        <w:rPr>
          <w:color w:val="000000"/>
          <w:szCs w:val="20"/>
        </w:rPr>
        <w:t>(12)</w:t>
      </w:r>
      <w:r w:rsidRPr="00A27B8D">
        <w:rPr>
          <w:color w:val="000000"/>
          <w:szCs w:val="20"/>
        </w:rPr>
        <w:tab/>
      </w:r>
      <w:r w:rsidRPr="00A27B8D">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18B3DBC9" w14:textId="77777777" w:rsidR="00A27B8D" w:rsidRPr="00A27B8D" w:rsidRDefault="00A27B8D" w:rsidP="00A27B8D">
      <w:pPr>
        <w:spacing w:after="240"/>
        <w:ind w:left="720" w:hanging="720"/>
      </w:pPr>
      <w:r w:rsidRPr="00A27B8D">
        <w:rPr>
          <w:color w:val="000000"/>
        </w:rPr>
        <w:lastRenderedPageBreak/>
        <w:t>(13)</w:t>
      </w:r>
      <w:r w:rsidRPr="00A27B8D">
        <w:rPr>
          <w:color w:val="000000"/>
        </w:rPr>
        <w:tab/>
      </w:r>
      <w:r w:rsidRPr="00A27B8D">
        <w:t>ERCOT shall determine the methodology for i</w:t>
      </w:r>
      <w:r w:rsidRPr="00A27B8D">
        <w:rPr>
          <w:color w:val="000000"/>
        </w:rPr>
        <w:t xml:space="preserve">mplementing the ORDC to calculate the Real-Time On-Line Reserve Price Adder and Real-Time Off-Line Reserve Price Adder.  </w:t>
      </w:r>
      <w:r w:rsidRPr="00A27B8D">
        <w:t>Following review by TAC, the ERCOT Board shall review the recommendation and approve a final methodology.</w:t>
      </w:r>
      <w:r w:rsidRPr="00A27B8D">
        <w:rPr>
          <w:color w:val="000000"/>
        </w:rPr>
        <w:t xml:space="preserve">  </w:t>
      </w:r>
      <w:r w:rsidRPr="00A27B8D">
        <w:t xml:space="preserve">Within two Business Days following approval by the ERCOT Board, ERCOT shall post the methodology on the </w:t>
      </w:r>
      <w:r w:rsidRPr="00A27B8D">
        <w:rPr>
          <w:szCs w:val="20"/>
        </w:rPr>
        <w:t>ERCOT website</w:t>
      </w:r>
      <w:r w:rsidRPr="00A27B8D">
        <w:t>.</w:t>
      </w:r>
    </w:p>
    <w:p w14:paraId="4703683D" w14:textId="77777777" w:rsidR="00A27B8D" w:rsidRPr="00A27B8D" w:rsidRDefault="00A27B8D" w:rsidP="00A27B8D">
      <w:pPr>
        <w:spacing w:after="240"/>
        <w:ind w:left="720" w:hanging="720"/>
        <w:rPr>
          <w:color w:val="000000"/>
          <w:szCs w:val="20"/>
        </w:rPr>
      </w:pPr>
      <w:r w:rsidRPr="00A27B8D">
        <w:rPr>
          <w:color w:val="000000"/>
          <w:szCs w:val="20"/>
        </w:rPr>
        <w:t>(14)</w:t>
      </w:r>
      <w:r w:rsidRPr="00A27B8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A27B8D">
        <w:rPr>
          <w:szCs w:val="20"/>
        </w:rPr>
        <w:t>ERCOT website</w:t>
      </w:r>
      <w:r w:rsidRPr="00A27B8D">
        <w:rPr>
          <w:color w:val="000000"/>
          <w:szCs w:val="20"/>
        </w:rPr>
        <w:t>.</w:t>
      </w:r>
    </w:p>
    <w:p w14:paraId="68C2CB2B" w14:textId="77777777" w:rsidR="00A27B8D" w:rsidRPr="00A27B8D" w:rsidRDefault="00A27B8D" w:rsidP="00A27B8D">
      <w:pPr>
        <w:spacing w:after="240"/>
        <w:ind w:left="720" w:hanging="720"/>
        <w:rPr>
          <w:iCs/>
          <w:szCs w:val="20"/>
        </w:rPr>
      </w:pPr>
      <w:r w:rsidRPr="00A27B8D">
        <w:rPr>
          <w:iCs/>
          <w:szCs w:val="20"/>
        </w:rPr>
        <w:t>(15)</w:t>
      </w:r>
      <w:r w:rsidRPr="00A27B8D">
        <w:rPr>
          <w:iCs/>
          <w:szCs w:val="20"/>
        </w:rPr>
        <w:tab/>
        <w:t xml:space="preserve">ERCOT may override one or more of a </w:t>
      </w:r>
      <w:proofErr w:type="gramStart"/>
      <w:r w:rsidRPr="00A27B8D">
        <w:rPr>
          <w:iCs/>
          <w:szCs w:val="20"/>
        </w:rPr>
        <w:t>Controllable Load Resource’s parameters</w:t>
      </w:r>
      <w:proofErr w:type="gramEnd"/>
      <w:r w:rsidRPr="00A27B8D">
        <w:rPr>
          <w:iCs/>
          <w:szCs w:val="20"/>
        </w:rPr>
        <w:t xml:space="preserve"> in SCED if ERCOT determines that the Controllable Load Resource’s participation is having an adverse impact on the reliability of the ERCOT System.</w:t>
      </w:r>
    </w:p>
    <w:p w14:paraId="13F916C0" w14:textId="77777777" w:rsidR="00A27B8D" w:rsidRPr="00A27B8D" w:rsidRDefault="00A27B8D" w:rsidP="00A27B8D">
      <w:pPr>
        <w:spacing w:after="240"/>
        <w:ind w:left="720" w:hanging="720"/>
        <w:rPr>
          <w:szCs w:val="20"/>
        </w:rPr>
      </w:pPr>
      <w:r w:rsidRPr="00A27B8D">
        <w:rPr>
          <w:iCs/>
          <w:szCs w:val="20"/>
        </w:rPr>
        <w:t>(16)</w:t>
      </w:r>
      <w:r w:rsidRPr="00A27B8D">
        <w:rPr>
          <w:iCs/>
          <w:szCs w:val="20"/>
        </w:rPr>
        <w:tab/>
        <w:t xml:space="preserve">The QSE representing an ESR, </w:t>
      </w:r>
      <w:proofErr w:type="gramStart"/>
      <w:r w:rsidRPr="00A27B8D">
        <w:rPr>
          <w:iCs/>
          <w:szCs w:val="20"/>
        </w:rPr>
        <w:t>in order to</w:t>
      </w:r>
      <w:proofErr w:type="gramEnd"/>
      <w:r w:rsidRPr="00A27B8D">
        <w:rPr>
          <w:iCs/>
          <w:szCs w:val="20"/>
        </w:rPr>
        <w:t xml:space="preserve"> charge the ESR, must submit RTM Energy Bids, and the ESR may withdraw energy from the ERCOT System only when dispatched by SCED to do so.  </w:t>
      </w:r>
      <w:r w:rsidRPr="00A27B8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B8D" w:rsidRPr="00A27B8D" w14:paraId="70D3FF92" w14:textId="77777777" w:rsidTr="0003786F">
        <w:trPr>
          <w:trHeight w:val="206"/>
        </w:trPr>
        <w:tc>
          <w:tcPr>
            <w:tcW w:w="9350" w:type="dxa"/>
            <w:shd w:val="pct12" w:color="auto" w:fill="auto"/>
          </w:tcPr>
          <w:p w14:paraId="55EA8D54" w14:textId="77777777" w:rsidR="00A27B8D" w:rsidRPr="00A27B8D" w:rsidRDefault="00A27B8D" w:rsidP="00A27B8D">
            <w:pPr>
              <w:spacing w:before="120" w:after="240"/>
              <w:rPr>
                <w:b/>
                <w:i/>
                <w:iCs/>
              </w:rPr>
            </w:pPr>
            <w:r w:rsidRPr="00A27B8D">
              <w:rPr>
                <w:b/>
                <w:i/>
                <w:iCs/>
              </w:rPr>
              <w:t>[NPRR930, NPRR1000, NPRR1010, NPRR1014, NPRR1019, and NPRR1204:  Replace applicable portions of Section 6.5.7.3 above with the following upon system implementation for NPRR930, NPRR1000, NPRR1014, or NPRR1019; or upon system implementation of the Real-Time Co-Optimization (RTC) project for NPRR1010 and NPRR1204:]</w:t>
            </w:r>
          </w:p>
          <w:p w14:paraId="223CB798" w14:textId="77777777" w:rsidR="00A27B8D" w:rsidRPr="00A27B8D" w:rsidRDefault="00A27B8D" w:rsidP="00A27B8D">
            <w:pPr>
              <w:keepNext/>
              <w:widowControl w:val="0"/>
              <w:tabs>
                <w:tab w:val="left" w:pos="1260"/>
              </w:tabs>
              <w:spacing w:before="240" w:after="240"/>
              <w:ind w:left="1267" w:hanging="1267"/>
              <w:outlineLvl w:val="3"/>
              <w:rPr>
                <w:b/>
                <w:bCs/>
                <w:snapToGrid w:val="0"/>
              </w:rPr>
            </w:pPr>
            <w:bookmarkStart w:id="1747" w:name="_Toc60040619"/>
            <w:bookmarkStart w:id="1748" w:name="_Toc65151679"/>
            <w:bookmarkStart w:id="1749" w:name="_Toc80174705"/>
            <w:bookmarkStart w:id="1750" w:name="_Toc108712464"/>
            <w:bookmarkStart w:id="1751" w:name="_Toc112417584"/>
            <w:bookmarkStart w:id="1752" w:name="_Toc119310253"/>
            <w:bookmarkStart w:id="1753" w:name="_Toc125966187"/>
            <w:bookmarkStart w:id="1754" w:name="_Toc135992285"/>
            <w:bookmarkStart w:id="1755" w:name="_Toc170303481"/>
            <w:bookmarkStart w:id="1756" w:name="_Toc175157385"/>
            <w:r w:rsidRPr="00A27B8D">
              <w:rPr>
                <w:b/>
                <w:bCs/>
                <w:snapToGrid w:val="0"/>
              </w:rPr>
              <w:t>6.5.7.3</w:t>
            </w:r>
            <w:r w:rsidRPr="00A27B8D">
              <w:rPr>
                <w:b/>
                <w:bCs/>
                <w:snapToGrid w:val="0"/>
              </w:rPr>
              <w:tab/>
              <w:t>Security Constrained Economic Dispatch</w:t>
            </w:r>
            <w:bookmarkEnd w:id="1747"/>
            <w:bookmarkEnd w:id="1748"/>
            <w:bookmarkEnd w:id="1749"/>
            <w:bookmarkEnd w:id="1750"/>
            <w:bookmarkEnd w:id="1751"/>
            <w:bookmarkEnd w:id="1752"/>
            <w:bookmarkEnd w:id="1753"/>
            <w:bookmarkEnd w:id="1754"/>
            <w:bookmarkEnd w:id="1755"/>
            <w:bookmarkEnd w:id="1756"/>
          </w:p>
          <w:p w14:paraId="0E5C0129" w14:textId="77777777" w:rsidR="00A27B8D" w:rsidRPr="00A27B8D" w:rsidRDefault="00A27B8D" w:rsidP="00A27B8D">
            <w:pPr>
              <w:spacing w:after="240"/>
              <w:ind w:left="720" w:hanging="720"/>
            </w:pPr>
            <w:r w:rsidRPr="00A27B8D">
              <w:rPr>
                <w:iCs/>
              </w:rPr>
              <w:t>(1)</w:t>
            </w:r>
            <w:r w:rsidRPr="00A27B8D">
              <w:rPr>
                <w:iCs/>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A27B8D">
              <w:t xml:space="preserve">In addition, the SCED process accounts for each ESR’s State of Charge (SOC) and SOC operating limits.  This is to ensure that the SCED process will issue ESR Base Points and Ancillary Services that are feasible </w:t>
            </w:r>
            <w:proofErr w:type="gramStart"/>
            <w:r w:rsidRPr="00A27B8D">
              <w:t xml:space="preserve">taking into </w:t>
            </w:r>
            <w:r w:rsidRPr="00A27B8D">
              <w:lastRenderedPageBreak/>
              <w:t>account</w:t>
            </w:r>
            <w:proofErr w:type="gramEnd"/>
            <w:r w:rsidRPr="00A27B8D">
              <w:t xml:space="preserve"> SCED duration requirements for energy and Ancillary Services and also that do not violate the ESR’s Minimum State of Charge (</w:t>
            </w:r>
            <w:proofErr w:type="spellStart"/>
            <w:r w:rsidRPr="00A27B8D">
              <w:t>MinSOC</w:t>
            </w:r>
            <w:proofErr w:type="spellEnd"/>
            <w:r w:rsidRPr="00A27B8D">
              <w:t>) and Maximum State of Charge (</w:t>
            </w:r>
            <w:proofErr w:type="spellStart"/>
            <w:r w:rsidRPr="00A27B8D">
              <w:t>MaxSOC</w:t>
            </w:r>
            <w:proofErr w:type="spellEnd"/>
            <w:r w:rsidRPr="00A27B8D">
              <w:t>) limits.</w:t>
            </w:r>
          </w:p>
          <w:p w14:paraId="7AA54B8C" w14:textId="77777777" w:rsidR="00A27B8D" w:rsidRPr="00A27B8D" w:rsidRDefault="00A27B8D" w:rsidP="00A27B8D">
            <w:pPr>
              <w:spacing w:after="240"/>
              <w:ind w:left="720" w:hanging="720"/>
            </w:pPr>
            <w:r w:rsidRPr="00A27B8D">
              <w:t>(2)</w:t>
            </w:r>
            <w:r w:rsidRPr="00A27B8D">
              <w:tab/>
              <w:t>The SCED solution must monitor cumulative deployment of Regulation Services and ensure that Regulation Services deployment is minimized over time.</w:t>
            </w:r>
          </w:p>
          <w:p w14:paraId="325028E7" w14:textId="77777777" w:rsidR="00A27B8D" w:rsidRPr="00A27B8D" w:rsidRDefault="00A27B8D" w:rsidP="00A27B8D">
            <w:pPr>
              <w:spacing w:before="240" w:after="240"/>
              <w:ind w:left="720" w:hanging="720"/>
            </w:pPr>
            <w:r w:rsidRPr="00A27B8D">
              <w:t>(3)</w:t>
            </w:r>
            <w:r w:rsidRPr="00A27B8D">
              <w:tab/>
              <w:t>In the Generation To Be Dispatched (GTBD) determined by LFC, ERCOT shall subtract the sum of the telemetered net real power consumption from all Controllable Load Resources available to SCED.</w:t>
            </w:r>
          </w:p>
          <w:p w14:paraId="483E0740" w14:textId="77777777" w:rsidR="00A27B8D" w:rsidRPr="00A27B8D" w:rsidRDefault="00A27B8D" w:rsidP="00A27B8D">
            <w:pPr>
              <w:spacing w:before="240" w:after="240"/>
              <w:ind w:left="720" w:hanging="720"/>
            </w:pPr>
            <w:r w:rsidRPr="00A27B8D">
              <w:t>(4)</w:t>
            </w:r>
            <w:r w:rsidRPr="00A27B8D">
              <w:tab/>
              <w:t xml:space="preserve">For use as SCED inputs for determining energy dispatch and Ancillary Service awards, ERCOT shall use the available capacity of all committed Generation Resources by creating proxy Energy Offer Curves for certain Resources as follows: </w:t>
            </w:r>
          </w:p>
          <w:p w14:paraId="0EA8FA38" w14:textId="77777777" w:rsidR="00A27B8D" w:rsidRPr="00A27B8D" w:rsidRDefault="00A27B8D" w:rsidP="00A27B8D">
            <w:pPr>
              <w:spacing w:after="240"/>
              <w:ind w:left="1440" w:hanging="720"/>
            </w:pPr>
            <w:r w:rsidRPr="00A27B8D">
              <w:t>(a)</w:t>
            </w:r>
            <w:r w:rsidRPr="00A27B8D">
              <w:tab/>
              <w:t>Non-IRRs without Energy Offer Curves</w:t>
            </w:r>
          </w:p>
          <w:p w14:paraId="0393F344" w14:textId="77777777" w:rsidR="00A27B8D" w:rsidRPr="00A27B8D" w:rsidRDefault="00A27B8D" w:rsidP="00A27B8D">
            <w:pPr>
              <w:spacing w:before="240" w:after="240"/>
              <w:ind w:left="2160" w:hanging="720"/>
            </w:pPr>
            <w:r w:rsidRPr="00A27B8D">
              <w:t>(i)</w:t>
            </w:r>
            <w:r w:rsidRPr="00A27B8D">
              <w:tab/>
              <w:t>ERCOT shall create a monotonically increasing proxy Energy Offer Curve as described below for:</w:t>
            </w:r>
          </w:p>
          <w:p w14:paraId="5DE81EAA" w14:textId="77777777" w:rsidR="00A27B8D" w:rsidRPr="00A27B8D" w:rsidRDefault="00A27B8D" w:rsidP="00A27B8D">
            <w:pPr>
              <w:spacing w:after="240"/>
              <w:ind w:left="2880" w:hanging="720"/>
            </w:pPr>
            <w:r w:rsidRPr="00A27B8D">
              <w:t>(A)</w:t>
            </w:r>
            <w:r w:rsidRPr="00A27B8D">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27B8D" w:rsidRPr="00A27B8D" w14:paraId="2593B1A3" w14:textId="77777777" w:rsidTr="0003786F">
              <w:trPr>
                <w:jc w:val="center"/>
              </w:trPr>
              <w:tc>
                <w:tcPr>
                  <w:tcW w:w="3780" w:type="dxa"/>
                </w:tcPr>
                <w:p w14:paraId="2CED4AFB" w14:textId="77777777" w:rsidR="00A27B8D" w:rsidRPr="00A27B8D" w:rsidRDefault="00A27B8D" w:rsidP="00A27B8D">
                  <w:pPr>
                    <w:spacing w:after="120"/>
                    <w:rPr>
                      <w:b/>
                      <w:iCs/>
                      <w:sz w:val="20"/>
                    </w:rPr>
                  </w:pPr>
                  <w:r w:rsidRPr="00A27B8D">
                    <w:rPr>
                      <w:b/>
                      <w:iCs/>
                      <w:sz w:val="20"/>
                    </w:rPr>
                    <w:t>MW</w:t>
                  </w:r>
                </w:p>
              </w:tc>
              <w:tc>
                <w:tcPr>
                  <w:tcW w:w="2520" w:type="dxa"/>
                </w:tcPr>
                <w:p w14:paraId="26625641" w14:textId="77777777" w:rsidR="00A27B8D" w:rsidRPr="00A27B8D" w:rsidRDefault="00A27B8D" w:rsidP="00A27B8D">
                  <w:pPr>
                    <w:spacing w:after="120"/>
                    <w:rPr>
                      <w:b/>
                      <w:iCs/>
                      <w:sz w:val="20"/>
                    </w:rPr>
                  </w:pPr>
                  <w:r w:rsidRPr="00A27B8D">
                    <w:rPr>
                      <w:b/>
                      <w:iCs/>
                      <w:sz w:val="20"/>
                    </w:rPr>
                    <w:t>Price (per MWh)</w:t>
                  </w:r>
                </w:p>
              </w:tc>
            </w:tr>
            <w:tr w:rsidR="00A27B8D" w:rsidRPr="00A27B8D" w14:paraId="46F145F1" w14:textId="77777777" w:rsidTr="0003786F">
              <w:trPr>
                <w:jc w:val="center"/>
              </w:trPr>
              <w:tc>
                <w:tcPr>
                  <w:tcW w:w="3780" w:type="dxa"/>
                </w:tcPr>
                <w:p w14:paraId="2E1292A2" w14:textId="77777777" w:rsidR="00A27B8D" w:rsidRPr="00A27B8D" w:rsidRDefault="00A27B8D" w:rsidP="00A27B8D">
                  <w:pPr>
                    <w:spacing w:after="60"/>
                    <w:rPr>
                      <w:iCs/>
                      <w:sz w:val="20"/>
                    </w:rPr>
                  </w:pPr>
                  <w:r w:rsidRPr="00A27B8D">
                    <w:rPr>
                      <w:iCs/>
                      <w:sz w:val="20"/>
                    </w:rPr>
                    <w:t>HSL</w:t>
                  </w:r>
                </w:p>
              </w:tc>
              <w:tc>
                <w:tcPr>
                  <w:tcW w:w="2520" w:type="dxa"/>
                </w:tcPr>
                <w:p w14:paraId="19901138" w14:textId="77777777" w:rsidR="00A27B8D" w:rsidRPr="00A27B8D" w:rsidRDefault="00A27B8D" w:rsidP="00A27B8D">
                  <w:pPr>
                    <w:spacing w:after="60"/>
                    <w:rPr>
                      <w:iCs/>
                      <w:sz w:val="20"/>
                    </w:rPr>
                  </w:pPr>
                  <w:r w:rsidRPr="00A27B8D">
                    <w:rPr>
                      <w:iCs/>
                      <w:sz w:val="20"/>
                    </w:rPr>
                    <w:t>RTSWCAP</w:t>
                  </w:r>
                </w:p>
              </w:tc>
            </w:tr>
            <w:tr w:rsidR="00A27B8D" w:rsidRPr="00A27B8D" w14:paraId="793656BD" w14:textId="77777777" w:rsidTr="0003786F">
              <w:trPr>
                <w:jc w:val="center"/>
              </w:trPr>
              <w:tc>
                <w:tcPr>
                  <w:tcW w:w="3780" w:type="dxa"/>
                </w:tcPr>
                <w:p w14:paraId="31151C06" w14:textId="77777777" w:rsidR="00A27B8D" w:rsidRPr="00A27B8D" w:rsidRDefault="00A27B8D" w:rsidP="00A27B8D">
                  <w:pPr>
                    <w:spacing w:after="60"/>
                    <w:rPr>
                      <w:iCs/>
                      <w:sz w:val="20"/>
                    </w:rPr>
                  </w:pPr>
                  <w:r w:rsidRPr="00A27B8D">
                    <w:rPr>
                      <w:iCs/>
                      <w:sz w:val="20"/>
                    </w:rPr>
                    <w:t>Output Schedule MW plus 1 MW</w:t>
                  </w:r>
                </w:p>
              </w:tc>
              <w:tc>
                <w:tcPr>
                  <w:tcW w:w="2520" w:type="dxa"/>
                </w:tcPr>
                <w:p w14:paraId="11E0D41F" w14:textId="77777777" w:rsidR="00A27B8D" w:rsidRPr="00A27B8D" w:rsidRDefault="00A27B8D" w:rsidP="00A27B8D">
                  <w:pPr>
                    <w:spacing w:after="60"/>
                    <w:rPr>
                      <w:iCs/>
                      <w:sz w:val="20"/>
                    </w:rPr>
                  </w:pPr>
                  <w:r w:rsidRPr="00A27B8D">
                    <w:rPr>
                      <w:iCs/>
                      <w:sz w:val="20"/>
                    </w:rPr>
                    <w:t>RTSWCAP minus $0.01</w:t>
                  </w:r>
                </w:p>
              </w:tc>
            </w:tr>
            <w:tr w:rsidR="00A27B8D" w:rsidRPr="00A27B8D" w14:paraId="70A462CF" w14:textId="77777777" w:rsidTr="0003786F">
              <w:trPr>
                <w:jc w:val="center"/>
              </w:trPr>
              <w:tc>
                <w:tcPr>
                  <w:tcW w:w="3780" w:type="dxa"/>
                </w:tcPr>
                <w:p w14:paraId="34AA9AAE" w14:textId="77777777" w:rsidR="00A27B8D" w:rsidRPr="00A27B8D" w:rsidRDefault="00A27B8D" w:rsidP="00A27B8D">
                  <w:pPr>
                    <w:spacing w:after="60"/>
                    <w:rPr>
                      <w:iCs/>
                      <w:sz w:val="20"/>
                    </w:rPr>
                  </w:pPr>
                  <w:r w:rsidRPr="00A27B8D">
                    <w:rPr>
                      <w:iCs/>
                      <w:sz w:val="20"/>
                    </w:rPr>
                    <w:t>Output Schedule MW</w:t>
                  </w:r>
                </w:p>
              </w:tc>
              <w:tc>
                <w:tcPr>
                  <w:tcW w:w="2520" w:type="dxa"/>
                </w:tcPr>
                <w:p w14:paraId="0FFCCF2B" w14:textId="77777777" w:rsidR="00A27B8D" w:rsidRPr="00A27B8D" w:rsidRDefault="00A27B8D" w:rsidP="00A27B8D">
                  <w:pPr>
                    <w:spacing w:after="60"/>
                    <w:rPr>
                      <w:iCs/>
                      <w:sz w:val="20"/>
                    </w:rPr>
                  </w:pPr>
                  <w:r w:rsidRPr="00A27B8D">
                    <w:rPr>
                      <w:iCs/>
                      <w:sz w:val="20"/>
                    </w:rPr>
                    <w:t>-$249.99</w:t>
                  </w:r>
                </w:p>
              </w:tc>
            </w:tr>
            <w:tr w:rsidR="00A27B8D" w:rsidRPr="00A27B8D" w14:paraId="0E752908" w14:textId="77777777" w:rsidTr="0003786F">
              <w:trPr>
                <w:jc w:val="center"/>
              </w:trPr>
              <w:tc>
                <w:tcPr>
                  <w:tcW w:w="3780" w:type="dxa"/>
                </w:tcPr>
                <w:p w14:paraId="6D6F9642" w14:textId="77777777" w:rsidR="00A27B8D" w:rsidRPr="00A27B8D" w:rsidRDefault="00A27B8D" w:rsidP="00A27B8D">
                  <w:pPr>
                    <w:spacing w:after="60"/>
                    <w:rPr>
                      <w:iCs/>
                      <w:sz w:val="20"/>
                    </w:rPr>
                  </w:pPr>
                  <w:r w:rsidRPr="00A27B8D">
                    <w:rPr>
                      <w:iCs/>
                      <w:sz w:val="20"/>
                    </w:rPr>
                    <w:t>LSL</w:t>
                  </w:r>
                </w:p>
              </w:tc>
              <w:tc>
                <w:tcPr>
                  <w:tcW w:w="2520" w:type="dxa"/>
                </w:tcPr>
                <w:p w14:paraId="6CE453F1" w14:textId="77777777" w:rsidR="00A27B8D" w:rsidRPr="00A27B8D" w:rsidRDefault="00A27B8D" w:rsidP="00A27B8D">
                  <w:pPr>
                    <w:spacing w:after="60"/>
                    <w:rPr>
                      <w:iCs/>
                      <w:sz w:val="20"/>
                    </w:rPr>
                  </w:pPr>
                  <w:r w:rsidRPr="00A27B8D">
                    <w:rPr>
                      <w:iCs/>
                      <w:sz w:val="20"/>
                    </w:rPr>
                    <w:t>-$250.00</w:t>
                  </w:r>
                </w:p>
              </w:tc>
            </w:tr>
          </w:tbl>
          <w:p w14:paraId="3FB3E1B6" w14:textId="77777777" w:rsidR="00A27B8D" w:rsidRPr="00A27B8D" w:rsidRDefault="00A27B8D" w:rsidP="00A27B8D">
            <w:pPr>
              <w:spacing w:before="240" w:after="240"/>
              <w:ind w:left="1440" w:hanging="720"/>
            </w:pPr>
            <w:r w:rsidRPr="00A27B8D">
              <w:t>(b)</w:t>
            </w:r>
            <w:r w:rsidRPr="00A27B8D">
              <w:tab/>
              <w:t xml:space="preserve">Non-IRRs without full-range Energy Offer Curves </w:t>
            </w:r>
          </w:p>
          <w:p w14:paraId="72E6D9BB" w14:textId="77777777" w:rsidR="00A27B8D" w:rsidRPr="00A27B8D" w:rsidRDefault="00A27B8D" w:rsidP="00A27B8D">
            <w:pPr>
              <w:spacing w:after="240"/>
              <w:ind w:left="2160" w:hanging="720"/>
            </w:pPr>
            <w:r w:rsidRPr="00A27B8D">
              <w:t>(i)</w:t>
            </w:r>
            <w:r w:rsidRPr="00A27B8D">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A27B8D" w:rsidRPr="00A27B8D" w14:paraId="7D6F5B89" w14:textId="77777777" w:rsidTr="0003786F">
              <w:trPr>
                <w:jc w:val="center"/>
              </w:trPr>
              <w:tc>
                <w:tcPr>
                  <w:tcW w:w="3891" w:type="dxa"/>
                </w:tcPr>
                <w:p w14:paraId="1D3BDA3D" w14:textId="77777777" w:rsidR="00A27B8D" w:rsidRPr="00A27B8D" w:rsidRDefault="00A27B8D" w:rsidP="00A27B8D">
                  <w:pPr>
                    <w:spacing w:after="120"/>
                    <w:rPr>
                      <w:b/>
                      <w:iCs/>
                      <w:sz w:val="20"/>
                    </w:rPr>
                  </w:pPr>
                  <w:r w:rsidRPr="00A27B8D">
                    <w:rPr>
                      <w:b/>
                      <w:iCs/>
                      <w:sz w:val="20"/>
                    </w:rPr>
                    <w:t>MW</w:t>
                  </w:r>
                </w:p>
              </w:tc>
              <w:tc>
                <w:tcPr>
                  <w:tcW w:w="2630" w:type="dxa"/>
                </w:tcPr>
                <w:p w14:paraId="1C302104" w14:textId="77777777" w:rsidR="00A27B8D" w:rsidRPr="00A27B8D" w:rsidRDefault="00A27B8D" w:rsidP="00A27B8D">
                  <w:pPr>
                    <w:spacing w:after="120"/>
                    <w:rPr>
                      <w:b/>
                      <w:iCs/>
                      <w:sz w:val="20"/>
                    </w:rPr>
                  </w:pPr>
                  <w:r w:rsidRPr="00A27B8D">
                    <w:rPr>
                      <w:b/>
                      <w:iCs/>
                      <w:sz w:val="20"/>
                    </w:rPr>
                    <w:t>Price (per MWh)</w:t>
                  </w:r>
                </w:p>
              </w:tc>
            </w:tr>
            <w:tr w:rsidR="00A27B8D" w:rsidRPr="00A27B8D" w14:paraId="59561CC5" w14:textId="77777777" w:rsidTr="0003786F">
              <w:trPr>
                <w:jc w:val="center"/>
              </w:trPr>
              <w:tc>
                <w:tcPr>
                  <w:tcW w:w="3891" w:type="dxa"/>
                </w:tcPr>
                <w:p w14:paraId="341782BE" w14:textId="77777777" w:rsidR="00A27B8D" w:rsidRPr="00A27B8D" w:rsidRDefault="00A27B8D" w:rsidP="00A27B8D">
                  <w:pPr>
                    <w:spacing w:after="60"/>
                    <w:rPr>
                      <w:iCs/>
                      <w:sz w:val="20"/>
                    </w:rPr>
                  </w:pPr>
                  <w:r w:rsidRPr="00A27B8D">
                    <w:rPr>
                      <w:iCs/>
                      <w:sz w:val="20"/>
                    </w:rPr>
                    <w:t>HSL (if more than highest MW in submitted Energy Offer Curve)</w:t>
                  </w:r>
                </w:p>
              </w:tc>
              <w:tc>
                <w:tcPr>
                  <w:tcW w:w="2630" w:type="dxa"/>
                </w:tcPr>
                <w:p w14:paraId="04FF8320" w14:textId="77777777" w:rsidR="00A27B8D" w:rsidRPr="00A27B8D" w:rsidRDefault="00A27B8D" w:rsidP="00A27B8D">
                  <w:pPr>
                    <w:spacing w:after="60"/>
                    <w:rPr>
                      <w:iCs/>
                      <w:sz w:val="20"/>
                    </w:rPr>
                  </w:pPr>
                  <w:r w:rsidRPr="00A27B8D">
                    <w:rPr>
                      <w:iCs/>
                      <w:sz w:val="20"/>
                    </w:rPr>
                    <w:t>Price associated with highest MW in submitted Energy Offer Curve</w:t>
                  </w:r>
                </w:p>
              </w:tc>
            </w:tr>
            <w:tr w:rsidR="00A27B8D" w:rsidRPr="00A27B8D" w14:paraId="6B15DC27" w14:textId="77777777" w:rsidTr="0003786F">
              <w:trPr>
                <w:jc w:val="center"/>
              </w:trPr>
              <w:tc>
                <w:tcPr>
                  <w:tcW w:w="3891" w:type="dxa"/>
                </w:tcPr>
                <w:p w14:paraId="579A899B" w14:textId="77777777" w:rsidR="00A27B8D" w:rsidRPr="00A27B8D" w:rsidRDefault="00A27B8D" w:rsidP="00A27B8D">
                  <w:pPr>
                    <w:spacing w:after="60"/>
                    <w:rPr>
                      <w:iCs/>
                      <w:sz w:val="20"/>
                    </w:rPr>
                  </w:pPr>
                  <w:r w:rsidRPr="00A27B8D">
                    <w:rPr>
                      <w:iCs/>
                      <w:sz w:val="20"/>
                    </w:rPr>
                    <w:t>Energy Offer Curve</w:t>
                  </w:r>
                </w:p>
              </w:tc>
              <w:tc>
                <w:tcPr>
                  <w:tcW w:w="2630" w:type="dxa"/>
                </w:tcPr>
                <w:p w14:paraId="5E9DE98E" w14:textId="77777777" w:rsidR="00A27B8D" w:rsidRPr="00A27B8D" w:rsidRDefault="00A27B8D" w:rsidP="00A27B8D">
                  <w:pPr>
                    <w:spacing w:after="60"/>
                    <w:rPr>
                      <w:iCs/>
                      <w:sz w:val="20"/>
                    </w:rPr>
                  </w:pPr>
                  <w:r w:rsidRPr="00A27B8D">
                    <w:rPr>
                      <w:iCs/>
                      <w:sz w:val="20"/>
                    </w:rPr>
                    <w:t>Energy Offer Curve</w:t>
                  </w:r>
                </w:p>
              </w:tc>
            </w:tr>
            <w:tr w:rsidR="00A27B8D" w:rsidRPr="00A27B8D" w14:paraId="54E91E88" w14:textId="77777777" w:rsidTr="0003786F">
              <w:trPr>
                <w:jc w:val="center"/>
              </w:trPr>
              <w:tc>
                <w:tcPr>
                  <w:tcW w:w="3891" w:type="dxa"/>
                </w:tcPr>
                <w:p w14:paraId="40ABAFC4" w14:textId="77777777" w:rsidR="00A27B8D" w:rsidRPr="00A27B8D" w:rsidRDefault="00A27B8D" w:rsidP="00A27B8D">
                  <w:pPr>
                    <w:spacing w:after="60"/>
                    <w:rPr>
                      <w:iCs/>
                      <w:sz w:val="20"/>
                    </w:rPr>
                  </w:pPr>
                  <w:r w:rsidRPr="00A27B8D">
                    <w:rPr>
                      <w:iCs/>
                      <w:sz w:val="20"/>
                    </w:rPr>
                    <w:lastRenderedPageBreak/>
                    <w:t>1 MW below lowest MW in Energy Offer Curve (if more than LSL)</w:t>
                  </w:r>
                </w:p>
              </w:tc>
              <w:tc>
                <w:tcPr>
                  <w:tcW w:w="2630" w:type="dxa"/>
                </w:tcPr>
                <w:p w14:paraId="1582C5C0" w14:textId="77777777" w:rsidR="00A27B8D" w:rsidRPr="00A27B8D" w:rsidRDefault="00A27B8D" w:rsidP="00A27B8D">
                  <w:pPr>
                    <w:spacing w:after="60"/>
                    <w:rPr>
                      <w:iCs/>
                      <w:sz w:val="20"/>
                    </w:rPr>
                  </w:pPr>
                  <w:r w:rsidRPr="00A27B8D">
                    <w:rPr>
                      <w:iCs/>
                      <w:sz w:val="20"/>
                    </w:rPr>
                    <w:t>-$249.99</w:t>
                  </w:r>
                </w:p>
              </w:tc>
            </w:tr>
            <w:tr w:rsidR="00A27B8D" w:rsidRPr="00A27B8D" w14:paraId="324EA5AF" w14:textId="77777777" w:rsidTr="0003786F">
              <w:trPr>
                <w:jc w:val="center"/>
              </w:trPr>
              <w:tc>
                <w:tcPr>
                  <w:tcW w:w="3891" w:type="dxa"/>
                </w:tcPr>
                <w:p w14:paraId="0E4521B3" w14:textId="77777777" w:rsidR="00A27B8D" w:rsidRPr="00A27B8D" w:rsidRDefault="00A27B8D" w:rsidP="00A27B8D">
                  <w:pPr>
                    <w:spacing w:after="60"/>
                    <w:rPr>
                      <w:iCs/>
                      <w:sz w:val="20"/>
                    </w:rPr>
                  </w:pPr>
                  <w:r w:rsidRPr="00A27B8D">
                    <w:rPr>
                      <w:iCs/>
                      <w:sz w:val="20"/>
                    </w:rPr>
                    <w:t>LSL (if less than lowest MW in Energy Offer Curve)</w:t>
                  </w:r>
                </w:p>
              </w:tc>
              <w:tc>
                <w:tcPr>
                  <w:tcW w:w="2630" w:type="dxa"/>
                </w:tcPr>
                <w:p w14:paraId="0D2A7EC9" w14:textId="77777777" w:rsidR="00A27B8D" w:rsidRPr="00A27B8D" w:rsidRDefault="00A27B8D" w:rsidP="00A27B8D">
                  <w:pPr>
                    <w:spacing w:after="60"/>
                    <w:rPr>
                      <w:iCs/>
                      <w:sz w:val="20"/>
                    </w:rPr>
                  </w:pPr>
                  <w:r w:rsidRPr="00A27B8D">
                    <w:rPr>
                      <w:iCs/>
                      <w:sz w:val="20"/>
                    </w:rPr>
                    <w:t>-$250.00</w:t>
                  </w:r>
                </w:p>
              </w:tc>
            </w:tr>
          </w:tbl>
          <w:p w14:paraId="0E36FB0D" w14:textId="77777777" w:rsidR="00A27B8D" w:rsidRPr="00A27B8D" w:rsidRDefault="00A27B8D" w:rsidP="00A27B8D">
            <w:pPr>
              <w:spacing w:before="240" w:after="240"/>
              <w:ind w:left="1440" w:hanging="720"/>
            </w:pPr>
            <w:r w:rsidRPr="00A27B8D">
              <w:t>(c)</w:t>
            </w:r>
            <w:r w:rsidRPr="00A27B8D">
              <w:tab/>
              <w:t>IRRs</w:t>
            </w:r>
          </w:p>
          <w:p w14:paraId="6E49D858" w14:textId="77777777" w:rsidR="00A27B8D" w:rsidRPr="00A27B8D" w:rsidRDefault="00A27B8D" w:rsidP="00A27B8D">
            <w:pPr>
              <w:spacing w:after="240"/>
              <w:ind w:left="2160" w:hanging="720"/>
            </w:pPr>
            <w:r w:rsidRPr="00A27B8D">
              <w:t>(i)</w:t>
            </w:r>
            <w:r w:rsidRPr="00A27B8D">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A27B8D" w:rsidRPr="00A27B8D" w14:paraId="53BC661D" w14:textId="77777777" w:rsidTr="0003786F">
              <w:trPr>
                <w:jc w:val="center"/>
              </w:trPr>
              <w:tc>
                <w:tcPr>
                  <w:tcW w:w="3870" w:type="dxa"/>
                </w:tcPr>
                <w:p w14:paraId="21FD91C5" w14:textId="77777777" w:rsidR="00A27B8D" w:rsidRPr="00A27B8D" w:rsidRDefault="00A27B8D" w:rsidP="00A27B8D">
                  <w:pPr>
                    <w:spacing w:after="120"/>
                    <w:rPr>
                      <w:b/>
                      <w:iCs/>
                      <w:sz w:val="20"/>
                    </w:rPr>
                  </w:pPr>
                  <w:r w:rsidRPr="00A27B8D">
                    <w:rPr>
                      <w:b/>
                      <w:iCs/>
                      <w:sz w:val="20"/>
                    </w:rPr>
                    <w:t>MW</w:t>
                  </w:r>
                </w:p>
              </w:tc>
              <w:tc>
                <w:tcPr>
                  <w:tcW w:w="2610" w:type="dxa"/>
                </w:tcPr>
                <w:p w14:paraId="17CDF854" w14:textId="77777777" w:rsidR="00A27B8D" w:rsidRPr="00A27B8D" w:rsidRDefault="00A27B8D" w:rsidP="00A27B8D">
                  <w:pPr>
                    <w:spacing w:after="120"/>
                    <w:rPr>
                      <w:b/>
                      <w:iCs/>
                      <w:sz w:val="20"/>
                    </w:rPr>
                  </w:pPr>
                  <w:r w:rsidRPr="00A27B8D">
                    <w:rPr>
                      <w:b/>
                      <w:iCs/>
                      <w:sz w:val="20"/>
                    </w:rPr>
                    <w:t>Price (per MWh)</w:t>
                  </w:r>
                </w:p>
              </w:tc>
            </w:tr>
            <w:tr w:rsidR="00A27B8D" w:rsidRPr="00A27B8D" w14:paraId="0728D0B8" w14:textId="77777777" w:rsidTr="0003786F">
              <w:trPr>
                <w:jc w:val="center"/>
              </w:trPr>
              <w:tc>
                <w:tcPr>
                  <w:tcW w:w="3870" w:type="dxa"/>
                </w:tcPr>
                <w:p w14:paraId="7DA637D4" w14:textId="77777777" w:rsidR="00A27B8D" w:rsidRPr="00A27B8D" w:rsidRDefault="00A27B8D" w:rsidP="00A27B8D">
                  <w:pPr>
                    <w:spacing w:after="60"/>
                    <w:rPr>
                      <w:iCs/>
                      <w:sz w:val="20"/>
                    </w:rPr>
                  </w:pPr>
                  <w:r w:rsidRPr="00A27B8D">
                    <w:rPr>
                      <w:iCs/>
                      <w:sz w:val="20"/>
                    </w:rPr>
                    <w:t>HSL</w:t>
                  </w:r>
                </w:p>
              </w:tc>
              <w:tc>
                <w:tcPr>
                  <w:tcW w:w="2610" w:type="dxa"/>
                </w:tcPr>
                <w:p w14:paraId="6CB8C34A" w14:textId="77777777" w:rsidR="00A27B8D" w:rsidRPr="00A27B8D" w:rsidRDefault="00A27B8D" w:rsidP="00A27B8D">
                  <w:pPr>
                    <w:spacing w:after="60"/>
                    <w:rPr>
                      <w:iCs/>
                      <w:sz w:val="20"/>
                    </w:rPr>
                  </w:pPr>
                  <w:r w:rsidRPr="00A27B8D">
                    <w:rPr>
                      <w:iCs/>
                      <w:sz w:val="20"/>
                    </w:rPr>
                    <w:t>$1,500</w:t>
                  </w:r>
                </w:p>
              </w:tc>
            </w:tr>
            <w:tr w:rsidR="00A27B8D" w:rsidRPr="00A27B8D" w14:paraId="1988AC70" w14:textId="77777777" w:rsidTr="0003786F">
              <w:trPr>
                <w:jc w:val="center"/>
              </w:trPr>
              <w:tc>
                <w:tcPr>
                  <w:tcW w:w="3870" w:type="dxa"/>
                </w:tcPr>
                <w:p w14:paraId="43DBC66F" w14:textId="77777777" w:rsidR="00A27B8D" w:rsidRPr="00A27B8D" w:rsidRDefault="00A27B8D" w:rsidP="00A27B8D">
                  <w:pPr>
                    <w:spacing w:after="60"/>
                    <w:rPr>
                      <w:iCs/>
                      <w:sz w:val="20"/>
                    </w:rPr>
                  </w:pPr>
                  <w:r w:rsidRPr="00A27B8D">
                    <w:rPr>
                      <w:iCs/>
                      <w:sz w:val="20"/>
                    </w:rPr>
                    <w:t>HSL minus 1 MW</w:t>
                  </w:r>
                </w:p>
              </w:tc>
              <w:tc>
                <w:tcPr>
                  <w:tcW w:w="2610" w:type="dxa"/>
                </w:tcPr>
                <w:p w14:paraId="615874E0" w14:textId="77777777" w:rsidR="00A27B8D" w:rsidRPr="00A27B8D" w:rsidRDefault="00A27B8D" w:rsidP="00A27B8D">
                  <w:pPr>
                    <w:spacing w:after="60"/>
                    <w:rPr>
                      <w:iCs/>
                      <w:sz w:val="20"/>
                    </w:rPr>
                  </w:pPr>
                  <w:r w:rsidRPr="00A27B8D">
                    <w:rPr>
                      <w:iCs/>
                      <w:sz w:val="20"/>
                    </w:rPr>
                    <w:t>-$249.99</w:t>
                  </w:r>
                </w:p>
              </w:tc>
            </w:tr>
            <w:tr w:rsidR="00A27B8D" w:rsidRPr="00A27B8D" w14:paraId="2A522EC1" w14:textId="77777777" w:rsidTr="0003786F">
              <w:trPr>
                <w:jc w:val="center"/>
              </w:trPr>
              <w:tc>
                <w:tcPr>
                  <w:tcW w:w="3870" w:type="dxa"/>
                </w:tcPr>
                <w:p w14:paraId="2B4C1038" w14:textId="77777777" w:rsidR="00A27B8D" w:rsidRPr="00A27B8D" w:rsidRDefault="00A27B8D" w:rsidP="00A27B8D">
                  <w:pPr>
                    <w:spacing w:after="60"/>
                    <w:rPr>
                      <w:iCs/>
                      <w:sz w:val="20"/>
                    </w:rPr>
                  </w:pPr>
                  <w:r w:rsidRPr="00A27B8D">
                    <w:rPr>
                      <w:iCs/>
                      <w:sz w:val="20"/>
                    </w:rPr>
                    <w:t>LSL</w:t>
                  </w:r>
                </w:p>
              </w:tc>
              <w:tc>
                <w:tcPr>
                  <w:tcW w:w="2610" w:type="dxa"/>
                </w:tcPr>
                <w:p w14:paraId="2016EB6B" w14:textId="77777777" w:rsidR="00A27B8D" w:rsidRPr="00A27B8D" w:rsidRDefault="00A27B8D" w:rsidP="00A27B8D">
                  <w:pPr>
                    <w:spacing w:after="60"/>
                    <w:rPr>
                      <w:iCs/>
                      <w:sz w:val="20"/>
                    </w:rPr>
                  </w:pPr>
                  <w:r w:rsidRPr="00A27B8D">
                    <w:rPr>
                      <w:iCs/>
                      <w:sz w:val="20"/>
                    </w:rPr>
                    <w:t>-$250.00</w:t>
                  </w:r>
                </w:p>
              </w:tc>
            </w:tr>
          </w:tbl>
          <w:p w14:paraId="2DD87583" w14:textId="77777777" w:rsidR="00A27B8D" w:rsidRPr="00A27B8D" w:rsidRDefault="00A27B8D" w:rsidP="00A27B8D">
            <w:pPr>
              <w:spacing w:before="240" w:after="240"/>
              <w:ind w:left="2160" w:hanging="720"/>
            </w:pPr>
            <w:r w:rsidRPr="00A27B8D">
              <w:t>(ii)</w:t>
            </w:r>
            <w:r w:rsidRPr="00A27B8D">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A27B8D" w:rsidRPr="00A27B8D" w14:paraId="5AB755ED" w14:textId="77777777" w:rsidTr="0003786F">
              <w:trPr>
                <w:jc w:val="center"/>
              </w:trPr>
              <w:tc>
                <w:tcPr>
                  <w:tcW w:w="3780" w:type="dxa"/>
                </w:tcPr>
                <w:p w14:paraId="6420DC6F" w14:textId="77777777" w:rsidR="00A27B8D" w:rsidRPr="00A27B8D" w:rsidRDefault="00A27B8D" w:rsidP="00A27B8D">
                  <w:pPr>
                    <w:spacing w:after="120"/>
                    <w:rPr>
                      <w:b/>
                      <w:iCs/>
                      <w:sz w:val="20"/>
                    </w:rPr>
                  </w:pPr>
                  <w:r w:rsidRPr="00A27B8D">
                    <w:rPr>
                      <w:b/>
                      <w:iCs/>
                      <w:sz w:val="20"/>
                    </w:rPr>
                    <w:t>MW</w:t>
                  </w:r>
                </w:p>
              </w:tc>
              <w:tc>
                <w:tcPr>
                  <w:tcW w:w="2745" w:type="dxa"/>
                </w:tcPr>
                <w:p w14:paraId="5BB570DB" w14:textId="77777777" w:rsidR="00A27B8D" w:rsidRPr="00A27B8D" w:rsidRDefault="00A27B8D" w:rsidP="00A27B8D">
                  <w:pPr>
                    <w:spacing w:after="120"/>
                    <w:rPr>
                      <w:b/>
                      <w:iCs/>
                      <w:sz w:val="20"/>
                    </w:rPr>
                  </w:pPr>
                  <w:r w:rsidRPr="00A27B8D">
                    <w:rPr>
                      <w:b/>
                      <w:iCs/>
                      <w:sz w:val="20"/>
                    </w:rPr>
                    <w:t>Price (per MWh)</w:t>
                  </w:r>
                </w:p>
              </w:tc>
            </w:tr>
            <w:tr w:rsidR="00A27B8D" w:rsidRPr="00A27B8D" w14:paraId="0778D5CB" w14:textId="77777777" w:rsidTr="0003786F">
              <w:trPr>
                <w:jc w:val="center"/>
              </w:trPr>
              <w:tc>
                <w:tcPr>
                  <w:tcW w:w="3780" w:type="dxa"/>
                </w:tcPr>
                <w:p w14:paraId="4668532B" w14:textId="77777777" w:rsidR="00A27B8D" w:rsidRPr="00A27B8D" w:rsidRDefault="00A27B8D" w:rsidP="00A27B8D">
                  <w:pPr>
                    <w:spacing w:after="60"/>
                    <w:rPr>
                      <w:iCs/>
                      <w:sz w:val="20"/>
                    </w:rPr>
                  </w:pPr>
                  <w:r w:rsidRPr="00A27B8D">
                    <w:rPr>
                      <w:iCs/>
                      <w:sz w:val="20"/>
                    </w:rPr>
                    <w:t>HSL (if more than highest MW in submitted Energy Offer Curve)</w:t>
                  </w:r>
                </w:p>
              </w:tc>
              <w:tc>
                <w:tcPr>
                  <w:tcW w:w="2745" w:type="dxa"/>
                </w:tcPr>
                <w:p w14:paraId="2B4B6BF1" w14:textId="77777777" w:rsidR="00A27B8D" w:rsidRPr="00A27B8D" w:rsidRDefault="00A27B8D" w:rsidP="00A27B8D">
                  <w:pPr>
                    <w:spacing w:after="60"/>
                    <w:rPr>
                      <w:iCs/>
                      <w:sz w:val="20"/>
                    </w:rPr>
                  </w:pPr>
                  <w:r w:rsidRPr="00A27B8D">
                    <w:rPr>
                      <w:iCs/>
                      <w:sz w:val="20"/>
                    </w:rPr>
                    <w:t>Price associated with the highest MW in submitted Energy Offer Curve</w:t>
                  </w:r>
                </w:p>
              </w:tc>
            </w:tr>
            <w:tr w:rsidR="00A27B8D" w:rsidRPr="00A27B8D" w14:paraId="2D1109EF" w14:textId="77777777" w:rsidTr="0003786F">
              <w:trPr>
                <w:jc w:val="center"/>
              </w:trPr>
              <w:tc>
                <w:tcPr>
                  <w:tcW w:w="3780" w:type="dxa"/>
                </w:tcPr>
                <w:p w14:paraId="41AE8D09" w14:textId="77777777" w:rsidR="00A27B8D" w:rsidRPr="00A27B8D" w:rsidRDefault="00A27B8D" w:rsidP="00A27B8D">
                  <w:pPr>
                    <w:spacing w:after="60"/>
                    <w:rPr>
                      <w:iCs/>
                      <w:sz w:val="20"/>
                    </w:rPr>
                  </w:pPr>
                  <w:r w:rsidRPr="00A27B8D">
                    <w:rPr>
                      <w:iCs/>
                      <w:sz w:val="20"/>
                    </w:rPr>
                    <w:t>Energy Offer Curve</w:t>
                  </w:r>
                </w:p>
              </w:tc>
              <w:tc>
                <w:tcPr>
                  <w:tcW w:w="2745" w:type="dxa"/>
                </w:tcPr>
                <w:p w14:paraId="60656643" w14:textId="77777777" w:rsidR="00A27B8D" w:rsidRPr="00A27B8D" w:rsidRDefault="00A27B8D" w:rsidP="00A27B8D">
                  <w:pPr>
                    <w:spacing w:after="60"/>
                    <w:rPr>
                      <w:iCs/>
                      <w:sz w:val="20"/>
                    </w:rPr>
                  </w:pPr>
                  <w:r w:rsidRPr="00A27B8D">
                    <w:rPr>
                      <w:iCs/>
                      <w:sz w:val="20"/>
                    </w:rPr>
                    <w:t>Energy Offer Curve</w:t>
                  </w:r>
                </w:p>
              </w:tc>
            </w:tr>
            <w:tr w:rsidR="00A27B8D" w:rsidRPr="00A27B8D" w14:paraId="4E1F36C7" w14:textId="77777777" w:rsidTr="0003786F">
              <w:trPr>
                <w:jc w:val="center"/>
              </w:trPr>
              <w:tc>
                <w:tcPr>
                  <w:tcW w:w="3780" w:type="dxa"/>
                </w:tcPr>
                <w:p w14:paraId="01B6D764" w14:textId="77777777" w:rsidR="00A27B8D" w:rsidRPr="00A27B8D" w:rsidRDefault="00A27B8D" w:rsidP="00A27B8D">
                  <w:pPr>
                    <w:spacing w:after="60"/>
                    <w:rPr>
                      <w:iCs/>
                      <w:sz w:val="20"/>
                    </w:rPr>
                  </w:pPr>
                  <w:r w:rsidRPr="00A27B8D">
                    <w:rPr>
                      <w:iCs/>
                      <w:sz w:val="20"/>
                    </w:rPr>
                    <w:t>1 MW below lowest MW in Energy Offer Curve (if more than LSL)</w:t>
                  </w:r>
                </w:p>
              </w:tc>
              <w:tc>
                <w:tcPr>
                  <w:tcW w:w="2745" w:type="dxa"/>
                </w:tcPr>
                <w:p w14:paraId="5E71C854" w14:textId="77777777" w:rsidR="00A27B8D" w:rsidRPr="00A27B8D" w:rsidRDefault="00A27B8D" w:rsidP="00A27B8D">
                  <w:pPr>
                    <w:spacing w:after="60"/>
                    <w:rPr>
                      <w:iCs/>
                      <w:sz w:val="20"/>
                    </w:rPr>
                  </w:pPr>
                  <w:r w:rsidRPr="00A27B8D">
                    <w:rPr>
                      <w:iCs/>
                      <w:sz w:val="20"/>
                    </w:rPr>
                    <w:t>-$249.99</w:t>
                  </w:r>
                </w:p>
              </w:tc>
            </w:tr>
            <w:tr w:rsidR="00A27B8D" w:rsidRPr="00A27B8D" w14:paraId="7848FC22" w14:textId="77777777" w:rsidTr="0003786F">
              <w:trPr>
                <w:jc w:val="center"/>
              </w:trPr>
              <w:tc>
                <w:tcPr>
                  <w:tcW w:w="3780" w:type="dxa"/>
                </w:tcPr>
                <w:p w14:paraId="1E854F3B" w14:textId="77777777" w:rsidR="00A27B8D" w:rsidRPr="00A27B8D" w:rsidRDefault="00A27B8D" w:rsidP="00A27B8D">
                  <w:pPr>
                    <w:spacing w:after="60"/>
                    <w:rPr>
                      <w:iCs/>
                      <w:sz w:val="20"/>
                    </w:rPr>
                  </w:pPr>
                  <w:r w:rsidRPr="00A27B8D">
                    <w:rPr>
                      <w:iCs/>
                      <w:sz w:val="20"/>
                    </w:rPr>
                    <w:t>LSL (if less than lowest MW in Energy Offer Curve)</w:t>
                  </w:r>
                </w:p>
              </w:tc>
              <w:tc>
                <w:tcPr>
                  <w:tcW w:w="2745" w:type="dxa"/>
                </w:tcPr>
                <w:p w14:paraId="7B3D433A" w14:textId="77777777" w:rsidR="00A27B8D" w:rsidRPr="00A27B8D" w:rsidRDefault="00A27B8D" w:rsidP="00A27B8D">
                  <w:pPr>
                    <w:spacing w:after="60"/>
                    <w:rPr>
                      <w:iCs/>
                      <w:sz w:val="20"/>
                    </w:rPr>
                  </w:pPr>
                  <w:r w:rsidRPr="00A27B8D">
                    <w:rPr>
                      <w:iCs/>
                      <w:sz w:val="20"/>
                    </w:rPr>
                    <w:t>-$250.00</w:t>
                  </w:r>
                </w:p>
              </w:tc>
            </w:tr>
          </w:tbl>
          <w:p w14:paraId="22FD8C21" w14:textId="77777777" w:rsidR="00A27B8D" w:rsidRPr="00A27B8D" w:rsidRDefault="00A27B8D" w:rsidP="00A27B8D">
            <w:pPr>
              <w:spacing w:before="240" w:after="240"/>
              <w:ind w:left="1440" w:hanging="720"/>
            </w:pPr>
            <w:r w:rsidRPr="00A27B8D">
              <w:t>(d)</w:t>
            </w:r>
            <w:r w:rsidRPr="00A27B8D">
              <w:tab/>
              <w:t xml:space="preserve">RUC-committed Resources </w:t>
            </w:r>
          </w:p>
          <w:p w14:paraId="73F5977D" w14:textId="39EF376D" w:rsidR="00A27B8D" w:rsidRPr="00A27B8D" w:rsidRDefault="00A27B8D" w:rsidP="00A27B8D">
            <w:pPr>
              <w:spacing w:before="240" w:after="240"/>
              <w:ind w:left="2160" w:hanging="720"/>
            </w:pPr>
            <w:r w:rsidRPr="00A27B8D">
              <w:t>(i)        For each RUC-committed Resource</w:t>
            </w:r>
            <w:ins w:id="1757" w:author="ERCOT 08XX24" w:date="2024-08-29T15:53:00Z">
              <w:r w:rsidR="00EA16A5" w:rsidRPr="00A27B8D">
                <w:t xml:space="preserve"> (excluding a Resource deployed to provide Dispatchable Reliability Reserve Service (DRRS))</w:t>
              </w:r>
            </w:ins>
            <w:r w:rsidRPr="00A27B8D">
              <w:t xml:space="preserv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A27B8D" w:rsidRPr="00A27B8D" w14:paraId="79D6D689" w14:textId="77777777" w:rsidTr="0003786F">
              <w:trPr>
                <w:trHeight w:val="359"/>
              </w:trPr>
              <w:tc>
                <w:tcPr>
                  <w:tcW w:w="3540" w:type="dxa"/>
                </w:tcPr>
                <w:p w14:paraId="2FC19DE2" w14:textId="77777777" w:rsidR="00A27B8D" w:rsidRPr="00A27B8D" w:rsidRDefault="00A27B8D" w:rsidP="00A27B8D">
                  <w:pPr>
                    <w:spacing w:after="120"/>
                    <w:rPr>
                      <w:b/>
                      <w:iCs/>
                      <w:sz w:val="20"/>
                    </w:rPr>
                  </w:pPr>
                  <w:r w:rsidRPr="00A27B8D">
                    <w:rPr>
                      <w:b/>
                      <w:iCs/>
                      <w:sz w:val="20"/>
                    </w:rPr>
                    <w:t>MW</w:t>
                  </w:r>
                </w:p>
              </w:tc>
              <w:tc>
                <w:tcPr>
                  <w:tcW w:w="2810" w:type="dxa"/>
                </w:tcPr>
                <w:p w14:paraId="31D2AA2A" w14:textId="77777777" w:rsidR="00A27B8D" w:rsidRPr="00A27B8D" w:rsidRDefault="00A27B8D" w:rsidP="00A27B8D">
                  <w:pPr>
                    <w:spacing w:after="120"/>
                    <w:rPr>
                      <w:b/>
                      <w:iCs/>
                      <w:sz w:val="20"/>
                    </w:rPr>
                  </w:pPr>
                  <w:r w:rsidRPr="00A27B8D">
                    <w:rPr>
                      <w:b/>
                      <w:iCs/>
                      <w:sz w:val="20"/>
                    </w:rPr>
                    <w:t>Price (per MWh)</w:t>
                  </w:r>
                </w:p>
              </w:tc>
            </w:tr>
            <w:tr w:rsidR="00A27B8D" w:rsidRPr="00A27B8D" w14:paraId="68A7EA25" w14:textId="77777777" w:rsidTr="0003786F">
              <w:trPr>
                <w:trHeight w:val="364"/>
              </w:trPr>
              <w:tc>
                <w:tcPr>
                  <w:tcW w:w="3540" w:type="dxa"/>
                </w:tcPr>
                <w:p w14:paraId="41F13856" w14:textId="77777777" w:rsidR="00A27B8D" w:rsidRPr="00A27B8D" w:rsidRDefault="00A27B8D" w:rsidP="00A27B8D">
                  <w:pPr>
                    <w:spacing w:after="60"/>
                    <w:rPr>
                      <w:iCs/>
                      <w:sz w:val="20"/>
                    </w:rPr>
                  </w:pPr>
                  <w:r w:rsidRPr="00A27B8D">
                    <w:rPr>
                      <w:iCs/>
                      <w:sz w:val="20"/>
                    </w:rPr>
                    <w:t xml:space="preserve">HSL </w:t>
                  </w:r>
                </w:p>
              </w:tc>
              <w:tc>
                <w:tcPr>
                  <w:tcW w:w="2810" w:type="dxa"/>
                </w:tcPr>
                <w:p w14:paraId="5E0B0ABD" w14:textId="77777777" w:rsidR="00A27B8D" w:rsidRPr="00A27B8D" w:rsidRDefault="00A27B8D" w:rsidP="00A27B8D">
                  <w:pPr>
                    <w:spacing w:after="60"/>
                    <w:rPr>
                      <w:iCs/>
                      <w:sz w:val="20"/>
                    </w:rPr>
                  </w:pPr>
                  <w:r w:rsidRPr="00A27B8D">
                    <w:rPr>
                      <w:iCs/>
                      <w:sz w:val="20"/>
                    </w:rPr>
                    <w:t>$250</w:t>
                  </w:r>
                </w:p>
              </w:tc>
            </w:tr>
            <w:tr w:rsidR="00A27B8D" w:rsidRPr="00A27B8D" w14:paraId="6F47DEEB" w14:textId="77777777" w:rsidTr="0003786F">
              <w:trPr>
                <w:trHeight w:val="377"/>
              </w:trPr>
              <w:tc>
                <w:tcPr>
                  <w:tcW w:w="3540" w:type="dxa"/>
                </w:tcPr>
                <w:p w14:paraId="0CCE8674" w14:textId="77777777" w:rsidR="00A27B8D" w:rsidRPr="00A27B8D" w:rsidRDefault="00A27B8D" w:rsidP="00A27B8D">
                  <w:pPr>
                    <w:spacing w:after="60"/>
                    <w:rPr>
                      <w:iCs/>
                      <w:sz w:val="20"/>
                    </w:rPr>
                  </w:pPr>
                  <w:r w:rsidRPr="00A27B8D">
                    <w:rPr>
                      <w:iCs/>
                      <w:sz w:val="20"/>
                    </w:rPr>
                    <w:t>Zero</w:t>
                  </w:r>
                </w:p>
              </w:tc>
              <w:tc>
                <w:tcPr>
                  <w:tcW w:w="2810" w:type="dxa"/>
                </w:tcPr>
                <w:p w14:paraId="6A08D107" w14:textId="77777777" w:rsidR="00A27B8D" w:rsidRPr="00A27B8D" w:rsidRDefault="00A27B8D" w:rsidP="00A27B8D">
                  <w:pPr>
                    <w:spacing w:after="60"/>
                    <w:rPr>
                      <w:iCs/>
                      <w:sz w:val="20"/>
                    </w:rPr>
                  </w:pPr>
                  <w:r w:rsidRPr="00A27B8D">
                    <w:rPr>
                      <w:iCs/>
                      <w:sz w:val="20"/>
                    </w:rPr>
                    <w:t>$250</w:t>
                  </w:r>
                </w:p>
              </w:tc>
            </w:tr>
          </w:tbl>
          <w:p w14:paraId="333FD45C" w14:textId="421CA012" w:rsidR="00A27B8D" w:rsidRPr="00A27B8D" w:rsidRDefault="00A27B8D" w:rsidP="00A27B8D">
            <w:pPr>
              <w:spacing w:before="240" w:after="240"/>
              <w:ind w:left="2160" w:hanging="720"/>
            </w:pPr>
            <w:r w:rsidRPr="00A27B8D">
              <w:t xml:space="preserve">(ii)       For each RUC-committed Resource </w:t>
            </w:r>
            <w:ins w:id="1758" w:author="ERCOT 08XX24" w:date="2024-08-29T15:53:00Z">
              <w:r w:rsidR="00EA16A5" w:rsidRPr="00A27B8D">
                <w:t xml:space="preserve">(excluding a Resource deployed to provide DRRS) </w:t>
              </w:r>
            </w:ins>
            <w:r w:rsidRPr="00A27B8D">
              <w:t xml:space="preserve">that has submitted an Energy Offer Curve, ERCOT </w:t>
            </w:r>
            <w:r w:rsidRPr="00A27B8D">
              <w:lastRenderedPageBreak/>
              <w:t>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27B8D" w:rsidRPr="00A27B8D" w14:paraId="2A05DE88" w14:textId="77777777" w:rsidTr="0003786F">
              <w:trPr>
                <w:trHeight w:val="350"/>
              </w:trPr>
              <w:tc>
                <w:tcPr>
                  <w:tcW w:w="3531" w:type="dxa"/>
                </w:tcPr>
                <w:p w14:paraId="32C291FB" w14:textId="77777777" w:rsidR="00A27B8D" w:rsidRPr="00A27B8D" w:rsidRDefault="00A27B8D" w:rsidP="00A27B8D">
                  <w:pPr>
                    <w:spacing w:after="120"/>
                    <w:rPr>
                      <w:b/>
                      <w:iCs/>
                      <w:sz w:val="20"/>
                    </w:rPr>
                  </w:pPr>
                  <w:r w:rsidRPr="00A27B8D">
                    <w:rPr>
                      <w:b/>
                      <w:iCs/>
                      <w:sz w:val="20"/>
                    </w:rPr>
                    <w:t>MW</w:t>
                  </w:r>
                </w:p>
              </w:tc>
              <w:tc>
                <w:tcPr>
                  <w:tcW w:w="2804" w:type="dxa"/>
                </w:tcPr>
                <w:p w14:paraId="6D672BBD" w14:textId="77777777" w:rsidR="00A27B8D" w:rsidRPr="00A27B8D" w:rsidRDefault="00A27B8D" w:rsidP="00A27B8D">
                  <w:pPr>
                    <w:spacing w:after="120"/>
                    <w:rPr>
                      <w:b/>
                      <w:iCs/>
                      <w:sz w:val="20"/>
                    </w:rPr>
                  </w:pPr>
                  <w:r w:rsidRPr="00A27B8D">
                    <w:rPr>
                      <w:b/>
                      <w:iCs/>
                      <w:sz w:val="20"/>
                    </w:rPr>
                    <w:t>Price (per MWh)</w:t>
                  </w:r>
                </w:p>
              </w:tc>
            </w:tr>
            <w:tr w:rsidR="00A27B8D" w:rsidRPr="00A27B8D" w14:paraId="1DC4327F" w14:textId="77777777" w:rsidTr="0003786F">
              <w:trPr>
                <w:trHeight w:val="345"/>
              </w:trPr>
              <w:tc>
                <w:tcPr>
                  <w:tcW w:w="3531" w:type="dxa"/>
                </w:tcPr>
                <w:p w14:paraId="3E36DE66" w14:textId="77777777" w:rsidR="00A27B8D" w:rsidRPr="00A27B8D" w:rsidRDefault="00A27B8D" w:rsidP="00A27B8D">
                  <w:pPr>
                    <w:spacing w:after="60"/>
                    <w:rPr>
                      <w:iCs/>
                      <w:sz w:val="20"/>
                    </w:rPr>
                  </w:pPr>
                  <w:r w:rsidRPr="00A27B8D">
                    <w:rPr>
                      <w:iCs/>
                      <w:sz w:val="20"/>
                    </w:rPr>
                    <w:t>HSL (if more than highest MW in Energy Offer Curve)</w:t>
                  </w:r>
                </w:p>
              </w:tc>
              <w:tc>
                <w:tcPr>
                  <w:tcW w:w="2804" w:type="dxa"/>
                </w:tcPr>
                <w:p w14:paraId="59FEC479" w14:textId="77777777" w:rsidR="00A27B8D" w:rsidRPr="00A27B8D" w:rsidRDefault="00A27B8D" w:rsidP="00A27B8D">
                  <w:pPr>
                    <w:spacing w:after="60"/>
                    <w:rPr>
                      <w:iCs/>
                      <w:sz w:val="20"/>
                    </w:rPr>
                  </w:pPr>
                  <w:r w:rsidRPr="00A27B8D">
                    <w:rPr>
                      <w:iCs/>
                      <w:sz w:val="20"/>
                    </w:rPr>
                    <w:t>Greater of $250 or price associated with the highest MW in QSE submitted Energy Offer Curve</w:t>
                  </w:r>
                </w:p>
              </w:tc>
            </w:tr>
            <w:tr w:rsidR="00A27B8D" w:rsidRPr="00A27B8D" w14:paraId="1C38D1E3" w14:textId="77777777" w:rsidTr="0003786F">
              <w:trPr>
                <w:trHeight w:val="615"/>
              </w:trPr>
              <w:tc>
                <w:tcPr>
                  <w:tcW w:w="3531" w:type="dxa"/>
                </w:tcPr>
                <w:p w14:paraId="0AD1F221" w14:textId="77777777" w:rsidR="00A27B8D" w:rsidRPr="00A27B8D" w:rsidRDefault="00A27B8D" w:rsidP="00A27B8D">
                  <w:pPr>
                    <w:spacing w:after="60"/>
                    <w:rPr>
                      <w:iCs/>
                      <w:sz w:val="20"/>
                    </w:rPr>
                  </w:pPr>
                  <w:r w:rsidRPr="00A27B8D">
                    <w:rPr>
                      <w:iCs/>
                      <w:sz w:val="20"/>
                    </w:rPr>
                    <w:t>Energy Offer Curve</w:t>
                  </w:r>
                </w:p>
              </w:tc>
              <w:tc>
                <w:tcPr>
                  <w:tcW w:w="2804" w:type="dxa"/>
                </w:tcPr>
                <w:p w14:paraId="3342941C" w14:textId="77777777" w:rsidR="00A27B8D" w:rsidRPr="00A27B8D" w:rsidRDefault="00A27B8D" w:rsidP="00A27B8D">
                  <w:pPr>
                    <w:spacing w:after="60"/>
                    <w:rPr>
                      <w:iCs/>
                      <w:sz w:val="20"/>
                    </w:rPr>
                  </w:pPr>
                  <w:r w:rsidRPr="00A27B8D">
                    <w:rPr>
                      <w:iCs/>
                      <w:sz w:val="20"/>
                    </w:rPr>
                    <w:t>Greater of $250 or the QSE submitted Energy Offer Curve</w:t>
                  </w:r>
                </w:p>
              </w:tc>
            </w:tr>
            <w:tr w:rsidR="00A27B8D" w:rsidRPr="00A27B8D" w14:paraId="2EB878BB" w14:textId="77777777" w:rsidTr="0003786F">
              <w:trPr>
                <w:trHeight w:val="916"/>
              </w:trPr>
              <w:tc>
                <w:tcPr>
                  <w:tcW w:w="3531" w:type="dxa"/>
                </w:tcPr>
                <w:p w14:paraId="4AD8B187" w14:textId="77777777" w:rsidR="00A27B8D" w:rsidRPr="00A27B8D" w:rsidRDefault="00A27B8D" w:rsidP="00A27B8D">
                  <w:pPr>
                    <w:spacing w:after="60"/>
                    <w:rPr>
                      <w:iCs/>
                      <w:sz w:val="20"/>
                    </w:rPr>
                  </w:pPr>
                  <w:r w:rsidRPr="00A27B8D">
                    <w:rPr>
                      <w:iCs/>
                      <w:sz w:val="20"/>
                    </w:rPr>
                    <w:t>Zero</w:t>
                  </w:r>
                </w:p>
              </w:tc>
              <w:tc>
                <w:tcPr>
                  <w:tcW w:w="2804" w:type="dxa"/>
                </w:tcPr>
                <w:p w14:paraId="761F6D7E" w14:textId="77777777" w:rsidR="00A27B8D" w:rsidRPr="00A27B8D" w:rsidRDefault="00A27B8D" w:rsidP="00A27B8D">
                  <w:pPr>
                    <w:spacing w:after="60"/>
                    <w:rPr>
                      <w:iCs/>
                      <w:sz w:val="20"/>
                    </w:rPr>
                  </w:pPr>
                  <w:r w:rsidRPr="00A27B8D">
                    <w:rPr>
                      <w:iCs/>
                      <w:sz w:val="20"/>
                    </w:rPr>
                    <w:t>Greater of $250 or the first price point of the QSE submitted Energy Offer Curve</w:t>
                  </w:r>
                </w:p>
              </w:tc>
            </w:tr>
          </w:tbl>
          <w:p w14:paraId="75FC5E72" w14:textId="4E96C802" w:rsidR="00A27B8D" w:rsidRPr="00A27B8D" w:rsidRDefault="00A27B8D" w:rsidP="00A27B8D">
            <w:pPr>
              <w:spacing w:before="240" w:after="240"/>
              <w:ind w:left="2160" w:hanging="720"/>
            </w:pPr>
            <w:r w:rsidRPr="00A27B8D">
              <w:t>(iii)</w:t>
            </w:r>
            <w:r w:rsidRPr="00A27B8D">
              <w:tab/>
              <w:t xml:space="preserve">For each RUC-committed Resource </w:t>
            </w:r>
            <w:ins w:id="1759" w:author="ERCOT 08XX24" w:date="2024-08-29T15:54:00Z">
              <w:r w:rsidR="00EA16A5" w:rsidRPr="00A27B8D">
                <w:t xml:space="preserve">(excluding a Resource deployed to provide DRRS) </w:t>
              </w:r>
            </w:ins>
            <w:r w:rsidRPr="00A27B8D">
              <w:t xml:space="preserve">during the </w:t>
            </w:r>
            <w:proofErr w:type="gramStart"/>
            <w:r w:rsidRPr="00A27B8D">
              <w:t>time period</w:t>
            </w:r>
            <w:proofErr w:type="gramEnd"/>
            <w:r w:rsidRPr="00A27B8D">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27B8D" w:rsidRPr="00A27B8D" w14:paraId="071E5E03" w14:textId="77777777" w:rsidTr="0003786F">
              <w:trPr>
                <w:trHeight w:val="350"/>
              </w:trPr>
              <w:tc>
                <w:tcPr>
                  <w:tcW w:w="3531" w:type="dxa"/>
                </w:tcPr>
                <w:p w14:paraId="6DC02450" w14:textId="77777777" w:rsidR="00A27B8D" w:rsidRPr="00A27B8D" w:rsidRDefault="00A27B8D" w:rsidP="00A27B8D">
                  <w:pPr>
                    <w:spacing w:after="120"/>
                    <w:rPr>
                      <w:b/>
                      <w:iCs/>
                      <w:sz w:val="20"/>
                    </w:rPr>
                  </w:pPr>
                  <w:r w:rsidRPr="00A27B8D">
                    <w:rPr>
                      <w:b/>
                      <w:iCs/>
                      <w:sz w:val="20"/>
                    </w:rPr>
                    <w:t>MW</w:t>
                  </w:r>
                </w:p>
              </w:tc>
              <w:tc>
                <w:tcPr>
                  <w:tcW w:w="2804" w:type="dxa"/>
                </w:tcPr>
                <w:p w14:paraId="7F3DF649" w14:textId="77777777" w:rsidR="00A27B8D" w:rsidRPr="00A27B8D" w:rsidRDefault="00A27B8D" w:rsidP="00A27B8D">
                  <w:pPr>
                    <w:spacing w:after="120"/>
                    <w:rPr>
                      <w:b/>
                      <w:iCs/>
                      <w:sz w:val="20"/>
                    </w:rPr>
                  </w:pPr>
                  <w:r w:rsidRPr="00A27B8D">
                    <w:rPr>
                      <w:b/>
                      <w:iCs/>
                      <w:sz w:val="20"/>
                    </w:rPr>
                    <w:t>Price (per MWh)</w:t>
                  </w:r>
                </w:p>
              </w:tc>
            </w:tr>
            <w:tr w:rsidR="00A27B8D" w:rsidRPr="00A27B8D" w14:paraId="44D6A078" w14:textId="77777777" w:rsidTr="0003786F">
              <w:trPr>
                <w:trHeight w:val="345"/>
              </w:trPr>
              <w:tc>
                <w:tcPr>
                  <w:tcW w:w="3531" w:type="dxa"/>
                </w:tcPr>
                <w:p w14:paraId="33094693" w14:textId="77777777" w:rsidR="00A27B8D" w:rsidRPr="00A27B8D" w:rsidRDefault="00A27B8D" w:rsidP="00A27B8D">
                  <w:pPr>
                    <w:spacing w:after="60"/>
                    <w:rPr>
                      <w:iCs/>
                      <w:sz w:val="20"/>
                    </w:rPr>
                  </w:pPr>
                  <w:r w:rsidRPr="00A27B8D">
                    <w:rPr>
                      <w:sz w:val="20"/>
                    </w:rPr>
                    <w:t>HSL</w:t>
                  </w:r>
                </w:p>
              </w:tc>
              <w:tc>
                <w:tcPr>
                  <w:tcW w:w="2804" w:type="dxa"/>
                </w:tcPr>
                <w:p w14:paraId="05E532B3" w14:textId="77777777" w:rsidR="00A27B8D" w:rsidRPr="00A27B8D" w:rsidRDefault="00A27B8D" w:rsidP="00A27B8D">
                  <w:pPr>
                    <w:spacing w:after="60"/>
                    <w:rPr>
                      <w:iCs/>
                      <w:sz w:val="20"/>
                    </w:rPr>
                  </w:pPr>
                  <w:r w:rsidRPr="00A27B8D">
                    <w:rPr>
                      <w:sz w:val="20"/>
                    </w:rPr>
                    <w:t>$4,500 or the effective Value of Lost Load (VOLL), whichever is less.</w:t>
                  </w:r>
                </w:p>
              </w:tc>
            </w:tr>
            <w:tr w:rsidR="00A27B8D" w:rsidRPr="00A27B8D" w14:paraId="2CCB6ACE" w14:textId="77777777" w:rsidTr="0003786F">
              <w:trPr>
                <w:trHeight w:val="332"/>
              </w:trPr>
              <w:tc>
                <w:tcPr>
                  <w:tcW w:w="3531" w:type="dxa"/>
                </w:tcPr>
                <w:p w14:paraId="78D6F235" w14:textId="77777777" w:rsidR="00A27B8D" w:rsidRPr="00A27B8D" w:rsidRDefault="00A27B8D" w:rsidP="00A27B8D">
                  <w:pPr>
                    <w:spacing w:after="60"/>
                    <w:rPr>
                      <w:iCs/>
                      <w:sz w:val="20"/>
                    </w:rPr>
                  </w:pPr>
                  <w:r w:rsidRPr="00A27B8D">
                    <w:rPr>
                      <w:sz w:val="20"/>
                    </w:rPr>
                    <w:t>Zero</w:t>
                  </w:r>
                </w:p>
              </w:tc>
              <w:tc>
                <w:tcPr>
                  <w:tcW w:w="2804" w:type="dxa"/>
                </w:tcPr>
                <w:p w14:paraId="6916DA8E" w14:textId="77777777" w:rsidR="00A27B8D" w:rsidRPr="00A27B8D" w:rsidRDefault="00A27B8D" w:rsidP="00A27B8D">
                  <w:pPr>
                    <w:spacing w:after="60"/>
                    <w:rPr>
                      <w:iCs/>
                      <w:sz w:val="20"/>
                    </w:rPr>
                  </w:pPr>
                  <w:r w:rsidRPr="00A27B8D">
                    <w:rPr>
                      <w:sz w:val="20"/>
                    </w:rPr>
                    <w:t>$4,500 or the effective VOLL, whichever is less.</w:t>
                  </w:r>
                </w:p>
              </w:tc>
            </w:tr>
          </w:tbl>
          <w:p w14:paraId="12CD25EC" w14:textId="3395E3B3" w:rsidR="00A27B8D" w:rsidRPr="00A27B8D" w:rsidRDefault="00A27B8D" w:rsidP="00A27B8D">
            <w:pPr>
              <w:spacing w:before="240" w:after="240"/>
              <w:ind w:left="2160" w:hanging="720"/>
            </w:pPr>
            <w:r w:rsidRPr="00A27B8D">
              <w:t xml:space="preserve">(iv) </w:t>
            </w:r>
            <w:r w:rsidRPr="00A27B8D">
              <w:tab/>
              <w:t xml:space="preserve">For each Combined Cycle Generation Resource that was RUC-committed from one On-Line configuration </w:t>
            </w:r>
            <w:proofErr w:type="gramStart"/>
            <w:r w:rsidRPr="00A27B8D">
              <w:t>in order to</w:t>
            </w:r>
            <w:proofErr w:type="gramEnd"/>
            <w:r w:rsidRPr="00A27B8D">
              <w:t xml:space="preserve"> transition to a different configuration with additional capacity, as instructed by ERCOT</w:t>
            </w:r>
            <w:ins w:id="1760" w:author="ERCOT 08XX24" w:date="2024-08-29T15:54:00Z">
              <w:r w:rsidR="00EA16A5" w:rsidRPr="00A27B8D">
                <w:t xml:space="preserve"> (excluding a Resource deployed to provide DRRS)</w:t>
              </w:r>
            </w:ins>
            <w:r w:rsidRPr="00A27B8D">
              <w: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27B8D" w:rsidRPr="00A27B8D" w14:paraId="710AC0CF"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63349457" w14:textId="77777777" w:rsidR="00A27B8D" w:rsidRPr="00A27B8D" w:rsidRDefault="00A27B8D" w:rsidP="00A27B8D">
                  <w:pPr>
                    <w:spacing w:after="120"/>
                    <w:rPr>
                      <w:b/>
                      <w:iCs/>
                      <w:sz w:val="20"/>
                    </w:rPr>
                  </w:pPr>
                  <w:r w:rsidRPr="00A27B8D">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732BC3FD" w14:textId="77777777" w:rsidR="00A27B8D" w:rsidRPr="00A27B8D" w:rsidRDefault="00A27B8D" w:rsidP="00A27B8D">
                  <w:pPr>
                    <w:spacing w:after="120"/>
                    <w:rPr>
                      <w:b/>
                      <w:iCs/>
                      <w:sz w:val="20"/>
                    </w:rPr>
                  </w:pPr>
                  <w:r w:rsidRPr="00A27B8D">
                    <w:rPr>
                      <w:b/>
                      <w:iCs/>
                      <w:sz w:val="20"/>
                    </w:rPr>
                    <w:t>Price (per MWh)</w:t>
                  </w:r>
                </w:p>
              </w:tc>
            </w:tr>
            <w:tr w:rsidR="00A27B8D" w:rsidRPr="00A27B8D" w14:paraId="5A40B21E"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4493C7CD" w14:textId="77777777" w:rsidR="00A27B8D" w:rsidRPr="00A27B8D" w:rsidRDefault="00A27B8D" w:rsidP="00A27B8D">
                  <w:pPr>
                    <w:spacing w:after="120"/>
                    <w:rPr>
                      <w:iCs/>
                      <w:sz w:val="20"/>
                    </w:rPr>
                  </w:pPr>
                  <w:r w:rsidRPr="00A27B8D">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464CE06" w14:textId="77777777" w:rsidR="00A27B8D" w:rsidRPr="00A27B8D" w:rsidRDefault="00A27B8D" w:rsidP="00A27B8D">
                  <w:pPr>
                    <w:spacing w:after="120"/>
                    <w:rPr>
                      <w:iCs/>
                      <w:sz w:val="20"/>
                    </w:rPr>
                  </w:pPr>
                  <w:r w:rsidRPr="00A27B8D">
                    <w:rPr>
                      <w:iCs/>
                      <w:sz w:val="20"/>
                    </w:rPr>
                    <w:t>$250</w:t>
                  </w:r>
                </w:p>
              </w:tc>
            </w:tr>
            <w:tr w:rsidR="00A27B8D" w:rsidRPr="00A27B8D" w14:paraId="221961AB"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7EFDFF23" w14:textId="77777777" w:rsidR="00A27B8D" w:rsidRPr="00A27B8D" w:rsidRDefault="00A27B8D" w:rsidP="00A27B8D">
                  <w:pPr>
                    <w:spacing w:after="120"/>
                    <w:rPr>
                      <w:iCs/>
                      <w:sz w:val="20"/>
                    </w:rPr>
                  </w:pPr>
                  <w:r w:rsidRPr="00A27B8D">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131E489" w14:textId="77777777" w:rsidR="00A27B8D" w:rsidRPr="00A27B8D" w:rsidRDefault="00A27B8D" w:rsidP="00A27B8D">
                  <w:pPr>
                    <w:spacing w:after="120"/>
                    <w:rPr>
                      <w:iCs/>
                      <w:sz w:val="20"/>
                    </w:rPr>
                  </w:pPr>
                  <w:r w:rsidRPr="00A27B8D">
                    <w:rPr>
                      <w:iCs/>
                      <w:sz w:val="20"/>
                    </w:rPr>
                    <w:t>$250</w:t>
                  </w:r>
                </w:p>
              </w:tc>
            </w:tr>
          </w:tbl>
          <w:p w14:paraId="42C4A760" w14:textId="6C1B2C9A" w:rsidR="00A27B8D" w:rsidRPr="00A27B8D" w:rsidRDefault="00A27B8D" w:rsidP="00A27B8D">
            <w:pPr>
              <w:spacing w:before="240" w:after="240"/>
              <w:ind w:left="2160" w:hanging="720"/>
            </w:pPr>
            <w:r w:rsidRPr="00A27B8D">
              <w:t xml:space="preserve">(v) </w:t>
            </w:r>
            <w:r w:rsidRPr="00A27B8D">
              <w:tab/>
              <w:t xml:space="preserve">For each Combined Cycle Generation Resource that was RUC-committed from one On-Line configuration </w:t>
            </w:r>
            <w:proofErr w:type="gramStart"/>
            <w:r w:rsidRPr="00A27B8D">
              <w:t>in order to</w:t>
            </w:r>
            <w:proofErr w:type="gramEnd"/>
            <w:r w:rsidRPr="00A27B8D">
              <w:t xml:space="preserve"> transition to a different configuration with additional capacity, as instructed by ERCOT</w:t>
            </w:r>
            <w:ins w:id="1761" w:author="ERCOT 08XX24" w:date="2024-08-29T15:54:00Z">
              <w:r w:rsidR="00EA16A5" w:rsidRPr="00A27B8D">
                <w:t xml:space="preserve"> (excluding a Resource deployed to provide DRRS)</w:t>
              </w:r>
            </w:ins>
            <w:r w:rsidRPr="00A27B8D">
              <w:t xml:space="preserve">, that has submitted an Energy Offer Curve for the RUC-committed </w:t>
            </w:r>
            <w:r w:rsidRPr="00A27B8D">
              <w:lastRenderedPageBreak/>
              <w:t>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27B8D" w:rsidRPr="00A27B8D" w14:paraId="79B5D43A" w14:textId="77777777" w:rsidTr="0003786F">
              <w:trPr>
                <w:trHeight w:val="350"/>
              </w:trPr>
              <w:tc>
                <w:tcPr>
                  <w:tcW w:w="3279" w:type="dxa"/>
                </w:tcPr>
                <w:p w14:paraId="0D55E7F1" w14:textId="77777777" w:rsidR="00A27B8D" w:rsidRPr="00A27B8D" w:rsidRDefault="00A27B8D" w:rsidP="00A27B8D">
                  <w:pPr>
                    <w:spacing w:after="120"/>
                    <w:rPr>
                      <w:b/>
                      <w:iCs/>
                      <w:sz w:val="20"/>
                    </w:rPr>
                  </w:pPr>
                  <w:r w:rsidRPr="00A27B8D">
                    <w:rPr>
                      <w:b/>
                      <w:iCs/>
                      <w:sz w:val="20"/>
                    </w:rPr>
                    <w:t>MW</w:t>
                  </w:r>
                </w:p>
              </w:tc>
              <w:tc>
                <w:tcPr>
                  <w:tcW w:w="3060" w:type="dxa"/>
                </w:tcPr>
                <w:p w14:paraId="33AFC8C4" w14:textId="77777777" w:rsidR="00A27B8D" w:rsidRPr="00A27B8D" w:rsidRDefault="00A27B8D" w:rsidP="00A27B8D">
                  <w:pPr>
                    <w:spacing w:after="120"/>
                    <w:rPr>
                      <w:b/>
                      <w:iCs/>
                      <w:sz w:val="20"/>
                    </w:rPr>
                  </w:pPr>
                  <w:r w:rsidRPr="00A27B8D">
                    <w:rPr>
                      <w:b/>
                      <w:iCs/>
                      <w:sz w:val="20"/>
                    </w:rPr>
                    <w:t>Price (per MWh)</w:t>
                  </w:r>
                </w:p>
              </w:tc>
            </w:tr>
            <w:tr w:rsidR="00A27B8D" w:rsidRPr="00A27B8D" w14:paraId="1AA58604" w14:textId="77777777" w:rsidTr="0003786F">
              <w:trPr>
                <w:trHeight w:val="345"/>
              </w:trPr>
              <w:tc>
                <w:tcPr>
                  <w:tcW w:w="3279" w:type="dxa"/>
                </w:tcPr>
                <w:p w14:paraId="4F9BAAC8" w14:textId="77777777" w:rsidR="00A27B8D" w:rsidRPr="00A27B8D" w:rsidRDefault="00A27B8D" w:rsidP="00A27B8D">
                  <w:pPr>
                    <w:spacing w:after="60"/>
                    <w:rPr>
                      <w:iCs/>
                      <w:sz w:val="20"/>
                    </w:rPr>
                  </w:pPr>
                  <w:r w:rsidRPr="00A27B8D">
                    <w:rPr>
                      <w:iCs/>
                      <w:sz w:val="20"/>
                    </w:rPr>
                    <w:t>HSL of RUC-committed configuration (if more than highest MW in Energy Offer Curve)</w:t>
                  </w:r>
                </w:p>
              </w:tc>
              <w:tc>
                <w:tcPr>
                  <w:tcW w:w="3060" w:type="dxa"/>
                </w:tcPr>
                <w:p w14:paraId="21F3A249" w14:textId="77777777" w:rsidR="00A27B8D" w:rsidRPr="00A27B8D" w:rsidRDefault="00A27B8D" w:rsidP="00A27B8D">
                  <w:pPr>
                    <w:spacing w:after="60"/>
                    <w:rPr>
                      <w:iCs/>
                      <w:sz w:val="20"/>
                    </w:rPr>
                  </w:pPr>
                  <w:r w:rsidRPr="00A27B8D">
                    <w:rPr>
                      <w:iCs/>
                      <w:sz w:val="20"/>
                    </w:rPr>
                    <w:t>Greater of $250 or price associated with the highest MW in QSE submitted Energy Offer Curve</w:t>
                  </w:r>
                </w:p>
              </w:tc>
            </w:tr>
            <w:tr w:rsidR="00A27B8D" w:rsidRPr="00A27B8D" w14:paraId="53EA6F47" w14:textId="77777777" w:rsidTr="0003786F">
              <w:trPr>
                <w:trHeight w:val="615"/>
              </w:trPr>
              <w:tc>
                <w:tcPr>
                  <w:tcW w:w="3279" w:type="dxa"/>
                </w:tcPr>
                <w:p w14:paraId="5B130378" w14:textId="77777777" w:rsidR="00A27B8D" w:rsidRPr="00A27B8D" w:rsidRDefault="00A27B8D" w:rsidP="00A27B8D">
                  <w:pPr>
                    <w:spacing w:after="60"/>
                    <w:rPr>
                      <w:iCs/>
                      <w:sz w:val="20"/>
                    </w:rPr>
                  </w:pPr>
                  <w:r w:rsidRPr="00A27B8D">
                    <w:rPr>
                      <w:iCs/>
                      <w:sz w:val="20"/>
                    </w:rPr>
                    <w:t>Energy Offer Curve for MW at and above HSL of QSE-committed configuration</w:t>
                  </w:r>
                </w:p>
              </w:tc>
              <w:tc>
                <w:tcPr>
                  <w:tcW w:w="3060" w:type="dxa"/>
                </w:tcPr>
                <w:p w14:paraId="0378FF65" w14:textId="77777777" w:rsidR="00A27B8D" w:rsidRPr="00A27B8D" w:rsidRDefault="00A27B8D" w:rsidP="00A27B8D">
                  <w:pPr>
                    <w:spacing w:after="60"/>
                    <w:rPr>
                      <w:iCs/>
                      <w:sz w:val="20"/>
                    </w:rPr>
                  </w:pPr>
                  <w:r w:rsidRPr="00A27B8D">
                    <w:rPr>
                      <w:iCs/>
                      <w:sz w:val="20"/>
                    </w:rPr>
                    <w:t>Greater of $250 or the QSE submitted Energy Offer Curve</w:t>
                  </w:r>
                </w:p>
              </w:tc>
            </w:tr>
            <w:tr w:rsidR="00A27B8D" w:rsidRPr="00A27B8D" w14:paraId="5782D6AC" w14:textId="77777777" w:rsidTr="0003786F">
              <w:trPr>
                <w:trHeight w:val="615"/>
              </w:trPr>
              <w:tc>
                <w:tcPr>
                  <w:tcW w:w="3279" w:type="dxa"/>
                </w:tcPr>
                <w:p w14:paraId="63BBC95D" w14:textId="77777777" w:rsidR="00A27B8D" w:rsidRPr="00A27B8D" w:rsidRDefault="00A27B8D" w:rsidP="00A27B8D">
                  <w:pPr>
                    <w:spacing w:after="60"/>
                    <w:rPr>
                      <w:iCs/>
                      <w:sz w:val="20"/>
                    </w:rPr>
                  </w:pPr>
                  <w:r w:rsidRPr="00A27B8D">
                    <w:rPr>
                      <w:iCs/>
                      <w:sz w:val="20"/>
                    </w:rPr>
                    <w:t>HSL of QSE-committed configuration (if more than highest MW in Energy Offer Curve and price associated with highest MW in Energy Offer Curve is less than $250)</w:t>
                  </w:r>
                </w:p>
              </w:tc>
              <w:tc>
                <w:tcPr>
                  <w:tcW w:w="3060" w:type="dxa"/>
                </w:tcPr>
                <w:p w14:paraId="3628D512" w14:textId="77777777" w:rsidR="00A27B8D" w:rsidRPr="00A27B8D" w:rsidRDefault="00A27B8D" w:rsidP="00A27B8D">
                  <w:pPr>
                    <w:spacing w:after="60"/>
                    <w:rPr>
                      <w:iCs/>
                      <w:sz w:val="20"/>
                    </w:rPr>
                  </w:pPr>
                  <w:r w:rsidRPr="00A27B8D">
                    <w:rPr>
                      <w:iCs/>
                      <w:sz w:val="20"/>
                    </w:rPr>
                    <w:t>$250</w:t>
                  </w:r>
                </w:p>
              </w:tc>
            </w:tr>
            <w:tr w:rsidR="00A27B8D" w:rsidRPr="00A27B8D" w14:paraId="20CFB90F" w14:textId="77777777" w:rsidTr="0003786F">
              <w:trPr>
                <w:trHeight w:val="368"/>
              </w:trPr>
              <w:tc>
                <w:tcPr>
                  <w:tcW w:w="3279" w:type="dxa"/>
                </w:tcPr>
                <w:p w14:paraId="51727B18" w14:textId="77777777" w:rsidR="00A27B8D" w:rsidRPr="00A27B8D" w:rsidRDefault="00A27B8D" w:rsidP="00A27B8D">
                  <w:pPr>
                    <w:spacing w:after="60"/>
                    <w:rPr>
                      <w:iCs/>
                      <w:sz w:val="20"/>
                    </w:rPr>
                  </w:pPr>
                  <w:r w:rsidRPr="00A27B8D">
                    <w:rPr>
                      <w:iCs/>
                      <w:sz w:val="20"/>
                    </w:rPr>
                    <w:t>HSL of QSE-committed configuration (if more than highest MW in Energy Offer Curve)</w:t>
                  </w:r>
                </w:p>
              </w:tc>
              <w:tc>
                <w:tcPr>
                  <w:tcW w:w="3060" w:type="dxa"/>
                </w:tcPr>
                <w:p w14:paraId="2FE9362A" w14:textId="77777777" w:rsidR="00A27B8D" w:rsidRPr="00A27B8D" w:rsidRDefault="00A27B8D" w:rsidP="00A27B8D">
                  <w:pPr>
                    <w:spacing w:after="60"/>
                    <w:rPr>
                      <w:iCs/>
                      <w:sz w:val="20"/>
                    </w:rPr>
                  </w:pPr>
                  <w:r w:rsidRPr="00A27B8D">
                    <w:rPr>
                      <w:iCs/>
                      <w:sz w:val="20"/>
                    </w:rPr>
                    <w:t>Price associated with the highest MW in QSE submitted Energy Offer Curve</w:t>
                  </w:r>
                </w:p>
              </w:tc>
            </w:tr>
            <w:tr w:rsidR="00A27B8D" w:rsidRPr="00A27B8D" w14:paraId="0A5097EC" w14:textId="77777777" w:rsidTr="0003786F">
              <w:trPr>
                <w:trHeight w:val="773"/>
              </w:trPr>
              <w:tc>
                <w:tcPr>
                  <w:tcW w:w="3279" w:type="dxa"/>
                </w:tcPr>
                <w:p w14:paraId="5BFB3915" w14:textId="77777777" w:rsidR="00A27B8D" w:rsidRPr="00A27B8D" w:rsidRDefault="00A27B8D" w:rsidP="00A27B8D">
                  <w:pPr>
                    <w:spacing w:after="60"/>
                    <w:rPr>
                      <w:iCs/>
                      <w:sz w:val="20"/>
                    </w:rPr>
                  </w:pPr>
                  <w:r w:rsidRPr="00A27B8D">
                    <w:rPr>
                      <w:iCs/>
                      <w:sz w:val="20"/>
                    </w:rPr>
                    <w:t>Energy Offer Curve for MW at and below HSL of QSE-committed configuration</w:t>
                  </w:r>
                </w:p>
              </w:tc>
              <w:tc>
                <w:tcPr>
                  <w:tcW w:w="3060" w:type="dxa"/>
                </w:tcPr>
                <w:p w14:paraId="4FC9C327" w14:textId="77777777" w:rsidR="00A27B8D" w:rsidRPr="00A27B8D" w:rsidRDefault="00A27B8D" w:rsidP="00A27B8D">
                  <w:pPr>
                    <w:spacing w:after="60"/>
                    <w:rPr>
                      <w:iCs/>
                      <w:sz w:val="20"/>
                    </w:rPr>
                  </w:pPr>
                  <w:r w:rsidRPr="00A27B8D">
                    <w:rPr>
                      <w:iCs/>
                      <w:sz w:val="20"/>
                    </w:rPr>
                    <w:t>The QSE submitted Energy Offer Curve</w:t>
                  </w:r>
                </w:p>
              </w:tc>
            </w:tr>
            <w:tr w:rsidR="00A27B8D" w:rsidRPr="00A27B8D" w14:paraId="09C1D0FE" w14:textId="77777777" w:rsidTr="0003786F">
              <w:trPr>
                <w:trHeight w:val="503"/>
              </w:trPr>
              <w:tc>
                <w:tcPr>
                  <w:tcW w:w="3279" w:type="dxa"/>
                </w:tcPr>
                <w:p w14:paraId="50E0E9A9" w14:textId="77777777" w:rsidR="00A27B8D" w:rsidRPr="00A27B8D" w:rsidRDefault="00A27B8D" w:rsidP="00A27B8D">
                  <w:pPr>
                    <w:spacing w:after="60"/>
                    <w:rPr>
                      <w:iCs/>
                      <w:sz w:val="20"/>
                    </w:rPr>
                  </w:pPr>
                  <w:r w:rsidRPr="00A27B8D">
                    <w:rPr>
                      <w:iCs/>
                      <w:sz w:val="20"/>
                    </w:rPr>
                    <w:t>1 MW below lowest MW in Energy Offer Curve (if more than LSL)</w:t>
                  </w:r>
                </w:p>
              </w:tc>
              <w:tc>
                <w:tcPr>
                  <w:tcW w:w="3060" w:type="dxa"/>
                </w:tcPr>
                <w:p w14:paraId="5F70E9AF" w14:textId="77777777" w:rsidR="00A27B8D" w:rsidRPr="00A27B8D" w:rsidRDefault="00A27B8D" w:rsidP="00A27B8D">
                  <w:pPr>
                    <w:spacing w:after="60"/>
                    <w:rPr>
                      <w:iCs/>
                      <w:sz w:val="20"/>
                    </w:rPr>
                  </w:pPr>
                  <w:r w:rsidRPr="00A27B8D">
                    <w:rPr>
                      <w:iCs/>
                      <w:sz w:val="20"/>
                    </w:rPr>
                    <w:t>-$249.99</w:t>
                  </w:r>
                </w:p>
              </w:tc>
            </w:tr>
            <w:tr w:rsidR="00A27B8D" w:rsidRPr="00A27B8D" w14:paraId="102D6842" w14:textId="77777777" w:rsidTr="0003786F">
              <w:trPr>
                <w:trHeight w:val="467"/>
              </w:trPr>
              <w:tc>
                <w:tcPr>
                  <w:tcW w:w="3279" w:type="dxa"/>
                </w:tcPr>
                <w:p w14:paraId="6B7B61C2" w14:textId="77777777" w:rsidR="00A27B8D" w:rsidRPr="00A27B8D" w:rsidRDefault="00A27B8D" w:rsidP="00A27B8D">
                  <w:pPr>
                    <w:spacing w:after="60"/>
                    <w:rPr>
                      <w:iCs/>
                      <w:sz w:val="20"/>
                    </w:rPr>
                  </w:pPr>
                  <w:r w:rsidRPr="00A27B8D">
                    <w:rPr>
                      <w:iCs/>
                      <w:sz w:val="20"/>
                    </w:rPr>
                    <w:t>LSL (if less than lowest MW in Energy Offer Curve)</w:t>
                  </w:r>
                </w:p>
              </w:tc>
              <w:tc>
                <w:tcPr>
                  <w:tcW w:w="3060" w:type="dxa"/>
                </w:tcPr>
                <w:p w14:paraId="7762463C" w14:textId="77777777" w:rsidR="00A27B8D" w:rsidRPr="00A27B8D" w:rsidRDefault="00A27B8D" w:rsidP="00A27B8D">
                  <w:pPr>
                    <w:spacing w:after="60"/>
                    <w:rPr>
                      <w:iCs/>
                      <w:sz w:val="20"/>
                    </w:rPr>
                  </w:pPr>
                  <w:r w:rsidRPr="00A27B8D">
                    <w:rPr>
                      <w:iCs/>
                      <w:sz w:val="20"/>
                    </w:rPr>
                    <w:t>-$250.00</w:t>
                  </w:r>
                </w:p>
              </w:tc>
            </w:tr>
          </w:tbl>
          <w:p w14:paraId="39055437" w14:textId="77777777" w:rsidR="00A27B8D" w:rsidRPr="00A27B8D" w:rsidRDefault="00A27B8D" w:rsidP="00A27B8D">
            <w:pPr>
              <w:spacing w:before="240" w:after="240"/>
              <w:ind w:left="2160" w:hanging="720"/>
            </w:pPr>
            <w:r w:rsidRPr="00A27B8D">
              <w:t>(vi)</w:t>
            </w:r>
            <w:r w:rsidRPr="00A27B8D">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27B8D" w:rsidRPr="00A27B8D" w14:paraId="53BFBA73"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1C7C8A37" w14:textId="77777777" w:rsidR="00A27B8D" w:rsidRPr="00A27B8D" w:rsidRDefault="00A27B8D" w:rsidP="00A27B8D">
                  <w:pPr>
                    <w:spacing w:after="120"/>
                    <w:rPr>
                      <w:b/>
                      <w:iCs/>
                      <w:sz w:val="20"/>
                    </w:rPr>
                  </w:pPr>
                  <w:r w:rsidRPr="00A27B8D">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70CF175A" w14:textId="77777777" w:rsidR="00A27B8D" w:rsidRPr="00A27B8D" w:rsidRDefault="00A27B8D" w:rsidP="00A27B8D">
                  <w:pPr>
                    <w:spacing w:after="120"/>
                    <w:rPr>
                      <w:b/>
                      <w:iCs/>
                      <w:sz w:val="20"/>
                    </w:rPr>
                  </w:pPr>
                  <w:r w:rsidRPr="00A27B8D">
                    <w:rPr>
                      <w:b/>
                      <w:iCs/>
                      <w:sz w:val="20"/>
                    </w:rPr>
                    <w:t>Price (per MWh)</w:t>
                  </w:r>
                </w:p>
              </w:tc>
            </w:tr>
            <w:tr w:rsidR="00A27B8D" w:rsidRPr="00A27B8D" w14:paraId="608FD756"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7D60B733" w14:textId="77777777" w:rsidR="00A27B8D" w:rsidRPr="00A27B8D" w:rsidRDefault="00A27B8D" w:rsidP="00A27B8D">
                  <w:pPr>
                    <w:spacing w:after="120"/>
                    <w:rPr>
                      <w:iCs/>
                      <w:sz w:val="20"/>
                    </w:rPr>
                  </w:pPr>
                  <w:r w:rsidRPr="00A27B8D">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02610F2D" w14:textId="77777777" w:rsidR="00A27B8D" w:rsidRPr="00A27B8D" w:rsidRDefault="00A27B8D" w:rsidP="00A27B8D">
                  <w:pPr>
                    <w:spacing w:after="120"/>
                    <w:rPr>
                      <w:iCs/>
                      <w:sz w:val="20"/>
                    </w:rPr>
                  </w:pPr>
                  <w:r w:rsidRPr="00A27B8D">
                    <w:rPr>
                      <w:iCs/>
                      <w:sz w:val="20"/>
                    </w:rPr>
                    <w:t>$4,500</w:t>
                  </w:r>
                  <w:r w:rsidRPr="00A27B8D">
                    <w:rPr>
                      <w:sz w:val="20"/>
                    </w:rPr>
                    <w:t xml:space="preserve"> or the effective Value of Lost Load (VOLL), whichever is less</w:t>
                  </w:r>
                </w:p>
              </w:tc>
            </w:tr>
            <w:tr w:rsidR="00A27B8D" w:rsidRPr="00A27B8D" w14:paraId="53749F85"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0944DB9C" w14:textId="77777777" w:rsidR="00A27B8D" w:rsidRPr="00A27B8D" w:rsidRDefault="00A27B8D" w:rsidP="00A27B8D">
                  <w:pPr>
                    <w:spacing w:after="120"/>
                    <w:rPr>
                      <w:iCs/>
                      <w:sz w:val="20"/>
                    </w:rPr>
                  </w:pPr>
                  <w:r w:rsidRPr="00A27B8D">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31A9A03A" w14:textId="77777777" w:rsidR="00A27B8D" w:rsidRPr="00A27B8D" w:rsidRDefault="00A27B8D" w:rsidP="00A27B8D">
                  <w:pPr>
                    <w:spacing w:after="120"/>
                    <w:rPr>
                      <w:iCs/>
                      <w:sz w:val="20"/>
                    </w:rPr>
                  </w:pPr>
                  <w:r w:rsidRPr="00A27B8D">
                    <w:rPr>
                      <w:iCs/>
                      <w:sz w:val="20"/>
                    </w:rPr>
                    <w:t>$4,500</w:t>
                  </w:r>
                  <w:r w:rsidRPr="00A27B8D">
                    <w:rPr>
                      <w:sz w:val="20"/>
                    </w:rPr>
                    <w:t xml:space="preserve"> or the effective VOLL, whichever is less</w:t>
                  </w:r>
                </w:p>
              </w:tc>
            </w:tr>
          </w:tbl>
          <w:p w14:paraId="3C1891F9" w14:textId="77777777" w:rsidR="00A27B8D" w:rsidRPr="00A27B8D" w:rsidRDefault="00A27B8D" w:rsidP="00A27B8D">
            <w:pPr>
              <w:spacing w:before="240" w:after="240"/>
              <w:ind w:left="2160" w:hanging="720"/>
            </w:pPr>
            <w:r w:rsidRPr="00A27B8D">
              <w:t>(vii)</w:t>
            </w:r>
            <w:r w:rsidRPr="00A27B8D">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27B8D" w:rsidRPr="00A27B8D" w14:paraId="6D77B5D5" w14:textId="77777777" w:rsidTr="0003786F">
              <w:trPr>
                <w:trHeight w:val="350"/>
              </w:trPr>
              <w:tc>
                <w:tcPr>
                  <w:tcW w:w="3531" w:type="dxa"/>
                </w:tcPr>
                <w:p w14:paraId="15A4E370" w14:textId="77777777" w:rsidR="00A27B8D" w:rsidRPr="00A27B8D" w:rsidRDefault="00A27B8D" w:rsidP="00A27B8D">
                  <w:pPr>
                    <w:spacing w:after="120"/>
                    <w:rPr>
                      <w:b/>
                      <w:iCs/>
                      <w:sz w:val="20"/>
                    </w:rPr>
                  </w:pPr>
                  <w:r w:rsidRPr="00A27B8D">
                    <w:rPr>
                      <w:b/>
                      <w:iCs/>
                      <w:sz w:val="20"/>
                    </w:rPr>
                    <w:t>MW</w:t>
                  </w:r>
                </w:p>
              </w:tc>
              <w:tc>
                <w:tcPr>
                  <w:tcW w:w="2804" w:type="dxa"/>
                </w:tcPr>
                <w:p w14:paraId="71B5FB54" w14:textId="77777777" w:rsidR="00A27B8D" w:rsidRPr="00A27B8D" w:rsidRDefault="00A27B8D" w:rsidP="00A27B8D">
                  <w:pPr>
                    <w:spacing w:after="120"/>
                    <w:rPr>
                      <w:b/>
                      <w:iCs/>
                      <w:sz w:val="20"/>
                    </w:rPr>
                  </w:pPr>
                  <w:r w:rsidRPr="00A27B8D">
                    <w:rPr>
                      <w:b/>
                      <w:iCs/>
                      <w:sz w:val="20"/>
                    </w:rPr>
                    <w:t>Price (per MWh)</w:t>
                  </w:r>
                </w:p>
              </w:tc>
            </w:tr>
            <w:tr w:rsidR="00A27B8D" w:rsidRPr="00A27B8D" w14:paraId="55BAB6F8" w14:textId="77777777" w:rsidTr="0003786F">
              <w:trPr>
                <w:trHeight w:val="345"/>
              </w:trPr>
              <w:tc>
                <w:tcPr>
                  <w:tcW w:w="3531" w:type="dxa"/>
                </w:tcPr>
                <w:p w14:paraId="24879102" w14:textId="77777777" w:rsidR="00A27B8D" w:rsidRPr="00A27B8D" w:rsidRDefault="00A27B8D" w:rsidP="00A27B8D">
                  <w:pPr>
                    <w:spacing w:after="60"/>
                    <w:rPr>
                      <w:iCs/>
                      <w:sz w:val="20"/>
                    </w:rPr>
                  </w:pPr>
                  <w:r w:rsidRPr="00A27B8D">
                    <w:rPr>
                      <w:iCs/>
                      <w:sz w:val="20"/>
                    </w:rPr>
                    <w:lastRenderedPageBreak/>
                    <w:t>HSL (if more than highest MW in Energy Offer Curve)</w:t>
                  </w:r>
                </w:p>
              </w:tc>
              <w:tc>
                <w:tcPr>
                  <w:tcW w:w="2804" w:type="dxa"/>
                </w:tcPr>
                <w:p w14:paraId="7FD2D177" w14:textId="77777777" w:rsidR="00A27B8D" w:rsidRPr="00A27B8D" w:rsidRDefault="00A27B8D" w:rsidP="00A27B8D">
                  <w:pPr>
                    <w:spacing w:after="60"/>
                    <w:rPr>
                      <w:iCs/>
                      <w:sz w:val="20"/>
                    </w:rPr>
                  </w:pPr>
                  <w:r w:rsidRPr="00A27B8D">
                    <w:rPr>
                      <w:iCs/>
                      <w:sz w:val="20"/>
                    </w:rPr>
                    <w:t xml:space="preserve">Greater </w:t>
                  </w:r>
                  <w:proofErr w:type="gramStart"/>
                  <w:r w:rsidRPr="00A27B8D">
                    <w:rPr>
                      <w:iCs/>
                      <w:sz w:val="20"/>
                    </w:rPr>
                    <w:t>of:</w:t>
                  </w:r>
                  <w:proofErr w:type="gramEnd"/>
                  <w:r w:rsidRPr="00A27B8D">
                    <w:rPr>
                      <w:iCs/>
                      <w:sz w:val="20"/>
                    </w:rPr>
                    <w:t xml:space="preserve"> $4,500</w:t>
                  </w:r>
                  <w:r w:rsidRPr="00A27B8D">
                    <w:rPr>
                      <w:sz w:val="20"/>
                    </w:rPr>
                    <w:t xml:space="preserve"> or the effective VOLL, whichever is less; and</w:t>
                  </w:r>
                  <w:r w:rsidRPr="00A27B8D">
                    <w:rPr>
                      <w:iCs/>
                      <w:sz w:val="20"/>
                    </w:rPr>
                    <w:t xml:space="preserve"> the price associated with the highest MW in QSE-submitted Energy Offer Curve</w:t>
                  </w:r>
                </w:p>
              </w:tc>
            </w:tr>
            <w:tr w:rsidR="00A27B8D" w:rsidRPr="00A27B8D" w14:paraId="4427A4AD" w14:textId="77777777" w:rsidTr="0003786F">
              <w:trPr>
                <w:trHeight w:val="615"/>
              </w:trPr>
              <w:tc>
                <w:tcPr>
                  <w:tcW w:w="3531" w:type="dxa"/>
                </w:tcPr>
                <w:p w14:paraId="770A21EE" w14:textId="77777777" w:rsidR="00A27B8D" w:rsidRPr="00A27B8D" w:rsidRDefault="00A27B8D" w:rsidP="00A27B8D">
                  <w:pPr>
                    <w:spacing w:after="60"/>
                    <w:rPr>
                      <w:iCs/>
                      <w:sz w:val="20"/>
                    </w:rPr>
                  </w:pPr>
                  <w:r w:rsidRPr="00A27B8D">
                    <w:rPr>
                      <w:iCs/>
                      <w:sz w:val="20"/>
                    </w:rPr>
                    <w:t>Energy Offer Curve</w:t>
                  </w:r>
                </w:p>
              </w:tc>
              <w:tc>
                <w:tcPr>
                  <w:tcW w:w="2804" w:type="dxa"/>
                </w:tcPr>
                <w:p w14:paraId="5AC49F7F" w14:textId="77777777" w:rsidR="00A27B8D" w:rsidRPr="00A27B8D" w:rsidRDefault="00A27B8D" w:rsidP="00A27B8D">
                  <w:pPr>
                    <w:spacing w:after="60"/>
                    <w:rPr>
                      <w:iCs/>
                      <w:sz w:val="20"/>
                    </w:rPr>
                  </w:pPr>
                  <w:r w:rsidRPr="00A27B8D">
                    <w:rPr>
                      <w:iCs/>
                      <w:sz w:val="20"/>
                    </w:rPr>
                    <w:t xml:space="preserve">Greater </w:t>
                  </w:r>
                  <w:proofErr w:type="gramStart"/>
                  <w:r w:rsidRPr="00A27B8D">
                    <w:rPr>
                      <w:iCs/>
                      <w:sz w:val="20"/>
                    </w:rPr>
                    <w:t>of:</w:t>
                  </w:r>
                  <w:proofErr w:type="gramEnd"/>
                  <w:r w:rsidRPr="00A27B8D">
                    <w:rPr>
                      <w:iCs/>
                      <w:sz w:val="20"/>
                    </w:rPr>
                    <w:t xml:space="preserve"> $4,500</w:t>
                  </w:r>
                  <w:r w:rsidRPr="00A27B8D">
                    <w:rPr>
                      <w:sz w:val="20"/>
                    </w:rPr>
                    <w:t xml:space="preserve"> or the effective VOLL, whichever is less; and</w:t>
                  </w:r>
                  <w:r w:rsidRPr="00A27B8D">
                    <w:rPr>
                      <w:iCs/>
                      <w:sz w:val="20"/>
                    </w:rPr>
                    <w:t xml:space="preserve"> the QSE-submitted Energy Offer Curve</w:t>
                  </w:r>
                </w:p>
              </w:tc>
            </w:tr>
            <w:tr w:rsidR="00A27B8D" w:rsidRPr="00A27B8D" w14:paraId="48B383AC" w14:textId="77777777" w:rsidTr="0003786F">
              <w:trPr>
                <w:trHeight w:val="916"/>
              </w:trPr>
              <w:tc>
                <w:tcPr>
                  <w:tcW w:w="3531" w:type="dxa"/>
                </w:tcPr>
                <w:p w14:paraId="3FE55D03" w14:textId="77777777" w:rsidR="00A27B8D" w:rsidRPr="00A27B8D" w:rsidRDefault="00A27B8D" w:rsidP="00A27B8D">
                  <w:pPr>
                    <w:spacing w:after="60"/>
                    <w:rPr>
                      <w:iCs/>
                      <w:sz w:val="20"/>
                    </w:rPr>
                  </w:pPr>
                  <w:r w:rsidRPr="00A27B8D">
                    <w:rPr>
                      <w:iCs/>
                      <w:sz w:val="20"/>
                    </w:rPr>
                    <w:t>Zero</w:t>
                  </w:r>
                </w:p>
              </w:tc>
              <w:tc>
                <w:tcPr>
                  <w:tcW w:w="2804" w:type="dxa"/>
                </w:tcPr>
                <w:p w14:paraId="5D2DFF99" w14:textId="77777777" w:rsidR="00A27B8D" w:rsidRPr="00A27B8D" w:rsidRDefault="00A27B8D" w:rsidP="00A27B8D">
                  <w:pPr>
                    <w:spacing w:after="60"/>
                    <w:rPr>
                      <w:iCs/>
                      <w:sz w:val="20"/>
                    </w:rPr>
                  </w:pPr>
                  <w:r w:rsidRPr="00A27B8D">
                    <w:rPr>
                      <w:iCs/>
                      <w:sz w:val="20"/>
                    </w:rPr>
                    <w:t xml:space="preserve">Greater </w:t>
                  </w:r>
                  <w:proofErr w:type="gramStart"/>
                  <w:r w:rsidRPr="00A27B8D">
                    <w:rPr>
                      <w:iCs/>
                      <w:sz w:val="20"/>
                    </w:rPr>
                    <w:t>of:</w:t>
                  </w:r>
                  <w:proofErr w:type="gramEnd"/>
                  <w:r w:rsidRPr="00A27B8D">
                    <w:rPr>
                      <w:iCs/>
                      <w:sz w:val="20"/>
                    </w:rPr>
                    <w:t xml:space="preserve"> $4,500</w:t>
                  </w:r>
                  <w:r w:rsidRPr="00A27B8D">
                    <w:rPr>
                      <w:sz w:val="20"/>
                    </w:rPr>
                    <w:t xml:space="preserve"> or the effective VOLL, whichever is less;</w:t>
                  </w:r>
                  <w:r w:rsidRPr="00A27B8D">
                    <w:rPr>
                      <w:iCs/>
                      <w:sz w:val="20"/>
                    </w:rPr>
                    <w:t xml:space="preserve"> and the first price point of the QSE-submitted Energy Offer Curve</w:t>
                  </w:r>
                </w:p>
              </w:tc>
            </w:tr>
          </w:tbl>
          <w:p w14:paraId="29CF3753" w14:textId="77777777" w:rsidR="00A27B8D" w:rsidRPr="00A27B8D" w:rsidRDefault="00A27B8D" w:rsidP="00A27B8D">
            <w:pPr>
              <w:spacing w:before="240" w:after="240"/>
              <w:ind w:left="2160" w:hanging="720"/>
            </w:pPr>
            <w:r w:rsidRPr="00A27B8D">
              <w:t>(viii)</w:t>
            </w:r>
            <w:r w:rsidRPr="00A27B8D">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27B8D" w:rsidRPr="00A27B8D" w14:paraId="07DB283A"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0D8A3CD4" w14:textId="77777777" w:rsidR="00A27B8D" w:rsidRPr="00A27B8D" w:rsidRDefault="00A27B8D" w:rsidP="00A27B8D">
                  <w:pPr>
                    <w:spacing w:after="120"/>
                    <w:rPr>
                      <w:b/>
                      <w:iCs/>
                      <w:sz w:val="20"/>
                    </w:rPr>
                  </w:pPr>
                  <w:r w:rsidRPr="00A27B8D">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0B4C440C" w14:textId="77777777" w:rsidR="00A27B8D" w:rsidRPr="00A27B8D" w:rsidRDefault="00A27B8D" w:rsidP="00A27B8D">
                  <w:pPr>
                    <w:spacing w:after="120"/>
                    <w:rPr>
                      <w:b/>
                      <w:iCs/>
                      <w:sz w:val="20"/>
                    </w:rPr>
                  </w:pPr>
                  <w:r w:rsidRPr="00A27B8D">
                    <w:rPr>
                      <w:b/>
                      <w:iCs/>
                      <w:sz w:val="20"/>
                    </w:rPr>
                    <w:t>Price (per MWh)</w:t>
                  </w:r>
                </w:p>
              </w:tc>
            </w:tr>
            <w:tr w:rsidR="00A27B8D" w:rsidRPr="00A27B8D" w14:paraId="0021DF81"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7DA2DE75" w14:textId="77777777" w:rsidR="00A27B8D" w:rsidRPr="00A27B8D" w:rsidRDefault="00A27B8D" w:rsidP="00A27B8D">
                  <w:pPr>
                    <w:spacing w:after="120"/>
                    <w:rPr>
                      <w:iCs/>
                      <w:sz w:val="20"/>
                    </w:rPr>
                  </w:pPr>
                  <w:r w:rsidRPr="00A27B8D">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C3D20D8" w14:textId="77777777" w:rsidR="00A27B8D" w:rsidRPr="00A27B8D" w:rsidRDefault="00A27B8D" w:rsidP="00A27B8D">
                  <w:pPr>
                    <w:spacing w:after="120"/>
                    <w:rPr>
                      <w:iCs/>
                      <w:sz w:val="20"/>
                    </w:rPr>
                  </w:pPr>
                  <w:r w:rsidRPr="00A27B8D">
                    <w:rPr>
                      <w:iCs/>
                      <w:sz w:val="20"/>
                    </w:rPr>
                    <w:t>$4,500</w:t>
                  </w:r>
                  <w:r w:rsidRPr="00A27B8D">
                    <w:rPr>
                      <w:sz w:val="20"/>
                    </w:rPr>
                    <w:t xml:space="preserve"> or the effective VOLL, whichever is less</w:t>
                  </w:r>
                </w:p>
              </w:tc>
            </w:tr>
            <w:tr w:rsidR="00A27B8D" w:rsidRPr="00A27B8D" w14:paraId="6FD5B8E2" w14:textId="77777777" w:rsidTr="0003786F">
              <w:trPr>
                <w:trHeight w:val="377"/>
              </w:trPr>
              <w:tc>
                <w:tcPr>
                  <w:tcW w:w="2739" w:type="dxa"/>
                  <w:tcBorders>
                    <w:top w:val="single" w:sz="4" w:space="0" w:color="auto"/>
                    <w:left w:val="single" w:sz="4" w:space="0" w:color="auto"/>
                    <w:bottom w:val="single" w:sz="4" w:space="0" w:color="auto"/>
                    <w:right w:val="single" w:sz="4" w:space="0" w:color="auto"/>
                  </w:tcBorders>
                </w:tcPr>
                <w:p w14:paraId="2E881408" w14:textId="77777777" w:rsidR="00A27B8D" w:rsidRPr="00A27B8D" w:rsidRDefault="00A27B8D" w:rsidP="00A27B8D">
                  <w:pPr>
                    <w:spacing w:after="120"/>
                    <w:rPr>
                      <w:iCs/>
                      <w:sz w:val="20"/>
                    </w:rPr>
                  </w:pPr>
                  <w:r w:rsidRPr="00A27B8D">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35754B47" w14:textId="77777777" w:rsidR="00A27B8D" w:rsidRPr="00A27B8D" w:rsidRDefault="00A27B8D" w:rsidP="00A27B8D">
                  <w:pPr>
                    <w:spacing w:after="120"/>
                    <w:rPr>
                      <w:iCs/>
                      <w:sz w:val="20"/>
                    </w:rPr>
                  </w:pPr>
                  <w:r w:rsidRPr="00A27B8D">
                    <w:rPr>
                      <w:iCs/>
                      <w:sz w:val="20"/>
                    </w:rPr>
                    <w:t>$4,500</w:t>
                  </w:r>
                  <w:r w:rsidRPr="00A27B8D">
                    <w:rPr>
                      <w:sz w:val="20"/>
                    </w:rPr>
                    <w:t xml:space="preserve"> or the effective VOLL, whichever is less</w:t>
                  </w:r>
                </w:p>
              </w:tc>
            </w:tr>
          </w:tbl>
          <w:p w14:paraId="7522AAFD" w14:textId="77777777" w:rsidR="00A27B8D" w:rsidRPr="00A27B8D" w:rsidRDefault="00A27B8D" w:rsidP="00A27B8D">
            <w:pPr>
              <w:spacing w:before="240" w:after="240"/>
              <w:ind w:left="2160" w:hanging="720"/>
            </w:pPr>
            <w:r w:rsidRPr="00A27B8D">
              <w:t>(ix)</w:t>
            </w:r>
            <w:r w:rsidRPr="00A27B8D">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27B8D" w:rsidRPr="00A27B8D" w14:paraId="36914C61" w14:textId="77777777" w:rsidTr="0003786F">
              <w:trPr>
                <w:trHeight w:val="350"/>
              </w:trPr>
              <w:tc>
                <w:tcPr>
                  <w:tcW w:w="3279" w:type="dxa"/>
                </w:tcPr>
                <w:p w14:paraId="4E069389" w14:textId="77777777" w:rsidR="00A27B8D" w:rsidRPr="00A27B8D" w:rsidRDefault="00A27B8D" w:rsidP="00A27B8D">
                  <w:pPr>
                    <w:spacing w:after="120"/>
                    <w:rPr>
                      <w:b/>
                      <w:iCs/>
                      <w:sz w:val="20"/>
                    </w:rPr>
                  </w:pPr>
                  <w:r w:rsidRPr="00A27B8D">
                    <w:rPr>
                      <w:b/>
                      <w:iCs/>
                      <w:sz w:val="20"/>
                    </w:rPr>
                    <w:t>MW</w:t>
                  </w:r>
                </w:p>
              </w:tc>
              <w:tc>
                <w:tcPr>
                  <w:tcW w:w="3060" w:type="dxa"/>
                </w:tcPr>
                <w:p w14:paraId="6D56D0B3" w14:textId="77777777" w:rsidR="00A27B8D" w:rsidRPr="00A27B8D" w:rsidRDefault="00A27B8D" w:rsidP="00A27B8D">
                  <w:pPr>
                    <w:spacing w:after="120"/>
                    <w:rPr>
                      <w:b/>
                      <w:iCs/>
                      <w:sz w:val="20"/>
                    </w:rPr>
                  </w:pPr>
                  <w:r w:rsidRPr="00A27B8D">
                    <w:rPr>
                      <w:b/>
                      <w:iCs/>
                      <w:sz w:val="20"/>
                    </w:rPr>
                    <w:t>Price (per MWh)</w:t>
                  </w:r>
                </w:p>
              </w:tc>
            </w:tr>
            <w:tr w:rsidR="00A27B8D" w:rsidRPr="00A27B8D" w14:paraId="78CC89D6" w14:textId="77777777" w:rsidTr="0003786F">
              <w:trPr>
                <w:trHeight w:val="345"/>
              </w:trPr>
              <w:tc>
                <w:tcPr>
                  <w:tcW w:w="3279" w:type="dxa"/>
                </w:tcPr>
                <w:p w14:paraId="7F2BE7B2" w14:textId="77777777" w:rsidR="00A27B8D" w:rsidRPr="00A27B8D" w:rsidRDefault="00A27B8D" w:rsidP="00A27B8D">
                  <w:pPr>
                    <w:spacing w:after="60"/>
                    <w:rPr>
                      <w:iCs/>
                      <w:sz w:val="20"/>
                    </w:rPr>
                  </w:pPr>
                  <w:r w:rsidRPr="00A27B8D">
                    <w:rPr>
                      <w:iCs/>
                      <w:sz w:val="20"/>
                    </w:rPr>
                    <w:t>HSL of RUC-committed configuration (if more than highest MW in Energy Offer Curve)</w:t>
                  </w:r>
                </w:p>
              </w:tc>
              <w:tc>
                <w:tcPr>
                  <w:tcW w:w="3060" w:type="dxa"/>
                </w:tcPr>
                <w:p w14:paraId="52649C49" w14:textId="77777777" w:rsidR="00A27B8D" w:rsidRPr="00A27B8D" w:rsidRDefault="00A27B8D" w:rsidP="00A27B8D">
                  <w:pPr>
                    <w:spacing w:after="60"/>
                    <w:rPr>
                      <w:iCs/>
                      <w:sz w:val="20"/>
                    </w:rPr>
                  </w:pPr>
                  <w:r w:rsidRPr="00A27B8D">
                    <w:rPr>
                      <w:iCs/>
                      <w:sz w:val="20"/>
                    </w:rPr>
                    <w:t xml:space="preserve">Greater </w:t>
                  </w:r>
                  <w:proofErr w:type="gramStart"/>
                  <w:r w:rsidRPr="00A27B8D">
                    <w:rPr>
                      <w:iCs/>
                      <w:sz w:val="20"/>
                    </w:rPr>
                    <w:t>of:</w:t>
                  </w:r>
                  <w:proofErr w:type="gramEnd"/>
                  <w:r w:rsidRPr="00A27B8D">
                    <w:rPr>
                      <w:iCs/>
                      <w:sz w:val="20"/>
                    </w:rPr>
                    <w:t xml:space="preserve"> $4,500</w:t>
                  </w:r>
                  <w:r w:rsidRPr="00A27B8D">
                    <w:rPr>
                      <w:sz w:val="20"/>
                    </w:rPr>
                    <w:t xml:space="preserve"> or the effective VOLL, whichever is less; and</w:t>
                  </w:r>
                  <w:r w:rsidRPr="00A27B8D">
                    <w:rPr>
                      <w:iCs/>
                      <w:sz w:val="20"/>
                    </w:rPr>
                    <w:t xml:space="preserve"> the price associated with the highest MW in QSE-submitted Energy Offer Curve</w:t>
                  </w:r>
                </w:p>
              </w:tc>
            </w:tr>
            <w:tr w:rsidR="00A27B8D" w:rsidRPr="00A27B8D" w14:paraId="25FE9FDC" w14:textId="77777777" w:rsidTr="0003786F">
              <w:trPr>
                <w:trHeight w:val="615"/>
              </w:trPr>
              <w:tc>
                <w:tcPr>
                  <w:tcW w:w="3279" w:type="dxa"/>
                </w:tcPr>
                <w:p w14:paraId="59D0D778" w14:textId="77777777" w:rsidR="00A27B8D" w:rsidRPr="00A27B8D" w:rsidRDefault="00A27B8D" w:rsidP="00A27B8D">
                  <w:pPr>
                    <w:spacing w:after="60"/>
                    <w:rPr>
                      <w:iCs/>
                      <w:sz w:val="20"/>
                    </w:rPr>
                  </w:pPr>
                  <w:r w:rsidRPr="00A27B8D">
                    <w:rPr>
                      <w:iCs/>
                      <w:sz w:val="20"/>
                    </w:rPr>
                    <w:t>Energy Offer Curve for MW at and above HSL of QSE-committed configuration</w:t>
                  </w:r>
                </w:p>
              </w:tc>
              <w:tc>
                <w:tcPr>
                  <w:tcW w:w="3060" w:type="dxa"/>
                </w:tcPr>
                <w:p w14:paraId="3BE6F2D5" w14:textId="77777777" w:rsidR="00A27B8D" w:rsidRPr="00A27B8D" w:rsidRDefault="00A27B8D" w:rsidP="00A27B8D">
                  <w:pPr>
                    <w:spacing w:after="60"/>
                    <w:rPr>
                      <w:iCs/>
                      <w:sz w:val="20"/>
                    </w:rPr>
                  </w:pPr>
                  <w:r w:rsidRPr="00A27B8D">
                    <w:rPr>
                      <w:iCs/>
                      <w:sz w:val="20"/>
                    </w:rPr>
                    <w:t xml:space="preserve">Greater </w:t>
                  </w:r>
                  <w:proofErr w:type="gramStart"/>
                  <w:r w:rsidRPr="00A27B8D">
                    <w:rPr>
                      <w:iCs/>
                      <w:sz w:val="20"/>
                    </w:rPr>
                    <w:t>of:</w:t>
                  </w:r>
                  <w:proofErr w:type="gramEnd"/>
                  <w:r w:rsidRPr="00A27B8D">
                    <w:rPr>
                      <w:iCs/>
                      <w:sz w:val="20"/>
                    </w:rPr>
                    <w:t xml:space="preserve"> $4,500</w:t>
                  </w:r>
                  <w:r w:rsidRPr="00A27B8D">
                    <w:rPr>
                      <w:sz w:val="20"/>
                    </w:rPr>
                    <w:t xml:space="preserve"> or the effective VOLL, whichever is less;</w:t>
                  </w:r>
                  <w:r w:rsidRPr="00A27B8D">
                    <w:rPr>
                      <w:iCs/>
                      <w:sz w:val="20"/>
                    </w:rPr>
                    <w:t xml:space="preserve"> and the </w:t>
                  </w:r>
                  <w:r w:rsidRPr="00A27B8D">
                    <w:rPr>
                      <w:iCs/>
                      <w:sz w:val="20"/>
                    </w:rPr>
                    <w:lastRenderedPageBreak/>
                    <w:t>QSE-submitted Energy Offer Curve</w:t>
                  </w:r>
                </w:p>
              </w:tc>
            </w:tr>
            <w:tr w:rsidR="00A27B8D" w:rsidRPr="00A27B8D" w14:paraId="74162E20" w14:textId="77777777" w:rsidTr="0003786F">
              <w:trPr>
                <w:trHeight w:val="615"/>
              </w:trPr>
              <w:tc>
                <w:tcPr>
                  <w:tcW w:w="3279" w:type="dxa"/>
                </w:tcPr>
                <w:p w14:paraId="34478387" w14:textId="77777777" w:rsidR="00A27B8D" w:rsidRPr="00A27B8D" w:rsidRDefault="00A27B8D" w:rsidP="00A27B8D">
                  <w:pPr>
                    <w:spacing w:after="60"/>
                    <w:rPr>
                      <w:iCs/>
                      <w:sz w:val="20"/>
                    </w:rPr>
                  </w:pPr>
                  <w:r w:rsidRPr="00A27B8D">
                    <w:rPr>
                      <w:iCs/>
                      <w:sz w:val="20"/>
                    </w:rPr>
                    <w:lastRenderedPageBreak/>
                    <w:t>HSL of QSE-committed configuration (if more than highest MW in Energy Offer Curve and price associated with highest MW in Energy Offer Curve is less than $4,500)</w:t>
                  </w:r>
                </w:p>
              </w:tc>
              <w:tc>
                <w:tcPr>
                  <w:tcW w:w="3060" w:type="dxa"/>
                </w:tcPr>
                <w:p w14:paraId="368DAC42" w14:textId="77777777" w:rsidR="00A27B8D" w:rsidRPr="00A27B8D" w:rsidRDefault="00A27B8D" w:rsidP="00A27B8D">
                  <w:pPr>
                    <w:spacing w:after="60"/>
                    <w:rPr>
                      <w:iCs/>
                      <w:sz w:val="20"/>
                    </w:rPr>
                  </w:pPr>
                  <w:r w:rsidRPr="00A27B8D">
                    <w:rPr>
                      <w:iCs/>
                      <w:sz w:val="20"/>
                    </w:rPr>
                    <w:t>$4,500</w:t>
                  </w:r>
                  <w:r w:rsidRPr="00A27B8D">
                    <w:rPr>
                      <w:sz w:val="20"/>
                    </w:rPr>
                    <w:t xml:space="preserve"> or the effective VOLL, whichever is less</w:t>
                  </w:r>
                </w:p>
              </w:tc>
            </w:tr>
            <w:tr w:rsidR="00A27B8D" w:rsidRPr="00A27B8D" w14:paraId="688F84CA" w14:textId="77777777" w:rsidTr="0003786F">
              <w:trPr>
                <w:trHeight w:val="368"/>
              </w:trPr>
              <w:tc>
                <w:tcPr>
                  <w:tcW w:w="3279" w:type="dxa"/>
                </w:tcPr>
                <w:p w14:paraId="11F46CC7" w14:textId="77777777" w:rsidR="00A27B8D" w:rsidRPr="00A27B8D" w:rsidRDefault="00A27B8D" w:rsidP="00A27B8D">
                  <w:pPr>
                    <w:spacing w:after="60"/>
                    <w:rPr>
                      <w:iCs/>
                      <w:sz w:val="20"/>
                    </w:rPr>
                  </w:pPr>
                  <w:r w:rsidRPr="00A27B8D">
                    <w:rPr>
                      <w:iCs/>
                      <w:sz w:val="20"/>
                    </w:rPr>
                    <w:t>HSL of QSE-committed configuration (if more than highest MW in Energy Offer Curve)</w:t>
                  </w:r>
                </w:p>
              </w:tc>
              <w:tc>
                <w:tcPr>
                  <w:tcW w:w="3060" w:type="dxa"/>
                </w:tcPr>
                <w:p w14:paraId="68FDB82D" w14:textId="77777777" w:rsidR="00A27B8D" w:rsidRPr="00A27B8D" w:rsidRDefault="00A27B8D" w:rsidP="00A27B8D">
                  <w:pPr>
                    <w:spacing w:after="60"/>
                    <w:rPr>
                      <w:iCs/>
                      <w:sz w:val="20"/>
                    </w:rPr>
                  </w:pPr>
                  <w:r w:rsidRPr="00A27B8D">
                    <w:rPr>
                      <w:iCs/>
                      <w:sz w:val="20"/>
                    </w:rPr>
                    <w:t>Price associated with the highest MW in QSE-submitted Energy Offer Curve</w:t>
                  </w:r>
                </w:p>
              </w:tc>
            </w:tr>
            <w:tr w:rsidR="00A27B8D" w:rsidRPr="00A27B8D" w14:paraId="332A144D" w14:textId="77777777" w:rsidTr="0003786F">
              <w:trPr>
                <w:trHeight w:val="773"/>
              </w:trPr>
              <w:tc>
                <w:tcPr>
                  <w:tcW w:w="3279" w:type="dxa"/>
                </w:tcPr>
                <w:p w14:paraId="64E62F8B" w14:textId="77777777" w:rsidR="00A27B8D" w:rsidRPr="00A27B8D" w:rsidRDefault="00A27B8D" w:rsidP="00A27B8D">
                  <w:pPr>
                    <w:spacing w:after="60"/>
                    <w:rPr>
                      <w:iCs/>
                      <w:sz w:val="20"/>
                    </w:rPr>
                  </w:pPr>
                  <w:r w:rsidRPr="00A27B8D">
                    <w:rPr>
                      <w:iCs/>
                      <w:sz w:val="20"/>
                    </w:rPr>
                    <w:t>Energy Offer Curve for MW at and below HSL of QSE-committed configuration</w:t>
                  </w:r>
                </w:p>
              </w:tc>
              <w:tc>
                <w:tcPr>
                  <w:tcW w:w="3060" w:type="dxa"/>
                </w:tcPr>
                <w:p w14:paraId="6DBAD27E" w14:textId="77777777" w:rsidR="00A27B8D" w:rsidRPr="00A27B8D" w:rsidRDefault="00A27B8D" w:rsidP="00A27B8D">
                  <w:pPr>
                    <w:spacing w:after="60"/>
                    <w:rPr>
                      <w:iCs/>
                      <w:sz w:val="20"/>
                    </w:rPr>
                  </w:pPr>
                  <w:r w:rsidRPr="00A27B8D">
                    <w:rPr>
                      <w:iCs/>
                      <w:sz w:val="20"/>
                    </w:rPr>
                    <w:t>The QSE-submitted Energy Offer Curve</w:t>
                  </w:r>
                </w:p>
              </w:tc>
            </w:tr>
            <w:tr w:rsidR="00A27B8D" w:rsidRPr="00A27B8D" w14:paraId="1B7CD174" w14:textId="77777777" w:rsidTr="0003786F">
              <w:trPr>
                <w:trHeight w:val="503"/>
              </w:trPr>
              <w:tc>
                <w:tcPr>
                  <w:tcW w:w="3279" w:type="dxa"/>
                </w:tcPr>
                <w:p w14:paraId="7059906E" w14:textId="77777777" w:rsidR="00A27B8D" w:rsidRPr="00A27B8D" w:rsidRDefault="00A27B8D" w:rsidP="00A27B8D">
                  <w:pPr>
                    <w:spacing w:after="60"/>
                    <w:rPr>
                      <w:iCs/>
                      <w:sz w:val="20"/>
                    </w:rPr>
                  </w:pPr>
                  <w:r w:rsidRPr="00A27B8D">
                    <w:rPr>
                      <w:iCs/>
                      <w:sz w:val="20"/>
                    </w:rPr>
                    <w:t>1 MW below lowest MW in Energy Offer Curve (if more than LSL)</w:t>
                  </w:r>
                </w:p>
              </w:tc>
              <w:tc>
                <w:tcPr>
                  <w:tcW w:w="3060" w:type="dxa"/>
                </w:tcPr>
                <w:p w14:paraId="3706D096" w14:textId="77777777" w:rsidR="00A27B8D" w:rsidRPr="00A27B8D" w:rsidRDefault="00A27B8D" w:rsidP="00A27B8D">
                  <w:pPr>
                    <w:spacing w:after="60"/>
                    <w:rPr>
                      <w:iCs/>
                      <w:sz w:val="20"/>
                    </w:rPr>
                  </w:pPr>
                  <w:r w:rsidRPr="00A27B8D">
                    <w:rPr>
                      <w:iCs/>
                      <w:sz w:val="20"/>
                    </w:rPr>
                    <w:t>-$249.99</w:t>
                  </w:r>
                </w:p>
              </w:tc>
            </w:tr>
            <w:tr w:rsidR="00A27B8D" w:rsidRPr="00A27B8D" w14:paraId="60F02629" w14:textId="77777777" w:rsidTr="0003786F">
              <w:trPr>
                <w:trHeight w:val="467"/>
              </w:trPr>
              <w:tc>
                <w:tcPr>
                  <w:tcW w:w="3279" w:type="dxa"/>
                </w:tcPr>
                <w:p w14:paraId="1E7C0325" w14:textId="77777777" w:rsidR="00A27B8D" w:rsidRPr="00A27B8D" w:rsidRDefault="00A27B8D" w:rsidP="00A27B8D">
                  <w:pPr>
                    <w:spacing w:after="60"/>
                    <w:rPr>
                      <w:iCs/>
                      <w:sz w:val="20"/>
                    </w:rPr>
                  </w:pPr>
                  <w:r w:rsidRPr="00A27B8D">
                    <w:rPr>
                      <w:iCs/>
                      <w:sz w:val="20"/>
                    </w:rPr>
                    <w:t>LSL (if less than lowest MW in Energy Offer Curve)</w:t>
                  </w:r>
                </w:p>
              </w:tc>
              <w:tc>
                <w:tcPr>
                  <w:tcW w:w="3060" w:type="dxa"/>
                </w:tcPr>
                <w:p w14:paraId="1691582B" w14:textId="77777777" w:rsidR="00A27B8D" w:rsidRPr="00A27B8D" w:rsidRDefault="00A27B8D" w:rsidP="00A27B8D">
                  <w:pPr>
                    <w:spacing w:after="60"/>
                    <w:rPr>
                      <w:iCs/>
                      <w:sz w:val="20"/>
                    </w:rPr>
                  </w:pPr>
                  <w:r w:rsidRPr="00A27B8D">
                    <w:rPr>
                      <w:iCs/>
                      <w:sz w:val="20"/>
                    </w:rPr>
                    <w:t>-$250.00</w:t>
                  </w:r>
                </w:p>
              </w:tc>
            </w:tr>
          </w:tbl>
          <w:p w14:paraId="77F4EA1A" w14:textId="77777777" w:rsidR="00A27B8D" w:rsidRPr="00A27B8D" w:rsidRDefault="00A27B8D" w:rsidP="00A27B8D">
            <w:pPr>
              <w:spacing w:before="240" w:after="240"/>
              <w:ind w:left="720" w:hanging="720"/>
            </w:pPr>
            <w:r w:rsidRPr="00A27B8D">
              <w:t>(5)</w:t>
            </w:r>
            <w:r w:rsidRPr="00A27B8D">
              <w:tab/>
              <w:t>For use as SCED inputs for determining energy dispatch and Ancillary Service awards, ERCOT shall use the available Ancillary Service MW capacity of all Resources by creating a proxy Ancillary Service Offer for qualified Resources as follows:</w:t>
            </w:r>
          </w:p>
          <w:p w14:paraId="09C5E747" w14:textId="77777777" w:rsidR="00A27B8D" w:rsidRPr="00A27B8D" w:rsidRDefault="00A27B8D" w:rsidP="00A27B8D">
            <w:pPr>
              <w:spacing w:after="240"/>
              <w:ind w:left="1440" w:hanging="720"/>
            </w:pPr>
            <w:r w:rsidRPr="00A27B8D">
              <w:t>(a)</w:t>
            </w:r>
            <w:r w:rsidRPr="00A27B8D">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8463DC7" w14:textId="77777777" w:rsidR="00A27B8D" w:rsidRPr="00A27B8D" w:rsidRDefault="00A27B8D" w:rsidP="00A27B8D">
            <w:pPr>
              <w:spacing w:after="240"/>
              <w:ind w:left="1440" w:hanging="720"/>
            </w:pPr>
            <w:r w:rsidRPr="00A27B8D">
              <w:t>(b)</w:t>
            </w:r>
            <w:r w:rsidRPr="00A27B8D">
              <w:tab/>
              <w:t>For Resources that are not RUC-committed, the price in the proxy Ancillary Service Offer shall be set to:</w:t>
            </w:r>
          </w:p>
          <w:p w14:paraId="09BCAA80" w14:textId="77777777" w:rsidR="00A27B8D" w:rsidRPr="00A27B8D" w:rsidRDefault="00A27B8D" w:rsidP="00A27B8D">
            <w:pPr>
              <w:spacing w:after="240"/>
              <w:ind w:left="2160" w:hanging="720"/>
            </w:pPr>
            <w:r w:rsidRPr="00A27B8D">
              <w:t>(i)</w:t>
            </w:r>
            <w:r w:rsidRPr="00A27B8D">
              <w:tab/>
              <w:t>For Reg-Up and RRS, the maximum of:</w:t>
            </w:r>
          </w:p>
          <w:p w14:paraId="25E5B49D" w14:textId="77777777" w:rsidR="00A27B8D" w:rsidRPr="00A27B8D" w:rsidRDefault="00A27B8D" w:rsidP="00A27B8D">
            <w:pPr>
              <w:spacing w:after="240"/>
              <w:ind w:left="2880" w:hanging="720"/>
            </w:pPr>
            <w:r w:rsidRPr="00A27B8D">
              <w:t>(A)</w:t>
            </w:r>
            <w:r w:rsidRPr="00A27B8D">
              <w:tab/>
              <w:t>The proxy Ancillary Service Offer price floor for Reg-Up or RRS, respectively;</w:t>
            </w:r>
          </w:p>
          <w:p w14:paraId="784EA2C7" w14:textId="77777777" w:rsidR="00A27B8D" w:rsidRPr="00A27B8D" w:rsidRDefault="00A27B8D" w:rsidP="00A27B8D">
            <w:pPr>
              <w:spacing w:after="240"/>
              <w:ind w:left="2880" w:hanging="720"/>
            </w:pPr>
            <w:r w:rsidRPr="00A27B8D">
              <w:t>(B)</w:t>
            </w:r>
            <w:r w:rsidRPr="00A27B8D">
              <w:tab/>
              <w:t>The Resource’s highest submitted Ancillary Service Offer price for Reg-Up or RRS, respectively;</w:t>
            </w:r>
          </w:p>
          <w:p w14:paraId="7BC7B1E3" w14:textId="77777777" w:rsidR="00A27B8D" w:rsidRPr="00A27B8D" w:rsidRDefault="00A27B8D" w:rsidP="00A27B8D">
            <w:pPr>
              <w:spacing w:after="240"/>
              <w:ind w:left="2880" w:hanging="720"/>
            </w:pPr>
            <w:r w:rsidRPr="00A27B8D">
              <w:t>(C)</w:t>
            </w:r>
            <w:r w:rsidRPr="00A27B8D">
              <w:tab/>
              <w:t>The Resource’s highest Ancillary Service Offer price for ECRS (submitted or proxy); or</w:t>
            </w:r>
          </w:p>
          <w:p w14:paraId="37004C93" w14:textId="77777777" w:rsidR="00A27B8D" w:rsidRPr="00A27B8D" w:rsidRDefault="00A27B8D" w:rsidP="00A27B8D">
            <w:pPr>
              <w:spacing w:after="240"/>
              <w:ind w:left="2880" w:hanging="720"/>
            </w:pPr>
            <w:r w:rsidRPr="00A27B8D">
              <w:lastRenderedPageBreak/>
              <w:t>(D)</w:t>
            </w:r>
            <w:r w:rsidRPr="00A27B8D">
              <w:tab/>
              <w:t>The Resource’s highest Ancillary Service Offer price for Non-Spin (submitted or proxy).</w:t>
            </w:r>
          </w:p>
          <w:p w14:paraId="218667AA" w14:textId="77777777" w:rsidR="00A27B8D" w:rsidRPr="00A27B8D" w:rsidRDefault="00A27B8D" w:rsidP="00A27B8D">
            <w:pPr>
              <w:spacing w:after="240"/>
              <w:ind w:left="2160" w:hanging="720"/>
            </w:pPr>
            <w:r w:rsidRPr="00A27B8D">
              <w:t>(ii)</w:t>
            </w:r>
            <w:r w:rsidRPr="00A27B8D">
              <w:tab/>
              <w:t xml:space="preserve">For ECRS, the maximum of: </w:t>
            </w:r>
          </w:p>
          <w:p w14:paraId="3C43AA71" w14:textId="77777777" w:rsidR="00A27B8D" w:rsidRPr="00A27B8D" w:rsidRDefault="00A27B8D" w:rsidP="00A27B8D">
            <w:pPr>
              <w:spacing w:after="240"/>
              <w:ind w:left="2880" w:hanging="720"/>
            </w:pPr>
            <w:r w:rsidRPr="00A27B8D">
              <w:t>(A)</w:t>
            </w:r>
            <w:r w:rsidRPr="00A27B8D">
              <w:tab/>
              <w:t xml:space="preserve">The proxy Ancillary Service Offer price floor for ECRS; </w:t>
            </w:r>
          </w:p>
          <w:p w14:paraId="0AEE880C" w14:textId="77777777" w:rsidR="00A27B8D" w:rsidRPr="00A27B8D" w:rsidRDefault="00A27B8D" w:rsidP="00A27B8D">
            <w:pPr>
              <w:spacing w:after="240"/>
              <w:ind w:left="2880" w:hanging="720"/>
            </w:pPr>
            <w:r w:rsidRPr="00A27B8D">
              <w:t>(B)</w:t>
            </w:r>
            <w:r w:rsidRPr="00A27B8D">
              <w:tab/>
              <w:t>The Resource’s highest submitted Ancillary Service Offer price for ECRS; or</w:t>
            </w:r>
          </w:p>
          <w:p w14:paraId="7BE5E369" w14:textId="77777777" w:rsidR="00A27B8D" w:rsidRPr="00A27B8D" w:rsidRDefault="00A27B8D" w:rsidP="00A27B8D">
            <w:pPr>
              <w:spacing w:after="240"/>
              <w:ind w:left="2880" w:hanging="720"/>
            </w:pPr>
            <w:r w:rsidRPr="00A27B8D">
              <w:t>(C)</w:t>
            </w:r>
            <w:r w:rsidRPr="00A27B8D">
              <w:tab/>
              <w:t>The Resource’s highest Ancillary Service Offer price for Non-Spin (submitted or proxy).</w:t>
            </w:r>
          </w:p>
          <w:p w14:paraId="3D52360B" w14:textId="77777777" w:rsidR="00A27B8D" w:rsidRPr="00A27B8D" w:rsidRDefault="00A27B8D" w:rsidP="00A27B8D">
            <w:pPr>
              <w:spacing w:after="240"/>
              <w:ind w:left="2160" w:hanging="720"/>
            </w:pPr>
            <w:r w:rsidRPr="00A27B8D">
              <w:t>(iii)</w:t>
            </w:r>
            <w:r w:rsidRPr="00A27B8D">
              <w:tab/>
              <w:t xml:space="preserve">For Non-Spin, the maximum of: </w:t>
            </w:r>
          </w:p>
          <w:p w14:paraId="15F02A6D" w14:textId="77777777" w:rsidR="00A27B8D" w:rsidRPr="00A27B8D" w:rsidRDefault="00A27B8D" w:rsidP="00A27B8D">
            <w:pPr>
              <w:spacing w:after="240"/>
              <w:ind w:left="2880" w:hanging="720"/>
            </w:pPr>
            <w:r w:rsidRPr="00A27B8D">
              <w:t>(A)</w:t>
            </w:r>
            <w:r w:rsidRPr="00A27B8D">
              <w:tab/>
              <w:t>The proxy Ancillary Service Offer price floor for Non-Spin; or</w:t>
            </w:r>
          </w:p>
          <w:p w14:paraId="399856B0" w14:textId="77777777" w:rsidR="00A27B8D" w:rsidRPr="00A27B8D" w:rsidRDefault="00A27B8D" w:rsidP="00A27B8D">
            <w:pPr>
              <w:spacing w:after="240"/>
              <w:ind w:left="2880" w:hanging="720"/>
            </w:pPr>
            <w:r w:rsidRPr="00A27B8D">
              <w:t>(B)</w:t>
            </w:r>
            <w:r w:rsidRPr="00A27B8D">
              <w:tab/>
              <w:t>The Resource’s highest submitted Ancillary Service Offer price for Non-Spin.</w:t>
            </w:r>
          </w:p>
          <w:p w14:paraId="24427588" w14:textId="77777777" w:rsidR="00A27B8D" w:rsidRPr="00A27B8D" w:rsidRDefault="00A27B8D" w:rsidP="00A27B8D">
            <w:pPr>
              <w:spacing w:after="240"/>
              <w:ind w:left="2160" w:hanging="720"/>
            </w:pPr>
            <w:r w:rsidRPr="00A27B8D">
              <w:t>(iv)</w:t>
            </w:r>
            <w:r w:rsidRPr="00A27B8D">
              <w:tab/>
              <w:t>For Reg-Down, the maximum of:</w:t>
            </w:r>
          </w:p>
          <w:p w14:paraId="24A3A2D9" w14:textId="77777777" w:rsidR="00A27B8D" w:rsidRPr="00A27B8D" w:rsidRDefault="00A27B8D" w:rsidP="00A27B8D">
            <w:pPr>
              <w:spacing w:after="240"/>
              <w:ind w:left="2880" w:hanging="720"/>
            </w:pPr>
            <w:r w:rsidRPr="00A27B8D">
              <w:t>(A)</w:t>
            </w:r>
            <w:r w:rsidRPr="00A27B8D">
              <w:tab/>
              <w:t>The proxy Ancillary Service Offer price floor for Reg-Down; or</w:t>
            </w:r>
          </w:p>
          <w:p w14:paraId="34AB1A67" w14:textId="77777777" w:rsidR="00A27B8D" w:rsidRPr="00A27B8D" w:rsidRDefault="00A27B8D" w:rsidP="00A27B8D">
            <w:pPr>
              <w:spacing w:after="240"/>
              <w:ind w:left="2880" w:hanging="720"/>
            </w:pPr>
            <w:r w:rsidRPr="00A27B8D">
              <w:t>(B)</w:t>
            </w:r>
            <w:r w:rsidRPr="00A27B8D">
              <w:tab/>
              <w:t>The Resource’s highest submitted Ancillary Service Offer price for Reg-Down.</w:t>
            </w:r>
          </w:p>
          <w:p w14:paraId="2320A468" w14:textId="77777777" w:rsidR="00A27B8D" w:rsidRPr="00A27B8D" w:rsidRDefault="00A27B8D" w:rsidP="00A27B8D">
            <w:pPr>
              <w:spacing w:after="240"/>
              <w:ind w:left="1440" w:hanging="720"/>
            </w:pPr>
            <w:r w:rsidRPr="00A27B8D">
              <w:t>(c)</w:t>
            </w:r>
            <w:r w:rsidRPr="00A27B8D">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64FEC18" w14:textId="77777777" w:rsidR="00A27B8D" w:rsidRPr="00A27B8D" w:rsidRDefault="00A27B8D" w:rsidP="00A27B8D">
            <w:pPr>
              <w:spacing w:after="240"/>
              <w:ind w:left="1440" w:hanging="720"/>
            </w:pPr>
            <w:r w:rsidRPr="00A27B8D">
              <w:t>(d)</w:t>
            </w:r>
            <w:r w:rsidRPr="00A27B8D">
              <w:tab/>
              <w:t>Proxy Ancillary Service Offer price floors shall be approved by TAC and posted on the ERCOT website.</w:t>
            </w:r>
          </w:p>
          <w:p w14:paraId="3321250B" w14:textId="77777777" w:rsidR="00A27B8D" w:rsidRPr="00A27B8D" w:rsidRDefault="00A27B8D" w:rsidP="00A27B8D">
            <w:pPr>
              <w:spacing w:after="240"/>
              <w:ind w:left="1440" w:hanging="720"/>
            </w:pPr>
            <w:r w:rsidRPr="00A27B8D">
              <w:t>(e)</w:t>
            </w:r>
            <w:r w:rsidRPr="00A27B8D">
              <w:tab/>
              <w:t>For RUC-committed Resources:</w:t>
            </w:r>
          </w:p>
          <w:p w14:paraId="1996E60C" w14:textId="77777777" w:rsidR="00A27B8D" w:rsidRPr="00A27B8D" w:rsidRDefault="00A27B8D" w:rsidP="00A27B8D">
            <w:pPr>
              <w:spacing w:after="240"/>
              <w:ind w:left="2160" w:hanging="720"/>
            </w:pPr>
            <w:r w:rsidRPr="00A27B8D">
              <w:t>(i)</w:t>
            </w:r>
            <w:r w:rsidRPr="00A27B8D">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4D042609" w14:textId="77777777" w:rsidR="00A27B8D" w:rsidRPr="00A27B8D" w:rsidRDefault="00A27B8D" w:rsidP="00A27B8D">
            <w:pPr>
              <w:spacing w:after="240"/>
              <w:ind w:left="2160" w:hanging="720"/>
            </w:pPr>
            <w:r w:rsidRPr="00A27B8D">
              <w:t>(ii)</w:t>
            </w:r>
            <w:r w:rsidRPr="00A27B8D">
              <w:tab/>
              <w:t xml:space="preserve">For each Ancillary Service product for which a RUC-committed Resource has an Ancillary Service Offer, the Ancillary Service Offer used by SCED for that Ancillary Service product across the full </w:t>
            </w:r>
            <w:r w:rsidRPr="00A27B8D">
              <w:lastRenderedPageBreak/>
              <w:t>operating range of the Resource</w:t>
            </w:r>
            <w:r w:rsidRPr="00A27B8D" w:rsidDel="00CE2E44">
              <w:t xml:space="preserve"> </w:t>
            </w:r>
            <w:r w:rsidRPr="00A27B8D">
              <w:t xml:space="preserve">up to its telemetered HSL shall be the maximum of: </w:t>
            </w:r>
          </w:p>
          <w:p w14:paraId="333412A5" w14:textId="77777777" w:rsidR="00A27B8D" w:rsidRPr="00A27B8D" w:rsidRDefault="00A27B8D" w:rsidP="00A27B8D">
            <w:pPr>
              <w:spacing w:after="240"/>
              <w:ind w:left="2880" w:hanging="720"/>
            </w:pPr>
            <w:r w:rsidRPr="00A27B8D">
              <w:t>(A)</w:t>
            </w:r>
            <w:r w:rsidRPr="00A27B8D">
              <w:tab/>
              <w:t xml:space="preserve">The Resource’s highest submitted Ancillary Service Offer price; or </w:t>
            </w:r>
          </w:p>
          <w:p w14:paraId="6FBC0294" w14:textId="77777777" w:rsidR="00A27B8D" w:rsidRPr="00A27B8D" w:rsidRDefault="00A27B8D" w:rsidP="00A27B8D">
            <w:pPr>
              <w:spacing w:after="240"/>
              <w:ind w:left="2880" w:hanging="720"/>
            </w:pPr>
            <w:r w:rsidRPr="00A27B8D">
              <w:t>(B)</w:t>
            </w:r>
            <w:r w:rsidRPr="00A27B8D">
              <w:tab/>
              <w:t>$250/MWh.</w:t>
            </w:r>
          </w:p>
          <w:p w14:paraId="1ABBE247" w14:textId="77777777" w:rsidR="00A27B8D" w:rsidRPr="00A27B8D" w:rsidRDefault="00A27B8D" w:rsidP="00A27B8D">
            <w:pPr>
              <w:spacing w:after="240"/>
              <w:ind w:left="720" w:hanging="720"/>
            </w:pPr>
            <w:r w:rsidRPr="00A27B8D">
              <w:t>(6)</w:t>
            </w:r>
            <w:r w:rsidRPr="00A27B8D">
              <w:tab/>
              <w:t xml:space="preserve">For use as SCED inputs for determining energy Dispatch and Ancillary Service awards, ERCOT shall use the available capacity of all On-Line ESRs by creating proxy Energy Bid/Offer Curves for certain Resources as follows: </w:t>
            </w:r>
          </w:p>
          <w:p w14:paraId="34E470AC" w14:textId="77777777" w:rsidR="00A27B8D" w:rsidRPr="00A27B8D" w:rsidRDefault="00A27B8D" w:rsidP="00A27B8D">
            <w:pPr>
              <w:spacing w:before="240" w:after="240"/>
              <w:ind w:left="1440" w:hanging="720"/>
            </w:pPr>
            <w:r w:rsidRPr="00A27B8D">
              <w:t>(a)</w:t>
            </w:r>
            <w:r w:rsidRPr="00A27B8D">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A27B8D" w:rsidRPr="00A27B8D" w14:paraId="4680D014" w14:textId="77777777" w:rsidTr="0003786F">
              <w:trPr>
                <w:jc w:val="center"/>
              </w:trPr>
              <w:tc>
                <w:tcPr>
                  <w:tcW w:w="3871" w:type="dxa"/>
                  <w:tcBorders>
                    <w:top w:val="single" w:sz="4" w:space="0" w:color="auto"/>
                    <w:left w:val="single" w:sz="4" w:space="0" w:color="auto"/>
                    <w:bottom w:val="single" w:sz="4" w:space="0" w:color="auto"/>
                    <w:right w:val="single" w:sz="4" w:space="0" w:color="auto"/>
                  </w:tcBorders>
                  <w:hideMark/>
                </w:tcPr>
                <w:p w14:paraId="3AC336C6" w14:textId="77777777" w:rsidR="00A27B8D" w:rsidRPr="00A27B8D" w:rsidRDefault="00A27B8D" w:rsidP="00A27B8D">
                  <w:pPr>
                    <w:spacing w:after="120"/>
                    <w:rPr>
                      <w:b/>
                      <w:iCs/>
                      <w:sz w:val="20"/>
                    </w:rPr>
                  </w:pPr>
                  <w:r w:rsidRPr="00A27B8D">
                    <w:rPr>
                      <w:b/>
                      <w:iCs/>
                      <w:sz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E191DEC" w14:textId="77777777" w:rsidR="00A27B8D" w:rsidRPr="00A27B8D" w:rsidRDefault="00A27B8D" w:rsidP="00A27B8D">
                  <w:pPr>
                    <w:spacing w:after="120"/>
                    <w:rPr>
                      <w:b/>
                      <w:iCs/>
                      <w:sz w:val="20"/>
                    </w:rPr>
                  </w:pPr>
                  <w:r w:rsidRPr="00A27B8D">
                    <w:rPr>
                      <w:b/>
                      <w:iCs/>
                      <w:sz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49DD853" w14:textId="77777777" w:rsidR="00A27B8D" w:rsidRPr="00A27B8D" w:rsidRDefault="00A27B8D" w:rsidP="00A27B8D">
                  <w:pPr>
                    <w:spacing w:after="120"/>
                    <w:rPr>
                      <w:b/>
                      <w:iCs/>
                      <w:sz w:val="20"/>
                    </w:rPr>
                  </w:pPr>
                  <w:r w:rsidRPr="00A27B8D">
                    <w:rPr>
                      <w:b/>
                      <w:iCs/>
                      <w:sz w:val="20"/>
                    </w:rPr>
                    <w:t>Price (per MWh)</w:t>
                  </w:r>
                </w:p>
              </w:tc>
            </w:tr>
            <w:tr w:rsidR="00A27B8D" w:rsidRPr="00A27B8D" w14:paraId="2AE076C9" w14:textId="77777777" w:rsidTr="0003786F">
              <w:trPr>
                <w:jc w:val="center"/>
              </w:trPr>
              <w:tc>
                <w:tcPr>
                  <w:tcW w:w="3871" w:type="dxa"/>
                  <w:tcBorders>
                    <w:top w:val="single" w:sz="4" w:space="0" w:color="auto"/>
                    <w:left w:val="single" w:sz="4" w:space="0" w:color="auto"/>
                    <w:bottom w:val="single" w:sz="4" w:space="0" w:color="auto"/>
                    <w:right w:val="single" w:sz="4" w:space="0" w:color="auto"/>
                  </w:tcBorders>
                </w:tcPr>
                <w:p w14:paraId="56BB66A2" w14:textId="77777777" w:rsidR="00A27B8D" w:rsidRPr="00A27B8D" w:rsidRDefault="00A27B8D" w:rsidP="00A27B8D">
                  <w:pPr>
                    <w:spacing w:after="60"/>
                    <w:rPr>
                      <w:iCs/>
                      <w:sz w:val="20"/>
                    </w:rPr>
                  </w:pPr>
                  <w:r w:rsidRPr="00A27B8D">
                    <w:rPr>
                      <w:iCs/>
                      <w:sz w:val="20"/>
                    </w:rPr>
                    <w:t xml:space="preserve">HSL MW and the highest MW point on the Energy Bid/Offer are both greater than or equal to zero, </w:t>
                  </w:r>
                </w:p>
                <w:p w14:paraId="6E5D26BF" w14:textId="77777777" w:rsidR="00A27B8D" w:rsidRPr="00A27B8D" w:rsidRDefault="00A27B8D" w:rsidP="00A27B8D">
                  <w:pPr>
                    <w:spacing w:after="60"/>
                    <w:rPr>
                      <w:iCs/>
                      <w:sz w:val="20"/>
                    </w:rPr>
                  </w:pPr>
                  <w:r w:rsidRPr="00A27B8D">
                    <w:rPr>
                      <w:iCs/>
                      <w:sz w:val="20"/>
                    </w:rPr>
                    <w:t>and,</w:t>
                  </w:r>
                </w:p>
                <w:p w14:paraId="06A45BAF" w14:textId="77777777" w:rsidR="00A27B8D" w:rsidRPr="00A27B8D" w:rsidRDefault="00A27B8D" w:rsidP="00A27B8D">
                  <w:pPr>
                    <w:spacing w:after="60"/>
                    <w:rPr>
                      <w:iCs/>
                      <w:sz w:val="20"/>
                    </w:rPr>
                  </w:pPr>
                  <w:r w:rsidRPr="00A27B8D">
                    <w:rPr>
                      <w:iCs/>
                      <w:sz w:val="20"/>
                    </w:rPr>
                    <w:t>HSL is greater than the highest MW in submitted Energy Bid/Offer Curve</w:t>
                  </w:r>
                </w:p>
                <w:p w14:paraId="6A5E0A6F" w14:textId="77777777" w:rsidR="00A27B8D" w:rsidRPr="00A27B8D" w:rsidRDefault="00A27B8D" w:rsidP="00A27B8D">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34C33791" w14:textId="77777777" w:rsidR="00A27B8D" w:rsidRPr="00A27B8D" w:rsidRDefault="00A27B8D" w:rsidP="00A27B8D">
                  <w:pPr>
                    <w:spacing w:after="60"/>
                    <w:rPr>
                      <w:iCs/>
                      <w:sz w:val="20"/>
                    </w:rPr>
                  </w:pPr>
                  <w:r w:rsidRPr="00A27B8D">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0377717" w14:textId="77777777" w:rsidR="00A27B8D" w:rsidRPr="00A27B8D" w:rsidRDefault="00A27B8D" w:rsidP="00A27B8D">
                  <w:pPr>
                    <w:spacing w:after="60"/>
                    <w:rPr>
                      <w:iCs/>
                      <w:sz w:val="20"/>
                    </w:rPr>
                  </w:pPr>
                  <w:r w:rsidRPr="00A27B8D">
                    <w:rPr>
                      <w:iCs/>
                      <w:sz w:val="20"/>
                    </w:rPr>
                    <w:t xml:space="preserve">RTSWCAP </w:t>
                  </w:r>
                </w:p>
              </w:tc>
            </w:tr>
            <w:tr w:rsidR="00A27B8D" w:rsidRPr="00A27B8D" w14:paraId="62E4973C" w14:textId="77777777" w:rsidTr="0003786F">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039D72A" w14:textId="77777777" w:rsidR="00A27B8D" w:rsidRPr="00A27B8D" w:rsidRDefault="00A27B8D" w:rsidP="00A27B8D">
                  <w:pPr>
                    <w:spacing w:after="60"/>
                    <w:rPr>
                      <w:iCs/>
                      <w:sz w:val="20"/>
                    </w:rPr>
                  </w:pPr>
                  <w:r w:rsidRPr="00A27B8D">
                    <w:rPr>
                      <w:iCs/>
                      <w:sz w:val="20"/>
                    </w:rPr>
                    <w:t xml:space="preserve">HSL MW is greater than or equal to zero, </w:t>
                  </w:r>
                </w:p>
                <w:p w14:paraId="46000714" w14:textId="77777777" w:rsidR="00A27B8D" w:rsidRPr="00A27B8D" w:rsidRDefault="00A27B8D" w:rsidP="00A27B8D">
                  <w:pPr>
                    <w:spacing w:after="60"/>
                    <w:rPr>
                      <w:iCs/>
                      <w:sz w:val="20"/>
                    </w:rPr>
                  </w:pPr>
                  <w:r w:rsidRPr="00A27B8D">
                    <w:rPr>
                      <w:iCs/>
                      <w:sz w:val="20"/>
                    </w:rPr>
                    <w:t>and,</w:t>
                  </w:r>
                </w:p>
                <w:p w14:paraId="0A1C532D" w14:textId="77777777" w:rsidR="00A27B8D" w:rsidRPr="00A27B8D" w:rsidRDefault="00A27B8D" w:rsidP="00A27B8D">
                  <w:pPr>
                    <w:spacing w:after="60"/>
                    <w:rPr>
                      <w:iCs/>
                      <w:sz w:val="20"/>
                    </w:rPr>
                  </w:pPr>
                  <w:r w:rsidRPr="00A27B8D">
                    <w:rPr>
                      <w:iCs/>
                      <w:sz w:val="20"/>
                    </w:rPr>
                    <w:t xml:space="preserve">the highest MW point on the Energy Bid/Offer is less than </w:t>
                  </w:r>
                  <w:proofErr w:type="gramStart"/>
                  <w:r w:rsidRPr="00A27B8D">
                    <w:rPr>
                      <w:iCs/>
                      <w:sz w:val="20"/>
                    </w:rPr>
                    <w:t>zero</w:t>
                  </w:r>
                  <w:proofErr w:type="gramEnd"/>
                </w:p>
                <w:p w14:paraId="7BAF9D17" w14:textId="77777777" w:rsidR="00A27B8D" w:rsidRPr="00A27B8D" w:rsidRDefault="00A27B8D" w:rsidP="00A27B8D">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1B2A80F5" w14:textId="77777777" w:rsidR="00A27B8D" w:rsidRPr="00A27B8D" w:rsidRDefault="00A27B8D" w:rsidP="00A27B8D">
                  <w:pPr>
                    <w:spacing w:after="60"/>
                    <w:rPr>
                      <w:iCs/>
                      <w:sz w:val="20"/>
                    </w:rPr>
                  </w:pPr>
                  <w:r w:rsidRPr="00A27B8D">
                    <w:rPr>
                      <w:iCs/>
                      <w:sz w:val="20"/>
                    </w:rPr>
                    <w:t>From highest MW point on submitted Energy Bid/Offer Curve to 0 MW</w:t>
                  </w:r>
                </w:p>
                <w:p w14:paraId="48A1E562" w14:textId="77777777" w:rsidR="00A27B8D" w:rsidRPr="00A27B8D" w:rsidRDefault="00A27B8D" w:rsidP="00A27B8D">
                  <w:pPr>
                    <w:spacing w:after="60"/>
                    <w:rPr>
                      <w:iCs/>
                      <w:sz w:val="20"/>
                    </w:rPr>
                  </w:pPr>
                </w:p>
                <w:p w14:paraId="05E9CB27" w14:textId="77777777" w:rsidR="00A27B8D" w:rsidRPr="00A27B8D" w:rsidRDefault="00A27B8D" w:rsidP="00A27B8D">
                  <w:pPr>
                    <w:spacing w:after="60"/>
                    <w:rPr>
                      <w:iCs/>
                      <w:sz w:val="20"/>
                    </w:rPr>
                  </w:pPr>
                  <w:r w:rsidRPr="00A27B8D">
                    <w:rPr>
                      <w:iCs/>
                      <w:sz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752355E1" w14:textId="77777777" w:rsidR="00A27B8D" w:rsidRPr="00A27B8D" w:rsidRDefault="00A27B8D" w:rsidP="00A27B8D">
                  <w:pPr>
                    <w:spacing w:after="60"/>
                    <w:rPr>
                      <w:iCs/>
                      <w:sz w:val="20"/>
                    </w:rPr>
                  </w:pPr>
                  <w:r w:rsidRPr="00A27B8D">
                    <w:rPr>
                      <w:iCs/>
                      <w:sz w:val="20"/>
                    </w:rPr>
                    <w:t>Price associated with the highest MW in submitted Energy Bid/Offer Curve</w:t>
                  </w:r>
                </w:p>
                <w:p w14:paraId="67A29A36" w14:textId="77777777" w:rsidR="00A27B8D" w:rsidRPr="00A27B8D" w:rsidRDefault="00A27B8D" w:rsidP="00A27B8D">
                  <w:pPr>
                    <w:spacing w:after="60"/>
                    <w:rPr>
                      <w:iCs/>
                      <w:sz w:val="20"/>
                    </w:rPr>
                  </w:pPr>
                </w:p>
                <w:p w14:paraId="64030506" w14:textId="77777777" w:rsidR="00A27B8D" w:rsidRPr="00A27B8D" w:rsidRDefault="00A27B8D" w:rsidP="00A27B8D">
                  <w:pPr>
                    <w:spacing w:after="60"/>
                    <w:rPr>
                      <w:iCs/>
                      <w:sz w:val="20"/>
                    </w:rPr>
                  </w:pPr>
                  <w:r w:rsidRPr="00A27B8D">
                    <w:rPr>
                      <w:iCs/>
                      <w:sz w:val="20"/>
                    </w:rPr>
                    <w:t>RTSWCAP</w:t>
                  </w:r>
                </w:p>
              </w:tc>
            </w:tr>
            <w:tr w:rsidR="00A27B8D" w:rsidRPr="00A27B8D" w14:paraId="148D8A69" w14:textId="77777777" w:rsidTr="0003786F">
              <w:trPr>
                <w:jc w:val="center"/>
              </w:trPr>
              <w:tc>
                <w:tcPr>
                  <w:tcW w:w="3871" w:type="dxa"/>
                  <w:tcBorders>
                    <w:top w:val="single" w:sz="4" w:space="0" w:color="auto"/>
                    <w:left w:val="single" w:sz="4" w:space="0" w:color="auto"/>
                    <w:bottom w:val="single" w:sz="4" w:space="0" w:color="auto"/>
                    <w:right w:val="single" w:sz="4" w:space="0" w:color="auto"/>
                  </w:tcBorders>
                  <w:hideMark/>
                </w:tcPr>
                <w:p w14:paraId="768AD3C0" w14:textId="77777777" w:rsidR="00A27B8D" w:rsidRPr="00A27B8D" w:rsidRDefault="00A27B8D" w:rsidP="00A27B8D">
                  <w:pPr>
                    <w:spacing w:after="60"/>
                    <w:rPr>
                      <w:iCs/>
                      <w:sz w:val="20"/>
                    </w:rPr>
                  </w:pPr>
                  <w:r w:rsidRPr="00A27B8D">
                    <w:rPr>
                      <w:iCs/>
                      <w:sz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46EA6FB9" w14:textId="77777777" w:rsidR="00A27B8D" w:rsidRPr="00A27B8D" w:rsidRDefault="00A27B8D" w:rsidP="00A27B8D">
                  <w:pPr>
                    <w:spacing w:after="60"/>
                    <w:rPr>
                      <w:iCs/>
                      <w:sz w:val="20"/>
                    </w:rPr>
                  </w:pPr>
                  <w:r w:rsidRPr="00A27B8D">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ACCF987" w14:textId="77777777" w:rsidR="00A27B8D" w:rsidRPr="00A27B8D" w:rsidRDefault="00A27B8D" w:rsidP="00A27B8D">
                  <w:pPr>
                    <w:spacing w:after="60"/>
                    <w:rPr>
                      <w:iCs/>
                      <w:sz w:val="20"/>
                    </w:rPr>
                  </w:pPr>
                  <w:r w:rsidRPr="00A27B8D">
                    <w:rPr>
                      <w:iCs/>
                      <w:sz w:val="20"/>
                    </w:rPr>
                    <w:t>Price associated with the highest MW in submitted Energy Bid/Offer Curve</w:t>
                  </w:r>
                </w:p>
              </w:tc>
            </w:tr>
            <w:tr w:rsidR="00A27B8D" w:rsidRPr="00A27B8D" w14:paraId="6601B1C9" w14:textId="77777777" w:rsidTr="0003786F">
              <w:trPr>
                <w:jc w:val="center"/>
              </w:trPr>
              <w:tc>
                <w:tcPr>
                  <w:tcW w:w="3871" w:type="dxa"/>
                  <w:tcBorders>
                    <w:top w:val="single" w:sz="4" w:space="0" w:color="auto"/>
                    <w:left w:val="single" w:sz="4" w:space="0" w:color="auto"/>
                    <w:bottom w:val="single" w:sz="4" w:space="0" w:color="auto"/>
                    <w:right w:val="single" w:sz="4" w:space="0" w:color="auto"/>
                  </w:tcBorders>
                  <w:hideMark/>
                </w:tcPr>
                <w:p w14:paraId="150393DF" w14:textId="77777777" w:rsidR="00A27B8D" w:rsidRPr="00A27B8D" w:rsidRDefault="00A27B8D" w:rsidP="00A27B8D">
                  <w:pPr>
                    <w:spacing w:after="60"/>
                    <w:rPr>
                      <w:iCs/>
                      <w:sz w:val="20"/>
                    </w:rPr>
                  </w:pPr>
                  <w:r w:rsidRPr="00A27B8D">
                    <w:rPr>
                      <w:iCs/>
                      <w:sz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454C8E8E" w14:textId="77777777" w:rsidR="00A27B8D" w:rsidRPr="00A27B8D" w:rsidRDefault="00A27B8D" w:rsidP="00A27B8D">
                  <w:pPr>
                    <w:spacing w:after="60"/>
                    <w:rPr>
                      <w:iCs/>
                      <w:sz w:val="20"/>
                    </w:rPr>
                  </w:pPr>
                </w:p>
              </w:tc>
              <w:tc>
                <w:tcPr>
                  <w:tcW w:w="2620" w:type="dxa"/>
                  <w:tcBorders>
                    <w:top w:val="single" w:sz="4" w:space="0" w:color="auto"/>
                    <w:left w:val="single" w:sz="4" w:space="0" w:color="auto"/>
                    <w:bottom w:val="single" w:sz="4" w:space="0" w:color="auto"/>
                    <w:right w:val="single" w:sz="4" w:space="0" w:color="auto"/>
                  </w:tcBorders>
                  <w:hideMark/>
                </w:tcPr>
                <w:p w14:paraId="2505AE6F" w14:textId="77777777" w:rsidR="00A27B8D" w:rsidRPr="00A27B8D" w:rsidRDefault="00A27B8D" w:rsidP="00A27B8D">
                  <w:pPr>
                    <w:spacing w:after="60"/>
                    <w:rPr>
                      <w:iCs/>
                      <w:sz w:val="20"/>
                    </w:rPr>
                  </w:pPr>
                  <w:r w:rsidRPr="00A27B8D">
                    <w:rPr>
                      <w:iCs/>
                      <w:sz w:val="20"/>
                    </w:rPr>
                    <w:t>Energy Bid/Offer Curve</w:t>
                  </w:r>
                </w:p>
              </w:tc>
            </w:tr>
            <w:tr w:rsidR="00A27B8D" w:rsidRPr="00A27B8D" w14:paraId="15C0603D" w14:textId="77777777" w:rsidTr="0003786F">
              <w:trPr>
                <w:jc w:val="center"/>
              </w:trPr>
              <w:tc>
                <w:tcPr>
                  <w:tcW w:w="3871" w:type="dxa"/>
                  <w:tcBorders>
                    <w:top w:val="single" w:sz="4" w:space="0" w:color="auto"/>
                    <w:left w:val="single" w:sz="4" w:space="0" w:color="auto"/>
                    <w:bottom w:val="single" w:sz="4" w:space="0" w:color="auto"/>
                    <w:right w:val="single" w:sz="4" w:space="0" w:color="auto"/>
                  </w:tcBorders>
                </w:tcPr>
                <w:p w14:paraId="6A0E6793" w14:textId="77777777" w:rsidR="00A27B8D" w:rsidRPr="00A27B8D" w:rsidRDefault="00A27B8D" w:rsidP="00A27B8D">
                  <w:pPr>
                    <w:spacing w:after="60"/>
                    <w:rPr>
                      <w:iCs/>
                      <w:sz w:val="20"/>
                    </w:rPr>
                  </w:pPr>
                  <w:r w:rsidRPr="00A27B8D">
                    <w:rPr>
                      <w:iCs/>
                      <w:sz w:val="20"/>
                    </w:rPr>
                    <w:t xml:space="preserve">LSL MW and the lowest MW point on the Energy Bid/Offer Curve are both greater than or equal to zero, </w:t>
                  </w:r>
                </w:p>
                <w:p w14:paraId="45A86066" w14:textId="77777777" w:rsidR="00A27B8D" w:rsidRPr="00A27B8D" w:rsidRDefault="00A27B8D" w:rsidP="00A27B8D">
                  <w:pPr>
                    <w:spacing w:after="60"/>
                    <w:rPr>
                      <w:iCs/>
                      <w:sz w:val="20"/>
                    </w:rPr>
                  </w:pPr>
                  <w:r w:rsidRPr="00A27B8D">
                    <w:rPr>
                      <w:iCs/>
                      <w:sz w:val="20"/>
                    </w:rPr>
                    <w:t>and,</w:t>
                  </w:r>
                </w:p>
                <w:p w14:paraId="6786F568" w14:textId="77777777" w:rsidR="00A27B8D" w:rsidRPr="00A27B8D" w:rsidRDefault="00A27B8D" w:rsidP="00A27B8D">
                  <w:pPr>
                    <w:spacing w:after="60"/>
                    <w:rPr>
                      <w:iCs/>
                      <w:sz w:val="20"/>
                    </w:rPr>
                  </w:pPr>
                  <w:r w:rsidRPr="00A27B8D">
                    <w:rPr>
                      <w:iCs/>
                      <w:sz w:val="20"/>
                    </w:rPr>
                    <w:t>LSL is less than the lowest MW in submitted Energy Bid/Offer Curve</w:t>
                  </w:r>
                </w:p>
                <w:p w14:paraId="3F817424" w14:textId="77777777" w:rsidR="00A27B8D" w:rsidRPr="00A27B8D" w:rsidRDefault="00A27B8D" w:rsidP="00A27B8D">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64516F5A" w14:textId="77777777" w:rsidR="00A27B8D" w:rsidRPr="00A27B8D" w:rsidRDefault="00A27B8D" w:rsidP="00A27B8D">
                  <w:pPr>
                    <w:spacing w:after="60"/>
                    <w:rPr>
                      <w:iCs/>
                      <w:sz w:val="20"/>
                    </w:rPr>
                  </w:pPr>
                  <w:r w:rsidRPr="00A27B8D">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329CD94" w14:textId="77777777" w:rsidR="00A27B8D" w:rsidRPr="00A27B8D" w:rsidRDefault="00A27B8D" w:rsidP="00A27B8D">
                  <w:pPr>
                    <w:spacing w:after="60"/>
                    <w:rPr>
                      <w:iCs/>
                      <w:sz w:val="20"/>
                    </w:rPr>
                  </w:pPr>
                  <w:r w:rsidRPr="00A27B8D">
                    <w:rPr>
                      <w:iCs/>
                      <w:sz w:val="20"/>
                    </w:rPr>
                    <w:t>Price associated with the lowest MW in submitted Energy Bid/Offer Curve</w:t>
                  </w:r>
                </w:p>
              </w:tc>
            </w:tr>
            <w:tr w:rsidR="00A27B8D" w:rsidRPr="00A27B8D" w14:paraId="0859546E" w14:textId="77777777" w:rsidTr="0003786F">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038C3DA" w14:textId="77777777" w:rsidR="00A27B8D" w:rsidRPr="00A27B8D" w:rsidRDefault="00A27B8D" w:rsidP="00A27B8D">
                  <w:pPr>
                    <w:spacing w:after="60"/>
                    <w:rPr>
                      <w:iCs/>
                      <w:sz w:val="20"/>
                    </w:rPr>
                  </w:pPr>
                  <w:r w:rsidRPr="00A27B8D">
                    <w:rPr>
                      <w:iCs/>
                      <w:sz w:val="20"/>
                    </w:rPr>
                    <w:t>LSL MW is less than zero,</w:t>
                  </w:r>
                </w:p>
                <w:p w14:paraId="6CBE44CE" w14:textId="77777777" w:rsidR="00A27B8D" w:rsidRPr="00A27B8D" w:rsidRDefault="00A27B8D" w:rsidP="00A27B8D">
                  <w:pPr>
                    <w:spacing w:after="60"/>
                    <w:rPr>
                      <w:iCs/>
                      <w:sz w:val="20"/>
                    </w:rPr>
                  </w:pPr>
                  <w:r w:rsidRPr="00A27B8D">
                    <w:rPr>
                      <w:iCs/>
                      <w:sz w:val="20"/>
                    </w:rPr>
                    <w:t>and,</w:t>
                  </w:r>
                </w:p>
                <w:p w14:paraId="5A627F08" w14:textId="77777777" w:rsidR="00A27B8D" w:rsidRPr="00A27B8D" w:rsidRDefault="00A27B8D" w:rsidP="00A27B8D">
                  <w:pPr>
                    <w:spacing w:after="60"/>
                    <w:rPr>
                      <w:iCs/>
                      <w:sz w:val="20"/>
                    </w:rPr>
                  </w:pPr>
                  <w:r w:rsidRPr="00A27B8D">
                    <w:rPr>
                      <w:iCs/>
                      <w:sz w:val="20"/>
                    </w:rPr>
                    <w:lastRenderedPageBreak/>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FB03AD7" w14:textId="77777777" w:rsidR="00A27B8D" w:rsidRPr="00A27B8D" w:rsidRDefault="00A27B8D" w:rsidP="00A27B8D">
                  <w:pPr>
                    <w:spacing w:after="60"/>
                    <w:rPr>
                      <w:iCs/>
                      <w:sz w:val="20"/>
                    </w:rPr>
                  </w:pPr>
                  <w:r w:rsidRPr="00A27B8D">
                    <w:rPr>
                      <w:iCs/>
                      <w:sz w:val="20"/>
                    </w:rPr>
                    <w:lastRenderedPageBreak/>
                    <w:t>From LSL to 0 MW</w:t>
                  </w:r>
                </w:p>
                <w:p w14:paraId="76CDF0EA" w14:textId="77777777" w:rsidR="00A27B8D" w:rsidRPr="00A27B8D" w:rsidRDefault="00A27B8D" w:rsidP="00A27B8D">
                  <w:pPr>
                    <w:spacing w:after="60"/>
                    <w:rPr>
                      <w:iCs/>
                      <w:sz w:val="20"/>
                    </w:rPr>
                  </w:pPr>
                </w:p>
                <w:p w14:paraId="55A044A8" w14:textId="77777777" w:rsidR="00A27B8D" w:rsidRPr="00A27B8D" w:rsidRDefault="00A27B8D" w:rsidP="00A27B8D">
                  <w:pPr>
                    <w:spacing w:after="60"/>
                    <w:rPr>
                      <w:iCs/>
                      <w:sz w:val="20"/>
                    </w:rPr>
                  </w:pPr>
                  <w:r w:rsidRPr="00A27B8D">
                    <w:rPr>
                      <w:iCs/>
                      <w:sz w:val="20"/>
                    </w:rPr>
                    <w:lastRenderedPageBreak/>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076C06B" w14:textId="77777777" w:rsidR="00A27B8D" w:rsidRPr="00A27B8D" w:rsidRDefault="00A27B8D" w:rsidP="00A27B8D">
                  <w:pPr>
                    <w:spacing w:after="60"/>
                    <w:rPr>
                      <w:iCs/>
                      <w:sz w:val="20"/>
                    </w:rPr>
                  </w:pPr>
                  <w:r w:rsidRPr="00A27B8D">
                    <w:rPr>
                      <w:iCs/>
                      <w:sz w:val="20"/>
                    </w:rPr>
                    <w:lastRenderedPageBreak/>
                    <w:t>-$250.00</w:t>
                  </w:r>
                </w:p>
                <w:p w14:paraId="66C0851D" w14:textId="77777777" w:rsidR="00A27B8D" w:rsidRPr="00A27B8D" w:rsidRDefault="00A27B8D" w:rsidP="00A27B8D">
                  <w:pPr>
                    <w:spacing w:after="60"/>
                    <w:rPr>
                      <w:iCs/>
                      <w:sz w:val="20"/>
                    </w:rPr>
                  </w:pPr>
                </w:p>
                <w:p w14:paraId="02BF84E1" w14:textId="77777777" w:rsidR="00A27B8D" w:rsidRPr="00A27B8D" w:rsidRDefault="00A27B8D" w:rsidP="00A27B8D">
                  <w:pPr>
                    <w:spacing w:after="60"/>
                    <w:rPr>
                      <w:iCs/>
                      <w:sz w:val="20"/>
                    </w:rPr>
                  </w:pPr>
                  <w:r w:rsidRPr="00A27B8D">
                    <w:rPr>
                      <w:iCs/>
                      <w:sz w:val="20"/>
                    </w:rPr>
                    <w:lastRenderedPageBreak/>
                    <w:t>Price associated with the lowest MW in submitted Energy Bid/Offer Curve</w:t>
                  </w:r>
                </w:p>
              </w:tc>
            </w:tr>
            <w:tr w:rsidR="00A27B8D" w:rsidRPr="00A27B8D" w14:paraId="59BB2458" w14:textId="77777777" w:rsidTr="0003786F">
              <w:trPr>
                <w:jc w:val="center"/>
              </w:trPr>
              <w:tc>
                <w:tcPr>
                  <w:tcW w:w="3871" w:type="dxa"/>
                  <w:tcBorders>
                    <w:top w:val="single" w:sz="4" w:space="0" w:color="auto"/>
                    <w:left w:val="single" w:sz="4" w:space="0" w:color="auto"/>
                    <w:bottom w:val="single" w:sz="4" w:space="0" w:color="auto"/>
                    <w:right w:val="single" w:sz="4" w:space="0" w:color="auto"/>
                  </w:tcBorders>
                </w:tcPr>
                <w:p w14:paraId="6608A547" w14:textId="77777777" w:rsidR="00A27B8D" w:rsidRPr="00A27B8D" w:rsidRDefault="00A27B8D" w:rsidP="00A27B8D">
                  <w:pPr>
                    <w:spacing w:after="60"/>
                    <w:rPr>
                      <w:iCs/>
                      <w:sz w:val="20"/>
                    </w:rPr>
                  </w:pPr>
                  <w:r w:rsidRPr="00A27B8D">
                    <w:rPr>
                      <w:iCs/>
                      <w:sz w:val="20"/>
                    </w:rPr>
                    <w:lastRenderedPageBreak/>
                    <w:t>LSL and the lowest MW point on the Energy Bid/Offer Curve are both less than or equal to zero,</w:t>
                  </w:r>
                </w:p>
                <w:p w14:paraId="74B970CB" w14:textId="77777777" w:rsidR="00A27B8D" w:rsidRPr="00A27B8D" w:rsidRDefault="00A27B8D" w:rsidP="00A27B8D">
                  <w:pPr>
                    <w:spacing w:after="60"/>
                    <w:rPr>
                      <w:iCs/>
                      <w:sz w:val="20"/>
                    </w:rPr>
                  </w:pPr>
                  <w:r w:rsidRPr="00A27B8D">
                    <w:rPr>
                      <w:iCs/>
                      <w:sz w:val="20"/>
                    </w:rPr>
                    <w:t>and,</w:t>
                  </w:r>
                </w:p>
                <w:p w14:paraId="09290EC4" w14:textId="77777777" w:rsidR="00A27B8D" w:rsidRPr="00A27B8D" w:rsidRDefault="00A27B8D" w:rsidP="00A27B8D">
                  <w:pPr>
                    <w:spacing w:after="60"/>
                    <w:rPr>
                      <w:iCs/>
                      <w:sz w:val="20"/>
                    </w:rPr>
                  </w:pPr>
                  <w:r w:rsidRPr="00A27B8D">
                    <w:rPr>
                      <w:iCs/>
                      <w:sz w:val="20"/>
                    </w:rPr>
                    <w:t>LSL is less than the lowest MW point on the Energy Bid/Offer Curve</w:t>
                  </w:r>
                </w:p>
                <w:p w14:paraId="072821CA" w14:textId="77777777" w:rsidR="00A27B8D" w:rsidRPr="00A27B8D" w:rsidRDefault="00A27B8D" w:rsidP="00A27B8D">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29A4F8C8" w14:textId="77777777" w:rsidR="00A27B8D" w:rsidRPr="00A27B8D" w:rsidRDefault="00A27B8D" w:rsidP="00A27B8D">
                  <w:pPr>
                    <w:spacing w:after="60"/>
                    <w:rPr>
                      <w:iCs/>
                      <w:sz w:val="20"/>
                    </w:rPr>
                  </w:pPr>
                  <w:r w:rsidRPr="00A27B8D">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8E8E58D" w14:textId="77777777" w:rsidR="00A27B8D" w:rsidRPr="00A27B8D" w:rsidRDefault="00A27B8D" w:rsidP="00A27B8D">
                  <w:pPr>
                    <w:spacing w:after="60"/>
                    <w:rPr>
                      <w:iCs/>
                      <w:sz w:val="20"/>
                    </w:rPr>
                  </w:pPr>
                  <w:r w:rsidRPr="00A27B8D">
                    <w:rPr>
                      <w:iCs/>
                      <w:sz w:val="20"/>
                    </w:rPr>
                    <w:t>-$250.00</w:t>
                  </w:r>
                </w:p>
              </w:tc>
            </w:tr>
          </w:tbl>
          <w:p w14:paraId="7B6E20CD" w14:textId="77777777" w:rsidR="00A27B8D" w:rsidRPr="00A27B8D" w:rsidRDefault="00A27B8D" w:rsidP="00A27B8D">
            <w:pPr>
              <w:spacing w:before="240" w:after="240"/>
              <w:ind w:left="1440" w:hanging="720"/>
            </w:pPr>
            <w:r w:rsidRPr="00A27B8D">
              <w:t>(b)</w:t>
            </w:r>
            <w:r w:rsidRPr="00A27B8D">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4AED5AB3" w14:textId="77777777" w:rsidR="00A27B8D" w:rsidRPr="00A27B8D" w:rsidRDefault="00A27B8D" w:rsidP="00A27B8D">
            <w:pPr>
              <w:spacing w:before="240" w:after="240"/>
              <w:ind w:left="1440" w:hanging="720"/>
            </w:pPr>
            <w:r w:rsidRPr="00A27B8D">
              <w:t>(c)</w:t>
            </w:r>
            <w:r w:rsidRPr="00A27B8D">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0EBD532E" w14:textId="77777777" w:rsidR="00A27B8D" w:rsidRPr="00A27B8D" w:rsidRDefault="00A27B8D" w:rsidP="00A27B8D">
            <w:pPr>
              <w:spacing w:before="240" w:after="240"/>
              <w:ind w:left="720" w:hanging="720"/>
            </w:pPr>
            <w:r w:rsidRPr="00A27B8D">
              <w:t>(7)</w:t>
            </w:r>
            <w:r w:rsidRPr="00A27B8D">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A27B8D" w:rsidDel="00995694">
              <w:t xml:space="preserve"> </w:t>
            </w:r>
          </w:p>
          <w:p w14:paraId="102CD080" w14:textId="77777777" w:rsidR="00A27B8D" w:rsidRPr="00A27B8D" w:rsidRDefault="00A27B8D" w:rsidP="00A27B8D">
            <w:pPr>
              <w:spacing w:after="240"/>
              <w:ind w:left="720" w:hanging="720"/>
            </w:pPr>
            <w:r w:rsidRPr="00A27B8D">
              <w:t>(8)</w:t>
            </w:r>
            <w:r w:rsidRPr="00A27B8D">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27B8D" w:rsidRPr="00A27B8D" w14:paraId="6AD6D660" w14:textId="77777777" w:rsidTr="0003786F">
              <w:trPr>
                <w:jc w:val="center"/>
              </w:trPr>
              <w:tc>
                <w:tcPr>
                  <w:tcW w:w="3596" w:type="dxa"/>
                </w:tcPr>
                <w:p w14:paraId="2247683D" w14:textId="77777777" w:rsidR="00A27B8D" w:rsidRPr="00A27B8D" w:rsidRDefault="00A27B8D" w:rsidP="00A27B8D">
                  <w:pPr>
                    <w:spacing w:after="120"/>
                    <w:rPr>
                      <w:b/>
                      <w:iCs/>
                      <w:sz w:val="20"/>
                    </w:rPr>
                  </w:pPr>
                  <w:r w:rsidRPr="00A27B8D">
                    <w:rPr>
                      <w:b/>
                      <w:iCs/>
                      <w:sz w:val="20"/>
                    </w:rPr>
                    <w:t>MW</w:t>
                  </w:r>
                </w:p>
              </w:tc>
              <w:tc>
                <w:tcPr>
                  <w:tcW w:w="2875" w:type="dxa"/>
                </w:tcPr>
                <w:p w14:paraId="2876A64E" w14:textId="77777777" w:rsidR="00A27B8D" w:rsidRPr="00A27B8D" w:rsidRDefault="00A27B8D" w:rsidP="00A27B8D">
                  <w:pPr>
                    <w:spacing w:after="120"/>
                    <w:rPr>
                      <w:b/>
                      <w:iCs/>
                      <w:sz w:val="20"/>
                    </w:rPr>
                  </w:pPr>
                  <w:r w:rsidRPr="00A27B8D">
                    <w:rPr>
                      <w:b/>
                      <w:iCs/>
                      <w:sz w:val="20"/>
                    </w:rPr>
                    <w:t>Price (per MWh)</w:t>
                  </w:r>
                </w:p>
              </w:tc>
            </w:tr>
            <w:tr w:rsidR="00A27B8D" w:rsidRPr="00A27B8D" w14:paraId="3F37D75B" w14:textId="77777777" w:rsidTr="0003786F">
              <w:trPr>
                <w:jc w:val="center"/>
              </w:trPr>
              <w:tc>
                <w:tcPr>
                  <w:tcW w:w="3596" w:type="dxa"/>
                </w:tcPr>
                <w:p w14:paraId="4EEB0B1F" w14:textId="77777777" w:rsidR="00A27B8D" w:rsidRPr="00A27B8D" w:rsidRDefault="00A27B8D" w:rsidP="00A27B8D">
                  <w:pPr>
                    <w:spacing w:after="60"/>
                    <w:rPr>
                      <w:iCs/>
                      <w:sz w:val="20"/>
                    </w:rPr>
                  </w:pPr>
                  <w:r w:rsidRPr="00A27B8D">
                    <w:rPr>
                      <w:iCs/>
                      <w:sz w:val="20"/>
                    </w:rPr>
                    <w:t>LPC to MPC minus maximum MW of RTM Energy Bid</w:t>
                  </w:r>
                </w:p>
              </w:tc>
              <w:tc>
                <w:tcPr>
                  <w:tcW w:w="2875" w:type="dxa"/>
                </w:tcPr>
                <w:p w14:paraId="2A1693FB" w14:textId="77777777" w:rsidR="00A27B8D" w:rsidRPr="00A27B8D" w:rsidRDefault="00A27B8D" w:rsidP="00A27B8D">
                  <w:pPr>
                    <w:spacing w:after="60"/>
                    <w:rPr>
                      <w:iCs/>
                      <w:sz w:val="20"/>
                    </w:rPr>
                  </w:pPr>
                  <w:r w:rsidRPr="00A27B8D">
                    <w:rPr>
                      <w:iCs/>
                      <w:sz w:val="20"/>
                    </w:rPr>
                    <w:t>Price associated with the lowest MW in submitted RTM Energy Bid curve</w:t>
                  </w:r>
                </w:p>
              </w:tc>
            </w:tr>
            <w:tr w:rsidR="00A27B8D" w:rsidRPr="00A27B8D" w14:paraId="59235FAB" w14:textId="77777777" w:rsidTr="0003786F">
              <w:trPr>
                <w:jc w:val="center"/>
              </w:trPr>
              <w:tc>
                <w:tcPr>
                  <w:tcW w:w="3596" w:type="dxa"/>
                </w:tcPr>
                <w:p w14:paraId="5C4D895C" w14:textId="77777777" w:rsidR="00A27B8D" w:rsidRPr="00A27B8D" w:rsidRDefault="00A27B8D" w:rsidP="00A27B8D">
                  <w:pPr>
                    <w:spacing w:after="60"/>
                    <w:rPr>
                      <w:iCs/>
                      <w:sz w:val="20"/>
                    </w:rPr>
                  </w:pPr>
                  <w:r w:rsidRPr="00A27B8D">
                    <w:rPr>
                      <w:iCs/>
                      <w:sz w:val="20"/>
                    </w:rPr>
                    <w:t>MPC minus maximum MW of RTM Energy Bid to MPC</w:t>
                  </w:r>
                </w:p>
              </w:tc>
              <w:tc>
                <w:tcPr>
                  <w:tcW w:w="2875" w:type="dxa"/>
                </w:tcPr>
                <w:p w14:paraId="259B7D51" w14:textId="77777777" w:rsidR="00A27B8D" w:rsidRPr="00A27B8D" w:rsidRDefault="00A27B8D" w:rsidP="00A27B8D">
                  <w:pPr>
                    <w:spacing w:after="60"/>
                    <w:rPr>
                      <w:iCs/>
                      <w:sz w:val="20"/>
                    </w:rPr>
                  </w:pPr>
                  <w:r w:rsidRPr="00A27B8D">
                    <w:rPr>
                      <w:iCs/>
                      <w:sz w:val="20"/>
                    </w:rPr>
                    <w:t>RTM Energy Bid curve</w:t>
                  </w:r>
                </w:p>
              </w:tc>
            </w:tr>
            <w:tr w:rsidR="00A27B8D" w:rsidRPr="00A27B8D" w14:paraId="1393C916" w14:textId="77777777" w:rsidTr="0003786F">
              <w:trPr>
                <w:jc w:val="center"/>
              </w:trPr>
              <w:tc>
                <w:tcPr>
                  <w:tcW w:w="3596" w:type="dxa"/>
                </w:tcPr>
                <w:p w14:paraId="3D1A1BC2" w14:textId="77777777" w:rsidR="00A27B8D" w:rsidRPr="00A27B8D" w:rsidRDefault="00A27B8D" w:rsidP="00A27B8D">
                  <w:pPr>
                    <w:spacing w:after="60"/>
                    <w:rPr>
                      <w:iCs/>
                      <w:sz w:val="20"/>
                    </w:rPr>
                  </w:pPr>
                  <w:r w:rsidRPr="00A27B8D">
                    <w:rPr>
                      <w:iCs/>
                      <w:sz w:val="20"/>
                    </w:rPr>
                    <w:t>MPC</w:t>
                  </w:r>
                </w:p>
              </w:tc>
              <w:tc>
                <w:tcPr>
                  <w:tcW w:w="2875" w:type="dxa"/>
                </w:tcPr>
                <w:p w14:paraId="2DA7A5E3" w14:textId="77777777" w:rsidR="00A27B8D" w:rsidRPr="00A27B8D" w:rsidRDefault="00A27B8D" w:rsidP="00A27B8D">
                  <w:pPr>
                    <w:spacing w:after="60"/>
                    <w:rPr>
                      <w:iCs/>
                      <w:sz w:val="20"/>
                    </w:rPr>
                  </w:pPr>
                  <w:r w:rsidRPr="00A27B8D">
                    <w:rPr>
                      <w:iCs/>
                      <w:sz w:val="20"/>
                    </w:rPr>
                    <w:t>Right-most point (lowest price) on RTM Energy Bid curve</w:t>
                  </w:r>
                </w:p>
              </w:tc>
            </w:tr>
          </w:tbl>
          <w:p w14:paraId="27961FBE" w14:textId="77777777" w:rsidR="00A27B8D" w:rsidRPr="00A27B8D" w:rsidRDefault="00A27B8D" w:rsidP="00A27B8D">
            <w:pPr>
              <w:spacing w:before="240" w:after="240"/>
              <w:ind w:left="720" w:hanging="720"/>
            </w:pPr>
            <w:r w:rsidRPr="00A27B8D">
              <w:lastRenderedPageBreak/>
              <w:t>(9)</w:t>
            </w:r>
            <w:r w:rsidRPr="00A27B8D">
              <w:tab/>
              <w:t>ERCOT shall ensure that any RTM Energy Bid is monotonically non-increasing.  The QSE representing the Controllable Load Resource shall be responsible for all RTM Energy Bids, including bids updated by ERCOT as described above.</w:t>
            </w:r>
          </w:p>
          <w:p w14:paraId="454C9231" w14:textId="77777777" w:rsidR="00A27B8D" w:rsidRPr="00A27B8D" w:rsidRDefault="00A27B8D" w:rsidP="00A27B8D">
            <w:pPr>
              <w:spacing w:after="240"/>
              <w:ind w:left="720" w:hanging="720"/>
            </w:pPr>
            <w:r w:rsidRPr="00A27B8D">
              <w:t>(10)</w:t>
            </w:r>
            <w:r w:rsidRPr="00A27B8D">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2591374C" w14:textId="77777777" w:rsidR="00A27B8D" w:rsidRPr="00A27B8D" w:rsidRDefault="00A27B8D" w:rsidP="00A27B8D">
            <w:pPr>
              <w:spacing w:after="240"/>
              <w:ind w:left="720" w:hanging="720"/>
            </w:pPr>
            <w:r w:rsidRPr="00A27B8D">
              <w:t>(11)</w:t>
            </w:r>
            <w:r w:rsidRPr="00A27B8D">
              <w:tab/>
              <w:t>Energy Offer Curves that were constructed in whole or in part with proxy Energy Offer Curves shall be so marked in all ERCOT postings or references to the energy offer.</w:t>
            </w:r>
          </w:p>
          <w:p w14:paraId="4F031BC0" w14:textId="77777777" w:rsidR="00A27B8D" w:rsidRPr="00A27B8D" w:rsidRDefault="00A27B8D" w:rsidP="00A27B8D">
            <w:pPr>
              <w:spacing w:before="240" w:after="240"/>
              <w:ind w:left="720" w:hanging="720"/>
            </w:pPr>
            <w:r w:rsidRPr="00A27B8D">
              <w:t>(12)</w:t>
            </w:r>
            <w:r w:rsidRPr="00A27B8D">
              <w:tab/>
              <w:t>SCED will enforce Resource-specific Ancillary Service constraints to ensure that Ancillary Service awards are aligned with a Resource’s qualifications and telemetered Ancillary Service capabilities.</w:t>
            </w:r>
          </w:p>
          <w:p w14:paraId="454C76FB" w14:textId="77777777" w:rsidR="00A27B8D" w:rsidRPr="00A27B8D" w:rsidRDefault="00A27B8D" w:rsidP="00A27B8D">
            <w:pPr>
              <w:spacing w:before="240" w:after="240"/>
              <w:ind w:left="720" w:hanging="720"/>
            </w:pPr>
            <w:r w:rsidRPr="00A27B8D">
              <w:t>(13)</w:t>
            </w:r>
            <w:r w:rsidRPr="00A27B8D">
              <w:tab/>
              <w:t>Energy Bid/Offer Curves that were constructed in whole or in part with proxy Energy Bid/Offer Curves shall be so marked in all ERCOT postings or references to the energy bid/offer.</w:t>
            </w:r>
          </w:p>
          <w:p w14:paraId="217D5A0C" w14:textId="77777777" w:rsidR="00A27B8D" w:rsidRPr="00A27B8D" w:rsidRDefault="00A27B8D" w:rsidP="00A27B8D">
            <w:pPr>
              <w:spacing w:before="240" w:after="240"/>
              <w:ind w:left="720" w:hanging="720"/>
            </w:pPr>
            <w:r w:rsidRPr="00A27B8D">
              <w:t>(14)</w:t>
            </w:r>
            <w:r w:rsidRPr="00A27B8D">
              <w:tab/>
              <w:t>The two-step SCED methodology referenced in paragraph (1) above is:</w:t>
            </w:r>
          </w:p>
          <w:p w14:paraId="60F4302F" w14:textId="77777777" w:rsidR="00A27B8D" w:rsidRPr="00A27B8D" w:rsidRDefault="00A27B8D" w:rsidP="00A27B8D">
            <w:pPr>
              <w:spacing w:after="240"/>
              <w:ind w:left="1440" w:hanging="720"/>
            </w:pPr>
            <w:r w:rsidRPr="00A27B8D">
              <w:t>(a)</w:t>
            </w:r>
            <w:r w:rsidRPr="00A27B8D">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12E97343" w14:textId="77777777" w:rsidR="00A27B8D" w:rsidRPr="00A27B8D" w:rsidRDefault="00A27B8D" w:rsidP="00A27B8D">
            <w:pPr>
              <w:spacing w:after="240"/>
              <w:ind w:left="1440" w:hanging="720"/>
            </w:pPr>
            <w:r w:rsidRPr="00A27B8D">
              <w:t>(b)</w:t>
            </w:r>
            <w:r w:rsidRPr="00A27B8D">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20F7924E" w14:textId="77777777" w:rsidR="00A27B8D" w:rsidRPr="00A27B8D" w:rsidRDefault="00A27B8D" w:rsidP="00A27B8D">
            <w:pPr>
              <w:spacing w:after="240"/>
              <w:ind w:left="2160" w:hanging="720"/>
            </w:pPr>
            <w:r w:rsidRPr="00A27B8D">
              <w:t>(i)</w:t>
            </w:r>
            <w:r w:rsidRPr="00A27B8D">
              <w:tab/>
              <w:t xml:space="preserve">Use Energy Offer Curves for all On-Line Generation Resources, whether submitted by QSEs or created by ERCOT.  Each Energy Offer </w:t>
            </w:r>
            <w:r w:rsidRPr="00A27B8D">
              <w:lastRenderedPageBreak/>
              <w:t xml:space="preserve">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4B48051" w14:textId="77777777" w:rsidR="00A27B8D" w:rsidRPr="00A27B8D" w:rsidRDefault="00A27B8D" w:rsidP="00A27B8D">
            <w:pPr>
              <w:spacing w:after="240"/>
              <w:ind w:left="2160" w:hanging="720"/>
            </w:pPr>
            <w:r w:rsidRPr="00A27B8D">
              <w:t>(ii)</w:t>
            </w:r>
            <w:r w:rsidRPr="00A27B8D">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2BAB964B" w14:textId="77777777" w:rsidR="00A27B8D" w:rsidRPr="00A27B8D" w:rsidRDefault="00A27B8D" w:rsidP="00A27B8D">
            <w:pPr>
              <w:spacing w:after="240"/>
              <w:ind w:left="2160" w:hanging="720"/>
            </w:pPr>
            <w:r w:rsidRPr="00A27B8D">
              <w:t>(iii)</w:t>
            </w:r>
            <w:r w:rsidRPr="00A27B8D">
              <w:tab/>
              <w:t xml:space="preserve">Use RTM Energy Bid curves for all available Controllable Load Resources, whether submitted by QSEs or created by ERCOT.  There is no mitigation of RTM Energy Bids.  </w:t>
            </w:r>
            <w:r w:rsidRPr="00A27B8D">
              <w:rPr>
                <w:iCs/>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A27B8D">
              <w:t xml:space="preserve">; </w:t>
            </w:r>
          </w:p>
          <w:p w14:paraId="70B1802D" w14:textId="77777777" w:rsidR="00A27B8D" w:rsidRPr="00A27B8D" w:rsidRDefault="00A27B8D" w:rsidP="00A27B8D">
            <w:pPr>
              <w:spacing w:before="240" w:after="240"/>
              <w:ind w:left="2160" w:hanging="720"/>
            </w:pPr>
            <w:r w:rsidRPr="00A27B8D">
              <w:t>(iv)</w:t>
            </w:r>
            <w:r w:rsidRPr="00A27B8D">
              <w:tab/>
              <w:t>Observe all Competitive and Non-Competitive Constraints; and</w:t>
            </w:r>
          </w:p>
          <w:p w14:paraId="648F42BE" w14:textId="77777777" w:rsidR="00A27B8D" w:rsidRPr="00A27B8D" w:rsidRDefault="00A27B8D" w:rsidP="00A27B8D">
            <w:pPr>
              <w:spacing w:after="240"/>
              <w:ind w:left="2160" w:hanging="720"/>
            </w:pPr>
            <w:r w:rsidRPr="00A27B8D">
              <w:t>(v)</w:t>
            </w:r>
            <w:r w:rsidRPr="00A27B8D">
              <w:tab/>
              <w:t>Use Ancillary Service Offers to determine Ancillary Service awards.</w:t>
            </w:r>
          </w:p>
          <w:p w14:paraId="670071BA" w14:textId="77777777" w:rsidR="00A27B8D" w:rsidRPr="00A27B8D" w:rsidRDefault="00A27B8D" w:rsidP="00A27B8D">
            <w:pPr>
              <w:spacing w:after="240"/>
              <w:ind w:left="1440" w:hanging="720"/>
            </w:pPr>
            <w:r w:rsidRPr="00A27B8D">
              <w:t>(c)</w:t>
            </w:r>
            <w:r w:rsidRPr="00A27B8D">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717CC55" w14:textId="77777777" w:rsidR="00A27B8D" w:rsidRPr="00A27B8D" w:rsidRDefault="00A27B8D" w:rsidP="00A27B8D">
            <w:pPr>
              <w:spacing w:after="240"/>
              <w:ind w:left="1440" w:hanging="720"/>
            </w:pPr>
            <w:r w:rsidRPr="00A27B8D">
              <w:t>(d)</w:t>
            </w:r>
            <w:r w:rsidRPr="00A27B8D">
              <w:tab/>
              <w:t xml:space="preserve">The System Lambda used to determine LMPs from SCED Step 2 shall be capped at the effective VOLL.  </w:t>
            </w:r>
          </w:p>
          <w:p w14:paraId="0706919A" w14:textId="77777777" w:rsidR="00A27B8D" w:rsidRPr="00A27B8D" w:rsidRDefault="00A27B8D" w:rsidP="00A27B8D">
            <w:pPr>
              <w:spacing w:after="240"/>
              <w:ind w:left="720" w:hanging="720"/>
              <w:rPr>
                <w:iCs/>
              </w:rPr>
            </w:pPr>
            <w:r w:rsidRPr="00A27B8D">
              <w:rPr>
                <w:iCs/>
              </w:rPr>
              <w:t>(15)</w:t>
            </w:r>
            <w:r w:rsidRPr="00A27B8D">
              <w:rPr>
                <w:iCs/>
              </w:rPr>
              <w:tab/>
              <w:t xml:space="preserve">For each SCED process, in addition to the binding Base Points, Ancillary Service awards, Real-Time MCPCs, and LMPs, ERCOT shall calculate a non-binding projection of the Base Points, Ancillary Service awards, MCPCs, Resource Node </w:t>
            </w:r>
            <w:r w:rsidRPr="00A27B8D">
              <w:rPr>
                <w:iCs/>
              </w:rPr>
              <w:lastRenderedPageBreak/>
              <w:t>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27B8D">
              <w:t xml:space="preserve"> Determination of Real-Time Reliability Deployment Price Adders</w:t>
            </w:r>
            <w:r w:rsidRPr="00A27B8D">
              <w:rPr>
                <w:iCs/>
              </w:rPr>
              <w:t xml:space="preserve">, the non-binding projection of Real-Time Reliability Deployment Price Adders shall be estimated based on GTBD, </w:t>
            </w:r>
            <w:r w:rsidRPr="00A27B8D">
              <w:t>reliability deployments MWs, and</w:t>
            </w:r>
            <w:r w:rsidRPr="00A27B8D">
              <w:rPr>
                <w:iCs/>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A27B8D">
              <w:t xml:space="preserve">  </w:t>
            </w:r>
            <w:r w:rsidRPr="00A27B8D">
              <w:rPr>
                <w:iCs/>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A27B8D">
              <w:t>ERCOT website</w:t>
            </w:r>
            <w:r w:rsidRPr="00A27B8D">
              <w:rPr>
                <w:iCs/>
              </w:rPr>
              <w:t xml:space="preserve"> pursuant to Section 6.3.2, Activities for Real-Time Operations.</w:t>
            </w:r>
          </w:p>
          <w:p w14:paraId="220C87AE" w14:textId="77777777" w:rsidR="00A27B8D" w:rsidRPr="00A27B8D" w:rsidRDefault="00A27B8D" w:rsidP="00A27B8D">
            <w:pPr>
              <w:spacing w:after="240"/>
              <w:ind w:left="720" w:hanging="720"/>
              <w:rPr>
                <w:iCs/>
              </w:rPr>
            </w:pPr>
            <w:r w:rsidRPr="00A27B8D">
              <w:rPr>
                <w:iCs/>
              </w:rPr>
              <w:t>(16)</w:t>
            </w:r>
            <w:r w:rsidRPr="00A27B8D">
              <w:rPr>
                <w:iCs/>
              </w:rPr>
              <w:tab/>
              <w:t xml:space="preserve">ERCOT may override one or more of a </w:t>
            </w:r>
            <w:proofErr w:type="gramStart"/>
            <w:r w:rsidRPr="00A27B8D">
              <w:rPr>
                <w:iCs/>
              </w:rPr>
              <w:t>Controllable Load Resource’s parameters</w:t>
            </w:r>
            <w:proofErr w:type="gramEnd"/>
            <w:r w:rsidRPr="00A27B8D">
              <w:rPr>
                <w:iCs/>
              </w:rPr>
              <w:t xml:space="preserve"> in SCED if ERCOT determines that the Controllable Load Resource’s participation is having an adverse impact on the reliability of the ERCOT System.</w:t>
            </w:r>
          </w:p>
          <w:p w14:paraId="55BDE3AB" w14:textId="77777777" w:rsidR="00A27B8D" w:rsidRPr="00A27B8D" w:rsidRDefault="00A27B8D" w:rsidP="00A27B8D">
            <w:pPr>
              <w:spacing w:after="240"/>
              <w:ind w:left="720" w:hanging="720"/>
              <w:rPr>
                <w:iCs/>
              </w:rPr>
            </w:pPr>
            <w:r w:rsidRPr="00A27B8D">
              <w:rPr>
                <w:iCs/>
              </w:rPr>
              <w:t>(17)</w:t>
            </w:r>
            <w:r w:rsidRPr="00A27B8D">
              <w:rPr>
                <w:iCs/>
              </w:rPr>
              <w:tab/>
              <w:t xml:space="preserve">The QSE representing an ESR may withdraw energy from the ERCOT System only when dispatched by SCED to do so.  </w:t>
            </w:r>
            <w:r w:rsidRPr="00A27B8D">
              <w:t>An ESR may telemeter a status of OUT only if the ESR is in Outage status.</w:t>
            </w:r>
          </w:p>
        </w:tc>
      </w:tr>
    </w:tbl>
    <w:bookmarkEnd w:id="1743"/>
    <w:p w14:paraId="29C483AF" w14:textId="77777777" w:rsidR="00D65BD4" w:rsidRPr="00D65BD4" w:rsidRDefault="00D65BD4" w:rsidP="00D65BD4">
      <w:pPr>
        <w:keepNext/>
        <w:tabs>
          <w:tab w:val="left" w:pos="1620"/>
        </w:tabs>
        <w:spacing w:before="480" w:after="240"/>
        <w:ind w:left="1620" w:hanging="1620"/>
        <w:outlineLvl w:val="4"/>
        <w:rPr>
          <w:rFonts w:eastAsia="SimSun"/>
          <w:b/>
          <w:bCs/>
          <w:i/>
          <w:iCs/>
          <w:szCs w:val="26"/>
        </w:rPr>
      </w:pPr>
      <w:r w:rsidRPr="00D65BD4">
        <w:rPr>
          <w:rFonts w:eastAsia="SimSun"/>
          <w:b/>
          <w:bCs/>
          <w:snapToGrid w:val="0"/>
          <w:szCs w:val="20"/>
        </w:rPr>
        <w:lastRenderedPageBreak/>
        <w:t>6.5.7.3.1</w:t>
      </w:r>
      <w:r w:rsidRPr="00D65BD4">
        <w:rPr>
          <w:rFonts w:eastAsia="SimSun"/>
          <w:b/>
          <w:bCs/>
          <w:i/>
          <w:iCs/>
          <w:szCs w:val="26"/>
        </w:rPr>
        <w:tab/>
      </w:r>
      <w:r w:rsidRPr="00D65BD4">
        <w:rPr>
          <w:rFonts w:eastAsia="SimSun"/>
          <w:b/>
          <w:bCs/>
          <w:snapToGrid w:val="0"/>
          <w:szCs w:val="20"/>
        </w:rPr>
        <w:t>Determination of Real-Time On-Line Reliability Deployment Price Adder</w:t>
      </w:r>
      <w:bookmarkEnd w:id="1744"/>
    </w:p>
    <w:p w14:paraId="72FC9535"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The following categories of reliability deployments are considered in the determination of the Real-Time On-Line Reliability Deployment Price Adder:</w:t>
      </w:r>
    </w:p>
    <w:p w14:paraId="5EF4FAC7" w14:textId="77777777" w:rsidR="00D65BD4" w:rsidRPr="00D65BD4" w:rsidRDefault="00D65BD4" w:rsidP="00D65BD4">
      <w:pPr>
        <w:spacing w:after="240"/>
        <w:ind w:left="1440" w:hanging="720"/>
        <w:rPr>
          <w:rFonts w:eastAsia="SimSun"/>
          <w:iCs/>
          <w:szCs w:val="20"/>
        </w:rPr>
      </w:pPr>
      <w:r w:rsidRPr="00D65BD4">
        <w:rPr>
          <w:rFonts w:eastAsia="SimSun"/>
          <w:iCs/>
          <w:szCs w:val="20"/>
        </w:rPr>
        <w:t>(a)</w:t>
      </w:r>
      <w:r w:rsidRPr="00D65BD4">
        <w:rPr>
          <w:rFonts w:eastAsia="SimSun"/>
          <w:iCs/>
          <w:szCs w:val="20"/>
        </w:rPr>
        <w:tab/>
        <w:t>RUC-committed Resources, except for those whose QSEs have opted out of RUC Settlement in accordance with paragraph (14) of Section 5.5.2, Reliability Unit Commitment (RUC) Process;</w:t>
      </w:r>
    </w:p>
    <w:p w14:paraId="77458D1D" w14:textId="77777777" w:rsidR="00D65BD4" w:rsidRPr="00D65BD4" w:rsidRDefault="00D65BD4" w:rsidP="00D65BD4">
      <w:pPr>
        <w:spacing w:after="240"/>
        <w:ind w:left="1440" w:hanging="720"/>
        <w:rPr>
          <w:rFonts w:eastAsia="SimSun"/>
          <w:iCs/>
          <w:szCs w:val="20"/>
        </w:rPr>
      </w:pPr>
      <w:r w:rsidRPr="00D65BD4">
        <w:rPr>
          <w:rFonts w:eastAsia="SimSun"/>
          <w:iCs/>
          <w:szCs w:val="20"/>
        </w:rPr>
        <w:t>(b)</w:t>
      </w:r>
      <w:r w:rsidRPr="00D65BD4">
        <w:rPr>
          <w:rFonts w:eastAsia="SimSun"/>
          <w:iCs/>
          <w:szCs w:val="20"/>
        </w:rPr>
        <w:tab/>
        <w:t xml:space="preserve">RMR Resources that are On-Line, including capacity secured to prevent an Emergency Condition pursuant to paragraph (4) of Section 6.5.1.1, ERCOT Control Area Authority; </w:t>
      </w:r>
    </w:p>
    <w:p w14:paraId="42439629" w14:textId="77777777" w:rsidR="00D65BD4" w:rsidRPr="00D65BD4" w:rsidRDefault="00D65BD4" w:rsidP="00D65BD4">
      <w:pPr>
        <w:spacing w:after="240"/>
        <w:ind w:left="1440" w:hanging="720"/>
        <w:rPr>
          <w:rFonts w:eastAsia="SimSun"/>
          <w:iCs/>
          <w:szCs w:val="20"/>
        </w:rPr>
      </w:pPr>
      <w:r w:rsidRPr="00D65BD4">
        <w:rPr>
          <w:rFonts w:eastAsia="SimSun"/>
          <w:iCs/>
          <w:szCs w:val="20"/>
        </w:rPr>
        <w:t>(c)</w:t>
      </w:r>
      <w:r w:rsidRPr="00D65BD4">
        <w:rPr>
          <w:rFonts w:eastAsia="SimSun"/>
          <w:iCs/>
          <w:szCs w:val="20"/>
        </w:rPr>
        <w:tab/>
        <w:t>Deployed Load Resources other than Controllable Load Resources;</w:t>
      </w:r>
    </w:p>
    <w:p w14:paraId="35E469DA" w14:textId="77777777" w:rsidR="00D65BD4" w:rsidRPr="00D65BD4" w:rsidRDefault="00D65BD4" w:rsidP="00D65BD4">
      <w:pPr>
        <w:spacing w:after="240"/>
        <w:ind w:left="1440" w:hanging="720"/>
        <w:rPr>
          <w:rFonts w:eastAsia="SimSun"/>
          <w:iCs/>
          <w:szCs w:val="20"/>
        </w:rPr>
      </w:pPr>
      <w:r w:rsidRPr="00D65BD4">
        <w:rPr>
          <w:rFonts w:eastAsia="SimSun"/>
          <w:iCs/>
          <w:szCs w:val="20"/>
        </w:rPr>
        <w:t>(d)</w:t>
      </w:r>
      <w:r w:rsidRPr="00D65BD4">
        <w:rPr>
          <w:rFonts w:eastAsia="SimSun"/>
          <w:iCs/>
          <w:szCs w:val="20"/>
        </w:rPr>
        <w:tab/>
        <w:t>Deployed ERS;</w:t>
      </w:r>
    </w:p>
    <w:p w14:paraId="16BDAA90" w14:textId="77777777" w:rsidR="00D65BD4" w:rsidRPr="00D65BD4" w:rsidRDefault="00D65BD4" w:rsidP="00D65BD4">
      <w:pPr>
        <w:spacing w:after="240"/>
        <w:ind w:left="1440" w:hanging="720"/>
        <w:rPr>
          <w:rFonts w:eastAsia="SimSun"/>
          <w:iCs/>
          <w:szCs w:val="20"/>
        </w:rPr>
      </w:pPr>
      <w:r w:rsidRPr="00D65BD4">
        <w:rPr>
          <w:rFonts w:eastAsia="SimSun"/>
          <w:iCs/>
          <w:szCs w:val="20"/>
        </w:rPr>
        <w:lastRenderedPageBreak/>
        <w:t>(e)</w:t>
      </w:r>
      <w:r w:rsidRPr="00D65BD4">
        <w:rPr>
          <w:rFonts w:eastAsia="SimSun"/>
          <w:iCs/>
          <w:szCs w:val="20"/>
        </w:rPr>
        <w:tab/>
        <w:t xml:space="preserve">Real-Time DC Tie imports during an EEA where the total adjustment shall not exceed 1,250 MW in a single interval; </w:t>
      </w:r>
    </w:p>
    <w:p w14:paraId="05450C0A" w14:textId="77777777" w:rsidR="00D65BD4" w:rsidRPr="00D65BD4" w:rsidRDefault="00D65BD4" w:rsidP="00D65BD4">
      <w:pPr>
        <w:spacing w:after="240"/>
        <w:ind w:left="1440" w:hanging="720"/>
        <w:rPr>
          <w:rFonts w:eastAsia="SimSun"/>
          <w:iCs/>
          <w:szCs w:val="20"/>
        </w:rPr>
      </w:pPr>
      <w:r w:rsidRPr="00D65BD4">
        <w:rPr>
          <w:rFonts w:eastAsia="SimSun"/>
          <w:iCs/>
          <w:szCs w:val="20"/>
        </w:rPr>
        <w:t>(f)</w:t>
      </w:r>
      <w:r w:rsidRPr="00D65BD4">
        <w:rPr>
          <w:rFonts w:eastAsia="SimSun"/>
          <w:iCs/>
          <w:szCs w:val="20"/>
        </w:rPr>
        <w:tab/>
        <w:t xml:space="preserve">Real-Time DC Tie exports to address emergency conditions in the receiving electric grid; </w:t>
      </w:r>
    </w:p>
    <w:p w14:paraId="44EB982D" w14:textId="77777777" w:rsidR="00D65BD4" w:rsidRPr="00D65BD4" w:rsidRDefault="00D65BD4" w:rsidP="00D65BD4">
      <w:pPr>
        <w:spacing w:after="240"/>
        <w:ind w:left="1440" w:hanging="720"/>
        <w:rPr>
          <w:rFonts w:eastAsia="SimSun"/>
          <w:iCs/>
          <w:szCs w:val="20"/>
        </w:rPr>
      </w:pPr>
      <w:r w:rsidRPr="00D65BD4">
        <w:rPr>
          <w:rFonts w:eastAsia="SimSun"/>
          <w:iCs/>
          <w:szCs w:val="20"/>
        </w:rPr>
        <w:t>(g)</w:t>
      </w:r>
      <w:r w:rsidRPr="00D65BD4">
        <w:rPr>
          <w:rFonts w:eastAsia="SimSun"/>
          <w:iCs/>
          <w:szCs w:val="20"/>
        </w:rPr>
        <w:tab/>
        <w:t>Energy delivered to ERCOT through registered Block Load Transfers (BLTs) during an EEA;</w:t>
      </w:r>
    </w:p>
    <w:p w14:paraId="1D39C733" w14:textId="77777777" w:rsidR="00D65BD4" w:rsidRPr="00D65BD4" w:rsidRDefault="00D65BD4" w:rsidP="00D65BD4">
      <w:pPr>
        <w:spacing w:after="240"/>
        <w:ind w:left="1440" w:hanging="720"/>
        <w:rPr>
          <w:rFonts w:eastAsia="SimSun"/>
          <w:iCs/>
          <w:szCs w:val="20"/>
        </w:rPr>
      </w:pPr>
      <w:r w:rsidRPr="00D65BD4">
        <w:rPr>
          <w:rFonts w:eastAsia="SimSun"/>
          <w:iCs/>
          <w:szCs w:val="20"/>
        </w:rPr>
        <w:t>(h)</w:t>
      </w:r>
      <w:r w:rsidRPr="00D65BD4">
        <w:rPr>
          <w:rFonts w:eastAsia="SimSun"/>
          <w:iCs/>
          <w:szCs w:val="20"/>
        </w:rPr>
        <w:tab/>
        <w:t>Energy delivered from ERCOT to another power pool through registered BLTs during emergency conditions in the receiving electric grid; and</w:t>
      </w:r>
    </w:p>
    <w:p w14:paraId="4C9BA2A1" w14:textId="77777777" w:rsidR="00D65BD4" w:rsidRPr="00D65BD4" w:rsidRDefault="00D65BD4" w:rsidP="00D65BD4">
      <w:pPr>
        <w:spacing w:after="240"/>
        <w:ind w:left="1440" w:hanging="720"/>
        <w:rPr>
          <w:rFonts w:eastAsia="SimSun"/>
          <w:iCs/>
          <w:szCs w:val="20"/>
        </w:rPr>
      </w:pPr>
      <w:r w:rsidRPr="00D65BD4">
        <w:rPr>
          <w:rFonts w:eastAsia="SimSun"/>
          <w:iCs/>
          <w:szCs w:val="20"/>
        </w:rPr>
        <w:t>(i)</w:t>
      </w:r>
      <w:r w:rsidRPr="00D65BD4">
        <w:rPr>
          <w:rFonts w:eastAsia="SimSun"/>
          <w:iCs/>
          <w:szCs w:val="20"/>
        </w:rPr>
        <w:tab/>
        <w:t>ERCOT-directed firm Load shed during EEA Level 3, as described in paragraph (3) of Section 6.5.9.4.2, EEA Levels.</w:t>
      </w:r>
    </w:p>
    <w:p w14:paraId="09BACFAF" w14:textId="77777777" w:rsidR="00D65BD4" w:rsidRPr="00D65BD4" w:rsidRDefault="00D65BD4" w:rsidP="00D65BD4">
      <w:pPr>
        <w:spacing w:after="240"/>
        <w:ind w:left="720" w:hanging="720"/>
        <w:rPr>
          <w:rFonts w:eastAsia="SimSun"/>
          <w:iCs/>
          <w:szCs w:val="20"/>
        </w:rPr>
      </w:pPr>
      <w:r w:rsidRPr="00D65BD4">
        <w:rPr>
          <w:rFonts w:eastAsia="SimSun"/>
          <w:iCs/>
          <w:szCs w:val="20"/>
        </w:rPr>
        <w:t>(2)</w:t>
      </w:r>
      <w:r w:rsidRPr="00D65BD4">
        <w:rPr>
          <w:rFonts w:eastAsia="SimSun"/>
          <w:iCs/>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D65BD4">
        <w:rPr>
          <w:rFonts w:eastAsia="SimSun"/>
          <w:iCs/>
          <w:szCs w:val="20"/>
        </w:rPr>
        <w:t>and also</w:t>
      </w:r>
      <w:proofErr w:type="gramEnd"/>
      <w:r w:rsidRPr="00D65BD4">
        <w:rPr>
          <w:rFonts w:eastAsia="SimSun"/>
          <w:iCs/>
          <w:szCs w:val="20"/>
        </w:rPr>
        <w:t xml:space="preserve"> after the Real-Time On-Line Reserve Price Adder and Real-Time Off-Line Reserve Price Adder have been determined, the Real-Time On-Line Reliability Deployment Price Adder is determined as follows:</w:t>
      </w:r>
    </w:p>
    <w:p w14:paraId="5EBE3434" w14:textId="77777777" w:rsidR="00D65BD4" w:rsidRPr="00D65BD4" w:rsidRDefault="00D65BD4" w:rsidP="00D65BD4">
      <w:pPr>
        <w:spacing w:after="240"/>
        <w:ind w:left="1440" w:hanging="720"/>
        <w:rPr>
          <w:rFonts w:eastAsia="SimSun"/>
          <w:iCs/>
          <w:szCs w:val="20"/>
        </w:rPr>
      </w:pPr>
      <w:r w:rsidRPr="00D65BD4">
        <w:rPr>
          <w:rFonts w:eastAsia="SimSun"/>
          <w:iCs/>
          <w:szCs w:val="20"/>
        </w:rPr>
        <w:t>(a)</w:t>
      </w:r>
      <w:r w:rsidRPr="00D65BD4">
        <w:rPr>
          <w:rFonts w:eastAsia="SimSun"/>
          <w:iCs/>
          <w:szCs w:val="20"/>
        </w:rPr>
        <w:tab/>
        <w:t>For RUC-committed Resources with a telemetered Resource Status of ONRUC and for RMR Resources that are On-Line, set the LSL, LASL, and LDL to zero.</w:t>
      </w:r>
    </w:p>
    <w:p w14:paraId="41E5A19B" w14:textId="77777777" w:rsidR="00D65BD4" w:rsidRPr="00D65BD4" w:rsidRDefault="00D65BD4" w:rsidP="00D65BD4">
      <w:pPr>
        <w:spacing w:after="240"/>
        <w:ind w:left="1440" w:hanging="720"/>
        <w:rPr>
          <w:rFonts w:eastAsia="SimSun"/>
          <w:iCs/>
          <w:szCs w:val="20"/>
        </w:rPr>
      </w:pPr>
      <w:r w:rsidRPr="00D65BD4">
        <w:rPr>
          <w:rFonts w:eastAsia="SimSun"/>
          <w:iCs/>
          <w:szCs w:val="20"/>
        </w:rPr>
        <w:t>(b)</w:t>
      </w:r>
      <w:r w:rsidRPr="00D65BD4">
        <w:rPr>
          <w:rFonts w:eastAsia="SimSun"/>
          <w:iCs/>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217594AC" w14:textId="77777777" w:rsidR="00D65BD4" w:rsidRPr="00D65BD4" w:rsidRDefault="00D65BD4" w:rsidP="00D65BD4">
      <w:pPr>
        <w:spacing w:after="240"/>
        <w:ind w:left="1440" w:hanging="720"/>
        <w:rPr>
          <w:rFonts w:eastAsia="SimSun"/>
          <w:iCs/>
          <w:szCs w:val="20"/>
        </w:rPr>
      </w:pPr>
      <w:r w:rsidRPr="00D65BD4">
        <w:rPr>
          <w:rFonts w:eastAsia="SimSun"/>
          <w:iCs/>
          <w:szCs w:val="20"/>
        </w:rPr>
        <w:t xml:space="preserve">(c) </w:t>
      </w:r>
      <w:r w:rsidRPr="00D65BD4">
        <w:rPr>
          <w:rFonts w:eastAsia="SimSun"/>
          <w:iCs/>
          <w:szCs w:val="20"/>
        </w:rPr>
        <w:tab/>
        <w:t xml:space="preserve">For all other Generation Resources excluding ones with a telemetered status of ONRUC, ONTEST, STARTUP, SHUTDOWN, </w:t>
      </w:r>
      <w:proofErr w:type="gramStart"/>
      <w:r w:rsidRPr="00D65BD4">
        <w:rPr>
          <w:rFonts w:eastAsia="SimSun"/>
          <w:iCs/>
          <w:szCs w:val="20"/>
        </w:rPr>
        <w:t>and also</w:t>
      </w:r>
      <w:proofErr w:type="gramEnd"/>
      <w:r w:rsidRPr="00D65BD4">
        <w:rPr>
          <w:rFonts w:eastAsia="SimSun"/>
          <w:iCs/>
          <w:szCs w:val="20"/>
        </w:rPr>
        <w:t xml:space="preserve"> excluding RMR Resources that are On-Line and excluding Generation Resources with a telemetered output less than 95% of LSL:</w:t>
      </w:r>
    </w:p>
    <w:p w14:paraId="36D54A66" w14:textId="77777777" w:rsidR="00D65BD4" w:rsidRPr="00D65BD4" w:rsidRDefault="00D65BD4" w:rsidP="00D65BD4">
      <w:pPr>
        <w:spacing w:after="240"/>
        <w:ind w:left="2160" w:hanging="720"/>
        <w:rPr>
          <w:rFonts w:eastAsia="SimSun"/>
          <w:iCs/>
          <w:szCs w:val="20"/>
        </w:rPr>
      </w:pPr>
      <w:r w:rsidRPr="00D65BD4">
        <w:rPr>
          <w:rFonts w:eastAsia="SimSun"/>
          <w:iCs/>
          <w:szCs w:val="20"/>
        </w:rPr>
        <w:t xml:space="preserve">(i)  </w:t>
      </w:r>
      <w:r w:rsidRPr="00D65BD4">
        <w:rPr>
          <w:rFonts w:eastAsia="SimSun"/>
          <w:iCs/>
          <w:szCs w:val="20"/>
        </w:rPr>
        <w:tab/>
        <w:t>Set LDL to the greater of Aggregated Resource Output - (60 minutes * SCED Down Ramp Rate), or LASL; and</w:t>
      </w:r>
    </w:p>
    <w:p w14:paraId="2F940292" w14:textId="77777777" w:rsidR="00D65BD4" w:rsidRPr="00D65BD4" w:rsidRDefault="00D65BD4" w:rsidP="00D65BD4">
      <w:pPr>
        <w:spacing w:after="240"/>
        <w:ind w:left="2160" w:hanging="720"/>
        <w:rPr>
          <w:rFonts w:eastAsia="SimSun"/>
          <w:iCs/>
          <w:szCs w:val="20"/>
        </w:rPr>
      </w:pPr>
      <w:r w:rsidRPr="00D65BD4">
        <w:rPr>
          <w:rFonts w:eastAsia="SimSun"/>
          <w:iCs/>
          <w:szCs w:val="20"/>
        </w:rPr>
        <w:t>(ii)       Set HDL to the lesser of Aggregated Resource Output + (60 minutes*SCED Up Ramp Rate), or HASL.</w:t>
      </w:r>
    </w:p>
    <w:p w14:paraId="5C337ADF" w14:textId="77777777" w:rsidR="00D65BD4" w:rsidRPr="00D65BD4" w:rsidRDefault="00D65BD4" w:rsidP="00D65BD4">
      <w:pPr>
        <w:spacing w:after="240"/>
        <w:ind w:left="1440" w:hanging="720"/>
        <w:rPr>
          <w:rFonts w:eastAsia="SimSun"/>
          <w:iCs/>
          <w:szCs w:val="20"/>
        </w:rPr>
      </w:pPr>
      <w:r w:rsidRPr="00D65BD4">
        <w:rPr>
          <w:rFonts w:eastAsia="SimSun"/>
          <w:iCs/>
          <w:szCs w:val="20"/>
        </w:rPr>
        <w:t xml:space="preserve">(d) </w:t>
      </w:r>
      <w:r w:rsidRPr="00D65BD4">
        <w:rPr>
          <w:rFonts w:eastAsia="SimSun"/>
          <w:iCs/>
          <w:szCs w:val="20"/>
        </w:rPr>
        <w:tab/>
        <w:t>For all Controllable Load Resources excluding ones with a telemetered status of OUTL:</w:t>
      </w:r>
    </w:p>
    <w:p w14:paraId="3DFDA311" w14:textId="77777777" w:rsidR="00D65BD4" w:rsidRPr="00D65BD4" w:rsidRDefault="00D65BD4" w:rsidP="00D65BD4">
      <w:pPr>
        <w:spacing w:after="240"/>
        <w:ind w:left="2160" w:hanging="720"/>
        <w:rPr>
          <w:rFonts w:eastAsia="SimSun"/>
          <w:iCs/>
          <w:szCs w:val="20"/>
        </w:rPr>
      </w:pPr>
      <w:r w:rsidRPr="00D65BD4">
        <w:rPr>
          <w:rFonts w:eastAsia="SimSun"/>
          <w:iCs/>
          <w:szCs w:val="20"/>
        </w:rPr>
        <w:t xml:space="preserve">(i)  </w:t>
      </w:r>
      <w:r w:rsidRPr="00D65BD4">
        <w:rPr>
          <w:rFonts w:eastAsia="SimSun"/>
          <w:iCs/>
          <w:szCs w:val="20"/>
        </w:rPr>
        <w:tab/>
        <w:t>Set LDL to the greater of Aggregated Resource Output - (60 minutes * SCED Up Ramp Rate), or LASL; and</w:t>
      </w:r>
    </w:p>
    <w:p w14:paraId="466585C9" w14:textId="77777777" w:rsidR="00D65BD4" w:rsidRPr="00D65BD4" w:rsidRDefault="00D65BD4" w:rsidP="00D65BD4">
      <w:pPr>
        <w:spacing w:after="240"/>
        <w:ind w:left="2160" w:hanging="720"/>
        <w:rPr>
          <w:rFonts w:eastAsia="SimSun"/>
          <w:iCs/>
          <w:szCs w:val="20"/>
        </w:rPr>
      </w:pPr>
      <w:r w:rsidRPr="00D65BD4">
        <w:rPr>
          <w:rFonts w:eastAsia="SimSun"/>
          <w:iCs/>
          <w:szCs w:val="20"/>
        </w:rPr>
        <w:lastRenderedPageBreak/>
        <w:t>(ii)       Set HDL to the lesser of Aggregated Resource Output + (60 minutes*SCED Down Ramp Rate), or HASL.</w:t>
      </w:r>
    </w:p>
    <w:p w14:paraId="3FCA5C37" w14:textId="77777777" w:rsidR="00D65BD4" w:rsidRPr="00D65BD4" w:rsidRDefault="00D65BD4" w:rsidP="00D65BD4">
      <w:pPr>
        <w:spacing w:after="240"/>
        <w:ind w:left="1440" w:hanging="720"/>
        <w:rPr>
          <w:rFonts w:eastAsia="SimSun"/>
          <w:iCs/>
          <w:szCs w:val="20"/>
        </w:rPr>
      </w:pPr>
      <w:r w:rsidRPr="00D65BD4">
        <w:rPr>
          <w:rFonts w:eastAsia="SimSun"/>
          <w:iCs/>
          <w:szCs w:val="20"/>
        </w:rPr>
        <w:t>(e)</w:t>
      </w:r>
      <w:r w:rsidRPr="00D65BD4">
        <w:rPr>
          <w:rFonts w:eastAsia="SimSun"/>
          <w:iCs/>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51408EE8" w14:textId="77777777" w:rsidR="00D65BD4" w:rsidRPr="00D65BD4" w:rsidRDefault="00D65BD4" w:rsidP="00D65BD4">
      <w:pPr>
        <w:spacing w:after="240"/>
        <w:ind w:left="1440" w:hanging="720"/>
        <w:rPr>
          <w:rFonts w:eastAsia="SimSun"/>
          <w:iCs/>
          <w:szCs w:val="20"/>
        </w:rPr>
      </w:pPr>
      <w:r w:rsidRPr="00D65BD4">
        <w:rPr>
          <w:rFonts w:eastAsia="SimSun"/>
          <w:iCs/>
          <w:szCs w:val="20"/>
        </w:rPr>
        <w:t xml:space="preserve">(f) </w:t>
      </w:r>
      <w:r w:rsidRPr="00D65BD4">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D65BD4">
        <w:rPr>
          <w:rFonts w:eastAsia="SimSun"/>
          <w:iCs/>
          <w:szCs w:val="20"/>
        </w:rPr>
        <w:t>RHours</w:t>
      </w:r>
      <w:proofErr w:type="spellEnd"/>
      <w:r w:rsidRPr="00D65BD4">
        <w:rPr>
          <w:rFonts w:eastAsia="SimSun"/>
          <w:iCs/>
          <w:szCs w:val="20"/>
        </w:rPr>
        <w:t>”).</w:t>
      </w:r>
    </w:p>
    <w:p w14:paraId="34B74DD2" w14:textId="77777777" w:rsidR="00D65BD4" w:rsidRPr="00D65BD4" w:rsidRDefault="00D65BD4" w:rsidP="00D65BD4">
      <w:pPr>
        <w:rPr>
          <w:rFonts w:eastAsia="SimSun"/>
          <w:iCs/>
        </w:rPr>
      </w:pPr>
      <w:r w:rsidRPr="00D65BD4">
        <w:rPr>
          <w:rFonts w:eastAsia="SimSun"/>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D65BD4" w:rsidRPr="00D65BD4" w14:paraId="3CBEE493" w14:textId="77777777" w:rsidTr="0003786F">
        <w:trPr>
          <w:trHeight w:val="351"/>
          <w:tblHeader/>
        </w:trPr>
        <w:tc>
          <w:tcPr>
            <w:tcW w:w="1448" w:type="dxa"/>
          </w:tcPr>
          <w:p w14:paraId="77314E92" w14:textId="77777777" w:rsidR="00D65BD4" w:rsidRPr="00D65BD4" w:rsidRDefault="00D65BD4" w:rsidP="00D65BD4">
            <w:pPr>
              <w:spacing w:after="240"/>
              <w:rPr>
                <w:rFonts w:eastAsia="SimSun"/>
                <w:b/>
                <w:iCs/>
                <w:sz w:val="20"/>
                <w:szCs w:val="20"/>
              </w:rPr>
            </w:pPr>
            <w:r w:rsidRPr="00D65BD4">
              <w:rPr>
                <w:rFonts w:eastAsia="SimSun"/>
                <w:b/>
                <w:iCs/>
                <w:sz w:val="20"/>
                <w:szCs w:val="20"/>
              </w:rPr>
              <w:t>Parameter</w:t>
            </w:r>
          </w:p>
        </w:tc>
        <w:tc>
          <w:tcPr>
            <w:tcW w:w="1702" w:type="dxa"/>
          </w:tcPr>
          <w:p w14:paraId="39A03CB6"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6120" w:type="dxa"/>
          </w:tcPr>
          <w:p w14:paraId="5345EDC1" w14:textId="77777777" w:rsidR="00D65BD4" w:rsidRPr="00D65BD4" w:rsidRDefault="00D65BD4" w:rsidP="00D65BD4">
            <w:pPr>
              <w:spacing w:after="240"/>
              <w:rPr>
                <w:rFonts w:eastAsia="SimSun"/>
                <w:b/>
                <w:iCs/>
                <w:sz w:val="20"/>
                <w:szCs w:val="20"/>
              </w:rPr>
            </w:pPr>
            <w:r w:rsidRPr="00D65BD4">
              <w:rPr>
                <w:rFonts w:eastAsia="SimSun"/>
                <w:b/>
                <w:iCs/>
                <w:sz w:val="20"/>
                <w:szCs w:val="20"/>
              </w:rPr>
              <w:t>Current Value*</w:t>
            </w:r>
          </w:p>
        </w:tc>
      </w:tr>
      <w:tr w:rsidR="00D65BD4" w:rsidRPr="00D65BD4" w14:paraId="2D7BAF94" w14:textId="77777777" w:rsidTr="0003786F">
        <w:trPr>
          <w:trHeight w:val="519"/>
        </w:trPr>
        <w:tc>
          <w:tcPr>
            <w:tcW w:w="1448" w:type="dxa"/>
          </w:tcPr>
          <w:p w14:paraId="02539E9E"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RHours</w:t>
            </w:r>
            <w:proofErr w:type="spellEnd"/>
          </w:p>
        </w:tc>
        <w:tc>
          <w:tcPr>
            <w:tcW w:w="1702" w:type="dxa"/>
          </w:tcPr>
          <w:p w14:paraId="5CF8C440" w14:textId="77777777" w:rsidR="00D65BD4" w:rsidRPr="00D65BD4" w:rsidRDefault="00D65BD4" w:rsidP="00D65BD4">
            <w:pPr>
              <w:spacing w:after="60"/>
              <w:rPr>
                <w:rFonts w:eastAsia="SimSun"/>
                <w:iCs/>
                <w:sz w:val="20"/>
                <w:szCs w:val="20"/>
              </w:rPr>
            </w:pPr>
            <w:r w:rsidRPr="00D65BD4">
              <w:rPr>
                <w:rFonts w:eastAsia="SimSun"/>
                <w:iCs/>
                <w:sz w:val="20"/>
                <w:szCs w:val="20"/>
              </w:rPr>
              <w:t>Hours</w:t>
            </w:r>
          </w:p>
        </w:tc>
        <w:tc>
          <w:tcPr>
            <w:tcW w:w="6120" w:type="dxa"/>
          </w:tcPr>
          <w:p w14:paraId="4E8DB593" w14:textId="77777777" w:rsidR="00D65BD4" w:rsidRPr="00D65BD4" w:rsidRDefault="00D65BD4" w:rsidP="00D65BD4">
            <w:pPr>
              <w:spacing w:after="60"/>
              <w:rPr>
                <w:rFonts w:eastAsia="SimSun"/>
                <w:iCs/>
                <w:sz w:val="20"/>
                <w:szCs w:val="20"/>
              </w:rPr>
            </w:pPr>
            <w:r w:rsidRPr="00D65BD4">
              <w:rPr>
                <w:rFonts w:eastAsia="SimSun"/>
                <w:iCs/>
                <w:sz w:val="20"/>
                <w:szCs w:val="20"/>
              </w:rPr>
              <w:t>4.5</w:t>
            </w:r>
          </w:p>
        </w:tc>
      </w:tr>
      <w:tr w:rsidR="00D65BD4" w:rsidRPr="00D65BD4" w14:paraId="41E65617" w14:textId="77777777" w:rsidTr="0003786F">
        <w:trPr>
          <w:trHeight w:val="519"/>
        </w:trPr>
        <w:tc>
          <w:tcPr>
            <w:tcW w:w="9270" w:type="dxa"/>
            <w:gridSpan w:val="3"/>
          </w:tcPr>
          <w:p w14:paraId="7D0B9F2C"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C819AFB" w14:textId="77777777" w:rsidR="00D65BD4" w:rsidRPr="00D65BD4" w:rsidRDefault="00D65BD4" w:rsidP="00D65BD4">
      <w:pPr>
        <w:spacing w:before="240" w:after="240"/>
        <w:ind w:left="1440" w:hanging="720"/>
        <w:rPr>
          <w:rFonts w:eastAsia="SimSun"/>
          <w:iCs/>
          <w:szCs w:val="20"/>
        </w:rPr>
      </w:pPr>
      <w:r w:rsidRPr="00D65BD4">
        <w:rPr>
          <w:rFonts w:eastAsia="SimSun"/>
          <w:iCs/>
          <w:szCs w:val="20"/>
        </w:rPr>
        <w:t>(g)</w:t>
      </w:r>
      <w:r w:rsidRPr="00D65BD4">
        <w:rPr>
          <w:rFonts w:eastAsia="SimSun"/>
          <w:iCs/>
          <w:szCs w:val="20"/>
        </w:rPr>
        <w:tab/>
        <w:t>Add the MW from Real-Time DC Tie imports during an EEA to GTBD.  The amount of MW is determined from the Dispatch Instruction and should continue over the duration of time specified by the ERCOT Operator.</w:t>
      </w:r>
    </w:p>
    <w:p w14:paraId="532354DE" w14:textId="77777777" w:rsidR="00D65BD4" w:rsidRPr="00D65BD4" w:rsidRDefault="00D65BD4" w:rsidP="00D65BD4">
      <w:pPr>
        <w:spacing w:after="240"/>
        <w:ind w:left="1440" w:hanging="720"/>
        <w:rPr>
          <w:rFonts w:eastAsia="SimSun"/>
          <w:iCs/>
          <w:szCs w:val="20"/>
        </w:rPr>
      </w:pPr>
      <w:r w:rsidRPr="00D65BD4">
        <w:rPr>
          <w:rFonts w:eastAsia="SimSun"/>
          <w:iCs/>
          <w:szCs w:val="20"/>
        </w:rPr>
        <w:t>(h)</w:t>
      </w:r>
      <w:r w:rsidRPr="00D65BD4">
        <w:rPr>
          <w:rFonts w:eastAsia="SimSun"/>
          <w:iCs/>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0D7B9FA5" w14:textId="77777777" w:rsidR="00D65BD4" w:rsidRPr="00D65BD4" w:rsidRDefault="00D65BD4" w:rsidP="00D65BD4">
      <w:pPr>
        <w:spacing w:after="240"/>
        <w:ind w:left="1440" w:hanging="720"/>
        <w:rPr>
          <w:rFonts w:eastAsia="SimSun"/>
          <w:iCs/>
          <w:szCs w:val="20"/>
        </w:rPr>
      </w:pPr>
      <w:r w:rsidRPr="00D65BD4">
        <w:rPr>
          <w:rFonts w:eastAsia="SimSun"/>
          <w:iCs/>
          <w:szCs w:val="20"/>
        </w:rPr>
        <w:t>(i)</w:t>
      </w:r>
      <w:r w:rsidRPr="00D65BD4">
        <w:rPr>
          <w:rFonts w:eastAsia="SimSun"/>
          <w:iCs/>
          <w:szCs w:val="20"/>
        </w:rPr>
        <w:tab/>
        <w:t>Add the MW from energy delivered to ERCOT through registered BLTs during an EEA to GTBD.  The amount of MW is determined from the Dispatch Instruction and should continue over the duration of time specified by the ERCOT Operator.</w:t>
      </w:r>
    </w:p>
    <w:p w14:paraId="5AA82BFF" w14:textId="77777777" w:rsidR="00D65BD4" w:rsidRPr="00D65BD4" w:rsidRDefault="00D65BD4" w:rsidP="00D65BD4">
      <w:pPr>
        <w:spacing w:after="240"/>
        <w:ind w:left="1440" w:hanging="720"/>
        <w:rPr>
          <w:rFonts w:eastAsia="SimSun"/>
          <w:iCs/>
          <w:szCs w:val="20"/>
        </w:rPr>
      </w:pPr>
      <w:r w:rsidRPr="00D65BD4">
        <w:rPr>
          <w:rFonts w:eastAsia="SimSun"/>
          <w:iCs/>
          <w:szCs w:val="20"/>
        </w:rPr>
        <w:lastRenderedPageBreak/>
        <w:t>(j)</w:t>
      </w:r>
      <w:r w:rsidRPr="00D65BD4">
        <w:rPr>
          <w:rFonts w:eastAsia="SimSun"/>
          <w:iCs/>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0ACB22D" w14:textId="77777777" w:rsidR="00D65BD4" w:rsidRPr="00D65BD4" w:rsidRDefault="00D65BD4" w:rsidP="00D65BD4">
      <w:pPr>
        <w:spacing w:after="240"/>
        <w:ind w:left="1440" w:hanging="720"/>
        <w:rPr>
          <w:rFonts w:eastAsia="SimSun"/>
          <w:iCs/>
          <w:szCs w:val="20"/>
        </w:rPr>
      </w:pPr>
      <w:r w:rsidRPr="00D65BD4">
        <w:rPr>
          <w:rFonts w:eastAsia="SimSun"/>
          <w:iCs/>
          <w:szCs w:val="20"/>
        </w:rPr>
        <w:t>(k)</w:t>
      </w:r>
      <w:r w:rsidRPr="00D65BD4">
        <w:rPr>
          <w:rFonts w:eastAsia="SimSun"/>
          <w:iCs/>
          <w:szCs w:val="20"/>
        </w:rPr>
        <w:tab/>
        <w:t>Perform a SCED with changes to the inputs in items (a) through (j) above, considering only Competitive Constraints and the non-mitigated Energy Offer Curves.</w:t>
      </w:r>
    </w:p>
    <w:p w14:paraId="7C3C2855" w14:textId="77777777" w:rsidR="00D65BD4" w:rsidRPr="00D65BD4" w:rsidRDefault="00D65BD4" w:rsidP="00D65BD4">
      <w:pPr>
        <w:spacing w:after="240"/>
        <w:ind w:left="1440" w:hanging="720"/>
        <w:rPr>
          <w:rFonts w:eastAsia="SimSun"/>
          <w:iCs/>
          <w:szCs w:val="20"/>
        </w:rPr>
      </w:pPr>
      <w:r w:rsidRPr="00D65BD4">
        <w:rPr>
          <w:rFonts w:eastAsia="SimSun"/>
          <w:iCs/>
          <w:szCs w:val="20"/>
        </w:rPr>
        <w:t>(l)</w:t>
      </w:r>
      <w:r w:rsidRPr="00D65BD4">
        <w:rPr>
          <w:rFonts w:eastAsia="SimSun"/>
          <w:iCs/>
          <w:szCs w:val="20"/>
        </w:rPr>
        <w:tab/>
        <w:t>Perform mitigation on the submitted Energy Offer Curves using the LMPs from the previous step as the reference LMP.</w:t>
      </w:r>
    </w:p>
    <w:p w14:paraId="2AE449BB" w14:textId="77777777" w:rsidR="00D65BD4" w:rsidRPr="00D65BD4" w:rsidRDefault="00D65BD4" w:rsidP="00D65BD4">
      <w:pPr>
        <w:spacing w:after="240"/>
        <w:ind w:left="1440" w:hanging="720"/>
        <w:rPr>
          <w:rFonts w:eastAsia="SimSun"/>
          <w:iCs/>
          <w:szCs w:val="20"/>
        </w:rPr>
      </w:pPr>
      <w:r w:rsidRPr="00D65BD4">
        <w:rPr>
          <w:rFonts w:eastAsia="SimSun"/>
          <w:iCs/>
          <w:szCs w:val="20"/>
        </w:rPr>
        <w:t>(m)</w:t>
      </w:r>
      <w:r w:rsidRPr="00D65BD4">
        <w:rPr>
          <w:rFonts w:eastAsia="SimSun"/>
          <w:iCs/>
          <w:szCs w:val="20"/>
        </w:rPr>
        <w:tab/>
        <w:t>Perform a SCED with the changes to the inputs in items (a) through (j) above, considering both Competitive and Non-Competitive Constraints and the mitigated Energy offer Curves.</w:t>
      </w:r>
    </w:p>
    <w:p w14:paraId="12ED4BE6" w14:textId="77777777" w:rsidR="00D65BD4" w:rsidRPr="00D65BD4" w:rsidRDefault="00D65BD4" w:rsidP="00D65BD4">
      <w:pPr>
        <w:spacing w:before="240" w:after="240"/>
        <w:ind w:left="1440" w:hanging="720"/>
        <w:rPr>
          <w:rFonts w:eastAsia="SimSun"/>
          <w:iCs/>
          <w:szCs w:val="20"/>
        </w:rPr>
      </w:pPr>
      <w:r w:rsidRPr="00D65BD4">
        <w:rPr>
          <w:rFonts w:eastAsia="SimSun"/>
          <w:iCs/>
          <w:szCs w:val="20"/>
        </w:rPr>
        <w:t>(n)</w:t>
      </w:r>
      <w:r w:rsidRPr="00D65BD4">
        <w:rPr>
          <w:rFonts w:eastAsia="SimSun"/>
          <w:iCs/>
          <w:szCs w:val="20"/>
        </w:rPr>
        <w:tab/>
        <w:t>Determine the positive difference between the System Lambda from item (m) above and the System Lambda of the second step in the two-step SCED process described in paragraph (10)(b) of Section 6.5.7.3, Security Constrained Economic Dispatch.</w:t>
      </w:r>
    </w:p>
    <w:p w14:paraId="34857C8A" w14:textId="77777777" w:rsidR="00D65BD4" w:rsidRPr="00D65BD4" w:rsidRDefault="00D65BD4" w:rsidP="00D65BD4">
      <w:pPr>
        <w:spacing w:after="240"/>
        <w:ind w:left="1440" w:hanging="720"/>
        <w:rPr>
          <w:rFonts w:eastAsia="SimSun"/>
          <w:iCs/>
          <w:szCs w:val="20"/>
        </w:rPr>
      </w:pPr>
      <w:r w:rsidRPr="00D65BD4">
        <w:rPr>
          <w:rFonts w:eastAsia="SimSun"/>
          <w:iCs/>
          <w:szCs w:val="20"/>
        </w:rPr>
        <w:t>(o)</w:t>
      </w:r>
      <w:r w:rsidRPr="00D65BD4">
        <w:rPr>
          <w:rFonts w:eastAsia="SimSun"/>
          <w:iCs/>
          <w:szCs w:val="20"/>
        </w:rPr>
        <w:tab/>
        <w:t>Determine the amount given by the Value of Lost Load (VOLL) minus the sum of the System Lambda of the second step in the two step SCED process described in paragraph (10)(b) of Section 6.5.7.3 and the Real-Time On-Line Reserve Price Adder.</w:t>
      </w:r>
    </w:p>
    <w:p w14:paraId="000786A4" w14:textId="77777777" w:rsidR="00D65BD4" w:rsidRPr="00D65BD4" w:rsidRDefault="00D65BD4" w:rsidP="00D65BD4">
      <w:pPr>
        <w:spacing w:after="240"/>
        <w:ind w:left="1440" w:hanging="720"/>
        <w:rPr>
          <w:rFonts w:eastAsia="SimSun"/>
          <w:szCs w:val="20"/>
        </w:rPr>
      </w:pPr>
      <w:r w:rsidRPr="00D65BD4">
        <w:rPr>
          <w:rFonts w:eastAsia="SimSun"/>
          <w:iCs/>
          <w:szCs w:val="20"/>
        </w:rPr>
        <w:t>(p)</w:t>
      </w:r>
      <w:r w:rsidRPr="00D65BD4">
        <w:rPr>
          <w:rFonts w:eastAsia="SimSun"/>
          <w:iCs/>
          <w:szCs w:val="20"/>
        </w:rPr>
        <w:tab/>
        <w:t>The Real-Time On-Line Reliability Deployment Price Adder is the minimum of items (n) and (o) above except when ERCOT is directing firm Load shed during EEA Level 3.  When ERCOT is directing firm Load shed during EEA Level 3 to</w:t>
      </w:r>
      <w:r w:rsidRPr="00D65BD4">
        <w:rPr>
          <w:rFonts w:eastAsia="SimSun"/>
          <w:iCs/>
          <w:szCs w:val="20"/>
          <w:highlight w:val="yellow"/>
        </w:rPr>
        <w:t xml:space="preserve"> </w:t>
      </w:r>
      <w:r w:rsidRPr="00D65BD4">
        <w:rPr>
          <w:rFonts w:eastAsia="SimSun"/>
          <w:iCs/>
          <w:szCs w:val="20"/>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65BD4" w:rsidRPr="00D65BD4" w14:paraId="10C15DD5" w14:textId="77777777" w:rsidTr="0003786F">
        <w:trPr>
          <w:trHeight w:val="206"/>
        </w:trPr>
        <w:tc>
          <w:tcPr>
            <w:tcW w:w="9350" w:type="dxa"/>
            <w:shd w:val="clear" w:color="auto" w:fill="D9D9D9" w:themeFill="background1" w:themeFillShade="D9"/>
          </w:tcPr>
          <w:p w14:paraId="3BC4E026" w14:textId="77777777" w:rsidR="00D65BD4" w:rsidRPr="00D65BD4" w:rsidRDefault="00D65BD4" w:rsidP="00D65BD4">
            <w:pPr>
              <w:spacing w:before="120" w:after="240"/>
              <w:rPr>
                <w:rFonts w:eastAsia="SimSun"/>
                <w:b/>
                <w:i/>
                <w:iCs/>
              </w:rPr>
            </w:pPr>
            <w:r w:rsidRPr="00D65BD4">
              <w:rPr>
                <w:rFonts w:eastAsia="SimSun"/>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0AD7EFD8" w14:textId="77777777" w:rsidR="00D65BD4" w:rsidRPr="00D65BD4" w:rsidRDefault="00D65BD4" w:rsidP="00D65BD4">
            <w:pPr>
              <w:keepNext/>
              <w:tabs>
                <w:tab w:val="left" w:pos="1620"/>
              </w:tabs>
              <w:spacing w:before="240" w:after="240"/>
              <w:ind w:left="1620" w:hanging="1620"/>
              <w:outlineLvl w:val="4"/>
              <w:rPr>
                <w:rFonts w:eastAsia="SimSun"/>
                <w:b/>
                <w:bCs/>
                <w:i/>
                <w:iCs/>
                <w:szCs w:val="26"/>
              </w:rPr>
            </w:pPr>
            <w:bookmarkStart w:id="1762" w:name="_Toc60040621"/>
            <w:bookmarkStart w:id="1763" w:name="_Toc65151681"/>
            <w:bookmarkStart w:id="1764" w:name="_Toc80174707"/>
            <w:bookmarkStart w:id="1765" w:name="_Toc108712466"/>
            <w:bookmarkStart w:id="1766" w:name="_Toc112417586"/>
            <w:bookmarkStart w:id="1767" w:name="_Toc119310255"/>
            <w:bookmarkStart w:id="1768" w:name="_Toc125966189"/>
            <w:bookmarkStart w:id="1769" w:name="_Toc135992287"/>
            <w:r w:rsidRPr="00D65BD4">
              <w:rPr>
                <w:rFonts w:eastAsia="SimSun"/>
                <w:b/>
                <w:bCs/>
                <w:snapToGrid w:val="0"/>
              </w:rPr>
              <w:lastRenderedPageBreak/>
              <w:t>6.5.7.3.1</w:t>
            </w:r>
            <w:r w:rsidRPr="00D65BD4">
              <w:rPr>
                <w:rFonts w:eastAsia="SimSun"/>
                <w:b/>
                <w:bCs/>
                <w:i/>
                <w:iCs/>
                <w:szCs w:val="26"/>
              </w:rPr>
              <w:tab/>
            </w:r>
            <w:r w:rsidRPr="00D65BD4">
              <w:rPr>
                <w:rFonts w:eastAsia="SimSun"/>
                <w:b/>
                <w:bCs/>
                <w:snapToGrid w:val="0"/>
              </w:rPr>
              <w:t>Determination of Real-Time Reliability Deployment Price Adder</w:t>
            </w:r>
            <w:bookmarkEnd w:id="1762"/>
            <w:bookmarkEnd w:id="1763"/>
            <w:bookmarkEnd w:id="1764"/>
            <w:bookmarkEnd w:id="1765"/>
            <w:bookmarkEnd w:id="1766"/>
            <w:bookmarkEnd w:id="1767"/>
            <w:bookmarkEnd w:id="1768"/>
            <w:bookmarkEnd w:id="1769"/>
          </w:p>
          <w:p w14:paraId="1918F103" w14:textId="77777777" w:rsidR="00D65BD4" w:rsidRPr="00D65BD4" w:rsidRDefault="00D65BD4" w:rsidP="00D65BD4">
            <w:pPr>
              <w:spacing w:after="240"/>
              <w:ind w:left="720" w:hanging="720"/>
              <w:rPr>
                <w:rFonts w:eastAsia="SimSun"/>
              </w:rPr>
            </w:pPr>
            <w:r w:rsidRPr="00D65BD4">
              <w:rPr>
                <w:rFonts w:eastAsia="SimSun"/>
              </w:rPr>
              <w:t>(1)</w:t>
            </w:r>
            <w:r w:rsidRPr="00D65BD4">
              <w:rPr>
                <w:rFonts w:eastAsia="SimSun"/>
              </w:rPr>
              <w:tab/>
              <w:t>The following categories of reliability deployments are considered in the determination of the Real-Time Reliability Deployment Price Adder for Energy, and the Real-Time Reliability Deployment Price Adders for Ancillary Services:</w:t>
            </w:r>
          </w:p>
          <w:p w14:paraId="6CE2B4C3"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RUC-committed Resources, except for those whose QSEs have opted out of RUC Settlement in accordance with paragraph (14) of Section 5.5.2, Reliability Unit Commitment (RUC) Process;</w:t>
            </w:r>
          </w:p>
          <w:p w14:paraId="503D9147"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RMR Resources that are On-Line, including capacity secured to prevent an Emergency Condition pursuant to paragraph (4) of Section 6.5.1.1, ERCOT Control Area Authority; </w:t>
            </w:r>
          </w:p>
          <w:p w14:paraId="64FB351F"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Deployed Load Resources other than Controllable Load Resources;</w:t>
            </w:r>
          </w:p>
          <w:p w14:paraId="1431C86C"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Deployed ERS;</w:t>
            </w:r>
          </w:p>
          <w:p w14:paraId="54E288C3" w14:textId="77777777" w:rsidR="00D65BD4" w:rsidRPr="00D65BD4" w:rsidRDefault="00D65BD4" w:rsidP="00D65BD4">
            <w:pPr>
              <w:spacing w:after="240"/>
              <w:ind w:left="1440" w:hanging="720"/>
              <w:rPr>
                <w:rFonts w:eastAsia="SimSun"/>
              </w:rPr>
            </w:pPr>
            <w:r w:rsidRPr="00D65BD4">
              <w:rPr>
                <w:rFonts w:eastAsia="SimSun"/>
              </w:rPr>
              <w:t>(e)</w:t>
            </w:r>
            <w:r w:rsidRPr="00D65BD4">
              <w:rPr>
                <w:rFonts w:eastAsia="SimSun"/>
              </w:rPr>
              <w:tab/>
              <w:t xml:space="preserve">ERCOT-directed DC Tie imports during an EEA or transmission emergency where the total adjustment shall not exceed 1,250 MW in a single interval; </w:t>
            </w:r>
          </w:p>
          <w:p w14:paraId="11A57D28" w14:textId="77777777" w:rsidR="00D65BD4" w:rsidRPr="00D65BD4" w:rsidRDefault="00D65BD4" w:rsidP="00D65BD4">
            <w:pPr>
              <w:spacing w:after="240"/>
              <w:ind w:left="1440" w:hanging="720"/>
              <w:rPr>
                <w:rFonts w:eastAsia="SimSun"/>
              </w:rPr>
            </w:pPr>
            <w:r w:rsidRPr="00D65BD4">
              <w:rPr>
                <w:rFonts w:eastAsia="SimSun"/>
              </w:rPr>
              <w:t>(f)</w:t>
            </w:r>
            <w:r w:rsidRPr="00D65BD4">
              <w:rPr>
                <w:rFonts w:eastAsia="SimSun"/>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4BF129E" w14:textId="77777777" w:rsidR="00D65BD4" w:rsidRPr="00D65BD4" w:rsidRDefault="00D65BD4" w:rsidP="00D65BD4">
            <w:pPr>
              <w:spacing w:after="240"/>
              <w:ind w:left="1440" w:hanging="720"/>
              <w:rPr>
                <w:rFonts w:eastAsia="SimSun"/>
              </w:rPr>
            </w:pPr>
            <w:r w:rsidRPr="00D65BD4">
              <w:rPr>
                <w:rFonts w:eastAsia="SimSun"/>
              </w:rPr>
              <w:t>(g)</w:t>
            </w:r>
            <w:r w:rsidRPr="00D65BD4">
              <w:rPr>
                <w:rFonts w:eastAsia="SimSun"/>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139FBE3" w14:textId="77777777" w:rsidR="00D65BD4" w:rsidRPr="00D65BD4" w:rsidRDefault="00D65BD4" w:rsidP="00D65BD4">
            <w:pPr>
              <w:spacing w:after="240"/>
              <w:ind w:left="1440" w:hanging="720"/>
              <w:rPr>
                <w:rFonts w:eastAsia="SimSun"/>
              </w:rPr>
            </w:pPr>
            <w:r w:rsidRPr="00D65BD4">
              <w:rPr>
                <w:rFonts w:eastAsia="SimSun"/>
              </w:rPr>
              <w:t>(h)</w:t>
            </w:r>
            <w:r w:rsidRPr="00D65BD4">
              <w:rPr>
                <w:rFonts w:eastAsia="SimSun"/>
              </w:rPr>
              <w:tab/>
              <w:t xml:space="preserve">ERCOT-directed DC Tie exports to address emergency conditions in the receiving electric grid where the total adjustment shall not exceed 1,250 MW in a single interval; </w:t>
            </w:r>
          </w:p>
          <w:p w14:paraId="2880E7B1" w14:textId="77777777" w:rsidR="00D65BD4" w:rsidRPr="00D65BD4" w:rsidRDefault="00D65BD4" w:rsidP="00D65BD4">
            <w:pPr>
              <w:spacing w:after="240"/>
              <w:ind w:left="1440" w:hanging="720"/>
              <w:rPr>
                <w:rFonts w:eastAsia="SimSun"/>
              </w:rPr>
            </w:pPr>
            <w:r w:rsidRPr="00D65BD4">
              <w:rPr>
                <w:rFonts w:eastAsia="SimSun"/>
                <w:lang w:val="x-none" w:eastAsia="x-none"/>
              </w:rPr>
              <w:t>(i)</w:t>
            </w:r>
            <w:r w:rsidRPr="00D65BD4">
              <w:rPr>
                <w:rFonts w:eastAsia="SimSun"/>
                <w:lang w:val="x-none" w:eastAsia="x-none"/>
              </w:rPr>
              <w:tab/>
              <w:t xml:space="preserve">ERCOT-directed curtailment of DC Tie exports below the DC Tie advisory </w:t>
            </w:r>
            <w:r w:rsidRPr="00D65BD4">
              <w:rPr>
                <w:rFonts w:eastAsia="SimSun"/>
                <w:lang w:eastAsia="x-none"/>
              </w:rPr>
              <w:t>export</w:t>
            </w:r>
            <w:r w:rsidRPr="00D65BD4">
              <w:rPr>
                <w:rFonts w:eastAsia="SimSun"/>
                <w:lang w:val="x-none" w:eastAsia="x-none"/>
              </w:rPr>
              <w:t xml:space="preserve"> limit as of </w:t>
            </w:r>
            <w:r w:rsidRPr="00D65BD4">
              <w:rPr>
                <w:rFonts w:eastAsia="SimSun"/>
                <w:lang w:eastAsia="x-none"/>
              </w:rPr>
              <w:t>06</w:t>
            </w:r>
            <w:r w:rsidRPr="00D65BD4">
              <w:rPr>
                <w:rFonts w:eastAsia="SimSun"/>
                <w:lang w:val="x-none" w:eastAsia="x-none"/>
              </w:rPr>
              <w:t xml:space="preserve">00 in the Day-Ahead </w:t>
            </w:r>
            <w:r w:rsidRPr="00D65BD4">
              <w:rPr>
                <w:rFonts w:eastAsia="SimSun"/>
                <w:lang w:eastAsia="x-none"/>
              </w:rPr>
              <w:t xml:space="preserve">or subsequent advisory export limit </w:t>
            </w:r>
            <w:r w:rsidRPr="00D65BD4">
              <w:rPr>
                <w:rFonts w:eastAsia="SimSun"/>
                <w:lang w:val="x-none" w:eastAsia="x-none"/>
              </w:rPr>
              <w:t>during EEA, a transmission emergency, or to address local transmission system limitations where the total adjustment shall not exceed 1,250 MW in a single interval;</w:t>
            </w:r>
          </w:p>
          <w:p w14:paraId="74453BED" w14:textId="77777777" w:rsidR="00D65BD4" w:rsidRPr="00D65BD4" w:rsidRDefault="00D65BD4" w:rsidP="00D65BD4">
            <w:pPr>
              <w:spacing w:before="240" w:after="240"/>
              <w:ind w:left="1440" w:hanging="720"/>
              <w:rPr>
                <w:rFonts w:eastAsia="SimSun"/>
              </w:rPr>
            </w:pPr>
            <w:r w:rsidRPr="00D65BD4">
              <w:rPr>
                <w:rFonts w:eastAsia="SimSun"/>
              </w:rPr>
              <w:t>(j)</w:t>
            </w:r>
            <w:r w:rsidRPr="00D65BD4">
              <w:rPr>
                <w:rFonts w:eastAsia="SimSun"/>
              </w:rPr>
              <w:tab/>
              <w:t>Energy delivered to ERCOT through registered Block Load Transfers (BLTs) during an EEA;</w:t>
            </w:r>
          </w:p>
          <w:p w14:paraId="1F18FB82" w14:textId="77777777" w:rsidR="00D65BD4" w:rsidRPr="00D65BD4" w:rsidRDefault="00D65BD4" w:rsidP="00D65BD4">
            <w:pPr>
              <w:spacing w:after="240"/>
              <w:ind w:left="1440" w:hanging="720"/>
              <w:rPr>
                <w:rFonts w:eastAsia="SimSun"/>
              </w:rPr>
            </w:pPr>
            <w:r w:rsidRPr="00D65BD4">
              <w:rPr>
                <w:rFonts w:eastAsia="SimSun"/>
              </w:rPr>
              <w:lastRenderedPageBreak/>
              <w:t>(k)</w:t>
            </w:r>
            <w:r w:rsidRPr="00D65BD4">
              <w:rPr>
                <w:rFonts w:eastAsia="SimSun"/>
              </w:rPr>
              <w:tab/>
              <w:t>Energy delivered from ERCOT to another power pool through registered BLTs during emergency conditions in the receiving electric grid;</w:t>
            </w:r>
          </w:p>
          <w:p w14:paraId="1C756499" w14:textId="77777777" w:rsidR="00D65BD4" w:rsidRPr="00D65BD4" w:rsidRDefault="00D65BD4" w:rsidP="00D65BD4">
            <w:pPr>
              <w:spacing w:after="240"/>
              <w:ind w:left="1440" w:hanging="720"/>
              <w:rPr>
                <w:rFonts w:eastAsia="SimSun"/>
              </w:rPr>
            </w:pPr>
            <w:r w:rsidRPr="00D65BD4">
              <w:rPr>
                <w:rFonts w:eastAsia="SimSun"/>
              </w:rPr>
              <w:t>(l)</w:t>
            </w:r>
            <w:r w:rsidRPr="00D65BD4">
              <w:rPr>
                <w:rFonts w:eastAsia="SimSun"/>
              </w:rPr>
              <w:tab/>
              <w:t>ERCOT-directed deployment of TDSP standard offer Load management programs;</w:t>
            </w:r>
          </w:p>
          <w:p w14:paraId="5EA1082A" w14:textId="77777777" w:rsidR="00D65BD4" w:rsidRPr="00D65BD4" w:rsidRDefault="00D65BD4" w:rsidP="00D65BD4">
            <w:pPr>
              <w:spacing w:after="240" w:line="256" w:lineRule="auto"/>
              <w:ind w:left="1440" w:hanging="720"/>
              <w:rPr>
                <w:rFonts w:eastAsia="SimSun"/>
              </w:rPr>
            </w:pPr>
            <w:r w:rsidRPr="00D65BD4">
              <w:rPr>
                <w:rFonts w:eastAsia="SimSun"/>
              </w:rPr>
              <w:t>(m)      ERCOT-directed deployment of distribution voltage reduction measures;</w:t>
            </w:r>
            <w:del w:id="1770" w:author="ERCOT" w:date="2024-03-19T14:37:00Z">
              <w:r w:rsidRPr="00D65BD4" w:rsidDel="00365645">
                <w:rPr>
                  <w:rFonts w:eastAsia="SimSun"/>
                </w:rPr>
                <w:delText xml:space="preserve"> and</w:delText>
              </w:r>
            </w:del>
          </w:p>
          <w:p w14:paraId="62C31124" w14:textId="77777777" w:rsidR="00D65BD4" w:rsidRPr="00D65BD4" w:rsidRDefault="00D65BD4" w:rsidP="00D65BD4">
            <w:pPr>
              <w:spacing w:after="240"/>
              <w:ind w:left="1440" w:hanging="720"/>
              <w:rPr>
                <w:ins w:id="1771" w:author="ERCOT" w:date="2024-01-11T08:18:00Z"/>
                <w:rFonts w:eastAsia="SimSun"/>
              </w:rPr>
            </w:pPr>
            <w:r w:rsidRPr="00D65BD4">
              <w:rPr>
                <w:rFonts w:eastAsia="SimSun"/>
              </w:rPr>
              <w:t>(n)</w:t>
            </w:r>
            <w:r w:rsidRPr="00D65BD4">
              <w:rPr>
                <w:rFonts w:eastAsia="SimSun"/>
              </w:rPr>
              <w:tab/>
              <w:t>ERCOT-directed deployment of Off-Line Non-Spin</w:t>
            </w:r>
            <w:ins w:id="1772" w:author="ERCOT" w:date="2024-01-11T08:19:00Z">
              <w:r w:rsidRPr="00D65BD4">
                <w:rPr>
                  <w:rFonts w:eastAsia="SimSun"/>
                </w:rPr>
                <w:t>; and</w:t>
              </w:r>
            </w:ins>
            <w:del w:id="1773" w:author="ERCOT" w:date="2024-01-11T08:19:00Z">
              <w:r w:rsidRPr="00D65BD4" w:rsidDel="00B74994">
                <w:rPr>
                  <w:rFonts w:eastAsia="SimSun"/>
                </w:rPr>
                <w:delText>.</w:delText>
              </w:r>
            </w:del>
          </w:p>
          <w:p w14:paraId="707582C5" w14:textId="77777777" w:rsidR="00D65BD4" w:rsidRPr="00D65BD4" w:rsidRDefault="00D65BD4" w:rsidP="00D65BD4">
            <w:pPr>
              <w:spacing w:after="240"/>
              <w:ind w:left="1440" w:hanging="720"/>
              <w:rPr>
                <w:rFonts w:eastAsia="SimSun"/>
              </w:rPr>
            </w:pPr>
            <w:ins w:id="1774" w:author="ERCOT" w:date="2024-01-11T08:18:00Z">
              <w:r w:rsidRPr="00D65BD4">
                <w:rPr>
                  <w:rFonts w:eastAsia="SimSun"/>
                </w:rPr>
                <w:t>(o</w:t>
              </w:r>
            </w:ins>
            <w:ins w:id="1775" w:author="ERCOT" w:date="2024-01-11T08:19:00Z">
              <w:r w:rsidRPr="00D65BD4">
                <w:rPr>
                  <w:rFonts w:eastAsia="SimSun"/>
                </w:rPr>
                <w:t>)       ERCOT</w:t>
              </w:r>
            </w:ins>
            <w:ins w:id="1776" w:author="ERCOT" w:date="2024-03-19T11:44:00Z">
              <w:r w:rsidRPr="00D65BD4">
                <w:rPr>
                  <w:rFonts w:eastAsia="SimSun"/>
                </w:rPr>
                <w:t>-</w:t>
              </w:r>
            </w:ins>
            <w:ins w:id="1777" w:author="ERCOT" w:date="2024-01-11T08:19:00Z">
              <w:r w:rsidRPr="00D65BD4">
                <w:rPr>
                  <w:rFonts w:eastAsia="SimSun"/>
                </w:rPr>
                <w:t>directed deployment of DRRS.</w:t>
              </w:r>
            </w:ins>
          </w:p>
          <w:p w14:paraId="6726A099" w14:textId="77777777" w:rsidR="00D65BD4" w:rsidRPr="00D65BD4" w:rsidRDefault="00D65BD4" w:rsidP="00D65BD4">
            <w:pPr>
              <w:spacing w:after="240"/>
              <w:ind w:left="720" w:hanging="720"/>
              <w:rPr>
                <w:rFonts w:eastAsia="SimSun"/>
              </w:rPr>
            </w:pPr>
            <w:r w:rsidRPr="00D65BD4">
              <w:rPr>
                <w:rFonts w:eastAsia="SimSun"/>
              </w:rPr>
              <w:t>(2)</w:t>
            </w:r>
            <w:r w:rsidRPr="00D65BD4">
              <w:rPr>
                <w:rFonts w:eastAsia="SimSun"/>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4FEBF01D"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 xml:space="preserve">For Off-Line Non-Spin Resources that are brought On-Line by ERCOT deployment instruction, </w:t>
            </w:r>
            <w:ins w:id="1778" w:author="ERCOT" w:date="2024-04-16T12:43:00Z">
              <w:r w:rsidRPr="00D65BD4">
                <w:rPr>
                  <w:rFonts w:eastAsia="SimSun"/>
                </w:rPr>
                <w:t xml:space="preserve">Resources that are deployed for DRRS, </w:t>
              </w:r>
            </w:ins>
            <w:r w:rsidRPr="00D65BD4">
              <w:rPr>
                <w:rFonts w:eastAsia="SimSun"/>
              </w:rPr>
              <w:t>RUC-committed Resources with a telemetered Resource Status of ONRUC</w:t>
            </w:r>
            <w:ins w:id="1779" w:author="ERCOT" w:date="2024-04-16T12:42:00Z">
              <w:r w:rsidRPr="00D65BD4">
                <w:rPr>
                  <w:rFonts w:eastAsia="SimSun"/>
                </w:rPr>
                <w:t>,</w:t>
              </w:r>
            </w:ins>
            <w:r w:rsidRPr="00D65BD4">
              <w:rPr>
                <w:rFonts w:eastAsia="SimSun"/>
              </w:rPr>
              <w:t xml:space="preserve"> and for RMR Resources that are On-Line:</w:t>
            </w:r>
          </w:p>
          <w:p w14:paraId="29675CE8"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Set the LSL and LDL to zero;</w:t>
            </w:r>
          </w:p>
          <w:p w14:paraId="7D63F7FC"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Remove all Ancillary Service Offers; and</w:t>
            </w:r>
          </w:p>
          <w:p w14:paraId="7F2D783A"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For the first step of SCED, administratively set the Energy Offer Curve for the Resource at a value equal to the power balance penalty price for all capacity between 0 MW and the HSL of the Resource.</w:t>
            </w:r>
          </w:p>
          <w:p w14:paraId="0E6A48AD"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Notwithstanding item (a) above, for RUC-committed Combined Cycle Generation Resources with a telemetered Resource Status of ONRUC that were instructed by ERCOT to transition to a different configuration to provide additional capacity:</w:t>
            </w:r>
          </w:p>
          <w:p w14:paraId="1E72D537"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Set the LSL and LDL equal to the minimum of their current value and the COP HSL of the QSE-committed configuration for the RUC hour at the snapshot time of the RUC instruction;</w:t>
            </w:r>
          </w:p>
          <w:p w14:paraId="366A5395"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Set the maximum Ancillary Service capabilities of the Resource equal to the minimum of their current value and COP Ancillary Service capabilities of the QSE-committed configuration for the RUC hour at the snapshot time of the RUC instruction; and</w:t>
            </w:r>
          </w:p>
          <w:p w14:paraId="2815423D" w14:textId="77777777" w:rsidR="00D65BD4" w:rsidRPr="00D65BD4" w:rsidRDefault="00D65BD4" w:rsidP="00D65BD4">
            <w:pPr>
              <w:spacing w:after="240"/>
              <w:ind w:left="2160" w:hanging="720"/>
              <w:rPr>
                <w:rFonts w:eastAsia="SimSun"/>
              </w:rPr>
            </w:pPr>
            <w:r w:rsidRPr="00D65BD4">
              <w:rPr>
                <w:rFonts w:eastAsia="SimSun"/>
              </w:rPr>
              <w:lastRenderedPageBreak/>
              <w:t>(iii)</w:t>
            </w:r>
            <w:r w:rsidRPr="00D65BD4">
              <w:rPr>
                <w:rFonts w:eastAsia="SimSun"/>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529AE019" w14:textId="77777777" w:rsidR="00D65BD4" w:rsidRPr="00D65BD4" w:rsidRDefault="00D65BD4" w:rsidP="00D65BD4">
            <w:pPr>
              <w:spacing w:before="240" w:after="240"/>
              <w:ind w:left="1440" w:hanging="720"/>
              <w:rPr>
                <w:rFonts w:eastAsia="SimSun"/>
                <w:lang w:val="x-none" w:eastAsia="x-none"/>
              </w:rPr>
            </w:pPr>
            <w:r w:rsidRPr="00D65BD4">
              <w:rPr>
                <w:rFonts w:eastAsia="SimSun"/>
                <w:lang w:val="x-none" w:eastAsia="x-none"/>
              </w:rPr>
              <w:t>(</w:t>
            </w:r>
            <w:r w:rsidRPr="00D65BD4">
              <w:rPr>
                <w:rFonts w:eastAsia="SimSun"/>
                <w:lang w:eastAsia="x-none"/>
              </w:rPr>
              <w:t>c</w:t>
            </w:r>
            <w:r w:rsidRPr="00D65BD4">
              <w:rPr>
                <w:rFonts w:eastAsia="SimSun"/>
                <w:lang w:val="x-none" w:eastAsia="x-none"/>
              </w:rPr>
              <w:t>)</w:t>
            </w:r>
            <w:r w:rsidRPr="00D65BD4">
              <w:rPr>
                <w:rFonts w:eastAsia="SimSun"/>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A93F2EE"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If the Generation Resource SCED Base Point is not at LDL, set LDL to the greater of Aggregated Resource Output - (60 minutes * Normal Ramp Rate down), or LSL; and</w:t>
            </w:r>
          </w:p>
          <w:p w14:paraId="38DB51C1"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 xml:space="preserve">If the Generation Resource SCED Base Point is not at HDL, set HDL to the lesser of Aggregated Resource Output + (60 minutes * Normal Ramp Rate up), or HSL. </w:t>
            </w:r>
          </w:p>
          <w:p w14:paraId="50DC22EB" w14:textId="77777777" w:rsidR="00D65BD4" w:rsidRPr="00D65BD4" w:rsidRDefault="00D65BD4" w:rsidP="00D65BD4">
            <w:pPr>
              <w:spacing w:before="240" w:after="240"/>
              <w:ind w:left="1440" w:hanging="720"/>
              <w:rPr>
                <w:rFonts w:eastAsia="SimSun"/>
              </w:rPr>
            </w:pPr>
            <w:r w:rsidRPr="00D65BD4">
              <w:rPr>
                <w:rFonts w:eastAsia="SimSun"/>
              </w:rPr>
              <w:t>(d)</w:t>
            </w:r>
            <w:r w:rsidRPr="00D65BD4">
              <w:rPr>
                <w:rFonts w:eastAsia="SimSun"/>
              </w:rPr>
              <w:tab/>
              <w:t>For all On-Line ESRs:</w:t>
            </w:r>
          </w:p>
          <w:p w14:paraId="283467FD"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If the ESR SCED Base Point is not at LDL, set LDL to the greater of Aggregated Resource Output - (60 minutes * Normal Ramp Rate down), or LSL; and</w:t>
            </w:r>
          </w:p>
          <w:p w14:paraId="7D862DD9"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If the ESR SCED Base Point is not at HDL, set HDL to the lesser of Aggregated Resource Output + (60 minutes * Normal Ramp Rate up), or HSL.</w:t>
            </w:r>
          </w:p>
          <w:p w14:paraId="1F99CEFA" w14:textId="77777777" w:rsidR="00D65BD4" w:rsidRPr="00D65BD4" w:rsidRDefault="00D65BD4" w:rsidP="00D65BD4">
            <w:pPr>
              <w:spacing w:after="240"/>
              <w:ind w:left="1440" w:hanging="720"/>
              <w:rPr>
                <w:rFonts w:eastAsia="SimSun"/>
              </w:rPr>
            </w:pPr>
            <w:r w:rsidRPr="00D65BD4">
              <w:rPr>
                <w:rFonts w:eastAsia="SimSun"/>
              </w:rPr>
              <w:t>(e)</w:t>
            </w:r>
            <w:r w:rsidRPr="00D65BD4">
              <w:rPr>
                <w:rFonts w:eastAsia="SimSun"/>
              </w:rPr>
              <w:tab/>
              <w:t>For all Controllable Load Resources excluding ones with a telemetered status of OUTL:</w:t>
            </w:r>
          </w:p>
          <w:p w14:paraId="6AA60B15"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If the Controllable Load Resource SCED Base Point is not at LDL, set LDL to the greater of Aggregated Resource Output - (60 minutes * Normal Ramp Rate down), or LSL; and</w:t>
            </w:r>
          </w:p>
          <w:p w14:paraId="7F0422A8"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If the Controllable Load Resource SCED Base Point is not at HDL, set HDL to the lesser of Aggregated Resource Output + (60 minutes * Normal Ramp Rate up), or HSL.</w:t>
            </w:r>
          </w:p>
          <w:p w14:paraId="5CB274CD" w14:textId="77777777" w:rsidR="00D65BD4" w:rsidRPr="00D65BD4" w:rsidRDefault="00D65BD4" w:rsidP="00D65BD4">
            <w:pPr>
              <w:spacing w:before="240" w:after="240"/>
              <w:ind w:left="1440" w:hanging="720"/>
              <w:rPr>
                <w:rFonts w:eastAsia="SimSun"/>
              </w:rPr>
            </w:pPr>
            <w:r w:rsidRPr="00D65BD4">
              <w:rPr>
                <w:rFonts w:eastAsia="SimSun"/>
              </w:rPr>
              <w:t>(f)</w:t>
            </w:r>
            <w:r w:rsidRPr="00D65BD4">
              <w:rPr>
                <w:rFonts w:eastAsia="SimSun"/>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w:t>
            </w:r>
            <w:r w:rsidRPr="00D65BD4">
              <w:rPr>
                <w:rFonts w:eastAsia="SimSun"/>
              </w:rPr>
              <w:lastRenderedPageBreak/>
              <w:t xml:space="preserve">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537BA5C" w14:textId="77777777" w:rsidR="00D65BD4" w:rsidRPr="00D65BD4" w:rsidRDefault="00D65BD4" w:rsidP="00D65BD4">
            <w:pPr>
              <w:spacing w:after="240"/>
              <w:ind w:left="1440" w:hanging="720"/>
              <w:rPr>
                <w:rFonts w:eastAsia="SimSun"/>
                <w:iCs/>
                <w:szCs w:val="20"/>
              </w:rPr>
            </w:pPr>
            <w:r w:rsidRPr="00D65BD4">
              <w:rPr>
                <w:rFonts w:eastAsia="SimSun"/>
                <w:iCs/>
                <w:szCs w:val="20"/>
              </w:rPr>
              <w:t>(g)</w:t>
            </w:r>
            <w:r w:rsidRPr="00D65BD4">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D65BD4">
              <w:rPr>
                <w:rFonts w:eastAsia="SimSun"/>
                <w:iCs/>
                <w:szCs w:val="20"/>
              </w:rPr>
              <w:t>RHours</w:t>
            </w:r>
            <w:proofErr w:type="spellEnd"/>
            <w:r w:rsidRPr="00D65BD4">
              <w:rPr>
                <w:rFonts w:eastAsia="SimSun"/>
                <w:iCs/>
                <w:szCs w:val="20"/>
              </w:rPr>
              <w:t>”).</w:t>
            </w:r>
          </w:p>
          <w:p w14:paraId="05F525C1" w14:textId="77777777" w:rsidR="00D65BD4" w:rsidRPr="00D65BD4" w:rsidRDefault="00D65BD4" w:rsidP="00D65BD4">
            <w:pPr>
              <w:rPr>
                <w:rFonts w:eastAsia="SimSun"/>
                <w:iCs/>
              </w:rPr>
            </w:pPr>
            <w:r w:rsidRPr="00D65BD4">
              <w:rPr>
                <w:rFonts w:eastAsia="SimSun"/>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D65BD4" w:rsidRPr="00D65BD4" w14:paraId="5BC49A17" w14:textId="77777777" w:rsidTr="0003786F">
              <w:trPr>
                <w:trHeight w:val="351"/>
                <w:tblHeader/>
              </w:trPr>
              <w:tc>
                <w:tcPr>
                  <w:tcW w:w="1448" w:type="dxa"/>
                </w:tcPr>
                <w:p w14:paraId="28B617C9" w14:textId="77777777" w:rsidR="00D65BD4" w:rsidRPr="00D65BD4" w:rsidRDefault="00D65BD4" w:rsidP="00D65BD4">
                  <w:pPr>
                    <w:spacing w:after="240"/>
                    <w:rPr>
                      <w:rFonts w:eastAsia="SimSun"/>
                      <w:b/>
                      <w:iCs/>
                      <w:sz w:val="20"/>
                      <w:szCs w:val="20"/>
                    </w:rPr>
                  </w:pPr>
                  <w:r w:rsidRPr="00D65BD4">
                    <w:rPr>
                      <w:rFonts w:eastAsia="SimSun"/>
                      <w:b/>
                      <w:iCs/>
                      <w:sz w:val="20"/>
                      <w:szCs w:val="20"/>
                    </w:rPr>
                    <w:t>Parameter</w:t>
                  </w:r>
                </w:p>
              </w:tc>
              <w:tc>
                <w:tcPr>
                  <w:tcW w:w="1702" w:type="dxa"/>
                </w:tcPr>
                <w:p w14:paraId="6CBB361C"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6120" w:type="dxa"/>
                </w:tcPr>
                <w:p w14:paraId="6517C3EF" w14:textId="77777777" w:rsidR="00D65BD4" w:rsidRPr="00D65BD4" w:rsidRDefault="00D65BD4" w:rsidP="00D65BD4">
                  <w:pPr>
                    <w:spacing w:after="240"/>
                    <w:rPr>
                      <w:rFonts w:eastAsia="SimSun"/>
                      <w:b/>
                      <w:iCs/>
                      <w:sz w:val="20"/>
                      <w:szCs w:val="20"/>
                    </w:rPr>
                  </w:pPr>
                  <w:r w:rsidRPr="00D65BD4">
                    <w:rPr>
                      <w:rFonts w:eastAsia="SimSun"/>
                      <w:b/>
                      <w:iCs/>
                      <w:sz w:val="20"/>
                      <w:szCs w:val="20"/>
                    </w:rPr>
                    <w:t>Current Value*</w:t>
                  </w:r>
                </w:p>
              </w:tc>
            </w:tr>
            <w:tr w:rsidR="00D65BD4" w:rsidRPr="00D65BD4" w14:paraId="06FFD2EF" w14:textId="77777777" w:rsidTr="0003786F">
              <w:trPr>
                <w:trHeight w:val="519"/>
              </w:trPr>
              <w:tc>
                <w:tcPr>
                  <w:tcW w:w="1448" w:type="dxa"/>
                </w:tcPr>
                <w:p w14:paraId="20583E46" w14:textId="77777777" w:rsidR="00D65BD4" w:rsidRPr="00D65BD4" w:rsidRDefault="00D65BD4" w:rsidP="00D65BD4">
                  <w:pPr>
                    <w:spacing w:after="60"/>
                    <w:rPr>
                      <w:rFonts w:eastAsia="SimSun"/>
                      <w:iCs/>
                      <w:sz w:val="20"/>
                      <w:szCs w:val="20"/>
                    </w:rPr>
                  </w:pPr>
                  <w:proofErr w:type="spellStart"/>
                  <w:r w:rsidRPr="00D65BD4">
                    <w:rPr>
                      <w:rFonts w:eastAsia="SimSun"/>
                      <w:iCs/>
                      <w:sz w:val="20"/>
                      <w:szCs w:val="20"/>
                    </w:rPr>
                    <w:t>RHours</w:t>
                  </w:r>
                  <w:proofErr w:type="spellEnd"/>
                </w:p>
              </w:tc>
              <w:tc>
                <w:tcPr>
                  <w:tcW w:w="1702" w:type="dxa"/>
                </w:tcPr>
                <w:p w14:paraId="7459B5B4" w14:textId="77777777" w:rsidR="00D65BD4" w:rsidRPr="00D65BD4" w:rsidRDefault="00D65BD4" w:rsidP="00D65BD4">
                  <w:pPr>
                    <w:spacing w:after="60"/>
                    <w:rPr>
                      <w:rFonts w:eastAsia="SimSun"/>
                      <w:iCs/>
                      <w:sz w:val="20"/>
                      <w:szCs w:val="20"/>
                    </w:rPr>
                  </w:pPr>
                  <w:r w:rsidRPr="00D65BD4">
                    <w:rPr>
                      <w:rFonts w:eastAsia="SimSun"/>
                      <w:iCs/>
                      <w:sz w:val="20"/>
                      <w:szCs w:val="20"/>
                    </w:rPr>
                    <w:t>Hours</w:t>
                  </w:r>
                </w:p>
              </w:tc>
              <w:tc>
                <w:tcPr>
                  <w:tcW w:w="6120" w:type="dxa"/>
                </w:tcPr>
                <w:p w14:paraId="309CB606" w14:textId="77777777" w:rsidR="00D65BD4" w:rsidRPr="00D65BD4" w:rsidRDefault="00D65BD4" w:rsidP="00D65BD4">
                  <w:pPr>
                    <w:spacing w:after="60"/>
                    <w:rPr>
                      <w:rFonts w:eastAsia="SimSun"/>
                      <w:iCs/>
                      <w:sz w:val="20"/>
                      <w:szCs w:val="20"/>
                    </w:rPr>
                  </w:pPr>
                  <w:r w:rsidRPr="00D65BD4">
                    <w:rPr>
                      <w:rFonts w:eastAsia="SimSun"/>
                      <w:iCs/>
                      <w:sz w:val="20"/>
                      <w:szCs w:val="20"/>
                    </w:rPr>
                    <w:t>4.5</w:t>
                  </w:r>
                </w:p>
              </w:tc>
            </w:tr>
            <w:tr w:rsidR="00D65BD4" w:rsidRPr="00D65BD4" w14:paraId="39A957FB" w14:textId="77777777" w:rsidTr="0003786F">
              <w:trPr>
                <w:trHeight w:val="519"/>
              </w:trPr>
              <w:tc>
                <w:tcPr>
                  <w:tcW w:w="9270" w:type="dxa"/>
                  <w:gridSpan w:val="3"/>
                </w:tcPr>
                <w:p w14:paraId="1F4BCAA1"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0A11BB1" w14:textId="77777777" w:rsidR="00D65BD4" w:rsidRPr="00D65BD4" w:rsidRDefault="00D65BD4" w:rsidP="00D65BD4">
            <w:pPr>
              <w:spacing w:before="240" w:after="240"/>
              <w:ind w:left="1440" w:hanging="720"/>
              <w:rPr>
                <w:rFonts w:eastAsia="SimSun"/>
              </w:rPr>
            </w:pPr>
            <w:r w:rsidRPr="00D65BD4">
              <w:rPr>
                <w:rFonts w:eastAsia="SimSun"/>
              </w:rPr>
              <w:t>(h)</w:t>
            </w:r>
            <w:r w:rsidRPr="00D65BD4">
              <w:rPr>
                <w:rFonts w:eastAsia="SimSun"/>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2FB0112B" w14:textId="77777777" w:rsidR="00D65BD4" w:rsidRPr="00D65BD4" w:rsidRDefault="00D65BD4" w:rsidP="00D65BD4">
            <w:pPr>
              <w:spacing w:after="240"/>
              <w:ind w:left="1440" w:hanging="720"/>
              <w:rPr>
                <w:rFonts w:eastAsia="SimSun"/>
                <w:lang w:eastAsia="x-none"/>
              </w:rPr>
            </w:pPr>
            <w:r w:rsidRPr="00D65BD4">
              <w:rPr>
                <w:rFonts w:eastAsia="SimSun"/>
                <w:lang w:val="x-none" w:eastAsia="x-none"/>
              </w:rPr>
              <w:t>(i)</w:t>
            </w:r>
            <w:r w:rsidRPr="00D65BD4">
              <w:rPr>
                <w:rFonts w:eastAsia="SimSun"/>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D65BD4">
              <w:rPr>
                <w:rFonts w:eastAsia="SimSun"/>
                <w:lang w:eastAsia="x-none"/>
              </w:rPr>
              <w:t xml:space="preserve">  The MW added to GTBD associated with any individual DC Tie shall not exceed the higher of DC Tie advisory limit for exports on that tie as of 06</w:t>
            </w:r>
            <w:r w:rsidRPr="00D65BD4">
              <w:rPr>
                <w:rFonts w:eastAsia="SimSun"/>
                <w:lang w:val="x-none" w:eastAsia="x-none"/>
              </w:rPr>
              <w:t>00 in the Day-Ahead</w:t>
            </w:r>
            <w:r w:rsidRPr="00D65BD4">
              <w:rPr>
                <w:rFonts w:eastAsia="SimSun"/>
                <w:lang w:eastAsia="x-none"/>
              </w:rPr>
              <w:t xml:space="preserve"> or subsequent advisory export limit minus the aggregate export on the DC Tie that remained scheduled following the Dispatch Instruction from the ERCOT Operator.</w:t>
            </w:r>
          </w:p>
          <w:p w14:paraId="108F7D7C" w14:textId="77777777" w:rsidR="00D65BD4" w:rsidRPr="00D65BD4" w:rsidRDefault="00D65BD4" w:rsidP="00D65BD4">
            <w:pPr>
              <w:spacing w:after="240"/>
              <w:ind w:left="1440" w:hanging="720"/>
              <w:rPr>
                <w:rFonts w:eastAsia="SimSun"/>
              </w:rPr>
            </w:pPr>
            <w:r w:rsidRPr="00D65BD4">
              <w:rPr>
                <w:rFonts w:eastAsia="SimSun"/>
              </w:rPr>
              <w:lastRenderedPageBreak/>
              <w:t>(j)</w:t>
            </w:r>
            <w:r w:rsidRPr="00D65BD4">
              <w:rPr>
                <w:rFonts w:eastAsia="SimSun"/>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BCDAFDF" w14:textId="77777777" w:rsidR="00D65BD4" w:rsidRPr="00D65BD4" w:rsidRDefault="00D65BD4" w:rsidP="00D65BD4">
            <w:pPr>
              <w:spacing w:before="240" w:after="240"/>
              <w:ind w:left="1440" w:hanging="720"/>
              <w:rPr>
                <w:rFonts w:eastAsia="SimSun"/>
              </w:rPr>
            </w:pPr>
            <w:r w:rsidRPr="00D65BD4">
              <w:rPr>
                <w:rFonts w:eastAsia="SimSun"/>
              </w:rPr>
              <w:t>(k)</w:t>
            </w:r>
            <w:r w:rsidRPr="00D65BD4">
              <w:rPr>
                <w:rFonts w:eastAsia="SimSun"/>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CE0F632" w14:textId="77777777" w:rsidR="00D65BD4" w:rsidRPr="00D65BD4" w:rsidRDefault="00D65BD4" w:rsidP="00D65BD4">
            <w:pPr>
              <w:spacing w:before="240" w:after="240"/>
              <w:ind w:left="1440" w:hanging="720"/>
              <w:rPr>
                <w:rFonts w:eastAsia="SimSun"/>
              </w:rPr>
            </w:pPr>
            <w:r w:rsidRPr="00D65BD4">
              <w:rPr>
                <w:rFonts w:eastAsia="SimSun"/>
              </w:rPr>
              <w:t>(l)</w:t>
            </w:r>
            <w:r w:rsidRPr="00D65BD4">
              <w:rPr>
                <w:rFonts w:eastAsia="SimSun"/>
              </w:rPr>
              <w:tab/>
              <w:t>Add the MW from energy delivered to ERCOT through registered BLTs during an EEA to GTBD.  The amount of MW is determined from the Dispatch Instruction and should continue over the duration of time specified by the ERCOT Operator.</w:t>
            </w:r>
          </w:p>
          <w:p w14:paraId="6D51C37D" w14:textId="77777777" w:rsidR="00D65BD4" w:rsidRPr="00D65BD4" w:rsidRDefault="00D65BD4" w:rsidP="00D65BD4">
            <w:pPr>
              <w:spacing w:after="240"/>
              <w:ind w:left="1440" w:hanging="720"/>
              <w:rPr>
                <w:rFonts w:eastAsia="SimSun"/>
              </w:rPr>
            </w:pPr>
            <w:r w:rsidRPr="00D65BD4">
              <w:rPr>
                <w:rFonts w:eastAsia="SimSun"/>
              </w:rPr>
              <w:t>(m)</w:t>
            </w:r>
            <w:r w:rsidRPr="00D65BD4">
              <w:rPr>
                <w:rFonts w:eastAsia="SimSun"/>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4C57EC1" w14:textId="77777777" w:rsidR="00D65BD4" w:rsidRPr="00D65BD4" w:rsidRDefault="00D65BD4" w:rsidP="00D65BD4">
            <w:pPr>
              <w:spacing w:after="240"/>
              <w:ind w:left="1440" w:hanging="720"/>
              <w:rPr>
                <w:rFonts w:eastAsia="SimSun"/>
              </w:rPr>
            </w:pPr>
            <w:r w:rsidRPr="00D65BD4">
              <w:rPr>
                <w:rFonts w:eastAsia="SimSun"/>
              </w:rPr>
              <w:t>(n)</w:t>
            </w:r>
            <w:r w:rsidRPr="00D65BD4">
              <w:rPr>
                <w:rFonts w:eastAsia="SimSun"/>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w:t>
            </w:r>
            <w:r w:rsidRPr="00D65BD4">
              <w:rPr>
                <w:rFonts w:eastAsia="SimSun"/>
              </w:rPr>
              <w:lastRenderedPageBreak/>
              <w:t>adjusted to reflect restoration on a linear curve over the assumed restoration period (“</w:t>
            </w:r>
            <w:proofErr w:type="spellStart"/>
            <w:r w:rsidRPr="00D65BD4">
              <w:rPr>
                <w:rFonts w:eastAsia="SimSun"/>
              </w:rPr>
              <w:t>RHours</w:t>
            </w:r>
            <w:proofErr w:type="spellEnd"/>
            <w:r w:rsidRPr="00D65BD4">
              <w:rPr>
                <w:rFonts w:eastAsia="SimSun"/>
              </w:rPr>
              <w:t xml:space="preserve">”) defined by item (g) above. </w:t>
            </w:r>
          </w:p>
          <w:p w14:paraId="579CA521" w14:textId="77777777" w:rsidR="00D65BD4" w:rsidRPr="00D65BD4" w:rsidRDefault="00D65BD4" w:rsidP="00D65BD4">
            <w:pPr>
              <w:spacing w:before="240" w:after="240"/>
              <w:ind w:left="1440" w:hanging="720"/>
              <w:rPr>
                <w:rFonts w:eastAsia="SimSun"/>
              </w:rPr>
            </w:pPr>
            <w:r w:rsidRPr="00D65BD4">
              <w:rPr>
                <w:rFonts w:eastAsia="SimSun"/>
              </w:rPr>
              <w:t>(o)</w:t>
            </w:r>
            <w:r w:rsidRPr="00D65BD4">
              <w:rPr>
                <w:rFonts w:eastAsia="SimSun"/>
              </w:rPr>
              <w:tab/>
              <w:t>Perform a SCED with changes to the inputs in items (a) through (m) above, considering only Competitive Constraints and the non-mitigated Energy Offer Curves.</w:t>
            </w:r>
          </w:p>
          <w:p w14:paraId="2F77B5EF" w14:textId="77777777" w:rsidR="00D65BD4" w:rsidRPr="00D65BD4" w:rsidRDefault="00D65BD4" w:rsidP="00D65BD4">
            <w:pPr>
              <w:spacing w:after="240"/>
              <w:ind w:left="1440" w:hanging="720"/>
              <w:rPr>
                <w:rFonts w:eastAsia="SimSun"/>
              </w:rPr>
            </w:pPr>
            <w:r w:rsidRPr="00D65BD4">
              <w:rPr>
                <w:rFonts w:eastAsia="SimSun"/>
              </w:rPr>
              <w:t>(p)</w:t>
            </w:r>
            <w:r w:rsidRPr="00D65BD4">
              <w:rPr>
                <w:rFonts w:eastAsia="SimSun"/>
              </w:rPr>
              <w:tab/>
              <w:t>Perform mitigation on the submitted Energy Offer Curves using the LMPs from the previous step as the reference LMP.</w:t>
            </w:r>
          </w:p>
          <w:p w14:paraId="1E8B6E96" w14:textId="77777777" w:rsidR="00D65BD4" w:rsidRPr="00D65BD4" w:rsidRDefault="00D65BD4" w:rsidP="00D65BD4">
            <w:pPr>
              <w:spacing w:after="240"/>
              <w:ind w:left="1440" w:hanging="720"/>
              <w:rPr>
                <w:rFonts w:eastAsia="SimSun"/>
              </w:rPr>
            </w:pPr>
            <w:r w:rsidRPr="00D65BD4">
              <w:rPr>
                <w:rFonts w:eastAsia="SimSun"/>
              </w:rPr>
              <w:t>(q)</w:t>
            </w:r>
            <w:r w:rsidRPr="00D65BD4">
              <w:rPr>
                <w:rFonts w:eastAsia="SimSun"/>
              </w:rPr>
              <w:tab/>
              <w:t>Perform a SCED with the changes to the inputs in items (a) through (m) above, considering both Competitive and Non-Competitive Constraints and the mitigated Energy Offer Curves.</w:t>
            </w:r>
          </w:p>
          <w:p w14:paraId="661E4562" w14:textId="77777777" w:rsidR="00D65BD4" w:rsidRPr="00D65BD4" w:rsidRDefault="00D65BD4" w:rsidP="00D65BD4">
            <w:pPr>
              <w:spacing w:before="240" w:after="240"/>
              <w:ind w:left="1440" w:hanging="720"/>
              <w:rPr>
                <w:rFonts w:eastAsia="SimSun"/>
              </w:rPr>
            </w:pPr>
            <w:r w:rsidRPr="00D65BD4">
              <w:rPr>
                <w:rFonts w:eastAsia="SimSun"/>
              </w:rPr>
              <w:t>(r)</w:t>
            </w:r>
            <w:r w:rsidRPr="00D65BD4">
              <w:rPr>
                <w:rFonts w:eastAsia="SimSun"/>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3258B916" w14:textId="77777777" w:rsidR="00D65BD4" w:rsidRPr="00D65BD4" w:rsidRDefault="00D65BD4" w:rsidP="00D65BD4">
            <w:pPr>
              <w:spacing w:after="240"/>
              <w:ind w:left="1440" w:hanging="720"/>
              <w:rPr>
                <w:rFonts w:eastAsia="SimSun"/>
              </w:rPr>
            </w:pPr>
            <w:r w:rsidRPr="00D65BD4">
              <w:rPr>
                <w:rFonts w:eastAsia="SimSun"/>
              </w:rPr>
              <w:t>(s)</w:t>
            </w:r>
            <w:r w:rsidRPr="00D65BD4">
              <w:rPr>
                <w:rFonts w:eastAsia="SimSun"/>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653969E0" w14:textId="77777777" w:rsidR="00D65BD4" w:rsidRPr="00D65BD4" w:rsidRDefault="00D65BD4" w:rsidP="00D65BD4">
      <w:pPr>
        <w:keepNext/>
        <w:tabs>
          <w:tab w:val="left" w:pos="1800"/>
        </w:tabs>
        <w:spacing w:before="240" w:after="240"/>
        <w:ind w:left="1800" w:hanging="1800"/>
        <w:rPr>
          <w:b/>
          <w:bCs/>
        </w:rPr>
      </w:pPr>
      <w:r w:rsidRPr="00D65BD4">
        <w:rPr>
          <w:b/>
          <w:bCs/>
        </w:rPr>
        <w:lastRenderedPageBreak/>
        <w:t>6.5.7.5 Ancillary Services Capacity Monitor</w:t>
      </w:r>
    </w:p>
    <w:p w14:paraId="669FAABD" w14:textId="77777777" w:rsidR="00D65BD4" w:rsidRPr="00D65BD4" w:rsidRDefault="00D65BD4" w:rsidP="00D65BD4">
      <w:pPr>
        <w:spacing w:after="240"/>
        <w:ind w:left="720" w:hanging="720"/>
        <w:rPr>
          <w:rFonts w:eastAsia="SimSun"/>
          <w:iCs/>
          <w:szCs w:val="20"/>
        </w:rPr>
      </w:pPr>
      <w:r w:rsidRPr="00D65BD4">
        <w:rPr>
          <w:rFonts w:eastAsia="SimSun"/>
          <w:iCs/>
          <w:szCs w:val="20"/>
        </w:rPr>
        <w:t>(1)</w:t>
      </w:r>
      <w:r w:rsidRPr="00D65BD4">
        <w:rPr>
          <w:rFonts w:eastAsia="SimSun"/>
          <w:iCs/>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665F1E0" w14:textId="77777777" w:rsidR="00D65BD4" w:rsidRPr="00D65BD4" w:rsidRDefault="00D65BD4" w:rsidP="00D65BD4">
      <w:pPr>
        <w:spacing w:after="240"/>
        <w:ind w:left="720"/>
        <w:rPr>
          <w:rFonts w:eastAsia="SimSun"/>
          <w:szCs w:val="20"/>
        </w:rPr>
      </w:pPr>
      <w:r w:rsidRPr="00D65BD4">
        <w:rPr>
          <w:rFonts w:eastAsia="SimSun"/>
          <w:szCs w:val="20"/>
        </w:rPr>
        <w:t>(a)</w:t>
      </w:r>
      <w:r w:rsidRPr="00D65BD4">
        <w:rPr>
          <w:rFonts w:eastAsia="SimSun"/>
          <w:szCs w:val="20"/>
        </w:rPr>
        <w:tab/>
        <w:t xml:space="preserve">RRS capacity from: </w:t>
      </w:r>
    </w:p>
    <w:p w14:paraId="5FFCD05A"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Generation Resources;</w:t>
      </w:r>
    </w:p>
    <w:p w14:paraId="00D1EC75"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Load Resources excluding Controllable Load Resources;</w:t>
      </w:r>
    </w:p>
    <w:p w14:paraId="1068FD3A"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Controllable Load Resources; and</w:t>
      </w:r>
    </w:p>
    <w:p w14:paraId="26C760CE" w14:textId="77777777" w:rsidR="00D65BD4" w:rsidRPr="00D65BD4" w:rsidRDefault="00D65BD4" w:rsidP="00D65BD4">
      <w:pPr>
        <w:spacing w:after="240"/>
        <w:ind w:left="2160" w:hanging="720"/>
        <w:rPr>
          <w:rFonts w:eastAsia="SimSun"/>
          <w:szCs w:val="20"/>
        </w:rPr>
      </w:pPr>
      <w:r w:rsidRPr="00D65BD4">
        <w:rPr>
          <w:rFonts w:eastAsia="SimSun"/>
          <w:szCs w:val="20"/>
        </w:rPr>
        <w:t>(iv)</w:t>
      </w:r>
      <w:r w:rsidRPr="00D65BD4">
        <w:rPr>
          <w:rFonts w:eastAsia="SimSun"/>
          <w:szCs w:val="20"/>
        </w:rPr>
        <w:tab/>
        <w:t>Resources capable of Fast Frequency Response (FFR);</w:t>
      </w:r>
    </w:p>
    <w:p w14:paraId="49D98FCC" w14:textId="77777777" w:rsidR="00D65BD4" w:rsidRPr="00D65BD4" w:rsidRDefault="00D65BD4" w:rsidP="00D65BD4">
      <w:pPr>
        <w:spacing w:after="240"/>
        <w:ind w:left="1440" w:hanging="720"/>
        <w:rPr>
          <w:rFonts w:eastAsia="SimSun"/>
        </w:rPr>
      </w:pPr>
      <w:r w:rsidRPr="00D65BD4">
        <w:rPr>
          <w:rFonts w:eastAsia="SimSun"/>
        </w:rPr>
        <w:t>(b)</w:t>
      </w:r>
      <w:r w:rsidRPr="00D65BD4">
        <w:rPr>
          <w:rFonts w:eastAsia="SimSun"/>
        </w:rPr>
        <w:tab/>
        <w:t xml:space="preserve">Ancillary Service Resource Responsibility for RRS from: </w:t>
      </w:r>
    </w:p>
    <w:p w14:paraId="3A6E55D8"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Generation Resources;</w:t>
      </w:r>
    </w:p>
    <w:p w14:paraId="35E021A0" w14:textId="77777777" w:rsidR="00D65BD4" w:rsidRPr="00D65BD4" w:rsidRDefault="00D65BD4" w:rsidP="00D65BD4">
      <w:pPr>
        <w:spacing w:after="240"/>
        <w:ind w:left="2160" w:hanging="720"/>
        <w:rPr>
          <w:rFonts w:eastAsia="SimSun"/>
          <w:szCs w:val="20"/>
        </w:rPr>
      </w:pPr>
      <w:r w:rsidRPr="00D65BD4">
        <w:rPr>
          <w:rFonts w:eastAsia="SimSun"/>
          <w:szCs w:val="20"/>
        </w:rPr>
        <w:lastRenderedPageBreak/>
        <w:t>(ii)</w:t>
      </w:r>
      <w:r w:rsidRPr="00D65BD4">
        <w:rPr>
          <w:rFonts w:eastAsia="SimSun"/>
          <w:szCs w:val="20"/>
        </w:rPr>
        <w:tab/>
        <w:t>Load Resources excluding Controllable Load Resources;</w:t>
      </w:r>
    </w:p>
    <w:p w14:paraId="7276CF03"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Controllable Load Resources; and</w:t>
      </w:r>
    </w:p>
    <w:p w14:paraId="52F0A8C4" w14:textId="77777777" w:rsidR="00D65BD4" w:rsidRPr="00D65BD4" w:rsidRDefault="00D65BD4" w:rsidP="00D65BD4">
      <w:pPr>
        <w:spacing w:after="240"/>
        <w:ind w:left="2160" w:hanging="720"/>
        <w:rPr>
          <w:rFonts w:eastAsia="SimSun"/>
          <w:szCs w:val="20"/>
        </w:rPr>
      </w:pPr>
      <w:r w:rsidRPr="00D65BD4">
        <w:rPr>
          <w:rFonts w:eastAsia="SimSun"/>
          <w:szCs w:val="20"/>
        </w:rPr>
        <w:t>(iv)</w:t>
      </w:r>
      <w:r w:rsidRPr="00D65BD4">
        <w:rPr>
          <w:rFonts w:eastAsia="SimSun"/>
          <w:szCs w:val="20"/>
        </w:rPr>
        <w:tab/>
        <w:t>Resources capable of FFR;</w:t>
      </w:r>
    </w:p>
    <w:p w14:paraId="758738A6"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 xml:space="preserve">ECRS capacity from: </w:t>
      </w:r>
    </w:p>
    <w:p w14:paraId="5F952327"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Generation Resources;</w:t>
      </w:r>
    </w:p>
    <w:p w14:paraId="777269E7"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 xml:space="preserve">Load Resources excluding Controllable Load Resources; </w:t>
      </w:r>
    </w:p>
    <w:p w14:paraId="7B55C1D8"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Controllable Load Resources; and</w:t>
      </w:r>
    </w:p>
    <w:p w14:paraId="23FA7049"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Quick Start Generation Resources (QSGRs);</w:t>
      </w:r>
    </w:p>
    <w:p w14:paraId="59B25AE3"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 xml:space="preserve">Ancillary Service Resource Responsibility for ECRS from: </w:t>
      </w:r>
    </w:p>
    <w:p w14:paraId="2A55A36A"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Generation Resources;</w:t>
      </w:r>
    </w:p>
    <w:p w14:paraId="326AD108"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Load Resources excluding Controllable Load Resources; and</w:t>
      </w:r>
    </w:p>
    <w:p w14:paraId="46E1EA3C"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Controllable Load Resources; and</w:t>
      </w:r>
    </w:p>
    <w:p w14:paraId="63E3E0D4"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QSGRs;</w:t>
      </w:r>
    </w:p>
    <w:p w14:paraId="38350779" w14:textId="77777777" w:rsidR="00D65BD4" w:rsidRPr="00D65BD4" w:rsidRDefault="00D65BD4" w:rsidP="00D65BD4">
      <w:pPr>
        <w:spacing w:after="240"/>
        <w:ind w:left="720"/>
        <w:rPr>
          <w:rFonts w:eastAsia="SimSun"/>
          <w:szCs w:val="20"/>
        </w:rPr>
      </w:pPr>
      <w:r w:rsidRPr="00D65BD4">
        <w:rPr>
          <w:rFonts w:eastAsia="SimSun"/>
          <w:szCs w:val="20"/>
        </w:rPr>
        <w:t>(e)</w:t>
      </w:r>
      <w:r w:rsidRPr="00D65BD4">
        <w:rPr>
          <w:rFonts w:eastAsia="SimSun"/>
          <w:szCs w:val="20"/>
        </w:rPr>
        <w:tab/>
        <w:t xml:space="preserve">ECRS deployed to Generation and Load Resources; </w:t>
      </w:r>
    </w:p>
    <w:p w14:paraId="656C7A5B" w14:textId="77777777" w:rsidR="00D65BD4" w:rsidRPr="00D65BD4" w:rsidRDefault="00D65BD4" w:rsidP="00D65BD4">
      <w:pPr>
        <w:spacing w:after="240"/>
        <w:ind w:left="720"/>
        <w:rPr>
          <w:rFonts w:eastAsia="SimSun"/>
          <w:szCs w:val="20"/>
        </w:rPr>
      </w:pPr>
      <w:r w:rsidRPr="00D65BD4">
        <w:rPr>
          <w:rFonts w:eastAsia="SimSun"/>
          <w:szCs w:val="20"/>
        </w:rPr>
        <w:t>(f)</w:t>
      </w:r>
      <w:r w:rsidRPr="00D65BD4">
        <w:rPr>
          <w:rFonts w:eastAsia="SimSun"/>
          <w:szCs w:val="20"/>
        </w:rPr>
        <w:tab/>
        <w:t xml:space="preserve">Non-Spin available from: </w:t>
      </w:r>
    </w:p>
    <w:p w14:paraId="0D9EE741"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On-Line Generation Resources with Energy Offer Curves;</w:t>
      </w:r>
    </w:p>
    <w:p w14:paraId="241A5533"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 xml:space="preserve">Undeployed Load Resources; </w:t>
      </w:r>
    </w:p>
    <w:p w14:paraId="21433BED"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Off-Line Generation Resources; and</w:t>
      </w:r>
    </w:p>
    <w:p w14:paraId="2B5EC7FE" w14:textId="77777777" w:rsidR="00D65BD4" w:rsidRPr="00D65BD4" w:rsidRDefault="00D65BD4" w:rsidP="00D65BD4">
      <w:pPr>
        <w:spacing w:after="240"/>
        <w:ind w:left="2160" w:hanging="720"/>
        <w:rPr>
          <w:rFonts w:eastAsia="SimSun"/>
          <w:szCs w:val="20"/>
        </w:rPr>
      </w:pPr>
      <w:r w:rsidRPr="00D65BD4">
        <w:rPr>
          <w:rFonts w:eastAsia="SimSun"/>
          <w:szCs w:val="20"/>
        </w:rPr>
        <w:t>(iv)</w:t>
      </w:r>
      <w:r w:rsidRPr="00D65BD4">
        <w:rPr>
          <w:rFonts w:eastAsia="SimSun"/>
          <w:szCs w:val="20"/>
        </w:rPr>
        <w:tab/>
        <w:t>Resources with Output Schedules;</w:t>
      </w:r>
    </w:p>
    <w:p w14:paraId="6E2B2D64" w14:textId="77777777" w:rsidR="00D65BD4" w:rsidRPr="00D65BD4" w:rsidRDefault="00D65BD4" w:rsidP="00D65BD4">
      <w:pPr>
        <w:spacing w:after="240"/>
        <w:ind w:firstLine="720"/>
        <w:rPr>
          <w:rFonts w:eastAsia="SimSun"/>
        </w:rPr>
      </w:pPr>
      <w:r w:rsidRPr="00D65BD4">
        <w:rPr>
          <w:rFonts w:eastAsia="SimSun"/>
        </w:rPr>
        <w:t>(g)</w:t>
      </w:r>
      <w:r w:rsidRPr="00D65BD4">
        <w:rPr>
          <w:rFonts w:eastAsia="SimSun"/>
        </w:rPr>
        <w:tab/>
        <w:t>Ancillary Service Resource Responsibility for Non-Spin from:</w:t>
      </w:r>
    </w:p>
    <w:p w14:paraId="09795888"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On-Line Generation Resources with Energy Offer Curves;</w:t>
      </w:r>
    </w:p>
    <w:p w14:paraId="0F460EFC"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On-Line Generation Resources with Output Schedules;</w:t>
      </w:r>
    </w:p>
    <w:p w14:paraId="0DB98828"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 xml:space="preserve">Load Resources; </w:t>
      </w:r>
    </w:p>
    <w:p w14:paraId="21A91943" w14:textId="77777777" w:rsidR="00D65BD4" w:rsidRPr="00D65BD4" w:rsidRDefault="00D65BD4" w:rsidP="00D65BD4">
      <w:pPr>
        <w:spacing w:after="240"/>
        <w:ind w:left="2160" w:hanging="720"/>
        <w:rPr>
          <w:rFonts w:eastAsia="SimSun"/>
          <w:szCs w:val="20"/>
        </w:rPr>
      </w:pPr>
      <w:r w:rsidRPr="00D65BD4">
        <w:rPr>
          <w:rFonts w:eastAsia="SimSun"/>
          <w:szCs w:val="20"/>
        </w:rPr>
        <w:t>(iv)</w:t>
      </w:r>
      <w:r w:rsidRPr="00D65BD4">
        <w:rPr>
          <w:rFonts w:eastAsia="SimSun"/>
          <w:szCs w:val="20"/>
        </w:rPr>
        <w:tab/>
        <w:t>Off-Line Generation Resources excluding QSGRs; and</w:t>
      </w:r>
    </w:p>
    <w:p w14:paraId="6F3AD1B0" w14:textId="77777777" w:rsidR="00D65BD4" w:rsidRPr="00D65BD4" w:rsidRDefault="00D65BD4" w:rsidP="00D65BD4">
      <w:pPr>
        <w:spacing w:after="240"/>
        <w:ind w:left="1440"/>
        <w:rPr>
          <w:rFonts w:eastAsia="SimSun"/>
          <w:szCs w:val="20"/>
        </w:rPr>
      </w:pPr>
      <w:r w:rsidRPr="00D65BD4">
        <w:rPr>
          <w:rFonts w:eastAsia="SimSun"/>
          <w:szCs w:val="20"/>
        </w:rPr>
        <w:t>(v)</w:t>
      </w:r>
      <w:r w:rsidRPr="00D65BD4">
        <w:rPr>
          <w:rFonts w:eastAsia="SimSun"/>
          <w:szCs w:val="20"/>
        </w:rPr>
        <w:tab/>
        <w:t>QSGRs;</w:t>
      </w:r>
    </w:p>
    <w:p w14:paraId="3E8B4F8A"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(h)</w:t>
      </w:r>
      <w:r w:rsidRPr="00D65BD4">
        <w:rPr>
          <w:rFonts w:eastAsia="SimSun"/>
          <w:szCs w:val="20"/>
        </w:rPr>
        <w:tab/>
        <w:t>Undeployed Reg-Up and Reg-Down;</w:t>
      </w:r>
    </w:p>
    <w:p w14:paraId="01772BB1"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Ancillary Service Resource Responsibility for Reg-Up and Reg-Down;</w:t>
      </w:r>
    </w:p>
    <w:p w14:paraId="53D3CE83" w14:textId="77777777" w:rsidR="00D65BD4" w:rsidRPr="00D65BD4" w:rsidRDefault="00D65BD4" w:rsidP="00D65BD4">
      <w:pPr>
        <w:spacing w:after="240"/>
        <w:ind w:left="1440" w:hanging="720"/>
        <w:rPr>
          <w:rFonts w:eastAsia="SimSun"/>
          <w:szCs w:val="20"/>
        </w:rPr>
      </w:pPr>
      <w:r w:rsidRPr="00D65BD4">
        <w:rPr>
          <w:rFonts w:eastAsia="SimSun"/>
          <w:szCs w:val="20"/>
        </w:rPr>
        <w:t>(j)</w:t>
      </w:r>
      <w:r w:rsidRPr="00D65BD4">
        <w:rPr>
          <w:rFonts w:eastAsia="SimSun"/>
          <w:szCs w:val="20"/>
        </w:rPr>
        <w:tab/>
        <w:t>Deployed Reg-Up and Reg-Down;</w:t>
      </w:r>
    </w:p>
    <w:p w14:paraId="7FA64DAE" w14:textId="77777777" w:rsidR="00D65BD4" w:rsidRPr="00D65BD4" w:rsidRDefault="00D65BD4" w:rsidP="00D65BD4">
      <w:pPr>
        <w:spacing w:after="240"/>
        <w:ind w:left="1440" w:hanging="720"/>
        <w:rPr>
          <w:rFonts w:eastAsia="SimSun"/>
          <w:szCs w:val="20"/>
        </w:rPr>
      </w:pPr>
      <w:r w:rsidRPr="00D65BD4">
        <w:rPr>
          <w:rFonts w:eastAsia="SimSun"/>
          <w:szCs w:val="20"/>
        </w:rPr>
        <w:t>(k)</w:t>
      </w:r>
      <w:r w:rsidRPr="00D65BD4">
        <w:rPr>
          <w:rFonts w:eastAsia="SimSun"/>
          <w:szCs w:val="20"/>
        </w:rPr>
        <w:tab/>
        <w:t>Available capacity:</w:t>
      </w:r>
    </w:p>
    <w:p w14:paraId="29FF0C91" w14:textId="77777777" w:rsidR="00D65BD4" w:rsidRPr="00D65BD4" w:rsidRDefault="00D65BD4" w:rsidP="00D65BD4">
      <w:pPr>
        <w:spacing w:after="240"/>
        <w:ind w:left="2160" w:hanging="720"/>
        <w:rPr>
          <w:rFonts w:eastAsia="SimSun"/>
          <w:szCs w:val="20"/>
        </w:rPr>
      </w:pPr>
      <w:r w:rsidRPr="00D65BD4">
        <w:rPr>
          <w:rFonts w:eastAsia="SimSun"/>
          <w:szCs w:val="20"/>
        </w:rPr>
        <w:t>(i)</w:t>
      </w:r>
      <w:r w:rsidRPr="00D65BD4">
        <w:rPr>
          <w:rFonts w:eastAsia="SimSun"/>
          <w:szCs w:val="20"/>
        </w:rPr>
        <w:tab/>
        <w:t>With Energy Offer Curves in the ERCOT System that can be used to increase Generation Resource Base Points in SCED;</w:t>
      </w:r>
    </w:p>
    <w:p w14:paraId="3891CFFF" w14:textId="77777777" w:rsidR="00D65BD4" w:rsidRPr="00D65BD4" w:rsidRDefault="00D65BD4" w:rsidP="00D65BD4">
      <w:pPr>
        <w:spacing w:after="240"/>
        <w:ind w:left="2160" w:hanging="720"/>
        <w:rPr>
          <w:rFonts w:eastAsia="SimSun"/>
          <w:szCs w:val="20"/>
        </w:rPr>
      </w:pPr>
      <w:r w:rsidRPr="00D65BD4">
        <w:rPr>
          <w:rFonts w:eastAsia="SimSun"/>
          <w:szCs w:val="20"/>
        </w:rPr>
        <w:t>(ii)</w:t>
      </w:r>
      <w:r w:rsidRPr="00D65BD4">
        <w:rPr>
          <w:rFonts w:eastAsia="SimSun"/>
          <w:szCs w:val="20"/>
        </w:rPr>
        <w:tab/>
        <w:t xml:space="preserve">With Energy Offer Curves in the ERCOT System that can be used to decrease Generation Resource Base Points in SCED; </w:t>
      </w:r>
    </w:p>
    <w:p w14:paraId="4CE541C0" w14:textId="77777777" w:rsidR="00D65BD4" w:rsidRPr="00D65BD4" w:rsidRDefault="00D65BD4" w:rsidP="00D65BD4">
      <w:pPr>
        <w:spacing w:after="240"/>
        <w:ind w:left="2160" w:hanging="720"/>
        <w:rPr>
          <w:rFonts w:eastAsia="SimSun"/>
          <w:szCs w:val="20"/>
        </w:rPr>
      </w:pPr>
      <w:r w:rsidRPr="00D65BD4">
        <w:rPr>
          <w:rFonts w:eastAsia="SimSun"/>
          <w:szCs w:val="20"/>
        </w:rPr>
        <w:t>(iii)</w:t>
      </w:r>
      <w:r w:rsidRPr="00D65BD4">
        <w:rPr>
          <w:rFonts w:eastAsia="SimSun"/>
          <w:szCs w:val="20"/>
        </w:rPr>
        <w:tab/>
        <w:t xml:space="preserve">Without Energy Offer Curves in the ERCOT System that can be used to increase Generation Resource Base Points in SCED; </w:t>
      </w:r>
    </w:p>
    <w:p w14:paraId="121853F8" w14:textId="77777777" w:rsidR="00D65BD4" w:rsidRPr="00D65BD4" w:rsidRDefault="00D65BD4" w:rsidP="00D65BD4">
      <w:pPr>
        <w:spacing w:after="240"/>
        <w:ind w:left="2160" w:hanging="720"/>
        <w:rPr>
          <w:rFonts w:eastAsia="SimSun"/>
          <w:szCs w:val="20"/>
        </w:rPr>
      </w:pPr>
      <w:r w:rsidRPr="00D65BD4">
        <w:rPr>
          <w:rFonts w:eastAsia="SimSun"/>
          <w:szCs w:val="20"/>
        </w:rPr>
        <w:t>(iv)</w:t>
      </w:r>
      <w:r w:rsidRPr="00D65BD4">
        <w:rPr>
          <w:rFonts w:eastAsia="SimSun"/>
          <w:szCs w:val="20"/>
        </w:rPr>
        <w:tab/>
        <w:t xml:space="preserve">Without Energy Offer Curves in the ERCOT System that can be used to decrease Generation Resource Base Points in SCED; </w:t>
      </w:r>
    </w:p>
    <w:p w14:paraId="4A5A162D" w14:textId="77777777" w:rsidR="00D65BD4" w:rsidRPr="00D65BD4" w:rsidRDefault="00D65BD4" w:rsidP="00D65BD4">
      <w:pPr>
        <w:spacing w:after="240"/>
        <w:ind w:left="2160" w:hanging="720"/>
        <w:rPr>
          <w:rFonts w:eastAsia="SimSun"/>
          <w:szCs w:val="20"/>
        </w:rPr>
      </w:pPr>
      <w:r w:rsidRPr="00D65BD4">
        <w:rPr>
          <w:rFonts w:eastAsia="SimSun"/>
          <w:szCs w:val="20"/>
        </w:rPr>
        <w:t>(v)</w:t>
      </w:r>
      <w:r w:rsidRPr="00D65BD4">
        <w:rPr>
          <w:rFonts w:eastAsia="SimSun"/>
          <w:szCs w:val="20"/>
        </w:rPr>
        <w:tab/>
        <w:t>With RTM Energy Bid curves from available Controllable Load Resources in the ERCOT System that can be used to decrease Base Points (energy consumption) in SCED;</w:t>
      </w:r>
    </w:p>
    <w:p w14:paraId="7D11A851" w14:textId="77777777" w:rsidR="00D65BD4" w:rsidRPr="00D65BD4" w:rsidRDefault="00D65BD4" w:rsidP="00D65BD4">
      <w:pPr>
        <w:spacing w:after="240"/>
        <w:ind w:left="2160" w:hanging="720"/>
        <w:rPr>
          <w:rFonts w:eastAsia="SimSun"/>
          <w:szCs w:val="20"/>
        </w:rPr>
      </w:pPr>
      <w:r w:rsidRPr="00D65BD4">
        <w:rPr>
          <w:rFonts w:eastAsia="SimSun"/>
          <w:szCs w:val="20"/>
        </w:rPr>
        <w:t>(vi)</w:t>
      </w:r>
      <w:r w:rsidRPr="00D65BD4">
        <w:rPr>
          <w:rFonts w:eastAsia="SimSun"/>
          <w:szCs w:val="20"/>
        </w:rPr>
        <w:tab/>
        <w:t xml:space="preserve">With RTM Energy Bid curves from available Controllable Load Resources in the ERCOT System that can be used to increase Base Points (energy consumption) in SCED; </w:t>
      </w:r>
    </w:p>
    <w:p w14:paraId="297321D0" w14:textId="77777777" w:rsidR="00D65BD4" w:rsidRPr="00D65BD4" w:rsidRDefault="00D65BD4" w:rsidP="00D65BD4">
      <w:pPr>
        <w:spacing w:after="240"/>
        <w:ind w:left="2160" w:hanging="720"/>
        <w:rPr>
          <w:rFonts w:eastAsia="SimSun"/>
          <w:szCs w:val="20"/>
        </w:rPr>
      </w:pPr>
      <w:r w:rsidRPr="00D65BD4">
        <w:rPr>
          <w:rFonts w:eastAsia="SimSun"/>
          <w:szCs w:val="20"/>
        </w:rPr>
        <w:t>(vii)</w:t>
      </w:r>
      <w:r w:rsidRPr="00D65BD4">
        <w:rPr>
          <w:rFonts w:eastAsia="SimSun"/>
          <w:szCs w:val="20"/>
        </w:rPr>
        <w:tab/>
        <w:t xml:space="preserve">From Resources participating in SCED plus the Reg-Up, ECRS, and RRS from Load Resources </w:t>
      </w:r>
      <w:r w:rsidRPr="00D65BD4">
        <w:rPr>
          <w:rFonts w:eastAsia="SimSun"/>
          <w:bCs/>
          <w:szCs w:val="20"/>
        </w:rPr>
        <w:t>and the Net Power Consumption minus the Low Power Consumption from Load Resources with a validated Real-Time RRS and ECRS Schedule</w:t>
      </w:r>
      <w:r w:rsidRPr="00D65BD4">
        <w:rPr>
          <w:rFonts w:eastAsia="SimSun"/>
          <w:szCs w:val="20"/>
        </w:rPr>
        <w:t>;</w:t>
      </w:r>
    </w:p>
    <w:p w14:paraId="40E5021A" w14:textId="77777777" w:rsidR="00D65BD4" w:rsidRPr="00D65BD4" w:rsidRDefault="00D65BD4" w:rsidP="00D65BD4">
      <w:pPr>
        <w:spacing w:after="240"/>
        <w:ind w:left="2160" w:hanging="720"/>
        <w:rPr>
          <w:rFonts w:eastAsia="SimSun"/>
          <w:szCs w:val="20"/>
        </w:rPr>
      </w:pPr>
      <w:r w:rsidRPr="00D65BD4">
        <w:rPr>
          <w:rFonts w:eastAsia="SimSun"/>
          <w:szCs w:val="20"/>
        </w:rPr>
        <w:t>(viii)</w:t>
      </w:r>
      <w:r w:rsidRPr="00D65BD4">
        <w:rPr>
          <w:rFonts w:eastAsia="SimSun"/>
          <w:szCs w:val="20"/>
        </w:rPr>
        <w:tab/>
        <w:t>From Resources included in item (vii) above plus reserves from Resources that could be made available to SCED in 30 minutes;</w:t>
      </w:r>
    </w:p>
    <w:p w14:paraId="2C8E7B9C" w14:textId="77777777" w:rsidR="00D65BD4" w:rsidRPr="00D65BD4" w:rsidRDefault="00D65BD4" w:rsidP="00D65BD4">
      <w:pPr>
        <w:spacing w:after="240"/>
        <w:ind w:left="2160" w:hanging="720"/>
        <w:rPr>
          <w:rFonts w:eastAsia="SimSun"/>
          <w:szCs w:val="20"/>
        </w:rPr>
      </w:pPr>
      <w:r w:rsidRPr="00D65BD4">
        <w:rPr>
          <w:rFonts w:eastAsia="SimSun"/>
          <w:szCs w:val="20"/>
        </w:rPr>
        <w:t>(ix)</w:t>
      </w:r>
      <w:r w:rsidRPr="00D65BD4">
        <w:rPr>
          <w:rFonts w:eastAsia="SimSun"/>
          <w:szCs w:val="20"/>
        </w:rPr>
        <w:tab/>
        <w:t>In the ERCOT System that can be used to increase Generation Resource Base Points in the next five minutes in SCED; and</w:t>
      </w:r>
    </w:p>
    <w:p w14:paraId="7128D32E" w14:textId="77777777" w:rsidR="00D65BD4" w:rsidRPr="00D65BD4" w:rsidRDefault="00D65BD4" w:rsidP="00D65BD4">
      <w:pPr>
        <w:spacing w:after="240"/>
        <w:ind w:left="2160" w:hanging="720"/>
        <w:rPr>
          <w:rFonts w:eastAsia="SimSun"/>
          <w:szCs w:val="20"/>
        </w:rPr>
      </w:pPr>
      <w:r w:rsidRPr="00D65BD4">
        <w:rPr>
          <w:rFonts w:eastAsia="SimSun"/>
          <w:szCs w:val="20"/>
        </w:rPr>
        <w:t>(x)</w:t>
      </w:r>
      <w:r w:rsidRPr="00D65BD4">
        <w:rPr>
          <w:rFonts w:eastAsia="SimSun"/>
          <w:szCs w:val="20"/>
        </w:rPr>
        <w:tab/>
        <w:t>In the ERCOT System that can be used to decrease Generation Resource Base Points in the next five minutes in SCED;</w:t>
      </w:r>
    </w:p>
    <w:p w14:paraId="463A7ECD" w14:textId="77777777" w:rsidR="00D65BD4" w:rsidRPr="00D65BD4" w:rsidRDefault="00D65BD4" w:rsidP="00D65BD4">
      <w:pPr>
        <w:spacing w:after="240"/>
        <w:ind w:left="1440" w:hanging="720"/>
        <w:rPr>
          <w:rFonts w:eastAsia="SimSun"/>
          <w:szCs w:val="20"/>
        </w:rPr>
      </w:pPr>
      <w:r w:rsidRPr="00D65BD4">
        <w:rPr>
          <w:rFonts w:eastAsia="SimSun"/>
          <w:szCs w:val="20"/>
        </w:rPr>
        <w:t>(l)</w:t>
      </w:r>
      <w:r w:rsidRPr="00D65BD4">
        <w:rPr>
          <w:rFonts w:eastAsia="SimSun"/>
          <w:szCs w:val="20"/>
        </w:rPr>
        <w:tab/>
        <w:t>Aggregate telemetered HSL capacity for Resources with a telemetered Resource Status of EMR;</w:t>
      </w:r>
    </w:p>
    <w:p w14:paraId="4D1F5850" w14:textId="77777777" w:rsidR="00D65BD4" w:rsidRPr="00D65BD4" w:rsidRDefault="00D65BD4" w:rsidP="00D65BD4">
      <w:pPr>
        <w:spacing w:after="240"/>
        <w:ind w:left="1440" w:hanging="720"/>
        <w:rPr>
          <w:rFonts w:eastAsia="SimSun"/>
          <w:szCs w:val="20"/>
        </w:rPr>
      </w:pPr>
      <w:r w:rsidRPr="00D65BD4">
        <w:rPr>
          <w:rFonts w:eastAsia="SimSun"/>
          <w:szCs w:val="20"/>
        </w:rPr>
        <w:t>(m)</w:t>
      </w:r>
      <w:r w:rsidRPr="00D65BD4">
        <w:rPr>
          <w:rFonts w:eastAsia="SimSun"/>
          <w:szCs w:val="20"/>
        </w:rPr>
        <w:tab/>
        <w:t>Aggregate telemetered HSL capacity for Resources with a telemetered Resource Status of OUT;</w:t>
      </w:r>
    </w:p>
    <w:p w14:paraId="468BC6BC"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(n)</w:t>
      </w:r>
      <w:r w:rsidRPr="00D65BD4">
        <w:rPr>
          <w:rFonts w:eastAsia="SimSun"/>
          <w:szCs w:val="20"/>
        </w:rPr>
        <w:tab/>
        <w:t>Aggregate net telemetered consumption for Resources with a telemetered Resource Status of OUTL; and</w:t>
      </w:r>
    </w:p>
    <w:p w14:paraId="7B53F3AF" w14:textId="77777777" w:rsidR="00D65BD4" w:rsidRPr="00D65BD4" w:rsidRDefault="00D65BD4" w:rsidP="00D65BD4">
      <w:pPr>
        <w:spacing w:after="240"/>
        <w:ind w:left="1440" w:hanging="720"/>
        <w:rPr>
          <w:rFonts w:eastAsia="SimSun"/>
          <w:szCs w:val="20"/>
        </w:rPr>
      </w:pPr>
      <w:r w:rsidRPr="00D65BD4">
        <w:rPr>
          <w:rFonts w:eastAsia="SimSun"/>
          <w:szCs w:val="20"/>
        </w:rPr>
        <w:t>(o)</w:t>
      </w:r>
      <w:r w:rsidRPr="00D65BD4">
        <w:rPr>
          <w:rFonts w:eastAsia="SimSun"/>
          <w:szCs w:val="20"/>
        </w:rPr>
        <w:tab/>
        <w:t>The ERCOT-wide PRC calculated as follows:</w:t>
      </w:r>
    </w:p>
    <w:p w14:paraId="5EB87529" w14:textId="77777777" w:rsidR="00D65BD4" w:rsidRPr="00D65BD4" w:rsidRDefault="00D65BD4" w:rsidP="00D65BD4">
      <w:pPr>
        <w:rPr>
          <w:rFonts w:eastAsia="SimSun"/>
          <w:b/>
          <w:position w:val="30"/>
          <w:sz w:val="20"/>
        </w:rPr>
      </w:pPr>
    </w:p>
    <w:p w14:paraId="65739802" w14:textId="20F59227" w:rsidR="00D65BD4" w:rsidRPr="00D65BD4" w:rsidRDefault="00D65BD4" w:rsidP="00D65BD4">
      <w:pPr>
        <w:spacing w:after="240"/>
        <w:rPr>
          <w:rFonts w:eastAsia="SimSun"/>
          <w:b/>
          <w:position w:val="30"/>
          <w:sz w:val="20"/>
        </w:rPr>
      </w:pPr>
      <w:r w:rsidRPr="00D65BD4">
        <w:rPr>
          <w:rFonts w:eastAsia="SimSun"/>
          <w:b/>
          <w:noProof/>
          <w:position w:val="30"/>
          <w:sz w:val="20"/>
        </w:rPr>
        <w:drawing>
          <wp:anchor distT="0" distB="0" distL="114300" distR="114300" simplePos="0" relativeHeight="251679744" behindDoc="0" locked="0" layoutInCell="1" allowOverlap="1" wp14:anchorId="69BC0DD4" wp14:editId="47E7C175">
            <wp:simplePos x="0" y="0"/>
            <wp:positionH relativeFrom="column">
              <wp:posOffset>497205</wp:posOffset>
            </wp:positionH>
            <wp:positionV relativeFrom="paragraph">
              <wp:posOffset>-351790</wp:posOffset>
            </wp:positionV>
            <wp:extent cx="860425" cy="1395730"/>
            <wp:effectExtent l="0" t="0" r="0" b="0"/>
            <wp:wrapNone/>
            <wp:docPr id="198899506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5BD4">
        <w:rPr>
          <w:rFonts w:eastAsia="SimSun"/>
          <w:b/>
          <w:position w:val="30"/>
          <w:sz w:val="20"/>
        </w:rPr>
        <w:t>PRC</w:t>
      </w:r>
      <w:r w:rsidRPr="00D65BD4">
        <w:rPr>
          <w:rFonts w:eastAsia="SimSun"/>
          <w:b/>
          <w:position w:val="30"/>
          <w:sz w:val="20"/>
          <w:vertAlign w:val="subscript"/>
        </w:rPr>
        <w:t>1</w:t>
      </w:r>
      <w:r w:rsidRPr="00D65BD4">
        <w:rPr>
          <w:rFonts w:eastAsia="SimSun"/>
          <w:b/>
          <w:position w:val="30"/>
          <w:sz w:val="20"/>
        </w:rPr>
        <w:t xml:space="preserve"> =</w:t>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t>Min(Max((RDF*(HSL-NFRC) – Actual Net Telemetered Output)</w:t>
      </w:r>
      <w:r w:rsidRPr="00D65BD4">
        <w:rPr>
          <w:rFonts w:eastAsia="SimSun"/>
          <w:b/>
          <w:position w:val="30"/>
          <w:sz w:val="20"/>
          <w:vertAlign w:val="subscript"/>
        </w:rPr>
        <w:t>i</w:t>
      </w:r>
      <w:r w:rsidRPr="00D65BD4">
        <w:rPr>
          <w:rFonts w:eastAsia="SimSun"/>
          <w:b/>
          <w:position w:val="30"/>
          <w:sz w:val="20"/>
        </w:rPr>
        <w:t xml:space="preserve"> , 0.0) , </w:t>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t>0.2*RDF*(HSL-NFRC)</w:t>
      </w:r>
      <w:r w:rsidRPr="00D65BD4">
        <w:rPr>
          <w:rFonts w:eastAsia="SimSun"/>
          <w:b/>
          <w:position w:val="30"/>
          <w:sz w:val="20"/>
          <w:vertAlign w:val="subscript"/>
        </w:rPr>
        <w:t>i</w:t>
      </w:r>
      <w:r w:rsidRPr="00D65BD4">
        <w:rPr>
          <w:rFonts w:eastAsia="SimSun"/>
          <w:b/>
          <w:position w:val="30"/>
          <w:sz w:val="20"/>
        </w:rPr>
        <w:t>),</w:t>
      </w:r>
    </w:p>
    <w:p w14:paraId="1E9B7712" w14:textId="77777777" w:rsidR="00D65BD4" w:rsidRPr="00D65BD4" w:rsidRDefault="00D65BD4" w:rsidP="00D65BD4">
      <w:pPr>
        <w:ind w:right="-1080"/>
        <w:rPr>
          <w:rFonts w:eastAsia="SimSun"/>
        </w:rPr>
      </w:pPr>
    </w:p>
    <w:p w14:paraId="4D33A80F" w14:textId="77777777" w:rsidR="00D65BD4" w:rsidRPr="00D65BD4" w:rsidRDefault="00D65BD4" w:rsidP="00D65BD4">
      <w:pPr>
        <w:ind w:right="-1080"/>
        <w:rPr>
          <w:rFonts w:eastAsia="SimSun"/>
        </w:rPr>
      </w:pPr>
    </w:p>
    <w:p w14:paraId="51C31BF8" w14:textId="77777777" w:rsidR="00D65BD4" w:rsidRPr="00D65BD4" w:rsidRDefault="00D65BD4" w:rsidP="00D65BD4">
      <w:pPr>
        <w:ind w:right="-1080"/>
        <w:rPr>
          <w:rFonts w:eastAsia="SimSun"/>
        </w:rPr>
      </w:pPr>
      <w:r w:rsidRPr="00D65BD4">
        <w:rPr>
          <w:rFonts w:eastAsia="SimSun"/>
        </w:rPr>
        <w:t xml:space="preserve">where the included On-Line Generation Resources do not include WGRs, nuclear </w:t>
      </w:r>
      <w:proofErr w:type="gramStart"/>
      <w:r w:rsidRPr="00D65BD4">
        <w:rPr>
          <w:rFonts w:eastAsia="SimSun"/>
        </w:rPr>
        <w:t>Generation</w:t>
      </w:r>
      <w:proofErr w:type="gramEnd"/>
    </w:p>
    <w:p w14:paraId="4514CEBD" w14:textId="77777777" w:rsidR="00D65BD4" w:rsidRPr="00D65BD4" w:rsidRDefault="00D65BD4" w:rsidP="00D65BD4">
      <w:pPr>
        <w:ind w:right="-1080"/>
        <w:rPr>
          <w:rFonts w:eastAsia="SimSun"/>
        </w:rPr>
      </w:pPr>
      <w:r w:rsidRPr="00D65BD4">
        <w:rPr>
          <w:rFonts w:eastAsia="SimSun"/>
        </w:rPr>
        <w:t xml:space="preserve">Resources, or Generation Resources with an output less than or equal to 95% of telemetered LSL or </w:t>
      </w:r>
    </w:p>
    <w:p w14:paraId="4A4BF3BD" w14:textId="77777777" w:rsidR="00D65BD4" w:rsidRPr="00D65BD4" w:rsidRDefault="00D65BD4" w:rsidP="00D65BD4">
      <w:pPr>
        <w:ind w:right="-1080"/>
        <w:rPr>
          <w:rFonts w:eastAsia="SimSun"/>
        </w:rPr>
      </w:pPr>
      <w:r w:rsidRPr="00D65BD4">
        <w:rPr>
          <w:rFonts w:eastAsia="SimSun"/>
        </w:rPr>
        <w:t>with a telemetered status of ONTEST, ONHOLD, STARTUP, or SHUTDOWN.</w:t>
      </w:r>
    </w:p>
    <w:p w14:paraId="5ED273A6" w14:textId="77777777" w:rsidR="00D65BD4" w:rsidRPr="00D65BD4" w:rsidRDefault="00D65BD4" w:rsidP="00D65BD4">
      <w:pPr>
        <w:ind w:right="-1080"/>
        <w:rPr>
          <w:rFonts w:eastAsia="SimSun"/>
        </w:rPr>
      </w:pPr>
    </w:p>
    <w:p w14:paraId="4AAB86EA" w14:textId="77777777" w:rsidR="00D65BD4" w:rsidRPr="00D65BD4" w:rsidRDefault="00D65BD4" w:rsidP="00D65BD4">
      <w:pPr>
        <w:ind w:right="-1080"/>
        <w:rPr>
          <w:rFonts w:eastAsia="SimSun"/>
        </w:rPr>
      </w:pPr>
    </w:p>
    <w:p w14:paraId="31639028" w14:textId="77777777" w:rsidR="00D65BD4" w:rsidRPr="00D65BD4" w:rsidRDefault="00D65BD4" w:rsidP="00D65BD4">
      <w:pPr>
        <w:rPr>
          <w:rFonts w:eastAsia="SimSun"/>
          <w:b/>
          <w:position w:val="30"/>
          <w:sz w:val="20"/>
        </w:rPr>
      </w:pPr>
    </w:p>
    <w:p w14:paraId="539E1D81" w14:textId="77777777" w:rsidR="00D65BD4" w:rsidRPr="00D65BD4" w:rsidRDefault="00D65BD4" w:rsidP="00D65BD4">
      <w:pPr>
        <w:rPr>
          <w:rFonts w:eastAsia="SimSun"/>
          <w:b/>
          <w:position w:val="30"/>
          <w:sz w:val="20"/>
        </w:rPr>
      </w:pPr>
      <w:r w:rsidRPr="00D65BD4">
        <w:rPr>
          <w:rFonts w:eastAsia="SimSun"/>
          <w:noProof/>
        </w:rPr>
        <mc:AlternateContent>
          <mc:Choice Requires="wpc">
            <w:drawing>
              <wp:anchor distT="0" distB="0" distL="114300" distR="114300" simplePos="0" relativeHeight="251672576" behindDoc="0" locked="0" layoutInCell="1" allowOverlap="1" wp14:anchorId="0D21CCDE" wp14:editId="64BD26DB">
                <wp:simplePos x="0" y="0"/>
                <wp:positionH relativeFrom="column">
                  <wp:posOffset>507357</wp:posOffset>
                </wp:positionH>
                <wp:positionV relativeFrom="paragraph">
                  <wp:posOffset>-309245</wp:posOffset>
                </wp:positionV>
                <wp:extent cx="761365" cy="1394460"/>
                <wp:effectExtent l="0" t="0" r="0" b="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EC4EC" w14:textId="77777777" w:rsidR="00D65BD4" w:rsidRDefault="00D65BD4" w:rsidP="00D65BD4">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55C23"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C92B7" w14:textId="77777777" w:rsidR="00D65BD4" w:rsidRDefault="00D65BD4" w:rsidP="00D65BD4">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554D1" w14:textId="77777777" w:rsidR="00D65BD4" w:rsidRDefault="00D65BD4" w:rsidP="00D65BD4">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3A3B5" w14:textId="77777777" w:rsidR="00D65BD4" w:rsidRDefault="00D65BD4" w:rsidP="00D65BD4">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BF8B2" w14:textId="77777777" w:rsidR="00D65BD4" w:rsidRDefault="00D65BD4" w:rsidP="00D65BD4">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0A95E" w14:textId="77777777" w:rsidR="00D65BD4" w:rsidRDefault="00D65BD4" w:rsidP="00D65BD4">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E70C9" w14:textId="77777777" w:rsidR="00D65BD4" w:rsidRDefault="00D65BD4" w:rsidP="00D65BD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21CCDE" id="Canvas 2497" o:spid="_x0000_s1030" editas="canvas" style="position:absolute;margin-left:39.95pt;margin-top:-24.35pt;width:59.95pt;height:109.8pt;z-index:25167257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IKIInQ5AwAAjxMAAA4AAAAAAAAAAAAAAAAALgIAAGRycy9lMm9Eb2MueG1sUEsB&#10;Ai0AFAAGAAgAAAAhAAwYi0jgAAAACgEAAA8AAAAAAAAAAAAAAAAAkwUAAGRycy9kb3ducmV2Lnht&#10;bFBLBQYAAAAABAAEAPMAAACgBgAAAAA=&#10;">
                <v:shape id="_x0000_s1031" type="#_x0000_t75" style="position:absolute;width:7613;height:13944;visibility:visible;mso-wrap-style:square">
                  <v:fill o:detectmouseclick="t"/>
                  <v:path o:connecttype="none"/>
                </v:shape>
                <v:rect id="Rectangle 107" o:spid="_x0000_s103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267EC4EC" w14:textId="77777777" w:rsidR="00D65BD4" w:rsidRDefault="00D65BD4" w:rsidP="00D65BD4">
                        <w:r>
                          <w:rPr>
                            <w:rFonts w:ascii="Symbol" w:hAnsi="Symbol" w:cs="Symbol"/>
                            <w:color w:val="000000"/>
                            <w:sz w:val="32"/>
                            <w:szCs w:val="32"/>
                          </w:rPr>
                          <w:t></w:t>
                        </w:r>
                      </w:p>
                    </w:txbxContent>
                  </v:textbox>
                </v:rect>
                <v:rect id="Rectangle 108" o:spid="_x0000_s103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68555C23" w14:textId="77777777" w:rsidR="00D65BD4" w:rsidRDefault="00D65BD4" w:rsidP="00D65BD4">
                        <w:r>
                          <w:rPr>
                            <w:rFonts w:ascii="Symbol" w:hAnsi="Symbol" w:cs="Symbol"/>
                            <w:color w:val="000000"/>
                          </w:rPr>
                          <w:t></w:t>
                        </w:r>
                      </w:p>
                    </w:txbxContent>
                  </v:textbox>
                </v:rect>
                <v:rect id="Rectangle 109" o:spid="_x0000_s103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DBC92B7" w14:textId="77777777" w:rsidR="00D65BD4" w:rsidRDefault="00D65BD4" w:rsidP="00D65BD4">
                        <w:r>
                          <w:rPr>
                            <w:b/>
                            <w:bCs/>
                            <w:i/>
                            <w:iCs/>
                            <w:color w:val="000000"/>
                          </w:rPr>
                          <w:t>WGRs</w:t>
                        </w:r>
                      </w:p>
                    </w:txbxContent>
                  </v:textbox>
                </v:rect>
                <v:rect id="Rectangle 110" o:spid="_x0000_s103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365554D1" w14:textId="77777777" w:rsidR="00D65BD4" w:rsidRDefault="00D65BD4" w:rsidP="00D65BD4">
                        <w:r>
                          <w:rPr>
                            <w:b/>
                            <w:bCs/>
                            <w:i/>
                            <w:iCs/>
                            <w:color w:val="000000"/>
                          </w:rPr>
                          <w:t>online</w:t>
                        </w:r>
                      </w:p>
                    </w:txbxContent>
                  </v:textbox>
                </v:rect>
                <v:rect id="Rectangle 111" o:spid="_x0000_s103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02A3A3B5" w14:textId="77777777" w:rsidR="00D65BD4" w:rsidRDefault="00D65BD4" w:rsidP="00D65BD4">
                        <w:r>
                          <w:rPr>
                            <w:b/>
                            <w:bCs/>
                            <w:i/>
                            <w:iCs/>
                            <w:color w:val="000000"/>
                          </w:rPr>
                          <w:t>All</w:t>
                        </w:r>
                      </w:p>
                    </w:txbxContent>
                  </v:textbox>
                </v:rect>
                <v:rect id="Rectangle 112" o:spid="_x0000_s103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5ACBF8B2" w14:textId="77777777" w:rsidR="00D65BD4" w:rsidRDefault="00D65BD4" w:rsidP="00D65BD4">
                        <w:r>
                          <w:rPr>
                            <w:b/>
                            <w:bCs/>
                            <w:i/>
                            <w:iCs/>
                            <w:color w:val="000000"/>
                          </w:rPr>
                          <w:t>WGR</w:t>
                        </w:r>
                      </w:p>
                    </w:txbxContent>
                  </v:textbox>
                </v:rect>
                <v:rect id="Rectangle 113" o:spid="_x0000_s103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5E10A95E" w14:textId="77777777" w:rsidR="00D65BD4" w:rsidRDefault="00D65BD4" w:rsidP="00D65BD4">
                        <w:r>
                          <w:rPr>
                            <w:b/>
                            <w:bCs/>
                            <w:i/>
                            <w:iCs/>
                            <w:color w:val="000000"/>
                          </w:rPr>
                          <w:t>online</w:t>
                        </w:r>
                      </w:p>
                    </w:txbxContent>
                  </v:textbox>
                </v:rect>
                <v:rect id="Rectangle 114" o:spid="_x0000_s103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403E70C9" w14:textId="77777777" w:rsidR="00D65BD4" w:rsidRDefault="00D65BD4" w:rsidP="00D65BD4">
                        <w:r>
                          <w:rPr>
                            <w:b/>
                            <w:bCs/>
                            <w:i/>
                            <w:iCs/>
                            <w:color w:val="000000"/>
                          </w:rPr>
                          <w:t>i</w:t>
                        </w:r>
                      </w:p>
                    </w:txbxContent>
                  </v:textbox>
                </v:rect>
              </v:group>
            </w:pict>
          </mc:Fallback>
        </mc:AlternateContent>
      </w:r>
    </w:p>
    <w:p w14:paraId="73DEC8EF" w14:textId="77777777" w:rsidR="00D65BD4" w:rsidRPr="00D65BD4" w:rsidRDefault="00D65BD4" w:rsidP="00D65BD4">
      <w:pPr>
        <w:rPr>
          <w:rFonts w:eastAsia="SimSun"/>
          <w:b/>
          <w:position w:val="30"/>
          <w:sz w:val="20"/>
        </w:rPr>
      </w:pPr>
      <w:r w:rsidRPr="00D65BD4">
        <w:rPr>
          <w:rFonts w:eastAsia="SimSun"/>
          <w:b/>
          <w:position w:val="30"/>
          <w:sz w:val="20"/>
        </w:rPr>
        <w:t>PRC</w:t>
      </w:r>
      <w:r w:rsidRPr="00D65BD4">
        <w:rPr>
          <w:rFonts w:eastAsia="SimSun"/>
          <w:b/>
          <w:position w:val="30"/>
          <w:sz w:val="20"/>
          <w:vertAlign w:val="subscript"/>
        </w:rPr>
        <w:t>2</w:t>
      </w:r>
      <w:r w:rsidRPr="00D65BD4">
        <w:rPr>
          <w:rFonts w:eastAsia="SimSun"/>
          <w:b/>
          <w:position w:val="30"/>
          <w:sz w:val="20"/>
        </w:rPr>
        <w:t xml:space="preserve"> =</w:t>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t>Min(Max((RDF</w:t>
      </w:r>
      <w:r w:rsidRPr="00D65BD4">
        <w:rPr>
          <w:rFonts w:eastAsia="SimSun"/>
          <w:b/>
          <w:position w:val="30"/>
          <w:sz w:val="20"/>
          <w:vertAlign w:val="subscript"/>
        </w:rPr>
        <w:t>W</w:t>
      </w:r>
      <w:r w:rsidRPr="00D65BD4">
        <w:rPr>
          <w:rFonts w:eastAsia="SimSun"/>
          <w:b/>
          <w:position w:val="30"/>
          <w:sz w:val="20"/>
        </w:rPr>
        <w:t>*HSL – Actual Net Telemetered Output)</w:t>
      </w:r>
      <w:r w:rsidRPr="00D65BD4">
        <w:rPr>
          <w:rFonts w:eastAsia="SimSun"/>
          <w:b/>
          <w:position w:val="30"/>
          <w:sz w:val="20"/>
          <w:vertAlign w:val="subscript"/>
        </w:rPr>
        <w:t>i</w:t>
      </w:r>
      <w:r w:rsidRPr="00D65BD4">
        <w:rPr>
          <w:rFonts w:eastAsia="SimSun"/>
          <w:b/>
          <w:position w:val="30"/>
          <w:sz w:val="20"/>
        </w:rPr>
        <w:t xml:space="preserve"> , 0.0) , 0.2*RDF</w:t>
      </w:r>
      <w:r w:rsidRPr="00D65BD4">
        <w:rPr>
          <w:rFonts w:eastAsia="SimSun"/>
          <w:b/>
          <w:position w:val="30"/>
          <w:sz w:val="20"/>
          <w:vertAlign w:val="subscript"/>
        </w:rPr>
        <w:t>W</w:t>
      </w:r>
      <w:r w:rsidRPr="00D65BD4">
        <w:rPr>
          <w:rFonts w:eastAsia="SimSun"/>
          <w:b/>
          <w:position w:val="30"/>
          <w:sz w:val="20"/>
        </w:rPr>
        <w:t>*</w:t>
      </w:r>
      <w:proofErr w:type="spellStart"/>
      <w:r w:rsidRPr="00D65BD4">
        <w:rPr>
          <w:rFonts w:eastAsia="SimSun"/>
          <w:b/>
          <w:position w:val="30"/>
          <w:sz w:val="20"/>
        </w:rPr>
        <w:t>HSL</w:t>
      </w:r>
      <w:r w:rsidRPr="00D65BD4">
        <w:rPr>
          <w:rFonts w:eastAsia="SimSun"/>
          <w:b/>
          <w:position w:val="30"/>
          <w:sz w:val="20"/>
          <w:vertAlign w:val="subscript"/>
        </w:rPr>
        <w:t>i</w:t>
      </w:r>
      <w:proofErr w:type="spellEnd"/>
      <w:r w:rsidRPr="00D65BD4">
        <w:rPr>
          <w:rFonts w:eastAsia="SimSun"/>
          <w:b/>
          <w:position w:val="30"/>
          <w:sz w:val="20"/>
        </w:rPr>
        <w:t>),</w:t>
      </w:r>
    </w:p>
    <w:p w14:paraId="44CF6851" w14:textId="77777777" w:rsidR="00D65BD4" w:rsidRPr="00D65BD4" w:rsidRDefault="00D65BD4" w:rsidP="00D65BD4">
      <w:pPr>
        <w:ind w:right="-1080" w:hanging="1080"/>
        <w:rPr>
          <w:rFonts w:eastAsia="SimSun"/>
          <w:b/>
          <w:position w:val="30"/>
        </w:rPr>
      </w:pPr>
    </w:p>
    <w:p w14:paraId="63E1D00D" w14:textId="77777777" w:rsidR="00D65BD4" w:rsidRPr="00D65BD4" w:rsidRDefault="00D65BD4" w:rsidP="00D65BD4">
      <w:pPr>
        <w:spacing w:before="120"/>
        <w:ind w:right="-1080"/>
        <w:rPr>
          <w:rFonts w:eastAsia="SimSun"/>
        </w:rPr>
      </w:pPr>
      <w:r w:rsidRPr="00D65BD4">
        <w:rPr>
          <w:rFonts w:eastAsia="SimSun"/>
        </w:rPr>
        <w:t>where the included On-Line WGRs only include WGRs that are Primary Frequency Response-capable.</w:t>
      </w:r>
    </w:p>
    <w:p w14:paraId="68F780C0" w14:textId="77777777" w:rsidR="00D65BD4" w:rsidRPr="00D65BD4" w:rsidRDefault="00D65BD4" w:rsidP="00D65BD4">
      <w:pPr>
        <w:ind w:left="2160" w:hanging="2160"/>
        <w:rPr>
          <w:rFonts w:eastAsia="SimSun"/>
          <w:b/>
          <w:position w:val="30"/>
          <w:sz w:val="20"/>
        </w:rPr>
      </w:pPr>
    </w:p>
    <w:p w14:paraId="7A133384" w14:textId="7C813B56" w:rsidR="00D65BD4" w:rsidRPr="00D65BD4" w:rsidRDefault="00D65BD4" w:rsidP="00D65BD4">
      <w:pPr>
        <w:ind w:left="2160" w:hanging="2160"/>
        <w:rPr>
          <w:rFonts w:eastAsia="SimSun"/>
          <w:b/>
          <w:position w:val="30"/>
          <w:sz w:val="20"/>
        </w:rPr>
      </w:pPr>
      <w:r w:rsidRPr="00D65BD4">
        <w:rPr>
          <w:rFonts w:eastAsia="SimSun"/>
          <w:b/>
          <w:noProof/>
          <w:position w:val="30"/>
          <w:sz w:val="20"/>
        </w:rPr>
        <w:drawing>
          <wp:anchor distT="0" distB="0" distL="114300" distR="114300" simplePos="0" relativeHeight="251680768" behindDoc="0" locked="0" layoutInCell="1" allowOverlap="1" wp14:anchorId="6E6B76DF" wp14:editId="35EA6714">
            <wp:simplePos x="0" y="0"/>
            <wp:positionH relativeFrom="column">
              <wp:posOffset>444500</wp:posOffset>
            </wp:positionH>
            <wp:positionV relativeFrom="paragraph">
              <wp:posOffset>-223520</wp:posOffset>
            </wp:positionV>
            <wp:extent cx="861695" cy="1398270"/>
            <wp:effectExtent l="0" t="0" r="0" b="0"/>
            <wp:wrapNone/>
            <wp:docPr id="21893423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AC5320" w14:textId="77777777" w:rsidR="00D65BD4" w:rsidRPr="00D65BD4" w:rsidRDefault="00D65BD4" w:rsidP="00D65BD4">
      <w:pPr>
        <w:ind w:left="2160" w:hanging="2160"/>
        <w:rPr>
          <w:rFonts w:eastAsia="SimSun"/>
          <w:b/>
          <w:position w:val="30"/>
          <w:sz w:val="20"/>
        </w:rPr>
      </w:pPr>
      <w:r w:rsidRPr="00D65BD4">
        <w:rPr>
          <w:rFonts w:eastAsia="SimSun"/>
          <w:b/>
          <w:position w:val="30"/>
          <w:sz w:val="20"/>
        </w:rPr>
        <w:t>PRC</w:t>
      </w:r>
      <w:r w:rsidRPr="00D65BD4">
        <w:rPr>
          <w:rFonts w:eastAsia="SimSun"/>
          <w:b/>
          <w:position w:val="30"/>
          <w:sz w:val="20"/>
          <w:vertAlign w:val="subscript"/>
        </w:rPr>
        <w:t>3</w:t>
      </w:r>
      <w:r w:rsidRPr="00D65BD4">
        <w:rPr>
          <w:rFonts w:eastAsia="SimSun"/>
          <w:b/>
          <w:position w:val="30"/>
          <w:sz w:val="20"/>
        </w:rPr>
        <w:t xml:space="preserve"> =</w:t>
      </w:r>
      <w:r w:rsidRPr="00D65BD4">
        <w:rPr>
          <w:rFonts w:eastAsia="SimSun"/>
          <w:b/>
          <w:position w:val="30"/>
          <w:sz w:val="20"/>
        </w:rPr>
        <w:tab/>
        <w:t>((Synchronous condenser output)</w:t>
      </w:r>
      <w:r w:rsidRPr="00D65BD4">
        <w:rPr>
          <w:rFonts w:eastAsia="SimSun"/>
          <w:b/>
          <w:position w:val="30"/>
          <w:sz w:val="20"/>
          <w:vertAlign w:val="subscript"/>
        </w:rPr>
        <w:t>i</w:t>
      </w:r>
      <w:r w:rsidRPr="00D65BD4">
        <w:rPr>
          <w:rFonts w:eastAsia="SimSun"/>
          <w:b/>
          <w:position w:val="30"/>
          <w:sz w:val="20"/>
        </w:rPr>
        <w:t xml:space="preserve"> as qualified by item (8) of Operating Guide Section 2.3.1.2, Additional Operational Details for Responsive Reserve and ERCOT Contingency Reserve Service Providers))</w:t>
      </w:r>
    </w:p>
    <w:p w14:paraId="66FDDC59" w14:textId="77777777" w:rsidR="00D65BD4" w:rsidRPr="00D65BD4" w:rsidRDefault="00D65BD4" w:rsidP="00D65BD4">
      <w:pPr>
        <w:tabs>
          <w:tab w:val="left" w:pos="2160"/>
        </w:tabs>
        <w:ind w:left="2160" w:hanging="2160"/>
        <w:rPr>
          <w:rFonts w:eastAsia="SimSun"/>
          <w:b/>
          <w:position w:val="30"/>
          <w:sz w:val="20"/>
        </w:rPr>
      </w:pPr>
    </w:p>
    <w:p w14:paraId="33FB277C" w14:textId="77777777" w:rsidR="00D65BD4" w:rsidRPr="00D65BD4" w:rsidRDefault="00D65BD4" w:rsidP="00D65BD4">
      <w:pPr>
        <w:tabs>
          <w:tab w:val="left" w:pos="2160"/>
        </w:tabs>
        <w:spacing w:before="480"/>
        <w:ind w:left="2160" w:hanging="2160"/>
        <w:rPr>
          <w:rFonts w:eastAsia="SimSun"/>
          <w:b/>
          <w:position w:val="30"/>
          <w:sz w:val="20"/>
          <w:vertAlign w:val="subscript"/>
        </w:rPr>
      </w:pPr>
      <w:r w:rsidRPr="00D65BD4">
        <w:rPr>
          <w:rFonts w:eastAsia="SimSun"/>
          <w:noProof/>
        </w:rPr>
        <mc:AlternateContent>
          <mc:Choice Requires="wpc">
            <w:drawing>
              <wp:anchor distT="0" distB="0" distL="114300" distR="114300" simplePos="0" relativeHeight="251673600" behindDoc="0" locked="0" layoutInCell="1" allowOverlap="1" wp14:anchorId="478880F7" wp14:editId="5AC862AA">
                <wp:simplePos x="0" y="0"/>
                <wp:positionH relativeFrom="column">
                  <wp:posOffset>503963</wp:posOffset>
                </wp:positionH>
                <wp:positionV relativeFrom="paragraph">
                  <wp:posOffset>-242680</wp:posOffset>
                </wp:positionV>
                <wp:extent cx="721360" cy="1369060"/>
                <wp:effectExtent l="0" t="0" r="4445" b="0"/>
                <wp:wrapNone/>
                <wp:docPr id="2461"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9AF9A"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285F4"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9C7C4" w14:textId="77777777" w:rsidR="00D65BD4" w:rsidRPr="00B34B0A" w:rsidRDefault="00D65BD4" w:rsidP="00D65BD4">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19A39"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64577"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3A805"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18DBA" w14:textId="77777777" w:rsidR="00D65BD4" w:rsidRPr="00B34B0A" w:rsidRDefault="00D65BD4" w:rsidP="00D65BD4">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6DE1A"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37ADE"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D4E05"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78880F7" id="Canvas 2461" o:spid="_x0000_s1040" editas="canvas" style="position:absolute;left:0;text-align:left;margin-left:39.7pt;margin-top:-19.1pt;width:56.8pt;height:107.8pt;z-index:25167360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A2qgswcAMAAOoXAAAOAAAAAAAAAAAAAAAAAC4CAABkcnMvZTJvRG9jLnhtbFBLAQIt&#10;ABQABgAIAAAAIQCjTTe64AAAAAoBAAAPAAAAAAAAAAAAAAAAAMoFAABkcnMvZG93bnJldi54bWxQ&#10;SwUGAAAAAAQABADzAAAA1wYAAAAA&#10;">
                <v:shape id="_x0000_s1041" type="#_x0000_t75" style="position:absolute;width:7213;height:13690;visibility:visible;mso-wrap-style:square">
                  <v:fill o:detectmouseclick="t"/>
                  <v:path o:connecttype="none"/>
                </v:shape>
                <v:rect id="Rectangle 71" o:spid="_x0000_s104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3679AF9A"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72" o:spid="_x0000_s104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55285F4" w14:textId="77777777" w:rsidR="00D65BD4" w:rsidRDefault="00D65BD4" w:rsidP="00D65BD4">
                        <w:r>
                          <w:rPr>
                            <w:rFonts w:ascii="Symbol" w:hAnsi="Symbol" w:cs="Symbol"/>
                            <w:color w:val="000000"/>
                          </w:rPr>
                          <w:t></w:t>
                        </w:r>
                      </w:p>
                    </w:txbxContent>
                  </v:textbox>
                </v:rect>
                <v:rect id="Rectangle 73" o:spid="_x0000_s104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79E9C7C4" w14:textId="77777777" w:rsidR="00D65BD4" w:rsidRPr="00B34B0A" w:rsidRDefault="00D65BD4" w:rsidP="00D65BD4">
                        <w:pPr>
                          <w:rPr>
                            <w:b/>
                          </w:rPr>
                        </w:pPr>
                        <w:r w:rsidRPr="00B34B0A">
                          <w:rPr>
                            <w:b/>
                            <w:i/>
                            <w:iCs/>
                            <w:color w:val="000000"/>
                          </w:rPr>
                          <w:t>resources</w:t>
                        </w:r>
                      </w:p>
                    </w:txbxContent>
                  </v:textbox>
                </v:rect>
                <v:rect id="Rectangle 74" o:spid="_x0000_s104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18A19A39" w14:textId="77777777" w:rsidR="00D65BD4" w:rsidRPr="00B34B0A" w:rsidRDefault="00D65BD4" w:rsidP="00D65BD4">
                        <w:pPr>
                          <w:rPr>
                            <w:b/>
                          </w:rPr>
                        </w:pPr>
                        <w:r w:rsidRPr="00B34B0A">
                          <w:rPr>
                            <w:b/>
                            <w:i/>
                            <w:iCs/>
                            <w:color w:val="000000"/>
                          </w:rPr>
                          <w:t>load</w:t>
                        </w:r>
                      </w:p>
                    </w:txbxContent>
                  </v:textbox>
                </v:rect>
                <v:rect id="Rectangle 75" o:spid="_x0000_s104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0AA64577" w14:textId="77777777" w:rsidR="00D65BD4" w:rsidRPr="00B34B0A" w:rsidRDefault="00D65BD4" w:rsidP="00D65BD4">
                        <w:pPr>
                          <w:rPr>
                            <w:b/>
                          </w:rPr>
                        </w:pPr>
                        <w:r w:rsidRPr="00B34B0A">
                          <w:rPr>
                            <w:b/>
                            <w:i/>
                            <w:iCs/>
                            <w:color w:val="000000"/>
                          </w:rPr>
                          <w:t>online</w:t>
                        </w:r>
                      </w:p>
                    </w:txbxContent>
                  </v:textbox>
                </v:rect>
                <v:rect id="Rectangle 76" o:spid="_x0000_s104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27C3A805" w14:textId="77777777" w:rsidR="00D65BD4" w:rsidRPr="00B34B0A" w:rsidRDefault="00D65BD4" w:rsidP="00D65BD4">
                        <w:pPr>
                          <w:rPr>
                            <w:b/>
                          </w:rPr>
                        </w:pPr>
                        <w:r w:rsidRPr="00B34B0A">
                          <w:rPr>
                            <w:b/>
                            <w:i/>
                            <w:iCs/>
                            <w:color w:val="000000"/>
                          </w:rPr>
                          <w:t>All</w:t>
                        </w:r>
                      </w:p>
                    </w:txbxContent>
                  </v:textbox>
                </v:rect>
                <v:rect id="Rectangle 77" o:spid="_x0000_s104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18118DBA" w14:textId="77777777" w:rsidR="00D65BD4" w:rsidRPr="00B34B0A" w:rsidRDefault="00D65BD4" w:rsidP="00D65BD4">
                        <w:pPr>
                          <w:rPr>
                            <w:b/>
                          </w:rPr>
                        </w:pPr>
                        <w:r w:rsidRPr="00B34B0A">
                          <w:rPr>
                            <w:b/>
                            <w:i/>
                            <w:iCs/>
                            <w:color w:val="000000"/>
                          </w:rPr>
                          <w:t>resource</w:t>
                        </w:r>
                      </w:p>
                    </w:txbxContent>
                  </v:textbox>
                </v:rect>
                <v:rect id="Rectangle 78" o:spid="_x0000_s104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7476DE1A" w14:textId="77777777" w:rsidR="00D65BD4" w:rsidRPr="00B34B0A" w:rsidRDefault="00D65BD4" w:rsidP="00D65BD4">
                        <w:pPr>
                          <w:rPr>
                            <w:b/>
                          </w:rPr>
                        </w:pPr>
                        <w:r w:rsidRPr="00B34B0A">
                          <w:rPr>
                            <w:b/>
                            <w:i/>
                            <w:iCs/>
                            <w:color w:val="000000"/>
                          </w:rPr>
                          <w:t>load</w:t>
                        </w:r>
                      </w:p>
                    </w:txbxContent>
                  </v:textbox>
                </v:rect>
                <v:rect id="Rectangle 79" o:spid="_x0000_s105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0F337ADE" w14:textId="77777777" w:rsidR="00D65BD4" w:rsidRPr="00B34B0A" w:rsidRDefault="00D65BD4" w:rsidP="00D65BD4">
                        <w:pPr>
                          <w:rPr>
                            <w:b/>
                          </w:rPr>
                        </w:pPr>
                        <w:r w:rsidRPr="00B34B0A">
                          <w:rPr>
                            <w:b/>
                            <w:i/>
                            <w:iCs/>
                            <w:color w:val="000000"/>
                          </w:rPr>
                          <w:t>online</w:t>
                        </w:r>
                      </w:p>
                    </w:txbxContent>
                  </v:textbox>
                </v:rect>
                <v:rect id="Rectangle 80" o:spid="_x0000_s105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4FD4E05"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rPr>
        <w:t>PRC</w:t>
      </w:r>
      <w:r w:rsidRPr="00D65BD4">
        <w:rPr>
          <w:rFonts w:eastAsia="SimSun"/>
          <w:b/>
          <w:position w:val="30"/>
          <w:sz w:val="20"/>
          <w:vertAlign w:val="subscript"/>
        </w:rPr>
        <w:t>4</w:t>
      </w:r>
      <w:r w:rsidRPr="00D65BD4">
        <w:rPr>
          <w:rFonts w:eastAsia="SimSun"/>
          <w:b/>
          <w:position w:val="30"/>
          <w:sz w:val="20"/>
        </w:rPr>
        <w:t xml:space="preserve"> =</w:t>
      </w:r>
      <w:r w:rsidRPr="00D65BD4">
        <w:rPr>
          <w:rFonts w:eastAsia="SimSun"/>
          <w:b/>
          <w:position w:val="30"/>
          <w:sz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D65BD4">
        <w:rPr>
          <w:rFonts w:eastAsia="SimSun"/>
          <w:b/>
          <w:position w:val="30"/>
          <w:sz w:val="20"/>
          <w:vertAlign w:val="subscript"/>
        </w:rPr>
        <w:t>i</w:t>
      </w:r>
    </w:p>
    <w:p w14:paraId="4526A221" w14:textId="77777777" w:rsidR="00D65BD4" w:rsidRPr="00D65BD4" w:rsidRDefault="00D65BD4" w:rsidP="00D65BD4">
      <w:pPr>
        <w:tabs>
          <w:tab w:val="left" w:pos="2160"/>
        </w:tabs>
        <w:ind w:left="2160" w:hanging="2160"/>
        <w:rPr>
          <w:rFonts w:eastAsia="SimSun"/>
          <w:b/>
          <w:position w:val="30"/>
          <w:sz w:val="20"/>
        </w:rPr>
      </w:pPr>
      <w:r w:rsidRPr="00D65BD4">
        <w:rPr>
          <w:rFonts w:eastAsia="SimSun"/>
          <w:noProof/>
        </w:rPr>
        <w:lastRenderedPageBreak/>
        <mc:AlternateContent>
          <mc:Choice Requires="wpc">
            <w:drawing>
              <wp:anchor distT="0" distB="0" distL="114300" distR="114300" simplePos="0" relativeHeight="251674624" behindDoc="0" locked="0" layoutInCell="1" allowOverlap="1" wp14:anchorId="547DF2EA" wp14:editId="7EDCEF11">
                <wp:simplePos x="0" y="0"/>
                <wp:positionH relativeFrom="column">
                  <wp:posOffset>468522</wp:posOffset>
                </wp:positionH>
                <wp:positionV relativeFrom="paragraph">
                  <wp:posOffset>29725</wp:posOffset>
                </wp:positionV>
                <wp:extent cx="737235" cy="1360805"/>
                <wp:effectExtent l="0" t="0" r="0" b="1270"/>
                <wp:wrapNone/>
                <wp:docPr id="2473"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6F892"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AE250"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8F8C5" w14:textId="77777777" w:rsidR="00D65BD4" w:rsidRPr="00B34B0A" w:rsidRDefault="00D65BD4" w:rsidP="00D65BD4">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C7204"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EABC3"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04D67"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6421C" w14:textId="77777777" w:rsidR="00D65BD4" w:rsidRPr="00B34B0A" w:rsidRDefault="00D65BD4" w:rsidP="00D65BD4">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2EFE9"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A78E9"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D767B"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47DF2EA" id="Canvas 2473" o:spid="_x0000_s1052" editas="canvas" style="position:absolute;left:0;text-align:left;margin-left:36.9pt;margin-top:2.35pt;width:58.05pt;height:107.15pt;z-index:25167462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">
                <v:shape id="_x0000_s1053" type="#_x0000_t75" style="position:absolute;width:7372;height:13608;visibility:visible;mso-wrap-style:square">
                  <v:fill o:detectmouseclick="t"/>
                  <v:path o:connecttype="none"/>
                </v:shape>
                <v:rect id="Rectangle 83" o:spid="_x0000_s105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4A6F892"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84" o:spid="_x0000_s105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49AE250" w14:textId="77777777" w:rsidR="00D65BD4" w:rsidRDefault="00D65BD4" w:rsidP="00D65BD4">
                        <w:r>
                          <w:rPr>
                            <w:rFonts w:ascii="Symbol" w:hAnsi="Symbol" w:cs="Symbol"/>
                            <w:color w:val="000000"/>
                          </w:rPr>
                          <w:t></w:t>
                        </w:r>
                      </w:p>
                    </w:txbxContent>
                  </v:textbox>
                </v:rect>
                <v:rect id="Rectangle 85" o:spid="_x0000_s105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54E8F8C5" w14:textId="77777777" w:rsidR="00D65BD4" w:rsidRPr="00B34B0A" w:rsidRDefault="00D65BD4" w:rsidP="00D65BD4">
                        <w:pPr>
                          <w:rPr>
                            <w:b/>
                          </w:rPr>
                        </w:pPr>
                        <w:r w:rsidRPr="00B34B0A">
                          <w:rPr>
                            <w:b/>
                            <w:i/>
                            <w:iCs/>
                            <w:color w:val="000000"/>
                          </w:rPr>
                          <w:t>resources</w:t>
                        </w:r>
                      </w:p>
                    </w:txbxContent>
                  </v:textbox>
                </v:rect>
                <v:rect id="Rectangle 86" o:spid="_x0000_s105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089C7204" w14:textId="77777777" w:rsidR="00D65BD4" w:rsidRPr="00B34B0A" w:rsidRDefault="00D65BD4" w:rsidP="00D65BD4">
                        <w:pPr>
                          <w:rPr>
                            <w:b/>
                          </w:rPr>
                        </w:pPr>
                        <w:r w:rsidRPr="00B34B0A">
                          <w:rPr>
                            <w:b/>
                            <w:i/>
                            <w:iCs/>
                            <w:color w:val="000000"/>
                          </w:rPr>
                          <w:t>load</w:t>
                        </w:r>
                      </w:p>
                    </w:txbxContent>
                  </v:textbox>
                </v:rect>
                <v:rect id="Rectangle 87" o:spid="_x0000_s105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74CEABC3" w14:textId="77777777" w:rsidR="00D65BD4" w:rsidRPr="00B34B0A" w:rsidRDefault="00D65BD4" w:rsidP="00D65BD4">
                        <w:pPr>
                          <w:rPr>
                            <w:b/>
                          </w:rPr>
                        </w:pPr>
                        <w:r w:rsidRPr="00B34B0A">
                          <w:rPr>
                            <w:b/>
                            <w:i/>
                            <w:iCs/>
                            <w:color w:val="000000"/>
                          </w:rPr>
                          <w:t>online</w:t>
                        </w:r>
                      </w:p>
                    </w:txbxContent>
                  </v:textbox>
                </v:rect>
                <v:rect id="Rectangle 88" o:spid="_x0000_s105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7A04D67" w14:textId="77777777" w:rsidR="00D65BD4" w:rsidRPr="00B34B0A" w:rsidRDefault="00D65BD4" w:rsidP="00D65BD4">
                        <w:pPr>
                          <w:rPr>
                            <w:b/>
                          </w:rPr>
                        </w:pPr>
                        <w:r w:rsidRPr="00B34B0A">
                          <w:rPr>
                            <w:b/>
                            <w:i/>
                            <w:iCs/>
                            <w:color w:val="000000"/>
                          </w:rPr>
                          <w:t>All</w:t>
                        </w:r>
                      </w:p>
                    </w:txbxContent>
                  </v:textbox>
                </v:rect>
                <v:rect id="Rectangle 89" o:spid="_x0000_s106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1BC6421C" w14:textId="77777777" w:rsidR="00D65BD4" w:rsidRPr="00B34B0A" w:rsidRDefault="00D65BD4" w:rsidP="00D65BD4">
                        <w:pPr>
                          <w:rPr>
                            <w:b/>
                          </w:rPr>
                        </w:pPr>
                        <w:r w:rsidRPr="00B34B0A">
                          <w:rPr>
                            <w:b/>
                            <w:i/>
                            <w:iCs/>
                            <w:color w:val="000000"/>
                          </w:rPr>
                          <w:t>resource</w:t>
                        </w:r>
                      </w:p>
                    </w:txbxContent>
                  </v:textbox>
                </v:rect>
                <v:rect id="Rectangle 90" o:spid="_x0000_s106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1FE2EFE9" w14:textId="77777777" w:rsidR="00D65BD4" w:rsidRPr="00B34B0A" w:rsidRDefault="00D65BD4" w:rsidP="00D65BD4">
                        <w:pPr>
                          <w:rPr>
                            <w:b/>
                          </w:rPr>
                        </w:pPr>
                        <w:r w:rsidRPr="00B34B0A">
                          <w:rPr>
                            <w:b/>
                            <w:i/>
                            <w:iCs/>
                            <w:color w:val="000000"/>
                          </w:rPr>
                          <w:t>load</w:t>
                        </w:r>
                      </w:p>
                    </w:txbxContent>
                  </v:textbox>
                </v:rect>
                <v:rect id="Rectangle 91" o:spid="_x0000_s106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601A78E9" w14:textId="77777777" w:rsidR="00D65BD4" w:rsidRPr="00B34B0A" w:rsidRDefault="00D65BD4" w:rsidP="00D65BD4">
                        <w:pPr>
                          <w:rPr>
                            <w:b/>
                          </w:rPr>
                        </w:pPr>
                        <w:r w:rsidRPr="00B34B0A">
                          <w:rPr>
                            <w:b/>
                            <w:i/>
                            <w:iCs/>
                            <w:color w:val="000000"/>
                          </w:rPr>
                          <w:t>online</w:t>
                        </w:r>
                      </w:p>
                    </w:txbxContent>
                  </v:textbox>
                </v:rect>
                <v:rect id="Rectangle 92" o:spid="_x0000_s106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29D767B" w14:textId="77777777" w:rsidR="00D65BD4" w:rsidRPr="00B34B0A" w:rsidRDefault="00D65BD4" w:rsidP="00D65BD4">
                        <w:pPr>
                          <w:rPr>
                            <w:b/>
                          </w:rPr>
                        </w:pPr>
                        <w:r w:rsidRPr="00B34B0A">
                          <w:rPr>
                            <w:b/>
                            <w:i/>
                            <w:iCs/>
                            <w:color w:val="000000"/>
                          </w:rPr>
                          <w:t>i</w:t>
                        </w:r>
                      </w:p>
                    </w:txbxContent>
                  </v:textbox>
                </v:rect>
              </v:group>
            </w:pict>
          </mc:Fallback>
        </mc:AlternateContent>
      </w:r>
    </w:p>
    <w:p w14:paraId="76269CE8" w14:textId="77777777" w:rsidR="00D65BD4" w:rsidRPr="00D65BD4" w:rsidRDefault="00D65BD4" w:rsidP="00D65BD4">
      <w:pPr>
        <w:tabs>
          <w:tab w:val="left" w:pos="2160"/>
        </w:tabs>
        <w:spacing w:before="480"/>
        <w:ind w:left="2160" w:hanging="2160"/>
        <w:rPr>
          <w:rFonts w:eastAsia="SimSun"/>
          <w:b/>
          <w:position w:val="30"/>
          <w:sz w:val="20"/>
        </w:rPr>
      </w:pPr>
      <w:r w:rsidRPr="00D65BD4">
        <w:rPr>
          <w:rFonts w:eastAsia="SimSun"/>
          <w:b/>
          <w:position w:val="30"/>
          <w:sz w:val="20"/>
        </w:rPr>
        <w:t>PRC</w:t>
      </w:r>
      <w:r w:rsidRPr="00D65BD4">
        <w:rPr>
          <w:rFonts w:eastAsia="SimSun"/>
          <w:b/>
          <w:position w:val="30"/>
          <w:sz w:val="20"/>
          <w:vertAlign w:val="subscript"/>
        </w:rPr>
        <w:t>5</w:t>
      </w:r>
      <w:r w:rsidRPr="00D65BD4">
        <w:rPr>
          <w:rFonts w:eastAsia="SimSun"/>
          <w:b/>
          <w:position w:val="30"/>
          <w:sz w:val="20"/>
        </w:rPr>
        <w:t xml:space="preserve"> =</w:t>
      </w:r>
      <w:r w:rsidRPr="00D65BD4">
        <w:rPr>
          <w:rFonts w:eastAsia="SimSun"/>
          <w:b/>
          <w:position w:val="30"/>
          <w:sz w:val="20"/>
        </w:rPr>
        <w:tab/>
        <w:t>Min(Max((LRDF_1*Actual Net Telemetered Consumption – LPC)</w:t>
      </w:r>
      <w:r w:rsidRPr="00D65BD4">
        <w:rPr>
          <w:rFonts w:eastAsia="SimSun"/>
          <w:b/>
          <w:position w:val="30"/>
          <w:sz w:val="20"/>
          <w:vertAlign w:val="subscript"/>
        </w:rPr>
        <w:t>i</w:t>
      </w:r>
      <w:r w:rsidRPr="00D65BD4">
        <w:rPr>
          <w:rFonts w:eastAsia="SimSun"/>
          <w:b/>
          <w:position w:val="30"/>
          <w:sz w:val="20"/>
        </w:rPr>
        <w:t>, 0.0), (0.2 * LRDF_1 * Actual Net Telemetered Consumption)) from all Controllable Load Resources active in SCED and carrying Ancillary Service Resource Responsibility</w:t>
      </w:r>
    </w:p>
    <w:p w14:paraId="425E7714" w14:textId="77777777" w:rsidR="00D65BD4" w:rsidRPr="00D65BD4" w:rsidRDefault="00D65BD4" w:rsidP="00D65BD4">
      <w:pPr>
        <w:tabs>
          <w:tab w:val="left" w:pos="2160"/>
        </w:tabs>
        <w:ind w:left="2160" w:hanging="2160"/>
        <w:rPr>
          <w:rFonts w:eastAsia="SimSun"/>
          <w:b/>
          <w:position w:val="30"/>
          <w:sz w:val="20"/>
        </w:rPr>
      </w:pPr>
    </w:p>
    <w:p w14:paraId="3D0B0B6A" w14:textId="77777777" w:rsidR="00D65BD4" w:rsidRPr="00D65BD4" w:rsidRDefault="00D65BD4" w:rsidP="00D65BD4">
      <w:pPr>
        <w:tabs>
          <w:tab w:val="left" w:pos="2160"/>
        </w:tabs>
        <w:ind w:left="2160" w:hanging="2160"/>
        <w:rPr>
          <w:rFonts w:eastAsia="SimSun"/>
          <w:b/>
          <w:position w:val="30"/>
          <w:sz w:val="20"/>
        </w:rPr>
      </w:pPr>
      <w:r w:rsidRPr="00D65BD4">
        <w:rPr>
          <w:rFonts w:eastAsia="SimSun"/>
          <w:noProof/>
        </w:rPr>
        <mc:AlternateContent>
          <mc:Choice Requires="wpc">
            <w:drawing>
              <wp:anchor distT="0" distB="0" distL="114300" distR="114300" simplePos="0" relativeHeight="251675648" behindDoc="0" locked="0" layoutInCell="1" allowOverlap="1" wp14:anchorId="7CCC6D3D" wp14:editId="4987A5FC">
                <wp:simplePos x="0" y="0"/>
                <wp:positionH relativeFrom="column">
                  <wp:posOffset>502962</wp:posOffset>
                </wp:positionH>
                <wp:positionV relativeFrom="paragraph">
                  <wp:posOffset>-398145</wp:posOffset>
                </wp:positionV>
                <wp:extent cx="737870" cy="1338580"/>
                <wp:effectExtent l="0" t="2540" r="0" b="1905"/>
                <wp:wrapNone/>
                <wp:docPr id="2485"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745D8"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F3E5E"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042" w14:textId="77777777" w:rsidR="00D65BD4" w:rsidRPr="00B34B0A" w:rsidRDefault="00D65BD4" w:rsidP="00D65BD4">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D0ADD"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6A48B"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31D51"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8AECC" w14:textId="77777777" w:rsidR="00D65BD4" w:rsidRPr="00B34B0A" w:rsidRDefault="00D65BD4" w:rsidP="00D65BD4">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6CA68"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FF330"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15893"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CC6D3D" id="Canvas 2485" o:spid="_x0000_s1064" editas="canvas" style="position:absolute;left:0;text-align:left;margin-left:39.6pt;margin-top:-31.35pt;width:58.1pt;height:105.4pt;z-index:25167564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">
                <v:shape id="_x0000_s1065" type="#_x0000_t75" style="position:absolute;width:7378;height:13385;visibility:visible;mso-wrap-style:square">
                  <v:fill o:detectmouseclick="t"/>
                  <v:path o:connecttype="none"/>
                </v:shape>
                <v:rect id="Rectangle 95" o:spid="_x0000_s106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1DD745D8"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96" o:spid="_x0000_s106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669F3E5E" w14:textId="77777777" w:rsidR="00D65BD4" w:rsidRDefault="00D65BD4" w:rsidP="00D65BD4">
                        <w:r>
                          <w:rPr>
                            <w:rFonts w:ascii="Symbol" w:hAnsi="Symbol" w:cs="Symbol"/>
                            <w:color w:val="000000"/>
                          </w:rPr>
                          <w:t></w:t>
                        </w:r>
                      </w:p>
                    </w:txbxContent>
                  </v:textbox>
                </v:rect>
                <v:rect id="Rectangle 97" o:spid="_x0000_s106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06288042" w14:textId="77777777" w:rsidR="00D65BD4" w:rsidRPr="00B34B0A" w:rsidRDefault="00D65BD4" w:rsidP="00D65BD4">
                        <w:pPr>
                          <w:rPr>
                            <w:b/>
                          </w:rPr>
                        </w:pPr>
                        <w:r w:rsidRPr="00B34B0A">
                          <w:rPr>
                            <w:b/>
                            <w:i/>
                            <w:iCs/>
                            <w:color w:val="000000"/>
                          </w:rPr>
                          <w:t>resources</w:t>
                        </w:r>
                      </w:p>
                    </w:txbxContent>
                  </v:textbox>
                </v:rect>
                <v:rect id="Rectangle 98" o:spid="_x0000_s106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ACD0ADD" w14:textId="77777777" w:rsidR="00D65BD4" w:rsidRPr="00B34B0A" w:rsidRDefault="00D65BD4" w:rsidP="00D65BD4">
                        <w:pPr>
                          <w:rPr>
                            <w:b/>
                          </w:rPr>
                        </w:pPr>
                        <w:r w:rsidRPr="00B34B0A">
                          <w:rPr>
                            <w:b/>
                            <w:i/>
                            <w:iCs/>
                            <w:color w:val="000000"/>
                          </w:rPr>
                          <w:t>load</w:t>
                        </w:r>
                      </w:p>
                    </w:txbxContent>
                  </v:textbox>
                </v:rect>
                <v:rect id="Rectangle 99" o:spid="_x0000_s107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0726A48B" w14:textId="77777777" w:rsidR="00D65BD4" w:rsidRPr="00B34B0A" w:rsidRDefault="00D65BD4" w:rsidP="00D65BD4">
                        <w:pPr>
                          <w:rPr>
                            <w:b/>
                          </w:rPr>
                        </w:pPr>
                        <w:r w:rsidRPr="00B34B0A">
                          <w:rPr>
                            <w:b/>
                            <w:i/>
                            <w:iCs/>
                            <w:color w:val="000000"/>
                          </w:rPr>
                          <w:t>online</w:t>
                        </w:r>
                      </w:p>
                    </w:txbxContent>
                  </v:textbox>
                </v:rect>
                <v:rect id="Rectangle 100" o:spid="_x0000_s107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70831D51" w14:textId="77777777" w:rsidR="00D65BD4" w:rsidRPr="00B34B0A" w:rsidRDefault="00D65BD4" w:rsidP="00D65BD4">
                        <w:pPr>
                          <w:rPr>
                            <w:b/>
                          </w:rPr>
                        </w:pPr>
                        <w:r w:rsidRPr="00B34B0A">
                          <w:rPr>
                            <w:b/>
                            <w:i/>
                            <w:iCs/>
                            <w:color w:val="000000"/>
                          </w:rPr>
                          <w:t>All</w:t>
                        </w:r>
                      </w:p>
                    </w:txbxContent>
                  </v:textbox>
                </v:rect>
                <v:rect id="Rectangle 101" o:spid="_x0000_s107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7108AECC" w14:textId="77777777" w:rsidR="00D65BD4" w:rsidRPr="00B34B0A" w:rsidRDefault="00D65BD4" w:rsidP="00D65BD4">
                        <w:pPr>
                          <w:rPr>
                            <w:b/>
                          </w:rPr>
                        </w:pPr>
                        <w:r w:rsidRPr="00B34B0A">
                          <w:rPr>
                            <w:b/>
                            <w:i/>
                            <w:iCs/>
                            <w:color w:val="000000"/>
                          </w:rPr>
                          <w:t>resource</w:t>
                        </w:r>
                      </w:p>
                    </w:txbxContent>
                  </v:textbox>
                </v:rect>
                <v:rect id="Rectangle 102" o:spid="_x0000_s107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526CA68" w14:textId="77777777" w:rsidR="00D65BD4" w:rsidRPr="00B34B0A" w:rsidRDefault="00D65BD4" w:rsidP="00D65BD4">
                        <w:pPr>
                          <w:rPr>
                            <w:b/>
                          </w:rPr>
                        </w:pPr>
                        <w:r w:rsidRPr="00B34B0A">
                          <w:rPr>
                            <w:b/>
                            <w:i/>
                            <w:iCs/>
                            <w:color w:val="000000"/>
                          </w:rPr>
                          <w:t>load</w:t>
                        </w:r>
                      </w:p>
                    </w:txbxContent>
                  </v:textbox>
                </v:rect>
                <v:rect id="Rectangle 103" o:spid="_x0000_s107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6C2FF330" w14:textId="77777777" w:rsidR="00D65BD4" w:rsidRPr="00B34B0A" w:rsidRDefault="00D65BD4" w:rsidP="00D65BD4">
                        <w:pPr>
                          <w:rPr>
                            <w:b/>
                          </w:rPr>
                        </w:pPr>
                        <w:r w:rsidRPr="00B34B0A">
                          <w:rPr>
                            <w:b/>
                            <w:i/>
                            <w:iCs/>
                            <w:color w:val="000000"/>
                          </w:rPr>
                          <w:t>online</w:t>
                        </w:r>
                      </w:p>
                    </w:txbxContent>
                  </v:textbox>
                </v:rect>
                <v:rect id="Rectangle 104" o:spid="_x0000_s107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06915893"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rPr>
        <w:t>PRC</w:t>
      </w:r>
      <w:r w:rsidRPr="00D65BD4">
        <w:rPr>
          <w:rFonts w:eastAsia="SimSun"/>
          <w:b/>
          <w:position w:val="30"/>
          <w:sz w:val="20"/>
          <w:vertAlign w:val="subscript"/>
        </w:rPr>
        <w:t>6</w:t>
      </w:r>
      <w:r w:rsidRPr="00D65BD4">
        <w:rPr>
          <w:rFonts w:eastAsia="SimSun"/>
          <w:b/>
          <w:position w:val="30"/>
          <w:sz w:val="20"/>
        </w:rPr>
        <w:t xml:space="preserve"> =</w:t>
      </w:r>
      <w:r w:rsidRPr="00D65BD4">
        <w:rPr>
          <w:rFonts w:eastAsia="SimSun"/>
          <w:b/>
          <w:position w:val="30"/>
          <w:sz w:val="20"/>
        </w:rPr>
        <w:tab/>
        <w:t>Min(Max((LRDF_2 * Actual Net Telemetered Consumption – LPC)</w:t>
      </w:r>
      <w:r w:rsidRPr="00D65BD4">
        <w:rPr>
          <w:rFonts w:eastAsia="SimSun"/>
          <w:b/>
          <w:position w:val="30"/>
          <w:sz w:val="20"/>
          <w:vertAlign w:val="subscript"/>
        </w:rPr>
        <w:t>i</w:t>
      </w:r>
      <w:r w:rsidRPr="00D65BD4">
        <w:rPr>
          <w:rFonts w:eastAsia="SimSun"/>
          <w:b/>
          <w:position w:val="30"/>
          <w:sz w:val="20"/>
        </w:rPr>
        <w:t>, 0.0), (0.2 * LRDF_2 * Actual Net Telemetered Consumption)) from all Controllable Load Resources active in SCED and not carrying Ancillary Service Resource Responsibility</w:t>
      </w:r>
    </w:p>
    <w:p w14:paraId="6BC1B07B" w14:textId="77777777" w:rsidR="00D65BD4" w:rsidRPr="00D65BD4" w:rsidRDefault="00D65BD4" w:rsidP="00D65BD4">
      <w:pPr>
        <w:tabs>
          <w:tab w:val="left" w:pos="2160"/>
        </w:tabs>
        <w:ind w:left="2160" w:hanging="2160"/>
        <w:rPr>
          <w:rFonts w:eastAsia="SimSun"/>
          <w:b/>
          <w:position w:val="30"/>
          <w:sz w:val="20"/>
        </w:rPr>
      </w:pPr>
    </w:p>
    <w:p w14:paraId="009C49C3" w14:textId="77777777" w:rsidR="00D65BD4" w:rsidRPr="00D65BD4" w:rsidRDefault="00D65BD4" w:rsidP="00D65BD4">
      <w:pPr>
        <w:tabs>
          <w:tab w:val="left" w:pos="2160"/>
        </w:tabs>
        <w:ind w:left="2160" w:hanging="2160"/>
        <w:rPr>
          <w:rFonts w:eastAsia="SimSun"/>
          <w:b/>
          <w:position w:val="30"/>
          <w:sz w:val="20"/>
          <w:vertAlign w:val="subscript"/>
        </w:rPr>
      </w:pPr>
      <w:r w:rsidRPr="00D65BD4">
        <w:rPr>
          <w:rFonts w:eastAsia="SimSun"/>
          <w:noProof/>
        </w:rPr>
        <mc:AlternateContent>
          <mc:Choice Requires="wpc">
            <w:drawing>
              <wp:anchor distT="0" distB="0" distL="114300" distR="114300" simplePos="0" relativeHeight="251676672" behindDoc="0" locked="0" layoutInCell="1" allowOverlap="1" wp14:anchorId="73F792E1" wp14:editId="7BCAB5E0">
                <wp:simplePos x="0" y="0"/>
                <wp:positionH relativeFrom="column">
                  <wp:posOffset>576580</wp:posOffset>
                </wp:positionH>
                <wp:positionV relativeFrom="paragraph">
                  <wp:posOffset>-360680</wp:posOffset>
                </wp:positionV>
                <wp:extent cx="737235" cy="1338580"/>
                <wp:effectExtent l="0" t="635" r="0" b="3810"/>
                <wp:wrapNone/>
                <wp:docPr id="3289"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FB4AE" w14:textId="77777777" w:rsidR="00D65BD4" w:rsidRDefault="00D65BD4" w:rsidP="00D65BD4">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3304F"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109E9" w14:textId="77777777" w:rsidR="00D65BD4" w:rsidRPr="00B34B0A" w:rsidRDefault="00D65BD4" w:rsidP="00D65BD4">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606DD" w14:textId="77777777" w:rsidR="00D65BD4" w:rsidRPr="00B34B0A" w:rsidRDefault="00D65BD4" w:rsidP="00D65BD4">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2103E"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6110F"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953ED" w14:textId="77777777" w:rsidR="00D65BD4" w:rsidRPr="00B34B0A" w:rsidRDefault="00D65BD4" w:rsidP="00D65BD4">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57F05" w14:textId="77777777" w:rsidR="00D65BD4" w:rsidRPr="00B34B0A" w:rsidRDefault="00D65BD4" w:rsidP="00D65BD4">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6A714"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46FF4"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3F792E1" id="Canvas 3289" o:spid="_x0000_s1076" editas="canvas" style="position:absolute;left:0;text-align:left;margin-left:45.4pt;margin-top:-28.4pt;width:58.05pt;height:105.4pt;z-index:251676672"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">
                <v:shape id="_x0000_s1077" type="#_x0000_t75" style="position:absolute;width:7372;height:13385;visibility:visible;mso-wrap-style:square">
                  <v:fill o:detectmouseclick="t"/>
                  <v:path o:connecttype="none"/>
                </v:shape>
                <v:rect id="Rectangle 71" o:spid="_x0000_s1078"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10FFB4AE" w14:textId="77777777" w:rsidR="00D65BD4" w:rsidRDefault="00D65BD4" w:rsidP="00D65BD4">
                        <w:r>
                          <w:rPr>
                            <w:rFonts w:ascii="Symbol" w:hAnsi="Symbol" w:cs="Symbol"/>
                            <w:color w:val="000000"/>
                            <w:sz w:val="54"/>
                            <w:szCs w:val="54"/>
                          </w:rPr>
                          <w:t></w:t>
                        </w:r>
                      </w:p>
                    </w:txbxContent>
                  </v:textbox>
                </v:rect>
                <v:rect id="Rectangle 72" o:spid="_x0000_s1079"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3CC3304F" w14:textId="77777777" w:rsidR="00D65BD4" w:rsidRDefault="00D65BD4" w:rsidP="00D65BD4">
                        <w:r>
                          <w:rPr>
                            <w:rFonts w:ascii="Symbol" w:hAnsi="Symbol" w:cs="Symbol"/>
                            <w:color w:val="000000"/>
                          </w:rPr>
                          <w:t></w:t>
                        </w:r>
                      </w:p>
                    </w:txbxContent>
                  </v:textbox>
                </v:rect>
                <v:rect id="Rectangle 73" o:spid="_x0000_s1080"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272109E9" w14:textId="77777777" w:rsidR="00D65BD4" w:rsidRPr="00B34B0A" w:rsidRDefault="00D65BD4" w:rsidP="00D65BD4">
                        <w:pPr>
                          <w:rPr>
                            <w:b/>
                          </w:rPr>
                        </w:pPr>
                        <w:r w:rsidRPr="00B34B0A">
                          <w:rPr>
                            <w:b/>
                            <w:i/>
                            <w:iCs/>
                            <w:color w:val="000000"/>
                          </w:rPr>
                          <w:t>resources</w:t>
                        </w:r>
                      </w:p>
                    </w:txbxContent>
                  </v:textbox>
                </v:rect>
                <v:rect id="Rectangle 74" o:spid="_x0000_s1081"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398606DD" w14:textId="77777777" w:rsidR="00D65BD4" w:rsidRPr="00B34B0A" w:rsidRDefault="00D65BD4" w:rsidP="00D65BD4">
                        <w:pPr>
                          <w:rPr>
                            <w:b/>
                          </w:rPr>
                        </w:pPr>
                        <w:r>
                          <w:rPr>
                            <w:b/>
                            <w:i/>
                            <w:iCs/>
                            <w:color w:val="000000"/>
                          </w:rPr>
                          <w:t>FFR</w:t>
                        </w:r>
                      </w:p>
                    </w:txbxContent>
                  </v:textbox>
                </v:rect>
                <v:rect id="Rectangle 75" o:spid="_x0000_s1082"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5C2103E" w14:textId="77777777" w:rsidR="00D65BD4" w:rsidRPr="00B34B0A" w:rsidRDefault="00D65BD4" w:rsidP="00D65BD4">
                        <w:pPr>
                          <w:rPr>
                            <w:b/>
                          </w:rPr>
                        </w:pPr>
                        <w:r w:rsidRPr="00B34B0A">
                          <w:rPr>
                            <w:b/>
                            <w:i/>
                            <w:iCs/>
                            <w:color w:val="000000"/>
                          </w:rPr>
                          <w:t>online</w:t>
                        </w:r>
                      </w:p>
                    </w:txbxContent>
                  </v:textbox>
                </v:rect>
                <v:rect id="Rectangle 76" o:spid="_x0000_s1083"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60F6110F" w14:textId="77777777" w:rsidR="00D65BD4" w:rsidRPr="00B34B0A" w:rsidRDefault="00D65BD4" w:rsidP="00D65BD4">
                        <w:pPr>
                          <w:rPr>
                            <w:b/>
                          </w:rPr>
                        </w:pPr>
                        <w:r w:rsidRPr="00B34B0A">
                          <w:rPr>
                            <w:b/>
                            <w:i/>
                            <w:iCs/>
                            <w:color w:val="000000"/>
                          </w:rPr>
                          <w:t>All</w:t>
                        </w:r>
                      </w:p>
                    </w:txbxContent>
                  </v:textbox>
                </v:rect>
                <v:rect id="Rectangle 77" o:spid="_x0000_s1084"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5AF953ED" w14:textId="77777777" w:rsidR="00D65BD4" w:rsidRPr="00B34B0A" w:rsidRDefault="00D65BD4" w:rsidP="00D65BD4">
                        <w:pPr>
                          <w:rPr>
                            <w:b/>
                          </w:rPr>
                        </w:pPr>
                        <w:r w:rsidRPr="00B34B0A">
                          <w:rPr>
                            <w:b/>
                            <w:i/>
                            <w:iCs/>
                            <w:color w:val="000000"/>
                          </w:rPr>
                          <w:t>resource</w:t>
                        </w:r>
                      </w:p>
                    </w:txbxContent>
                  </v:textbox>
                </v:rect>
                <v:rect id="Rectangle 78" o:spid="_x0000_s1085"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2A157F05" w14:textId="77777777" w:rsidR="00D65BD4" w:rsidRPr="00B34B0A" w:rsidRDefault="00D65BD4" w:rsidP="00D65BD4">
                        <w:pPr>
                          <w:rPr>
                            <w:b/>
                          </w:rPr>
                        </w:pPr>
                        <w:r>
                          <w:rPr>
                            <w:b/>
                            <w:i/>
                            <w:iCs/>
                            <w:color w:val="000000"/>
                          </w:rPr>
                          <w:t>FFR</w:t>
                        </w:r>
                      </w:p>
                    </w:txbxContent>
                  </v:textbox>
                </v:rect>
                <v:rect id="Rectangle 79" o:spid="_x0000_s1086"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15B6A714" w14:textId="77777777" w:rsidR="00D65BD4" w:rsidRPr="00B34B0A" w:rsidRDefault="00D65BD4" w:rsidP="00D65BD4">
                        <w:pPr>
                          <w:rPr>
                            <w:b/>
                          </w:rPr>
                        </w:pPr>
                        <w:r w:rsidRPr="00B34B0A">
                          <w:rPr>
                            <w:b/>
                            <w:i/>
                            <w:iCs/>
                            <w:color w:val="000000"/>
                          </w:rPr>
                          <w:t>online</w:t>
                        </w:r>
                      </w:p>
                    </w:txbxContent>
                  </v:textbox>
                </v:rect>
                <v:rect id="Rectangle 80" o:spid="_x0000_s1087"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1B346FF4"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rPr>
        <w:t>PRC</w:t>
      </w:r>
      <w:r w:rsidRPr="00D65BD4">
        <w:rPr>
          <w:rFonts w:eastAsia="SimSun"/>
          <w:b/>
          <w:position w:val="30"/>
          <w:sz w:val="20"/>
          <w:vertAlign w:val="subscript"/>
        </w:rPr>
        <w:t>7</w:t>
      </w:r>
      <w:r w:rsidRPr="00D65BD4">
        <w:rPr>
          <w:rFonts w:eastAsia="SimSun"/>
          <w:b/>
          <w:position w:val="30"/>
          <w:sz w:val="20"/>
        </w:rPr>
        <w:t xml:space="preserve"> =</w:t>
      </w:r>
      <w:r w:rsidRPr="00D65BD4">
        <w:rPr>
          <w:rFonts w:eastAsia="SimSun"/>
          <w:b/>
          <w:position w:val="30"/>
          <w:sz w:val="20"/>
        </w:rPr>
        <w:tab/>
        <w:t>(Capacity from Resources capable of providing FFR)</w:t>
      </w:r>
      <w:r w:rsidRPr="00D65BD4">
        <w:rPr>
          <w:rFonts w:eastAsia="SimSun"/>
          <w:b/>
          <w:position w:val="30"/>
          <w:sz w:val="20"/>
          <w:vertAlign w:val="subscript"/>
        </w:rPr>
        <w:t>i</w:t>
      </w:r>
    </w:p>
    <w:p w14:paraId="06C660AF" w14:textId="77777777" w:rsidR="00D65BD4" w:rsidRPr="00D65BD4" w:rsidRDefault="00D65BD4" w:rsidP="00D65BD4">
      <w:pPr>
        <w:spacing w:before="480"/>
        <w:ind w:left="720" w:hanging="720"/>
        <w:rPr>
          <w:rFonts w:eastAsia="SimSun"/>
          <w:b/>
          <w:position w:val="30"/>
          <w:sz w:val="20"/>
          <w:szCs w:val="20"/>
        </w:rPr>
      </w:pPr>
    </w:p>
    <w:p w14:paraId="0377DED0" w14:textId="77777777" w:rsidR="00D65BD4" w:rsidRPr="00D65BD4" w:rsidRDefault="00D65BD4" w:rsidP="00D65BD4">
      <w:pPr>
        <w:tabs>
          <w:tab w:val="left" w:pos="2160"/>
        </w:tabs>
        <w:spacing w:before="480"/>
        <w:ind w:left="2160" w:hanging="2160"/>
        <w:rPr>
          <w:rFonts w:eastAsia="SimSun"/>
          <w:b/>
          <w:position w:val="30"/>
          <w:sz w:val="20"/>
        </w:rPr>
      </w:pPr>
      <w:r w:rsidRPr="00D65BD4">
        <w:rPr>
          <w:rFonts w:eastAsia="SimSun"/>
          <w:noProof/>
        </w:rPr>
        <mc:AlternateContent>
          <mc:Choice Requires="wpc">
            <w:drawing>
              <wp:anchor distT="0" distB="0" distL="114300" distR="114300" simplePos="0" relativeHeight="251677696" behindDoc="0" locked="0" layoutInCell="1" allowOverlap="1" wp14:anchorId="2AB04132" wp14:editId="46C1E784">
                <wp:simplePos x="0" y="0"/>
                <wp:positionH relativeFrom="column">
                  <wp:posOffset>483870</wp:posOffset>
                </wp:positionH>
                <wp:positionV relativeFrom="paragraph">
                  <wp:posOffset>43815</wp:posOffset>
                </wp:positionV>
                <wp:extent cx="960755" cy="1369060"/>
                <wp:effectExtent l="0" t="0" r="10795" b="2540"/>
                <wp:wrapNone/>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79445"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FF07C"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9A196" w14:textId="77777777" w:rsidR="00D65BD4" w:rsidRPr="00B34B0A" w:rsidRDefault="00D65BD4" w:rsidP="00D65BD4">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8B77C" w14:textId="77777777" w:rsidR="00D65BD4" w:rsidRPr="00B34B0A" w:rsidRDefault="00D65BD4" w:rsidP="00D65BD4">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3C82B"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2F555"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AA44E" w14:textId="77777777" w:rsidR="00D65BD4" w:rsidRPr="00B34B0A" w:rsidRDefault="00D65BD4" w:rsidP="00D65BD4">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E29C9" w14:textId="77777777" w:rsidR="00D65BD4" w:rsidRPr="00B34B0A" w:rsidRDefault="00D65BD4" w:rsidP="00D65BD4">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601F9"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69455"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AB04132" id="Canvas 87" o:spid="_x0000_s1088" editas="canvas" style="position:absolute;left:0;text-align:left;margin-left:38.1pt;margin-top:3.45pt;width:75.65pt;height:107.8pt;z-index:2516776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">
                <v:shape id="_x0000_s1089" type="#_x0000_t75" style="position:absolute;width:9607;height:13690;visibility:visible;mso-wrap-style:square">
                  <v:fill o:detectmouseclick="t"/>
                  <v:path o:connecttype="none"/>
                </v:shape>
                <v:rect id="Rectangle 71" o:spid="_x0000_s109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45B79445"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72" o:spid="_x0000_s109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2EBFF07C" w14:textId="77777777" w:rsidR="00D65BD4" w:rsidRDefault="00D65BD4" w:rsidP="00D65BD4">
                        <w:r>
                          <w:rPr>
                            <w:rFonts w:ascii="Symbol" w:hAnsi="Symbol" w:cs="Symbol"/>
                            <w:color w:val="000000"/>
                          </w:rPr>
                          <w:t></w:t>
                        </w:r>
                      </w:p>
                    </w:txbxContent>
                  </v:textbox>
                </v:rect>
                <v:rect id="Rectangle 73" o:spid="_x0000_s109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1479A196" w14:textId="77777777" w:rsidR="00D65BD4" w:rsidRPr="00B34B0A" w:rsidRDefault="00D65BD4" w:rsidP="00D65BD4">
                        <w:pPr>
                          <w:rPr>
                            <w:b/>
                          </w:rPr>
                        </w:pPr>
                        <w:r>
                          <w:rPr>
                            <w:b/>
                            <w:i/>
                            <w:iCs/>
                            <w:color w:val="000000"/>
                          </w:rPr>
                          <w:t>ESR</w:t>
                        </w:r>
                      </w:p>
                    </w:txbxContent>
                  </v:textbox>
                </v:rect>
                <v:rect id="Rectangle 74" o:spid="_x0000_s109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1938B77C" w14:textId="77777777" w:rsidR="00D65BD4" w:rsidRPr="00B34B0A" w:rsidRDefault="00D65BD4" w:rsidP="00D65BD4">
                        <w:pPr>
                          <w:rPr>
                            <w:b/>
                          </w:rPr>
                        </w:pPr>
                      </w:p>
                    </w:txbxContent>
                  </v:textbox>
                </v:rect>
                <v:rect id="Rectangle 75" o:spid="_x0000_s109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2FE3C82B" w14:textId="77777777" w:rsidR="00D65BD4" w:rsidRPr="00B34B0A" w:rsidRDefault="00D65BD4" w:rsidP="00D65BD4">
                        <w:pPr>
                          <w:rPr>
                            <w:b/>
                          </w:rPr>
                        </w:pPr>
                        <w:r w:rsidRPr="00B34B0A">
                          <w:rPr>
                            <w:b/>
                            <w:i/>
                            <w:iCs/>
                            <w:color w:val="000000"/>
                          </w:rPr>
                          <w:t>online</w:t>
                        </w:r>
                      </w:p>
                    </w:txbxContent>
                  </v:textbox>
                </v:rect>
                <v:rect id="Rectangle 76" o:spid="_x0000_s109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5082F555" w14:textId="77777777" w:rsidR="00D65BD4" w:rsidRPr="00B34B0A" w:rsidRDefault="00D65BD4" w:rsidP="00D65BD4">
                        <w:pPr>
                          <w:rPr>
                            <w:b/>
                          </w:rPr>
                        </w:pPr>
                        <w:r w:rsidRPr="00B34B0A">
                          <w:rPr>
                            <w:b/>
                            <w:i/>
                            <w:iCs/>
                            <w:color w:val="000000"/>
                          </w:rPr>
                          <w:t>All</w:t>
                        </w:r>
                      </w:p>
                    </w:txbxContent>
                  </v:textbox>
                </v:rect>
                <v:rect id="Rectangle 77" o:spid="_x0000_s109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4B0AA44E" w14:textId="77777777" w:rsidR="00D65BD4" w:rsidRPr="00B34B0A" w:rsidRDefault="00D65BD4" w:rsidP="00D65BD4">
                        <w:pPr>
                          <w:rPr>
                            <w:b/>
                          </w:rPr>
                        </w:pPr>
                      </w:p>
                    </w:txbxContent>
                  </v:textbox>
                </v:rect>
                <v:rect id="Rectangle 78" o:spid="_x0000_s109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724E29C9" w14:textId="77777777" w:rsidR="00D65BD4" w:rsidRPr="00B34B0A" w:rsidRDefault="00D65BD4" w:rsidP="00D65BD4">
                        <w:pPr>
                          <w:rPr>
                            <w:b/>
                          </w:rPr>
                        </w:pPr>
                        <w:r>
                          <w:rPr>
                            <w:b/>
                            <w:i/>
                            <w:iCs/>
                            <w:color w:val="000000"/>
                          </w:rPr>
                          <w:t>ESR</w:t>
                        </w:r>
                      </w:p>
                    </w:txbxContent>
                  </v:textbox>
                </v:rect>
                <v:rect id="Rectangle 79" o:spid="_x0000_s109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3BA601F9" w14:textId="77777777" w:rsidR="00D65BD4" w:rsidRPr="00B34B0A" w:rsidRDefault="00D65BD4" w:rsidP="00D65BD4">
                        <w:pPr>
                          <w:rPr>
                            <w:b/>
                          </w:rPr>
                        </w:pPr>
                        <w:r w:rsidRPr="00B34B0A">
                          <w:rPr>
                            <w:b/>
                            <w:i/>
                            <w:iCs/>
                            <w:color w:val="000000"/>
                          </w:rPr>
                          <w:t>online</w:t>
                        </w:r>
                      </w:p>
                    </w:txbxContent>
                  </v:textbox>
                </v:rect>
                <v:rect id="Rectangle 80" o:spid="_x0000_s109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6AA69455"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rPr>
        <w:t>PRC</w:t>
      </w:r>
      <w:r w:rsidRPr="00D65BD4">
        <w:rPr>
          <w:rFonts w:eastAsia="SimSun"/>
          <w:b/>
          <w:position w:val="30"/>
          <w:sz w:val="20"/>
          <w:vertAlign w:val="subscript"/>
        </w:rPr>
        <w:t>8</w:t>
      </w:r>
      <w:r w:rsidRPr="00D65BD4">
        <w:rPr>
          <w:rFonts w:eastAsia="SimSun"/>
          <w:b/>
          <w:position w:val="30"/>
          <w:sz w:val="20"/>
        </w:rPr>
        <w:t xml:space="preserve"> =</w:t>
      </w:r>
      <w:r w:rsidRPr="00D65BD4">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28AB8A3F" w14:textId="77777777" w:rsidR="00D65BD4" w:rsidRPr="00D65BD4" w:rsidRDefault="00D65BD4" w:rsidP="00D65BD4">
      <w:pPr>
        <w:ind w:left="720" w:hanging="720"/>
        <w:rPr>
          <w:rFonts w:eastAsia="SimSun"/>
          <w:b/>
          <w:position w:val="30"/>
          <w:sz w:val="20"/>
        </w:rPr>
      </w:pPr>
      <w:r w:rsidRPr="00D65BD4">
        <w:rPr>
          <w:rFonts w:eastAsia="SimSun"/>
          <w:b/>
          <w:position w:val="30"/>
          <w:sz w:val="20"/>
        </w:rPr>
        <w:t xml:space="preserve">Excludes ESR capacity used to provide </w:t>
      </w:r>
      <w:proofErr w:type="gramStart"/>
      <w:r w:rsidRPr="00D65BD4">
        <w:rPr>
          <w:rFonts w:eastAsia="SimSun"/>
          <w:b/>
          <w:position w:val="30"/>
          <w:sz w:val="20"/>
        </w:rPr>
        <w:t>FFR</w:t>
      </w:r>
      <w:proofErr w:type="gramEnd"/>
      <w:r w:rsidRPr="00D65BD4">
        <w:rPr>
          <w:rFonts w:eastAsia="SimSun"/>
          <w:b/>
          <w:position w:val="30"/>
          <w:sz w:val="20"/>
        </w:rPr>
        <w:t xml:space="preserve"> </w:t>
      </w:r>
    </w:p>
    <w:p w14:paraId="57E36951" w14:textId="77777777" w:rsidR="00D65BD4" w:rsidRPr="00D65BD4" w:rsidRDefault="00D65BD4" w:rsidP="00D65BD4">
      <w:pPr>
        <w:ind w:left="720" w:hanging="720"/>
        <w:rPr>
          <w:rFonts w:eastAsia="SimSun"/>
          <w:b/>
          <w:position w:val="30"/>
          <w:sz w:val="20"/>
          <w:szCs w:val="20"/>
        </w:rPr>
      </w:pPr>
      <w:r w:rsidRPr="00D65BD4">
        <w:rPr>
          <w:rFonts w:eastAsia="SimSun"/>
          <w:b/>
          <w:position w:val="30"/>
          <w:sz w:val="20"/>
          <w:szCs w:val="20"/>
        </w:rPr>
        <w:t>PRC =</w:t>
      </w:r>
      <w:r w:rsidRPr="00D65BD4">
        <w:rPr>
          <w:rFonts w:eastAsia="SimSun"/>
          <w:b/>
          <w:position w:val="30"/>
          <w:sz w:val="20"/>
          <w:szCs w:val="20"/>
        </w:rPr>
        <w:tab/>
        <w:t>PRC</w:t>
      </w:r>
      <w:r w:rsidRPr="00D65BD4">
        <w:rPr>
          <w:rFonts w:eastAsia="SimSun"/>
          <w:b/>
          <w:position w:val="30"/>
          <w:sz w:val="20"/>
          <w:szCs w:val="20"/>
          <w:vertAlign w:val="subscript"/>
        </w:rPr>
        <w:t>1</w:t>
      </w:r>
      <w:r w:rsidRPr="00D65BD4">
        <w:rPr>
          <w:rFonts w:eastAsia="SimSun"/>
          <w:b/>
          <w:position w:val="30"/>
          <w:sz w:val="20"/>
          <w:szCs w:val="20"/>
        </w:rPr>
        <w:t xml:space="preserve"> + PRC</w:t>
      </w:r>
      <w:r w:rsidRPr="00D65BD4">
        <w:rPr>
          <w:rFonts w:eastAsia="SimSun"/>
          <w:b/>
          <w:position w:val="30"/>
          <w:sz w:val="20"/>
          <w:szCs w:val="20"/>
          <w:vertAlign w:val="subscript"/>
        </w:rPr>
        <w:t>2</w:t>
      </w:r>
      <w:r w:rsidRPr="00D65BD4">
        <w:rPr>
          <w:rFonts w:eastAsia="SimSun"/>
          <w:b/>
          <w:position w:val="30"/>
          <w:sz w:val="20"/>
          <w:szCs w:val="20"/>
        </w:rPr>
        <w:t xml:space="preserve"> + PRC</w:t>
      </w:r>
      <w:r w:rsidRPr="00D65BD4">
        <w:rPr>
          <w:rFonts w:eastAsia="SimSun"/>
          <w:b/>
          <w:position w:val="30"/>
          <w:sz w:val="20"/>
          <w:szCs w:val="20"/>
          <w:vertAlign w:val="subscript"/>
        </w:rPr>
        <w:t>3</w:t>
      </w:r>
      <w:r w:rsidRPr="00D65BD4">
        <w:rPr>
          <w:rFonts w:eastAsia="SimSun"/>
          <w:b/>
          <w:position w:val="30"/>
          <w:sz w:val="20"/>
          <w:szCs w:val="20"/>
        </w:rPr>
        <w:t xml:space="preserve"> + PRC</w:t>
      </w:r>
      <w:r w:rsidRPr="00D65BD4">
        <w:rPr>
          <w:rFonts w:eastAsia="SimSun"/>
          <w:b/>
          <w:position w:val="30"/>
          <w:sz w:val="20"/>
          <w:szCs w:val="20"/>
          <w:vertAlign w:val="subscript"/>
        </w:rPr>
        <w:t>4</w:t>
      </w:r>
      <w:r w:rsidRPr="00D65BD4">
        <w:rPr>
          <w:rFonts w:eastAsia="SimSun"/>
          <w:b/>
          <w:position w:val="30"/>
          <w:sz w:val="20"/>
          <w:szCs w:val="20"/>
        </w:rPr>
        <w:t xml:space="preserve"> + PRC</w:t>
      </w:r>
      <w:r w:rsidRPr="00D65BD4">
        <w:rPr>
          <w:rFonts w:eastAsia="SimSun"/>
          <w:b/>
          <w:position w:val="30"/>
          <w:sz w:val="20"/>
          <w:szCs w:val="20"/>
          <w:vertAlign w:val="subscript"/>
        </w:rPr>
        <w:t>5</w:t>
      </w:r>
      <w:r w:rsidRPr="00D65BD4">
        <w:rPr>
          <w:rFonts w:eastAsia="SimSun"/>
          <w:b/>
          <w:position w:val="30"/>
          <w:sz w:val="20"/>
          <w:szCs w:val="20"/>
        </w:rPr>
        <w:t xml:space="preserve"> + PRC</w:t>
      </w:r>
      <w:r w:rsidRPr="00D65BD4">
        <w:rPr>
          <w:rFonts w:eastAsia="SimSun"/>
          <w:b/>
          <w:position w:val="30"/>
          <w:sz w:val="20"/>
          <w:szCs w:val="20"/>
          <w:vertAlign w:val="subscript"/>
        </w:rPr>
        <w:t>6</w:t>
      </w:r>
      <w:r w:rsidRPr="00D65BD4">
        <w:rPr>
          <w:rFonts w:eastAsia="SimSun"/>
          <w:b/>
          <w:position w:val="30"/>
          <w:sz w:val="20"/>
          <w:szCs w:val="20"/>
        </w:rPr>
        <w:t xml:space="preserve"> + PRC</w:t>
      </w:r>
      <w:r w:rsidRPr="00D65BD4">
        <w:rPr>
          <w:rFonts w:eastAsia="SimSun"/>
          <w:b/>
          <w:position w:val="30"/>
          <w:sz w:val="20"/>
          <w:szCs w:val="20"/>
          <w:vertAlign w:val="subscript"/>
        </w:rPr>
        <w:t>7</w:t>
      </w:r>
      <w:r w:rsidRPr="00D65BD4">
        <w:rPr>
          <w:rFonts w:eastAsia="SimSun"/>
          <w:b/>
          <w:position w:val="30"/>
          <w:sz w:val="20"/>
          <w:szCs w:val="20"/>
        </w:rPr>
        <w:t xml:space="preserve"> + PRC</w:t>
      </w:r>
      <w:r w:rsidRPr="00D65BD4">
        <w:rPr>
          <w:rFonts w:eastAsia="SimSun"/>
          <w:b/>
          <w:position w:val="30"/>
          <w:sz w:val="20"/>
          <w:szCs w:val="20"/>
          <w:vertAlign w:val="subscript"/>
        </w:rPr>
        <w:t>8</w:t>
      </w:r>
    </w:p>
    <w:p w14:paraId="4A4C2320" w14:textId="77777777" w:rsidR="00D65BD4" w:rsidRPr="00D65BD4" w:rsidRDefault="00D65BD4" w:rsidP="00D65BD4">
      <w:pPr>
        <w:rPr>
          <w:rFonts w:eastAsia="SimSun"/>
        </w:rPr>
      </w:pPr>
      <w:r w:rsidRPr="00D65BD4">
        <w:rPr>
          <w:rFonts w:eastAsia="SimSun"/>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D65BD4" w:rsidRPr="00D65BD4" w14:paraId="42A5790F" w14:textId="77777777" w:rsidTr="0003786F">
        <w:tc>
          <w:tcPr>
            <w:tcW w:w="1852" w:type="dxa"/>
          </w:tcPr>
          <w:p w14:paraId="65EC6AEC" w14:textId="77777777" w:rsidR="00D65BD4" w:rsidRPr="00D65BD4" w:rsidRDefault="00D65BD4" w:rsidP="00D65BD4">
            <w:pPr>
              <w:spacing w:after="240"/>
              <w:rPr>
                <w:rFonts w:eastAsia="SimSun"/>
                <w:b/>
                <w:iCs/>
                <w:sz w:val="20"/>
                <w:szCs w:val="20"/>
              </w:rPr>
            </w:pPr>
            <w:r w:rsidRPr="00D65BD4">
              <w:rPr>
                <w:rFonts w:eastAsia="SimSun"/>
                <w:b/>
                <w:iCs/>
                <w:sz w:val="20"/>
                <w:szCs w:val="20"/>
              </w:rPr>
              <w:t>Variable</w:t>
            </w:r>
          </w:p>
        </w:tc>
        <w:tc>
          <w:tcPr>
            <w:tcW w:w="1281" w:type="dxa"/>
          </w:tcPr>
          <w:p w14:paraId="39CED9F1"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7188" w:type="dxa"/>
          </w:tcPr>
          <w:p w14:paraId="4F8BD634" w14:textId="77777777" w:rsidR="00D65BD4" w:rsidRPr="00D65BD4" w:rsidRDefault="00D65BD4" w:rsidP="00D65BD4">
            <w:pPr>
              <w:spacing w:after="240"/>
              <w:rPr>
                <w:rFonts w:eastAsia="SimSun"/>
                <w:b/>
                <w:iCs/>
                <w:sz w:val="20"/>
                <w:szCs w:val="20"/>
              </w:rPr>
            </w:pPr>
            <w:r w:rsidRPr="00D65BD4">
              <w:rPr>
                <w:rFonts w:eastAsia="SimSun"/>
                <w:b/>
                <w:iCs/>
                <w:sz w:val="20"/>
                <w:szCs w:val="20"/>
              </w:rPr>
              <w:t>Description</w:t>
            </w:r>
          </w:p>
        </w:tc>
      </w:tr>
      <w:tr w:rsidR="00D65BD4" w:rsidRPr="00D65BD4" w14:paraId="082DDA7B" w14:textId="77777777" w:rsidTr="0003786F">
        <w:tc>
          <w:tcPr>
            <w:tcW w:w="1852" w:type="dxa"/>
          </w:tcPr>
          <w:p w14:paraId="61220B11" w14:textId="77777777" w:rsidR="00D65BD4" w:rsidRPr="00D65BD4" w:rsidRDefault="00D65BD4" w:rsidP="00D65BD4">
            <w:pPr>
              <w:spacing w:after="60"/>
              <w:rPr>
                <w:rFonts w:eastAsia="SimSun"/>
                <w:iCs/>
                <w:sz w:val="20"/>
                <w:szCs w:val="20"/>
              </w:rPr>
            </w:pPr>
            <w:r w:rsidRPr="00D65BD4">
              <w:rPr>
                <w:rFonts w:eastAsia="SimSun"/>
                <w:iCs/>
                <w:sz w:val="20"/>
                <w:szCs w:val="20"/>
              </w:rPr>
              <w:t>PRC</w:t>
            </w:r>
            <w:r w:rsidRPr="00D65BD4">
              <w:rPr>
                <w:rFonts w:eastAsia="SimSun"/>
                <w:iCs/>
                <w:sz w:val="20"/>
                <w:szCs w:val="20"/>
                <w:vertAlign w:val="subscript"/>
              </w:rPr>
              <w:t>1</w:t>
            </w:r>
          </w:p>
        </w:tc>
        <w:tc>
          <w:tcPr>
            <w:tcW w:w="1281" w:type="dxa"/>
          </w:tcPr>
          <w:p w14:paraId="720F641D"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Pr>
          <w:p w14:paraId="53809DAD" w14:textId="77777777" w:rsidR="00D65BD4" w:rsidRPr="00D65BD4" w:rsidRDefault="00D65BD4" w:rsidP="00D65BD4">
            <w:pPr>
              <w:spacing w:after="60"/>
              <w:rPr>
                <w:rFonts w:eastAsia="SimSun"/>
                <w:iCs/>
                <w:sz w:val="20"/>
                <w:szCs w:val="20"/>
              </w:rPr>
            </w:pPr>
            <w:r w:rsidRPr="00D65BD4">
              <w:rPr>
                <w:rFonts w:eastAsia="SimSun"/>
                <w:iCs/>
                <w:sz w:val="20"/>
                <w:szCs w:val="20"/>
              </w:rPr>
              <w:t>Generation On-Line greater than 0 MW</w:t>
            </w:r>
          </w:p>
        </w:tc>
      </w:tr>
      <w:tr w:rsidR="00D65BD4" w:rsidRPr="00D65BD4" w14:paraId="44C3D286" w14:textId="77777777" w:rsidTr="0003786F">
        <w:tc>
          <w:tcPr>
            <w:tcW w:w="1852" w:type="dxa"/>
          </w:tcPr>
          <w:p w14:paraId="622351FC" w14:textId="77777777" w:rsidR="00D65BD4" w:rsidRPr="00D65BD4" w:rsidRDefault="00D65BD4" w:rsidP="00D65BD4">
            <w:pPr>
              <w:spacing w:after="60"/>
              <w:rPr>
                <w:rFonts w:eastAsia="SimSun"/>
                <w:iCs/>
                <w:sz w:val="20"/>
                <w:szCs w:val="20"/>
              </w:rPr>
            </w:pPr>
            <w:r w:rsidRPr="00D65BD4">
              <w:rPr>
                <w:rFonts w:eastAsia="SimSun"/>
                <w:iCs/>
                <w:sz w:val="20"/>
                <w:szCs w:val="20"/>
              </w:rPr>
              <w:t>PRC</w:t>
            </w:r>
            <w:r w:rsidRPr="00D65BD4">
              <w:rPr>
                <w:rFonts w:eastAsia="SimSun"/>
                <w:iCs/>
                <w:sz w:val="20"/>
                <w:szCs w:val="20"/>
                <w:vertAlign w:val="subscript"/>
              </w:rPr>
              <w:t>2</w:t>
            </w:r>
          </w:p>
        </w:tc>
        <w:tc>
          <w:tcPr>
            <w:tcW w:w="1281" w:type="dxa"/>
          </w:tcPr>
          <w:p w14:paraId="000D1E52"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Pr>
          <w:p w14:paraId="1250E73D" w14:textId="77777777" w:rsidR="00D65BD4" w:rsidRPr="00D65BD4" w:rsidRDefault="00D65BD4" w:rsidP="00D65BD4">
            <w:pPr>
              <w:spacing w:after="60"/>
              <w:rPr>
                <w:rFonts w:eastAsia="SimSun"/>
                <w:iCs/>
                <w:sz w:val="20"/>
                <w:szCs w:val="20"/>
              </w:rPr>
            </w:pPr>
            <w:r w:rsidRPr="00D65BD4">
              <w:rPr>
                <w:rFonts w:eastAsia="SimSun"/>
                <w:iCs/>
                <w:sz w:val="20"/>
                <w:szCs w:val="20"/>
              </w:rPr>
              <w:t>WGRs On-Line greater than 0 MW</w:t>
            </w:r>
          </w:p>
        </w:tc>
      </w:tr>
      <w:tr w:rsidR="00D65BD4" w:rsidRPr="00D65BD4" w14:paraId="432E8105" w14:textId="77777777" w:rsidTr="0003786F">
        <w:tc>
          <w:tcPr>
            <w:tcW w:w="1852" w:type="dxa"/>
          </w:tcPr>
          <w:p w14:paraId="27702B21" w14:textId="77777777" w:rsidR="00D65BD4" w:rsidRPr="00D65BD4" w:rsidRDefault="00D65BD4" w:rsidP="00D65BD4">
            <w:pPr>
              <w:spacing w:after="60"/>
              <w:rPr>
                <w:rFonts w:eastAsia="SimSun"/>
                <w:iCs/>
                <w:sz w:val="20"/>
                <w:szCs w:val="20"/>
              </w:rPr>
            </w:pPr>
            <w:r w:rsidRPr="00D65BD4">
              <w:rPr>
                <w:rFonts w:eastAsia="SimSun"/>
                <w:iCs/>
                <w:sz w:val="20"/>
                <w:szCs w:val="20"/>
              </w:rPr>
              <w:t>PRC</w:t>
            </w:r>
            <w:r w:rsidRPr="00D65BD4">
              <w:rPr>
                <w:rFonts w:eastAsia="SimSun"/>
                <w:iCs/>
                <w:sz w:val="20"/>
                <w:szCs w:val="20"/>
                <w:vertAlign w:val="subscript"/>
              </w:rPr>
              <w:t>3</w:t>
            </w:r>
          </w:p>
        </w:tc>
        <w:tc>
          <w:tcPr>
            <w:tcW w:w="1281" w:type="dxa"/>
          </w:tcPr>
          <w:p w14:paraId="15334717"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Pr>
          <w:p w14:paraId="6B3AF660" w14:textId="77777777" w:rsidR="00D65BD4" w:rsidRPr="00D65BD4" w:rsidRDefault="00D65BD4" w:rsidP="00D65BD4">
            <w:pPr>
              <w:spacing w:after="60"/>
              <w:rPr>
                <w:rFonts w:eastAsia="SimSun"/>
                <w:iCs/>
                <w:sz w:val="20"/>
                <w:szCs w:val="20"/>
              </w:rPr>
            </w:pPr>
            <w:r w:rsidRPr="00D65BD4">
              <w:rPr>
                <w:rFonts w:eastAsia="SimSun"/>
                <w:iCs/>
                <w:sz w:val="20"/>
                <w:szCs w:val="20"/>
              </w:rPr>
              <w:t>Synchronous condenser output</w:t>
            </w:r>
          </w:p>
          <w:p w14:paraId="500AA37B" w14:textId="77777777" w:rsidR="00D65BD4" w:rsidRPr="00D65BD4" w:rsidRDefault="00D65BD4" w:rsidP="00D65BD4">
            <w:pPr>
              <w:spacing w:after="60"/>
              <w:rPr>
                <w:rFonts w:eastAsia="SimSun"/>
                <w:iCs/>
                <w:sz w:val="20"/>
                <w:szCs w:val="20"/>
              </w:rPr>
            </w:pPr>
          </w:p>
        </w:tc>
      </w:tr>
      <w:tr w:rsidR="00D65BD4" w:rsidRPr="00D65BD4" w14:paraId="101FA631" w14:textId="77777777" w:rsidTr="0003786F">
        <w:tc>
          <w:tcPr>
            <w:tcW w:w="1852" w:type="dxa"/>
          </w:tcPr>
          <w:p w14:paraId="6A1886C3" w14:textId="77777777" w:rsidR="00D65BD4" w:rsidRPr="00D65BD4" w:rsidRDefault="00D65BD4" w:rsidP="00D65BD4">
            <w:pPr>
              <w:spacing w:after="60"/>
              <w:rPr>
                <w:rFonts w:eastAsia="SimSun"/>
                <w:iCs/>
                <w:sz w:val="20"/>
                <w:szCs w:val="20"/>
              </w:rPr>
            </w:pPr>
            <w:r w:rsidRPr="00D65BD4">
              <w:rPr>
                <w:rFonts w:eastAsia="SimSun"/>
                <w:iCs/>
                <w:sz w:val="20"/>
                <w:szCs w:val="20"/>
              </w:rPr>
              <w:t>PRC</w:t>
            </w:r>
            <w:r w:rsidRPr="00D65BD4">
              <w:rPr>
                <w:rFonts w:eastAsia="SimSun"/>
                <w:iCs/>
                <w:sz w:val="20"/>
                <w:szCs w:val="20"/>
                <w:vertAlign w:val="subscript"/>
              </w:rPr>
              <w:t>4</w:t>
            </w:r>
          </w:p>
        </w:tc>
        <w:tc>
          <w:tcPr>
            <w:tcW w:w="1281" w:type="dxa"/>
          </w:tcPr>
          <w:p w14:paraId="49F6E0E6"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Pr>
          <w:p w14:paraId="1F1EAD46" w14:textId="77777777" w:rsidR="00D65BD4" w:rsidRPr="00D65BD4" w:rsidRDefault="00D65BD4" w:rsidP="00D65BD4">
            <w:pPr>
              <w:tabs>
                <w:tab w:val="left" w:pos="1080"/>
              </w:tabs>
              <w:spacing w:after="60"/>
              <w:rPr>
                <w:rFonts w:eastAsia="SimSun"/>
                <w:iCs/>
                <w:sz w:val="20"/>
                <w:szCs w:val="20"/>
              </w:rPr>
            </w:pPr>
            <w:r w:rsidRPr="00D65BD4">
              <w:rPr>
                <w:rFonts w:eastAsia="SimSun"/>
                <w:iCs/>
                <w:sz w:val="20"/>
                <w:szCs w:val="20"/>
              </w:rPr>
              <w:t>Capacity from Load Resources carrying ECRS Ancillary Service Resource Responsibility</w:t>
            </w:r>
          </w:p>
          <w:p w14:paraId="76EA2879" w14:textId="77777777" w:rsidR="00D65BD4" w:rsidRPr="00D65BD4" w:rsidRDefault="00D65BD4" w:rsidP="00D65BD4">
            <w:pPr>
              <w:tabs>
                <w:tab w:val="left" w:pos="1080"/>
              </w:tabs>
              <w:spacing w:after="60"/>
              <w:rPr>
                <w:rFonts w:eastAsia="SimSun"/>
                <w:iCs/>
                <w:sz w:val="20"/>
                <w:szCs w:val="20"/>
              </w:rPr>
            </w:pPr>
          </w:p>
        </w:tc>
      </w:tr>
      <w:tr w:rsidR="00D65BD4" w:rsidRPr="00D65BD4" w14:paraId="6090C304" w14:textId="77777777" w:rsidTr="0003786F">
        <w:tc>
          <w:tcPr>
            <w:tcW w:w="1852" w:type="dxa"/>
          </w:tcPr>
          <w:p w14:paraId="29375F92" w14:textId="77777777" w:rsidR="00D65BD4" w:rsidRPr="00D65BD4" w:rsidRDefault="00D65BD4" w:rsidP="00D65BD4">
            <w:pPr>
              <w:spacing w:after="60"/>
              <w:rPr>
                <w:rFonts w:eastAsia="SimSun"/>
                <w:iCs/>
                <w:sz w:val="20"/>
                <w:szCs w:val="20"/>
              </w:rPr>
            </w:pPr>
            <w:r w:rsidRPr="00D65BD4">
              <w:rPr>
                <w:rFonts w:eastAsia="SimSun"/>
                <w:iCs/>
                <w:sz w:val="20"/>
                <w:szCs w:val="20"/>
              </w:rPr>
              <w:lastRenderedPageBreak/>
              <w:t>PRC</w:t>
            </w:r>
            <w:r w:rsidRPr="00D65BD4">
              <w:rPr>
                <w:rFonts w:eastAsia="SimSun"/>
                <w:iCs/>
                <w:sz w:val="20"/>
                <w:szCs w:val="20"/>
                <w:vertAlign w:val="subscript"/>
              </w:rPr>
              <w:t>5</w:t>
            </w:r>
          </w:p>
        </w:tc>
        <w:tc>
          <w:tcPr>
            <w:tcW w:w="1281" w:type="dxa"/>
          </w:tcPr>
          <w:p w14:paraId="4C5A3F9A"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Pr>
          <w:p w14:paraId="3D46CF70" w14:textId="77777777" w:rsidR="00D65BD4" w:rsidRPr="00D65BD4" w:rsidRDefault="00D65BD4" w:rsidP="00D65BD4">
            <w:pPr>
              <w:tabs>
                <w:tab w:val="left" w:pos="1080"/>
              </w:tabs>
              <w:spacing w:after="60"/>
              <w:rPr>
                <w:rFonts w:eastAsia="SimSun"/>
                <w:iCs/>
                <w:sz w:val="20"/>
                <w:szCs w:val="20"/>
              </w:rPr>
            </w:pPr>
            <w:r w:rsidRPr="00D65BD4">
              <w:rPr>
                <w:rFonts w:eastAsia="SimSun"/>
                <w:iCs/>
                <w:sz w:val="20"/>
                <w:szCs w:val="20"/>
              </w:rPr>
              <w:t>Capacity from Controllable Load Resources active in SCED and carrying Ancillary Service Resource Responsibility</w:t>
            </w:r>
          </w:p>
        </w:tc>
      </w:tr>
      <w:tr w:rsidR="00D65BD4" w:rsidRPr="00D65BD4" w14:paraId="73AC26C5" w14:textId="77777777" w:rsidTr="0003786F">
        <w:tc>
          <w:tcPr>
            <w:tcW w:w="1852" w:type="dxa"/>
            <w:tcBorders>
              <w:bottom w:val="single" w:sz="4" w:space="0" w:color="auto"/>
            </w:tcBorders>
          </w:tcPr>
          <w:p w14:paraId="2C966DA9" w14:textId="77777777" w:rsidR="00D65BD4" w:rsidRPr="00D65BD4" w:rsidRDefault="00D65BD4" w:rsidP="00D65BD4">
            <w:pPr>
              <w:spacing w:after="60"/>
              <w:rPr>
                <w:rFonts w:eastAsia="SimSun"/>
                <w:iCs/>
                <w:sz w:val="20"/>
                <w:szCs w:val="20"/>
              </w:rPr>
            </w:pPr>
            <w:r w:rsidRPr="00D65BD4">
              <w:rPr>
                <w:rFonts w:eastAsia="SimSun"/>
                <w:iCs/>
                <w:sz w:val="20"/>
                <w:szCs w:val="20"/>
              </w:rPr>
              <w:t>PRC</w:t>
            </w:r>
            <w:r w:rsidRPr="00D65BD4">
              <w:rPr>
                <w:rFonts w:eastAsia="SimSun"/>
                <w:iCs/>
                <w:sz w:val="20"/>
                <w:szCs w:val="20"/>
                <w:vertAlign w:val="subscript"/>
              </w:rPr>
              <w:t>6</w:t>
            </w:r>
          </w:p>
        </w:tc>
        <w:tc>
          <w:tcPr>
            <w:tcW w:w="1281" w:type="dxa"/>
            <w:tcBorders>
              <w:bottom w:val="single" w:sz="4" w:space="0" w:color="auto"/>
            </w:tcBorders>
          </w:tcPr>
          <w:p w14:paraId="21F9B3E1"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Borders>
              <w:bottom w:val="single" w:sz="4" w:space="0" w:color="auto"/>
            </w:tcBorders>
          </w:tcPr>
          <w:p w14:paraId="03767D28" w14:textId="77777777" w:rsidR="00D65BD4" w:rsidRPr="00D65BD4" w:rsidRDefault="00D65BD4" w:rsidP="00D65BD4">
            <w:pPr>
              <w:tabs>
                <w:tab w:val="left" w:pos="1080"/>
              </w:tabs>
              <w:spacing w:after="60"/>
              <w:rPr>
                <w:rFonts w:eastAsia="SimSun"/>
                <w:iCs/>
                <w:sz w:val="20"/>
                <w:szCs w:val="20"/>
              </w:rPr>
            </w:pPr>
            <w:r w:rsidRPr="00D65BD4">
              <w:rPr>
                <w:rFonts w:eastAsia="SimSun"/>
                <w:iCs/>
                <w:sz w:val="20"/>
                <w:szCs w:val="20"/>
              </w:rPr>
              <w:t>Capacity from Controllable Load Resources active in SCED and not carrying Ancillary Service Resource Responsibility</w:t>
            </w:r>
          </w:p>
        </w:tc>
      </w:tr>
      <w:tr w:rsidR="00D65BD4" w:rsidRPr="00D65BD4" w14:paraId="5EDEA827" w14:textId="77777777" w:rsidTr="0003786F">
        <w:tc>
          <w:tcPr>
            <w:tcW w:w="1852" w:type="dxa"/>
            <w:tcBorders>
              <w:top w:val="single" w:sz="4" w:space="0" w:color="auto"/>
              <w:left w:val="single" w:sz="4" w:space="0" w:color="auto"/>
              <w:bottom w:val="single" w:sz="4" w:space="0" w:color="auto"/>
              <w:right w:val="single" w:sz="4" w:space="0" w:color="auto"/>
            </w:tcBorders>
          </w:tcPr>
          <w:p w14:paraId="2E583918" w14:textId="77777777" w:rsidR="00D65BD4" w:rsidRPr="00D65BD4" w:rsidRDefault="00D65BD4" w:rsidP="00D65BD4">
            <w:pPr>
              <w:spacing w:after="60"/>
              <w:rPr>
                <w:rFonts w:eastAsia="SimSun"/>
                <w:iCs/>
                <w:sz w:val="20"/>
                <w:szCs w:val="20"/>
              </w:rPr>
            </w:pPr>
            <w:r w:rsidRPr="00D65BD4">
              <w:rPr>
                <w:rFonts w:eastAsia="SimSun"/>
                <w:iCs/>
                <w:sz w:val="20"/>
                <w:szCs w:val="20"/>
              </w:rPr>
              <w:t>PRC</w:t>
            </w:r>
            <w:r w:rsidRPr="00D65BD4">
              <w:rPr>
                <w:rFonts w:eastAsia="SimSun"/>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09932C5B"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6E196257" w14:textId="77777777" w:rsidR="00D65BD4" w:rsidRPr="00D65BD4" w:rsidRDefault="00D65BD4" w:rsidP="00D65BD4">
            <w:pPr>
              <w:tabs>
                <w:tab w:val="left" w:pos="1080"/>
              </w:tabs>
              <w:spacing w:after="60"/>
              <w:rPr>
                <w:rFonts w:eastAsia="SimSun"/>
                <w:iCs/>
                <w:sz w:val="20"/>
                <w:szCs w:val="20"/>
              </w:rPr>
            </w:pPr>
            <w:r w:rsidRPr="00D65BD4">
              <w:rPr>
                <w:rFonts w:eastAsia="SimSun"/>
                <w:iCs/>
                <w:sz w:val="20"/>
                <w:szCs w:val="20"/>
              </w:rPr>
              <w:t>Capacity from Resources capable of providing FFR</w:t>
            </w:r>
          </w:p>
        </w:tc>
      </w:tr>
      <w:tr w:rsidR="00D65BD4" w:rsidRPr="00D65BD4" w14:paraId="751D6F5F" w14:textId="77777777" w:rsidTr="0003786F">
        <w:tc>
          <w:tcPr>
            <w:tcW w:w="1852" w:type="dxa"/>
            <w:tcBorders>
              <w:top w:val="single" w:sz="4" w:space="0" w:color="auto"/>
              <w:left w:val="single" w:sz="4" w:space="0" w:color="auto"/>
              <w:bottom w:val="single" w:sz="4" w:space="0" w:color="auto"/>
              <w:right w:val="single" w:sz="4" w:space="0" w:color="auto"/>
            </w:tcBorders>
          </w:tcPr>
          <w:p w14:paraId="1EE5C673" w14:textId="77777777" w:rsidR="00D65BD4" w:rsidRPr="00D65BD4" w:rsidRDefault="00D65BD4" w:rsidP="00D65BD4">
            <w:pPr>
              <w:spacing w:after="60"/>
              <w:rPr>
                <w:rFonts w:eastAsia="SimSun"/>
                <w:iCs/>
                <w:sz w:val="20"/>
                <w:szCs w:val="20"/>
              </w:rPr>
            </w:pPr>
            <w:r w:rsidRPr="00D65BD4">
              <w:rPr>
                <w:rFonts w:eastAsia="SimSun"/>
                <w:iCs/>
                <w:sz w:val="20"/>
                <w:szCs w:val="20"/>
              </w:rPr>
              <w:t>PRC</w:t>
            </w:r>
            <w:r w:rsidRPr="00D65BD4">
              <w:rPr>
                <w:rFonts w:eastAsia="SimSun"/>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6FFADAED"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5ADBC4C" w14:textId="77777777" w:rsidR="00D65BD4" w:rsidRPr="00D65BD4" w:rsidRDefault="00D65BD4" w:rsidP="00D65BD4">
            <w:pPr>
              <w:tabs>
                <w:tab w:val="left" w:pos="1080"/>
              </w:tabs>
              <w:spacing w:after="60"/>
              <w:rPr>
                <w:rFonts w:eastAsia="SimSun"/>
                <w:iCs/>
                <w:sz w:val="20"/>
                <w:szCs w:val="20"/>
              </w:rPr>
            </w:pPr>
            <w:r w:rsidRPr="00D65BD4">
              <w:rPr>
                <w:rFonts w:eastAsia="SimSun"/>
                <w:iCs/>
                <w:sz w:val="20"/>
                <w:szCs w:val="20"/>
              </w:rPr>
              <w:t>ESR capacity capable of providing Primary Frequency Response</w:t>
            </w:r>
          </w:p>
        </w:tc>
      </w:tr>
      <w:tr w:rsidR="00D65BD4" w:rsidRPr="00D65BD4" w14:paraId="2986DA1B" w14:textId="77777777" w:rsidTr="0003786F">
        <w:trPr>
          <w:trHeight w:val="108"/>
        </w:trPr>
        <w:tc>
          <w:tcPr>
            <w:tcW w:w="1852" w:type="dxa"/>
            <w:tcBorders>
              <w:top w:val="nil"/>
            </w:tcBorders>
          </w:tcPr>
          <w:p w14:paraId="05467F75" w14:textId="77777777" w:rsidR="00D65BD4" w:rsidRPr="00D65BD4" w:rsidRDefault="00D65BD4" w:rsidP="00D65BD4">
            <w:pPr>
              <w:spacing w:after="60"/>
              <w:rPr>
                <w:rFonts w:eastAsia="SimSun"/>
                <w:iCs/>
                <w:sz w:val="20"/>
                <w:szCs w:val="20"/>
              </w:rPr>
            </w:pPr>
            <w:r w:rsidRPr="00D65BD4">
              <w:rPr>
                <w:rFonts w:eastAsia="SimSun"/>
                <w:iCs/>
                <w:sz w:val="20"/>
                <w:szCs w:val="20"/>
              </w:rPr>
              <w:t>PRC</w:t>
            </w:r>
          </w:p>
        </w:tc>
        <w:tc>
          <w:tcPr>
            <w:tcW w:w="1281" w:type="dxa"/>
            <w:tcBorders>
              <w:top w:val="nil"/>
            </w:tcBorders>
          </w:tcPr>
          <w:p w14:paraId="7C946D5D"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Borders>
              <w:top w:val="nil"/>
            </w:tcBorders>
          </w:tcPr>
          <w:p w14:paraId="65347C06" w14:textId="77777777" w:rsidR="00D65BD4" w:rsidRPr="00D65BD4" w:rsidRDefault="00D65BD4" w:rsidP="00D65BD4">
            <w:pPr>
              <w:tabs>
                <w:tab w:val="left" w:pos="1080"/>
              </w:tabs>
              <w:spacing w:after="60"/>
              <w:rPr>
                <w:rFonts w:eastAsia="SimSun"/>
                <w:iCs/>
                <w:sz w:val="20"/>
                <w:szCs w:val="20"/>
              </w:rPr>
            </w:pPr>
            <w:r w:rsidRPr="00D65BD4">
              <w:rPr>
                <w:rFonts w:eastAsia="SimSun"/>
                <w:iCs/>
                <w:sz w:val="20"/>
                <w:szCs w:val="20"/>
              </w:rPr>
              <w:t>Physical Responsive Capability</w:t>
            </w:r>
          </w:p>
        </w:tc>
      </w:tr>
      <w:tr w:rsidR="00D65BD4" w:rsidRPr="00D65BD4" w14:paraId="1CB50B27" w14:textId="77777777" w:rsidTr="0003786F">
        <w:trPr>
          <w:trHeight w:val="108"/>
        </w:trPr>
        <w:tc>
          <w:tcPr>
            <w:tcW w:w="1852" w:type="dxa"/>
            <w:tcBorders>
              <w:top w:val="nil"/>
            </w:tcBorders>
          </w:tcPr>
          <w:p w14:paraId="356A152D" w14:textId="77777777" w:rsidR="00D65BD4" w:rsidRPr="00D65BD4" w:rsidRDefault="00D65BD4" w:rsidP="00D65BD4">
            <w:pPr>
              <w:spacing w:after="60"/>
              <w:rPr>
                <w:rFonts w:eastAsia="SimSun"/>
                <w:iCs/>
                <w:sz w:val="20"/>
                <w:szCs w:val="20"/>
              </w:rPr>
            </w:pPr>
            <w:r w:rsidRPr="00D65BD4">
              <w:rPr>
                <w:rFonts w:eastAsia="SimSun"/>
                <w:iCs/>
                <w:sz w:val="20"/>
                <w:szCs w:val="20"/>
              </w:rPr>
              <w:t>X</w:t>
            </w:r>
          </w:p>
        </w:tc>
        <w:tc>
          <w:tcPr>
            <w:tcW w:w="1281" w:type="dxa"/>
            <w:tcBorders>
              <w:top w:val="nil"/>
            </w:tcBorders>
          </w:tcPr>
          <w:p w14:paraId="41BB313F" w14:textId="77777777" w:rsidR="00D65BD4" w:rsidRPr="00D65BD4" w:rsidRDefault="00D65BD4" w:rsidP="00D65BD4">
            <w:pPr>
              <w:spacing w:after="60"/>
              <w:rPr>
                <w:rFonts w:eastAsia="SimSun"/>
                <w:iCs/>
                <w:sz w:val="20"/>
                <w:szCs w:val="20"/>
              </w:rPr>
            </w:pPr>
            <w:r w:rsidRPr="00D65BD4">
              <w:rPr>
                <w:rFonts w:eastAsia="SimSun"/>
                <w:iCs/>
                <w:sz w:val="20"/>
                <w:szCs w:val="20"/>
              </w:rPr>
              <w:t>Percentage</w:t>
            </w:r>
          </w:p>
        </w:tc>
        <w:tc>
          <w:tcPr>
            <w:tcW w:w="7188" w:type="dxa"/>
            <w:tcBorders>
              <w:top w:val="nil"/>
            </w:tcBorders>
          </w:tcPr>
          <w:p w14:paraId="455D05D1" w14:textId="77777777" w:rsidR="00D65BD4" w:rsidRPr="00D65BD4" w:rsidRDefault="00D65BD4" w:rsidP="00D65BD4">
            <w:pPr>
              <w:tabs>
                <w:tab w:val="left" w:pos="1080"/>
              </w:tabs>
              <w:spacing w:after="60"/>
              <w:rPr>
                <w:rFonts w:eastAsia="SimSun"/>
                <w:iCs/>
                <w:sz w:val="20"/>
                <w:szCs w:val="20"/>
              </w:rPr>
            </w:pPr>
            <w:r w:rsidRPr="00D65BD4">
              <w:rPr>
                <w:rFonts w:eastAsia="SimSun"/>
                <w:iCs/>
                <w:sz w:val="20"/>
                <w:szCs w:val="20"/>
              </w:rPr>
              <w:t>Percent threshold based on the Governor droop setting of ESRs</w:t>
            </w:r>
          </w:p>
        </w:tc>
      </w:tr>
      <w:tr w:rsidR="00D65BD4" w:rsidRPr="00D65BD4" w14:paraId="34EB0D90" w14:textId="77777777" w:rsidTr="0003786F">
        <w:tc>
          <w:tcPr>
            <w:tcW w:w="1852" w:type="dxa"/>
          </w:tcPr>
          <w:p w14:paraId="6879A40B" w14:textId="77777777" w:rsidR="00D65BD4" w:rsidRPr="00D65BD4" w:rsidRDefault="00D65BD4" w:rsidP="00D65BD4">
            <w:pPr>
              <w:spacing w:after="60"/>
              <w:rPr>
                <w:rFonts w:eastAsia="SimSun"/>
                <w:iCs/>
                <w:sz w:val="20"/>
                <w:szCs w:val="20"/>
              </w:rPr>
            </w:pPr>
            <w:r w:rsidRPr="00D65BD4">
              <w:rPr>
                <w:rFonts w:eastAsia="SimSun"/>
                <w:iCs/>
                <w:sz w:val="20"/>
                <w:szCs w:val="20"/>
              </w:rPr>
              <w:t>RDF</w:t>
            </w:r>
          </w:p>
        </w:tc>
        <w:tc>
          <w:tcPr>
            <w:tcW w:w="1281" w:type="dxa"/>
          </w:tcPr>
          <w:p w14:paraId="1D9721C6" w14:textId="77777777" w:rsidR="00D65BD4" w:rsidRPr="00D65BD4" w:rsidRDefault="00D65BD4" w:rsidP="00D65BD4">
            <w:pPr>
              <w:spacing w:after="60"/>
              <w:rPr>
                <w:rFonts w:eastAsia="SimSun"/>
                <w:iCs/>
                <w:sz w:val="20"/>
                <w:szCs w:val="20"/>
              </w:rPr>
            </w:pPr>
          </w:p>
        </w:tc>
        <w:tc>
          <w:tcPr>
            <w:tcW w:w="7188" w:type="dxa"/>
          </w:tcPr>
          <w:p w14:paraId="49F7725C" w14:textId="77777777" w:rsidR="00D65BD4" w:rsidRPr="00D65BD4" w:rsidRDefault="00D65BD4" w:rsidP="00D65BD4">
            <w:pPr>
              <w:spacing w:after="60"/>
              <w:rPr>
                <w:rFonts w:eastAsia="SimSun"/>
                <w:iCs/>
                <w:sz w:val="20"/>
                <w:szCs w:val="20"/>
              </w:rPr>
            </w:pPr>
            <w:r w:rsidRPr="00D65BD4">
              <w:rPr>
                <w:rFonts w:eastAsia="SimSun"/>
                <w:iCs/>
                <w:sz w:val="20"/>
                <w:szCs w:val="20"/>
              </w:rPr>
              <w:t>The currently approved</w:t>
            </w:r>
            <w:r w:rsidRPr="00D65BD4">
              <w:rPr>
                <w:rFonts w:ascii="Times New Roman Bold" w:eastAsia="SimSun" w:hAnsi="Times New Roman Bold"/>
                <w:iCs/>
                <w:sz w:val="20"/>
                <w:szCs w:val="20"/>
              </w:rPr>
              <w:t xml:space="preserve"> </w:t>
            </w:r>
            <w:r w:rsidRPr="00D65BD4">
              <w:rPr>
                <w:rFonts w:eastAsia="SimSun"/>
                <w:iCs/>
                <w:sz w:val="20"/>
                <w:szCs w:val="20"/>
              </w:rPr>
              <w:t>Reserve Discount Factor</w:t>
            </w:r>
            <w:r w:rsidRPr="00D65BD4">
              <w:rPr>
                <w:rFonts w:eastAsia="SimSun"/>
                <w:iCs/>
                <w:sz w:val="20"/>
                <w:szCs w:val="20"/>
              </w:rPr>
              <w:tab/>
            </w:r>
          </w:p>
        </w:tc>
      </w:tr>
      <w:tr w:rsidR="00D65BD4" w:rsidRPr="00D65BD4" w14:paraId="12F374E0" w14:textId="77777777" w:rsidTr="0003786F">
        <w:tc>
          <w:tcPr>
            <w:tcW w:w="1852" w:type="dxa"/>
          </w:tcPr>
          <w:p w14:paraId="3874147F" w14:textId="77777777" w:rsidR="00D65BD4" w:rsidRPr="00D65BD4" w:rsidRDefault="00D65BD4" w:rsidP="00D65BD4">
            <w:pPr>
              <w:spacing w:after="60"/>
              <w:rPr>
                <w:rFonts w:eastAsia="SimSun"/>
                <w:iCs/>
                <w:sz w:val="20"/>
                <w:szCs w:val="20"/>
              </w:rPr>
            </w:pPr>
            <w:r w:rsidRPr="00D65BD4">
              <w:rPr>
                <w:rFonts w:eastAsia="SimSun"/>
                <w:iCs/>
                <w:sz w:val="20"/>
                <w:szCs w:val="20"/>
              </w:rPr>
              <w:t>RDF</w:t>
            </w:r>
            <w:r w:rsidRPr="00D65BD4">
              <w:rPr>
                <w:rFonts w:eastAsia="SimSun"/>
                <w:iCs/>
                <w:sz w:val="20"/>
                <w:szCs w:val="20"/>
                <w:vertAlign w:val="subscript"/>
              </w:rPr>
              <w:t>W</w:t>
            </w:r>
          </w:p>
        </w:tc>
        <w:tc>
          <w:tcPr>
            <w:tcW w:w="1281" w:type="dxa"/>
          </w:tcPr>
          <w:p w14:paraId="5843150A" w14:textId="77777777" w:rsidR="00D65BD4" w:rsidRPr="00D65BD4" w:rsidRDefault="00D65BD4" w:rsidP="00D65BD4">
            <w:pPr>
              <w:spacing w:after="60"/>
              <w:rPr>
                <w:rFonts w:eastAsia="SimSun"/>
                <w:iCs/>
                <w:sz w:val="20"/>
                <w:szCs w:val="20"/>
              </w:rPr>
            </w:pPr>
          </w:p>
        </w:tc>
        <w:tc>
          <w:tcPr>
            <w:tcW w:w="7188" w:type="dxa"/>
          </w:tcPr>
          <w:p w14:paraId="208B16B9" w14:textId="77777777" w:rsidR="00D65BD4" w:rsidRPr="00D65BD4" w:rsidRDefault="00D65BD4" w:rsidP="00D65BD4">
            <w:pPr>
              <w:spacing w:after="60"/>
              <w:rPr>
                <w:rFonts w:eastAsia="SimSun"/>
                <w:iCs/>
                <w:sz w:val="20"/>
                <w:szCs w:val="20"/>
              </w:rPr>
            </w:pPr>
            <w:r w:rsidRPr="00D65BD4">
              <w:rPr>
                <w:rFonts w:eastAsia="SimSun"/>
                <w:iCs/>
                <w:sz w:val="20"/>
                <w:szCs w:val="20"/>
              </w:rPr>
              <w:t>The currently approved Reserve Discount Factor for WGRs</w:t>
            </w:r>
          </w:p>
        </w:tc>
      </w:tr>
      <w:tr w:rsidR="00D65BD4" w:rsidRPr="00D65BD4" w14:paraId="23CD3AC1" w14:textId="77777777" w:rsidTr="0003786F">
        <w:tc>
          <w:tcPr>
            <w:tcW w:w="1852" w:type="dxa"/>
          </w:tcPr>
          <w:p w14:paraId="20D77BA9" w14:textId="77777777" w:rsidR="00D65BD4" w:rsidRPr="00D65BD4" w:rsidRDefault="00D65BD4" w:rsidP="00D65BD4">
            <w:pPr>
              <w:spacing w:after="60"/>
              <w:rPr>
                <w:rFonts w:eastAsia="SimSun"/>
                <w:iCs/>
                <w:sz w:val="20"/>
                <w:szCs w:val="20"/>
              </w:rPr>
            </w:pPr>
            <w:r w:rsidRPr="00D65BD4">
              <w:rPr>
                <w:rFonts w:eastAsia="SimSun"/>
                <w:iCs/>
                <w:sz w:val="20"/>
                <w:szCs w:val="20"/>
              </w:rPr>
              <w:t>LRDF_1</w:t>
            </w:r>
          </w:p>
        </w:tc>
        <w:tc>
          <w:tcPr>
            <w:tcW w:w="1281" w:type="dxa"/>
          </w:tcPr>
          <w:p w14:paraId="05AFC469" w14:textId="77777777" w:rsidR="00D65BD4" w:rsidRPr="00D65BD4" w:rsidRDefault="00D65BD4" w:rsidP="00D65BD4">
            <w:pPr>
              <w:spacing w:after="60"/>
              <w:rPr>
                <w:rFonts w:eastAsia="SimSun"/>
                <w:iCs/>
                <w:sz w:val="20"/>
                <w:szCs w:val="20"/>
              </w:rPr>
            </w:pPr>
          </w:p>
        </w:tc>
        <w:tc>
          <w:tcPr>
            <w:tcW w:w="7188" w:type="dxa"/>
          </w:tcPr>
          <w:p w14:paraId="430EA498" w14:textId="77777777" w:rsidR="00D65BD4" w:rsidRPr="00D65BD4" w:rsidRDefault="00D65BD4" w:rsidP="00D65BD4">
            <w:pPr>
              <w:spacing w:after="60"/>
              <w:rPr>
                <w:rFonts w:eastAsia="SimSun"/>
                <w:iCs/>
                <w:sz w:val="20"/>
                <w:szCs w:val="20"/>
              </w:rPr>
            </w:pPr>
            <w:r w:rsidRPr="00D65BD4">
              <w:rPr>
                <w:rFonts w:eastAsia="SimSun"/>
                <w:iCs/>
                <w:sz w:val="20"/>
                <w:szCs w:val="20"/>
              </w:rPr>
              <w:t>The currently approved Load Resource</w:t>
            </w:r>
            <w:r w:rsidRPr="00D65BD4">
              <w:rPr>
                <w:rFonts w:ascii="Times New Roman Bold" w:eastAsia="SimSun" w:hAnsi="Times New Roman Bold"/>
                <w:iCs/>
                <w:sz w:val="20"/>
                <w:szCs w:val="20"/>
              </w:rPr>
              <w:t xml:space="preserve"> </w:t>
            </w:r>
            <w:r w:rsidRPr="00D65BD4">
              <w:rPr>
                <w:rFonts w:eastAsia="SimSun"/>
                <w:iCs/>
                <w:sz w:val="20"/>
                <w:szCs w:val="20"/>
              </w:rPr>
              <w:t>Reserve Discount Factor for Controllable Load Resources carrying Ancillary Service Resource Responsibility</w:t>
            </w:r>
          </w:p>
        </w:tc>
      </w:tr>
      <w:tr w:rsidR="00D65BD4" w:rsidRPr="00D65BD4" w14:paraId="745598FC" w14:textId="77777777" w:rsidTr="0003786F">
        <w:tc>
          <w:tcPr>
            <w:tcW w:w="1852" w:type="dxa"/>
          </w:tcPr>
          <w:p w14:paraId="1353C84C" w14:textId="77777777" w:rsidR="00D65BD4" w:rsidRPr="00D65BD4" w:rsidRDefault="00D65BD4" w:rsidP="00D65BD4">
            <w:pPr>
              <w:spacing w:after="60"/>
              <w:rPr>
                <w:rFonts w:eastAsia="SimSun"/>
                <w:iCs/>
                <w:sz w:val="20"/>
                <w:szCs w:val="20"/>
              </w:rPr>
            </w:pPr>
            <w:r w:rsidRPr="00D65BD4">
              <w:rPr>
                <w:rFonts w:eastAsia="SimSun"/>
                <w:iCs/>
                <w:sz w:val="20"/>
                <w:szCs w:val="20"/>
              </w:rPr>
              <w:t>LRDF_2</w:t>
            </w:r>
          </w:p>
        </w:tc>
        <w:tc>
          <w:tcPr>
            <w:tcW w:w="1281" w:type="dxa"/>
          </w:tcPr>
          <w:p w14:paraId="1037B858" w14:textId="77777777" w:rsidR="00D65BD4" w:rsidRPr="00D65BD4" w:rsidRDefault="00D65BD4" w:rsidP="00D65BD4">
            <w:pPr>
              <w:spacing w:after="60"/>
              <w:rPr>
                <w:rFonts w:eastAsia="SimSun"/>
                <w:iCs/>
                <w:sz w:val="20"/>
                <w:szCs w:val="20"/>
              </w:rPr>
            </w:pPr>
          </w:p>
        </w:tc>
        <w:tc>
          <w:tcPr>
            <w:tcW w:w="7188" w:type="dxa"/>
          </w:tcPr>
          <w:p w14:paraId="44A7CC4E" w14:textId="77777777" w:rsidR="00D65BD4" w:rsidRPr="00D65BD4" w:rsidRDefault="00D65BD4" w:rsidP="00D65BD4">
            <w:pPr>
              <w:spacing w:after="60"/>
              <w:rPr>
                <w:rFonts w:eastAsia="SimSun"/>
                <w:iCs/>
                <w:sz w:val="20"/>
                <w:szCs w:val="20"/>
              </w:rPr>
            </w:pPr>
            <w:r w:rsidRPr="00D65BD4">
              <w:rPr>
                <w:rFonts w:eastAsia="SimSun"/>
                <w:iCs/>
                <w:sz w:val="20"/>
                <w:szCs w:val="20"/>
              </w:rPr>
              <w:t>The currently approved Load Resource</w:t>
            </w:r>
            <w:r w:rsidRPr="00D65BD4">
              <w:rPr>
                <w:rFonts w:ascii="Times New Roman Bold" w:eastAsia="SimSun" w:hAnsi="Times New Roman Bold"/>
                <w:iCs/>
                <w:sz w:val="20"/>
                <w:szCs w:val="20"/>
              </w:rPr>
              <w:t xml:space="preserve"> </w:t>
            </w:r>
            <w:r w:rsidRPr="00D65BD4">
              <w:rPr>
                <w:rFonts w:eastAsia="SimSun"/>
                <w:iCs/>
                <w:sz w:val="20"/>
                <w:szCs w:val="20"/>
              </w:rPr>
              <w:t>Reserve Discount Factor for Controllable Load Resources not carrying Ancillary Service Resource Responsibility</w:t>
            </w:r>
          </w:p>
        </w:tc>
      </w:tr>
      <w:tr w:rsidR="00D65BD4" w:rsidRPr="00D65BD4" w14:paraId="7235D76C" w14:textId="77777777" w:rsidTr="0003786F">
        <w:tc>
          <w:tcPr>
            <w:tcW w:w="1852" w:type="dxa"/>
          </w:tcPr>
          <w:p w14:paraId="12DAF4C9" w14:textId="77777777" w:rsidR="00D65BD4" w:rsidRPr="00D65BD4" w:rsidRDefault="00D65BD4" w:rsidP="00D65BD4">
            <w:pPr>
              <w:spacing w:after="60"/>
              <w:rPr>
                <w:rFonts w:eastAsia="SimSun"/>
                <w:iCs/>
                <w:sz w:val="20"/>
                <w:szCs w:val="20"/>
              </w:rPr>
            </w:pPr>
            <w:r w:rsidRPr="00D65BD4">
              <w:rPr>
                <w:rFonts w:eastAsia="SimSun"/>
                <w:iCs/>
                <w:sz w:val="20"/>
                <w:szCs w:val="20"/>
              </w:rPr>
              <w:t>NFRC</w:t>
            </w:r>
          </w:p>
        </w:tc>
        <w:tc>
          <w:tcPr>
            <w:tcW w:w="1281" w:type="dxa"/>
          </w:tcPr>
          <w:p w14:paraId="74ED7299"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7188" w:type="dxa"/>
          </w:tcPr>
          <w:p w14:paraId="54523E88" w14:textId="77777777" w:rsidR="00D65BD4" w:rsidRPr="00D65BD4" w:rsidRDefault="00D65BD4" w:rsidP="00D65BD4">
            <w:pPr>
              <w:spacing w:after="60"/>
              <w:rPr>
                <w:rFonts w:eastAsia="SimSun"/>
                <w:iCs/>
                <w:sz w:val="20"/>
                <w:szCs w:val="20"/>
              </w:rPr>
            </w:pPr>
            <w:r w:rsidRPr="00D65BD4">
              <w:rPr>
                <w:rFonts w:eastAsia="SimSun"/>
                <w:iCs/>
                <w:sz w:val="20"/>
                <w:szCs w:val="20"/>
              </w:rPr>
              <w:t>Non-Frequency Responsive Capacity</w:t>
            </w:r>
          </w:p>
        </w:tc>
      </w:tr>
    </w:tbl>
    <w:p w14:paraId="16963948" w14:textId="77777777" w:rsidR="00D65BD4" w:rsidRPr="00D65BD4" w:rsidRDefault="00D65BD4" w:rsidP="00D65BD4">
      <w:pPr>
        <w:spacing w:before="240" w:after="240"/>
        <w:ind w:left="720" w:hanging="720"/>
        <w:rPr>
          <w:rFonts w:eastAsia="SimSun"/>
          <w:iCs/>
          <w:szCs w:val="20"/>
        </w:rPr>
      </w:pPr>
      <w:r w:rsidRPr="00D65BD4">
        <w:rPr>
          <w:rFonts w:eastAsia="SimSun"/>
          <w:iCs/>
          <w:szCs w:val="20"/>
        </w:rPr>
        <w:t>(2)</w:t>
      </w:r>
      <w:r w:rsidRPr="00D65BD4">
        <w:rPr>
          <w:rFonts w:eastAsia="SimSun"/>
          <w:iCs/>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C203A21" w14:textId="77777777" w:rsidR="00D65BD4" w:rsidRPr="00D65BD4" w:rsidRDefault="00D65BD4" w:rsidP="00D65BD4">
      <w:pPr>
        <w:spacing w:after="240"/>
        <w:ind w:left="720" w:hanging="720"/>
        <w:rPr>
          <w:rFonts w:eastAsia="SimSun"/>
          <w:iCs/>
          <w:szCs w:val="20"/>
        </w:rPr>
      </w:pPr>
      <w:r w:rsidRPr="00D65BD4">
        <w:rPr>
          <w:rFonts w:eastAsia="SimSun"/>
          <w:iCs/>
          <w:szCs w:val="20"/>
        </w:rPr>
        <w:t>(3)</w:t>
      </w:r>
      <w:r w:rsidRPr="00D65BD4">
        <w:rPr>
          <w:rFonts w:eastAsia="SimSun"/>
          <w:iCs/>
          <w:szCs w:val="20"/>
        </w:rPr>
        <w:tab/>
        <w:t>The Load Resource</w:t>
      </w:r>
      <w:r w:rsidRPr="00D65BD4">
        <w:rPr>
          <w:rFonts w:ascii="Times New Roman Bold" w:eastAsia="SimSun" w:hAnsi="Times New Roman Bold"/>
          <w:iCs/>
          <w:szCs w:val="20"/>
        </w:rPr>
        <w:t xml:space="preserve"> </w:t>
      </w:r>
      <w:r w:rsidRPr="00D65BD4">
        <w:rPr>
          <w:rFonts w:eastAsia="SimSun"/>
          <w:iCs/>
          <w:szCs w:val="20"/>
        </w:rPr>
        <w:t>Reserve Discount Factors (RDFs) for Controllable Load Resources (LRDF_1 and LRDF_2) shall be subject to review and approval by TAC.</w:t>
      </w:r>
    </w:p>
    <w:p w14:paraId="1B62B598" w14:textId="77777777" w:rsidR="00D65BD4" w:rsidRPr="00D65BD4" w:rsidRDefault="00D65BD4" w:rsidP="00D65BD4">
      <w:pPr>
        <w:spacing w:after="240"/>
        <w:ind w:left="720" w:hanging="720"/>
        <w:rPr>
          <w:rFonts w:eastAsia="SimSun"/>
          <w:iCs/>
          <w:szCs w:val="20"/>
        </w:rPr>
      </w:pPr>
      <w:r w:rsidRPr="00D65BD4">
        <w:rPr>
          <w:rFonts w:eastAsia="SimSun"/>
          <w:iCs/>
          <w:szCs w:val="20"/>
        </w:rPr>
        <w:t>(4)</w:t>
      </w:r>
      <w:r w:rsidRPr="00D65BD4">
        <w:rPr>
          <w:rFonts w:eastAsia="SimSun"/>
          <w:iCs/>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65BD4" w:rsidRPr="00D65BD4" w14:paraId="43F5AD36" w14:textId="77777777" w:rsidTr="0003786F">
        <w:trPr>
          <w:trHeight w:val="206"/>
        </w:trPr>
        <w:tc>
          <w:tcPr>
            <w:tcW w:w="9445" w:type="dxa"/>
            <w:shd w:val="clear" w:color="auto" w:fill="D9D9D9" w:themeFill="background1" w:themeFillShade="D9"/>
          </w:tcPr>
          <w:p w14:paraId="34DD4523" w14:textId="77777777" w:rsidR="00D65BD4" w:rsidRPr="00D65BD4" w:rsidRDefault="00D65BD4" w:rsidP="00D65BD4">
            <w:pPr>
              <w:spacing w:before="120" w:after="240"/>
              <w:rPr>
                <w:rFonts w:eastAsia="SimSun"/>
                <w:b/>
                <w:i/>
                <w:iCs/>
              </w:rPr>
            </w:pPr>
            <w:r w:rsidRPr="00D65BD4">
              <w:rPr>
                <w:rFonts w:eastAsia="SimSun"/>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27B21D0B" w14:textId="77777777" w:rsidR="00D65BD4" w:rsidRPr="00D65BD4" w:rsidRDefault="00D65BD4" w:rsidP="00D65BD4">
            <w:pPr>
              <w:keepNext/>
              <w:widowControl w:val="0"/>
              <w:tabs>
                <w:tab w:val="left" w:pos="1260"/>
              </w:tabs>
              <w:spacing w:before="240" w:after="240"/>
              <w:outlineLvl w:val="3"/>
              <w:rPr>
                <w:rFonts w:eastAsia="SimSun"/>
                <w:b/>
                <w:bCs/>
                <w:snapToGrid w:val="0"/>
              </w:rPr>
            </w:pPr>
            <w:bookmarkStart w:id="1780" w:name="_Toc60040625"/>
            <w:bookmarkStart w:id="1781" w:name="_Toc65151685"/>
            <w:bookmarkStart w:id="1782" w:name="_Toc80174711"/>
            <w:bookmarkStart w:id="1783" w:name="_Toc108712470"/>
            <w:bookmarkStart w:id="1784" w:name="_Toc112417590"/>
            <w:bookmarkStart w:id="1785" w:name="_Toc119310259"/>
            <w:bookmarkStart w:id="1786" w:name="_Toc125966193"/>
            <w:bookmarkStart w:id="1787" w:name="_Toc135992291"/>
            <w:r w:rsidRPr="00D65BD4">
              <w:rPr>
                <w:rFonts w:eastAsia="SimSun"/>
                <w:b/>
                <w:bCs/>
                <w:snapToGrid w:val="0"/>
              </w:rPr>
              <w:lastRenderedPageBreak/>
              <w:t>6.5.7.5</w:t>
            </w:r>
            <w:r w:rsidRPr="00D65BD4">
              <w:rPr>
                <w:rFonts w:eastAsia="SimSun"/>
                <w:b/>
                <w:bCs/>
                <w:snapToGrid w:val="0"/>
              </w:rPr>
              <w:tab/>
              <w:t>Ancillary Services Capacity Monitor</w:t>
            </w:r>
            <w:bookmarkEnd w:id="1780"/>
            <w:bookmarkEnd w:id="1781"/>
            <w:bookmarkEnd w:id="1782"/>
            <w:bookmarkEnd w:id="1783"/>
            <w:bookmarkEnd w:id="1784"/>
            <w:bookmarkEnd w:id="1785"/>
            <w:bookmarkEnd w:id="1786"/>
            <w:bookmarkEnd w:id="1787"/>
          </w:p>
          <w:p w14:paraId="7710F3DA" w14:textId="77777777" w:rsidR="00D65BD4" w:rsidRPr="00D65BD4" w:rsidRDefault="00D65BD4" w:rsidP="00D65BD4">
            <w:pPr>
              <w:spacing w:after="240"/>
              <w:ind w:left="720" w:hanging="720"/>
              <w:rPr>
                <w:rFonts w:eastAsia="SimSun"/>
              </w:rPr>
            </w:pPr>
            <w:r w:rsidRPr="00D65BD4">
              <w:rPr>
                <w:rFonts w:eastAsia="SimSun"/>
              </w:rPr>
              <w:t>(1)</w:t>
            </w:r>
            <w:r w:rsidRPr="00D65BD4">
              <w:rPr>
                <w:rFonts w:eastAsia="SimSun"/>
              </w:rPr>
              <w:tab/>
              <w:t>Every ten seconds, ERCOT shall calculate the following and provide Real-Time summaries to ERCOT Operators and all Market Participants using ICCP and postings on the ERCOT website showing the Real-Time total system amount of:</w:t>
            </w:r>
          </w:p>
          <w:p w14:paraId="6067EFA0"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 xml:space="preserve">RRS capability from: </w:t>
            </w:r>
          </w:p>
          <w:p w14:paraId="0E60A9AA"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Generation Resources and ESRs in the form of PFR that can be sustained for the SCED duration requirements of PFR;</w:t>
            </w:r>
          </w:p>
          <w:p w14:paraId="2D599EBF"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Load Resources, excluding Controllable Load Resources, capable of responding via under-frequency relay;</w:t>
            </w:r>
          </w:p>
          <w:p w14:paraId="622BE3DF"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Controllable Load Resources in the form of PFR;</w:t>
            </w:r>
          </w:p>
          <w:p w14:paraId="48D1BDB9"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Resources, other than ESRs, capable of Fast Frequency Response (FFR); and</w:t>
            </w:r>
          </w:p>
          <w:p w14:paraId="316848A3" w14:textId="77777777" w:rsidR="00D65BD4" w:rsidRPr="00D65BD4" w:rsidRDefault="00D65BD4" w:rsidP="00D65BD4">
            <w:pPr>
              <w:spacing w:after="240"/>
              <w:ind w:left="2160" w:hanging="720"/>
              <w:rPr>
                <w:rFonts w:eastAsia="SimSun"/>
              </w:rPr>
            </w:pPr>
            <w:r w:rsidRPr="00D65BD4">
              <w:rPr>
                <w:rFonts w:eastAsia="SimSun"/>
              </w:rPr>
              <w:t>(v)</w:t>
            </w:r>
            <w:r w:rsidRPr="00D65BD4">
              <w:rPr>
                <w:rFonts w:eastAsia="SimSun"/>
              </w:rPr>
              <w:tab/>
              <w:t>ESRs, in the form of FFR, that can be sustained for the SCED duration requirements of FFR;</w:t>
            </w:r>
          </w:p>
          <w:p w14:paraId="08B7544F" w14:textId="77777777" w:rsidR="00D65BD4" w:rsidRPr="00D65BD4" w:rsidRDefault="00D65BD4" w:rsidP="00D65BD4">
            <w:pPr>
              <w:spacing w:before="240" w:after="240"/>
              <w:ind w:left="1440" w:hanging="720"/>
              <w:rPr>
                <w:rFonts w:eastAsia="SimSun"/>
              </w:rPr>
            </w:pPr>
            <w:r w:rsidRPr="00D65BD4">
              <w:rPr>
                <w:rFonts w:eastAsia="SimSun"/>
              </w:rPr>
              <w:t>(b)</w:t>
            </w:r>
            <w:r w:rsidRPr="00D65BD4">
              <w:rPr>
                <w:rFonts w:eastAsia="SimSun"/>
              </w:rPr>
              <w:tab/>
              <w:t xml:space="preserve">Ancillary Service Resource awards for RRS to: </w:t>
            </w:r>
          </w:p>
          <w:p w14:paraId="7C2A0BEC"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Generation Resources and ESRs in the form of PFR;</w:t>
            </w:r>
          </w:p>
          <w:p w14:paraId="741869E5"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Load Resources, excluding Controllable Load Resources, capable of responding by under-frequency relay;</w:t>
            </w:r>
          </w:p>
          <w:p w14:paraId="67A37E7C"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Controllable Load Resources in the form of PFR; and</w:t>
            </w:r>
          </w:p>
          <w:p w14:paraId="0638447A"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Resources providing FFR;</w:t>
            </w:r>
          </w:p>
          <w:p w14:paraId="37A79F3D"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 xml:space="preserve">ECRS capability from: </w:t>
            </w:r>
          </w:p>
          <w:p w14:paraId="3494B35D"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Generation Resources;</w:t>
            </w:r>
          </w:p>
          <w:p w14:paraId="47B1C636"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 xml:space="preserve">Load Resources excluding Controllable Load Resources; </w:t>
            </w:r>
          </w:p>
          <w:p w14:paraId="0A0DCDC7"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Controllable Load Resources;</w:t>
            </w:r>
          </w:p>
          <w:p w14:paraId="4E9BFBB2"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Quick Start Generation Resources (QSGRs); and</w:t>
            </w:r>
          </w:p>
          <w:p w14:paraId="5113C28A" w14:textId="77777777" w:rsidR="00D65BD4" w:rsidRPr="00D65BD4" w:rsidRDefault="00D65BD4" w:rsidP="00D65BD4">
            <w:pPr>
              <w:spacing w:after="240"/>
              <w:ind w:left="2160" w:hanging="720"/>
              <w:rPr>
                <w:rFonts w:eastAsia="SimSun"/>
              </w:rPr>
            </w:pPr>
            <w:r w:rsidRPr="00D65BD4">
              <w:rPr>
                <w:rFonts w:eastAsia="SimSun"/>
              </w:rPr>
              <w:t xml:space="preserve">(v) </w:t>
            </w:r>
            <w:r w:rsidRPr="00D65BD4">
              <w:rPr>
                <w:rFonts w:eastAsia="SimSun"/>
              </w:rPr>
              <w:tab/>
              <w:t>ESRs that can be sustained for the SCED duration requirements of ECRS.</w:t>
            </w:r>
          </w:p>
          <w:p w14:paraId="7E1B1107" w14:textId="77777777" w:rsidR="00D65BD4" w:rsidRPr="00D65BD4" w:rsidRDefault="00D65BD4" w:rsidP="00D65BD4">
            <w:pPr>
              <w:spacing w:after="240"/>
              <w:ind w:left="1440" w:hanging="720"/>
              <w:rPr>
                <w:rFonts w:eastAsia="SimSun"/>
              </w:rPr>
            </w:pPr>
            <w:r w:rsidRPr="00D65BD4">
              <w:rPr>
                <w:rFonts w:eastAsia="SimSun"/>
              </w:rPr>
              <w:lastRenderedPageBreak/>
              <w:t>(d)</w:t>
            </w:r>
            <w:r w:rsidRPr="00D65BD4">
              <w:rPr>
                <w:rFonts w:eastAsia="SimSun"/>
              </w:rPr>
              <w:tab/>
              <w:t xml:space="preserve">Ancillary Service Resource awards for ECRS to: </w:t>
            </w:r>
          </w:p>
          <w:p w14:paraId="6F694522"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Generation Resources;</w:t>
            </w:r>
          </w:p>
          <w:p w14:paraId="348E127A"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Load Resources excluding Controllable Load Resources; and</w:t>
            </w:r>
          </w:p>
          <w:p w14:paraId="4967A62A"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Controllable Load Resources;</w:t>
            </w:r>
          </w:p>
          <w:p w14:paraId="285E7CEA"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QSGRs; and</w:t>
            </w:r>
          </w:p>
          <w:p w14:paraId="4BEAE6D0" w14:textId="77777777" w:rsidR="00D65BD4" w:rsidRPr="00D65BD4" w:rsidRDefault="00D65BD4" w:rsidP="00D65BD4">
            <w:pPr>
              <w:spacing w:after="240"/>
              <w:ind w:left="2160" w:hanging="720"/>
              <w:rPr>
                <w:rFonts w:eastAsia="SimSun"/>
              </w:rPr>
            </w:pPr>
            <w:r w:rsidRPr="00D65BD4">
              <w:rPr>
                <w:rFonts w:eastAsia="SimSun"/>
              </w:rPr>
              <w:t xml:space="preserve">(v) </w:t>
            </w:r>
            <w:r w:rsidRPr="00D65BD4">
              <w:rPr>
                <w:rFonts w:eastAsia="SimSun"/>
              </w:rPr>
              <w:tab/>
              <w:t>ESRs.</w:t>
            </w:r>
          </w:p>
          <w:p w14:paraId="0DA5902F" w14:textId="77777777" w:rsidR="00D65BD4" w:rsidRPr="00D65BD4" w:rsidRDefault="00D65BD4" w:rsidP="00D65BD4">
            <w:pPr>
              <w:spacing w:before="240" w:after="240"/>
              <w:ind w:left="1440" w:hanging="720"/>
              <w:rPr>
                <w:rFonts w:eastAsia="SimSun"/>
              </w:rPr>
            </w:pPr>
            <w:r w:rsidRPr="00D65BD4">
              <w:rPr>
                <w:rFonts w:eastAsia="SimSun"/>
              </w:rPr>
              <w:t>(e)</w:t>
            </w:r>
            <w:r w:rsidRPr="00D65BD4">
              <w:rPr>
                <w:rFonts w:eastAsia="SimSun"/>
              </w:rPr>
              <w:tab/>
              <w:t xml:space="preserve">ECRS manually deployed by Resources with a Resource Status of ONSC; </w:t>
            </w:r>
          </w:p>
          <w:p w14:paraId="23990DA7" w14:textId="77777777" w:rsidR="00D65BD4" w:rsidRPr="00D65BD4" w:rsidRDefault="00D65BD4" w:rsidP="00D65BD4">
            <w:pPr>
              <w:spacing w:before="240" w:after="240"/>
              <w:ind w:left="1440" w:hanging="720"/>
              <w:rPr>
                <w:rFonts w:eastAsia="SimSun"/>
              </w:rPr>
            </w:pPr>
            <w:r w:rsidRPr="00D65BD4">
              <w:rPr>
                <w:rFonts w:eastAsia="SimSun"/>
              </w:rPr>
              <w:t>(f)</w:t>
            </w:r>
            <w:r w:rsidRPr="00D65BD4">
              <w:rPr>
                <w:rFonts w:eastAsia="SimSun"/>
              </w:rPr>
              <w:tab/>
              <w:t xml:space="preserve">Non-Spin available from: </w:t>
            </w:r>
          </w:p>
          <w:p w14:paraId="41AD8A72"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On-Line Generation Resources with Energy Offer Curves;</w:t>
            </w:r>
          </w:p>
          <w:p w14:paraId="39A51BE5"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 xml:space="preserve">Undeployed Load Resources; </w:t>
            </w:r>
          </w:p>
          <w:p w14:paraId="0E2BE9ED"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Off-Line Generation Resources and On-Line Generation Resources with power augmentation;</w:t>
            </w:r>
          </w:p>
          <w:p w14:paraId="45B9D262"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Resources with Output Schedules; and</w:t>
            </w:r>
          </w:p>
          <w:p w14:paraId="04C8D6AB" w14:textId="77777777" w:rsidR="00D65BD4" w:rsidRPr="00D65BD4" w:rsidRDefault="00D65BD4" w:rsidP="00D65BD4">
            <w:pPr>
              <w:spacing w:after="240"/>
              <w:ind w:left="2160" w:hanging="720"/>
              <w:rPr>
                <w:rFonts w:eastAsia="SimSun"/>
              </w:rPr>
            </w:pPr>
            <w:r w:rsidRPr="00D65BD4">
              <w:rPr>
                <w:rFonts w:eastAsia="SimSun"/>
              </w:rPr>
              <w:t xml:space="preserve">(v) </w:t>
            </w:r>
            <w:r w:rsidRPr="00D65BD4">
              <w:rPr>
                <w:rFonts w:eastAsia="SimSun"/>
              </w:rPr>
              <w:tab/>
              <w:t>ESRs that can be sustained for the SCED duration requirements of Non-Spin.</w:t>
            </w:r>
          </w:p>
          <w:p w14:paraId="27E0022A" w14:textId="77777777" w:rsidR="00D65BD4" w:rsidRPr="00D65BD4" w:rsidRDefault="00D65BD4" w:rsidP="00D65BD4">
            <w:pPr>
              <w:spacing w:after="240"/>
              <w:ind w:left="1440" w:hanging="720"/>
              <w:rPr>
                <w:rFonts w:eastAsia="SimSun"/>
              </w:rPr>
            </w:pPr>
            <w:r w:rsidRPr="00D65BD4">
              <w:rPr>
                <w:rFonts w:eastAsia="SimSun"/>
              </w:rPr>
              <w:t>(g)</w:t>
            </w:r>
            <w:r w:rsidRPr="00D65BD4">
              <w:rPr>
                <w:rFonts w:eastAsia="SimSun"/>
              </w:rPr>
              <w:tab/>
              <w:t>Ancillary Service Resource awards for Non-Spin to:</w:t>
            </w:r>
          </w:p>
          <w:p w14:paraId="57BFC6E5"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On-Line Generation Resources with Energy Offer Curves;</w:t>
            </w:r>
          </w:p>
          <w:p w14:paraId="733E1D86"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On-Line Generation Resources with Output Schedules;</w:t>
            </w:r>
          </w:p>
          <w:p w14:paraId="30FF91D2"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 xml:space="preserve">Load Resources; </w:t>
            </w:r>
          </w:p>
          <w:p w14:paraId="5789EDBE"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Off-Line Generation Resources excluding Quick Start Generation Resources (QSGRs), including Non-Spin awards on power augmentation capacity that is not active on On-Line Generation Resources;</w:t>
            </w:r>
          </w:p>
          <w:p w14:paraId="617284A9" w14:textId="77777777" w:rsidR="00D65BD4" w:rsidRPr="00D65BD4" w:rsidRDefault="00D65BD4" w:rsidP="00D65BD4">
            <w:pPr>
              <w:spacing w:after="240"/>
              <w:ind w:left="2160" w:hanging="720"/>
              <w:rPr>
                <w:rFonts w:eastAsia="SimSun"/>
              </w:rPr>
            </w:pPr>
            <w:r w:rsidRPr="00D65BD4">
              <w:rPr>
                <w:rFonts w:eastAsia="SimSun"/>
              </w:rPr>
              <w:t>(v)</w:t>
            </w:r>
            <w:r w:rsidRPr="00D65BD4">
              <w:rPr>
                <w:rFonts w:eastAsia="SimSun"/>
              </w:rPr>
              <w:tab/>
              <w:t>QSGRs; and</w:t>
            </w:r>
          </w:p>
          <w:p w14:paraId="01584427" w14:textId="77777777" w:rsidR="00D65BD4" w:rsidRPr="00D65BD4" w:rsidRDefault="00D65BD4" w:rsidP="00D65BD4">
            <w:pPr>
              <w:spacing w:after="240"/>
              <w:ind w:left="2160" w:hanging="720"/>
              <w:rPr>
                <w:ins w:id="1788" w:author="ERCOT" w:date="2024-04-24T22:49:00Z"/>
                <w:rFonts w:eastAsia="SimSun"/>
              </w:rPr>
            </w:pPr>
            <w:r w:rsidRPr="00D65BD4">
              <w:rPr>
                <w:rFonts w:eastAsia="SimSun"/>
              </w:rPr>
              <w:t>(vi)</w:t>
            </w:r>
            <w:r w:rsidRPr="00D65BD4">
              <w:rPr>
                <w:rFonts w:eastAsia="SimSun"/>
              </w:rPr>
              <w:tab/>
              <w:t>ESRs.</w:t>
            </w:r>
          </w:p>
          <w:p w14:paraId="323B5034" w14:textId="77777777" w:rsidR="00D65BD4" w:rsidRPr="00D65BD4" w:rsidDel="002E5F79" w:rsidRDefault="00D65BD4" w:rsidP="00D65BD4">
            <w:pPr>
              <w:spacing w:after="240"/>
              <w:ind w:left="1440" w:hanging="720"/>
              <w:rPr>
                <w:del w:id="1789" w:author="ERCOT" w:date="2024-04-24T22:54:00Z"/>
                <w:rFonts w:eastAsia="SimSun"/>
              </w:rPr>
            </w:pPr>
            <w:ins w:id="1790" w:author="ERCOT" w:date="2024-04-24T22:49:00Z">
              <w:r w:rsidRPr="00D65BD4">
                <w:rPr>
                  <w:rFonts w:eastAsia="SimSun"/>
                </w:rPr>
                <w:t>(h)</w:t>
              </w:r>
            </w:ins>
            <w:ins w:id="1791" w:author="ERCOT" w:date="2024-04-24T22:54:00Z">
              <w:r w:rsidRPr="00D65BD4">
                <w:rPr>
                  <w:rFonts w:eastAsia="SimSun"/>
                </w:rPr>
                <w:tab/>
                <w:t>Ancillary Service Resource Responsibility for DRRS;</w:t>
              </w:r>
            </w:ins>
          </w:p>
          <w:p w14:paraId="2880B209" w14:textId="77777777" w:rsidR="00D65BD4" w:rsidRPr="00D65BD4" w:rsidRDefault="00D65BD4" w:rsidP="00D65BD4">
            <w:pPr>
              <w:spacing w:after="240"/>
              <w:ind w:left="1440" w:hanging="720"/>
              <w:rPr>
                <w:rFonts w:eastAsia="SimSun"/>
              </w:rPr>
            </w:pPr>
            <w:r w:rsidRPr="00D65BD4">
              <w:rPr>
                <w:rFonts w:eastAsia="SimSun"/>
              </w:rPr>
              <w:lastRenderedPageBreak/>
              <w:t>(</w:t>
            </w:r>
            <w:ins w:id="1792" w:author="ERCOT" w:date="2024-04-24T22:49:00Z">
              <w:r w:rsidRPr="00D65BD4">
                <w:rPr>
                  <w:rFonts w:eastAsia="SimSun"/>
                </w:rPr>
                <w:t>i</w:t>
              </w:r>
            </w:ins>
            <w:del w:id="1793" w:author="ERCOT" w:date="2024-04-24T22:49:00Z">
              <w:r w:rsidRPr="00D65BD4" w:rsidDel="00252BC4">
                <w:rPr>
                  <w:rFonts w:eastAsia="SimSun"/>
                </w:rPr>
                <w:delText>h</w:delText>
              </w:r>
            </w:del>
            <w:r w:rsidRPr="00D65BD4">
              <w:rPr>
                <w:rFonts w:eastAsia="SimSun"/>
              </w:rPr>
              <w:t>)</w:t>
            </w:r>
            <w:r w:rsidRPr="00D65BD4">
              <w:rPr>
                <w:rFonts w:eastAsia="SimSun"/>
              </w:rPr>
              <w:tab/>
              <w:t>Reg-Up and Reg-Down capability (for ESRs, the SCED duration requirements of Reg-Up and Reg-Down are considered);</w:t>
            </w:r>
          </w:p>
          <w:p w14:paraId="6C3ACBC3" w14:textId="77777777" w:rsidR="00D65BD4" w:rsidRPr="00D65BD4" w:rsidRDefault="00D65BD4" w:rsidP="00D65BD4">
            <w:pPr>
              <w:spacing w:after="240"/>
              <w:ind w:left="1440" w:hanging="720"/>
              <w:rPr>
                <w:rFonts w:eastAsia="SimSun"/>
              </w:rPr>
            </w:pPr>
            <w:r w:rsidRPr="00D65BD4">
              <w:rPr>
                <w:rFonts w:eastAsia="SimSun"/>
              </w:rPr>
              <w:t>(</w:t>
            </w:r>
            <w:ins w:id="1794" w:author="ERCOT" w:date="2024-04-24T22:49:00Z">
              <w:r w:rsidRPr="00D65BD4">
                <w:rPr>
                  <w:rFonts w:eastAsia="SimSun"/>
                </w:rPr>
                <w:t>j</w:t>
              </w:r>
            </w:ins>
            <w:del w:id="1795" w:author="ERCOT" w:date="2024-04-24T22:49:00Z">
              <w:r w:rsidRPr="00D65BD4" w:rsidDel="00252BC4">
                <w:rPr>
                  <w:rFonts w:eastAsia="SimSun"/>
                </w:rPr>
                <w:delText>i</w:delText>
              </w:r>
            </w:del>
            <w:r w:rsidRPr="00D65BD4">
              <w:rPr>
                <w:rFonts w:eastAsia="SimSun"/>
              </w:rPr>
              <w:t>)</w:t>
            </w:r>
            <w:r w:rsidRPr="00D65BD4">
              <w:rPr>
                <w:rFonts w:eastAsia="SimSun"/>
              </w:rPr>
              <w:tab/>
              <w:t>Undeployed Reg-Up and Reg-Down;</w:t>
            </w:r>
          </w:p>
          <w:p w14:paraId="26A7DAC9" w14:textId="77777777" w:rsidR="00D65BD4" w:rsidRPr="00D65BD4" w:rsidRDefault="00D65BD4" w:rsidP="00D65BD4">
            <w:pPr>
              <w:spacing w:after="240"/>
              <w:ind w:left="1440" w:hanging="720"/>
              <w:rPr>
                <w:rFonts w:eastAsia="SimSun"/>
              </w:rPr>
            </w:pPr>
            <w:r w:rsidRPr="00D65BD4">
              <w:rPr>
                <w:rFonts w:eastAsia="SimSun"/>
              </w:rPr>
              <w:t>(</w:t>
            </w:r>
            <w:ins w:id="1796" w:author="ERCOT" w:date="2024-04-24T22:49:00Z">
              <w:r w:rsidRPr="00D65BD4">
                <w:rPr>
                  <w:rFonts w:eastAsia="SimSun"/>
                </w:rPr>
                <w:t>k</w:t>
              </w:r>
            </w:ins>
            <w:del w:id="1797" w:author="ERCOT" w:date="2024-04-24T22:49:00Z">
              <w:r w:rsidRPr="00D65BD4" w:rsidDel="00252BC4">
                <w:rPr>
                  <w:rFonts w:eastAsia="SimSun"/>
                </w:rPr>
                <w:delText>j</w:delText>
              </w:r>
            </w:del>
            <w:r w:rsidRPr="00D65BD4">
              <w:rPr>
                <w:rFonts w:eastAsia="SimSun"/>
              </w:rPr>
              <w:t>)</w:t>
            </w:r>
            <w:r w:rsidRPr="00D65BD4">
              <w:rPr>
                <w:rFonts w:eastAsia="SimSun"/>
              </w:rPr>
              <w:tab/>
              <w:t>Ancillary Service Resource awards for Reg-Up and Reg-Down;</w:t>
            </w:r>
          </w:p>
          <w:p w14:paraId="10811249" w14:textId="77777777" w:rsidR="00D65BD4" w:rsidRPr="00D65BD4" w:rsidRDefault="00D65BD4" w:rsidP="00D65BD4">
            <w:pPr>
              <w:spacing w:after="240"/>
              <w:ind w:left="1440" w:hanging="720"/>
              <w:rPr>
                <w:rFonts w:eastAsia="SimSun"/>
              </w:rPr>
            </w:pPr>
            <w:r w:rsidRPr="00D65BD4">
              <w:rPr>
                <w:rFonts w:eastAsia="SimSun"/>
              </w:rPr>
              <w:t>(</w:t>
            </w:r>
            <w:ins w:id="1798" w:author="ERCOT" w:date="2024-04-24T22:49:00Z">
              <w:r w:rsidRPr="00D65BD4">
                <w:rPr>
                  <w:rFonts w:eastAsia="SimSun"/>
                </w:rPr>
                <w:t>k</w:t>
              </w:r>
            </w:ins>
            <w:del w:id="1799" w:author="ERCOT" w:date="2024-04-24T22:49:00Z">
              <w:r w:rsidRPr="00D65BD4" w:rsidDel="00252BC4">
                <w:rPr>
                  <w:rFonts w:eastAsia="SimSun"/>
                </w:rPr>
                <w:delText>k</w:delText>
              </w:r>
            </w:del>
            <w:r w:rsidRPr="00D65BD4">
              <w:rPr>
                <w:rFonts w:eastAsia="SimSun"/>
              </w:rPr>
              <w:t>)</w:t>
            </w:r>
            <w:r w:rsidRPr="00D65BD4">
              <w:rPr>
                <w:rFonts w:eastAsia="SimSun"/>
              </w:rPr>
              <w:tab/>
              <w:t>Deployed Reg-Up and Reg-Down;</w:t>
            </w:r>
          </w:p>
          <w:p w14:paraId="42A73603" w14:textId="77777777" w:rsidR="00D65BD4" w:rsidRPr="00D65BD4" w:rsidRDefault="00D65BD4" w:rsidP="00D65BD4">
            <w:pPr>
              <w:spacing w:after="240"/>
              <w:ind w:left="1440" w:hanging="720"/>
              <w:rPr>
                <w:rFonts w:eastAsia="SimSun"/>
              </w:rPr>
            </w:pPr>
            <w:r w:rsidRPr="00D65BD4">
              <w:rPr>
                <w:rFonts w:eastAsia="SimSun"/>
              </w:rPr>
              <w:t>(</w:t>
            </w:r>
            <w:ins w:id="1800" w:author="ERCOT" w:date="2024-04-24T22:49:00Z">
              <w:r w:rsidRPr="00D65BD4">
                <w:rPr>
                  <w:rFonts w:eastAsia="SimSun"/>
                </w:rPr>
                <w:t>m</w:t>
              </w:r>
            </w:ins>
            <w:del w:id="1801" w:author="ERCOT" w:date="2024-04-24T22:49:00Z">
              <w:r w:rsidRPr="00D65BD4" w:rsidDel="00252BC4">
                <w:rPr>
                  <w:rFonts w:eastAsia="SimSun"/>
                </w:rPr>
                <w:delText>l</w:delText>
              </w:r>
            </w:del>
            <w:r w:rsidRPr="00D65BD4">
              <w:rPr>
                <w:rFonts w:eastAsia="SimSun"/>
              </w:rPr>
              <w:t>)</w:t>
            </w:r>
            <w:r w:rsidRPr="00D65BD4">
              <w:rPr>
                <w:rFonts w:eastAsia="SimSun"/>
              </w:rPr>
              <w:tab/>
              <w:t>Available capacity:</w:t>
            </w:r>
          </w:p>
          <w:p w14:paraId="23CFF379" w14:textId="77777777" w:rsidR="00D65BD4" w:rsidRPr="00D65BD4" w:rsidRDefault="00D65BD4" w:rsidP="00D65BD4">
            <w:pPr>
              <w:spacing w:after="240"/>
              <w:ind w:left="2160" w:hanging="720"/>
              <w:rPr>
                <w:rFonts w:eastAsia="SimSun"/>
              </w:rPr>
            </w:pPr>
            <w:r w:rsidRPr="00D65BD4">
              <w:rPr>
                <w:rFonts w:eastAsia="SimSun"/>
              </w:rPr>
              <w:t>(i)</w:t>
            </w:r>
            <w:r w:rsidRPr="00D65BD4">
              <w:rPr>
                <w:rFonts w:eastAsia="SimSun"/>
              </w:rPr>
              <w:tab/>
              <w:t>With Energy Offer Curves in the ERCOT System that can be used to increase Generation Resource Base Points in SCED;</w:t>
            </w:r>
          </w:p>
          <w:p w14:paraId="7BBC2F63" w14:textId="77777777" w:rsidR="00D65BD4" w:rsidRPr="00D65BD4" w:rsidRDefault="00D65BD4" w:rsidP="00D65BD4">
            <w:pPr>
              <w:spacing w:after="240"/>
              <w:ind w:left="2160" w:hanging="720"/>
              <w:rPr>
                <w:rFonts w:eastAsia="SimSun"/>
              </w:rPr>
            </w:pPr>
            <w:r w:rsidRPr="00D65BD4">
              <w:rPr>
                <w:rFonts w:eastAsia="SimSun"/>
              </w:rPr>
              <w:t>(ii)</w:t>
            </w:r>
            <w:r w:rsidRPr="00D65BD4">
              <w:rPr>
                <w:rFonts w:eastAsia="SimSun"/>
              </w:rPr>
              <w:tab/>
              <w:t xml:space="preserve">With Energy Offer Curves in the ERCOT System that can be used to decrease Generation Resource Base Points in SCED; </w:t>
            </w:r>
          </w:p>
          <w:p w14:paraId="7D72DF46" w14:textId="77777777" w:rsidR="00D65BD4" w:rsidRPr="00D65BD4" w:rsidRDefault="00D65BD4" w:rsidP="00D65BD4">
            <w:pPr>
              <w:spacing w:after="240"/>
              <w:ind w:left="2160" w:hanging="720"/>
              <w:rPr>
                <w:rFonts w:eastAsia="SimSun"/>
              </w:rPr>
            </w:pPr>
            <w:r w:rsidRPr="00D65BD4">
              <w:rPr>
                <w:rFonts w:eastAsia="SimSun"/>
              </w:rPr>
              <w:t>(iii)</w:t>
            </w:r>
            <w:r w:rsidRPr="00D65BD4">
              <w:rPr>
                <w:rFonts w:eastAsia="SimSun"/>
              </w:rPr>
              <w:tab/>
              <w:t xml:space="preserve">Without Energy Offer Curves in the ERCOT System that can be used to increase Generation Resource Base Points in SCED; </w:t>
            </w:r>
          </w:p>
          <w:p w14:paraId="3AEC7971" w14:textId="77777777" w:rsidR="00D65BD4" w:rsidRPr="00D65BD4" w:rsidRDefault="00D65BD4" w:rsidP="00D65BD4">
            <w:pPr>
              <w:spacing w:after="240"/>
              <w:ind w:left="2160" w:hanging="720"/>
              <w:rPr>
                <w:rFonts w:eastAsia="SimSun"/>
              </w:rPr>
            </w:pPr>
            <w:r w:rsidRPr="00D65BD4">
              <w:rPr>
                <w:rFonts w:eastAsia="SimSun"/>
              </w:rPr>
              <w:t>(iv)</w:t>
            </w:r>
            <w:r w:rsidRPr="00D65BD4">
              <w:rPr>
                <w:rFonts w:eastAsia="SimSun"/>
              </w:rPr>
              <w:tab/>
              <w:t xml:space="preserve">Without Energy Offer Curves in the ERCOT System that can be used to decrease Generation Resource Base Points in SCED; </w:t>
            </w:r>
          </w:p>
          <w:p w14:paraId="1CFBA504" w14:textId="77777777" w:rsidR="00D65BD4" w:rsidRPr="00D65BD4" w:rsidRDefault="00D65BD4" w:rsidP="00D65BD4">
            <w:pPr>
              <w:spacing w:after="240"/>
              <w:ind w:left="2160" w:hanging="720"/>
              <w:rPr>
                <w:rFonts w:eastAsia="SimSun"/>
              </w:rPr>
            </w:pPr>
            <w:r w:rsidRPr="00D65BD4">
              <w:rPr>
                <w:rFonts w:eastAsia="SimSun"/>
              </w:rPr>
              <w:t>(v)</w:t>
            </w:r>
            <w:r w:rsidRPr="00D65BD4">
              <w:rPr>
                <w:rFonts w:eastAsia="SimSun"/>
              </w:rPr>
              <w:tab/>
              <w:t>With RTM Energy Bid curves from available Controllable Load Resources in the ERCOT System that can be used to decrease Base Points (energy consumption) in SCED;</w:t>
            </w:r>
          </w:p>
          <w:p w14:paraId="7CF6506F" w14:textId="77777777" w:rsidR="00D65BD4" w:rsidRPr="00D65BD4" w:rsidRDefault="00D65BD4" w:rsidP="00D65BD4">
            <w:pPr>
              <w:spacing w:after="240"/>
              <w:ind w:left="2160" w:hanging="720"/>
              <w:rPr>
                <w:rFonts w:eastAsia="SimSun"/>
              </w:rPr>
            </w:pPr>
            <w:r w:rsidRPr="00D65BD4">
              <w:rPr>
                <w:rFonts w:eastAsia="SimSun"/>
              </w:rPr>
              <w:t>(vi)</w:t>
            </w:r>
            <w:r w:rsidRPr="00D65BD4">
              <w:rPr>
                <w:rFonts w:eastAsia="SimSun"/>
              </w:rPr>
              <w:tab/>
              <w:t xml:space="preserve">With RTM Energy Bid curves from available Controllable Load Resources in the ERCOT System that can be used to increase Base Points (energy consumption) in SCED; </w:t>
            </w:r>
          </w:p>
          <w:p w14:paraId="1078A531" w14:textId="77777777" w:rsidR="00D65BD4" w:rsidRPr="00D65BD4" w:rsidRDefault="00D65BD4" w:rsidP="00D65BD4">
            <w:pPr>
              <w:spacing w:after="240"/>
              <w:ind w:left="2160" w:hanging="720"/>
              <w:rPr>
                <w:rFonts w:eastAsia="SimSun"/>
              </w:rPr>
            </w:pPr>
            <w:r w:rsidRPr="00D65BD4">
              <w:rPr>
                <w:rFonts w:eastAsia="SimSun"/>
              </w:rPr>
              <w:t>(vii)</w:t>
            </w:r>
            <w:r w:rsidRPr="00D65BD4">
              <w:rPr>
                <w:rFonts w:eastAsia="SimSun"/>
              </w:rPr>
              <w:tab/>
              <w:t xml:space="preserve">From Resources participating in SCED plus the Reg-Up, RRS, and ECRS from Load Resources </w:t>
            </w:r>
            <w:r w:rsidRPr="00D65BD4">
              <w:rPr>
                <w:rFonts w:eastAsia="SimSun"/>
                <w:bCs/>
              </w:rPr>
              <w:t>and the Net Power Consumption minus the Low Power Consumption from Load Resources with a validated Real-Time RRS and ECRS awards</w:t>
            </w:r>
            <w:r w:rsidRPr="00D65BD4">
              <w:rPr>
                <w:rFonts w:eastAsia="SimSun"/>
              </w:rPr>
              <w:t>;</w:t>
            </w:r>
          </w:p>
          <w:p w14:paraId="7F660DCE" w14:textId="77777777" w:rsidR="00D65BD4" w:rsidRPr="00D65BD4" w:rsidRDefault="00D65BD4" w:rsidP="00D65BD4">
            <w:pPr>
              <w:spacing w:after="240"/>
              <w:ind w:left="2160" w:hanging="720"/>
              <w:rPr>
                <w:rFonts w:eastAsia="SimSun"/>
              </w:rPr>
            </w:pPr>
            <w:r w:rsidRPr="00D65BD4">
              <w:rPr>
                <w:rFonts w:eastAsia="SimSun"/>
              </w:rPr>
              <w:t>(viii)</w:t>
            </w:r>
            <w:r w:rsidRPr="00D65BD4">
              <w:rPr>
                <w:rFonts w:eastAsia="SimSun"/>
              </w:rPr>
              <w:tab/>
              <w:t>With Energy Bid/Offer Curves for ESRs in the ERCOT System that can be used to increase ESR Base Points in SCED while respecting SCED duration requirements for ESR Base Points in SCED;</w:t>
            </w:r>
          </w:p>
          <w:p w14:paraId="092CA335" w14:textId="77777777" w:rsidR="00D65BD4" w:rsidRPr="00D65BD4" w:rsidRDefault="00D65BD4" w:rsidP="00D65BD4">
            <w:pPr>
              <w:spacing w:after="240"/>
              <w:ind w:left="2160" w:hanging="720"/>
              <w:rPr>
                <w:rFonts w:eastAsia="SimSun"/>
              </w:rPr>
            </w:pPr>
            <w:r w:rsidRPr="00D65BD4">
              <w:rPr>
                <w:rFonts w:eastAsia="SimSun"/>
              </w:rPr>
              <w:t>(ix)</w:t>
            </w:r>
            <w:r w:rsidRPr="00D65BD4">
              <w:rPr>
                <w:rFonts w:eastAsia="SimSun"/>
              </w:rPr>
              <w:tab/>
              <w:t xml:space="preserve">With Energy Bid/Offer Curves for ESRs in the ERCOT System that can be used to decrease ESR Base Points in SCED while respecting SCED duration requirements for ESR Base Points in SCED; </w:t>
            </w:r>
          </w:p>
          <w:p w14:paraId="107DD60A" w14:textId="77777777" w:rsidR="00D65BD4" w:rsidRPr="00D65BD4" w:rsidRDefault="00D65BD4" w:rsidP="00D65BD4">
            <w:pPr>
              <w:spacing w:after="240"/>
              <w:ind w:left="2160" w:hanging="720"/>
              <w:rPr>
                <w:rFonts w:eastAsia="SimSun"/>
              </w:rPr>
            </w:pPr>
            <w:r w:rsidRPr="00D65BD4">
              <w:rPr>
                <w:rFonts w:eastAsia="SimSun"/>
              </w:rPr>
              <w:t>(x)</w:t>
            </w:r>
            <w:r w:rsidRPr="00D65BD4">
              <w:rPr>
                <w:rFonts w:eastAsia="SimSun"/>
              </w:rPr>
              <w:tab/>
              <w:t xml:space="preserve">Without Energy Bid/Offer Curves for ESRs in the ERCOT System that can be used to increase ESR Base Points in SCED while respecting SCED duration requirements for ESR Base Points in SCED; </w:t>
            </w:r>
          </w:p>
          <w:p w14:paraId="4688F06F" w14:textId="77777777" w:rsidR="00D65BD4" w:rsidRPr="00D65BD4" w:rsidRDefault="00D65BD4" w:rsidP="00D65BD4">
            <w:pPr>
              <w:spacing w:after="240"/>
              <w:ind w:left="2160" w:hanging="720"/>
              <w:rPr>
                <w:rFonts w:eastAsia="SimSun"/>
              </w:rPr>
            </w:pPr>
            <w:r w:rsidRPr="00D65BD4">
              <w:rPr>
                <w:rFonts w:eastAsia="SimSun"/>
              </w:rPr>
              <w:lastRenderedPageBreak/>
              <w:t>(xi)</w:t>
            </w:r>
            <w:r w:rsidRPr="00D65BD4">
              <w:rPr>
                <w:rFonts w:eastAsia="SimSun"/>
              </w:rPr>
              <w:tab/>
              <w:t xml:space="preserve">Without Energy Bid/Offer Curves for ESRs in the ERCOT System that can be used to decrease ESR Base Points in SCED while respecting SCED duration requirements for ESR Base Points in SCED; </w:t>
            </w:r>
          </w:p>
          <w:p w14:paraId="0E7CB203" w14:textId="77777777" w:rsidR="00D65BD4" w:rsidRPr="00D65BD4" w:rsidRDefault="00D65BD4" w:rsidP="00D65BD4">
            <w:pPr>
              <w:spacing w:after="240"/>
              <w:ind w:left="2160" w:hanging="720"/>
              <w:rPr>
                <w:rFonts w:eastAsia="SimSun"/>
              </w:rPr>
            </w:pPr>
            <w:r w:rsidRPr="00D65BD4">
              <w:rPr>
                <w:rFonts w:eastAsia="SimSun"/>
              </w:rPr>
              <w:t>(xii)</w:t>
            </w:r>
            <w:r w:rsidRPr="00D65BD4">
              <w:rPr>
                <w:rFonts w:eastAsia="SimSun"/>
              </w:rPr>
              <w:tab/>
              <w:t>From Resources included in item (vii) above plus reserves from Resources that could be made available to SCED in 30 minutes;</w:t>
            </w:r>
          </w:p>
          <w:p w14:paraId="60C5CED7" w14:textId="77777777" w:rsidR="00D65BD4" w:rsidRPr="00D65BD4" w:rsidRDefault="00D65BD4" w:rsidP="00D65BD4">
            <w:pPr>
              <w:spacing w:after="240"/>
              <w:ind w:left="2160" w:hanging="720"/>
              <w:rPr>
                <w:rFonts w:eastAsia="SimSun"/>
              </w:rPr>
            </w:pPr>
            <w:r w:rsidRPr="00D65BD4">
              <w:rPr>
                <w:rFonts w:eastAsia="SimSun"/>
              </w:rPr>
              <w:t xml:space="preserve">(xiii) </w:t>
            </w:r>
            <w:r w:rsidRPr="00D65BD4">
              <w:rPr>
                <w:rFonts w:eastAsia="SimSun"/>
              </w:rPr>
              <w:tab/>
              <w:t>In the ERCOT System that can be used to increase Generation Resource Base Points in the next five minutes in SCED; and</w:t>
            </w:r>
          </w:p>
          <w:p w14:paraId="1F9CFF53" w14:textId="77777777" w:rsidR="00D65BD4" w:rsidRPr="00D65BD4" w:rsidRDefault="00D65BD4" w:rsidP="00D65BD4">
            <w:pPr>
              <w:spacing w:after="240"/>
              <w:ind w:left="2160" w:hanging="720"/>
              <w:rPr>
                <w:rFonts w:eastAsia="SimSun"/>
              </w:rPr>
            </w:pPr>
            <w:r w:rsidRPr="00D65BD4">
              <w:rPr>
                <w:rFonts w:eastAsia="SimSun"/>
              </w:rPr>
              <w:t>(xiv)</w:t>
            </w:r>
            <w:r w:rsidRPr="00D65BD4">
              <w:rPr>
                <w:rFonts w:eastAsia="SimSun"/>
              </w:rPr>
              <w:tab/>
              <w:t>In the ERCOT System that can be used to decrease Generation Resource Base Points in the next five minutes in SCED;</w:t>
            </w:r>
          </w:p>
          <w:p w14:paraId="64FBD83C" w14:textId="77777777" w:rsidR="00D65BD4" w:rsidRPr="00D65BD4" w:rsidRDefault="00D65BD4" w:rsidP="00D65BD4">
            <w:pPr>
              <w:spacing w:after="240"/>
              <w:ind w:left="2160" w:hanging="720"/>
              <w:rPr>
                <w:rFonts w:eastAsia="SimSun"/>
              </w:rPr>
            </w:pPr>
            <w:r w:rsidRPr="00D65BD4">
              <w:rPr>
                <w:rFonts w:eastAsia="SimSun"/>
              </w:rPr>
              <w:t>(xv)</w:t>
            </w:r>
            <w:r w:rsidRPr="00D65BD4">
              <w:rPr>
                <w:rFonts w:eastAsia="SimSun"/>
              </w:rPr>
              <w:tab/>
              <w:t>The total capability of Resources available to provide the following combinations of Ancillary Services, based on the Resource telemetry from the QSE and capped by the limits of the Resource:</w:t>
            </w:r>
          </w:p>
          <w:p w14:paraId="2CA361C5" w14:textId="77777777" w:rsidR="00D65BD4" w:rsidRPr="00D65BD4" w:rsidRDefault="00D65BD4" w:rsidP="00D65BD4">
            <w:pPr>
              <w:spacing w:after="240"/>
              <w:ind w:left="2880" w:hanging="720"/>
              <w:rPr>
                <w:rFonts w:eastAsia="SimSun"/>
              </w:rPr>
            </w:pPr>
            <w:r w:rsidRPr="00D65BD4">
              <w:rPr>
                <w:rFonts w:eastAsia="SimSun"/>
              </w:rPr>
              <w:t>(A)</w:t>
            </w:r>
            <w:r w:rsidRPr="00D65BD4">
              <w:rPr>
                <w:rFonts w:eastAsia="SimSun"/>
              </w:rPr>
              <w:tab/>
              <w:t xml:space="preserve">Capacity to provide Reg-Up, RRS, or both, irrespective of whether it </w:t>
            </w:r>
            <w:proofErr w:type="gramStart"/>
            <w:r w:rsidRPr="00D65BD4">
              <w:rPr>
                <w:rFonts w:eastAsia="SimSun"/>
              </w:rPr>
              <w:t>is capable of providing</w:t>
            </w:r>
            <w:proofErr w:type="gramEnd"/>
            <w:r w:rsidRPr="00D65BD4">
              <w:rPr>
                <w:rFonts w:eastAsia="SimSun"/>
              </w:rPr>
              <w:t xml:space="preserve"> ECRS or Non-Spin;</w:t>
            </w:r>
          </w:p>
          <w:p w14:paraId="12EA9298" w14:textId="77777777" w:rsidR="00D65BD4" w:rsidRPr="00D65BD4" w:rsidRDefault="00D65BD4" w:rsidP="00D65BD4">
            <w:pPr>
              <w:spacing w:after="240"/>
              <w:ind w:left="2880" w:hanging="720"/>
              <w:rPr>
                <w:rFonts w:eastAsia="SimSun"/>
              </w:rPr>
            </w:pPr>
            <w:r w:rsidRPr="00D65BD4">
              <w:rPr>
                <w:rFonts w:eastAsia="SimSun"/>
              </w:rPr>
              <w:t>(B)</w:t>
            </w:r>
            <w:r w:rsidRPr="00D65BD4">
              <w:rPr>
                <w:rFonts w:eastAsia="SimSun"/>
              </w:rPr>
              <w:tab/>
              <w:t xml:space="preserve">Capacity to provide Reg-Up, RRS, ECRS, or any combination, irrespective of whether it </w:t>
            </w:r>
            <w:proofErr w:type="gramStart"/>
            <w:r w:rsidRPr="00D65BD4">
              <w:rPr>
                <w:rFonts w:eastAsia="SimSun"/>
              </w:rPr>
              <w:t>is capable of providing</w:t>
            </w:r>
            <w:proofErr w:type="gramEnd"/>
            <w:r w:rsidRPr="00D65BD4">
              <w:rPr>
                <w:rFonts w:eastAsia="SimSun"/>
              </w:rPr>
              <w:t xml:space="preserve"> Non-Spin; and</w:t>
            </w:r>
          </w:p>
          <w:p w14:paraId="4C068465" w14:textId="77777777" w:rsidR="00D65BD4" w:rsidRPr="00D65BD4" w:rsidRDefault="00D65BD4" w:rsidP="00D65BD4">
            <w:pPr>
              <w:spacing w:after="240"/>
              <w:ind w:left="2880" w:hanging="720"/>
              <w:rPr>
                <w:rFonts w:eastAsia="SimSun"/>
              </w:rPr>
            </w:pPr>
            <w:r w:rsidRPr="00D65BD4">
              <w:rPr>
                <w:rFonts w:eastAsia="SimSun"/>
              </w:rPr>
              <w:t>(C)</w:t>
            </w:r>
            <w:r w:rsidRPr="00D65BD4">
              <w:rPr>
                <w:rFonts w:eastAsia="SimSun"/>
              </w:rPr>
              <w:tab/>
            </w:r>
            <w:r w:rsidRPr="00D65BD4">
              <w:rPr>
                <w:rFonts w:eastAsia="SimSun"/>
                <w:color w:val="000000"/>
              </w:rPr>
              <w:t>Capacity to provide Reg-Up, RRS, ECRS, or Non-Spin, in any combination</w:t>
            </w:r>
            <w:r w:rsidRPr="00D65BD4">
              <w:rPr>
                <w:rFonts w:eastAsia="SimSun"/>
              </w:rPr>
              <w:t>;</w:t>
            </w:r>
          </w:p>
          <w:p w14:paraId="3111F2DB" w14:textId="77777777" w:rsidR="00D65BD4" w:rsidRPr="00D65BD4" w:rsidRDefault="00D65BD4" w:rsidP="00D65BD4">
            <w:pPr>
              <w:spacing w:after="240"/>
              <w:ind w:left="1440" w:hanging="720"/>
              <w:rPr>
                <w:rFonts w:eastAsia="SimSun"/>
              </w:rPr>
            </w:pPr>
            <w:r w:rsidRPr="00D65BD4">
              <w:rPr>
                <w:rFonts w:eastAsia="SimSun"/>
              </w:rPr>
              <w:t>(</w:t>
            </w:r>
            <w:ins w:id="1802" w:author="ERCOT" w:date="2024-04-24T22:49:00Z">
              <w:r w:rsidRPr="00D65BD4">
                <w:rPr>
                  <w:rFonts w:eastAsia="SimSun"/>
                </w:rPr>
                <w:t>n</w:t>
              </w:r>
            </w:ins>
            <w:del w:id="1803" w:author="ERCOT" w:date="2024-04-24T22:49:00Z">
              <w:r w:rsidRPr="00D65BD4" w:rsidDel="00252BC4">
                <w:rPr>
                  <w:rFonts w:eastAsia="SimSun"/>
                </w:rPr>
                <w:delText>m</w:delText>
              </w:r>
            </w:del>
            <w:r w:rsidRPr="00D65BD4">
              <w:rPr>
                <w:rFonts w:eastAsia="SimSun"/>
              </w:rPr>
              <w:t>)</w:t>
            </w:r>
            <w:r w:rsidRPr="00D65BD4">
              <w:rPr>
                <w:rFonts w:eastAsia="SimSun"/>
              </w:rPr>
              <w:tab/>
              <w:t>Aggregate telemetered HSL capacity for Resources with a telemetered Resource Status of EMR;</w:t>
            </w:r>
          </w:p>
          <w:p w14:paraId="189E7F12" w14:textId="77777777" w:rsidR="00D65BD4" w:rsidRPr="00D65BD4" w:rsidRDefault="00D65BD4" w:rsidP="00D65BD4">
            <w:pPr>
              <w:spacing w:after="240"/>
              <w:ind w:left="1440" w:hanging="720"/>
              <w:rPr>
                <w:rFonts w:eastAsia="SimSun"/>
              </w:rPr>
            </w:pPr>
            <w:r w:rsidRPr="00D65BD4">
              <w:rPr>
                <w:rFonts w:eastAsia="SimSun"/>
              </w:rPr>
              <w:t>(</w:t>
            </w:r>
            <w:ins w:id="1804" w:author="ERCOT" w:date="2024-04-24T22:49:00Z">
              <w:r w:rsidRPr="00D65BD4">
                <w:rPr>
                  <w:rFonts w:eastAsia="SimSun"/>
                </w:rPr>
                <w:t>o</w:t>
              </w:r>
            </w:ins>
            <w:del w:id="1805" w:author="ERCOT" w:date="2024-04-24T22:49:00Z">
              <w:r w:rsidRPr="00D65BD4" w:rsidDel="00252BC4">
                <w:rPr>
                  <w:rFonts w:eastAsia="SimSun"/>
                </w:rPr>
                <w:delText>n</w:delText>
              </w:r>
            </w:del>
            <w:r w:rsidRPr="00D65BD4">
              <w:rPr>
                <w:rFonts w:eastAsia="SimSun"/>
              </w:rPr>
              <w:t>)</w:t>
            </w:r>
            <w:r w:rsidRPr="00D65BD4">
              <w:rPr>
                <w:rFonts w:eastAsia="SimSun"/>
              </w:rPr>
              <w:tab/>
              <w:t>Aggregate telemetered HSL capacity for Resources with a telemetered Resource Status of OUT;</w:t>
            </w:r>
          </w:p>
          <w:p w14:paraId="137DA245" w14:textId="77777777" w:rsidR="00D65BD4" w:rsidRPr="00D65BD4" w:rsidRDefault="00D65BD4" w:rsidP="00D65BD4">
            <w:pPr>
              <w:spacing w:after="240"/>
              <w:ind w:left="1440" w:hanging="720"/>
              <w:rPr>
                <w:rFonts w:eastAsia="SimSun"/>
              </w:rPr>
            </w:pPr>
            <w:r w:rsidRPr="00D65BD4">
              <w:rPr>
                <w:rFonts w:eastAsia="SimSun"/>
              </w:rPr>
              <w:t>(</w:t>
            </w:r>
            <w:ins w:id="1806" w:author="ERCOT" w:date="2024-04-24T22:49:00Z">
              <w:r w:rsidRPr="00D65BD4">
                <w:rPr>
                  <w:rFonts w:eastAsia="SimSun"/>
                </w:rPr>
                <w:t>p</w:t>
              </w:r>
            </w:ins>
            <w:del w:id="1807" w:author="ERCOT" w:date="2024-04-24T22:49:00Z">
              <w:r w:rsidRPr="00D65BD4" w:rsidDel="00252BC4">
                <w:rPr>
                  <w:rFonts w:eastAsia="SimSun"/>
                </w:rPr>
                <w:delText>o</w:delText>
              </w:r>
            </w:del>
            <w:r w:rsidRPr="00D65BD4">
              <w:rPr>
                <w:rFonts w:eastAsia="SimSun"/>
              </w:rPr>
              <w:t>)</w:t>
            </w:r>
            <w:r w:rsidRPr="00D65BD4">
              <w:rPr>
                <w:rFonts w:eastAsia="SimSun"/>
              </w:rPr>
              <w:tab/>
              <w:t>Aggregate net telemetered consumption for Resources with a telemetered Resource Status of OUTL; and</w:t>
            </w:r>
          </w:p>
          <w:p w14:paraId="55C6E48B" w14:textId="77777777" w:rsidR="00D65BD4" w:rsidRPr="00D65BD4" w:rsidRDefault="00D65BD4" w:rsidP="00D65BD4">
            <w:pPr>
              <w:spacing w:after="240"/>
              <w:ind w:left="1440" w:hanging="720"/>
              <w:rPr>
                <w:ins w:id="1808" w:author="ERCOT" w:date="2024-05-02T17:13:00Z"/>
                <w:rFonts w:eastAsia="SimSun"/>
              </w:rPr>
            </w:pPr>
            <w:r w:rsidRPr="00D65BD4">
              <w:rPr>
                <w:rFonts w:eastAsia="SimSun"/>
              </w:rPr>
              <w:t>(</w:t>
            </w:r>
            <w:ins w:id="1809" w:author="ERCOT" w:date="2024-04-24T22:49:00Z">
              <w:r w:rsidRPr="00D65BD4">
                <w:rPr>
                  <w:rFonts w:eastAsia="SimSun"/>
                </w:rPr>
                <w:t>q</w:t>
              </w:r>
            </w:ins>
            <w:del w:id="1810" w:author="ERCOT" w:date="2024-04-24T22:49:00Z">
              <w:r w:rsidRPr="00D65BD4" w:rsidDel="00252BC4">
                <w:rPr>
                  <w:rFonts w:eastAsia="SimSun"/>
                </w:rPr>
                <w:delText>p</w:delText>
              </w:r>
            </w:del>
            <w:r w:rsidRPr="00D65BD4">
              <w:rPr>
                <w:rFonts w:eastAsia="SimSun"/>
              </w:rPr>
              <w:t>)</w:t>
            </w:r>
            <w:r w:rsidRPr="00D65BD4">
              <w:rPr>
                <w:rFonts w:eastAsia="SimSun"/>
              </w:rPr>
              <w:tab/>
              <w:t>The ERCOT-wide PRC calculated as follows:</w:t>
            </w:r>
          </w:p>
          <w:p w14:paraId="4A3A7A2B" w14:textId="77777777" w:rsidR="00D65BD4" w:rsidRPr="00D65BD4" w:rsidRDefault="00D65BD4" w:rsidP="00D65BD4">
            <w:pPr>
              <w:rPr>
                <w:rFonts w:eastAsia="SimSun"/>
                <w:b/>
                <w:position w:val="30"/>
                <w:sz w:val="20"/>
              </w:rPr>
            </w:pPr>
          </w:p>
          <w:p w14:paraId="406D9D03" w14:textId="77777777" w:rsidR="00D65BD4" w:rsidRPr="00D65BD4" w:rsidRDefault="00D65BD4" w:rsidP="00D65BD4">
            <w:pPr>
              <w:rPr>
                <w:rFonts w:eastAsia="SimSun"/>
                <w:b/>
                <w:position w:val="30"/>
                <w:sz w:val="20"/>
              </w:rPr>
            </w:pPr>
          </w:p>
          <w:p w14:paraId="482D4A51" w14:textId="788CDB6A" w:rsidR="00D65BD4" w:rsidRPr="00D65BD4" w:rsidRDefault="00D65BD4" w:rsidP="00D65BD4">
            <w:pPr>
              <w:spacing w:after="240"/>
              <w:rPr>
                <w:rFonts w:eastAsia="SimSun"/>
                <w:b/>
                <w:position w:val="30"/>
                <w:sz w:val="20"/>
              </w:rPr>
            </w:pPr>
            <w:r w:rsidRPr="00D65BD4">
              <w:rPr>
                <w:rFonts w:eastAsia="SimSun"/>
                <w:b/>
                <w:noProof/>
                <w:position w:val="30"/>
                <w:sz w:val="20"/>
              </w:rPr>
              <w:drawing>
                <wp:anchor distT="0" distB="0" distL="114300" distR="114300" simplePos="0" relativeHeight="251681792" behindDoc="0" locked="0" layoutInCell="1" allowOverlap="1" wp14:anchorId="2BBC48B1" wp14:editId="417675AA">
                  <wp:simplePos x="0" y="0"/>
                  <wp:positionH relativeFrom="column">
                    <wp:posOffset>428625</wp:posOffset>
                  </wp:positionH>
                  <wp:positionV relativeFrom="paragraph">
                    <wp:posOffset>-540385</wp:posOffset>
                  </wp:positionV>
                  <wp:extent cx="860425" cy="1395730"/>
                  <wp:effectExtent l="0" t="0" r="0" b="0"/>
                  <wp:wrapNone/>
                  <wp:docPr id="47471188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5BD4">
              <w:rPr>
                <w:rFonts w:eastAsia="SimSun"/>
                <w:b/>
                <w:position w:val="30"/>
                <w:sz w:val="20"/>
              </w:rPr>
              <w:t>PRC</w:t>
            </w:r>
            <w:r w:rsidRPr="00D65BD4">
              <w:rPr>
                <w:rFonts w:eastAsia="SimSun"/>
                <w:b/>
                <w:position w:val="30"/>
                <w:sz w:val="20"/>
                <w:vertAlign w:val="subscript"/>
              </w:rPr>
              <w:t>1</w:t>
            </w:r>
            <w:r w:rsidRPr="00D65BD4">
              <w:rPr>
                <w:rFonts w:eastAsia="SimSun"/>
                <w:b/>
                <w:position w:val="30"/>
                <w:sz w:val="20"/>
              </w:rPr>
              <w:t xml:space="preserve"> =</w:t>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t>Min(Max((RDF*FRCHL – FRCO)</w:t>
            </w:r>
            <w:r w:rsidRPr="00D65BD4">
              <w:rPr>
                <w:rFonts w:eastAsia="SimSun"/>
                <w:b/>
                <w:position w:val="30"/>
                <w:sz w:val="20"/>
                <w:vertAlign w:val="subscript"/>
              </w:rPr>
              <w:t>i</w:t>
            </w:r>
            <w:r w:rsidRPr="00D65BD4">
              <w:rPr>
                <w:rFonts w:eastAsia="SimSun"/>
                <w:b/>
                <w:position w:val="30"/>
                <w:sz w:val="20"/>
              </w:rPr>
              <w:t xml:space="preserve"> , 0.0) , 0.2*RDF*</w:t>
            </w:r>
            <w:proofErr w:type="spellStart"/>
            <w:r w:rsidRPr="00D65BD4">
              <w:rPr>
                <w:rFonts w:eastAsia="SimSun"/>
                <w:b/>
                <w:position w:val="30"/>
                <w:sz w:val="20"/>
              </w:rPr>
              <w:t>FRCHL</w:t>
            </w:r>
            <w:r w:rsidRPr="00D65BD4">
              <w:rPr>
                <w:rFonts w:eastAsia="SimSun"/>
                <w:b/>
                <w:position w:val="30"/>
                <w:sz w:val="20"/>
                <w:vertAlign w:val="subscript"/>
              </w:rPr>
              <w:t>i</w:t>
            </w:r>
            <w:proofErr w:type="spellEnd"/>
            <w:r w:rsidRPr="00D65BD4">
              <w:rPr>
                <w:rFonts w:eastAsia="SimSun"/>
                <w:b/>
                <w:position w:val="30"/>
                <w:sz w:val="20"/>
              </w:rPr>
              <w:t>),</w:t>
            </w:r>
          </w:p>
          <w:p w14:paraId="0C88D12F" w14:textId="77777777" w:rsidR="00D65BD4" w:rsidRPr="00D65BD4" w:rsidRDefault="00D65BD4" w:rsidP="00D65BD4">
            <w:pPr>
              <w:ind w:right="-1080"/>
              <w:rPr>
                <w:rFonts w:eastAsia="SimSun"/>
              </w:rPr>
            </w:pPr>
          </w:p>
          <w:p w14:paraId="77CD9DAF" w14:textId="77777777" w:rsidR="00D65BD4" w:rsidRPr="00D65BD4" w:rsidRDefault="00D65BD4" w:rsidP="00D65BD4">
            <w:pPr>
              <w:ind w:right="-1080"/>
              <w:rPr>
                <w:rFonts w:eastAsia="SimSun"/>
              </w:rPr>
            </w:pPr>
          </w:p>
          <w:p w14:paraId="262749D2" w14:textId="77777777" w:rsidR="00D65BD4" w:rsidRPr="00D65BD4" w:rsidRDefault="00D65BD4" w:rsidP="00D65BD4">
            <w:pPr>
              <w:ind w:right="-1080"/>
              <w:rPr>
                <w:ins w:id="1811" w:author="ERCOT" w:date="2024-05-02T17:13:00Z"/>
                <w:rFonts w:eastAsia="SimSun"/>
              </w:rPr>
            </w:pPr>
          </w:p>
          <w:p w14:paraId="4C47D1E2" w14:textId="77777777" w:rsidR="00D65BD4" w:rsidRPr="00D65BD4" w:rsidRDefault="00D65BD4" w:rsidP="00D65BD4">
            <w:pPr>
              <w:ind w:right="-1080"/>
              <w:rPr>
                <w:rFonts w:eastAsia="SimSun"/>
              </w:rPr>
            </w:pPr>
            <w:r w:rsidRPr="00D65BD4">
              <w:rPr>
                <w:rFonts w:eastAsia="SimSun"/>
              </w:rPr>
              <w:t xml:space="preserve">where the included On-Line Generation Resources do not include WGRs, nuclear </w:t>
            </w:r>
            <w:proofErr w:type="gramStart"/>
            <w:r w:rsidRPr="00D65BD4">
              <w:rPr>
                <w:rFonts w:eastAsia="SimSun"/>
              </w:rPr>
              <w:t>Generation</w:t>
            </w:r>
            <w:proofErr w:type="gramEnd"/>
          </w:p>
          <w:p w14:paraId="7A4BA7B6" w14:textId="77777777" w:rsidR="00D65BD4" w:rsidRPr="00D65BD4" w:rsidRDefault="00D65BD4" w:rsidP="00D65BD4">
            <w:pPr>
              <w:ind w:right="-1080"/>
              <w:rPr>
                <w:rFonts w:eastAsia="SimSun"/>
              </w:rPr>
            </w:pPr>
            <w:r w:rsidRPr="00D65BD4">
              <w:rPr>
                <w:rFonts w:eastAsia="SimSun"/>
              </w:rPr>
              <w:lastRenderedPageBreak/>
              <w:t xml:space="preserve">Resources, or Generation Resources with an output less than or equal to 95% of telemetered LSL or </w:t>
            </w:r>
          </w:p>
          <w:p w14:paraId="436DDE70" w14:textId="77777777" w:rsidR="00D65BD4" w:rsidRPr="00D65BD4" w:rsidRDefault="00D65BD4" w:rsidP="00D65BD4">
            <w:pPr>
              <w:ind w:right="-1080"/>
              <w:rPr>
                <w:ins w:id="1812" w:author="ERCOT" w:date="2024-05-02T17:12:00Z"/>
                <w:rFonts w:eastAsia="SimSun"/>
              </w:rPr>
            </w:pPr>
            <w:r w:rsidRPr="00D65BD4">
              <w:rPr>
                <w:rFonts w:eastAsia="SimSun"/>
              </w:rPr>
              <w:t>with a telemetered status of ONTEST, ONHOLD, STARTUP, or SHUTDOWN.</w:t>
            </w:r>
          </w:p>
          <w:p w14:paraId="68FB4920" w14:textId="77777777" w:rsidR="00D65BD4" w:rsidRPr="00D65BD4" w:rsidRDefault="00D65BD4" w:rsidP="00D65BD4">
            <w:pPr>
              <w:ind w:right="-1080"/>
              <w:rPr>
                <w:rFonts w:eastAsia="SimSun"/>
              </w:rPr>
            </w:pPr>
          </w:p>
          <w:p w14:paraId="0B3133AF" w14:textId="77777777" w:rsidR="00D65BD4" w:rsidRPr="00D65BD4" w:rsidRDefault="00D65BD4" w:rsidP="00D65BD4">
            <w:pPr>
              <w:ind w:right="-1080"/>
              <w:rPr>
                <w:rFonts w:eastAsia="SimSun"/>
                <w:b/>
                <w:position w:val="30"/>
                <w:sz w:val="20"/>
              </w:rPr>
            </w:pPr>
            <w:r w:rsidRPr="00D65BD4">
              <w:rPr>
                <w:rFonts w:eastAsia="SimSun"/>
                <w:noProof/>
              </w:rPr>
              <mc:AlternateContent>
                <mc:Choice Requires="wpc">
                  <w:drawing>
                    <wp:anchor distT="0" distB="0" distL="114300" distR="114300" simplePos="0" relativeHeight="251678720" behindDoc="0" locked="0" layoutInCell="1" allowOverlap="1" wp14:anchorId="17DB9051" wp14:editId="5D3C3357">
                      <wp:simplePos x="0" y="0"/>
                      <wp:positionH relativeFrom="column">
                        <wp:posOffset>478047</wp:posOffset>
                      </wp:positionH>
                      <wp:positionV relativeFrom="paragraph">
                        <wp:posOffset>-71240</wp:posOffset>
                      </wp:positionV>
                      <wp:extent cx="761365" cy="1394460"/>
                      <wp:effectExtent l="1270" t="0" r="0" b="0"/>
                      <wp:wrapNone/>
                      <wp:docPr id="3856" name="Canvas 38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569C8" w14:textId="77777777" w:rsidR="00D65BD4" w:rsidRDefault="00D65BD4" w:rsidP="00D65BD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7DC85"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3C35D" w14:textId="77777777" w:rsidR="00D65BD4" w:rsidRDefault="00D65BD4" w:rsidP="00D65BD4">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AB9F3" w14:textId="77777777" w:rsidR="00D65BD4" w:rsidRDefault="00D65BD4" w:rsidP="00D65BD4">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C8015" w14:textId="77777777" w:rsidR="00D65BD4" w:rsidRDefault="00D65BD4" w:rsidP="00D65BD4">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A998A" w14:textId="77777777" w:rsidR="00D65BD4" w:rsidRDefault="00D65BD4" w:rsidP="00D65BD4">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14342" w14:textId="77777777" w:rsidR="00D65BD4" w:rsidRDefault="00D65BD4" w:rsidP="00D65BD4">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E2C0B" w14:textId="77777777" w:rsidR="00D65BD4" w:rsidRDefault="00D65BD4" w:rsidP="00D65BD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7DB9051" id="Canvas 3856" o:spid="_x0000_s1100" editas="canvas" style="position:absolute;margin-left:37.65pt;margin-top:-5.6pt;width:59.95pt;height:109.8pt;z-index:25167872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zVxcuOQMAAJ0TAAAOAAAAAAAAAAAAAAAAAC4CAABkcnMvZTJvRG9jLnhtbFBL&#10;AQItABQABgAIAAAAIQDjPoYK4QAAAAoBAAAPAAAAAAAAAAAAAAAAAJMFAABkcnMvZG93bnJldi54&#10;bWxQSwUGAAAAAAQABADzAAAAoQYAAAAA&#10;">
                      <v:shape id="_x0000_s1101" type="#_x0000_t75" style="position:absolute;width:7613;height:13944;visibility:visible;mso-wrap-style:square">
                        <v:fill o:detectmouseclick="t"/>
                        <v:path o:connecttype="none"/>
                      </v:shape>
                      <v:rect id="Rectangle 107" o:spid="_x0000_s110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139569C8" w14:textId="77777777" w:rsidR="00D65BD4" w:rsidRDefault="00D65BD4" w:rsidP="00D65BD4">
                              <w:r>
                                <w:rPr>
                                  <w:rFonts w:ascii="Symbol" w:hAnsi="Symbol" w:cs="Symbol"/>
                                  <w:color w:val="000000"/>
                                  <w:sz w:val="32"/>
                                  <w:szCs w:val="32"/>
                                </w:rPr>
                                <w:t></w:t>
                              </w:r>
                            </w:p>
                          </w:txbxContent>
                        </v:textbox>
                      </v:rect>
                      <v:rect id="Rectangle 108" o:spid="_x0000_s110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6607DC85" w14:textId="77777777" w:rsidR="00D65BD4" w:rsidRDefault="00D65BD4" w:rsidP="00D65BD4">
                              <w:r>
                                <w:rPr>
                                  <w:rFonts w:ascii="Symbol" w:hAnsi="Symbol" w:cs="Symbol"/>
                                  <w:color w:val="000000"/>
                                </w:rPr>
                                <w:t></w:t>
                              </w:r>
                            </w:p>
                          </w:txbxContent>
                        </v:textbox>
                      </v:rect>
                      <v:rect id="Rectangle 109" o:spid="_x0000_s110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56A3C35D" w14:textId="77777777" w:rsidR="00D65BD4" w:rsidRDefault="00D65BD4" w:rsidP="00D65BD4">
                              <w:r>
                                <w:rPr>
                                  <w:b/>
                                  <w:bCs/>
                                  <w:i/>
                                  <w:iCs/>
                                  <w:color w:val="000000"/>
                                </w:rPr>
                                <w:t>WGRs</w:t>
                              </w:r>
                            </w:p>
                          </w:txbxContent>
                        </v:textbox>
                      </v:rect>
                      <v:rect id="Rectangle 110" o:spid="_x0000_s110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638AB9F3" w14:textId="77777777" w:rsidR="00D65BD4" w:rsidRDefault="00D65BD4" w:rsidP="00D65BD4">
                              <w:r>
                                <w:rPr>
                                  <w:b/>
                                  <w:bCs/>
                                  <w:i/>
                                  <w:iCs/>
                                  <w:color w:val="000000"/>
                                </w:rPr>
                                <w:t>online</w:t>
                              </w:r>
                            </w:p>
                          </w:txbxContent>
                        </v:textbox>
                      </v:rect>
                      <v:rect id="Rectangle 111" o:spid="_x0000_s110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5C0C8015" w14:textId="77777777" w:rsidR="00D65BD4" w:rsidRDefault="00D65BD4" w:rsidP="00D65BD4">
                              <w:r>
                                <w:rPr>
                                  <w:b/>
                                  <w:bCs/>
                                  <w:i/>
                                  <w:iCs/>
                                  <w:color w:val="000000"/>
                                </w:rPr>
                                <w:t>All</w:t>
                              </w:r>
                            </w:p>
                          </w:txbxContent>
                        </v:textbox>
                      </v:rect>
                      <v:rect id="Rectangle 112" o:spid="_x0000_s110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669A998A" w14:textId="77777777" w:rsidR="00D65BD4" w:rsidRDefault="00D65BD4" w:rsidP="00D65BD4">
                              <w:r>
                                <w:rPr>
                                  <w:b/>
                                  <w:bCs/>
                                  <w:i/>
                                  <w:iCs/>
                                  <w:color w:val="000000"/>
                                </w:rPr>
                                <w:t>WGR</w:t>
                              </w:r>
                            </w:p>
                          </w:txbxContent>
                        </v:textbox>
                      </v:rect>
                      <v:rect id="Rectangle 113" o:spid="_x0000_s110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54014342" w14:textId="77777777" w:rsidR="00D65BD4" w:rsidRDefault="00D65BD4" w:rsidP="00D65BD4">
                              <w:r>
                                <w:rPr>
                                  <w:b/>
                                  <w:bCs/>
                                  <w:i/>
                                  <w:iCs/>
                                  <w:color w:val="000000"/>
                                </w:rPr>
                                <w:t>online</w:t>
                              </w:r>
                            </w:p>
                          </w:txbxContent>
                        </v:textbox>
                      </v:rect>
                      <v:rect id="Rectangle 114" o:spid="_x0000_s110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F7E2C0B" w14:textId="77777777" w:rsidR="00D65BD4" w:rsidRDefault="00D65BD4" w:rsidP="00D65BD4">
                              <w:r>
                                <w:rPr>
                                  <w:b/>
                                  <w:bCs/>
                                  <w:i/>
                                  <w:iCs/>
                                  <w:color w:val="000000"/>
                                </w:rPr>
                                <w:t>i</w:t>
                              </w:r>
                            </w:p>
                          </w:txbxContent>
                        </v:textbox>
                      </v:rect>
                    </v:group>
                  </w:pict>
                </mc:Fallback>
              </mc:AlternateContent>
            </w:r>
          </w:p>
          <w:p w14:paraId="799878FE" w14:textId="77777777" w:rsidR="00D65BD4" w:rsidRPr="00D65BD4" w:rsidRDefault="00D65BD4" w:rsidP="00D65BD4">
            <w:pPr>
              <w:rPr>
                <w:rFonts w:eastAsia="SimSun"/>
                <w:b/>
                <w:position w:val="30"/>
                <w:sz w:val="20"/>
              </w:rPr>
            </w:pPr>
            <w:r w:rsidRPr="00D65BD4">
              <w:rPr>
                <w:rFonts w:eastAsia="SimSun"/>
                <w:b/>
                <w:position w:val="30"/>
                <w:sz w:val="20"/>
              </w:rPr>
              <w:t>PRC</w:t>
            </w:r>
            <w:r w:rsidRPr="00D65BD4">
              <w:rPr>
                <w:rFonts w:eastAsia="SimSun"/>
                <w:b/>
                <w:position w:val="30"/>
                <w:sz w:val="20"/>
                <w:vertAlign w:val="subscript"/>
              </w:rPr>
              <w:t>2</w:t>
            </w:r>
            <w:r w:rsidRPr="00D65BD4">
              <w:rPr>
                <w:rFonts w:eastAsia="SimSun"/>
                <w:b/>
                <w:position w:val="30"/>
                <w:sz w:val="20"/>
              </w:rPr>
              <w:t xml:space="preserve"> =</w:t>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t>Min(Max((RDF</w:t>
            </w:r>
            <w:r w:rsidRPr="00D65BD4">
              <w:rPr>
                <w:rFonts w:eastAsia="SimSun"/>
                <w:b/>
                <w:position w:val="30"/>
                <w:sz w:val="20"/>
                <w:vertAlign w:val="subscript"/>
              </w:rPr>
              <w:t>W</w:t>
            </w:r>
            <w:r w:rsidRPr="00D65BD4">
              <w:rPr>
                <w:rFonts w:eastAsia="SimSun"/>
                <w:b/>
                <w:position w:val="30"/>
                <w:sz w:val="20"/>
              </w:rPr>
              <w:t>*HSL – Actual Net Telemetered Output)</w:t>
            </w:r>
            <w:r w:rsidRPr="00D65BD4">
              <w:rPr>
                <w:rFonts w:eastAsia="SimSun"/>
                <w:b/>
                <w:position w:val="30"/>
                <w:sz w:val="20"/>
                <w:vertAlign w:val="subscript"/>
              </w:rPr>
              <w:t>i</w:t>
            </w:r>
            <w:r w:rsidRPr="00D65BD4">
              <w:rPr>
                <w:rFonts w:eastAsia="SimSun"/>
                <w:b/>
                <w:position w:val="30"/>
                <w:sz w:val="20"/>
              </w:rPr>
              <w:t xml:space="preserve"> , 0.0) , </w:t>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r>
            <w:r w:rsidRPr="00D65BD4">
              <w:rPr>
                <w:rFonts w:eastAsia="SimSun"/>
                <w:b/>
                <w:position w:val="30"/>
                <w:sz w:val="20"/>
              </w:rPr>
              <w:tab/>
              <w:t>0.2*RDF</w:t>
            </w:r>
            <w:r w:rsidRPr="00D65BD4">
              <w:rPr>
                <w:rFonts w:eastAsia="SimSun"/>
                <w:b/>
                <w:position w:val="30"/>
                <w:sz w:val="20"/>
                <w:vertAlign w:val="subscript"/>
              </w:rPr>
              <w:t>W</w:t>
            </w:r>
            <w:r w:rsidRPr="00D65BD4">
              <w:rPr>
                <w:rFonts w:eastAsia="SimSun"/>
                <w:b/>
                <w:position w:val="30"/>
                <w:sz w:val="20"/>
              </w:rPr>
              <w:t>*</w:t>
            </w:r>
            <w:proofErr w:type="spellStart"/>
            <w:r w:rsidRPr="00D65BD4">
              <w:rPr>
                <w:rFonts w:eastAsia="SimSun"/>
                <w:b/>
                <w:position w:val="30"/>
                <w:sz w:val="20"/>
              </w:rPr>
              <w:t>HSL</w:t>
            </w:r>
            <w:r w:rsidRPr="00D65BD4">
              <w:rPr>
                <w:rFonts w:eastAsia="SimSun"/>
                <w:b/>
                <w:position w:val="30"/>
                <w:sz w:val="20"/>
                <w:vertAlign w:val="subscript"/>
              </w:rPr>
              <w:t>i</w:t>
            </w:r>
            <w:proofErr w:type="spellEnd"/>
            <w:r w:rsidRPr="00D65BD4">
              <w:rPr>
                <w:rFonts w:eastAsia="SimSun"/>
                <w:b/>
                <w:position w:val="30"/>
                <w:sz w:val="20"/>
              </w:rPr>
              <w:t>),</w:t>
            </w:r>
          </w:p>
          <w:p w14:paraId="69669FDB" w14:textId="77777777" w:rsidR="00D65BD4" w:rsidRPr="00D65BD4" w:rsidRDefault="00D65BD4" w:rsidP="00D65BD4">
            <w:pPr>
              <w:ind w:right="-1080" w:hanging="1080"/>
              <w:rPr>
                <w:rFonts w:eastAsia="SimSun"/>
                <w:b/>
                <w:position w:val="30"/>
              </w:rPr>
            </w:pPr>
          </w:p>
          <w:p w14:paraId="210F90DE" w14:textId="77777777" w:rsidR="00D65BD4" w:rsidRPr="00D65BD4" w:rsidRDefault="00D65BD4" w:rsidP="00D65BD4">
            <w:pPr>
              <w:spacing w:before="120"/>
              <w:rPr>
                <w:rFonts w:eastAsia="SimSun"/>
              </w:rPr>
            </w:pPr>
            <w:r w:rsidRPr="00D65BD4">
              <w:rPr>
                <w:rFonts w:eastAsia="SimSun"/>
              </w:rPr>
              <w:t>where the included On-Line WGRs only include WGRs that are Primary Frequency Response-capable.</w:t>
            </w:r>
          </w:p>
          <w:p w14:paraId="6D35553C" w14:textId="6D483357" w:rsidR="00D65BD4" w:rsidRPr="00D65BD4" w:rsidRDefault="00D65BD4" w:rsidP="00D65BD4">
            <w:pPr>
              <w:ind w:left="2160" w:hanging="2160"/>
              <w:rPr>
                <w:rFonts w:eastAsia="SimSun"/>
                <w:b/>
                <w:position w:val="30"/>
                <w:sz w:val="20"/>
              </w:rPr>
            </w:pPr>
            <w:r w:rsidRPr="00D65BD4">
              <w:rPr>
                <w:rFonts w:eastAsia="SimSun"/>
                <w:b/>
                <w:noProof/>
                <w:position w:val="30"/>
                <w:sz w:val="20"/>
              </w:rPr>
              <w:drawing>
                <wp:anchor distT="0" distB="0" distL="114300" distR="114300" simplePos="0" relativeHeight="251682816" behindDoc="0" locked="0" layoutInCell="1" allowOverlap="1" wp14:anchorId="713D758E" wp14:editId="767B2505">
                  <wp:simplePos x="0" y="0"/>
                  <wp:positionH relativeFrom="column">
                    <wp:posOffset>455930</wp:posOffset>
                  </wp:positionH>
                  <wp:positionV relativeFrom="paragraph">
                    <wp:posOffset>28575</wp:posOffset>
                  </wp:positionV>
                  <wp:extent cx="861695" cy="1398270"/>
                  <wp:effectExtent l="0" t="0" r="0" b="0"/>
                  <wp:wrapNone/>
                  <wp:docPr id="127593038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13CEAA" w14:textId="77777777" w:rsidR="00D65BD4" w:rsidRPr="00D65BD4" w:rsidRDefault="00D65BD4" w:rsidP="00D65BD4">
            <w:pPr>
              <w:ind w:left="2160" w:hanging="2160"/>
              <w:rPr>
                <w:rFonts w:eastAsia="SimSun"/>
                <w:b/>
                <w:position w:val="30"/>
                <w:sz w:val="20"/>
                <w:szCs w:val="20"/>
              </w:rPr>
            </w:pPr>
            <w:r w:rsidRPr="00D65BD4">
              <w:rPr>
                <w:rFonts w:eastAsia="SimSun"/>
                <w:b/>
                <w:position w:val="30"/>
                <w:sz w:val="20"/>
                <w:szCs w:val="20"/>
              </w:rPr>
              <w:t>PRC</w:t>
            </w:r>
            <w:r w:rsidRPr="00D65BD4">
              <w:rPr>
                <w:rFonts w:eastAsia="SimSun"/>
                <w:b/>
                <w:position w:val="30"/>
                <w:sz w:val="20"/>
                <w:szCs w:val="20"/>
                <w:vertAlign w:val="subscript"/>
              </w:rPr>
              <w:t>3</w:t>
            </w:r>
            <w:r w:rsidRPr="00D65BD4">
              <w:rPr>
                <w:rFonts w:eastAsia="SimSun"/>
                <w:b/>
                <w:position w:val="30"/>
                <w:sz w:val="20"/>
                <w:szCs w:val="20"/>
              </w:rPr>
              <w:t xml:space="preserve"> =</w:t>
            </w:r>
            <w:r w:rsidRPr="00D65BD4">
              <w:rPr>
                <w:rFonts w:eastAsia="SimSun"/>
                <w:b/>
                <w:position w:val="30"/>
                <w:sz w:val="20"/>
              </w:rPr>
              <w:tab/>
            </w:r>
            <w:r w:rsidRPr="00D65BD4">
              <w:rPr>
                <w:rFonts w:eastAsia="SimSun"/>
                <w:b/>
                <w:position w:val="30"/>
                <w:sz w:val="20"/>
                <w:szCs w:val="20"/>
              </w:rPr>
              <w:t>((Synchronous condenser output)</w:t>
            </w:r>
            <w:r w:rsidRPr="00D65BD4">
              <w:rPr>
                <w:rFonts w:eastAsia="SimSun"/>
                <w:b/>
                <w:position w:val="30"/>
                <w:sz w:val="20"/>
                <w:szCs w:val="20"/>
                <w:vertAlign w:val="subscript"/>
              </w:rPr>
              <w:t>i</w:t>
            </w:r>
            <w:r w:rsidRPr="00D65BD4">
              <w:rPr>
                <w:rFonts w:eastAsia="SimSun"/>
                <w:b/>
                <w:position w:val="30"/>
                <w:sz w:val="20"/>
                <w:szCs w:val="20"/>
              </w:rPr>
              <w:t xml:space="preserve"> as qualified by item (8) of Operating Guide Section 2.3.1.2, Additional Operational Details for Responsive Reserve and ERCOT Contingency Reserve Service Providers))</w:t>
            </w:r>
          </w:p>
          <w:p w14:paraId="3CEC30F1" w14:textId="77777777" w:rsidR="00D65BD4" w:rsidRPr="00D65BD4" w:rsidRDefault="00D65BD4" w:rsidP="00D65BD4">
            <w:pPr>
              <w:tabs>
                <w:tab w:val="left" w:pos="2160"/>
              </w:tabs>
              <w:spacing w:before="480"/>
              <w:ind w:left="2160" w:hanging="2160"/>
              <w:rPr>
                <w:rFonts w:eastAsia="SimSun"/>
                <w:b/>
                <w:position w:val="30"/>
                <w:sz w:val="20"/>
              </w:rPr>
            </w:pPr>
          </w:p>
          <w:p w14:paraId="4C1E5794" w14:textId="77777777" w:rsidR="00D65BD4" w:rsidRPr="00D65BD4" w:rsidRDefault="00D65BD4" w:rsidP="00D65BD4">
            <w:pPr>
              <w:tabs>
                <w:tab w:val="left" w:pos="2160"/>
              </w:tabs>
              <w:spacing w:before="480"/>
              <w:ind w:left="2160" w:hanging="2160"/>
              <w:rPr>
                <w:rFonts w:eastAsia="SimSun"/>
                <w:b/>
                <w:position w:val="30"/>
                <w:sz w:val="20"/>
                <w:vertAlign w:val="subscript"/>
              </w:rPr>
            </w:pPr>
            <w:r w:rsidRPr="00D65BD4">
              <w:rPr>
                <w:rFonts w:eastAsia="SimSun"/>
                <w:noProof/>
              </w:rPr>
              <mc:AlternateContent>
                <mc:Choice Requires="wpc">
                  <w:drawing>
                    <wp:anchor distT="0" distB="0" distL="114300" distR="114300" simplePos="0" relativeHeight="251683840" behindDoc="0" locked="0" layoutInCell="1" allowOverlap="1" wp14:anchorId="698A681F" wp14:editId="7DC94D17">
                      <wp:simplePos x="0" y="0"/>
                      <wp:positionH relativeFrom="column">
                        <wp:posOffset>483870</wp:posOffset>
                      </wp:positionH>
                      <wp:positionV relativeFrom="paragraph">
                        <wp:posOffset>43815</wp:posOffset>
                      </wp:positionV>
                      <wp:extent cx="721360" cy="1369060"/>
                      <wp:effectExtent l="0" t="0" r="4445" b="0"/>
                      <wp:wrapNone/>
                      <wp:docPr id="3857" name="Canvas 38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C7F82"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46C13"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30A8A" w14:textId="77777777" w:rsidR="00D65BD4" w:rsidRPr="00B34B0A" w:rsidRDefault="00D65BD4" w:rsidP="00D65BD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830DD"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7B3A"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F6452"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86832" w14:textId="77777777" w:rsidR="00D65BD4" w:rsidRPr="00B34B0A" w:rsidRDefault="00D65BD4" w:rsidP="00D65BD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207CD"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221CF"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7CFF9"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98A681F" id="Canvas 3857" o:spid="_x0000_s1110" editas="canvas" style="position:absolute;left:0;text-align:left;margin-left:38.1pt;margin-top:3.45pt;width:56.8pt;height:107.8pt;z-index:25168384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11" type="#_x0000_t75" style="position:absolute;width:7213;height:13690;visibility:visible;mso-wrap-style:square">
                        <v:fill o:detectmouseclick="t"/>
                        <v:path o:connecttype="none"/>
                      </v:shape>
                      <v:rect id="Rectangle 71" o:spid="_x0000_s111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366C7F82"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72" o:spid="_x0000_s111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7B646C13" w14:textId="77777777" w:rsidR="00D65BD4" w:rsidRDefault="00D65BD4" w:rsidP="00D65BD4">
                              <w:r>
                                <w:rPr>
                                  <w:rFonts w:ascii="Symbol" w:hAnsi="Symbol" w:cs="Symbol"/>
                                  <w:color w:val="000000"/>
                                </w:rPr>
                                <w:t></w:t>
                              </w:r>
                            </w:p>
                          </w:txbxContent>
                        </v:textbox>
                      </v:rect>
                      <v:rect id="Rectangle 73" o:spid="_x0000_s111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56930A8A" w14:textId="77777777" w:rsidR="00D65BD4" w:rsidRPr="00B34B0A" w:rsidRDefault="00D65BD4" w:rsidP="00D65BD4">
                              <w:pPr>
                                <w:rPr>
                                  <w:b/>
                                </w:rPr>
                              </w:pPr>
                              <w:r w:rsidRPr="00B34B0A">
                                <w:rPr>
                                  <w:b/>
                                  <w:i/>
                                  <w:iCs/>
                                  <w:color w:val="000000"/>
                                </w:rPr>
                                <w:t>resources</w:t>
                              </w:r>
                            </w:p>
                          </w:txbxContent>
                        </v:textbox>
                      </v:rect>
                      <v:rect id="Rectangle 74" o:spid="_x0000_s111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620830DD" w14:textId="77777777" w:rsidR="00D65BD4" w:rsidRPr="00B34B0A" w:rsidRDefault="00D65BD4" w:rsidP="00D65BD4">
                              <w:pPr>
                                <w:rPr>
                                  <w:b/>
                                </w:rPr>
                              </w:pPr>
                              <w:r w:rsidRPr="00B34B0A">
                                <w:rPr>
                                  <w:b/>
                                  <w:i/>
                                  <w:iCs/>
                                  <w:color w:val="000000"/>
                                </w:rPr>
                                <w:t>load</w:t>
                              </w:r>
                            </w:p>
                          </w:txbxContent>
                        </v:textbox>
                      </v:rect>
                      <v:rect id="Rectangle 75" o:spid="_x0000_s111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6F477B3A" w14:textId="77777777" w:rsidR="00D65BD4" w:rsidRPr="00B34B0A" w:rsidRDefault="00D65BD4" w:rsidP="00D65BD4">
                              <w:pPr>
                                <w:rPr>
                                  <w:b/>
                                </w:rPr>
                              </w:pPr>
                              <w:r w:rsidRPr="00B34B0A">
                                <w:rPr>
                                  <w:b/>
                                  <w:i/>
                                  <w:iCs/>
                                  <w:color w:val="000000"/>
                                </w:rPr>
                                <w:t>online</w:t>
                              </w:r>
                            </w:p>
                          </w:txbxContent>
                        </v:textbox>
                      </v:rect>
                      <v:rect id="Rectangle 76" o:spid="_x0000_s111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244F6452" w14:textId="77777777" w:rsidR="00D65BD4" w:rsidRPr="00B34B0A" w:rsidRDefault="00D65BD4" w:rsidP="00D65BD4">
                              <w:pPr>
                                <w:rPr>
                                  <w:b/>
                                </w:rPr>
                              </w:pPr>
                              <w:r w:rsidRPr="00B34B0A">
                                <w:rPr>
                                  <w:b/>
                                  <w:i/>
                                  <w:iCs/>
                                  <w:color w:val="000000"/>
                                </w:rPr>
                                <w:t>All</w:t>
                              </w:r>
                            </w:p>
                          </w:txbxContent>
                        </v:textbox>
                      </v:rect>
                      <v:rect id="Rectangle 77" o:spid="_x0000_s111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14C86832" w14:textId="77777777" w:rsidR="00D65BD4" w:rsidRPr="00B34B0A" w:rsidRDefault="00D65BD4" w:rsidP="00D65BD4">
                              <w:pPr>
                                <w:rPr>
                                  <w:b/>
                                </w:rPr>
                              </w:pPr>
                              <w:r w:rsidRPr="00B34B0A">
                                <w:rPr>
                                  <w:b/>
                                  <w:i/>
                                  <w:iCs/>
                                  <w:color w:val="000000"/>
                                </w:rPr>
                                <w:t>resource</w:t>
                              </w:r>
                            </w:p>
                          </w:txbxContent>
                        </v:textbox>
                      </v:rect>
                      <v:rect id="Rectangle 78" o:spid="_x0000_s111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675207CD" w14:textId="77777777" w:rsidR="00D65BD4" w:rsidRPr="00B34B0A" w:rsidRDefault="00D65BD4" w:rsidP="00D65BD4">
                              <w:pPr>
                                <w:rPr>
                                  <w:b/>
                                </w:rPr>
                              </w:pPr>
                              <w:r w:rsidRPr="00B34B0A">
                                <w:rPr>
                                  <w:b/>
                                  <w:i/>
                                  <w:iCs/>
                                  <w:color w:val="000000"/>
                                </w:rPr>
                                <w:t>load</w:t>
                              </w:r>
                            </w:p>
                          </w:txbxContent>
                        </v:textbox>
                      </v:rect>
                      <v:rect id="Rectangle 79" o:spid="_x0000_s112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510221CF" w14:textId="77777777" w:rsidR="00D65BD4" w:rsidRPr="00B34B0A" w:rsidRDefault="00D65BD4" w:rsidP="00D65BD4">
                              <w:pPr>
                                <w:rPr>
                                  <w:b/>
                                </w:rPr>
                              </w:pPr>
                              <w:r w:rsidRPr="00B34B0A">
                                <w:rPr>
                                  <w:b/>
                                  <w:i/>
                                  <w:iCs/>
                                  <w:color w:val="000000"/>
                                </w:rPr>
                                <w:t>online</w:t>
                              </w:r>
                            </w:p>
                          </w:txbxContent>
                        </v:textbox>
                      </v:rect>
                      <v:rect id="Rectangle 80" o:spid="_x0000_s112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59D7CFF9"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szCs w:val="20"/>
              </w:rPr>
              <w:t>PRC</w:t>
            </w:r>
            <w:r w:rsidRPr="00D65BD4">
              <w:rPr>
                <w:rFonts w:eastAsia="SimSun"/>
                <w:b/>
                <w:position w:val="30"/>
                <w:sz w:val="20"/>
                <w:szCs w:val="20"/>
                <w:vertAlign w:val="subscript"/>
              </w:rPr>
              <w:t>4</w:t>
            </w:r>
            <w:r w:rsidRPr="00D65BD4">
              <w:rPr>
                <w:rFonts w:eastAsia="SimSun"/>
                <w:b/>
                <w:position w:val="30"/>
                <w:sz w:val="20"/>
                <w:szCs w:val="20"/>
              </w:rPr>
              <w:t xml:space="preserve"> =</w:t>
            </w:r>
            <w:r w:rsidRPr="00D65BD4">
              <w:rPr>
                <w:rFonts w:eastAsia="SimSun"/>
                <w:b/>
                <w:position w:val="30"/>
                <w:sz w:val="20"/>
              </w:rPr>
              <w:tab/>
            </w:r>
            <w:r w:rsidRPr="00D65BD4">
              <w:rPr>
                <w:rFonts w:eastAsia="SimSun"/>
                <w:b/>
                <w:position w:val="30"/>
                <w:sz w:val="20"/>
                <w:szCs w:val="20"/>
              </w:rPr>
              <w:t>(Min(Max((Actual Net Telemetered Consumption – LPC), 0.0), ECRS and RRS Ancillary Service Resource award * 1.5) from all Load Resources controlled by high-set under-frequency relays with an ECRS and/or RRS Ancillary Service Resource award)</w:t>
            </w:r>
            <w:r w:rsidRPr="00D65BD4">
              <w:rPr>
                <w:rFonts w:eastAsia="SimSun"/>
                <w:b/>
                <w:position w:val="30"/>
                <w:sz w:val="20"/>
                <w:szCs w:val="20"/>
                <w:vertAlign w:val="subscript"/>
              </w:rPr>
              <w:t>i</w:t>
            </w:r>
          </w:p>
          <w:p w14:paraId="4312B44A" w14:textId="77777777" w:rsidR="00D65BD4" w:rsidRPr="00D65BD4" w:rsidRDefault="00D65BD4" w:rsidP="00D65BD4">
            <w:pPr>
              <w:tabs>
                <w:tab w:val="left" w:pos="2160"/>
              </w:tabs>
              <w:spacing w:before="480"/>
              <w:ind w:left="2160" w:hanging="2160"/>
              <w:rPr>
                <w:rFonts w:eastAsia="SimSun"/>
                <w:b/>
                <w:position w:val="30"/>
                <w:sz w:val="20"/>
              </w:rPr>
            </w:pPr>
            <w:r w:rsidRPr="00D65BD4">
              <w:rPr>
                <w:rFonts w:eastAsia="SimSun"/>
                <w:noProof/>
              </w:rPr>
              <mc:AlternateContent>
                <mc:Choice Requires="wpc">
                  <w:drawing>
                    <wp:anchor distT="0" distB="0" distL="114300" distR="114300" simplePos="0" relativeHeight="251684864" behindDoc="0" locked="0" layoutInCell="1" allowOverlap="1" wp14:anchorId="2E9F77C6" wp14:editId="36C2A9B1">
                      <wp:simplePos x="0" y="0"/>
                      <wp:positionH relativeFrom="column">
                        <wp:posOffset>494072</wp:posOffset>
                      </wp:positionH>
                      <wp:positionV relativeFrom="paragraph">
                        <wp:posOffset>31363</wp:posOffset>
                      </wp:positionV>
                      <wp:extent cx="737235" cy="1360805"/>
                      <wp:effectExtent l="0" t="0" r="0" b="1270"/>
                      <wp:wrapNone/>
                      <wp:docPr id="3859" name="Canvas 38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27220"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11A54"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BE726" w14:textId="77777777" w:rsidR="00D65BD4" w:rsidRPr="00B34B0A" w:rsidRDefault="00D65BD4" w:rsidP="00D65BD4">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F8675"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5EE7A"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A8C19"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D6364" w14:textId="77777777" w:rsidR="00D65BD4" w:rsidRPr="00B34B0A" w:rsidRDefault="00D65BD4" w:rsidP="00D65BD4">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AB1AA"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ECBC1"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B94D6"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E9F77C6" id="Canvas 3859" o:spid="_x0000_s1122" editas="canvas" style="position:absolute;left:0;text-align:left;margin-left:38.9pt;margin-top:2.45pt;width:58.05pt;height:107.15pt;z-index:25168486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23" type="#_x0000_t75" style="position:absolute;width:7372;height:13608;visibility:visible;mso-wrap-style:square">
                        <v:fill o:detectmouseclick="t"/>
                        <v:path o:connecttype="none"/>
                      </v:shape>
                      <v:rect id="Rectangle 83" o:spid="_x0000_s112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47527220"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84" o:spid="_x0000_s112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40F11A54" w14:textId="77777777" w:rsidR="00D65BD4" w:rsidRDefault="00D65BD4" w:rsidP="00D65BD4">
                              <w:r>
                                <w:rPr>
                                  <w:rFonts w:ascii="Symbol" w:hAnsi="Symbol" w:cs="Symbol"/>
                                  <w:color w:val="000000"/>
                                </w:rPr>
                                <w:t></w:t>
                              </w:r>
                            </w:p>
                          </w:txbxContent>
                        </v:textbox>
                      </v:rect>
                      <v:rect id="Rectangle 85" o:spid="_x0000_s112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7C8BE726" w14:textId="77777777" w:rsidR="00D65BD4" w:rsidRPr="00B34B0A" w:rsidRDefault="00D65BD4" w:rsidP="00D65BD4">
                              <w:pPr>
                                <w:rPr>
                                  <w:b/>
                                </w:rPr>
                              </w:pPr>
                              <w:r w:rsidRPr="00B34B0A">
                                <w:rPr>
                                  <w:b/>
                                  <w:i/>
                                  <w:iCs/>
                                  <w:color w:val="000000"/>
                                </w:rPr>
                                <w:t>resources</w:t>
                              </w:r>
                            </w:p>
                          </w:txbxContent>
                        </v:textbox>
                      </v:rect>
                      <v:rect id="Rectangle 86" o:spid="_x0000_s112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E2F8675" w14:textId="77777777" w:rsidR="00D65BD4" w:rsidRPr="00B34B0A" w:rsidRDefault="00D65BD4" w:rsidP="00D65BD4">
                              <w:pPr>
                                <w:rPr>
                                  <w:b/>
                                </w:rPr>
                              </w:pPr>
                              <w:r w:rsidRPr="00B34B0A">
                                <w:rPr>
                                  <w:b/>
                                  <w:i/>
                                  <w:iCs/>
                                  <w:color w:val="000000"/>
                                </w:rPr>
                                <w:t>load</w:t>
                              </w:r>
                            </w:p>
                          </w:txbxContent>
                        </v:textbox>
                      </v:rect>
                      <v:rect id="Rectangle 87" o:spid="_x0000_s112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2045EE7A" w14:textId="77777777" w:rsidR="00D65BD4" w:rsidRPr="00B34B0A" w:rsidRDefault="00D65BD4" w:rsidP="00D65BD4">
                              <w:pPr>
                                <w:rPr>
                                  <w:b/>
                                </w:rPr>
                              </w:pPr>
                              <w:r w:rsidRPr="00B34B0A">
                                <w:rPr>
                                  <w:b/>
                                  <w:i/>
                                  <w:iCs/>
                                  <w:color w:val="000000"/>
                                </w:rPr>
                                <w:t>online</w:t>
                              </w:r>
                            </w:p>
                          </w:txbxContent>
                        </v:textbox>
                      </v:rect>
                      <v:rect id="Rectangle 88" o:spid="_x0000_s112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35DA8C19" w14:textId="77777777" w:rsidR="00D65BD4" w:rsidRPr="00B34B0A" w:rsidRDefault="00D65BD4" w:rsidP="00D65BD4">
                              <w:pPr>
                                <w:rPr>
                                  <w:b/>
                                </w:rPr>
                              </w:pPr>
                              <w:r w:rsidRPr="00B34B0A">
                                <w:rPr>
                                  <w:b/>
                                  <w:i/>
                                  <w:iCs/>
                                  <w:color w:val="000000"/>
                                </w:rPr>
                                <w:t>All</w:t>
                              </w:r>
                            </w:p>
                          </w:txbxContent>
                        </v:textbox>
                      </v:rect>
                      <v:rect id="Rectangle 89" o:spid="_x0000_s113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1C3D6364" w14:textId="77777777" w:rsidR="00D65BD4" w:rsidRPr="00B34B0A" w:rsidRDefault="00D65BD4" w:rsidP="00D65BD4">
                              <w:pPr>
                                <w:rPr>
                                  <w:b/>
                                </w:rPr>
                              </w:pPr>
                              <w:r w:rsidRPr="00B34B0A">
                                <w:rPr>
                                  <w:b/>
                                  <w:i/>
                                  <w:iCs/>
                                  <w:color w:val="000000"/>
                                </w:rPr>
                                <w:t>resource</w:t>
                              </w:r>
                            </w:p>
                          </w:txbxContent>
                        </v:textbox>
                      </v:rect>
                      <v:rect id="Rectangle 90" o:spid="_x0000_s113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7A1AB1AA" w14:textId="77777777" w:rsidR="00D65BD4" w:rsidRPr="00B34B0A" w:rsidRDefault="00D65BD4" w:rsidP="00D65BD4">
                              <w:pPr>
                                <w:rPr>
                                  <w:b/>
                                </w:rPr>
                              </w:pPr>
                              <w:r w:rsidRPr="00B34B0A">
                                <w:rPr>
                                  <w:b/>
                                  <w:i/>
                                  <w:iCs/>
                                  <w:color w:val="000000"/>
                                </w:rPr>
                                <w:t>load</w:t>
                              </w:r>
                            </w:p>
                          </w:txbxContent>
                        </v:textbox>
                      </v:rect>
                      <v:rect id="Rectangle 91" o:spid="_x0000_s113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6D1ECBC1" w14:textId="77777777" w:rsidR="00D65BD4" w:rsidRPr="00B34B0A" w:rsidRDefault="00D65BD4" w:rsidP="00D65BD4">
                              <w:pPr>
                                <w:rPr>
                                  <w:b/>
                                </w:rPr>
                              </w:pPr>
                              <w:r w:rsidRPr="00B34B0A">
                                <w:rPr>
                                  <w:b/>
                                  <w:i/>
                                  <w:iCs/>
                                  <w:color w:val="000000"/>
                                </w:rPr>
                                <w:t>online</w:t>
                              </w:r>
                            </w:p>
                          </w:txbxContent>
                        </v:textbox>
                      </v:rect>
                      <v:rect id="Rectangle 92" o:spid="_x0000_s113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517B94D6"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rPr>
              <w:t>PRC</w:t>
            </w:r>
            <w:r w:rsidRPr="00D65BD4">
              <w:rPr>
                <w:rFonts w:eastAsia="SimSun"/>
                <w:b/>
                <w:position w:val="30"/>
                <w:sz w:val="20"/>
                <w:vertAlign w:val="subscript"/>
              </w:rPr>
              <w:t>5</w:t>
            </w:r>
            <w:r w:rsidRPr="00D65BD4">
              <w:rPr>
                <w:rFonts w:eastAsia="SimSun"/>
                <w:b/>
                <w:position w:val="30"/>
                <w:sz w:val="20"/>
              </w:rPr>
              <w:t xml:space="preserve"> =</w:t>
            </w:r>
            <w:r w:rsidRPr="00D65BD4">
              <w:rPr>
                <w:rFonts w:eastAsia="SimSun"/>
                <w:b/>
                <w:position w:val="30"/>
                <w:sz w:val="20"/>
              </w:rPr>
              <w:tab/>
              <w:t>Min(Max((LRDF_1*Actual Net Telemetered Consumption – LPC)</w:t>
            </w:r>
            <w:r w:rsidRPr="00D65BD4">
              <w:rPr>
                <w:rFonts w:eastAsia="SimSun"/>
                <w:b/>
                <w:position w:val="30"/>
                <w:sz w:val="20"/>
                <w:vertAlign w:val="subscript"/>
              </w:rPr>
              <w:t>i</w:t>
            </w:r>
            <w:r w:rsidRPr="00D65BD4">
              <w:rPr>
                <w:rFonts w:eastAsia="SimSun"/>
                <w:b/>
                <w:position w:val="30"/>
                <w:sz w:val="20"/>
              </w:rPr>
              <w:t>, 0.0), (0.2 * LRDF_1 * Actual Net Telemetered Consumption)) from all Controllable Load Resources active in SCED with an Ancillary Service Resource award</w:t>
            </w:r>
          </w:p>
          <w:p w14:paraId="3F9B4776" w14:textId="77777777" w:rsidR="00D65BD4" w:rsidRPr="00D65BD4" w:rsidRDefault="00D65BD4" w:rsidP="00D65BD4">
            <w:pPr>
              <w:tabs>
                <w:tab w:val="left" w:pos="2160"/>
              </w:tabs>
              <w:ind w:left="2160" w:hanging="2160"/>
              <w:rPr>
                <w:rFonts w:eastAsia="SimSun"/>
                <w:b/>
                <w:position w:val="30"/>
                <w:sz w:val="20"/>
              </w:rPr>
            </w:pPr>
          </w:p>
          <w:p w14:paraId="431145C5" w14:textId="77777777" w:rsidR="00D65BD4" w:rsidRPr="00D65BD4" w:rsidRDefault="00D65BD4" w:rsidP="00D65BD4">
            <w:pPr>
              <w:tabs>
                <w:tab w:val="left" w:pos="2160"/>
              </w:tabs>
              <w:ind w:left="2160" w:hanging="2160"/>
              <w:rPr>
                <w:rFonts w:eastAsia="SimSun"/>
                <w:b/>
                <w:position w:val="30"/>
                <w:sz w:val="20"/>
              </w:rPr>
            </w:pPr>
            <w:r w:rsidRPr="00D65BD4">
              <w:rPr>
                <w:rFonts w:eastAsia="SimSun"/>
                <w:noProof/>
              </w:rPr>
              <mc:AlternateContent>
                <mc:Choice Requires="wpc">
                  <w:drawing>
                    <wp:anchor distT="0" distB="0" distL="114300" distR="114300" simplePos="0" relativeHeight="251685888" behindDoc="0" locked="0" layoutInCell="1" allowOverlap="1" wp14:anchorId="64F4BF12" wp14:editId="1C52F23A">
                      <wp:simplePos x="0" y="0"/>
                      <wp:positionH relativeFrom="column">
                        <wp:posOffset>520526</wp:posOffset>
                      </wp:positionH>
                      <wp:positionV relativeFrom="paragraph">
                        <wp:posOffset>-95885</wp:posOffset>
                      </wp:positionV>
                      <wp:extent cx="737870" cy="1338580"/>
                      <wp:effectExtent l="0" t="2540" r="0" b="1905"/>
                      <wp:wrapNone/>
                      <wp:docPr id="3860" name="Canvas 38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9BAF9"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6A525"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A493F" w14:textId="77777777" w:rsidR="00D65BD4" w:rsidRPr="00B34B0A" w:rsidRDefault="00D65BD4" w:rsidP="00D65BD4">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8B054"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17A6E"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2A7BA"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95546" w14:textId="77777777" w:rsidR="00D65BD4" w:rsidRPr="00B34B0A" w:rsidRDefault="00D65BD4" w:rsidP="00D65BD4">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93BF1" w14:textId="77777777" w:rsidR="00D65BD4" w:rsidRPr="00B34B0A" w:rsidRDefault="00D65BD4" w:rsidP="00D65BD4">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D5A66"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1F0B0"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4F4BF12" id="Canvas 3860" o:spid="_x0000_s1134" editas="canvas" style="position:absolute;left:0;text-align:left;margin-left:41pt;margin-top:-7.55pt;width:58.1pt;height:105.4pt;z-index:2516858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5" type="#_x0000_t75" style="position:absolute;width:7378;height:13385;visibility:visible;mso-wrap-style:square">
                        <v:fill o:detectmouseclick="t"/>
                        <v:path o:connecttype="none"/>
                      </v:shape>
                      <v:rect id="Rectangle 95" o:spid="_x0000_s113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0D09BAF9"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96" o:spid="_x0000_s113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4956A525" w14:textId="77777777" w:rsidR="00D65BD4" w:rsidRDefault="00D65BD4" w:rsidP="00D65BD4">
                              <w:r>
                                <w:rPr>
                                  <w:rFonts w:ascii="Symbol" w:hAnsi="Symbol" w:cs="Symbol"/>
                                  <w:color w:val="000000"/>
                                </w:rPr>
                                <w:t></w:t>
                              </w:r>
                            </w:p>
                          </w:txbxContent>
                        </v:textbox>
                      </v:rect>
                      <v:rect id="Rectangle 97" o:spid="_x0000_s113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1C0A493F" w14:textId="77777777" w:rsidR="00D65BD4" w:rsidRPr="00B34B0A" w:rsidRDefault="00D65BD4" w:rsidP="00D65BD4">
                              <w:pPr>
                                <w:rPr>
                                  <w:b/>
                                </w:rPr>
                              </w:pPr>
                              <w:r w:rsidRPr="00B34B0A">
                                <w:rPr>
                                  <w:b/>
                                  <w:i/>
                                  <w:iCs/>
                                  <w:color w:val="000000"/>
                                </w:rPr>
                                <w:t>resources</w:t>
                              </w:r>
                            </w:p>
                          </w:txbxContent>
                        </v:textbox>
                      </v:rect>
                      <v:rect id="Rectangle 98" o:spid="_x0000_s113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51A8B054" w14:textId="77777777" w:rsidR="00D65BD4" w:rsidRPr="00B34B0A" w:rsidRDefault="00D65BD4" w:rsidP="00D65BD4">
                              <w:pPr>
                                <w:rPr>
                                  <w:b/>
                                </w:rPr>
                              </w:pPr>
                              <w:r w:rsidRPr="00B34B0A">
                                <w:rPr>
                                  <w:b/>
                                  <w:i/>
                                  <w:iCs/>
                                  <w:color w:val="000000"/>
                                </w:rPr>
                                <w:t>load</w:t>
                              </w:r>
                            </w:p>
                          </w:txbxContent>
                        </v:textbox>
                      </v:rect>
                      <v:rect id="Rectangle 99" o:spid="_x0000_s114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4F817A6E" w14:textId="77777777" w:rsidR="00D65BD4" w:rsidRPr="00B34B0A" w:rsidRDefault="00D65BD4" w:rsidP="00D65BD4">
                              <w:pPr>
                                <w:rPr>
                                  <w:b/>
                                </w:rPr>
                              </w:pPr>
                              <w:r w:rsidRPr="00B34B0A">
                                <w:rPr>
                                  <w:b/>
                                  <w:i/>
                                  <w:iCs/>
                                  <w:color w:val="000000"/>
                                </w:rPr>
                                <w:t>online</w:t>
                              </w:r>
                            </w:p>
                          </w:txbxContent>
                        </v:textbox>
                      </v:rect>
                      <v:rect id="Rectangle 100" o:spid="_x0000_s114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3542A7BA" w14:textId="77777777" w:rsidR="00D65BD4" w:rsidRPr="00B34B0A" w:rsidRDefault="00D65BD4" w:rsidP="00D65BD4">
                              <w:pPr>
                                <w:rPr>
                                  <w:b/>
                                </w:rPr>
                              </w:pPr>
                              <w:r w:rsidRPr="00B34B0A">
                                <w:rPr>
                                  <w:b/>
                                  <w:i/>
                                  <w:iCs/>
                                  <w:color w:val="000000"/>
                                </w:rPr>
                                <w:t>All</w:t>
                              </w:r>
                            </w:p>
                          </w:txbxContent>
                        </v:textbox>
                      </v:rect>
                      <v:rect id="Rectangle 101" o:spid="_x0000_s114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59295546" w14:textId="77777777" w:rsidR="00D65BD4" w:rsidRPr="00B34B0A" w:rsidRDefault="00D65BD4" w:rsidP="00D65BD4">
                              <w:pPr>
                                <w:rPr>
                                  <w:b/>
                                </w:rPr>
                              </w:pPr>
                              <w:r w:rsidRPr="00B34B0A">
                                <w:rPr>
                                  <w:b/>
                                  <w:i/>
                                  <w:iCs/>
                                  <w:color w:val="000000"/>
                                </w:rPr>
                                <w:t>resource</w:t>
                              </w:r>
                            </w:p>
                          </w:txbxContent>
                        </v:textbox>
                      </v:rect>
                      <v:rect id="Rectangle 102" o:spid="_x0000_s114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1B93BF1" w14:textId="77777777" w:rsidR="00D65BD4" w:rsidRPr="00B34B0A" w:rsidRDefault="00D65BD4" w:rsidP="00D65BD4">
                              <w:pPr>
                                <w:rPr>
                                  <w:b/>
                                </w:rPr>
                              </w:pPr>
                              <w:r w:rsidRPr="00B34B0A">
                                <w:rPr>
                                  <w:b/>
                                  <w:i/>
                                  <w:iCs/>
                                  <w:color w:val="000000"/>
                                </w:rPr>
                                <w:t>load</w:t>
                              </w:r>
                            </w:p>
                          </w:txbxContent>
                        </v:textbox>
                      </v:rect>
                      <v:rect id="Rectangle 103" o:spid="_x0000_s114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5A3D5A66" w14:textId="77777777" w:rsidR="00D65BD4" w:rsidRPr="00B34B0A" w:rsidRDefault="00D65BD4" w:rsidP="00D65BD4">
                              <w:pPr>
                                <w:rPr>
                                  <w:b/>
                                </w:rPr>
                              </w:pPr>
                              <w:r w:rsidRPr="00B34B0A">
                                <w:rPr>
                                  <w:b/>
                                  <w:i/>
                                  <w:iCs/>
                                  <w:color w:val="000000"/>
                                </w:rPr>
                                <w:t>online</w:t>
                              </w:r>
                            </w:p>
                          </w:txbxContent>
                        </v:textbox>
                      </v:rect>
                      <v:rect id="Rectangle 104" o:spid="_x0000_s114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7EC1F0B0"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rPr>
              <w:t>PRC</w:t>
            </w:r>
            <w:r w:rsidRPr="00D65BD4">
              <w:rPr>
                <w:rFonts w:eastAsia="SimSun"/>
                <w:b/>
                <w:position w:val="30"/>
                <w:sz w:val="20"/>
                <w:vertAlign w:val="subscript"/>
              </w:rPr>
              <w:t>6</w:t>
            </w:r>
            <w:r w:rsidRPr="00D65BD4">
              <w:rPr>
                <w:rFonts w:eastAsia="SimSun"/>
                <w:b/>
                <w:position w:val="30"/>
                <w:sz w:val="20"/>
              </w:rPr>
              <w:t xml:space="preserve"> =</w:t>
            </w:r>
            <w:r w:rsidRPr="00D65BD4">
              <w:rPr>
                <w:rFonts w:eastAsia="SimSun"/>
                <w:b/>
                <w:position w:val="30"/>
                <w:sz w:val="20"/>
              </w:rPr>
              <w:tab/>
              <w:t>Min(Max((LRDF_2 * Actual Net Telemetered Consumption – LPC)</w:t>
            </w:r>
            <w:r w:rsidRPr="00D65BD4">
              <w:rPr>
                <w:rFonts w:eastAsia="SimSun"/>
                <w:b/>
                <w:position w:val="30"/>
                <w:sz w:val="20"/>
                <w:vertAlign w:val="subscript"/>
              </w:rPr>
              <w:t>i</w:t>
            </w:r>
            <w:r w:rsidRPr="00D65BD4">
              <w:rPr>
                <w:rFonts w:eastAsia="SimSun"/>
                <w:b/>
                <w:position w:val="30"/>
                <w:sz w:val="20"/>
              </w:rPr>
              <w:t>, 0.0), (0.2 * LRDF_2 * Actual Net Telemetered Consumption)) from all Controllable Load Resources active in SCED without an Ancillary Service Resource award</w:t>
            </w:r>
          </w:p>
          <w:p w14:paraId="08AE707C" w14:textId="77777777" w:rsidR="00D65BD4" w:rsidRPr="00D65BD4" w:rsidRDefault="00D65BD4" w:rsidP="00D65BD4">
            <w:pPr>
              <w:tabs>
                <w:tab w:val="left" w:pos="2160"/>
              </w:tabs>
              <w:ind w:left="2160" w:hanging="2160"/>
              <w:rPr>
                <w:rFonts w:eastAsia="SimSun"/>
                <w:b/>
                <w:position w:val="30"/>
                <w:sz w:val="20"/>
              </w:rPr>
            </w:pPr>
          </w:p>
          <w:p w14:paraId="271DF753" w14:textId="77777777" w:rsidR="00D65BD4" w:rsidRPr="00D65BD4" w:rsidRDefault="00D65BD4" w:rsidP="00D65BD4">
            <w:pPr>
              <w:tabs>
                <w:tab w:val="left" w:pos="2160"/>
              </w:tabs>
              <w:ind w:left="2160" w:hanging="2160"/>
              <w:rPr>
                <w:rFonts w:eastAsia="SimSun"/>
                <w:b/>
                <w:position w:val="30"/>
                <w:sz w:val="20"/>
              </w:rPr>
            </w:pPr>
          </w:p>
          <w:p w14:paraId="43A6006C" w14:textId="77777777" w:rsidR="00D65BD4" w:rsidRPr="00D65BD4" w:rsidRDefault="00D65BD4" w:rsidP="00D65BD4">
            <w:pPr>
              <w:tabs>
                <w:tab w:val="left" w:pos="2160"/>
              </w:tabs>
              <w:ind w:left="2160" w:hanging="2160"/>
              <w:rPr>
                <w:rFonts w:eastAsia="SimSun"/>
                <w:b/>
                <w:position w:val="30"/>
                <w:sz w:val="20"/>
                <w:vertAlign w:val="subscript"/>
              </w:rPr>
            </w:pPr>
            <w:r w:rsidRPr="00D65BD4">
              <w:rPr>
                <w:rFonts w:eastAsia="SimSun"/>
                <w:noProof/>
              </w:rPr>
              <mc:AlternateContent>
                <mc:Choice Requires="wpg">
                  <w:drawing>
                    <wp:anchor distT="0" distB="0" distL="114300" distR="114300" simplePos="0" relativeHeight="251686912" behindDoc="0" locked="0" layoutInCell="1" allowOverlap="1" wp14:anchorId="352368FF" wp14:editId="2A7FD4E1">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B96E1" w14:textId="77777777" w:rsidR="00D65BD4" w:rsidRDefault="00D65BD4" w:rsidP="00D65BD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83B30"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3673F" w14:textId="77777777" w:rsidR="00D65BD4" w:rsidRDefault="00D65BD4" w:rsidP="00D65BD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CA851" w14:textId="77777777" w:rsidR="00D65BD4" w:rsidRDefault="00D65BD4" w:rsidP="00D65BD4">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1E964" w14:textId="77777777" w:rsidR="00D65BD4" w:rsidRDefault="00D65BD4" w:rsidP="00D65BD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3837D" w14:textId="77777777" w:rsidR="00D65BD4" w:rsidRDefault="00D65BD4" w:rsidP="00D65BD4">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803F0" w14:textId="77777777" w:rsidR="00D65BD4" w:rsidRDefault="00D65BD4" w:rsidP="00D65BD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BEA81" w14:textId="77777777" w:rsidR="00D65BD4" w:rsidRDefault="00D65BD4" w:rsidP="00D65BD4">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001F3" w14:textId="77777777" w:rsidR="00D65BD4" w:rsidRDefault="00D65BD4" w:rsidP="00D65BD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78BC4" w14:textId="77777777" w:rsidR="00D65BD4" w:rsidRDefault="00D65BD4" w:rsidP="00D65BD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52368FF" id="Group 3611" o:spid="_x0000_s1146" style="position:absolute;left:0;text-align:left;margin-left:43.85pt;margin-top:-20.9pt;width:171.35pt;height:732.7pt;z-index:25168691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7"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8"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713B96E1" w14:textId="77777777" w:rsidR="00D65BD4" w:rsidRDefault="00D65BD4" w:rsidP="00D65BD4">
                              <w:r>
                                <w:rPr>
                                  <w:rFonts w:ascii="Symbol" w:hAnsi="Symbol" w:cs="Symbol"/>
                                  <w:color w:val="000000"/>
                                  <w:sz w:val="54"/>
                                  <w:szCs w:val="54"/>
                                </w:rPr>
                                <w:t></w:t>
                              </w:r>
                            </w:p>
                          </w:txbxContent>
                        </v:textbox>
                      </v:rect>
                      <v:rect id="Rectangle 3614" o:spid="_x0000_s1149"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16183B30" w14:textId="77777777" w:rsidR="00D65BD4" w:rsidRDefault="00D65BD4" w:rsidP="00D65BD4">
                              <w:r>
                                <w:rPr>
                                  <w:rFonts w:ascii="Symbol" w:hAnsi="Symbol" w:cs="Symbol"/>
                                  <w:color w:val="000000"/>
                                </w:rPr>
                                <w:t></w:t>
                              </w:r>
                            </w:p>
                          </w:txbxContent>
                        </v:textbox>
                      </v:rect>
                      <v:rect id="Rectangle 3615" o:spid="_x0000_s115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AA3673F" w14:textId="77777777" w:rsidR="00D65BD4" w:rsidRDefault="00D65BD4" w:rsidP="00D65BD4">
                              <w:pPr>
                                <w:rPr>
                                  <w:b/>
                                </w:rPr>
                              </w:pPr>
                              <w:r>
                                <w:rPr>
                                  <w:b/>
                                  <w:i/>
                                  <w:iCs/>
                                  <w:color w:val="000000"/>
                                </w:rPr>
                                <w:t>resources</w:t>
                              </w:r>
                            </w:p>
                          </w:txbxContent>
                        </v:textbox>
                      </v:rect>
                      <v:rect id="Rectangle 3744" o:spid="_x0000_s1151"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29BCA851" w14:textId="77777777" w:rsidR="00D65BD4" w:rsidRDefault="00D65BD4" w:rsidP="00D65BD4">
                              <w:pPr>
                                <w:rPr>
                                  <w:b/>
                                </w:rPr>
                              </w:pPr>
                              <w:r>
                                <w:rPr>
                                  <w:b/>
                                  <w:i/>
                                  <w:iCs/>
                                  <w:color w:val="000000"/>
                                </w:rPr>
                                <w:t>FFR</w:t>
                              </w:r>
                            </w:p>
                          </w:txbxContent>
                        </v:textbox>
                      </v:rect>
                      <v:rect id="Rectangle 3745" o:spid="_x0000_s115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4591E964" w14:textId="77777777" w:rsidR="00D65BD4" w:rsidRDefault="00D65BD4" w:rsidP="00D65BD4">
                              <w:pPr>
                                <w:rPr>
                                  <w:b/>
                                </w:rPr>
                              </w:pPr>
                              <w:r>
                                <w:rPr>
                                  <w:b/>
                                  <w:i/>
                                  <w:iCs/>
                                  <w:color w:val="000000"/>
                                </w:rPr>
                                <w:t>online</w:t>
                              </w:r>
                            </w:p>
                          </w:txbxContent>
                        </v:textbox>
                      </v:rect>
                      <v:rect id="Rectangle 3746" o:spid="_x0000_s115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09B3837D" w14:textId="77777777" w:rsidR="00D65BD4" w:rsidRDefault="00D65BD4" w:rsidP="00D65BD4">
                              <w:pPr>
                                <w:rPr>
                                  <w:b/>
                                </w:rPr>
                              </w:pPr>
                              <w:r>
                                <w:rPr>
                                  <w:b/>
                                  <w:i/>
                                  <w:iCs/>
                                  <w:color w:val="000000"/>
                                </w:rPr>
                                <w:t>All</w:t>
                              </w:r>
                            </w:p>
                          </w:txbxContent>
                        </v:textbox>
                      </v:rect>
                      <v:rect id="Rectangle 3747" o:spid="_x0000_s1154"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46C803F0" w14:textId="77777777" w:rsidR="00D65BD4" w:rsidRDefault="00D65BD4" w:rsidP="00D65BD4">
                              <w:pPr>
                                <w:rPr>
                                  <w:b/>
                                </w:rPr>
                              </w:pPr>
                              <w:r>
                                <w:rPr>
                                  <w:b/>
                                  <w:i/>
                                  <w:iCs/>
                                  <w:color w:val="000000"/>
                                </w:rPr>
                                <w:t>resource</w:t>
                              </w:r>
                            </w:p>
                          </w:txbxContent>
                        </v:textbox>
                      </v:rect>
                      <v:rect id="Rectangle 3748" o:spid="_x0000_s1155"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024BEA81" w14:textId="77777777" w:rsidR="00D65BD4" w:rsidRDefault="00D65BD4" w:rsidP="00D65BD4">
                              <w:pPr>
                                <w:rPr>
                                  <w:b/>
                                </w:rPr>
                              </w:pPr>
                              <w:r>
                                <w:rPr>
                                  <w:b/>
                                  <w:i/>
                                  <w:iCs/>
                                  <w:color w:val="000000"/>
                                </w:rPr>
                                <w:t>FFR</w:t>
                              </w:r>
                            </w:p>
                          </w:txbxContent>
                        </v:textbox>
                      </v:rect>
                      <v:rect id="Rectangle 3749" o:spid="_x0000_s1156"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357001F3" w14:textId="77777777" w:rsidR="00D65BD4" w:rsidRDefault="00D65BD4" w:rsidP="00D65BD4">
                              <w:pPr>
                                <w:rPr>
                                  <w:b/>
                                </w:rPr>
                              </w:pPr>
                              <w:r>
                                <w:rPr>
                                  <w:b/>
                                  <w:i/>
                                  <w:iCs/>
                                  <w:color w:val="000000"/>
                                </w:rPr>
                                <w:t>online</w:t>
                              </w:r>
                            </w:p>
                          </w:txbxContent>
                        </v:textbox>
                      </v:rect>
                      <v:rect id="Rectangle 3750" o:spid="_x0000_s1157"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25078BC4" w14:textId="77777777" w:rsidR="00D65BD4" w:rsidRDefault="00D65BD4" w:rsidP="00D65BD4">
                              <w:pPr>
                                <w:rPr>
                                  <w:b/>
                                </w:rPr>
                              </w:pPr>
                              <w:r>
                                <w:rPr>
                                  <w:b/>
                                  <w:i/>
                                  <w:iCs/>
                                  <w:color w:val="000000"/>
                                </w:rPr>
                                <w:t>i</w:t>
                              </w:r>
                            </w:p>
                          </w:txbxContent>
                        </v:textbox>
                      </v:rect>
                    </v:group>
                  </w:pict>
                </mc:Fallback>
              </mc:AlternateContent>
            </w:r>
            <w:r w:rsidRPr="00D65BD4">
              <w:rPr>
                <w:rFonts w:eastAsia="SimSun"/>
                <w:b/>
                <w:position w:val="30"/>
                <w:sz w:val="20"/>
              </w:rPr>
              <w:t>PRC</w:t>
            </w:r>
            <w:r w:rsidRPr="00D65BD4">
              <w:rPr>
                <w:rFonts w:eastAsia="SimSun"/>
                <w:b/>
                <w:position w:val="30"/>
                <w:sz w:val="20"/>
                <w:vertAlign w:val="subscript"/>
              </w:rPr>
              <w:t>7</w:t>
            </w:r>
            <w:r w:rsidRPr="00D65BD4">
              <w:rPr>
                <w:rFonts w:eastAsia="SimSun"/>
                <w:b/>
                <w:position w:val="30"/>
                <w:sz w:val="20"/>
              </w:rPr>
              <w:t xml:space="preserve"> =</w:t>
            </w:r>
            <w:r w:rsidRPr="00D65BD4">
              <w:rPr>
                <w:rFonts w:eastAsia="SimSun"/>
                <w:b/>
                <w:position w:val="30"/>
                <w:sz w:val="20"/>
              </w:rPr>
              <w:tab/>
              <w:t>(Capacity from Resources capable of providing FFR)</w:t>
            </w:r>
            <w:r w:rsidRPr="00D65BD4">
              <w:rPr>
                <w:rFonts w:eastAsia="SimSun"/>
                <w:b/>
                <w:position w:val="30"/>
                <w:sz w:val="20"/>
                <w:vertAlign w:val="subscript"/>
              </w:rPr>
              <w:t>i</w:t>
            </w:r>
          </w:p>
          <w:p w14:paraId="526AFDD5" w14:textId="77777777" w:rsidR="00D65BD4" w:rsidRPr="00D65BD4" w:rsidRDefault="00D65BD4" w:rsidP="00D65BD4">
            <w:pPr>
              <w:spacing w:before="480"/>
              <w:ind w:left="720" w:hanging="720"/>
              <w:rPr>
                <w:rFonts w:eastAsia="SimSun"/>
                <w:b/>
                <w:position w:val="30"/>
                <w:sz w:val="20"/>
              </w:rPr>
            </w:pPr>
          </w:p>
          <w:p w14:paraId="6D98C2F8" w14:textId="77777777" w:rsidR="00D65BD4" w:rsidRPr="00D65BD4" w:rsidRDefault="00D65BD4" w:rsidP="00D65BD4">
            <w:pPr>
              <w:tabs>
                <w:tab w:val="left" w:pos="2160"/>
              </w:tabs>
              <w:spacing w:before="480"/>
              <w:ind w:left="2160" w:hanging="2160"/>
              <w:rPr>
                <w:rFonts w:eastAsia="SimSun"/>
                <w:b/>
                <w:position w:val="30"/>
                <w:sz w:val="20"/>
              </w:rPr>
            </w:pPr>
            <w:r w:rsidRPr="00D65BD4">
              <w:rPr>
                <w:rFonts w:eastAsia="SimSun"/>
                <w:noProof/>
              </w:rPr>
              <mc:AlternateContent>
                <mc:Choice Requires="wpc">
                  <w:drawing>
                    <wp:anchor distT="0" distB="0" distL="114300" distR="114300" simplePos="0" relativeHeight="251687936" behindDoc="0" locked="0" layoutInCell="1" allowOverlap="1" wp14:anchorId="05169834" wp14:editId="4ED9BBE9">
                      <wp:simplePos x="0" y="0"/>
                      <wp:positionH relativeFrom="column">
                        <wp:posOffset>483870</wp:posOffset>
                      </wp:positionH>
                      <wp:positionV relativeFrom="paragraph">
                        <wp:posOffset>43815</wp:posOffset>
                      </wp:positionV>
                      <wp:extent cx="960755" cy="1369060"/>
                      <wp:effectExtent l="0" t="0" r="10795" b="2540"/>
                      <wp:wrapNone/>
                      <wp:docPr id="3872" name="Canvas 38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9A96F"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5C8E4"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883D5" w14:textId="77777777" w:rsidR="00D65BD4" w:rsidRPr="00B34B0A" w:rsidRDefault="00D65BD4" w:rsidP="00D65BD4">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65448" w14:textId="77777777" w:rsidR="00D65BD4" w:rsidRPr="00B34B0A" w:rsidRDefault="00D65BD4" w:rsidP="00D65BD4">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BEFBA"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8746E"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79334" w14:textId="77777777" w:rsidR="00D65BD4" w:rsidRPr="00B34B0A" w:rsidRDefault="00D65BD4" w:rsidP="00D65BD4">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6F34E" w14:textId="77777777" w:rsidR="00D65BD4" w:rsidRPr="00B34B0A" w:rsidRDefault="00D65BD4" w:rsidP="00D65BD4">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0C0C5"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FF958"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5169834" id="Canvas 3872" o:spid="_x0000_s1158" editas="canvas" style="position:absolute;left:0;text-align:left;margin-left:38.1pt;margin-top:3.45pt;width:75.65pt;height:107.8pt;z-index:25168793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9" type="#_x0000_t75" style="position:absolute;width:9607;height:13690;visibility:visible;mso-wrap-style:square">
                        <v:fill o:detectmouseclick="t"/>
                        <v:path o:connecttype="none"/>
                      </v:shape>
                      <v:rect id="Rectangle 71" o:spid="_x0000_s116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2D89A96F"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72" o:spid="_x0000_s116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1535C8E4" w14:textId="77777777" w:rsidR="00D65BD4" w:rsidRDefault="00D65BD4" w:rsidP="00D65BD4">
                              <w:r>
                                <w:rPr>
                                  <w:rFonts w:ascii="Symbol" w:hAnsi="Symbol" w:cs="Symbol"/>
                                  <w:color w:val="000000"/>
                                </w:rPr>
                                <w:t></w:t>
                              </w:r>
                            </w:p>
                          </w:txbxContent>
                        </v:textbox>
                      </v:rect>
                      <v:rect id="Rectangle 73" o:spid="_x0000_s116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4B6883D5" w14:textId="77777777" w:rsidR="00D65BD4" w:rsidRPr="00B34B0A" w:rsidRDefault="00D65BD4" w:rsidP="00D65BD4">
                              <w:pPr>
                                <w:rPr>
                                  <w:b/>
                                </w:rPr>
                              </w:pPr>
                              <w:r>
                                <w:rPr>
                                  <w:b/>
                                  <w:i/>
                                  <w:iCs/>
                                  <w:color w:val="000000"/>
                                </w:rPr>
                                <w:t>ESR</w:t>
                              </w:r>
                            </w:p>
                          </w:txbxContent>
                        </v:textbox>
                      </v:rect>
                      <v:rect id="Rectangle 74" o:spid="_x0000_s116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03965448" w14:textId="77777777" w:rsidR="00D65BD4" w:rsidRPr="00B34B0A" w:rsidRDefault="00D65BD4" w:rsidP="00D65BD4">
                              <w:pPr>
                                <w:rPr>
                                  <w:b/>
                                </w:rPr>
                              </w:pPr>
                            </w:p>
                          </w:txbxContent>
                        </v:textbox>
                      </v:rect>
                      <v:rect id="Rectangle 75" o:spid="_x0000_s116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392BEFBA" w14:textId="77777777" w:rsidR="00D65BD4" w:rsidRPr="00B34B0A" w:rsidRDefault="00D65BD4" w:rsidP="00D65BD4">
                              <w:pPr>
                                <w:rPr>
                                  <w:b/>
                                </w:rPr>
                              </w:pPr>
                              <w:r w:rsidRPr="00B34B0A">
                                <w:rPr>
                                  <w:b/>
                                  <w:i/>
                                  <w:iCs/>
                                  <w:color w:val="000000"/>
                                </w:rPr>
                                <w:t>online</w:t>
                              </w:r>
                            </w:p>
                          </w:txbxContent>
                        </v:textbox>
                      </v:rect>
                      <v:rect id="Rectangle 76" o:spid="_x0000_s116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6598746E" w14:textId="77777777" w:rsidR="00D65BD4" w:rsidRPr="00B34B0A" w:rsidRDefault="00D65BD4" w:rsidP="00D65BD4">
                              <w:pPr>
                                <w:rPr>
                                  <w:b/>
                                </w:rPr>
                              </w:pPr>
                              <w:r w:rsidRPr="00B34B0A">
                                <w:rPr>
                                  <w:b/>
                                  <w:i/>
                                  <w:iCs/>
                                  <w:color w:val="000000"/>
                                </w:rPr>
                                <w:t>All</w:t>
                              </w:r>
                            </w:p>
                          </w:txbxContent>
                        </v:textbox>
                      </v:rect>
                      <v:rect id="Rectangle 77" o:spid="_x0000_s116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24B79334" w14:textId="77777777" w:rsidR="00D65BD4" w:rsidRPr="00B34B0A" w:rsidRDefault="00D65BD4" w:rsidP="00D65BD4">
                              <w:pPr>
                                <w:rPr>
                                  <w:b/>
                                </w:rPr>
                              </w:pPr>
                            </w:p>
                          </w:txbxContent>
                        </v:textbox>
                      </v:rect>
                      <v:rect id="Rectangle 78" o:spid="_x0000_s116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3196F34E" w14:textId="77777777" w:rsidR="00D65BD4" w:rsidRPr="00B34B0A" w:rsidRDefault="00D65BD4" w:rsidP="00D65BD4">
                              <w:pPr>
                                <w:rPr>
                                  <w:b/>
                                </w:rPr>
                              </w:pPr>
                              <w:r>
                                <w:rPr>
                                  <w:b/>
                                  <w:i/>
                                  <w:iCs/>
                                  <w:color w:val="000000"/>
                                </w:rPr>
                                <w:t>ESR</w:t>
                              </w:r>
                            </w:p>
                          </w:txbxContent>
                        </v:textbox>
                      </v:rect>
                      <v:rect id="Rectangle 79" o:spid="_x0000_s116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0700C0C5" w14:textId="77777777" w:rsidR="00D65BD4" w:rsidRPr="00B34B0A" w:rsidRDefault="00D65BD4" w:rsidP="00D65BD4">
                              <w:pPr>
                                <w:rPr>
                                  <w:b/>
                                </w:rPr>
                              </w:pPr>
                              <w:r w:rsidRPr="00B34B0A">
                                <w:rPr>
                                  <w:b/>
                                  <w:i/>
                                  <w:iCs/>
                                  <w:color w:val="000000"/>
                                </w:rPr>
                                <w:t>online</w:t>
                              </w:r>
                            </w:p>
                          </w:txbxContent>
                        </v:textbox>
                      </v:rect>
                      <v:rect id="Rectangle 80" o:spid="_x0000_s116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42EFF958"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rPr>
              <w:t>PRC</w:t>
            </w:r>
            <w:r w:rsidRPr="00D65BD4">
              <w:rPr>
                <w:rFonts w:eastAsia="SimSun"/>
                <w:b/>
                <w:position w:val="30"/>
                <w:sz w:val="20"/>
                <w:vertAlign w:val="subscript"/>
              </w:rPr>
              <w:t>8</w:t>
            </w:r>
            <w:r w:rsidRPr="00D65BD4">
              <w:rPr>
                <w:rFonts w:eastAsia="SimSun"/>
                <w:b/>
                <w:position w:val="30"/>
                <w:sz w:val="20"/>
              </w:rPr>
              <w:t xml:space="preserve"> =</w:t>
            </w:r>
            <w:r w:rsidRPr="00D65BD4">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87CA832" w14:textId="77777777" w:rsidR="00D65BD4" w:rsidRPr="00D65BD4" w:rsidRDefault="00D65BD4" w:rsidP="00D65BD4">
            <w:pPr>
              <w:ind w:left="720" w:hanging="720"/>
              <w:rPr>
                <w:rFonts w:eastAsia="SimSun"/>
                <w:b/>
                <w:position w:val="30"/>
                <w:sz w:val="20"/>
              </w:rPr>
            </w:pPr>
            <w:r w:rsidRPr="00D65BD4">
              <w:rPr>
                <w:rFonts w:eastAsia="SimSun"/>
                <w:b/>
                <w:position w:val="30"/>
                <w:sz w:val="20"/>
                <w:szCs w:val="20"/>
              </w:rPr>
              <w:t xml:space="preserve">Excludes ESR capacity used to provide </w:t>
            </w:r>
            <w:proofErr w:type="gramStart"/>
            <w:r w:rsidRPr="00D65BD4">
              <w:rPr>
                <w:rFonts w:eastAsia="SimSun"/>
                <w:b/>
                <w:position w:val="30"/>
                <w:sz w:val="20"/>
                <w:szCs w:val="20"/>
              </w:rPr>
              <w:t>FFR</w:t>
            </w:r>
            <w:proofErr w:type="gramEnd"/>
            <w:r w:rsidRPr="00D65BD4">
              <w:rPr>
                <w:rFonts w:eastAsia="SimSun"/>
                <w:b/>
                <w:position w:val="30"/>
                <w:sz w:val="20"/>
                <w:szCs w:val="20"/>
              </w:rPr>
              <w:t xml:space="preserve"> </w:t>
            </w:r>
          </w:p>
          <w:p w14:paraId="014D42A3" w14:textId="77777777" w:rsidR="00D65BD4" w:rsidRPr="00D65BD4" w:rsidRDefault="00D65BD4" w:rsidP="00D65BD4">
            <w:pPr>
              <w:tabs>
                <w:tab w:val="left" w:pos="2160"/>
              </w:tabs>
              <w:spacing w:before="480"/>
              <w:ind w:left="2160" w:hanging="2160"/>
              <w:rPr>
                <w:rFonts w:eastAsia="SimSun"/>
                <w:b/>
                <w:position w:val="30"/>
                <w:sz w:val="20"/>
              </w:rPr>
            </w:pPr>
            <w:r w:rsidRPr="00D65BD4">
              <w:rPr>
                <w:rFonts w:eastAsia="SimSun"/>
                <w:noProof/>
              </w:rPr>
              <mc:AlternateContent>
                <mc:Choice Requires="wpc">
                  <w:drawing>
                    <wp:anchor distT="0" distB="0" distL="114300" distR="114300" simplePos="0" relativeHeight="251688960" behindDoc="0" locked="0" layoutInCell="1" allowOverlap="1" wp14:anchorId="120ABC41" wp14:editId="40E4BE96">
                      <wp:simplePos x="0" y="0"/>
                      <wp:positionH relativeFrom="column">
                        <wp:posOffset>437183</wp:posOffset>
                      </wp:positionH>
                      <wp:positionV relativeFrom="paragraph">
                        <wp:posOffset>63389</wp:posOffset>
                      </wp:positionV>
                      <wp:extent cx="960755" cy="1369060"/>
                      <wp:effectExtent l="0" t="0" r="10795" b="2540"/>
                      <wp:wrapNone/>
                      <wp:docPr id="3897" name="Canvas 3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D6C27" w14:textId="77777777" w:rsidR="00D65BD4" w:rsidRPr="00B074A0" w:rsidRDefault="00D65BD4" w:rsidP="00D65BD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ADD13" w14:textId="77777777" w:rsidR="00D65BD4" w:rsidRDefault="00D65BD4" w:rsidP="00D65BD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F1A0" w14:textId="77777777" w:rsidR="00D65BD4" w:rsidRPr="00B34B0A" w:rsidRDefault="00D65BD4" w:rsidP="00D65BD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56B28" w14:textId="77777777" w:rsidR="00D65BD4" w:rsidRPr="00B34B0A" w:rsidRDefault="00D65BD4" w:rsidP="00D65BD4">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CA3E4"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2ACF" w14:textId="77777777" w:rsidR="00D65BD4" w:rsidRPr="00B34B0A" w:rsidRDefault="00D65BD4" w:rsidP="00D65BD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F1DE4" w14:textId="77777777" w:rsidR="00D65BD4" w:rsidRPr="00B34B0A" w:rsidRDefault="00D65BD4" w:rsidP="00D65BD4">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A93BC" w14:textId="77777777" w:rsidR="00D65BD4" w:rsidRPr="00B34B0A" w:rsidRDefault="00D65BD4" w:rsidP="00D65BD4">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28051" w14:textId="77777777" w:rsidR="00D65BD4" w:rsidRPr="00B34B0A" w:rsidRDefault="00D65BD4" w:rsidP="00D65BD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18848" w14:textId="77777777" w:rsidR="00D65BD4" w:rsidRPr="00B34B0A" w:rsidRDefault="00D65BD4" w:rsidP="00D65BD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20ABC41" id="Canvas 3897" o:spid="_x0000_s1170" editas="canvas" style="position:absolute;left:0;text-align:left;margin-left:34.4pt;margin-top:5pt;width:75.65pt;height:107.8pt;z-index:2516889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71" type="#_x0000_t75" style="position:absolute;width:9607;height:13690;visibility:visible;mso-wrap-style:square">
                        <v:fill o:detectmouseclick="t"/>
                        <v:path o:connecttype="none"/>
                      </v:shape>
                      <v:rect id="Rectangle 71" o:spid="_x0000_s1172"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0B3D6C27" w14:textId="77777777" w:rsidR="00D65BD4" w:rsidRPr="00B074A0" w:rsidRDefault="00D65BD4" w:rsidP="00D65BD4">
                              <w:pPr>
                                <w:rPr>
                                  <w:sz w:val="32"/>
                                  <w:szCs w:val="32"/>
                                </w:rPr>
                              </w:pPr>
                              <w:r w:rsidRPr="00B074A0">
                                <w:rPr>
                                  <w:rFonts w:ascii="Symbol" w:hAnsi="Symbol" w:cs="Symbol"/>
                                  <w:color w:val="000000"/>
                                  <w:sz w:val="32"/>
                                  <w:szCs w:val="32"/>
                                </w:rPr>
                                <w:t></w:t>
                              </w:r>
                            </w:p>
                          </w:txbxContent>
                        </v:textbox>
                      </v:rect>
                      <v:rect id="Rectangle 72" o:spid="_x0000_s117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4E6ADD13" w14:textId="77777777" w:rsidR="00D65BD4" w:rsidRDefault="00D65BD4" w:rsidP="00D65BD4">
                              <w:r>
                                <w:rPr>
                                  <w:rFonts w:ascii="Symbol" w:hAnsi="Symbol" w:cs="Symbol"/>
                                  <w:color w:val="000000"/>
                                </w:rPr>
                                <w:t></w:t>
                              </w:r>
                            </w:p>
                          </w:txbxContent>
                        </v:textbox>
                      </v:rect>
                      <v:rect id="Rectangle 73" o:spid="_x0000_s1174"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74AFF1A0" w14:textId="77777777" w:rsidR="00D65BD4" w:rsidRPr="00B34B0A" w:rsidRDefault="00D65BD4" w:rsidP="00D65BD4">
                              <w:pPr>
                                <w:rPr>
                                  <w:b/>
                                </w:rPr>
                              </w:pPr>
                              <w:r>
                                <w:rPr>
                                  <w:b/>
                                  <w:i/>
                                  <w:iCs/>
                                  <w:color w:val="000000"/>
                                </w:rPr>
                                <w:t>DC-Coupled Resources</w:t>
                              </w:r>
                            </w:p>
                          </w:txbxContent>
                        </v:textbox>
                      </v:rect>
                      <v:rect id="Rectangle 74" o:spid="_x0000_s117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1CD56B28" w14:textId="77777777" w:rsidR="00D65BD4" w:rsidRPr="00B34B0A" w:rsidRDefault="00D65BD4" w:rsidP="00D65BD4">
                              <w:pPr>
                                <w:rPr>
                                  <w:b/>
                                </w:rPr>
                              </w:pPr>
                            </w:p>
                          </w:txbxContent>
                        </v:textbox>
                      </v:rect>
                      <v:rect id="Rectangle 75" o:spid="_x0000_s117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427CA3E4" w14:textId="77777777" w:rsidR="00D65BD4" w:rsidRPr="00B34B0A" w:rsidRDefault="00D65BD4" w:rsidP="00D65BD4">
                              <w:pPr>
                                <w:rPr>
                                  <w:b/>
                                </w:rPr>
                              </w:pPr>
                              <w:r w:rsidRPr="00B34B0A">
                                <w:rPr>
                                  <w:b/>
                                  <w:i/>
                                  <w:iCs/>
                                  <w:color w:val="000000"/>
                                </w:rPr>
                                <w:t>online</w:t>
                              </w:r>
                            </w:p>
                          </w:txbxContent>
                        </v:textbox>
                      </v:rect>
                      <v:rect id="Rectangle 76" o:spid="_x0000_s117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42A82ACF" w14:textId="77777777" w:rsidR="00D65BD4" w:rsidRPr="00B34B0A" w:rsidRDefault="00D65BD4" w:rsidP="00D65BD4">
                              <w:pPr>
                                <w:rPr>
                                  <w:b/>
                                </w:rPr>
                              </w:pPr>
                              <w:r w:rsidRPr="00B34B0A">
                                <w:rPr>
                                  <w:b/>
                                  <w:i/>
                                  <w:iCs/>
                                  <w:color w:val="000000"/>
                                </w:rPr>
                                <w:t>All</w:t>
                              </w:r>
                            </w:p>
                          </w:txbxContent>
                        </v:textbox>
                      </v:rect>
                      <v:rect id="Rectangle 77" o:spid="_x0000_s117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487F1DE4" w14:textId="77777777" w:rsidR="00D65BD4" w:rsidRPr="00B34B0A" w:rsidRDefault="00D65BD4" w:rsidP="00D65BD4">
                              <w:pPr>
                                <w:rPr>
                                  <w:b/>
                                </w:rPr>
                              </w:pPr>
                            </w:p>
                          </w:txbxContent>
                        </v:textbox>
                      </v:rect>
                      <v:rect id="Rectangle 78" o:spid="_x0000_s117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FAA93BC" w14:textId="77777777" w:rsidR="00D65BD4" w:rsidRPr="00B34B0A" w:rsidRDefault="00D65BD4" w:rsidP="00D65BD4">
                              <w:pPr>
                                <w:rPr>
                                  <w:b/>
                                </w:rPr>
                              </w:pPr>
                              <w:r>
                                <w:rPr>
                                  <w:b/>
                                  <w:i/>
                                  <w:iCs/>
                                  <w:color w:val="000000"/>
                                </w:rPr>
                                <w:t>ESR</w:t>
                              </w:r>
                            </w:p>
                          </w:txbxContent>
                        </v:textbox>
                      </v:rect>
                      <v:rect id="Rectangle 79" o:spid="_x0000_s118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5DF28051" w14:textId="77777777" w:rsidR="00D65BD4" w:rsidRPr="00B34B0A" w:rsidRDefault="00D65BD4" w:rsidP="00D65BD4">
                              <w:pPr>
                                <w:rPr>
                                  <w:b/>
                                </w:rPr>
                              </w:pPr>
                              <w:r w:rsidRPr="00B34B0A">
                                <w:rPr>
                                  <w:b/>
                                  <w:i/>
                                  <w:iCs/>
                                  <w:color w:val="000000"/>
                                </w:rPr>
                                <w:t>online</w:t>
                              </w:r>
                            </w:p>
                          </w:txbxContent>
                        </v:textbox>
                      </v:rect>
                      <v:rect id="Rectangle 80" o:spid="_x0000_s118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3B318848" w14:textId="77777777" w:rsidR="00D65BD4" w:rsidRPr="00B34B0A" w:rsidRDefault="00D65BD4" w:rsidP="00D65BD4">
                              <w:pPr>
                                <w:rPr>
                                  <w:b/>
                                </w:rPr>
                              </w:pPr>
                              <w:r w:rsidRPr="00B34B0A">
                                <w:rPr>
                                  <w:b/>
                                  <w:i/>
                                  <w:iCs/>
                                  <w:color w:val="000000"/>
                                </w:rPr>
                                <w:t>i</w:t>
                              </w:r>
                            </w:p>
                          </w:txbxContent>
                        </v:textbox>
                      </v:rect>
                    </v:group>
                  </w:pict>
                </mc:Fallback>
              </mc:AlternateContent>
            </w:r>
            <w:r w:rsidRPr="00D65BD4">
              <w:rPr>
                <w:rFonts w:eastAsia="SimSun"/>
                <w:b/>
                <w:position w:val="30"/>
                <w:sz w:val="20"/>
                <w:szCs w:val="20"/>
              </w:rPr>
              <w:t>PRC</w:t>
            </w:r>
            <w:r w:rsidRPr="00D65BD4">
              <w:rPr>
                <w:rFonts w:ascii="Times New Roman Bold" w:eastAsia="SimSun" w:hAnsi="Times New Roman Bold"/>
                <w:b/>
                <w:position w:val="30"/>
                <w:sz w:val="20"/>
                <w:szCs w:val="20"/>
                <w:vertAlign w:val="subscript"/>
              </w:rPr>
              <w:t>9</w:t>
            </w:r>
            <w:r w:rsidRPr="00D65BD4">
              <w:rPr>
                <w:rFonts w:eastAsia="SimSun"/>
                <w:b/>
                <w:position w:val="30"/>
                <w:sz w:val="20"/>
                <w:szCs w:val="20"/>
              </w:rPr>
              <w:t xml:space="preserve"> =</w:t>
            </w:r>
            <w:r w:rsidRPr="00D65BD4">
              <w:rPr>
                <w:rFonts w:eastAsia="SimSun"/>
                <w:b/>
                <w:position w:val="30"/>
                <w:sz w:val="20"/>
              </w:rPr>
              <w:tab/>
            </w:r>
            <w:r w:rsidRPr="00D65BD4">
              <w:rPr>
                <w:rFonts w:eastAsia="SimSun"/>
                <w:b/>
                <w:position w:val="30"/>
                <w:sz w:val="20"/>
                <w:szCs w:val="20"/>
              </w:rPr>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0C020ABC" w14:textId="77777777" w:rsidR="00D65BD4" w:rsidRPr="00D65BD4" w:rsidRDefault="00D65BD4" w:rsidP="00D65BD4">
            <w:pPr>
              <w:tabs>
                <w:tab w:val="left" w:pos="2160"/>
              </w:tabs>
              <w:spacing w:after="240"/>
              <w:ind w:left="2160" w:hanging="2160"/>
              <w:rPr>
                <w:rFonts w:eastAsia="SimSun"/>
                <w:b/>
                <w:position w:val="30"/>
                <w:sz w:val="20"/>
              </w:rPr>
            </w:pPr>
            <w:r w:rsidRPr="00D65BD4">
              <w:rPr>
                <w:rFonts w:eastAsia="SimSun"/>
                <w:b/>
                <w:position w:val="30"/>
                <w:sz w:val="20"/>
              </w:rPr>
              <w:t xml:space="preserve">Excludes DC-Coupled Resource capacity used to provide </w:t>
            </w:r>
            <w:proofErr w:type="gramStart"/>
            <w:r w:rsidRPr="00D65BD4">
              <w:rPr>
                <w:rFonts w:eastAsia="SimSun"/>
                <w:b/>
                <w:position w:val="30"/>
                <w:sz w:val="20"/>
              </w:rPr>
              <w:t>FFR</w:t>
            </w:r>
            <w:proofErr w:type="gramEnd"/>
          </w:p>
          <w:p w14:paraId="45628585" w14:textId="77777777" w:rsidR="00D65BD4" w:rsidRPr="00D65BD4" w:rsidRDefault="00D65BD4" w:rsidP="00D65BD4">
            <w:pPr>
              <w:ind w:left="720" w:hanging="720"/>
              <w:rPr>
                <w:rFonts w:eastAsia="SimSun"/>
                <w:b/>
                <w:position w:val="30"/>
                <w:sz w:val="20"/>
              </w:rPr>
            </w:pPr>
            <w:r w:rsidRPr="00D65BD4">
              <w:rPr>
                <w:rFonts w:eastAsia="SimSun"/>
                <w:b/>
                <w:position w:val="30"/>
                <w:sz w:val="20"/>
              </w:rPr>
              <w:t>PRC =</w:t>
            </w:r>
            <w:r w:rsidRPr="00D65BD4">
              <w:rPr>
                <w:rFonts w:eastAsia="SimSun"/>
                <w:b/>
                <w:position w:val="30"/>
                <w:sz w:val="20"/>
              </w:rPr>
              <w:tab/>
              <w:t>PRC</w:t>
            </w:r>
            <w:r w:rsidRPr="00D65BD4">
              <w:rPr>
                <w:rFonts w:eastAsia="SimSun"/>
                <w:b/>
                <w:position w:val="30"/>
                <w:sz w:val="20"/>
                <w:vertAlign w:val="subscript"/>
              </w:rPr>
              <w:t>1</w:t>
            </w:r>
            <w:r w:rsidRPr="00D65BD4">
              <w:rPr>
                <w:rFonts w:eastAsia="SimSun"/>
                <w:b/>
                <w:position w:val="30"/>
                <w:sz w:val="20"/>
              </w:rPr>
              <w:t xml:space="preserve"> + PRC</w:t>
            </w:r>
            <w:r w:rsidRPr="00D65BD4">
              <w:rPr>
                <w:rFonts w:eastAsia="SimSun"/>
                <w:b/>
                <w:position w:val="30"/>
                <w:sz w:val="20"/>
                <w:vertAlign w:val="subscript"/>
              </w:rPr>
              <w:t>2</w:t>
            </w:r>
            <w:r w:rsidRPr="00D65BD4">
              <w:rPr>
                <w:rFonts w:eastAsia="SimSun"/>
                <w:b/>
                <w:position w:val="30"/>
                <w:sz w:val="20"/>
              </w:rPr>
              <w:t xml:space="preserve"> + PRC</w:t>
            </w:r>
            <w:r w:rsidRPr="00D65BD4">
              <w:rPr>
                <w:rFonts w:eastAsia="SimSun"/>
                <w:b/>
                <w:position w:val="30"/>
                <w:sz w:val="20"/>
                <w:vertAlign w:val="subscript"/>
              </w:rPr>
              <w:t>3</w:t>
            </w:r>
            <w:r w:rsidRPr="00D65BD4">
              <w:rPr>
                <w:rFonts w:eastAsia="SimSun"/>
                <w:b/>
                <w:position w:val="30"/>
                <w:sz w:val="20"/>
              </w:rPr>
              <w:t>+ PRC</w:t>
            </w:r>
            <w:r w:rsidRPr="00D65BD4">
              <w:rPr>
                <w:rFonts w:eastAsia="SimSun"/>
                <w:b/>
                <w:position w:val="30"/>
                <w:sz w:val="20"/>
                <w:vertAlign w:val="subscript"/>
              </w:rPr>
              <w:t>4</w:t>
            </w:r>
            <w:r w:rsidRPr="00D65BD4">
              <w:rPr>
                <w:rFonts w:eastAsia="SimSun"/>
                <w:b/>
                <w:position w:val="30"/>
                <w:sz w:val="20"/>
              </w:rPr>
              <w:t xml:space="preserve"> + PRC</w:t>
            </w:r>
            <w:r w:rsidRPr="00D65BD4">
              <w:rPr>
                <w:rFonts w:eastAsia="SimSun"/>
                <w:b/>
                <w:position w:val="30"/>
                <w:sz w:val="20"/>
                <w:vertAlign w:val="subscript"/>
              </w:rPr>
              <w:t>5</w:t>
            </w:r>
            <w:r w:rsidRPr="00D65BD4">
              <w:rPr>
                <w:rFonts w:eastAsia="SimSun"/>
                <w:b/>
                <w:position w:val="30"/>
                <w:sz w:val="20"/>
              </w:rPr>
              <w:t xml:space="preserve"> + PRC</w:t>
            </w:r>
            <w:r w:rsidRPr="00D65BD4">
              <w:rPr>
                <w:rFonts w:eastAsia="SimSun"/>
                <w:b/>
                <w:position w:val="30"/>
                <w:sz w:val="20"/>
                <w:vertAlign w:val="subscript"/>
              </w:rPr>
              <w:t>6</w:t>
            </w:r>
            <w:r w:rsidRPr="00D65BD4">
              <w:rPr>
                <w:rFonts w:eastAsia="SimSun"/>
                <w:b/>
                <w:position w:val="30"/>
                <w:sz w:val="20"/>
              </w:rPr>
              <w:t xml:space="preserve"> + PRC</w:t>
            </w:r>
            <w:r w:rsidRPr="00D65BD4">
              <w:rPr>
                <w:rFonts w:eastAsia="SimSun"/>
                <w:b/>
                <w:position w:val="30"/>
                <w:sz w:val="20"/>
                <w:vertAlign w:val="subscript"/>
              </w:rPr>
              <w:t>7</w:t>
            </w:r>
            <w:r w:rsidRPr="00D65BD4">
              <w:rPr>
                <w:rFonts w:eastAsia="SimSun"/>
                <w:b/>
                <w:position w:val="30"/>
                <w:sz w:val="20"/>
              </w:rPr>
              <w:t xml:space="preserve"> + PRC</w:t>
            </w:r>
            <w:r w:rsidRPr="00D65BD4">
              <w:rPr>
                <w:rFonts w:eastAsia="SimSun"/>
                <w:b/>
                <w:position w:val="30"/>
                <w:sz w:val="20"/>
                <w:vertAlign w:val="subscript"/>
              </w:rPr>
              <w:t>8</w:t>
            </w:r>
            <w:r w:rsidRPr="00D65BD4">
              <w:rPr>
                <w:rFonts w:eastAsia="SimSun"/>
                <w:b/>
                <w:position w:val="30"/>
                <w:sz w:val="20"/>
              </w:rPr>
              <w:t xml:space="preserve"> + PRC</w:t>
            </w:r>
            <w:r w:rsidRPr="00D65BD4">
              <w:rPr>
                <w:rFonts w:eastAsia="SimSun"/>
                <w:b/>
                <w:position w:val="30"/>
                <w:sz w:val="20"/>
                <w:vertAlign w:val="subscript"/>
              </w:rPr>
              <w:t>9</w:t>
            </w:r>
          </w:p>
          <w:p w14:paraId="6FA91FA2" w14:textId="77777777" w:rsidR="00D65BD4" w:rsidRPr="00D65BD4" w:rsidRDefault="00D65BD4" w:rsidP="00D65BD4">
            <w:pPr>
              <w:rPr>
                <w:rFonts w:eastAsia="SimSun"/>
              </w:rPr>
            </w:pPr>
            <w:r w:rsidRPr="00D65BD4">
              <w:rPr>
                <w:rFonts w:eastAsia="SimSun"/>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D65BD4" w:rsidRPr="00D65BD4" w14:paraId="23C06174" w14:textId="77777777" w:rsidTr="0003786F">
              <w:tc>
                <w:tcPr>
                  <w:tcW w:w="2050" w:type="dxa"/>
                </w:tcPr>
                <w:p w14:paraId="462F89FB"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1151" w:type="dxa"/>
                </w:tcPr>
                <w:p w14:paraId="28CD2D0A" w14:textId="77777777" w:rsidR="00D65BD4" w:rsidRPr="00D65BD4" w:rsidRDefault="00D65BD4" w:rsidP="00D65BD4">
                  <w:pPr>
                    <w:spacing w:after="120"/>
                    <w:rPr>
                      <w:rFonts w:eastAsia="SimSun"/>
                      <w:b/>
                      <w:iCs/>
                      <w:sz w:val="20"/>
                    </w:rPr>
                  </w:pPr>
                  <w:r w:rsidRPr="00D65BD4">
                    <w:rPr>
                      <w:rFonts w:eastAsia="SimSun"/>
                      <w:b/>
                      <w:iCs/>
                      <w:sz w:val="20"/>
                    </w:rPr>
                    <w:t>Unit</w:t>
                  </w:r>
                </w:p>
              </w:tc>
              <w:tc>
                <w:tcPr>
                  <w:tcW w:w="6004" w:type="dxa"/>
                </w:tcPr>
                <w:p w14:paraId="62459DB7"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378AA5F1" w14:textId="77777777" w:rsidTr="0003786F">
              <w:tc>
                <w:tcPr>
                  <w:tcW w:w="2050" w:type="dxa"/>
                </w:tcPr>
                <w:p w14:paraId="26676F2A" w14:textId="77777777" w:rsidR="00D65BD4" w:rsidRPr="00D65BD4" w:rsidRDefault="00D65BD4" w:rsidP="00D65BD4">
                  <w:pPr>
                    <w:spacing w:after="60"/>
                    <w:rPr>
                      <w:rFonts w:eastAsia="SimSun"/>
                      <w:iCs/>
                      <w:sz w:val="20"/>
                    </w:rPr>
                  </w:pPr>
                  <w:r w:rsidRPr="00D65BD4">
                    <w:rPr>
                      <w:rFonts w:eastAsia="SimSun"/>
                      <w:iCs/>
                      <w:sz w:val="20"/>
                    </w:rPr>
                    <w:t>PRC</w:t>
                  </w:r>
                  <w:r w:rsidRPr="00D65BD4">
                    <w:rPr>
                      <w:rFonts w:eastAsia="SimSun"/>
                      <w:iCs/>
                      <w:sz w:val="20"/>
                      <w:vertAlign w:val="subscript"/>
                    </w:rPr>
                    <w:t>1</w:t>
                  </w:r>
                </w:p>
              </w:tc>
              <w:tc>
                <w:tcPr>
                  <w:tcW w:w="1151" w:type="dxa"/>
                </w:tcPr>
                <w:p w14:paraId="692077CC"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1DA0A946" w14:textId="77777777" w:rsidR="00D65BD4" w:rsidRPr="00D65BD4" w:rsidRDefault="00D65BD4" w:rsidP="00D65BD4">
                  <w:pPr>
                    <w:spacing w:after="60"/>
                    <w:rPr>
                      <w:rFonts w:eastAsia="SimSun"/>
                      <w:iCs/>
                      <w:sz w:val="20"/>
                    </w:rPr>
                  </w:pPr>
                  <w:r w:rsidRPr="00D65BD4">
                    <w:rPr>
                      <w:rFonts w:eastAsia="SimSun"/>
                      <w:iCs/>
                      <w:sz w:val="20"/>
                    </w:rPr>
                    <w:t>Generation On-Line greater than 0 MW</w:t>
                  </w:r>
                </w:p>
              </w:tc>
            </w:tr>
            <w:tr w:rsidR="00D65BD4" w:rsidRPr="00D65BD4" w14:paraId="363D1212" w14:textId="77777777" w:rsidTr="0003786F">
              <w:tc>
                <w:tcPr>
                  <w:tcW w:w="2050" w:type="dxa"/>
                </w:tcPr>
                <w:p w14:paraId="5D0CDB47" w14:textId="77777777" w:rsidR="00D65BD4" w:rsidRPr="00D65BD4" w:rsidRDefault="00D65BD4" w:rsidP="00D65BD4">
                  <w:pPr>
                    <w:spacing w:after="60"/>
                    <w:rPr>
                      <w:rFonts w:eastAsia="SimSun"/>
                      <w:iCs/>
                      <w:sz w:val="20"/>
                    </w:rPr>
                  </w:pPr>
                  <w:r w:rsidRPr="00D65BD4">
                    <w:rPr>
                      <w:rFonts w:eastAsia="SimSun"/>
                      <w:iCs/>
                      <w:sz w:val="20"/>
                    </w:rPr>
                    <w:t>PRC</w:t>
                  </w:r>
                  <w:r w:rsidRPr="00D65BD4">
                    <w:rPr>
                      <w:rFonts w:eastAsia="SimSun"/>
                      <w:iCs/>
                      <w:sz w:val="20"/>
                      <w:vertAlign w:val="subscript"/>
                    </w:rPr>
                    <w:t>2</w:t>
                  </w:r>
                </w:p>
              </w:tc>
              <w:tc>
                <w:tcPr>
                  <w:tcW w:w="1151" w:type="dxa"/>
                </w:tcPr>
                <w:p w14:paraId="51450CA2"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61027486" w14:textId="77777777" w:rsidR="00D65BD4" w:rsidRPr="00D65BD4" w:rsidRDefault="00D65BD4" w:rsidP="00D65BD4">
                  <w:pPr>
                    <w:spacing w:after="60"/>
                    <w:rPr>
                      <w:rFonts w:eastAsia="SimSun"/>
                      <w:iCs/>
                      <w:sz w:val="20"/>
                    </w:rPr>
                  </w:pPr>
                  <w:r w:rsidRPr="00D65BD4">
                    <w:rPr>
                      <w:rFonts w:eastAsia="SimSun"/>
                      <w:iCs/>
                      <w:sz w:val="20"/>
                    </w:rPr>
                    <w:t>WGRs On-Line greater than 0 MW</w:t>
                  </w:r>
                </w:p>
              </w:tc>
            </w:tr>
            <w:tr w:rsidR="00D65BD4" w:rsidRPr="00D65BD4" w14:paraId="5DFEE410" w14:textId="77777777" w:rsidTr="0003786F">
              <w:tc>
                <w:tcPr>
                  <w:tcW w:w="2050" w:type="dxa"/>
                </w:tcPr>
                <w:p w14:paraId="5FEB0AC3" w14:textId="77777777" w:rsidR="00D65BD4" w:rsidRPr="00D65BD4" w:rsidRDefault="00D65BD4" w:rsidP="00D65BD4">
                  <w:pPr>
                    <w:spacing w:after="60"/>
                    <w:rPr>
                      <w:rFonts w:eastAsia="SimSun"/>
                      <w:iCs/>
                      <w:sz w:val="20"/>
                    </w:rPr>
                  </w:pPr>
                  <w:r w:rsidRPr="00D65BD4">
                    <w:rPr>
                      <w:rFonts w:eastAsia="SimSun"/>
                      <w:iCs/>
                      <w:sz w:val="20"/>
                    </w:rPr>
                    <w:t>PRC</w:t>
                  </w:r>
                  <w:r w:rsidRPr="00D65BD4">
                    <w:rPr>
                      <w:rFonts w:eastAsia="SimSun"/>
                      <w:iCs/>
                      <w:sz w:val="20"/>
                      <w:vertAlign w:val="subscript"/>
                    </w:rPr>
                    <w:t>3</w:t>
                  </w:r>
                </w:p>
              </w:tc>
              <w:tc>
                <w:tcPr>
                  <w:tcW w:w="1151" w:type="dxa"/>
                </w:tcPr>
                <w:p w14:paraId="5708CCF4"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07AB9EFC" w14:textId="77777777" w:rsidR="00D65BD4" w:rsidRPr="00D65BD4" w:rsidRDefault="00D65BD4" w:rsidP="00D65BD4">
                  <w:pPr>
                    <w:spacing w:after="60"/>
                    <w:rPr>
                      <w:rFonts w:eastAsia="SimSun"/>
                      <w:iCs/>
                      <w:sz w:val="20"/>
                    </w:rPr>
                  </w:pPr>
                  <w:r w:rsidRPr="00D65BD4">
                    <w:rPr>
                      <w:rFonts w:eastAsia="SimSun"/>
                      <w:iCs/>
                      <w:sz w:val="20"/>
                    </w:rPr>
                    <w:t>Synchronous condenser output</w:t>
                  </w:r>
                </w:p>
              </w:tc>
            </w:tr>
            <w:tr w:rsidR="00D65BD4" w:rsidRPr="00D65BD4" w14:paraId="0B233F49" w14:textId="77777777" w:rsidTr="0003786F">
              <w:tc>
                <w:tcPr>
                  <w:tcW w:w="2050" w:type="dxa"/>
                </w:tcPr>
                <w:p w14:paraId="168034B3" w14:textId="77777777" w:rsidR="00D65BD4" w:rsidRPr="00D65BD4" w:rsidRDefault="00D65BD4" w:rsidP="00D65BD4">
                  <w:pPr>
                    <w:spacing w:after="60"/>
                    <w:rPr>
                      <w:rFonts w:eastAsia="SimSun"/>
                      <w:iCs/>
                      <w:sz w:val="20"/>
                    </w:rPr>
                  </w:pPr>
                  <w:r w:rsidRPr="00D65BD4">
                    <w:rPr>
                      <w:rFonts w:eastAsia="SimSun"/>
                      <w:iCs/>
                      <w:sz w:val="20"/>
                    </w:rPr>
                    <w:lastRenderedPageBreak/>
                    <w:t>PRC</w:t>
                  </w:r>
                  <w:r w:rsidRPr="00D65BD4">
                    <w:rPr>
                      <w:rFonts w:eastAsia="SimSun"/>
                      <w:iCs/>
                      <w:sz w:val="20"/>
                      <w:vertAlign w:val="subscript"/>
                    </w:rPr>
                    <w:t>4</w:t>
                  </w:r>
                </w:p>
              </w:tc>
              <w:tc>
                <w:tcPr>
                  <w:tcW w:w="1151" w:type="dxa"/>
                </w:tcPr>
                <w:p w14:paraId="4F72664E"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72CBAFC6" w14:textId="77777777" w:rsidR="00D65BD4" w:rsidRPr="00D65BD4" w:rsidRDefault="00D65BD4" w:rsidP="00D65BD4">
                  <w:pPr>
                    <w:tabs>
                      <w:tab w:val="left" w:pos="1080"/>
                    </w:tabs>
                    <w:spacing w:after="60"/>
                    <w:rPr>
                      <w:rFonts w:eastAsia="SimSun"/>
                      <w:iCs/>
                      <w:sz w:val="20"/>
                    </w:rPr>
                  </w:pPr>
                  <w:r w:rsidRPr="00D65BD4">
                    <w:rPr>
                      <w:rFonts w:eastAsia="SimSun"/>
                      <w:sz w:val="20"/>
                    </w:rPr>
                    <w:t>Capacity from Load Resources with an ECRS Ancillary Service Resource award</w:t>
                  </w:r>
                </w:p>
              </w:tc>
            </w:tr>
            <w:tr w:rsidR="00D65BD4" w:rsidRPr="00D65BD4" w14:paraId="1C4F8666" w14:textId="77777777" w:rsidTr="0003786F">
              <w:tc>
                <w:tcPr>
                  <w:tcW w:w="2050" w:type="dxa"/>
                </w:tcPr>
                <w:p w14:paraId="623F8CD7" w14:textId="77777777" w:rsidR="00D65BD4" w:rsidRPr="00D65BD4" w:rsidRDefault="00D65BD4" w:rsidP="00D65BD4">
                  <w:pPr>
                    <w:spacing w:after="60"/>
                    <w:rPr>
                      <w:rFonts w:eastAsia="SimSun"/>
                      <w:iCs/>
                      <w:sz w:val="20"/>
                    </w:rPr>
                  </w:pPr>
                  <w:r w:rsidRPr="00D65BD4">
                    <w:rPr>
                      <w:rFonts w:eastAsia="SimSun"/>
                      <w:iCs/>
                      <w:sz w:val="20"/>
                    </w:rPr>
                    <w:t>PRC</w:t>
                  </w:r>
                  <w:r w:rsidRPr="00D65BD4">
                    <w:rPr>
                      <w:rFonts w:eastAsia="SimSun"/>
                      <w:iCs/>
                      <w:sz w:val="20"/>
                      <w:vertAlign w:val="subscript"/>
                    </w:rPr>
                    <w:t>5</w:t>
                  </w:r>
                </w:p>
              </w:tc>
              <w:tc>
                <w:tcPr>
                  <w:tcW w:w="1151" w:type="dxa"/>
                </w:tcPr>
                <w:p w14:paraId="3B0AEC39"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2D151190" w14:textId="77777777" w:rsidR="00D65BD4" w:rsidRPr="00D65BD4" w:rsidRDefault="00D65BD4" w:rsidP="00D65BD4">
                  <w:pPr>
                    <w:tabs>
                      <w:tab w:val="left" w:pos="1080"/>
                    </w:tabs>
                    <w:spacing w:after="60"/>
                    <w:rPr>
                      <w:rFonts w:eastAsia="SimSun"/>
                      <w:iCs/>
                      <w:sz w:val="20"/>
                    </w:rPr>
                  </w:pPr>
                  <w:r w:rsidRPr="00D65BD4">
                    <w:rPr>
                      <w:rFonts w:eastAsia="SimSun"/>
                      <w:iCs/>
                      <w:sz w:val="20"/>
                    </w:rPr>
                    <w:t>Capacity from Controllable Load Resources active in SCED with an Ancillary Service Resource award</w:t>
                  </w:r>
                </w:p>
              </w:tc>
            </w:tr>
            <w:tr w:rsidR="00D65BD4" w:rsidRPr="00D65BD4" w14:paraId="3915A154" w14:textId="77777777" w:rsidTr="0003786F">
              <w:tc>
                <w:tcPr>
                  <w:tcW w:w="2050" w:type="dxa"/>
                </w:tcPr>
                <w:p w14:paraId="31E3BCAA" w14:textId="77777777" w:rsidR="00D65BD4" w:rsidRPr="00D65BD4" w:rsidRDefault="00D65BD4" w:rsidP="00D65BD4">
                  <w:pPr>
                    <w:spacing w:after="60"/>
                    <w:rPr>
                      <w:rFonts w:eastAsia="SimSun"/>
                      <w:iCs/>
                      <w:sz w:val="20"/>
                    </w:rPr>
                  </w:pPr>
                  <w:r w:rsidRPr="00D65BD4">
                    <w:rPr>
                      <w:rFonts w:eastAsia="SimSun"/>
                      <w:iCs/>
                      <w:sz w:val="20"/>
                    </w:rPr>
                    <w:t>PRC</w:t>
                  </w:r>
                  <w:r w:rsidRPr="00D65BD4">
                    <w:rPr>
                      <w:rFonts w:eastAsia="SimSun"/>
                      <w:iCs/>
                      <w:sz w:val="20"/>
                      <w:vertAlign w:val="subscript"/>
                    </w:rPr>
                    <w:t>6</w:t>
                  </w:r>
                </w:p>
              </w:tc>
              <w:tc>
                <w:tcPr>
                  <w:tcW w:w="1151" w:type="dxa"/>
                </w:tcPr>
                <w:p w14:paraId="08C995C9"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3883F332" w14:textId="77777777" w:rsidR="00D65BD4" w:rsidRPr="00D65BD4" w:rsidRDefault="00D65BD4" w:rsidP="00D65BD4">
                  <w:pPr>
                    <w:tabs>
                      <w:tab w:val="left" w:pos="1080"/>
                    </w:tabs>
                    <w:spacing w:after="60"/>
                    <w:rPr>
                      <w:rFonts w:eastAsia="SimSun"/>
                      <w:iCs/>
                      <w:sz w:val="20"/>
                    </w:rPr>
                  </w:pPr>
                  <w:r w:rsidRPr="00D65BD4">
                    <w:rPr>
                      <w:rFonts w:eastAsia="SimSun"/>
                      <w:iCs/>
                      <w:sz w:val="20"/>
                    </w:rPr>
                    <w:t>Capacity from Controllable Load Resources active in SCED without an Ancillary Service Resource award</w:t>
                  </w:r>
                </w:p>
              </w:tc>
            </w:tr>
            <w:tr w:rsidR="00D65BD4" w:rsidRPr="00D65BD4" w14:paraId="340E99F4" w14:textId="77777777" w:rsidTr="0003786F">
              <w:tc>
                <w:tcPr>
                  <w:tcW w:w="2050" w:type="dxa"/>
                </w:tcPr>
                <w:p w14:paraId="0DDAD708" w14:textId="77777777" w:rsidR="00D65BD4" w:rsidRPr="00D65BD4" w:rsidRDefault="00D65BD4" w:rsidP="00D65BD4">
                  <w:pPr>
                    <w:spacing w:after="60"/>
                    <w:rPr>
                      <w:rFonts w:eastAsia="SimSun"/>
                      <w:iCs/>
                      <w:sz w:val="20"/>
                    </w:rPr>
                  </w:pPr>
                  <w:r w:rsidRPr="00D65BD4">
                    <w:rPr>
                      <w:rFonts w:eastAsia="SimSun"/>
                      <w:iCs/>
                      <w:sz w:val="20"/>
                    </w:rPr>
                    <w:t>PRC</w:t>
                  </w:r>
                  <w:r w:rsidRPr="00D65BD4">
                    <w:rPr>
                      <w:rFonts w:eastAsia="SimSun"/>
                      <w:iCs/>
                      <w:sz w:val="20"/>
                      <w:vertAlign w:val="subscript"/>
                    </w:rPr>
                    <w:t>7</w:t>
                  </w:r>
                </w:p>
              </w:tc>
              <w:tc>
                <w:tcPr>
                  <w:tcW w:w="1151" w:type="dxa"/>
                </w:tcPr>
                <w:p w14:paraId="1F77F446"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57E2D4E7" w14:textId="77777777" w:rsidR="00D65BD4" w:rsidRPr="00D65BD4" w:rsidRDefault="00D65BD4" w:rsidP="00D65BD4">
                  <w:pPr>
                    <w:tabs>
                      <w:tab w:val="left" w:pos="1080"/>
                    </w:tabs>
                    <w:spacing w:after="60"/>
                    <w:rPr>
                      <w:rFonts w:eastAsia="SimSun"/>
                      <w:iCs/>
                      <w:sz w:val="20"/>
                    </w:rPr>
                  </w:pPr>
                  <w:r w:rsidRPr="00D65BD4">
                    <w:rPr>
                      <w:rFonts w:eastAsia="SimSun"/>
                      <w:iCs/>
                      <w:sz w:val="20"/>
                    </w:rPr>
                    <w:t>Capacity from Resources capable of providing FFR</w:t>
                  </w:r>
                </w:p>
              </w:tc>
            </w:tr>
            <w:tr w:rsidR="00D65BD4" w:rsidRPr="00D65BD4" w14:paraId="6C656FC9" w14:textId="77777777" w:rsidTr="0003786F">
              <w:tc>
                <w:tcPr>
                  <w:tcW w:w="2050" w:type="dxa"/>
                </w:tcPr>
                <w:p w14:paraId="2F34FF08" w14:textId="77777777" w:rsidR="00D65BD4" w:rsidRPr="00D65BD4" w:rsidRDefault="00D65BD4" w:rsidP="00D65BD4">
                  <w:pPr>
                    <w:spacing w:after="60"/>
                    <w:rPr>
                      <w:rFonts w:eastAsia="SimSun"/>
                      <w:iCs/>
                      <w:sz w:val="20"/>
                    </w:rPr>
                  </w:pPr>
                  <w:r w:rsidRPr="00D65BD4">
                    <w:rPr>
                      <w:rFonts w:eastAsia="SimSun"/>
                      <w:sz w:val="20"/>
                    </w:rPr>
                    <w:t>PRC</w:t>
                  </w:r>
                  <w:r w:rsidRPr="00D65BD4">
                    <w:rPr>
                      <w:rFonts w:eastAsia="SimSun"/>
                      <w:sz w:val="20"/>
                      <w:vertAlign w:val="subscript"/>
                    </w:rPr>
                    <w:t>8</w:t>
                  </w:r>
                </w:p>
              </w:tc>
              <w:tc>
                <w:tcPr>
                  <w:tcW w:w="1151" w:type="dxa"/>
                </w:tcPr>
                <w:p w14:paraId="1F28A422" w14:textId="77777777" w:rsidR="00D65BD4" w:rsidRPr="00D65BD4" w:rsidRDefault="00D65BD4" w:rsidP="00D65BD4">
                  <w:pPr>
                    <w:spacing w:after="60"/>
                    <w:rPr>
                      <w:rFonts w:eastAsia="SimSun"/>
                      <w:iCs/>
                      <w:sz w:val="20"/>
                    </w:rPr>
                  </w:pPr>
                  <w:r w:rsidRPr="00D65BD4">
                    <w:rPr>
                      <w:rFonts w:eastAsia="SimSun"/>
                      <w:sz w:val="20"/>
                    </w:rPr>
                    <w:t>MW</w:t>
                  </w:r>
                </w:p>
              </w:tc>
              <w:tc>
                <w:tcPr>
                  <w:tcW w:w="6004" w:type="dxa"/>
                </w:tcPr>
                <w:p w14:paraId="752D781A" w14:textId="77777777" w:rsidR="00D65BD4" w:rsidRPr="00D65BD4" w:rsidRDefault="00D65BD4" w:rsidP="00D65BD4">
                  <w:pPr>
                    <w:tabs>
                      <w:tab w:val="left" w:pos="1080"/>
                    </w:tabs>
                    <w:spacing w:after="60"/>
                    <w:rPr>
                      <w:rFonts w:eastAsia="SimSun"/>
                      <w:iCs/>
                      <w:sz w:val="20"/>
                    </w:rPr>
                  </w:pPr>
                  <w:r w:rsidRPr="00D65BD4">
                    <w:rPr>
                      <w:rFonts w:eastAsia="SimSun"/>
                      <w:sz w:val="20"/>
                    </w:rPr>
                    <w:t>ESR capacity capable of providing Primary Frequency Response</w:t>
                  </w:r>
                </w:p>
              </w:tc>
            </w:tr>
            <w:tr w:rsidR="00D65BD4" w:rsidRPr="00D65BD4" w14:paraId="37211441" w14:textId="77777777" w:rsidTr="0003786F">
              <w:tc>
                <w:tcPr>
                  <w:tcW w:w="2050" w:type="dxa"/>
                </w:tcPr>
                <w:p w14:paraId="0A7E530E" w14:textId="77777777" w:rsidR="00D65BD4" w:rsidRPr="00D65BD4" w:rsidRDefault="00D65BD4" w:rsidP="00D65BD4">
                  <w:pPr>
                    <w:spacing w:after="60"/>
                    <w:rPr>
                      <w:rFonts w:eastAsia="SimSun"/>
                      <w:iCs/>
                      <w:sz w:val="20"/>
                    </w:rPr>
                  </w:pPr>
                  <w:r w:rsidRPr="00D65BD4">
                    <w:rPr>
                      <w:rFonts w:eastAsia="SimSun"/>
                      <w:sz w:val="20"/>
                    </w:rPr>
                    <w:t>PRC</w:t>
                  </w:r>
                  <w:r w:rsidRPr="00D65BD4">
                    <w:rPr>
                      <w:rFonts w:eastAsia="SimSun"/>
                      <w:sz w:val="20"/>
                      <w:vertAlign w:val="subscript"/>
                    </w:rPr>
                    <w:t>9</w:t>
                  </w:r>
                </w:p>
              </w:tc>
              <w:tc>
                <w:tcPr>
                  <w:tcW w:w="1151" w:type="dxa"/>
                </w:tcPr>
                <w:p w14:paraId="2B44FC41" w14:textId="77777777" w:rsidR="00D65BD4" w:rsidRPr="00D65BD4" w:rsidRDefault="00D65BD4" w:rsidP="00D65BD4">
                  <w:pPr>
                    <w:spacing w:after="60"/>
                    <w:rPr>
                      <w:rFonts w:eastAsia="SimSun"/>
                      <w:iCs/>
                      <w:sz w:val="20"/>
                    </w:rPr>
                  </w:pPr>
                  <w:r w:rsidRPr="00D65BD4">
                    <w:rPr>
                      <w:rFonts w:eastAsia="SimSun"/>
                      <w:sz w:val="20"/>
                    </w:rPr>
                    <w:t>MW</w:t>
                  </w:r>
                </w:p>
              </w:tc>
              <w:tc>
                <w:tcPr>
                  <w:tcW w:w="6004" w:type="dxa"/>
                </w:tcPr>
                <w:p w14:paraId="108E1DFC" w14:textId="77777777" w:rsidR="00D65BD4" w:rsidRPr="00D65BD4" w:rsidRDefault="00D65BD4" w:rsidP="00D65BD4">
                  <w:pPr>
                    <w:tabs>
                      <w:tab w:val="left" w:pos="1080"/>
                    </w:tabs>
                    <w:spacing w:after="60"/>
                    <w:rPr>
                      <w:rFonts w:eastAsia="SimSun"/>
                      <w:iCs/>
                      <w:sz w:val="20"/>
                    </w:rPr>
                  </w:pPr>
                  <w:r w:rsidRPr="00D65BD4">
                    <w:rPr>
                      <w:rFonts w:eastAsia="SimSun"/>
                      <w:sz w:val="20"/>
                    </w:rPr>
                    <w:t>Capacity from DC-Coupled Resources capable of providing Primary Frequency Response</w:t>
                  </w:r>
                </w:p>
              </w:tc>
            </w:tr>
            <w:tr w:rsidR="00D65BD4" w:rsidRPr="00D65BD4" w14:paraId="7AAAE35F" w14:textId="77777777" w:rsidTr="0003786F">
              <w:tc>
                <w:tcPr>
                  <w:tcW w:w="2050" w:type="dxa"/>
                </w:tcPr>
                <w:p w14:paraId="0B12D4F0" w14:textId="77777777" w:rsidR="00D65BD4" w:rsidRPr="00D65BD4" w:rsidRDefault="00D65BD4" w:rsidP="00D65BD4">
                  <w:pPr>
                    <w:spacing w:after="60"/>
                    <w:rPr>
                      <w:rFonts w:eastAsia="SimSun"/>
                      <w:iCs/>
                      <w:sz w:val="20"/>
                    </w:rPr>
                  </w:pPr>
                  <w:r w:rsidRPr="00D65BD4">
                    <w:rPr>
                      <w:rFonts w:eastAsia="SimSun"/>
                      <w:iCs/>
                      <w:sz w:val="20"/>
                    </w:rPr>
                    <w:t>PRC</w:t>
                  </w:r>
                </w:p>
              </w:tc>
              <w:tc>
                <w:tcPr>
                  <w:tcW w:w="1151" w:type="dxa"/>
                </w:tcPr>
                <w:p w14:paraId="6C7FAE10"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79458276" w14:textId="77777777" w:rsidR="00D65BD4" w:rsidRPr="00D65BD4" w:rsidRDefault="00D65BD4" w:rsidP="00D65BD4">
                  <w:pPr>
                    <w:tabs>
                      <w:tab w:val="left" w:pos="1080"/>
                    </w:tabs>
                    <w:spacing w:after="60"/>
                    <w:rPr>
                      <w:rFonts w:eastAsia="SimSun"/>
                      <w:iCs/>
                      <w:sz w:val="20"/>
                    </w:rPr>
                  </w:pPr>
                  <w:r w:rsidRPr="00D65BD4">
                    <w:rPr>
                      <w:rFonts w:eastAsia="SimSun"/>
                      <w:iCs/>
                      <w:sz w:val="20"/>
                    </w:rPr>
                    <w:t>Physical Responsive Capability</w:t>
                  </w:r>
                </w:p>
              </w:tc>
            </w:tr>
            <w:tr w:rsidR="00D65BD4" w:rsidRPr="00D65BD4" w14:paraId="5EB59E71" w14:textId="77777777" w:rsidTr="0003786F">
              <w:tc>
                <w:tcPr>
                  <w:tcW w:w="2050" w:type="dxa"/>
                </w:tcPr>
                <w:p w14:paraId="08E1B31E" w14:textId="77777777" w:rsidR="00D65BD4" w:rsidRPr="00D65BD4" w:rsidRDefault="00D65BD4" w:rsidP="00D65BD4">
                  <w:pPr>
                    <w:spacing w:after="60"/>
                    <w:rPr>
                      <w:rFonts w:eastAsia="SimSun"/>
                      <w:iCs/>
                      <w:sz w:val="20"/>
                    </w:rPr>
                  </w:pPr>
                  <w:r w:rsidRPr="00D65BD4">
                    <w:rPr>
                      <w:rFonts w:eastAsia="SimSun"/>
                      <w:sz w:val="20"/>
                    </w:rPr>
                    <w:t>X</w:t>
                  </w:r>
                </w:p>
              </w:tc>
              <w:tc>
                <w:tcPr>
                  <w:tcW w:w="1151" w:type="dxa"/>
                </w:tcPr>
                <w:p w14:paraId="55A14643" w14:textId="77777777" w:rsidR="00D65BD4" w:rsidRPr="00D65BD4" w:rsidRDefault="00D65BD4" w:rsidP="00D65BD4">
                  <w:pPr>
                    <w:spacing w:after="60"/>
                    <w:rPr>
                      <w:rFonts w:eastAsia="SimSun"/>
                      <w:iCs/>
                      <w:sz w:val="20"/>
                    </w:rPr>
                  </w:pPr>
                  <w:r w:rsidRPr="00D65BD4">
                    <w:rPr>
                      <w:rFonts w:eastAsia="SimSun"/>
                      <w:sz w:val="20"/>
                    </w:rPr>
                    <w:t>Percentage</w:t>
                  </w:r>
                </w:p>
              </w:tc>
              <w:tc>
                <w:tcPr>
                  <w:tcW w:w="6004" w:type="dxa"/>
                </w:tcPr>
                <w:p w14:paraId="2711534E" w14:textId="77777777" w:rsidR="00D65BD4" w:rsidRPr="00D65BD4" w:rsidRDefault="00D65BD4" w:rsidP="00D65BD4">
                  <w:pPr>
                    <w:spacing w:after="60"/>
                    <w:rPr>
                      <w:rFonts w:eastAsia="SimSun"/>
                      <w:iCs/>
                      <w:sz w:val="20"/>
                    </w:rPr>
                  </w:pPr>
                  <w:r w:rsidRPr="00D65BD4">
                    <w:rPr>
                      <w:rFonts w:eastAsia="SimSun"/>
                      <w:sz w:val="20"/>
                    </w:rPr>
                    <w:t>Percent threshold based on the Governor droop setting of ESRs</w:t>
                  </w:r>
                </w:p>
              </w:tc>
            </w:tr>
            <w:tr w:rsidR="00D65BD4" w:rsidRPr="00D65BD4" w14:paraId="08039D10" w14:textId="77777777" w:rsidTr="0003786F">
              <w:tc>
                <w:tcPr>
                  <w:tcW w:w="2050" w:type="dxa"/>
                </w:tcPr>
                <w:p w14:paraId="788C3D59" w14:textId="77777777" w:rsidR="00D65BD4" w:rsidRPr="00D65BD4" w:rsidRDefault="00D65BD4" w:rsidP="00D65BD4">
                  <w:pPr>
                    <w:spacing w:after="60"/>
                    <w:rPr>
                      <w:rFonts w:eastAsia="SimSun"/>
                      <w:iCs/>
                      <w:sz w:val="20"/>
                    </w:rPr>
                  </w:pPr>
                  <w:r w:rsidRPr="00D65BD4">
                    <w:rPr>
                      <w:rFonts w:eastAsia="SimSun"/>
                      <w:iCs/>
                      <w:sz w:val="20"/>
                    </w:rPr>
                    <w:t>RDF</w:t>
                  </w:r>
                </w:p>
              </w:tc>
              <w:tc>
                <w:tcPr>
                  <w:tcW w:w="1151" w:type="dxa"/>
                </w:tcPr>
                <w:p w14:paraId="371A798A" w14:textId="77777777" w:rsidR="00D65BD4" w:rsidRPr="00D65BD4" w:rsidRDefault="00D65BD4" w:rsidP="00D65BD4">
                  <w:pPr>
                    <w:spacing w:after="60"/>
                    <w:rPr>
                      <w:rFonts w:eastAsia="SimSun"/>
                      <w:iCs/>
                      <w:sz w:val="20"/>
                    </w:rPr>
                  </w:pPr>
                </w:p>
              </w:tc>
              <w:tc>
                <w:tcPr>
                  <w:tcW w:w="6004" w:type="dxa"/>
                </w:tcPr>
                <w:p w14:paraId="0DB586DE" w14:textId="77777777" w:rsidR="00D65BD4" w:rsidRPr="00D65BD4" w:rsidRDefault="00D65BD4" w:rsidP="00D65BD4">
                  <w:pPr>
                    <w:spacing w:after="60"/>
                    <w:rPr>
                      <w:rFonts w:eastAsia="SimSun"/>
                      <w:iCs/>
                      <w:sz w:val="20"/>
                    </w:rPr>
                  </w:pPr>
                  <w:r w:rsidRPr="00D65BD4">
                    <w:rPr>
                      <w:rFonts w:eastAsia="SimSun"/>
                      <w:iCs/>
                      <w:sz w:val="20"/>
                    </w:rPr>
                    <w:t>The currently approved</w:t>
                  </w:r>
                  <w:r w:rsidRPr="00D65BD4">
                    <w:rPr>
                      <w:rFonts w:ascii="Times New Roman Bold" w:eastAsia="SimSun" w:hAnsi="Times New Roman Bold"/>
                      <w:iCs/>
                      <w:sz w:val="20"/>
                    </w:rPr>
                    <w:t xml:space="preserve"> </w:t>
                  </w:r>
                  <w:r w:rsidRPr="00D65BD4">
                    <w:rPr>
                      <w:rFonts w:eastAsia="SimSun"/>
                      <w:iCs/>
                      <w:sz w:val="20"/>
                    </w:rPr>
                    <w:t>Reserve Discount Factor</w:t>
                  </w:r>
                  <w:r w:rsidRPr="00D65BD4">
                    <w:rPr>
                      <w:rFonts w:eastAsia="SimSun"/>
                      <w:iCs/>
                      <w:sz w:val="20"/>
                    </w:rPr>
                    <w:tab/>
                  </w:r>
                </w:p>
              </w:tc>
            </w:tr>
            <w:tr w:rsidR="00D65BD4" w:rsidRPr="00D65BD4" w14:paraId="5520032C" w14:textId="77777777" w:rsidTr="0003786F">
              <w:tc>
                <w:tcPr>
                  <w:tcW w:w="2050" w:type="dxa"/>
                </w:tcPr>
                <w:p w14:paraId="0DAD1AF3" w14:textId="77777777" w:rsidR="00D65BD4" w:rsidRPr="00D65BD4" w:rsidRDefault="00D65BD4" w:rsidP="00D65BD4">
                  <w:pPr>
                    <w:spacing w:after="60"/>
                    <w:rPr>
                      <w:rFonts w:eastAsia="SimSun"/>
                      <w:iCs/>
                      <w:sz w:val="20"/>
                    </w:rPr>
                  </w:pPr>
                  <w:r w:rsidRPr="00D65BD4">
                    <w:rPr>
                      <w:rFonts w:eastAsia="SimSun"/>
                      <w:iCs/>
                      <w:sz w:val="20"/>
                    </w:rPr>
                    <w:t>RDF</w:t>
                  </w:r>
                  <w:r w:rsidRPr="00D65BD4">
                    <w:rPr>
                      <w:rFonts w:eastAsia="SimSun"/>
                      <w:iCs/>
                      <w:sz w:val="20"/>
                      <w:vertAlign w:val="subscript"/>
                    </w:rPr>
                    <w:t>W</w:t>
                  </w:r>
                </w:p>
              </w:tc>
              <w:tc>
                <w:tcPr>
                  <w:tcW w:w="1151" w:type="dxa"/>
                </w:tcPr>
                <w:p w14:paraId="44EF8F3B" w14:textId="77777777" w:rsidR="00D65BD4" w:rsidRPr="00D65BD4" w:rsidRDefault="00D65BD4" w:rsidP="00D65BD4">
                  <w:pPr>
                    <w:spacing w:after="60"/>
                    <w:rPr>
                      <w:rFonts w:eastAsia="SimSun"/>
                      <w:iCs/>
                      <w:sz w:val="20"/>
                    </w:rPr>
                  </w:pPr>
                </w:p>
              </w:tc>
              <w:tc>
                <w:tcPr>
                  <w:tcW w:w="6004" w:type="dxa"/>
                </w:tcPr>
                <w:p w14:paraId="355691B1" w14:textId="77777777" w:rsidR="00D65BD4" w:rsidRPr="00D65BD4" w:rsidRDefault="00D65BD4" w:rsidP="00D65BD4">
                  <w:pPr>
                    <w:spacing w:after="60"/>
                    <w:rPr>
                      <w:rFonts w:eastAsia="SimSun"/>
                      <w:iCs/>
                      <w:sz w:val="20"/>
                    </w:rPr>
                  </w:pPr>
                  <w:r w:rsidRPr="00D65BD4">
                    <w:rPr>
                      <w:rFonts w:eastAsia="SimSun"/>
                      <w:iCs/>
                      <w:sz w:val="20"/>
                    </w:rPr>
                    <w:t>The currently approved Reserve Discount Factor for WGRs</w:t>
                  </w:r>
                </w:p>
              </w:tc>
            </w:tr>
            <w:tr w:rsidR="00D65BD4" w:rsidRPr="00D65BD4" w14:paraId="29B8A104" w14:textId="77777777" w:rsidTr="0003786F">
              <w:tc>
                <w:tcPr>
                  <w:tcW w:w="2050" w:type="dxa"/>
                </w:tcPr>
                <w:p w14:paraId="4826A0F3" w14:textId="77777777" w:rsidR="00D65BD4" w:rsidRPr="00D65BD4" w:rsidRDefault="00D65BD4" w:rsidP="00D65BD4">
                  <w:pPr>
                    <w:spacing w:after="60"/>
                    <w:rPr>
                      <w:rFonts w:eastAsia="SimSun"/>
                      <w:iCs/>
                      <w:sz w:val="20"/>
                    </w:rPr>
                  </w:pPr>
                  <w:r w:rsidRPr="00D65BD4">
                    <w:rPr>
                      <w:rFonts w:eastAsia="SimSun"/>
                      <w:iCs/>
                      <w:sz w:val="20"/>
                    </w:rPr>
                    <w:t>LRDF_1</w:t>
                  </w:r>
                </w:p>
              </w:tc>
              <w:tc>
                <w:tcPr>
                  <w:tcW w:w="1151" w:type="dxa"/>
                </w:tcPr>
                <w:p w14:paraId="0CF96EAF" w14:textId="77777777" w:rsidR="00D65BD4" w:rsidRPr="00D65BD4" w:rsidRDefault="00D65BD4" w:rsidP="00D65BD4">
                  <w:pPr>
                    <w:spacing w:after="60"/>
                    <w:rPr>
                      <w:rFonts w:eastAsia="SimSun"/>
                      <w:iCs/>
                      <w:sz w:val="20"/>
                    </w:rPr>
                  </w:pPr>
                </w:p>
              </w:tc>
              <w:tc>
                <w:tcPr>
                  <w:tcW w:w="6004" w:type="dxa"/>
                </w:tcPr>
                <w:p w14:paraId="5817F256" w14:textId="77777777" w:rsidR="00D65BD4" w:rsidRPr="00D65BD4" w:rsidRDefault="00D65BD4" w:rsidP="00D65BD4">
                  <w:pPr>
                    <w:spacing w:after="60"/>
                    <w:rPr>
                      <w:rFonts w:eastAsia="SimSun"/>
                      <w:iCs/>
                      <w:sz w:val="20"/>
                    </w:rPr>
                  </w:pPr>
                  <w:r w:rsidRPr="00D65BD4">
                    <w:rPr>
                      <w:rFonts w:eastAsia="SimSun"/>
                      <w:iCs/>
                      <w:sz w:val="20"/>
                    </w:rPr>
                    <w:t>The currently approved Load Resource</w:t>
                  </w:r>
                  <w:r w:rsidRPr="00D65BD4">
                    <w:rPr>
                      <w:rFonts w:ascii="Times New Roman Bold" w:eastAsia="SimSun" w:hAnsi="Times New Roman Bold"/>
                      <w:iCs/>
                      <w:sz w:val="20"/>
                    </w:rPr>
                    <w:t xml:space="preserve"> </w:t>
                  </w:r>
                  <w:r w:rsidRPr="00D65BD4">
                    <w:rPr>
                      <w:rFonts w:eastAsia="SimSun"/>
                      <w:iCs/>
                      <w:sz w:val="20"/>
                    </w:rPr>
                    <w:t>Reserve Discount Factor for Controllable Load Resources awarded an Ancillary Service Resource award</w:t>
                  </w:r>
                </w:p>
              </w:tc>
            </w:tr>
            <w:tr w:rsidR="00D65BD4" w:rsidRPr="00D65BD4" w14:paraId="478A04F4" w14:textId="77777777" w:rsidTr="0003786F">
              <w:tc>
                <w:tcPr>
                  <w:tcW w:w="2050" w:type="dxa"/>
                </w:tcPr>
                <w:p w14:paraId="2B05CCC7" w14:textId="77777777" w:rsidR="00D65BD4" w:rsidRPr="00D65BD4" w:rsidRDefault="00D65BD4" w:rsidP="00D65BD4">
                  <w:pPr>
                    <w:spacing w:after="60"/>
                    <w:rPr>
                      <w:rFonts w:eastAsia="SimSun"/>
                      <w:iCs/>
                      <w:sz w:val="20"/>
                    </w:rPr>
                  </w:pPr>
                  <w:r w:rsidRPr="00D65BD4">
                    <w:rPr>
                      <w:rFonts w:eastAsia="SimSun"/>
                      <w:iCs/>
                      <w:sz w:val="20"/>
                    </w:rPr>
                    <w:t>LRDF_2</w:t>
                  </w:r>
                </w:p>
              </w:tc>
              <w:tc>
                <w:tcPr>
                  <w:tcW w:w="1151" w:type="dxa"/>
                </w:tcPr>
                <w:p w14:paraId="188DBC39" w14:textId="77777777" w:rsidR="00D65BD4" w:rsidRPr="00D65BD4" w:rsidRDefault="00D65BD4" w:rsidP="00D65BD4">
                  <w:pPr>
                    <w:spacing w:after="60"/>
                    <w:rPr>
                      <w:rFonts w:eastAsia="SimSun"/>
                      <w:iCs/>
                      <w:sz w:val="20"/>
                    </w:rPr>
                  </w:pPr>
                </w:p>
              </w:tc>
              <w:tc>
                <w:tcPr>
                  <w:tcW w:w="6004" w:type="dxa"/>
                </w:tcPr>
                <w:p w14:paraId="107A8697" w14:textId="77777777" w:rsidR="00D65BD4" w:rsidRPr="00D65BD4" w:rsidRDefault="00D65BD4" w:rsidP="00D65BD4">
                  <w:pPr>
                    <w:spacing w:after="60"/>
                    <w:rPr>
                      <w:rFonts w:eastAsia="SimSun"/>
                      <w:iCs/>
                      <w:sz w:val="20"/>
                    </w:rPr>
                  </w:pPr>
                  <w:r w:rsidRPr="00D65BD4">
                    <w:rPr>
                      <w:rFonts w:eastAsia="SimSun"/>
                      <w:iCs/>
                      <w:sz w:val="20"/>
                    </w:rPr>
                    <w:t>The currently approved Load Resource</w:t>
                  </w:r>
                  <w:r w:rsidRPr="00D65BD4">
                    <w:rPr>
                      <w:rFonts w:ascii="Times New Roman Bold" w:eastAsia="SimSun" w:hAnsi="Times New Roman Bold"/>
                      <w:iCs/>
                      <w:sz w:val="20"/>
                    </w:rPr>
                    <w:t xml:space="preserve"> </w:t>
                  </w:r>
                  <w:r w:rsidRPr="00D65BD4">
                    <w:rPr>
                      <w:rFonts w:eastAsia="SimSun"/>
                      <w:iCs/>
                      <w:sz w:val="20"/>
                    </w:rPr>
                    <w:t xml:space="preserve">Reserve Discount Factor for Controllable Load Resources </w:t>
                  </w:r>
                  <w:proofErr w:type="gramStart"/>
                  <w:r w:rsidRPr="00D65BD4">
                    <w:rPr>
                      <w:rFonts w:eastAsia="SimSun"/>
                      <w:iCs/>
                      <w:sz w:val="20"/>
                    </w:rPr>
                    <w:t>not awarded</w:t>
                  </w:r>
                  <w:proofErr w:type="gramEnd"/>
                  <w:r w:rsidRPr="00D65BD4">
                    <w:rPr>
                      <w:rFonts w:eastAsia="SimSun"/>
                      <w:iCs/>
                      <w:sz w:val="20"/>
                    </w:rPr>
                    <w:t xml:space="preserve"> an Ancillary Service Resource award</w:t>
                  </w:r>
                </w:p>
              </w:tc>
            </w:tr>
            <w:tr w:rsidR="00D65BD4" w:rsidRPr="00D65BD4" w14:paraId="640DDB01" w14:textId="77777777" w:rsidTr="0003786F">
              <w:tc>
                <w:tcPr>
                  <w:tcW w:w="2050" w:type="dxa"/>
                </w:tcPr>
                <w:p w14:paraId="14ECE407" w14:textId="77777777" w:rsidR="00D65BD4" w:rsidRPr="00D65BD4" w:rsidRDefault="00D65BD4" w:rsidP="00D65BD4">
                  <w:pPr>
                    <w:spacing w:after="60"/>
                    <w:rPr>
                      <w:rFonts w:eastAsia="SimSun"/>
                      <w:iCs/>
                      <w:sz w:val="20"/>
                    </w:rPr>
                  </w:pPr>
                  <w:r w:rsidRPr="00D65BD4">
                    <w:rPr>
                      <w:rFonts w:eastAsia="SimSun"/>
                      <w:iCs/>
                      <w:sz w:val="20"/>
                    </w:rPr>
                    <w:t>FRCHL</w:t>
                  </w:r>
                </w:p>
              </w:tc>
              <w:tc>
                <w:tcPr>
                  <w:tcW w:w="1151" w:type="dxa"/>
                </w:tcPr>
                <w:p w14:paraId="5EF49CC9"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692FA65B" w14:textId="77777777" w:rsidR="00D65BD4" w:rsidRPr="00D65BD4" w:rsidRDefault="00D65BD4" w:rsidP="00D65BD4">
                  <w:pPr>
                    <w:spacing w:after="60"/>
                    <w:rPr>
                      <w:rFonts w:eastAsia="SimSun"/>
                      <w:iCs/>
                      <w:sz w:val="20"/>
                    </w:rPr>
                  </w:pPr>
                  <w:r w:rsidRPr="00D65BD4">
                    <w:rPr>
                      <w:rFonts w:eastAsia="SimSun"/>
                      <w:iCs/>
                      <w:sz w:val="20"/>
                    </w:rPr>
                    <w:t>Telemetered High limit of the FRC for the Resource</w:t>
                  </w:r>
                </w:p>
              </w:tc>
            </w:tr>
            <w:tr w:rsidR="00D65BD4" w:rsidRPr="00D65BD4" w14:paraId="4D0E75CF" w14:textId="77777777" w:rsidTr="0003786F">
              <w:tc>
                <w:tcPr>
                  <w:tcW w:w="2050" w:type="dxa"/>
                </w:tcPr>
                <w:p w14:paraId="0297AF6D" w14:textId="77777777" w:rsidR="00D65BD4" w:rsidRPr="00D65BD4" w:rsidDel="001616A9" w:rsidRDefault="00D65BD4" w:rsidP="00D65BD4">
                  <w:pPr>
                    <w:spacing w:after="60"/>
                    <w:rPr>
                      <w:rFonts w:eastAsia="SimSun"/>
                      <w:iCs/>
                      <w:sz w:val="20"/>
                    </w:rPr>
                  </w:pPr>
                  <w:r w:rsidRPr="00D65BD4">
                    <w:rPr>
                      <w:rFonts w:eastAsia="SimSun"/>
                      <w:iCs/>
                      <w:sz w:val="20"/>
                    </w:rPr>
                    <w:t>FRCO</w:t>
                  </w:r>
                </w:p>
              </w:tc>
              <w:tc>
                <w:tcPr>
                  <w:tcW w:w="1151" w:type="dxa"/>
                </w:tcPr>
                <w:p w14:paraId="103197F5" w14:textId="77777777" w:rsidR="00D65BD4" w:rsidRPr="00D65BD4" w:rsidRDefault="00D65BD4" w:rsidP="00D65BD4">
                  <w:pPr>
                    <w:spacing w:after="60"/>
                    <w:rPr>
                      <w:rFonts w:eastAsia="SimSun"/>
                      <w:iCs/>
                      <w:sz w:val="20"/>
                    </w:rPr>
                  </w:pPr>
                  <w:r w:rsidRPr="00D65BD4">
                    <w:rPr>
                      <w:rFonts w:eastAsia="SimSun"/>
                      <w:iCs/>
                      <w:sz w:val="20"/>
                    </w:rPr>
                    <w:t>MW</w:t>
                  </w:r>
                </w:p>
              </w:tc>
              <w:tc>
                <w:tcPr>
                  <w:tcW w:w="6004" w:type="dxa"/>
                </w:tcPr>
                <w:p w14:paraId="599F3DB0" w14:textId="77777777" w:rsidR="00D65BD4" w:rsidRPr="00D65BD4" w:rsidRDefault="00D65BD4" w:rsidP="00D65BD4">
                  <w:pPr>
                    <w:spacing w:after="60"/>
                    <w:rPr>
                      <w:rFonts w:eastAsia="SimSun"/>
                      <w:iCs/>
                      <w:sz w:val="20"/>
                    </w:rPr>
                  </w:pPr>
                  <w:r w:rsidRPr="00D65BD4">
                    <w:rPr>
                      <w:rFonts w:eastAsia="SimSun"/>
                      <w:iCs/>
                      <w:sz w:val="20"/>
                    </w:rPr>
                    <w:t>Telemetered output of FRC portion of the Resource</w:t>
                  </w:r>
                </w:p>
              </w:tc>
            </w:tr>
          </w:tbl>
          <w:p w14:paraId="3ECA5D1E" w14:textId="77777777" w:rsidR="00D65BD4" w:rsidRPr="00D65BD4" w:rsidRDefault="00D65BD4" w:rsidP="00D65BD4">
            <w:pPr>
              <w:spacing w:before="240" w:after="240"/>
              <w:ind w:left="720" w:hanging="720"/>
              <w:rPr>
                <w:rFonts w:eastAsia="SimSun"/>
              </w:rPr>
            </w:pPr>
            <w:r w:rsidRPr="00D65BD4">
              <w:rPr>
                <w:rFonts w:eastAsia="SimSun"/>
              </w:rPr>
              <w:t>(2)</w:t>
            </w:r>
            <w:r w:rsidRPr="00D65BD4">
              <w:rPr>
                <w:rFonts w:eastAsia="SimSun"/>
              </w:rPr>
              <w:tab/>
              <w:t>The Load Resource</w:t>
            </w:r>
            <w:r w:rsidRPr="00D65BD4">
              <w:rPr>
                <w:rFonts w:ascii="Times New Roman Bold" w:eastAsia="SimSun" w:hAnsi="Times New Roman Bold"/>
              </w:rPr>
              <w:t xml:space="preserve"> </w:t>
            </w:r>
            <w:r w:rsidRPr="00D65BD4">
              <w:rPr>
                <w:rFonts w:eastAsia="SimSun"/>
              </w:rPr>
              <w:t>Reserve Discount Factors (RDFs) for Controllable Load Resources (LRDF_1 and LRDF_2) shall be subject to review and approval by TAC.</w:t>
            </w:r>
          </w:p>
          <w:p w14:paraId="74631658" w14:textId="77777777" w:rsidR="00D65BD4" w:rsidRPr="00D65BD4" w:rsidRDefault="00D65BD4" w:rsidP="00D65BD4">
            <w:pPr>
              <w:ind w:left="720" w:hanging="720"/>
              <w:rPr>
                <w:rFonts w:eastAsia="SimSun"/>
              </w:rPr>
            </w:pPr>
            <w:r w:rsidRPr="00D65BD4">
              <w:rPr>
                <w:rFonts w:eastAsia="SimSun"/>
              </w:rPr>
              <w:t xml:space="preserve">(3) </w:t>
            </w:r>
            <w:r w:rsidRPr="00D65BD4">
              <w:rPr>
                <w:rFonts w:eastAsia="SimSun"/>
              </w:rPr>
              <w:tab/>
              <w:t>The RDFs used in the PRC calculation shall be posted to the ERCOT website no later than three Business Days after approval.</w:t>
            </w:r>
          </w:p>
          <w:p w14:paraId="185D34FE" w14:textId="77777777" w:rsidR="00D65BD4" w:rsidRPr="00D65BD4" w:rsidRDefault="00D65BD4" w:rsidP="00D65BD4">
            <w:pPr>
              <w:ind w:left="720" w:hanging="720"/>
              <w:rPr>
                <w:rFonts w:eastAsia="SimSun"/>
              </w:rPr>
            </w:pPr>
          </w:p>
          <w:p w14:paraId="4AC6B409" w14:textId="77777777" w:rsidR="00D65BD4" w:rsidRPr="00D65BD4" w:rsidRDefault="00D65BD4" w:rsidP="00D65BD4">
            <w:pPr>
              <w:spacing w:after="240"/>
              <w:ind w:left="720" w:hanging="720"/>
              <w:rPr>
                <w:rFonts w:eastAsia="SimSun"/>
              </w:rPr>
            </w:pPr>
            <w:r w:rsidRPr="00D65BD4">
              <w:rPr>
                <w:rFonts w:eastAsia="SimSun"/>
              </w:rPr>
              <w:t>(4)</w:t>
            </w:r>
            <w:r w:rsidRPr="00D65BD4">
              <w:rPr>
                <w:rFonts w:eastAsia="SimSun"/>
              </w:rPr>
              <w:tab/>
              <w:t>ERCOT shall display on the ERCOT website and update every ten seconds a rolling view of the ERCOT-wide PRC, as defined in paragraph (1)(p) above, for the current Operating Day.</w:t>
            </w:r>
          </w:p>
        </w:tc>
      </w:tr>
    </w:tbl>
    <w:p w14:paraId="4302D8B1" w14:textId="77777777" w:rsidR="00D65BD4" w:rsidRPr="00D65BD4" w:rsidRDefault="00D65BD4" w:rsidP="00D65BD4">
      <w:pPr>
        <w:keepNext/>
        <w:tabs>
          <w:tab w:val="left" w:pos="1800"/>
        </w:tabs>
        <w:spacing w:before="480" w:after="240"/>
        <w:ind w:left="1800" w:hanging="1800"/>
        <w:outlineLvl w:val="5"/>
        <w:rPr>
          <w:ins w:id="1813" w:author="ERCOT" w:date="2024-01-10T14:50:00Z"/>
          <w:rFonts w:eastAsia="SimSun"/>
          <w:b/>
          <w:bCs/>
        </w:rPr>
      </w:pPr>
      <w:ins w:id="1814" w:author="ERCOT" w:date="2024-01-10T14:49:00Z">
        <w:r w:rsidRPr="00D65BD4">
          <w:rPr>
            <w:rFonts w:eastAsia="SimSun"/>
            <w:b/>
            <w:bCs/>
          </w:rPr>
          <w:lastRenderedPageBreak/>
          <w:t>6.5.7.6.2.</w:t>
        </w:r>
      </w:ins>
      <w:ins w:id="1815" w:author="ERCOT" w:date="2024-01-10T14:50:00Z">
        <w:r w:rsidRPr="00D65BD4">
          <w:rPr>
            <w:rFonts w:eastAsia="SimSun"/>
            <w:b/>
            <w:bCs/>
          </w:rPr>
          <w:t>5</w:t>
        </w:r>
      </w:ins>
      <w:ins w:id="1816" w:author="ERCOT" w:date="2024-01-10T14:49:00Z">
        <w:r w:rsidRPr="00D65BD4">
          <w:rPr>
            <w:rFonts w:eastAsia="SimSun"/>
          </w:rPr>
          <w:tab/>
        </w:r>
        <w:r w:rsidRPr="00D65BD4">
          <w:rPr>
            <w:rFonts w:eastAsia="SimSun"/>
            <w:b/>
            <w:bCs/>
          </w:rPr>
          <w:t xml:space="preserve">Deployment of </w:t>
        </w:r>
      </w:ins>
      <w:ins w:id="1817" w:author="ERCOT" w:date="2024-01-10T14:50:00Z">
        <w:r w:rsidRPr="00D65BD4">
          <w:rPr>
            <w:rFonts w:eastAsia="SimSun"/>
            <w:b/>
            <w:bCs/>
          </w:rPr>
          <w:t>Dispatchable Reliability</w:t>
        </w:r>
      </w:ins>
      <w:ins w:id="1818" w:author="ERCOT" w:date="2024-01-10T14:49:00Z">
        <w:r w:rsidRPr="00D65BD4">
          <w:rPr>
            <w:rFonts w:eastAsia="SimSun"/>
            <w:b/>
            <w:bCs/>
          </w:rPr>
          <w:t xml:space="preserve"> Reserve Service</w:t>
        </w:r>
      </w:ins>
      <w:ins w:id="1819" w:author="ERCOT" w:date="2024-01-10T14:50:00Z">
        <w:r w:rsidRPr="00D65BD4">
          <w:rPr>
            <w:rFonts w:eastAsia="SimSun"/>
            <w:b/>
            <w:bCs/>
          </w:rPr>
          <w:t xml:space="preserve"> (DRRS)</w:t>
        </w:r>
      </w:ins>
    </w:p>
    <w:p w14:paraId="5F3FE39A" w14:textId="77777777" w:rsidR="00D65BD4" w:rsidRPr="00D65BD4" w:rsidRDefault="00D65BD4" w:rsidP="00D65BD4">
      <w:pPr>
        <w:spacing w:before="240" w:after="240"/>
        <w:ind w:left="720" w:hanging="720"/>
        <w:rPr>
          <w:ins w:id="1820" w:author="ERCOT" w:date="2024-05-11T20:45:00Z"/>
          <w:rFonts w:eastAsia="SimSun"/>
          <w:szCs w:val="22"/>
        </w:rPr>
      </w:pPr>
      <w:bookmarkStart w:id="1821" w:name="_Toc135992416"/>
      <w:ins w:id="1822" w:author="ERCOT" w:date="2024-05-11T20:45:00Z">
        <w:r w:rsidRPr="00D65BD4">
          <w:rPr>
            <w:rFonts w:eastAsia="SimSun"/>
            <w:szCs w:val="22"/>
          </w:rPr>
          <w:t>(1)</w:t>
        </w:r>
        <w:r w:rsidRPr="00D65BD4">
          <w:rPr>
            <w:rFonts w:eastAsia="SimSun"/>
            <w:szCs w:val="22"/>
          </w:rPr>
          <w:tab/>
          <w:t>DRRS is intended to r</w:t>
        </w:r>
        <w:r w:rsidRPr="00D65BD4">
          <w:rPr>
            <w:rFonts w:eastAsia="SimSun"/>
          </w:rPr>
          <w:t>educe RUC Commitments and use market mechanism to manage grid uncertainty</w:t>
        </w:r>
        <w:r w:rsidRPr="00D65BD4">
          <w:rPr>
            <w:rFonts w:eastAsia="SimSun"/>
            <w:szCs w:val="22"/>
          </w:rPr>
          <w:t>.  As outlined in paragraph (17) of Section 5.5.2, Reliability Unit Commitment (RUC) Process, the RUC process will be relied upon to identify the need for deploying Off-Line DRRS.</w:t>
        </w:r>
        <w:del w:id="1823" w:author="ERCOT" w:date="2024-03-18T12:07:00Z">
          <w:r w:rsidRPr="00D65BD4">
            <w:rPr>
              <w:rFonts w:eastAsia="SimSun"/>
              <w:szCs w:val="22"/>
            </w:rPr>
            <w:delText xml:space="preserve"> </w:delText>
          </w:r>
        </w:del>
      </w:ins>
    </w:p>
    <w:p w14:paraId="310B7AF7" w14:textId="77777777" w:rsidR="00D65BD4" w:rsidRPr="00D65BD4" w:rsidRDefault="00D65BD4" w:rsidP="00D65BD4">
      <w:pPr>
        <w:spacing w:after="240"/>
        <w:ind w:left="720" w:hanging="720"/>
        <w:rPr>
          <w:ins w:id="1824" w:author="ERCOT" w:date="2024-05-11T20:45:00Z"/>
          <w:rFonts w:eastAsia="SimSun"/>
        </w:rPr>
      </w:pPr>
      <w:ins w:id="1825" w:author="ERCOT" w:date="2024-05-11T20:45:00Z">
        <w:r w:rsidRPr="00D65BD4">
          <w:rPr>
            <w:rFonts w:eastAsia="SimSun"/>
            <w:szCs w:val="22"/>
          </w:rPr>
          <w:t>(2)</w:t>
        </w:r>
        <w:r w:rsidRPr="00D65BD4">
          <w:rPr>
            <w:rFonts w:eastAsia="SimSun"/>
            <w:szCs w:val="22"/>
          </w:rPr>
          <w:tab/>
          <w:t>ERCOT shall deploy DRRS</w:t>
        </w:r>
        <w:r w:rsidRPr="00D65BD4">
          <w:rPr>
            <w:rFonts w:eastAsia="SimSun"/>
          </w:rPr>
          <w:t xml:space="preserve"> by operator Dispatch Instruction.  The deployment of DRRS must always be 100% of the Ancillary Service Resource Responsibility for DRRS on an individual Resource.</w:t>
        </w:r>
      </w:ins>
    </w:p>
    <w:p w14:paraId="20791E6A" w14:textId="77777777" w:rsidR="00D65BD4" w:rsidRPr="00D65BD4" w:rsidRDefault="00D65BD4" w:rsidP="00D65BD4">
      <w:pPr>
        <w:spacing w:after="240"/>
        <w:ind w:left="720" w:hanging="720"/>
        <w:rPr>
          <w:ins w:id="1826" w:author="ERCOT" w:date="2024-05-11T20:45:00Z"/>
          <w:rFonts w:eastAsia="SimSun"/>
        </w:rPr>
      </w:pPr>
      <w:ins w:id="1827" w:author="ERCOT" w:date="2024-05-11T20:45:00Z">
        <w:r w:rsidRPr="00D65BD4">
          <w:rPr>
            <w:rFonts w:eastAsia="SimSun"/>
          </w:rPr>
          <w:lastRenderedPageBreak/>
          <w:t>(3)</w:t>
        </w:r>
        <w:r w:rsidRPr="00D65BD4">
          <w:rPr>
            <w:rFonts w:eastAsia="SimSun"/>
          </w:rPr>
          <w:tab/>
        </w:r>
      </w:ins>
      <w:ins w:id="1828" w:author="ERCOT" w:date="2024-05-16T11:27:00Z">
        <w:r w:rsidRPr="00D65BD4">
          <w:rPr>
            <w:rFonts w:eastAsia="SimSun"/>
          </w:rPr>
          <w:t>Resource providing DRRS must be Off-</w:t>
        </w:r>
      </w:ins>
      <w:ins w:id="1829" w:author="ERCOT" w:date="2024-05-16T11:28:00Z">
        <w:r w:rsidRPr="00D65BD4">
          <w:rPr>
            <w:rFonts w:eastAsia="SimSun"/>
          </w:rPr>
          <w:t>L</w:t>
        </w:r>
      </w:ins>
      <w:ins w:id="1830" w:author="ERCOT" w:date="2024-05-16T11:27:00Z">
        <w:r w:rsidRPr="00D65BD4">
          <w:rPr>
            <w:rFonts w:eastAsia="SimSun"/>
          </w:rPr>
          <w:t xml:space="preserve">ine till deployed by ERCOT. </w:t>
        </w:r>
      </w:ins>
      <w:ins w:id="1831" w:author="ERCOT" w:date="2024-05-11T20:45:00Z">
        <w:r w:rsidRPr="00D65BD4">
          <w:rPr>
            <w:rFonts w:eastAsia="SimSun"/>
          </w:rPr>
          <w:t>Once a Resource is deployed for DRRS and that Resource is available for dispatch through Security-Constrained Economic Dispatch (SCED) with a Resource Status of ON, ERCOT shall use SCED to determine the amount of energy to be dispatched from those Resources.</w:t>
        </w:r>
      </w:ins>
    </w:p>
    <w:p w14:paraId="61908353" w14:textId="77777777" w:rsidR="00D65BD4" w:rsidRPr="00D65BD4" w:rsidRDefault="00D65BD4" w:rsidP="00D65BD4">
      <w:pPr>
        <w:spacing w:after="240"/>
        <w:ind w:left="720" w:hanging="720"/>
        <w:rPr>
          <w:ins w:id="1832" w:author="ERCOT" w:date="2024-05-11T20:45:00Z"/>
          <w:rFonts w:eastAsia="SimSun"/>
        </w:rPr>
      </w:pPr>
      <w:ins w:id="1833" w:author="ERCOT" w:date="2024-05-11T20:45:00Z">
        <w:r w:rsidRPr="00D65BD4">
          <w:rPr>
            <w:rFonts w:eastAsia="SimSun"/>
          </w:rPr>
          <w:t>(4)</w:t>
        </w:r>
        <w:r w:rsidRPr="00D65BD4">
          <w:rPr>
            <w:rFonts w:eastAsia="SimSun"/>
          </w:rPr>
          <w:tab/>
          <w:t xml:space="preserve">Resources providing DRRS must provide an Energy Offer Curve for use by SCED. </w:t>
        </w:r>
      </w:ins>
    </w:p>
    <w:p w14:paraId="000AF78D" w14:textId="77777777" w:rsidR="00D65BD4" w:rsidRPr="00D65BD4" w:rsidRDefault="00D65BD4" w:rsidP="00D65BD4">
      <w:pPr>
        <w:spacing w:after="240"/>
        <w:ind w:left="720" w:hanging="720"/>
        <w:rPr>
          <w:ins w:id="1834" w:author="ERCOT" w:date="2024-05-11T20:45:00Z"/>
          <w:rFonts w:eastAsia="SimSun"/>
        </w:rPr>
      </w:pPr>
      <w:ins w:id="1835" w:author="ERCOT" w:date="2024-05-11T20:45:00Z">
        <w:r w:rsidRPr="00D65BD4">
          <w:rPr>
            <w:rFonts w:eastAsia="SimSun"/>
            <w:iCs/>
          </w:rPr>
          <w:t>(5)</w:t>
        </w:r>
        <w:r w:rsidRPr="00D65BD4">
          <w:rPr>
            <w:rFonts w:eastAsia="SimSun"/>
            <w:iCs/>
          </w:rPr>
          <w:tab/>
          <w:t>Resources providing DRRS must be capable of being dispatched to their DRRS award within two hours of receiving a Dispatch Instruction from ERCOT.</w:t>
        </w:r>
      </w:ins>
    </w:p>
    <w:bookmarkEnd w:id="1821"/>
    <w:p w14:paraId="3FC77B05" w14:textId="77777777" w:rsidR="00D65BD4" w:rsidRPr="00D65BD4" w:rsidRDefault="00D65BD4" w:rsidP="00D65BD4">
      <w:pPr>
        <w:keepNext/>
        <w:tabs>
          <w:tab w:val="left" w:pos="1080"/>
        </w:tabs>
        <w:spacing w:before="480" w:after="240"/>
        <w:ind w:left="1080" w:hanging="1080"/>
        <w:outlineLvl w:val="2"/>
        <w:rPr>
          <w:ins w:id="1836" w:author="ERCOT" w:date="2024-03-19T12:50:00Z"/>
          <w:rFonts w:eastAsia="SimSun"/>
          <w:b/>
          <w:bCs/>
          <w:i/>
        </w:rPr>
      </w:pPr>
      <w:ins w:id="1837" w:author="ERCOT" w:date="2024-03-19T12:50:00Z">
        <w:r w:rsidRPr="00D65BD4">
          <w:rPr>
            <w:rFonts w:eastAsia="SimSun"/>
            <w:b/>
            <w:bCs/>
            <w:i/>
          </w:rPr>
          <w:t>6.7.</w:t>
        </w:r>
      </w:ins>
      <w:ins w:id="1838" w:author="ERCOT" w:date="2024-05-11T21:03:00Z">
        <w:r w:rsidRPr="00D65BD4">
          <w:rPr>
            <w:rFonts w:eastAsia="SimSun"/>
            <w:b/>
            <w:bCs/>
            <w:i/>
          </w:rPr>
          <w:t>4</w:t>
        </w:r>
      </w:ins>
      <w:ins w:id="1839" w:author="ERCOT" w:date="2024-03-19T12:50:00Z">
        <w:r w:rsidRPr="00D65BD4">
          <w:rPr>
            <w:rFonts w:eastAsia="SimSun"/>
            <w:b/>
            <w:bCs/>
            <w:i/>
          </w:rPr>
          <w:tab/>
          <w:t>Failure to Provide Dispatchable Reliability Reserve (DRRS) Ancillary Service</w:t>
        </w:r>
      </w:ins>
    </w:p>
    <w:p w14:paraId="62C73B65" w14:textId="77777777" w:rsidR="00D65BD4" w:rsidRPr="00D65BD4" w:rsidRDefault="00D65BD4" w:rsidP="00D65BD4">
      <w:pPr>
        <w:keepNext/>
        <w:tabs>
          <w:tab w:val="left" w:pos="1080"/>
        </w:tabs>
        <w:spacing w:before="480" w:after="240"/>
        <w:ind w:left="1080" w:hanging="1080"/>
        <w:outlineLvl w:val="2"/>
        <w:rPr>
          <w:ins w:id="1840" w:author="ERCOT" w:date="2024-03-19T12:50:00Z"/>
          <w:rFonts w:eastAsia="SimSun"/>
          <w:b/>
          <w:bCs/>
          <w:iCs/>
        </w:rPr>
      </w:pPr>
      <w:ins w:id="1841" w:author="ERCOT" w:date="2024-03-19T12:50:00Z">
        <w:r w:rsidRPr="00D65BD4">
          <w:rPr>
            <w:rFonts w:eastAsia="SimSun"/>
            <w:b/>
            <w:bCs/>
            <w:iCs/>
          </w:rPr>
          <w:t>6.7.</w:t>
        </w:r>
      </w:ins>
      <w:ins w:id="1842" w:author="ERCOT" w:date="2024-05-11T21:03:00Z">
        <w:r w:rsidRPr="00D65BD4">
          <w:rPr>
            <w:rFonts w:eastAsia="SimSun"/>
            <w:b/>
            <w:bCs/>
            <w:iCs/>
          </w:rPr>
          <w:t>4</w:t>
        </w:r>
      </w:ins>
      <w:ins w:id="1843" w:author="ERCOT" w:date="2024-03-19T12:50:00Z">
        <w:r w:rsidRPr="00D65BD4">
          <w:rPr>
            <w:rFonts w:eastAsia="SimSun"/>
            <w:b/>
            <w:bCs/>
            <w:iCs/>
          </w:rPr>
          <w:t>.1</w:t>
        </w:r>
      </w:ins>
      <w:ins w:id="1844" w:author="ERCOT" w:date="2024-03-19T12:52:00Z">
        <w:r w:rsidRPr="00D65BD4">
          <w:rPr>
            <w:rFonts w:eastAsia="SimSun"/>
            <w:b/>
            <w:bCs/>
            <w:iCs/>
          </w:rPr>
          <w:tab/>
        </w:r>
      </w:ins>
      <w:ins w:id="1845" w:author="ERCOT" w:date="2024-03-19T12:50:00Z">
        <w:r w:rsidRPr="00D65BD4">
          <w:rPr>
            <w:rFonts w:eastAsia="SimSun"/>
            <w:b/>
            <w:bCs/>
            <w:iCs/>
          </w:rPr>
          <w:t>Charges for a Failure to Provide Dispatchable Reliability Reserve (DRRS) Ancillary Service</w:t>
        </w:r>
      </w:ins>
    </w:p>
    <w:p w14:paraId="103E6B3C" w14:textId="77777777" w:rsidR="00D65BD4" w:rsidRPr="00D65BD4" w:rsidRDefault="00D65BD4" w:rsidP="00D65BD4">
      <w:pPr>
        <w:spacing w:after="240"/>
        <w:ind w:left="720" w:hanging="720"/>
        <w:rPr>
          <w:ins w:id="1846" w:author="ERCOT" w:date="2024-03-19T12:50:00Z"/>
          <w:rFonts w:eastAsia="SimSun"/>
        </w:rPr>
      </w:pPr>
      <w:ins w:id="1847" w:author="ERCOT" w:date="2024-03-19T12:50:00Z">
        <w:r w:rsidRPr="00D65BD4">
          <w:rPr>
            <w:rFonts w:eastAsia="SimSun"/>
          </w:rPr>
          <w:t>(1)</w:t>
        </w:r>
        <w:r w:rsidRPr="00D65BD4">
          <w:rPr>
            <w:rFonts w:eastAsia="SimSun"/>
          </w:rPr>
          <w:tab/>
          <w:t xml:space="preserve">A charge to each QSE that fails to provide its Dispatchable Reliability Reserve (DRRS) Ancillary Service Supply Responsibility, due to its failure to provide, is calculated for a given Operating Hour as follows: </w:t>
        </w:r>
      </w:ins>
    </w:p>
    <w:p w14:paraId="45A49298" w14:textId="77777777" w:rsidR="00D65BD4" w:rsidRPr="00D65BD4" w:rsidRDefault="00D65BD4" w:rsidP="00D65BD4">
      <w:pPr>
        <w:spacing w:after="240"/>
        <w:ind w:left="1440" w:hanging="720"/>
        <w:rPr>
          <w:ins w:id="1848" w:author="ERCOT" w:date="2024-03-19T12:50:00Z"/>
          <w:rFonts w:eastAsia="SimSun"/>
          <w:iCs/>
        </w:rPr>
      </w:pPr>
      <w:ins w:id="1849" w:author="ERCOT" w:date="2024-03-19T12:50:00Z">
        <w:r w:rsidRPr="00D65BD4">
          <w:rPr>
            <w:rFonts w:eastAsia="SimSun"/>
            <w:iCs/>
          </w:rPr>
          <w:t>(a)</w:t>
        </w:r>
        <w:r w:rsidRPr="00D65BD4">
          <w:rPr>
            <w:rFonts w:eastAsia="SimSun"/>
            <w:iCs/>
          </w:rPr>
          <w:tab/>
          <w:t>The t</w:t>
        </w:r>
        <w:r w:rsidRPr="00D65BD4">
          <w:rPr>
            <w:rFonts w:eastAsia="SimSun"/>
          </w:rPr>
          <w:t>otal charge of failure on Ancillary Service Supply Responsibility for</w:t>
        </w:r>
        <w:r w:rsidRPr="00D65BD4">
          <w:rPr>
            <w:rFonts w:eastAsia="SimSun"/>
            <w:iCs/>
          </w:rPr>
          <w:t xml:space="preserve"> DRRS by QSE, if applicable:</w:t>
        </w:r>
      </w:ins>
    </w:p>
    <w:p w14:paraId="5598BB17" w14:textId="77777777" w:rsidR="00D65BD4" w:rsidRPr="00D65BD4" w:rsidRDefault="00D65BD4" w:rsidP="00D65BD4">
      <w:pPr>
        <w:tabs>
          <w:tab w:val="left" w:pos="2340"/>
          <w:tab w:val="left" w:pos="3420"/>
        </w:tabs>
        <w:spacing w:after="240"/>
        <w:ind w:left="3420" w:hanging="2700"/>
        <w:rPr>
          <w:ins w:id="1850" w:author="ERCOT" w:date="2024-03-19T12:51:00Z"/>
          <w:rFonts w:eastAsia="SimSun"/>
          <w:b/>
        </w:rPr>
      </w:pPr>
      <w:ins w:id="1851" w:author="ERCOT" w:date="2024-03-19T12:51:00Z">
        <w:r w:rsidRPr="00D65BD4">
          <w:rPr>
            <w:rFonts w:eastAsia="SimSun"/>
            <w:b/>
          </w:rPr>
          <w:t xml:space="preserve">DRRFQAMT </w:t>
        </w:r>
        <w:r w:rsidRPr="00D65BD4">
          <w:rPr>
            <w:rFonts w:eastAsia="SimSun"/>
            <w:b/>
            <w:i/>
            <w:vertAlign w:val="subscript"/>
          </w:rPr>
          <w:t>q</w:t>
        </w:r>
        <w:r w:rsidRPr="00D65BD4">
          <w:rPr>
            <w:rFonts w:eastAsia="SimSun"/>
            <w:b/>
          </w:rPr>
          <w:tab/>
          <w:t xml:space="preserve">=    MCPCDRR </w:t>
        </w:r>
        <w:r w:rsidRPr="00D65BD4">
          <w:rPr>
            <w:rFonts w:eastAsia="SimSun"/>
            <w:b/>
            <w:i/>
            <w:vertAlign w:val="subscript"/>
          </w:rPr>
          <w:t xml:space="preserve">DAM </w:t>
        </w:r>
        <w:r w:rsidRPr="00D65BD4">
          <w:rPr>
            <w:rFonts w:eastAsia="SimSun"/>
            <w:b/>
          </w:rPr>
          <w:t xml:space="preserve">* TDRRFQ </w:t>
        </w:r>
        <w:r w:rsidRPr="00D65BD4">
          <w:rPr>
            <w:rFonts w:eastAsia="SimSun"/>
            <w:b/>
            <w:i/>
            <w:vertAlign w:val="subscript"/>
          </w:rPr>
          <w:t>q</w:t>
        </w:r>
        <w:r w:rsidRPr="00D65BD4">
          <w:rPr>
            <w:rFonts w:eastAsia="SimSun"/>
            <w:b/>
            <w:vertAlign w:val="subscript"/>
          </w:rPr>
          <w:t xml:space="preserve"> </w:t>
        </w:r>
      </w:ins>
    </w:p>
    <w:p w14:paraId="5F4E5472" w14:textId="77777777" w:rsidR="00D65BD4" w:rsidRPr="00D65BD4" w:rsidRDefault="00D65BD4" w:rsidP="00D65BD4">
      <w:pPr>
        <w:spacing w:after="240"/>
        <w:ind w:left="1440" w:hanging="720"/>
        <w:rPr>
          <w:ins w:id="1852" w:author="ERCOT" w:date="2024-03-19T12:51:00Z"/>
          <w:rFonts w:eastAsia="SimSun"/>
          <w:iCs/>
        </w:rPr>
      </w:pPr>
      <w:ins w:id="1853" w:author="ERCOT" w:date="2024-03-19T12:51:00Z">
        <w:r w:rsidRPr="00D65BD4">
          <w:rPr>
            <w:rFonts w:eastAsia="SimSun"/>
          </w:rPr>
          <w:t>Where:</w:t>
        </w:r>
      </w:ins>
    </w:p>
    <w:p w14:paraId="5B0A7340" w14:textId="77777777" w:rsidR="00D65BD4" w:rsidRPr="00D65BD4" w:rsidRDefault="00D65BD4" w:rsidP="00D65BD4">
      <w:pPr>
        <w:spacing w:after="240"/>
        <w:ind w:leftChars="300" w:left="2880" w:hangingChars="900" w:hanging="2160"/>
        <w:rPr>
          <w:ins w:id="1854" w:author="ERCOT" w:date="2024-03-19T12:51:00Z"/>
          <w:rFonts w:eastAsia="SimSun"/>
          <w:bCs/>
          <w:iCs/>
        </w:rPr>
      </w:pPr>
      <w:ins w:id="1855" w:author="ERCOT" w:date="2024-03-19T12:51:00Z">
        <w:r w:rsidRPr="00D65BD4">
          <w:rPr>
            <w:rFonts w:eastAsia="SimSun"/>
          </w:rPr>
          <w:t xml:space="preserve">TDRRFQ </w:t>
        </w:r>
        <w:r w:rsidRPr="00D65BD4">
          <w:rPr>
            <w:rFonts w:eastAsia="SimSun"/>
            <w:i/>
            <w:vertAlign w:val="subscript"/>
          </w:rPr>
          <w:t xml:space="preserve">q </w:t>
        </w:r>
        <w:r w:rsidRPr="00D65BD4">
          <w:rPr>
            <w:rFonts w:eastAsia="SimSun"/>
            <w:bCs/>
            <w:lang w:val="fr-FR"/>
          </w:rPr>
          <w:t>=</w:t>
        </w:r>
        <w:r w:rsidRPr="00D65BD4">
          <w:rPr>
            <w:rFonts w:eastAsia="SimSun"/>
            <w:i/>
            <w:vertAlign w:val="subscript"/>
          </w:rPr>
          <w:t xml:space="preserve"> </w:t>
        </w:r>
        <w:r w:rsidRPr="00D65BD4">
          <w:rPr>
            <w:rFonts w:eastAsia="SimSun"/>
            <w:iCs/>
          </w:rPr>
          <w:t>Max ((DA</w:t>
        </w:r>
        <w:r w:rsidRPr="00D65BD4">
          <w:rPr>
            <w:rFonts w:eastAsia="SimSun"/>
            <w:bCs/>
            <w:lang w:val="fr-FR"/>
          </w:rPr>
          <w:t xml:space="preserve">SADRRQ </w:t>
        </w:r>
        <w:r w:rsidRPr="00D65BD4">
          <w:rPr>
            <w:rFonts w:eastAsia="SimSun"/>
            <w:bCs/>
            <w:i/>
            <w:vertAlign w:val="subscript"/>
            <w:lang w:val="fr-FR"/>
          </w:rPr>
          <w:t xml:space="preserve">q </w:t>
        </w:r>
        <w:r w:rsidRPr="00D65BD4">
          <w:rPr>
            <w:rFonts w:eastAsia="SimSun"/>
            <w:bCs/>
            <w:iCs/>
          </w:rPr>
          <w:t>+ DRRTRSQ</w:t>
        </w:r>
        <w:r w:rsidRPr="00D65BD4">
          <w:rPr>
            <w:rFonts w:eastAsia="SimSun"/>
            <w:bCs/>
            <w:i/>
            <w:vertAlign w:val="subscript"/>
            <w:lang w:val="fr-FR"/>
          </w:rPr>
          <w:t xml:space="preserve"> q</w:t>
        </w:r>
        <w:r w:rsidRPr="00D65BD4">
          <w:rPr>
            <w:rFonts w:eastAsia="SimSun"/>
            <w:bCs/>
            <w:iCs/>
          </w:rPr>
          <w:t xml:space="preserve"> + PCDR</w:t>
        </w:r>
        <w:r w:rsidRPr="00D65BD4">
          <w:rPr>
            <w:rFonts w:eastAsia="SimSun"/>
            <w:bCs/>
            <w:lang w:val="es-ES"/>
          </w:rPr>
          <w:t xml:space="preserve">R </w:t>
        </w:r>
        <w:r w:rsidRPr="00D65BD4">
          <w:rPr>
            <w:rFonts w:eastAsia="SimSun"/>
            <w:bCs/>
            <w:i/>
            <w:vertAlign w:val="subscript"/>
            <w:lang w:val="es-ES"/>
          </w:rPr>
          <w:t>q</w:t>
        </w:r>
        <w:r w:rsidRPr="00D65BD4" w:rsidDel="00217297">
          <w:rPr>
            <w:rFonts w:eastAsia="SimSun"/>
            <w:bCs/>
            <w:lang w:val="es-ES"/>
          </w:rPr>
          <w:t xml:space="preserve"> </w:t>
        </w:r>
        <w:r w:rsidRPr="00D65BD4">
          <w:rPr>
            <w:rFonts w:eastAsia="SimSun"/>
            <w:bCs/>
            <w:lang w:val="es-ES"/>
          </w:rPr>
          <w:t>– DR</w:t>
        </w:r>
        <w:r w:rsidRPr="00D65BD4">
          <w:rPr>
            <w:rFonts w:eastAsia="SimSun"/>
            <w:bCs/>
            <w:iCs/>
          </w:rPr>
          <w:t>RTRPQ</w:t>
        </w:r>
        <w:r w:rsidRPr="00D65BD4">
          <w:rPr>
            <w:rFonts w:eastAsia="SimSun"/>
            <w:bCs/>
            <w:i/>
            <w:vertAlign w:val="subscript"/>
            <w:lang w:val="es-ES"/>
          </w:rPr>
          <w:t xml:space="preserve"> q</w:t>
        </w:r>
        <w:r w:rsidRPr="00D65BD4">
          <w:rPr>
            <w:rFonts w:eastAsia="SimSun"/>
            <w:bCs/>
            <w:lang w:val="es-ES"/>
          </w:rPr>
          <w:t xml:space="preserve"> </w:t>
        </w:r>
        <w:r w:rsidRPr="00D65BD4" w:rsidDel="00CE0F69">
          <w:rPr>
            <w:rFonts w:eastAsia="SimSun"/>
            <w:bCs/>
            <w:iCs/>
          </w:rPr>
          <w:t>)</w:t>
        </w:r>
        <w:r w:rsidRPr="00D65BD4">
          <w:rPr>
            <w:rFonts w:eastAsia="SimSun"/>
            <w:bCs/>
            <w:iCs/>
          </w:rPr>
          <w:t xml:space="preserve"> </w:t>
        </w:r>
        <w:r w:rsidRPr="00D65BD4">
          <w:rPr>
            <w:rFonts w:eastAsia="SimSun"/>
            <w:bCs/>
            <w:lang w:val="es-ES"/>
          </w:rPr>
          <w:t>–</w:t>
        </w:r>
        <w:r w:rsidRPr="00D65BD4">
          <w:rPr>
            <w:rFonts w:eastAsia="SimSun"/>
            <w:noProof/>
            <w:position w:val="-22"/>
          </w:rPr>
          <w:t xml:space="preserve"> </w:t>
        </w:r>
      </w:ins>
      <w:ins w:id="1856" w:author="ERCOT" w:date="2024-03-19T12:51:00Z">
        <w:r w:rsidRPr="00D65BD4">
          <w:rPr>
            <w:rFonts w:eastAsia="SimSun"/>
            <w:position w:val="-18"/>
          </w:rPr>
          <w:object w:dxaOrig="225" w:dyaOrig="420" w14:anchorId="318B8C6F">
            <v:shape id="_x0000_i1051" type="#_x0000_t75" style="width:12pt;height:24pt" o:ole="">
              <v:imagedata r:id="rId57" o:title=""/>
            </v:shape>
            <o:OLEObject Type="Embed" ProgID="Equation.3" ShapeID="_x0000_i1051" DrawAspect="Content" ObjectID="_1786452158" r:id="rId58"/>
          </w:object>
        </w:r>
      </w:ins>
      <w:ins w:id="1857" w:author="ERCOT" w:date="2024-03-19T12:51:00Z">
        <w:r w:rsidRPr="00D65BD4">
          <w:rPr>
            <w:rFonts w:eastAsia="SimSun"/>
            <w:bCs/>
            <w:iCs/>
          </w:rPr>
          <w:t xml:space="preserve">TELDRRR </w:t>
        </w:r>
        <w:r w:rsidRPr="00D65BD4">
          <w:rPr>
            <w:rFonts w:eastAsia="SimSun"/>
            <w:bCs/>
            <w:i/>
            <w:vertAlign w:val="subscript"/>
            <w:lang w:val="es-ES"/>
          </w:rPr>
          <w:t>q, r</w:t>
        </w:r>
        <w:r w:rsidRPr="00D65BD4">
          <w:rPr>
            <w:rFonts w:eastAsia="SimSun"/>
            <w:bCs/>
            <w:iCs/>
            <w:lang w:val="es-ES"/>
          </w:rPr>
          <w:t>, 0)</w:t>
        </w:r>
      </w:ins>
    </w:p>
    <w:p w14:paraId="3AF45649" w14:textId="77777777" w:rsidR="00D65BD4" w:rsidRPr="00D65BD4" w:rsidRDefault="00D65BD4" w:rsidP="00D65BD4">
      <w:pPr>
        <w:rPr>
          <w:ins w:id="1858" w:author="ERCOT" w:date="2024-03-19T12:51:00Z"/>
          <w:rFonts w:eastAsia="SimSun"/>
        </w:rPr>
      </w:pPr>
      <w:ins w:id="1859" w:author="ERCOT" w:date="2024-03-19T12:51:00Z">
        <w:r w:rsidRPr="00D65BD4">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D65BD4" w:rsidRPr="00D65BD4" w14:paraId="29DA642F" w14:textId="77777777" w:rsidTr="0003786F">
        <w:trPr>
          <w:ins w:id="1860" w:author="ERCOT" w:date="2024-03-19T12:51:00Z"/>
        </w:trPr>
        <w:tc>
          <w:tcPr>
            <w:tcW w:w="1149" w:type="pct"/>
          </w:tcPr>
          <w:p w14:paraId="4A9F07E9" w14:textId="77777777" w:rsidR="00D65BD4" w:rsidRPr="00D65BD4" w:rsidRDefault="00D65BD4" w:rsidP="00D65BD4">
            <w:pPr>
              <w:spacing w:after="240"/>
              <w:rPr>
                <w:ins w:id="1861" w:author="ERCOT" w:date="2024-03-19T12:51:00Z"/>
                <w:rFonts w:eastAsia="SimSun"/>
                <w:b/>
                <w:iCs/>
                <w:sz w:val="20"/>
              </w:rPr>
            </w:pPr>
            <w:ins w:id="1862" w:author="ERCOT" w:date="2024-03-19T12:51:00Z">
              <w:r w:rsidRPr="00D65BD4">
                <w:rPr>
                  <w:rFonts w:eastAsia="SimSun"/>
                  <w:b/>
                  <w:iCs/>
                  <w:sz w:val="20"/>
                </w:rPr>
                <w:t>Variable</w:t>
              </w:r>
            </w:ins>
          </w:p>
        </w:tc>
        <w:tc>
          <w:tcPr>
            <w:tcW w:w="460" w:type="pct"/>
          </w:tcPr>
          <w:p w14:paraId="51FF43DE" w14:textId="77777777" w:rsidR="00D65BD4" w:rsidRPr="00D65BD4" w:rsidRDefault="00D65BD4" w:rsidP="00D65BD4">
            <w:pPr>
              <w:spacing w:after="240"/>
              <w:rPr>
                <w:ins w:id="1863" w:author="ERCOT" w:date="2024-03-19T12:51:00Z"/>
                <w:rFonts w:eastAsia="SimSun"/>
                <w:b/>
                <w:iCs/>
                <w:sz w:val="20"/>
              </w:rPr>
            </w:pPr>
            <w:ins w:id="1864" w:author="ERCOT" w:date="2024-03-19T12:51:00Z">
              <w:r w:rsidRPr="00D65BD4">
                <w:rPr>
                  <w:rFonts w:eastAsia="SimSun"/>
                  <w:b/>
                  <w:iCs/>
                  <w:sz w:val="20"/>
                </w:rPr>
                <w:t>Unit</w:t>
              </w:r>
            </w:ins>
          </w:p>
        </w:tc>
        <w:tc>
          <w:tcPr>
            <w:tcW w:w="3390" w:type="pct"/>
          </w:tcPr>
          <w:p w14:paraId="48DB8DC4" w14:textId="77777777" w:rsidR="00D65BD4" w:rsidRPr="00D65BD4" w:rsidRDefault="00D65BD4" w:rsidP="00D65BD4">
            <w:pPr>
              <w:spacing w:after="240"/>
              <w:rPr>
                <w:ins w:id="1865" w:author="ERCOT" w:date="2024-03-19T12:51:00Z"/>
                <w:rFonts w:eastAsia="SimSun"/>
                <w:b/>
                <w:iCs/>
                <w:sz w:val="20"/>
              </w:rPr>
            </w:pPr>
            <w:ins w:id="1866" w:author="ERCOT" w:date="2024-03-19T12:51:00Z">
              <w:r w:rsidRPr="00D65BD4">
                <w:rPr>
                  <w:rFonts w:eastAsia="SimSun"/>
                  <w:b/>
                  <w:iCs/>
                  <w:sz w:val="20"/>
                </w:rPr>
                <w:t>Description</w:t>
              </w:r>
            </w:ins>
          </w:p>
        </w:tc>
      </w:tr>
      <w:tr w:rsidR="00D65BD4" w:rsidRPr="00D65BD4" w14:paraId="3432336A" w14:textId="77777777" w:rsidTr="0003786F">
        <w:trPr>
          <w:ins w:id="1867" w:author="ERCOT" w:date="2024-03-19T12:51:00Z"/>
        </w:trPr>
        <w:tc>
          <w:tcPr>
            <w:tcW w:w="1149" w:type="pct"/>
          </w:tcPr>
          <w:p w14:paraId="3A421998" w14:textId="77777777" w:rsidR="00D65BD4" w:rsidRPr="00D65BD4" w:rsidRDefault="00D65BD4" w:rsidP="00D65BD4">
            <w:pPr>
              <w:spacing w:after="60"/>
              <w:rPr>
                <w:ins w:id="1868" w:author="ERCOT" w:date="2024-03-19T12:51:00Z"/>
                <w:rFonts w:eastAsia="SimSun"/>
                <w:iCs/>
                <w:sz w:val="20"/>
              </w:rPr>
            </w:pPr>
            <w:ins w:id="1869" w:author="ERCOT" w:date="2024-03-19T12:51:00Z">
              <w:r w:rsidRPr="00D65BD4">
                <w:rPr>
                  <w:rFonts w:eastAsia="SimSun"/>
                  <w:iCs/>
                  <w:sz w:val="20"/>
                </w:rPr>
                <w:t xml:space="preserve">DRRFQAMT </w:t>
              </w:r>
              <w:r w:rsidRPr="00D65BD4">
                <w:rPr>
                  <w:rFonts w:eastAsia="SimSun"/>
                  <w:i/>
                  <w:iCs/>
                  <w:sz w:val="20"/>
                  <w:vertAlign w:val="subscript"/>
                </w:rPr>
                <w:t>q</w:t>
              </w:r>
            </w:ins>
          </w:p>
        </w:tc>
        <w:tc>
          <w:tcPr>
            <w:tcW w:w="460" w:type="pct"/>
          </w:tcPr>
          <w:p w14:paraId="14DCB0BE" w14:textId="77777777" w:rsidR="00D65BD4" w:rsidRPr="00D65BD4" w:rsidRDefault="00D65BD4" w:rsidP="00D65BD4">
            <w:pPr>
              <w:spacing w:after="60"/>
              <w:rPr>
                <w:ins w:id="1870" w:author="ERCOT" w:date="2024-03-19T12:51:00Z"/>
                <w:rFonts w:eastAsia="SimSun"/>
                <w:iCs/>
                <w:sz w:val="20"/>
              </w:rPr>
            </w:pPr>
            <w:ins w:id="1871" w:author="ERCOT" w:date="2024-03-19T12:51:00Z">
              <w:r w:rsidRPr="00D65BD4">
                <w:rPr>
                  <w:rFonts w:eastAsia="SimSun"/>
                  <w:iCs/>
                  <w:sz w:val="20"/>
                </w:rPr>
                <w:t>$</w:t>
              </w:r>
            </w:ins>
          </w:p>
        </w:tc>
        <w:tc>
          <w:tcPr>
            <w:tcW w:w="3390" w:type="pct"/>
          </w:tcPr>
          <w:p w14:paraId="7175184D" w14:textId="77777777" w:rsidR="00D65BD4" w:rsidRPr="00D65BD4" w:rsidRDefault="00D65BD4" w:rsidP="00D65BD4">
            <w:pPr>
              <w:spacing w:after="60"/>
              <w:rPr>
                <w:ins w:id="1872" w:author="ERCOT" w:date="2024-03-19T12:51:00Z"/>
                <w:rFonts w:eastAsia="SimSun"/>
                <w:iCs/>
                <w:sz w:val="20"/>
              </w:rPr>
            </w:pPr>
            <w:ins w:id="1873" w:author="ERCOT" w:date="2024-03-19T12:51:00Z">
              <w:r w:rsidRPr="00D65BD4">
                <w:rPr>
                  <w:rFonts w:eastAsia="SimSun"/>
                  <w:i/>
                  <w:iCs/>
                  <w:sz w:val="20"/>
                </w:rPr>
                <w:t>DRRS Failure Quantity Amount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on its Ancillary Service Supply Responsibility for DRRS, for the hour.</w:t>
              </w:r>
            </w:ins>
          </w:p>
        </w:tc>
      </w:tr>
      <w:tr w:rsidR="00D65BD4" w:rsidRPr="00D65BD4" w14:paraId="76EF5525" w14:textId="77777777" w:rsidTr="0003786F">
        <w:trPr>
          <w:ins w:id="1874"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4EB43A7" w14:textId="77777777" w:rsidR="00D65BD4" w:rsidRPr="00D65BD4" w:rsidRDefault="00D65BD4" w:rsidP="00D65BD4">
            <w:pPr>
              <w:spacing w:after="60"/>
              <w:rPr>
                <w:ins w:id="1875" w:author="ERCOT" w:date="2024-03-19T12:51:00Z"/>
                <w:rFonts w:eastAsia="SimSun"/>
                <w:iCs/>
                <w:sz w:val="20"/>
              </w:rPr>
            </w:pPr>
            <w:ins w:id="1876" w:author="ERCOT" w:date="2024-03-19T12:51:00Z">
              <w:r w:rsidRPr="00D65BD4">
                <w:rPr>
                  <w:rFonts w:eastAsia="SimSun"/>
                  <w:iCs/>
                  <w:sz w:val="20"/>
                </w:rPr>
                <w:t>MCPCDRR</w:t>
              </w:r>
              <w:r w:rsidRPr="00D65BD4">
                <w:rPr>
                  <w:rFonts w:eastAsia="SimSun"/>
                  <w:i/>
                  <w:iCs/>
                  <w:sz w:val="20"/>
                </w:rPr>
                <w:t xml:space="preserve"> </w:t>
              </w:r>
              <w:r w:rsidRPr="00D65BD4">
                <w:rPr>
                  <w:rFonts w:eastAsia="SimSun"/>
                  <w:i/>
                  <w:iCs/>
                  <w:sz w:val="20"/>
                  <w:vertAlign w:val="subscript"/>
                </w:rPr>
                <w:t>DAM</w:t>
              </w:r>
            </w:ins>
          </w:p>
        </w:tc>
        <w:tc>
          <w:tcPr>
            <w:tcW w:w="460" w:type="pct"/>
            <w:tcBorders>
              <w:top w:val="single" w:sz="4" w:space="0" w:color="auto"/>
              <w:left w:val="single" w:sz="4" w:space="0" w:color="auto"/>
              <w:bottom w:val="single" w:sz="4" w:space="0" w:color="auto"/>
              <w:right w:val="single" w:sz="4" w:space="0" w:color="auto"/>
            </w:tcBorders>
          </w:tcPr>
          <w:p w14:paraId="508EFE7C" w14:textId="77777777" w:rsidR="00D65BD4" w:rsidRPr="00D65BD4" w:rsidRDefault="00D65BD4" w:rsidP="00D65BD4">
            <w:pPr>
              <w:spacing w:after="60"/>
              <w:rPr>
                <w:ins w:id="1877" w:author="ERCOT" w:date="2024-03-19T12:51:00Z"/>
                <w:rFonts w:eastAsia="SimSun"/>
                <w:iCs/>
                <w:sz w:val="20"/>
              </w:rPr>
            </w:pPr>
            <w:ins w:id="1878" w:author="ERCOT" w:date="2024-03-19T12:51:00Z">
              <w:r w:rsidRPr="00D65BD4">
                <w:rPr>
                  <w:rFonts w:eastAsia="SimSun"/>
                  <w:iCs/>
                  <w:sz w:val="20"/>
                </w:rPr>
                <w:t>$/MW per hour</w:t>
              </w:r>
            </w:ins>
          </w:p>
        </w:tc>
        <w:tc>
          <w:tcPr>
            <w:tcW w:w="3390" w:type="pct"/>
            <w:tcBorders>
              <w:top w:val="single" w:sz="4" w:space="0" w:color="auto"/>
              <w:left w:val="single" w:sz="4" w:space="0" w:color="auto"/>
              <w:bottom w:val="single" w:sz="4" w:space="0" w:color="auto"/>
              <w:right w:val="single" w:sz="4" w:space="0" w:color="auto"/>
            </w:tcBorders>
          </w:tcPr>
          <w:p w14:paraId="18C5CA51" w14:textId="77777777" w:rsidR="00D65BD4" w:rsidRPr="00D65BD4" w:rsidRDefault="00D65BD4" w:rsidP="00D65BD4">
            <w:pPr>
              <w:spacing w:after="60"/>
              <w:rPr>
                <w:ins w:id="1879" w:author="ERCOT" w:date="2024-03-19T12:51:00Z"/>
                <w:rFonts w:eastAsia="SimSun"/>
                <w:i/>
                <w:iCs/>
                <w:sz w:val="20"/>
              </w:rPr>
            </w:pPr>
            <w:ins w:id="1880" w:author="ERCOT" w:date="2024-03-19T12:51:00Z">
              <w:r w:rsidRPr="00D65BD4">
                <w:rPr>
                  <w:rFonts w:eastAsia="SimSun"/>
                  <w:i/>
                  <w:iCs/>
                  <w:sz w:val="20"/>
                </w:rPr>
                <w:t>Market Clearing Price for Capacity for DRRS—</w:t>
              </w:r>
              <w:r w:rsidRPr="00D65BD4">
                <w:rPr>
                  <w:rFonts w:eastAsia="SimSun"/>
                  <w:iCs/>
                  <w:sz w:val="20"/>
                </w:rPr>
                <w:t>The MCPC for DRRS in the DAM, for the hour.</w:t>
              </w:r>
            </w:ins>
          </w:p>
        </w:tc>
      </w:tr>
      <w:tr w:rsidR="00D65BD4" w:rsidRPr="00D65BD4" w14:paraId="630A484A" w14:textId="77777777" w:rsidTr="0003786F">
        <w:trPr>
          <w:ins w:id="1881"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6A276D5" w14:textId="77777777" w:rsidR="00D65BD4" w:rsidRPr="00D65BD4" w:rsidRDefault="00D65BD4" w:rsidP="00D65BD4">
            <w:pPr>
              <w:spacing w:after="60"/>
              <w:rPr>
                <w:ins w:id="1882" w:author="ERCOT" w:date="2024-03-19T12:51:00Z"/>
                <w:rFonts w:eastAsia="SimSun"/>
                <w:i/>
                <w:sz w:val="20"/>
              </w:rPr>
            </w:pPr>
            <w:ins w:id="1883" w:author="ERCOT" w:date="2024-03-19T12:51:00Z">
              <w:r w:rsidRPr="00D65BD4">
                <w:rPr>
                  <w:rFonts w:eastAsia="SimSun"/>
                  <w:bCs/>
                  <w:iCs/>
                  <w:sz w:val="20"/>
                  <w:lang w:val="fr-FR"/>
                </w:rPr>
                <w:t xml:space="preserve">DASADRRQ </w:t>
              </w:r>
              <w:r w:rsidRPr="00D65BD4">
                <w:rPr>
                  <w:rFonts w:eastAsia="SimSun"/>
                  <w:bCs/>
                  <w:i/>
                  <w:iCs/>
                  <w:sz w:val="20"/>
                  <w:vertAlign w:val="subscript"/>
                  <w:lang w:val="fr-FR"/>
                </w:rPr>
                <w:t>q</w:t>
              </w:r>
            </w:ins>
          </w:p>
        </w:tc>
        <w:tc>
          <w:tcPr>
            <w:tcW w:w="460" w:type="pct"/>
            <w:tcBorders>
              <w:top w:val="single" w:sz="4" w:space="0" w:color="auto"/>
              <w:left w:val="single" w:sz="4" w:space="0" w:color="auto"/>
              <w:bottom w:val="single" w:sz="4" w:space="0" w:color="auto"/>
              <w:right w:val="single" w:sz="4" w:space="0" w:color="auto"/>
            </w:tcBorders>
          </w:tcPr>
          <w:p w14:paraId="31B5B61A" w14:textId="77777777" w:rsidR="00D65BD4" w:rsidRPr="00D65BD4" w:rsidRDefault="00D65BD4" w:rsidP="00D65BD4">
            <w:pPr>
              <w:spacing w:after="60"/>
              <w:rPr>
                <w:ins w:id="1884" w:author="ERCOT" w:date="2024-03-19T12:51:00Z"/>
                <w:rFonts w:eastAsia="SimSun"/>
                <w:sz w:val="20"/>
              </w:rPr>
            </w:pPr>
            <w:ins w:id="1885" w:author="ERCOT" w:date="2024-03-19T12:51:00Z">
              <w:r w:rsidRPr="00D65BD4">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2317CC6D" w14:textId="77777777" w:rsidR="00D65BD4" w:rsidRPr="00D65BD4" w:rsidRDefault="00D65BD4" w:rsidP="00D65BD4">
            <w:pPr>
              <w:spacing w:after="60"/>
              <w:rPr>
                <w:ins w:id="1886" w:author="ERCOT" w:date="2024-03-19T12:51:00Z"/>
                <w:rFonts w:eastAsia="SimSun"/>
                <w:sz w:val="20"/>
              </w:rPr>
            </w:pPr>
            <w:ins w:id="1887" w:author="ERCOT" w:date="2024-03-19T12:51:00Z">
              <w:r w:rsidRPr="00D65BD4">
                <w:rPr>
                  <w:rFonts w:eastAsia="SimSun"/>
                  <w:i/>
                  <w:iCs/>
                  <w:sz w:val="20"/>
                </w:rPr>
                <w:t xml:space="preserve">Day-Ahead Self-Arranged DRRS Quantity per QSE </w:t>
              </w:r>
              <w:r w:rsidRPr="00D65BD4">
                <w:rPr>
                  <w:rFonts w:eastAsia="SimSun"/>
                  <w:iCs/>
                  <w:sz w:val="20"/>
                </w:rPr>
                <w:t xml:space="preserve">—The self-arranged DRRS quantity submitted by QSE </w:t>
              </w:r>
              <w:r w:rsidRPr="00D65BD4">
                <w:rPr>
                  <w:rFonts w:eastAsia="SimSun"/>
                  <w:i/>
                  <w:iCs/>
                  <w:sz w:val="20"/>
                </w:rPr>
                <w:t xml:space="preserve">q </w:t>
              </w:r>
              <w:r w:rsidRPr="00D65BD4">
                <w:rPr>
                  <w:rFonts w:eastAsia="SimSun"/>
                  <w:iCs/>
                  <w:sz w:val="20"/>
                </w:rPr>
                <w:t>before 1000 in the Day-Ahead.</w:t>
              </w:r>
            </w:ins>
          </w:p>
        </w:tc>
      </w:tr>
      <w:tr w:rsidR="00D65BD4" w:rsidRPr="00D65BD4" w14:paraId="2FB29FA4" w14:textId="77777777" w:rsidTr="0003786F">
        <w:trPr>
          <w:ins w:id="1888"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C841ECB" w14:textId="77777777" w:rsidR="00D65BD4" w:rsidRPr="00D65BD4" w:rsidRDefault="00D65BD4" w:rsidP="00D65BD4">
            <w:pPr>
              <w:spacing w:after="60"/>
              <w:rPr>
                <w:ins w:id="1889" w:author="ERCOT" w:date="2024-03-19T12:51:00Z"/>
                <w:rFonts w:eastAsia="SimSun"/>
                <w:i/>
                <w:sz w:val="20"/>
              </w:rPr>
            </w:pPr>
            <w:ins w:id="1890" w:author="ERCOT" w:date="2024-03-19T12:51:00Z">
              <w:r w:rsidRPr="00D65BD4">
                <w:rPr>
                  <w:rFonts w:eastAsia="SimSun"/>
                  <w:bCs/>
                  <w:sz w:val="20"/>
                </w:rPr>
                <w:t>DRRTRSQ</w:t>
              </w:r>
              <w:r w:rsidRPr="00D65BD4">
                <w:rPr>
                  <w:rFonts w:eastAsia="SimSun"/>
                  <w:bCs/>
                  <w:i/>
                  <w:iCs/>
                  <w:sz w:val="20"/>
                  <w:vertAlign w:val="subscript"/>
                  <w:lang w:val="fr-FR"/>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139E1868" w14:textId="77777777" w:rsidR="00D65BD4" w:rsidRPr="00D65BD4" w:rsidRDefault="00D65BD4" w:rsidP="00D65BD4">
            <w:pPr>
              <w:spacing w:after="60"/>
              <w:rPr>
                <w:ins w:id="1891" w:author="ERCOT" w:date="2024-03-19T12:51:00Z"/>
                <w:rFonts w:eastAsia="SimSun"/>
                <w:sz w:val="20"/>
              </w:rPr>
            </w:pPr>
            <w:ins w:id="1892" w:author="ERCOT" w:date="2024-03-19T12:51:00Z">
              <w:r w:rsidRPr="00D65BD4">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331B0C46" w14:textId="77777777" w:rsidR="00D65BD4" w:rsidRPr="00D65BD4" w:rsidRDefault="00D65BD4" w:rsidP="00D65BD4">
            <w:pPr>
              <w:spacing w:after="60"/>
              <w:rPr>
                <w:ins w:id="1893" w:author="ERCOT" w:date="2024-03-19T12:51:00Z"/>
                <w:rFonts w:eastAsia="SimSun"/>
                <w:sz w:val="20"/>
              </w:rPr>
            </w:pPr>
            <w:ins w:id="1894" w:author="ERCOT" w:date="2024-03-19T12:51:00Z">
              <w:r w:rsidRPr="00D65BD4">
                <w:rPr>
                  <w:rFonts w:eastAsia="SimSun"/>
                  <w:i/>
                  <w:sz w:val="20"/>
                </w:rPr>
                <w:t>DRRS Trade Sale per QSE</w:t>
              </w:r>
              <w:r w:rsidRPr="00D65BD4">
                <w:rPr>
                  <w:rFonts w:eastAsia="SimSun"/>
                  <w:i/>
                  <w:iCs/>
                  <w:sz w:val="20"/>
                </w:rPr>
                <w:t>—</w:t>
              </w:r>
              <w:r w:rsidRPr="00D65BD4">
                <w:rPr>
                  <w:rFonts w:eastAsia="SimSun"/>
                  <w:iCs/>
                  <w:sz w:val="20"/>
                </w:rPr>
                <w:t xml:space="preserve">QSE </w:t>
              </w:r>
              <w:r w:rsidRPr="00D65BD4">
                <w:rPr>
                  <w:rFonts w:eastAsia="SimSun"/>
                  <w:i/>
                  <w:iCs/>
                  <w:sz w:val="20"/>
                </w:rPr>
                <w:t>q</w:t>
              </w:r>
              <w:r w:rsidRPr="00D65BD4">
                <w:rPr>
                  <w:rFonts w:eastAsia="SimSun"/>
                  <w:iCs/>
                  <w:sz w:val="20"/>
                </w:rPr>
                <w:t>’s total time-weighted average capacity Trade Sale for DRRS, for the hour.  The time-weighted average value is rounded to 0.1 MW.</w:t>
              </w:r>
            </w:ins>
          </w:p>
        </w:tc>
      </w:tr>
      <w:tr w:rsidR="00D65BD4" w:rsidRPr="00D65BD4" w14:paraId="31DFE24D" w14:textId="77777777" w:rsidTr="0003786F">
        <w:trPr>
          <w:ins w:id="1895"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2A3119E" w14:textId="77777777" w:rsidR="00D65BD4" w:rsidRPr="00D65BD4" w:rsidRDefault="00D65BD4" w:rsidP="00D65BD4">
            <w:pPr>
              <w:spacing w:after="60"/>
              <w:rPr>
                <w:ins w:id="1896" w:author="ERCOT" w:date="2024-03-19T12:51:00Z"/>
                <w:rFonts w:eastAsia="SimSun"/>
                <w:i/>
                <w:sz w:val="20"/>
              </w:rPr>
            </w:pPr>
            <w:ins w:id="1897" w:author="ERCOT" w:date="2024-03-19T12:51:00Z">
              <w:r w:rsidRPr="00D65BD4">
                <w:rPr>
                  <w:rFonts w:eastAsia="SimSun"/>
                  <w:bCs/>
                  <w:iCs/>
                  <w:sz w:val="20"/>
                  <w:lang w:val="es-ES"/>
                </w:rPr>
                <w:lastRenderedPageBreak/>
                <w:t xml:space="preserve">PCDRR </w:t>
              </w:r>
              <w:r w:rsidRPr="00D65BD4">
                <w:rPr>
                  <w:rFonts w:eastAsia="SimSun"/>
                  <w:bCs/>
                  <w:i/>
                  <w:iCs/>
                  <w:sz w:val="20"/>
                  <w:vertAlign w:val="subscript"/>
                  <w:lang w:val="es-ES"/>
                </w:rPr>
                <w:t>q</w:t>
              </w:r>
            </w:ins>
          </w:p>
        </w:tc>
        <w:tc>
          <w:tcPr>
            <w:tcW w:w="460" w:type="pct"/>
            <w:tcBorders>
              <w:top w:val="single" w:sz="4" w:space="0" w:color="auto"/>
              <w:left w:val="single" w:sz="4" w:space="0" w:color="auto"/>
              <w:bottom w:val="single" w:sz="4" w:space="0" w:color="auto"/>
              <w:right w:val="single" w:sz="4" w:space="0" w:color="auto"/>
            </w:tcBorders>
          </w:tcPr>
          <w:p w14:paraId="74E7DFB1" w14:textId="77777777" w:rsidR="00D65BD4" w:rsidRPr="00D65BD4" w:rsidRDefault="00D65BD4" w:rsidP="00D65BD4">
            <w:pPr>
              <w:spacing w:after="60"/>
              <w:rPr>
                <w:ins w:id="1898" w:author="ERCOT" w:date="2024-03-19T12:51:00Z"/>
                <w:rFonts w:eastAsia="SimSun"/>
                <w:sz w:val="20"/>
              </w:rPr>
            </w:pPr>
            <w:ins w:id="1899" w:author="ERCOT" w:date="2024-03-19T12:51:00Z">
              <w:r w:rsidRPr="00D65BD4">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7E7D8EE5" w14:textId="77777777" w:rsidR="00D65BD4" w:rsidRPr="00D65BD4" w:rsidRDefault="00D65BD4" w:rsidP="00D65BD4">
            <w:pPr>
              <w:spacing w:after="60"/>
              <w:rPr>
                <w:ins w:id="1900" w:author="ERCOT" w:date="2024-03-19T12:51:00Z"/>
                <w:rFonts w:eastAsia="SimSun"/>
                <w:sz w:val="20"/>
              </w:rPr>
            </w:pPr>
            <w:ins w:id="1901" w:author="ERCOT" w:date="2024-03-19T12:51:00Z">
              <w:r w:rsidRPr="00D65BD4">
                <w:rPr>
                  <w:rFonts w:eastAsia="SimSun"/>
                  <w:i/>
                  <w:iCs/>
                  <w:sz w:val="20"/>
                </w:rPr>
                <w:t>Procured Capacity for DRRS per QSE in DAM</w:t>
              </w:r>
              <w:r w:rsidRPr="00D65BD4">
                <w:rPr>
                  <w:rFonts w:eastAsia="SimSun"/>
                  <w:iCs/>
                  <w:sz w:val="20"/>
                </w:rPr>
                <w:t xml:space="preserve">—The total DRRS Service capacity quantity awarded to QSE </w:t>
              </w:r>
              <w:r w:rsidRPr="00D65BD4">
                <w:rPr>
                  <w:rFonts w:eastAsia="SimSun"/>
                  <w:i/>
                  <w:iCs/>
                  <w:sz w:val="20"/>
                </w:rPr>
                <w:t>q</w:t>
              </w:r>
              <w:r w:rsidRPr="00D65BD4">
                <w:rPr>
                  <w:rFonts w:eastAsia="SimSun"/>
                  <w:iCs/>
                  <w:sz w:val="20"/>
                </w:rPr>
                <w:t xml:space="preserve"> in the DAM for all the Resources represented by the QSE, for the hour.</w:t>
              </w:r>
            </w:ins>
          </w:p>
        </w:tc>
      </w:tr>
      <w:tr w:rsidR="00D65BD4" w:rsidRPr="00D65BD4" w14:paraId="45F2B602" w14:textId="77777777" w:rsidTr="0003786F">
        <w:trPr>
          <w:ins w:id="1902"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4F9683B" w14:textId="77777777" w:rsidR="00D65BD4" w:rsidRPr="00D65BD4" w:rsidRDefault="00D65BD4" w:rsidP="00D65BD4">
            <w:pPr>
              <w:spacing w:after="60"/>
              <w:rPr>
                <w:ins w:id="1903" w:author="ERCOT" w:date="2024-03-19T12:51:00Z"/>
                <w:rFonts w:eastAsia="SimSun"/>
                <w:i/>
                <w:sz w:val="20"/>
              </w:rPr>
            </w:pPr>
            <w:ins w:id="1904" w:author="ERCOT" w:date="2024-03-19T12:51:00Z">
              <w:r w:rsidRPr="00D65BD4">
                <w:rPr>
                  <w:rFonts w:eastAsia="SimSun"/>
                  <w:bCs/>
                  <w:sz w:val="20"/>
                </w:rPr>
                <w:t>DRRTRPQ</w:t>
              </w:r>
              <w:r w:rsidRPr="00D65BD4">
                <w:rPr>
                  <w:rFonts w:eastAsia="SimSun"/>
                  <w:bCs/>
                  <w:i/>
                  <w:iCs/>
                  <w:sz w:val="20"/>
                  <w:vertAlign w:val="subscript"/>
                  <w:lang w:val="es-ES"/>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1F208B7C" w14:textId="77777777" w:rsidR="00D65BD4" w:rsidRPr="00D65BD4" w:rsidRDefault="00D65BD4" w:rsidP="00D65BD4">
            <w:pPr>
              <w:spacing w:after="60"/>
              <w:rPr>
                <w:ins w:id="1905" w:author="ERCOT" w:date="2024-03-19T12:51:00Z"/>
                <w:rFonts w:eastAsia="SimSun"/>
                <w:sz w:val="20"/>
              </w:rPr>
            </w:pPr>
            <w:ins w:id="1906" w:author="ERCOT" w:date="2024-03-19T12:51:00Z">
              <w:r w:rsidRPr="00D65BD4">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3E93C4D3" w14:textId="77777777" w:rsidR="00D65BD4" w:rsidRPr="00D65BD4" w:rsidRDefault="00D65BD4" w:rsidP="00D65BD4">
            <w:pPr>
              <w:spacing w:after="60"/>
              <w:rPr>
                <w:ins w:id="1907" w:author="ERCOT" w:date="2024-03-19T12:51:00Z"/>
                <w:rFonts w:eastAsia="SimSun"/>
                <w:sz w:val="20"/>
              </w:rPr>
            </w:pPr>
            <w:ins w:id="1908" w:author="ERCOT" w:date="2024-03-19T12:51:00Z">
              <w:r w:rsidRPr="00D65BD4">
                <w:rPr>
                  <w:rFonts w:eastAsia="SimSun"/>
                  <w:i/>
                  <w:sz w:val="20"/>
                </w:rPr>
                <w:t>DRRS Trade Purchases per QSE</w:t>
              </w:r>
              <w:r w:rsidRPr="00D65BD4">
                <w:rPr>
                  <w:rFonts w:eastAsia="SimSun"/>
                  <w:i/>
                  <w:iCs/>
                  <w:sz w:val="20"/>
                </w:rPr>
                <w:t>—</w:t>
              </w:r>
              <w:r w:rsidRPr="00D65BD4">
                <w:rPr>
                  <w:rFonts w:eastAsia="SimSun"/>
                  <w:iCs/>
                  <w:sz w:val="20"/>
                </w:rPr>
                <w:t xml:space="preserve">QSE </w:t>
              </w:r>
              <w:r w:rsidRPr="00D65BD4">
                <w:rPr>
                  <w:rFonts w:eastAsia="SimSun"/>
                  <w:i/>
                  <w:iCs/>
                  <w:sz w:val="20"/>
                </w:rPr>
                <w:t>q</w:t>
              </w:r>
              <w:r w:rsidRPr="00D65BD4">
                <w:rPr>
                  <w:rFonts w:eastAsia="SimSun"/>
                  <w:iCs/>
                  <w:sz w:val="20"/>
                </w:rPr>
                <w:t>’s total time-weighted average capacity Trade Purchase</w:t>
              </w:r>
              <w:r w:rsidRPr="00D65BD4">
                <w:rPr>
                  <w:rFonts w:eastAsia="SimSun"/>
                  <w:i/>
                  <w:iCs/>
                  <w:sz w:val="20"/>
                </w:rPr>
                <w:t xml:space="preserve"> </w:t>
              </w:r>
              <w:r w:rsidRPr="00D65BD4">
                <w:rPr>
                  <w:rFonts w:eastAsia="SimSun"/>
                  <w:iCs/>
                  <w:sz w:val="20"/>
                </w:rPr>
                <w:t>for DRRS, for the hour.  The time-weighted average value is rounded to 0.1 MW.</w:t>
              </w:r>
            </w:ins>
          </w:p>
        </w:tc>
      </w:tr>
      <w:tr w:rsidR="00D65BD4" w:rsidRPr="00D65BD4" w14:paraId="4764AB6D" w14:textId="77777777" w:rsidTr="0003786F">
        <w:trPr>
          <w:ins w:id="1909"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B3D3F06" w14:textId="77777777" w:rsidR="00D65BD4" w:rsidRPr="00D65BD4" w:rsidRDefault="00D65BD4" w:rsidP="00D65BD4">
            <w:pPr>
              <w:spacing w:after="60"/>
              <w:rPr>
                <w:ins w:id="1910" w:author="ERCOT" w:date="2024-03-19T12:51:00Z"/>
                <w:rFonts w:eastAsia="SimSun"/>
                <w:i/>
                <w:sz w:val="20"/>
              </w:rPr>
            </w:pPr>
            <w:ins w:id="1911" w:author="ERCOT" w:date="2024-03-19T12:51:00Z">
              <w:r w:rsidRPr="00D65BD4">
                <w:rPr>
                  <w:rFonts w:eastAsia="SimSun"/>
                  <w:bCs/>
                  <w:sz w:val="20"/>
                </w:rPr>
                <w:t xml:space="preserve">TELDRRR </w:t>
              </w:r>
              <w:r w:rsidRPr="00D65BD4">
                <w:rPr>
                  <w:rFonts w:eastAsia="SimSun"/>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47A789EB" w14:textId="77777777" w:rsidR="00D65BD4" w:rsidRPr="00D65BD4" w:rsidRDefault="00D65BD4" w:rsidP="00D65BD4">
            <w:pPr>
              <w:spacing w:after="60"/>
              <w:rPr>
                <w:ins w:id="1912" w:author="ERCOT" w:date="2024-03-19T12:51:00Z"/>
                <w:rFonts w:eastAsia="SimSun"/>
                <w:sz w:val="20"/>
              </w:rPr>
            </w:pPr>
            <w:ins w:id="1913" w:author="ERCOT" w:date="2024-03-19T12:51:00Z">
              <w:r w:rsidRPr="00D65BD4">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0162D3D1" w14:textId="77777777" w:rsidR="00D65BD4" w:rsidRPr="00D65BD4" w:rsidRDefault="00D65BD4" w:rsidP="00D65BD4">
            <w:pPr>
              <w:spacing w:after="60"/>
              <w:rPr>
                <w:ins w:id="1914" w:author="ERCOT" w:date="2024-03-19T12:51:00Z"/>
                <w:rFonts w:eastAsia="SimSun"/>
                <w:sz w:val="20"/>
              </w:rPr>
            </w:pPr>
            <w:ins w:id="1915" w:author="ERCOT" w:date="2024-03-19T12:51:00Z">
              <w:r w:rsidRPr="00D65BD4">
                <w:rPr>
                  <w:rFonts w:eastAsia="SimSun"/>
                  <w:i/>
                  <w:sz w:val="20"/>
                </w:rPr>
                <w:t>Telemetered DRRS Responsibility for the Resource</w:t>
              </w:r>
              <w:r w:rsidRPr="00D65BD4">
                <w:rPr>
                  <w:rFonts w:eastAsia="SimSun"/>
                  <w:i/>
                  <w:iCs/>
                  <w:sz w:val="20"/>
                </w:rPr>
                <w:t>—</w:t>
              </w:r>
              <w:r w:rsidRPr="00D65BD4">
                <w:rPr>
                  <w:rFonts w:eastAsia="SimSun"/>
                  <w:iCs/>
                  <w:sz w:val="20"/>
                </w:rPr>
                <w:t xml:space="preserve">The time-weighted average telemetered DRRS </w:t>
              </w:r>
              <w:r w:rsidRPr="00D65BD4">
                <w:rPr>
                  <w:rFonts w:eastAsia="SimSun"/>
                  <w:iCs/>
                  <w:sz w:val="20"/>
                  <w:szCs w:val="18"/>
                </w:rPr>
                <w:t xml:space="preserve">Ancillary Service Resource </w:t>
              </w:r>
              <w:r w:rsidRPr="00D65BD4">
                <w:rPr>
                  <w:rFonts w:eastAsia="SimSun"/>
                  <w:iCs/>
                  <w:sz w:val="20"/>
                </w:rPr>
                <w:t xml:space="preserve">Responsibility for the Resource </w:t>
              </w:r>
              <w:r w:rsidRPr="00D65BD4">
                <w:rPr>
                  <w:rFonts w:eastAsia="SimSun"/>
                  <w:i/>
                  <w:sz w:val="20"/>
                </w:rPr>
                <w:t>r</w:t>
              </w:r>
              <w:r w:rsidRPr="00D65BD4">
                <w:rPr>
                  <w:rFonts w:eastAsia="SimSun"/>
                  <w:iCs/>
                  <w:sz w:val="20"/>
                </w:rPr>
                <w:t xml:space="preserve">, represented by QSE </w:t>
              </w:r>
              <w:r w:rsidRPr="00D65BD4">
                <w:rPr>
                  <w:rFonts w:eastAsia="SimSun"/>
                  <w:i/>
                  <w:sz w:val="20"/>
                </w:rPr>
                <w:t>q</w:t>
              </w:r>
              <w:r w:rsidRPr="00D65BD4">
                <w:rPr>
                  <w:rFonts w:eastAsia="SimSun"/>
                  <w:iCs/>
                  <w:sz w:val="20"/>
                </w:rPr>
                <w:t>, for the hour.  The time-weighted average value is rounded to 0.1 MW.</w:t>
              </w:r>
            </w:ins>
          </w:p>
        </w:tc>
      </w:tr>
      <w:tr w:rsidR="00D65BD4" w:rsidRPr="00D65BD4" w14:paraId="652FB922" w14:textId="77777777" w:rsidTr="0003786F">
        <w:trPr>
          <w:ins w:id="1916"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C115EC5" w14:textId="77777777" w:rsidR="00D65BD4" w:rsidRPr="00D65BD4" w:rsidRDefault="00D65BD4" w:rsidP="00D65BD4">
            <w:pPr>
              <w:spacing w:after="60"/>
              <w:rPr>
                <w:ins w:id="1917" w:author="ERCOT" w:date="2024-03-19T12:51:00Z"/>
                <w:rFonts w:eastAsia="SimSun"/>
                <w:i/>
                <w:sz w:val="20"/>
              </w:rPr>
            </w:pPr>
            <w:ins w:id="1918" w:author="ERCOT" w:date="2024-03-19T12:51:00Z">
              <w:r w:rsidRPr="00D65BD4">
                <w:rPr>
                  <w:rFonts w:eastAsia="SimSun"/>
                  <w:iCs/>
                  <w:sz w:val="20"/>
                </w:rPr>
                <w:t xml:space="preserve">TDRRFQ </w:t>
              </w:r>
              <w:r w:rsidRPr="00D65BD4">
                <w:rPr>
                  <w:rFonts w:eastAsia="SimSun"/>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416D9FA1" w14:textId="77777777" w:rsidR="00D65BD4" w:rsidRPr="00D65BD4" w:rsidRDefault="00D65BD4" w:rsidP="00D65BD4">
            <w:pPr>
              <w:spacing w:after="60"/>
              <w:rPr>
                <w:ins w:id="1919" w:author="ERCOT" w:date="2024-03-19T12:51:00Z"/>
                <w:rFonts w:eastAsia="SimSun"/>
                <w:sz w:val="20"/>
              </w:rPr>
            </w:pPr>
            <w:ins w:id="1920" w:author="ERCOT" w:date="2024-03-19T12:51:00Z">
              <w:r w:rsidRPr="00D65BD4">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2591CB44" w14:textId="77777777" w:rsidR="00D65BD4" w:rsidRPr="00D65BD4" w:rsidRDefault="00D65BD4" w:rsidP="00D65BD4">
            <w:pPr>
              <w:spacing w:after="60"/>
              <w:rPr>
                <w:ins w:id="1921" w:author="ERCOT" w:date="2024-03-19T12:51:00Z"/>
                <w:rFonts w:eastAsia="SimSun"/>
                <w:sz w:val="20"/>
              </w:rPr>
            </w:pPr>
            <w:ins w:id="1922" w:author="ERCOT" w:date="2024-03-19T12:51:00Z">
              <w:r w:rsidRPr="00D65BD4">
                <w:rPr>
                  <w:rFonts w:eastAsia="SimSun"/>
                  <w:i/>
                  <w:iCs/>
                  <w:sz w:val="20"/>
                </w:rPr>
                <w:t>Telemetered DRRS Failure Quantity per QSE—</w:t>
              </w:r>
              <w:r w:rsidRPr="00D65BD4">
                <w:rPr>
                  <w:rFonts w:eastAsia="SimSun"/>
                  <w:iCs/>
                  <w:sz w:val="20"/>
                </w:rPr>
                <w:t xml:space="preserve">Calculated failure quantity for QSE </w:t>
              </w:r>
              <w:r w:rsidRPr="00D65BD4">
                <w:rPr>
                  <w:rFonts w:eastAsia="SimSun"/>
                  <w:i/>
                  <w:sz w:val="20"/>
                </w:rPr>
                <w:t>q</w:t>
              </w:r>
              <w:r w:rsidRPr="00D65BD4">
                <w:rPr>
                  <w:rFonts w:eastAsia="SimSun"/>
                  <w:iCs/>
                  <w:sz w:val="20"/>
                </w:rPr>
                <w:t xml:space="preserve"> by comparing its average telemetered DRRS Responsibility sum to its Ancillary Service Supply Responsibility for DRRS, for the hour.</w:t>
              </w:r>
            </w:ins>
          </w:p>
        </w:tc>
      </w:tr>
      <w:tr w:rsidR="00D65BD4" w:rsidRPr="00D65BD4" w14:paraId="49BC481C" w14:textId="77777777" w:rsidTr="0003786F">
        <w:trPr>
          <w:ins w:id="1923"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2DE277D" w14:textId="77777777" w:rsidR="00D65BD4" w:rsidRPr="00D65BD4" w:rsidRDefault="00D65BD4" w:rsidP="00D65BD4">
            <w:pPr>
              <w:spacing w:after="60"/>
              <w:rPr>
                <w:ins w:id="1924" w:author="ERCOT" w:date="2024-03-19T12:51:00Z"/>
                <w:rFonts w:eastAsia="SimSun"/>
                <w:i/>
                <w:sz w:val="20"/>
              </w:rPr>
            </w:pPr>
            <w:ins w:id="1925" w:author="ERCOT" w:date="2024-03-19T12:51:00Z">
              <w:r w:rsidRPr="00D65BD4">
                <w:rPr>
                  <w:rFonts w:eastAsia="SimSun"/>
                  <w:i/>
                  <w:iCs/>
                  <w:sz w:val="20"/>
                </w:rPr>
                <w:t>i</w:t>
              </w:r>
            </w:ins>
          </w:p>
        </w:tc>
        <w:tc>
          <w:tcPr>
            <w:tcW w:w="460" w:type="pct"/>
            <w:tcBorders>
              <w:top w:val="single" w:sz="4" w:space="0" w:color="auto"/>
              <w:left w:val="single" w:sz="4" w:space="0" w:color="auto"/>
              <w:bottom w:val="single" w:sz="4" w:space="0" w:color="auto"/>
              <w:right w:val="single" w:sz="4" w:space="0" w:color="auto"/>
            </w:tcBorders>
          </w:tcPr>
          <w:p w14:paraId="4F9DD3F4" w14:textId="77777777" w:rsidR="00D65BD4" w:rsidRPr="00D65BD4" w:rsidRDefault="00D65BD4" w:rsidP="00D65BD4">
            <w:pPr>
              <w:spacing w:after="60"/>
              <w:rPr>
                <w:ins w:id="1926" w:author="ERCOT" w:date="2024-03-19T12:51:00Z"/>
                <w:rFonts w:eastAsia="SimSun"/>
                <w:sz w:val="20"/>
              </w:rPr>
            </w:pPr>
            <w:ins w:id="1927" w:author="ERCOT" w:date="2024-03-19T12:51:00Z">
              <w:r w:rsidRPr="00D65BD4">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74D9270E" w14:textId="77777777" w:rsidR="00D65BD4" w:rsidRPr="00D65BD4" w:rsidRDefault="00D65BD4" w:rsidP="00D65BD4">
            <w:pPr>
              <w:spacing w:after="60"/>
              <w:rPr>
                <w:ins w:id="1928" w:author="ERCOT" w:date="2024-03-19T12:51:00Z"/>
                <w:rFonts w:eastAsia="SimSun"/>
                <w:sz w:val="20"/>
              </w:rPr>
            </w:pPr>
            <w:ins w:id="1929" w:author="ERCOT" w:date="2024-03-19T12:51:00Z">
              <w:r w:rsidRPr="00D65BD4">
                <w:rPr>
                  <w:rFonts w:eastAsia="SimSun"/>
                  <w:iCs/>
                  <w:sz w:val="20"/>
                </w:rPr>
                <w:t>A 15-minute Settlement Interval within the Operating Hour.</w:t>
              </w:r>
            </w:ins>
          </w:p>
        </w:tc>
      </w:tr>
      <w:tr w:rsidR="00D65BD4" w:rsidRPr="00D65BD4" w14:paraId="09655D57" w14:textId="77777777" w:rsidTr="0003786F">
        <w:trPr>
          <w:ins w:id="1930"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727361C" w14:textId="77777777" w:rsidR="00D65BD4" w:rsidRPr="00D65BD4" w:rsidRDefault="00D65BD4" w:rsidP="00D65BD4">
            <w:pPr>
              <w:spacing w:after="60"/>
              <w:rPr>
                <w:ins w:id="1931" w:author="ERCOT" w:date="2024-03-19T12:51:00Z"/>
                <w:rFonts w:eastAsia="SimSun"/>
                <w:i/>
                <w:iCs/>
                <w:sz w:val="20"/>
              </w:rPr>
            </w:pPr>
            <w:ins w:id="1932" w:author="ERCOT" w:date="2024-03-19T12:51:00Z">
              <w:r w:rsidRPr="00D65BD4">
                <w:rPr>
                  <w:rFonts w:eastAsia="SimSun"/>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1653A525" w14:textId="77777777" w:rsidR="00D65BD4" w:rsidRPr="00D65BD4" w:rsidRDefault="00D65BD4" w:rsidP="00D65BD4">
            <w:pPr>
              <w:spacing w:after="60"/>
              <w:rPr>
                <w:ins w:id="1933" w:author="ERCOT" w:date="2024-03-19T12:51:00Z"/>
                <w:rFonts w:eastAsia="SimSun"/>
                <w:iCs/>
                <w:sz w:val="20"/>
              </w:rPr>
            </w:pPr>
            <w:ins w:id="1934" w:author="ERCOT" w:date="2024-03-19T12:51:00Z">
              <w:r w:rsidRPr="00D65BD4">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21F32F2C" w14:textId="77777777" w:rsidR="00D65BD4" w:rsidRPr="00D65BD4" w:rsidRDefault="00D65BD4" w:rsidP="00D65BD4">
            <w:pPr>
              <w:spacing w:after="60"/>
              <w:rPr>
                <w:ins w:id="1935" w:author="ERCOT" w:date="2024-03-19T12:51:00Z"/>
                <w:rFonts w:eastAsia="SimSun"/>
                <w:iCs/>
                <w:sz w:val="20"/>
              </w:rPr>
            </w:pPr>
            <w:ins w:id="1936" w:author="ERCOT" w:date="2024-03-19T12:51:00Z">
              <w:r w:rsidRPr="00D65BD4">
                <w:rPr>
                  <w:rFonts w:eastAsia="SimSun"/>
                  <w:iCs/>
                  <w:sz w:val="20"/>
                </w:rPr>
                <w:t>A QSE.</w:t>
              </w:r>
            </w:ins>
          </w:p>
        </w:tc>
      </w:tr>
      <w:tr w:rsidR="00D65BD4" w:rsidRPr="00D65BD4" w14:paraId="4B6B4880" w14:textId="77777777" w:rsidTr="0003786F">
        <w:trPr>
          <w:ins w:id="1937"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0BA887B" w14:textId="77777777" w:rsidR="00D65BD4" w:rsidRPr="00D65BD4" w:rsidRDefault="00D65BD4" w:rsidP="00D65BD4">
            <w:pPr>
              <w:spacing w:after="60"/>
              <w:rPr>
                <w:ins w:id="1938" w:author="ERCOT" w:date="2024-03-19T12:51:00Z"/>
                <w:rFonts w:eastAsia="SimSun"/>
                <w:i/>
                <w:iCs/>
                <w:sz w:val="20"/>
              </w:rPr>
            </w:pPr>
            <w:ins w:id="1939" w:author="ERCOT" w:date="2024-03-19T12:51:00Z">
              <w:r w:rsidRPr="00D65BD4">
                <w:rPr>
                  <w:rFonts w:eastAsia="SimSun"/>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5F12A129" w14:textId="77777777" w:rsidR="00D65BD4" w:rsidRPr="00D65BD4" w:rsidRDefault="00D65BD4" w:rsidP="00D65BD4">
            <w:pPr>
              <w:spacing w:after="60"/>
              <w:rPr>
                <w:ins w:id="1940" w:author="ERCOT" w:date="2024-03-19T12:51:00Z"/>
                <w:rFonts w:eastAsia="SimSun"/>
                <w:iCs/>
                <w:sz w:val="20"/>
              </w:rPr>
            </w:pPr>
            <w:ins w:id="1941" w:author="ERCOT" w:date="2024-03-19T12:51:00Z">
              <w:r w:rsidRPr="00D65BD4">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68BD90DC" w14:textId="77777777" w:rsidR="00D65BD4" w:rsidRPr="00D65BD4" w:rsidRDefault="00D65BD4" w:rsidP="00D65BD4">
            <w:pPr>
              <w:spacing w:after="60"/>
              <w:rPr>
                <w:ins w:id="1942" w:author="ERCOT" w:date="2024-03-19T12:51:00Z"/>
                <w:rFonts w:eastAsia="SimSun"/>
                <w:iCs/>
                <w:sz w:val="20"/>
              </w:rPr>
            </w:pPr>
            <w:ins w:id="1943" w:author="ERCOT" w:date="2024-03-19T12:51:00Z">
              <w:r w:rsidRPr="00D65BD4">
                <w:rPr>
                  <w:rFonts w:eastAsia="SimSun"/>
                  <w:iCs/>
                  <w:sz w:val="20"/>
                </w:rPr>
                <w:t>A Resource that is qualified to provide DRRS.</w:t>
              </w:r>
            </w:ins>
          </w:p>
        </w:tc>
      </w:tr>
    </w:tbl>
    <w:p w14:paraId="6DC924A6" w14:textId="77777777" w:rsidR="00D65BD4" w:rsidRPr="00D65BD4" w:rsidRDefault="00D65BD4" w:rsidP="00D65BD4">
      <w:pPr>
        <w:keepNext/>
        <w:tabs>
          <w:tab w:val="left" w:pos="1080"/>
        </w:tabs>
        <w:spacing w:before="240" w:after="240"/>
        <w:ind w:left="1080" w:hanging="1080"/>
        <w:outlineLvl w:val="2"/>
        <w:rPr>
          <w:ins w:id="1944" w:author="ERCOT" w:date="2024-03-19T12:51:00Z"/>
          <w:rFonts w:eastAsia="SimSun"/>
          <w:b/>
          <w:bCs/>
          <w:iCs/>
        </w:rPr>
      </w:pPr>
      <w:ins w:id="1945" w:author="ERCOT" w:date="2024-03-19T12:51:00Z">
        <w:r w:rsidRPr="00D65BD4">
          <w:rPr>
            <w:rFonts w:eastAsia="SimSun"/>
            <w:b/>
            <w:bCs/>
            <w:iCs/>
          </w:rPr>
          <w:t>6.7.</w:t>
        </w:r>
      </w:ins>
      <w:ins w:id="1946" w:author="ERCOT" w:date="2024-05-11T21:03:00Z">
        <w:r w:rsidRPr="00D65BD4">
          <w:rPr>
            <w:rFonts w:eastAsia="SimSun"/>
            <w:b/>
            <w:bCs/>
            <w:iCs/>
          </w:rPr>
          <w:t>4</w:t>
        </w:r>
      </w:ins>
      <w:ins w:id="1947" w:author="ERCOT" w:date="2024-03-19T12:51:00Z">
        <w:r w:rsidRPr="00D65BD4">
          <w:rPr>
            <w:rFonts w:eastAsia="SimSun"/>
            <w:b/>
            <w:bCs/>
            <w:iCs/>
          </w:rPr>
          <w:t>.2</w:t>
        </w:r>
        <w:r w:rsidRPr="00D65BD4">
          <w:rPr>
            <w:rFonts w:eastAsia="SimSun"/>
            <w:b/>
            <w:bCs/>
            <w:iCs/>
          </w:rPr>
          <w:tab/>
          <w:t>Allocation of Charges for a Failure to Provide Dispatchable Reliability Reserve (DRRS) Ancillary Service</w:t>
        </w:r>
      </w:ins>
    </w:p>
    <w:p w14:paraId="588FDF73" w14:textId="77777777" w:rsidR="00D65BD4" w:rsidRPr="00D65BD4" w:rsidRDefault="00D65BD4" w:rsidP="00D65BD4">
      <w:pPr>
        <w:spacing w:after="240"/>
        <w:ind w:left="720" w:hanging="720"/>
        <w:rPr>
          <w:ins w:id="1948" w:author="ERCOT" w:date="2024-03-19T12:51:00Z"/>
          <w:rFonts w:eastAsia="SimSun"/>
          <w:b/>
          <w:bCs/>
          <w:i/>
          <w:iCs/>
        </w:rPr>
      </w:pPr>
      <w:ins w:id="1949" w:author="ERCOT" w:date="2024-03-19T12:51:00Z">
        <w:r w:rsidRPr="00D65BD4">
          <w:rPr>
            <w:rFonts w:eastAsia="SimSun"/>
            <w:iCs/>
          </w:rPr>
          <w:t>(1)</w:t>
        </w:r>
        <w:r w:rsidRPr="00D65BD4">
          <w:rPr>
            <w:rFonts w:eastAsia="SimSun"/>
            <w:b/>
            <w:bCs/>
            <w:i/>
            <w:iCs/>
          </w:rPr>
          <w:tab/>
        </w:r>
        <w:r w:rsidRPr="00D65BD4">
          <w:rPr>
            <w:rFonts w:eastAsia="SimSun"/>
            <w:iCs/>
          </w:rPr>
          <w:t xml:space="preserve">ERCOT shall allocate the failure to provide DRRS charges collected to the QSEs </w:t>
        </w:r>
        <w:r w:rsidRPr="00D65BD4">
          <w:rPr>
            <w:rFonts w:eastAsia="SimSun"/>
          </w:rPr>
          <w:t>representing</w:t>
        </w:r>
        <w:r w:rsidRPr="00D65BD4">
          <w:rPr>
            <w:rFonts w:eastAsia="SimSun"/>
            <w:iCs/>
          </w:rPr>
          <w:t xml:space="preserve"> Load based on the Hourly Load Ratio Share (HLRS). The payment to each QSE for each Operating Hour is calculated as follows: </w:t>
        </w:r>
      </w:ins>
    </w:p>
    <w:p w14:paraId="227C3564" w14:textId="77777777" w:rsidR="00D65BD4" w:rsidRPr="00D65BD4" w:rsidRDefault="00D65BD4" w:rsidP="00D65BD4">
      <w:pPr>
        <w:spacing w:after="240"/>
        <w:ind w:left="786"/>
        <w:rPr>
          <w:ins w:id="1950" w:author="ERCOT" w:date="2024-03-19T12:51:00Z"/>
          <w:rFonts w:eastAsia="SimSun"/>
          <w:b/>
        </w:rPr>
      </w:pPr>
      <w:ins w:id="1951" w:author="ERCOT" w:date="2024-03-19T12:51:00Z">
        <w:r w:rsidRPr="00D65BD4">
          <w:rPr>
            <w:rFonts w:eastAsia="SimSun"/>
            <w:b/>
          </w:rPr>
          <w:t xml:space="preserve">LADRRFQAMT </w:t>
        </w:r>
        <w:r w:rsidRPr="00D65BD4">
          <w:rPr>
            <w:rFonts w:eastAsia="SimSun"/>
            <w:b/>
            <w:i/>
            <w:vertAlign w:val="subscript"/>
          </w:rPr>
          <w:t>q</w:t>
        </w:r>
        <w:r w:rsidRPr="00D65BD4">
          <w:rPr>
            <w:rFonts w:eastAsia="SimSun"/>
            <w:b/>
          </w:rPr>
          <w:tab/>
          <w:t>=          DRRFQAMTTOT * HLRS</w:t>
        </w:r>
      </w:ins>
      <w:ins w:id="1952" w:author="ERCOT" w:date="2024-03-19T12:54:00Z">
        <w:r w:rsidRPr="00D65BD4">
          <w:rPr>
            <w:rFonts w:eastAsia="SimSun"/>
            <w:b/>
          </w:rPr>
          <w:t xml:space="preserve"> </w:t>
        </w:r>
      </w:ins>
      <w:ins w:id="1953" w:author="ERCOT" w:date="2024-03-19T12:51:00Z">
        <w:r w:rsidRPr="00D65BD4">
          <w:rPr>
            <w:rFonts w:eastAsia="SimSun"/>
            <w:b/>
            <w:i/>
            <w:iCs/>
            <w:vertAlign w:val="subscript"/>
          </w:rPr>
          <w:t>q</w:t>
        </w:r>
      </w:ins>
    </w:p>
    <w:p w14:paraId="1219056A" w14:textId="77777777" w:rsidR="00D65BD4" w:rsidRPr="00D65BD4" w:rsidRDefault="00D65BD4" w:rsidP="00D65BD4">
      <w:pPr>
        <w:spacing w:after="240"/>
        <w:ind w:left="786"/>
        <w:rPr>
          <w:ins w:id="1954" w:author="ERCOT" w:date="2024-03-19T12:51:00Z"/>
          <w:rFonts w:eastAsia="SimSun"/>
        </w:rPr>
      </w:pPr>
      <w:ins w:id="1955" w:author="ERCOT" w:date="2024-03-19T12:51:00Z">
        <w:r w:rsidRPr="00D65BD4">
          <w:rPr>
            <w:rFonts w:eastAsia="SimSun"/>
          </w:rPr>
          <w:t xml:space="preserve">Where: </w:t>
        </w:r>
      </w:ins>
    </w:p>
    <w:p w14:paraId="64F15CF1" w14:textId="77777777" w:rsidR="00D65BD4" w:rsidRPr="00D65BD4" w:rsidRDefault="00D65BD4" w:rsidP="00D65BD4">
      <w:pPr>
        <w:spacing w:after="240"/>
        <w:ind w:left="786"/>
        <w:rPr>
          <w:ins w:id="1956" w:author="ERCOT" w:date="2024-03-19T12:51:00Z"/>
          <w:rFonts w:eastAsia="SimSun"/>
          <w:bCs/>
        </w:rPr>
      </w:pPr>
      <w:ins w:id="1957" w:author="ERCOT" w:date="2024-03-19T12:51:00Z">
        <w:r w:rsidRPr="00D65BD4">
          <w:rPr>
            <w:rFonts w:eastAsia="SimSun"/>
            <w:bCs/>
          </w:rPr>
          <w:t xml:space="preserve">DRRFQAMTTOT     = </w:t>
        </w:r>
        <w:r w:rsidRPr="00D65BD4">
          <w:rPr>
            <w:rFonts w:eastAsia="SimSun"/>
            <w:bCs/>
          </w:rPr>
          <w:tab/>
        </w:r>
      </w:ins>
      <w:ins w:id="1958" w:author="ERCOT" w:date="2024-03-19T12:51:00Z">
        <w:r w:rsidRPr="00D65BD4">
          <w:rPr>
            <w:rFonts w:eastAsia="SimSun"/>
            <w:bCs/>
            <w:position w:val="-22"/>
          </w:rPr>
          <w:object w:dxaOrig="220" w:dyaOrig="460" w14:anchorId="519756F7">
            <v:shape id="_x0000_i1052" type="#_x0000_t75" style="width:12pt;height:24pt" o:ole="">
              <v:imagedata r:id="rId30" o:title=""/>
            </v:shape>
            <o:OLEObject Type="Embed" ProgID="Equation.3" ShapeID="_x0000_i1052" DrawAspect="Content" ObjectID="_1786452159" r:id="rId59"/>
          </w:object>
        </w:r>
      </w:ins>
      <w:ins w:id="1959" w:author="ERCOT" w:date="2024-03-19T12:51:00Z">
        <w:r w:rsidRPr="00D65BD4">
          <w:rPr>
            <w:rFonts w:eastAsia="SimSun"/>
            <w:bCs/>
          </w:rPr>
          <w:t xml:space="preserve"> DRRFQAMT </w:t>
        </w:r>
        <w:r w:rsidRPr="00D65BD4">
          <w:rPr>
            <w:rFonts w:eastAsia="SimSun"/>
            <w:bCs/>
            <w:i/>
            <w:vertAlign w:val="subscript"/>
          </w:rPr>
          <w:t>q</w:t>
        </w:r>
      </w:ins>
    </w:p>
    <w:p w14:paraId="1A87748D" w14:textId="77777777" w:rsidR="00D65BD4" w:rsidRPr="00D65BD4" w:rsidRDefault="00D65BD4" w:rsidP="00D65BD4">
      <w:pPr>
        <w:rPr>
          <w:ins w:id="1960" w:author="ERCOT" w:date="2024-03-19T12:51:00Z"/>
          <w:rFonts w:eastAsia="SimSun"/>
        </w:rPr>
      </w:pPr>
      <w:ins w:id="1961" w:author="ERCOT" w:date="2024-03-19T12:51:00Z">
        <w:r w:rsidRPr="00D65BD4">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D65BD4" w:rsidRPr="00D65BD4" w14:paraId="2E3A56D7" w14:textId="77777777" w:rsidTr="0003786F">
        <w:trPr>
          <w:ins w:id="1962" w:author="ERCOT" w:date="2024-03-19T12:51:00Z"/>
        </w:trPr>
        <w:tc>
          <w:tcPr>
            <w:tcW w:w="1149" w:type="pct"/>
          </w:tcPr>
          <w:p w14:paraId="598F0762" w14:textId="77777777" w:rsidR="00D65BD4" w:rsidRPr="00D65BD4" w:rsidRDefault="00D65BD4" w:rsidP="00D65BD4">
            <w:pPr>
              <w:spacing w:after="240"/>
              <w:rPr>
                <w:ins w:id="1963" w:author="ERCOT" w:date="2024-03-19T12:51:00Z"/>
                <w:rFonts w:eastAsia="SimSun"/>
                <w:b/>
                <w:iCs/>
                <w:sz w:val="20"/>
              </w:rPr>
            </w:pPr>
            <w:ins w:id="1964" w:author="ERCOT" w:date="2024-03-19T12:51:00Z">
              <w:r w:rsidRPr="00D65BD4">
                <w:rPr>
                  <w:rFonts w:eastAsia="SimSun"/>
                  <w:b/>
                  <w:iCs/>
                  <w:sz w:val="20"/>
                </w:rPr>
                <w:t>Variable</w:t>
              </w:r>
            </w:ins>
          </w:p>
        </w:tc>
        <w:tc>
          <w:tcPr>
            <w:tcW w:w="460" w:type="pct"/>
          </w:tcPr>
          <w:p w14:paraId="5F1B235A" w14:textId="77777777" w:rsidR="00D65BD4" w:rsidRPr="00D65BD4" w:rsidRDefault="00D65BD4" w:rsidP="00D65BD4">
            <w:pPr>
              <w:spacing w:after="240"/>
              <w:rPr>
                <w:ins w:id="1965" w:author="ERCOT" w:date="2024-03-19T12:51:00Z"/>
                <w:rFonts w:eastAsia="SimSun"/>
                <w:b/>
                <w:iCs/>
                <w:sz w:val="20"/>
              </w:rPr>
            </w:pPr>
            <w:ins w:id="1966" w:author="ERCOT" w:date="2024-03-19T12:51:00Z">
              <w:r w:rsidRPr="00D65BD4">
                <w:rPr>
                  <w:rFonts w:eastAsia="SimSun"/>
                  <w:b/>
                  <w:iCs/>
                  <w:sz w:val="20"/>
                </w:rPr>
                <w:t>Unit</w:t>
              </w:r>
            </w:ins>
          </w:p>
        </w:tc>
        <w:tc>
          <w:tcPr>
            <w:tcW w:w="3391" w:type="pct"/>
          </w:tcPr>
          <w:p w14:paraId="2F280AFD" w14:textId="77777777" w:rsidR="00D65BD4" w:rsidRPr="00D65BD4" w:rsidRDefault="00D65BD4" w:rsidP="00D65BD4">
            <w:pPr>
              <w:spacing w:after="240"/>
              <w:rPr>
                <w:ins w:id="1967" w:author="ERCOT" w:date="2024-03-19T12:51:00Z"/>
                <w:rFonts w:eastAsia="SimSun"/>
                <w:b/>
                <w:iCs/>
                <w:sz w:val="20"/>
              </w:rPr>
            </w:pPr>
            <w:ins w:id="1968" w:author="ERCOT" w:date="2024-03-19T12:51:00Z">
              <w:r w:rsidRPr="00D65BD4">
                <w:rPr>
                  <w:rFonts w:eastAsia="SimSun"/>
                  <w:b/>
                  <w:iCs/>
                  <w:sz w:val="20"/>
                </w:rPr>
                <w:t>Description</w:t>
              </w:r>
            </w:ins>
          </w:p>
        </w:tc>
      </w:tr>
      <w:tr w:rsidR="00D65BD4" w:rsidRPr="00D65BD4" w14:paraId="4DEA3604" w14:textId="77777777" w:rsidTr="0003786F">
        <w:trPr>
          <w:ins w:id="1969" w:author="ERCOT" w:date="2024-03-19T12:51:00Z"/>
        </w:trPr>
        <w:tc>
          <w:tcPr>
            <w:tcW w:w="1149" w:type="pct"/>
          </w:tcPr>
          <w:p w14:paraId="0F224229" w14:textId="77777777" w:rsidR="00D65BD4" w:rsidRPr="00D65BD4" w:rsidRDefault="00D65BD4" w:rsidP="00D65BD4">
            <w:pPr>
              <w:spacing w:after="60"/>
              <w:rPr>
                <w:ins w:id="1970" w:author="ERCOT" w:date="2024-03-19T12:51:00Z"/>
                <w:rFonts w:eastAsia="SimSun"/>
                <w:iCs/>
                <w:sz w:val="20"/>
              </w:rPr>
            </w:pPr>
            <w:ins w:id="1971" w:author="ERCOT" w:date="2024-03-19T12:51:00Z">
              <w:r w:rsidRPr="00D65BD4">
                <w:rPr>
                  <w:rFonts w:eastAsia="SimSun"/>
                  <w:iCs/>
                  <w:sz w:val="20"/>
                </w:rPr>
                <w:t xml:space="preserve">LADRRFQAMT </w:t>
              </w:r>
              <w:r w:rsidRPr="00D65BD4">
                <w:rPr>
                  <w:rFonts w:eastAsia="SimSun"/>
                  <w:i/>
                  <w:sz w:val="20"/>
                  <w:vertAlign w:val="subscript"/>
                </w:rPr>
                <w:t>q</w:t>
              </w:r>
            </w:ins>
          </w:p>
        </w:tc>
        <w:tc>
          <w:tcPr>
            <w:tcW w:w="460" w:type="pct"/>
          </w:tcPr>
          <w:p w14:paraId="3050E062" w14:textId="77777777" w:rsidR="00D65BD4" w:rsidRPr="00D65BD4" w:rsidRDefault="00D65BD4" w:rsidP="00D65BD4">
            <w:pPr>
              <w:spacing w:after="60"/>
              <w:rPr>
                <w:ins w:id="1972" w:author="ERCOT" w:date="2024-03-19T12:51:00Z"/>
                <w:rFonts w:eastAsia="SimSun"/>
                <w:iCs/>
                <w:sz w:val="20"/>
              </w:rPr>
            </w:pPr>
            <w:ins w:id="1973" w:author="ERCOT" w:date="2024-03-19T12:51:00Z">
              <w:r w:rsidRPr="00D65BD4">
                <w:rPr>
                  <w:rFonts w:eastAsia="SimSun"/>
                  <w:iCs/>
                  <w:sz w:val="20"/>
                </w:rPr>
                <w:t>$</w:t>
              </w:r>
            </w:ins>
          </w:p>
        </w:tc>
        <w:tc>
          <w:tcPr>
            <w:tcW w:w="3391" w:type="pct"/>
          </w:tcPr>
          <w:p w14:paraId="29BCE000" w14:textId="77777777" w:rsidR="00D65BD4" w:rsidRPr="00D65BD4" w:rsidRDefault="00D65BD4" w:rsidP="00D65BD4">
            <w:pPr>
              <w:spacing w:after="60"/>
              <w:rPr>
                <w:ins w:id="1974" w:author="ERCOT" w:date="2024-03-19T12:51:00Z"/>
                <w:rFonts w:eastAsia="SimSun"/>
                <w:sz w:val="20"/>
              </w:rPr>
            </w:pPr>
            <w:ins w:id="1975" w:author="ERCOT" w:date="2024-03-19T12:51:00Z">
              <w:r w:rsidRPr="00D65BD4">
                <w:rPr>
                  <w:rFonts w:eastAsia="SimSun"/>
                  <w:i/>
                  <w:iCs/>
                  <w:sz w:val="20"/>
                </w:rPr>
                <w:t xml:space="preserve">Load- Allocated DRRS Failure Quantity Amount per QSE – </w:t>
              </w:r>
              <w:r w:rsidRPr="00D65BD4">
                <w:rPr>
                  <w:rFonts w:eastAsia="SimSun"/>
                  <w:sz w:val="20"/>
                </w:rPr>
                <w:t xml:space="preserve">The payment to QSE </w:t>
              </w:r>
              <w:r w:rsidRPr="00D65BD4">
                <w:rPr>
                  <w:rFonts w:eastAsia="SimSun"/>
                  <w:i/>
                  <w:iCs/>
                  <w:sz w:val="20"/>
                </w:rPr>
                <w:t>q</w:t>
              </w:r>
              <w:r w:rsidRPr="00D65BD4">
                <w:rPr>
                  <w:rFonts w:eastAsia="SimSun"/>
                  <w:sz w:val="20"/>
                </w:rPr>
                <w:t xml:space="preserve"> for its share of the failure to provide charges for the hour. </w:t>
              </w:r>
            </w:ins>
          </w:p>
        </w:tc>
      </w:tr>
      <w:tr w:rsidR="00D65BD4" w:rsidRPr="00D65BD4" w14:paraId="76282067" w14:textId="77777777" w:rsidTr="0003786F">
        <w:trPr>
          <w:ins w:id="1976" w:author="ERCOT" w:date="2024-03-19T12:51:00Z"/>
        </w:trPr>
        <w:tc>
          <w:tcPr>
            <w:tcW w:w="1149" w:type="pct"/>
          </w:tcPr>
          <w:p w14:paraId="2D272560" w14:textId="77777777" w:rsidR="00D65BD4" w:rsidRPr="00D65BD4" w:rsidRDefault="00D65BD4" w:rsidP="00D65BD4">
            <w:pPr>
              <w:spacing w:after="60"/>
              <w:rPr>
                <w:ins w:id="1977" w:author="ERCOT" w:date="2024-03-19T12:51:00Z"/>
                <w:rFonts w:eastAsia="SimSun"/>
                <w:iCs/>
                <w:sz w:val="20"/>
              </w:rPr>
            </w:pPr>
            <w:ins w:id="1978" w:author="ERCOT" w:date="2024-03-19T12:51:00Z">
              <w:r w:rsidRPr="00D65BD4">
                <w:rPr>
                  <w:rFonts w:eastAsia="SimSun"/>
                  <w:iCs/>
                  <w:sz w:val="20"/>
                </w:rPr>
                <w:t>DRRFQAMTTOT</w:t>
              </w:r>
            </w:ins>
          </w:p>
        </w:tc>
        <w:tc>
          <w:tcPr>
            <w:tcW w:w="460" w:type="pct"/>
          </w:tcPr>
          <w:p w14:paraId="51D19942" w14:textId="77777777" w:rsidR="00D65BD4" w:rsidRPr="00D65BD4" w:rsidRDefault="00D65BD4" w:rsidP="00D65BD4">
            <w:pPr>
              <w:spacing w:after="60"/>
              <w:rPr>
                <w:ins w:id="1979" w:author="ERCOT" w:date="2024-03-19T12:51:00Z"/>
                <w:rFonts w:eastAsia="SimSun"/>
                <w:iCs/>
                <w:sz w:val="20"/>
              </w:rPr>
            </w:pPr>
            <w:ins w:id="1980" w:author="ERCOT" w:date="2024-03-19T12:51:00Z">
              <w:r w:rsidRPr="00D65BD4">
                <w:rPr>
                  <w:rFonts w:eastAsia="SimSun"/>
                  <w:iCs/>
                  <w:sz w:val="20"/>
                </w:rPr>
                <w:t>$</w:t>
              </w:r>
            </w:ins>
          </w:p>
        </w:tc>
        <w:tc>
          <w:tcPr>
            <w:tcW w:w="3391" w:type="pct"/>
          </w:tcPr>
          <w:p w14:paraId="70F15A75" w14:textId="77777777" w:rsidR="00D65BD4" w:rsidRPr="00D65BD4" w:rsidRDefault="00D65BD4" w:rsidP="00D65BD4">
            <w:pPr>
              <w:spacing w:after="60"/>
              <w:rPr>
                <w:ins w:id="1981" w:author="ERCOT" w:date="2024-03-19T12:51:00Z"/>
                <w:rFonts w:eastAsia="SimSun"/>
                <w:i/>
                <w:iCs/>
                <w:sz w:val="20"/>
              </w:rPr>
            </w:pPr>
            <w:ins w:id="1982" w:author="ERCOT" w:date="2024-03-19T12:51:00Z">
              <w:r w:rsidRPr="00D65BD4">
                <w:rPr>
                  <w:rFonts w:eastAsia="SimSun"/>
                  <w:i/>
                  <w:iCs/>
                  <w:sz w:val="20"/>
                </w:rPr>
                <w:t>DRRS Failure Quantity Amount Total</w:t>
              </w:r>
              <w:r w:rsidRPr="00D65BD4">
                <w:rPr>
                  <w:rFonts w:eastAsia="SimSun"/>
                  <w:iCs/>
                  <w:sz w:val="20"/>
                </w:rPr>
                <w:t>—The charge to all QSEs for the total capacity associated with failures on Ancillary Service Supply Responsibility for DRRS, for the hour.</w:t>
              </w:r>
            </w:ins>
          </w:p>
        </w:tc>
      </w:tr>
      <w:tr w:rsidR="00D65BD4" w:rsidRPr="00D65BD4" w14:paraId="47AD0EC9" w14:textId="77777777" w:rsidTr="0003786F">
        <w:trPr>
          <w:ins w:id="1983" w:author="ERCOT" w:date="2024-03-19T12:51:00Z"/>
        </w:trPr>
        <w:tc>
          <w:tcPr>
            <w:tcW w:w="1149" w:type="pct"/>
          </w:tcPr>
          <w:p w14:paraId="7C7010D1" w14:textId="77777777" w:rsidR="00D65BD4" w:rsidRPr="00D65BD4" w:rsidRDefault="00D65BD4" w:rsidP="00D65BD4">
            <w:pPr>
              <w:spacing w:after="60"/>
              <w:rPr>
                <w:ins w:id="1984" w:author="ERCOT" w:date="2024-03-19T12:51:00Z"/>
                <w:rFonts w:eastAsia="SimSun"/>
                <w:iCs/>
                <w:sz w:val="20"/>
              </w:rPr>
            </w:pPr>
            <w:ins w:id="1985" w:author="ERCOT" w:date="2024-03-19T12:51:00Z">
              <w:r w:rsidRPr="00D65BD4">
                <w:rPr>
                  <w:rFonts w:eastAsia="SimSun"/>
                  <w:iCs/>
                  <w:sz w:val="20"/>
                </w:rPr>
                <w:t xml:space="preserve">DRRFQAMT </w:t>
              </w:r>
              <w:r w:rsidRPr="00D65BD4">
                <w:rPr>
                  <w:rFonts w:eastAsia="SimSun"/>
                  <w:i/>
                  <w:iCs/>
                  <w:sz w:val="20"/>
                  <w:vertAlign w:val="subscript"/>
                </w:rPr>
                <w:t>q</w:t>
              </w:r>
            </w:ins>
          </w:p>
        </w:tc>
        <w:tc>
          <w:tcPr>
            <w:tcW w:w="460" w:type="pct"/>
          </w:tcPr>
          <w:p w14:paraId="72421670" w14:textId="77777777" w:rsidR="00D65BD4" w:rsidRPr="00D65BD4" w:rsidRDefault="00D65BD4" w:rsidP="00D65BD4">
            <w:pPr>
              <w:spacing w:after="60"/>
              <w:rPr>
                <w:ins w:id="1986" w:author="ERCOT" w:date="2024-03-19T12:51:00Z"/>
                <w:rFonts w:eastAsia="SimSun"/>
                <w:iCs/>
                <w:sz w:val="20"/>
              </w:rPr>
            </w:pPr>
            <w:ins w:id="1987" w:author="ERCOT" w:date="2024-03-19T12:51:00Z">
              <w:r w:rsidRPr="00D65BD4">
                <w:rPr>
                  <w:rFonts w:eastAsia="SimSun"/>
                  <w:iCs/>
                  <w:sz w:val="20"/>
                </w:rPr>
                <w:t>$</w:t>
              </w:r>
            </w:ins>
          </w:p>
        </w:tc>
        <w:tc>
          <w:tcPr>
            <w:tcW w:w="3391" w:type="pct"/>
          </w:tcPr>
          <w:p w14:paraId="6C63B1E8" w14:textId="77777777" w:rsidR="00D65BD4" w:rsidRPr="00D65BD4" w:rsidRDefault="00D65BD4" w:rsidP="00D65BD4">
            <w:pPr>
              <w:spacing w:after="60"/>
              <w:rPr>
                <w:ins w:id="1988" w:author="ERCOT" w:date="2024-03-19T12:51:00Z"/>
                <w:rFonts w:eastAsia="SimSun"/>
                <w:iCs/>
                <w:sz w:val="20"/>
              </w:rPr>
            </w:pPr>
            <w:ins w:id="1989" w:author="ERCOT" w:date="2024-03-19T12:51:00Z">
              <w:r w:rsidRPr="00D65BD4">
                <w:rPr>
                  <w:rFonts w:eastAsia="SimSun"/>
                  <w:i/>
                  <w:iCs/>
                  <w:sz w:val="20"/>
                </w:rPr>
                <w:t>DRRS Failure Quantity Amount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on its Ancillary Service Supply Responsibility for DRRS, for the hour.</w:t>
              </w:r>
            </w:ins>
          </w:p>
        </w:tc>
      </w:tr>
      <w:tr w:rsidR="00D65BD4" w:rsidRPr="00D65BD4" w14:paraId="68D67FD9" w14:textId="77777777" w:rsidTr="0003786F">
        <w:trPr>
          <w:ins w:id="1990" w:author="ERCOT" w:date="2024-03-19T12:51:00Z"/>
        </w:trPr>
        <w:tc>
          <w:tcPr>
            <w:tcW w:w="1149" w:type="pct"/>
          </w:tcPr>
          <w:p w14:paraId="551D1873" w14:textId="77777777" w:rsidR="00D65BD4" w:rsidRPr="00D65BD4" w:rsidRDefault="00D65BD4" w:rsidP="00D65BD4">
            <w:pPr>
              <w:spacing w:after="60"/>
              <w:rPr>
                <w:ins w:id="1991" w:author="ERCOT" w:date="2024-03-19T12:51:00Z"/>
                <w:rFonts w:eastAsia="SimSun"/>
                <w:iCs/>
                <w:sz w:val="20"/>
                <w:szCs w:val="20"/>
              </w:rPr>
            </w:pPr>
            <w:ins w:id="1992" w:author="ERCOT" w:date="2024-03-19T12:51:00Z">
              <w:r w:rsidRPr="00D65BD4">
                <w:rPr>
                  <w:rFonts w:eastAsia="SimSun"/>
                  <w:sz w:val="20"/>
                  <w:szCs w:val="20"/>
                </w:rPr>
                <w:t>HLRS</w:t>
              </w:r>
              <w:r w:rsidRPr="00D65BD4">
                <w:rPr>
                  <w:rFonts w:eastAsia="SimSun"/>
                  <w:i/>
                  <w:sz w:val="20"/>
                  <w:szCs w:val="20"/>
                  <w:vertAlign w:val="subscript"/>
                </w:rPr>
                <w:t xml:space="preserve"> q</w:t>
              </w:r>
            </w:ins>
          </w:p>
        </w:tc>
        <w:tc>
          <w:tcPr>
            <w:tcW w:w="460" w:type="pct"/>
          </w:tcPr>
          <w:p w14:paraId="583FCF0A" w14:textId="77777777" w:rsidR="00D65BD4" w:rsidRPr="00D65BD4" w:rsidRDefault="00D65BD4" w:rsidP="00D65BD4">
            <w:pPr>
              <w:spacing w:after="60"/>
              <w:rPr>
                <w:ins w:id="1993" w:author="ERCOT" w:date="2024-03-19T12:51:00Z"/>
                <w:rFonts w:eastAsia="SimSun"/>
                <w:iCs/>
                <w:sz w:val="20"/>
                <w:szCs w:val="20"/>
              </w:rPr>
            </w:pPr>
            <w:ins w:id="1994" w:author="ERCOT" w:date="2024-03-19T12:51:00Z">
              <w:r w:rsidRPr="00D65BD4">
                <w:rPr>
                  <w:rFonts w:eastAsia="SimSun"/>
                  <w:sz w:val="20"/>
                  <w:szCs w:val="20"/>
                </w:rPr>
                <w:t>none</w:t>
              </w:r>
            </w:ins>
          </w:p>
        </w:tc>
        <w:tc>
          <w:tcPr>
            <w:tcW w:w="3391" w:type="pct"/>
          </w:tcPr>
          <w:p w14:paraId="22F6959D" w14:textId="77777777" w:rsidR="00D65BD4" w:rsidRPr="00D65BD4" w:rsidRDefault="00D65BD4" w:rsidP="00D65BD4">
            <w:pPr>
              <w:spacing w:after="60"/>
              <w:rPr>
                <w:ins w:id="1995" w:author="ERCOT" w:date="2024-03-19T12:51:00Z"/>
                <w:rFonts w:eastAsia="SimSun"/>
                <w:i/>
                <w:iCs/>
                <w:sz w:val="20"/>
                <w:szCs w:val="20"/>
              </w:rPr>
            </w:pPr>
            <w:ins w:id="1996" w:author="ERCOT" w:date="2024-03-19T12:51:00Z">
              <w:r w:rsidRPr="00D65BD4">
                <w:rPr>
                  <w:rFonts w:eastAsia="SimSun"/>
                  <w:i/>
                  <w:sz w:val="20"/>
                  <w:szCs w:val="20"/>
                </w:rPr>
                <w:t>Hourly Load Ratio Share per QSE</w:t>
              </w:r>
              <w:r w:rsidRPr="00D65BD4">
                <w:rPr>
                  <w:rFonts w:eastAsia="SimSun"/>
                  <w:sz w:val="20"/>
                  <w:szCs w:val="20"/>
                </w:rPr>
                <w:t xml:space="preserve">—The Real-Time LRS as defined in Section 6.6.2.4, QSE Load Ratio Share for an Operating Hour for QSE </w:t>
              </w:r>
              <w:r w:rsidRPr="00D65BD4">
                <w:rPr>
                  <w:rFonts w:eastAsia="SimSun"/>
                  <w:i/>
                  <w:sz w:val="20"/>
                  <w:szCs w:val="20"/>
                </w:rPr>
                <w:t>q</w:t>
              </w:r>
              <w:r w:rsidRPr="00D65BD4">
                <w:rPr>
                  <w:rFonts w:eastAsia="SimSun"/>
                  <w:sz w:val="20"/>
                  <w:szCs w:val="20"/>
                </w:rPr>
                <w:t xml:space="preserve"> for the Operating Hour.</w:t>
              </w:r>
            </w:ins>
          </w:p>
        </w:tc>
      </w:tr>
      <w:tr w:rsidR="00D65BD4" w:rsidRPr="00D65BD4" w14:paraId="7EBEBF9B" w14:textId="77777777" w:rsidTr="0003786F">
        <w:trPr>
          <w:ins w:id="1997" w:author="ERCOT" w:date="2024-03-19T12:51:00Z"/>
        </w:trPr>
        <w:tc>
          <w:tcPr>
            <w:tcW w:w="1149" w:type="pct"/>
          </w:tcPr>
          <w:p w14:paraId="07F3A38B" w14:textId="77777777" w:rsidR="00D65BD4" w:rsidRPr="00D65BD4" w:rsidRDefault="00D65BD4" w:rsidP="00D65BD4">
            <w:pPr>
              <w:spacing w:after="60"/>
              <w:rPr>
                <w:ins w:id="1998" w:author="ERCOT" w:date="2024-03-19T12:51:00Z"/>
                <w:rFonts w:eastAsia="SimSun"/>
                <w:iCs/>
                <w:sz w:val="20"/>
              </w:rPr>
            </w:pPr>
            <w:ins w:id="1999" w:author="ERCOT" w:date="2024-03-19T12:51:00Z">
              <w:r w:rsidRPr="00D65BD4">
                <w:rPr>
                  <w:rFonts w:eastAsia="SimSun"/>
                  <w:i/>
                  <w:iCs/>
                  <w:sz w:val="20"/>
                </w:rPr>
                <w:t>q</w:t>
              </w:r>
            </w:ins>
          </w:p>
        </w:tc>
        <w:tc>
          <w:tcPr>
            <w:tcW w:w="460" w:type="pct"/>
          </w:tcPr>
          <w:p w14:paraId="28D5BAB4" w14:textId="77777777" w:rsidR="00D65BD4" w:rsidRPr="00D65BD4" w:rsidRDefault="00D65BD4" w:rsidP="00D65BD4">
            <w:pPr>
              <w:spacing w:after="60"/>
              <w:rPr>
                <w:ins w:id="2000" w:author="ERCOT" w:date="2024-03-19T12:51:00Z"/>
                <w:rFonts w:eastAsia="SimSun"/>
                <w:iCs/>
                <w:sz w:val="20"/>
              </w:rPr>
            </w:pPr>
            <w:ins w:id="2001" w:author="ERCOT" w:date="2024-03-19T12:51:00Z">
              <w:r w:rsidRPr="00D65BD4">
                <w:rPr>
                  <w:rFonts w:eastAsia="SimSun"/>
                  <w:iCs/>
                  <w:sz w:val="20"/>
                </w:rPr>
                <w:t>None</w:t>
              </w:r>
            </w:ins>
          </w:p>
        </w:tc>
        <w:tc>
          <w:tcPr>
            <w:tcW w:w="3391" w:type="pct"/>
          </w:tcPr>
          <w:p w14:paraId="2A684F81" w14:textId="77777777" w:rsidR="00D65BD4" w:rsidRPr="00D65BD4" w:rsidRDefault="00D65BD4" w:rsidP="00D65BD4">
            <w:pPr>
              <w:spacing w:after="60"/>
              <w:rPr>
                <w:ins w:id="2002" w:author="ERCOT" w:date="2024-03-19T12:51:00Z"/>
                <w:rFonts w:eastAsia="SimSun"/>
                <w:i/>
                <w:iCs/>
                <w:sz w:val="20"/>
              </w:rPr>
            </w:pPr>
            <w:ins w:id="2003" w:author="ERCOT" w:date="2024-03-19T12:51:00Z">
              <w:r w:rsidRPr="00D65BD4">
                <w:rPr>
                  <w:rFonts w:eastAsia="SimSun"/>
                  <w:iCs/>
                  <w:sz w:val="20"/>
                </w:rPr>
                <w:t>A QSE.</w:t>
              </w:r>
            </w:ins>
          </w:p>
        </w:tc>
      </w:tr>
    </w:tbl>
    <w:p w14:paraId="76C9A2E7" w14:textId="77777777" w:rsidR="00D65BD4" w:rsidRPr="00D65BD4" w:rsidRDefault="00D65BD4" w:rsidP="00D65BD4">
      <w:pPr>
        <w:keepNext/>
        <w:tabs>
          <w:tab w:val="left" w:pos="1080"/>
        </w:tabs>
        <w:spacing w:before="240" w:after="240"/>
        <w:ind w:left="1080" w:hanging="1080"/>
        <w:outlineLvl w:val="2"/>
        <w:rPr>
          <w:rFonts w:eastAsia="SimSun"/>
          <w:b/>
          <w:bCs/>
          <w:i/>
          <w:szCs w:val="20"/>
        </w:rPr>
      </w:pPr>
      <w:bookmarkStart w:id="2004" w:name="_Toc135992418"/>
      <w:r w:rsidRPr="00D65BD4">
        <w:rPr>
          <w:rFonts w:eastAsia="SimSun"/>
          <w:b/>
          <w:bCs/>
          <w:i/>
          <w:szCs w:val="20"/>
        </w:rPr>
        <w:lastRenderedPageBreak/>
        <w:t>6.7.</w:t>
      </w:r>
      <w:ins w:id="2005" w:author="ERCOT" w:date="2024-05-11T21:05:00Z">
        <w:r w:rsidRPr="00D65BD4">
          <w:rPr>
            <w:rFonts w:eastAsia="SimSun"/>
            <w:b/>
            <w:bCs/>
            <w:i/>
            <w:szCs w:val="20"/>
          </w:rPr>
          <w:t>5</w:t>
        </w:r>
      </w:ins>
      <w:del w:id="2006" w:author="ERCOT" w:date="2024-05-11T21:05:00Z">
        <w:r w:rsidRPr="00D65BD4" w:rsidDel="00503649">
          <w:rPr>
            <w:rFonts w:eastAsia="SimSun"/>
            <w:b/>
            <w:bCs/>
            <w:i/>
            <w:szCs w:val="20"/>
          </w:rPr>
          <w:delText>4</w:delText>
        </w:r>
      </w:del>
      <w:r w:rsidRPr="00D65BD4">
        <w:rPr>
          <w:rFonts w:eastAsia="SimSun"/>
          <w:b/>
          <w:bCs/>
          <w:i/>
          <w:szCs w:val="20"/>
        </w:rPr>
        <w:tab/>
        <w:t>Adjustments to Cost Allocations for Ancillary Services Procurement</w:t>
      </w:r>
      <w:bookmarkEnd w:id="2004"/>
    </w:p>
    <w:p w14:paraId="307B7307" w14:textId="77777777" w:rsidR="00D65BD4" w:rsidRPr="00D65BD4" w:rsidRDefault="00D65BD4" w:rsidP="00D65BD4">
      <w:pPr>
        <w:spacing w:after="240"/>
        <w:ind w:left="720" w:hanging="720"/>
        <w:rPr>
          <w:rFonts w:eastAsia="SimSun"/>
          <w:iCs/>
        </w:rPr>
      </w:pPr>
      <w:r w:rsidRPr="00D65BD4">
        <w:rPr>
          <w:rFonts w:eastAsia="SimSun"/>
          <w:iCs/>
        </w:rPr>
        <w:t>(1)</w:t>
      </w:r>
      <w:r w:rsidRPr="00D65BD4">
        <w:rPr>
          <w:rFonts w:eastAsia="SimSun"/>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0AF897CE" w14:textId="77777777" w:rsidR="00D65BD4" w:rsidRPr="00D65BD4" w:rsidRDefault="00D65BD4" w:rsidP="00D65BD4">
      <w:pPr>
        <w:spacing w:after="240"/>
        <w:ind w:left="720" w:hanging="720"/>
        <w:rPr>
          <w:rFonts w:eastAsia="SimSun"/>
          <w:iCs/>
        </w:rPr>
      </w:pPr>
      <w:r w:rsidRPr="00D65BD4">
        <w:rPr>
          <w:rFonts w:eastAsia="SimSun"/>
          <w:iCs/>
        </w:rPr>
        <w:t>(2)</w:t>
      </w:r>
      <w:r w:rsidRPr="00D65BD4">
        <w:rPr>
          <w:rFonts w:eastAsia="SimSun"/>
          <w:iCs/>
        </w:rPr>
        <w:tab/>
        <w:t>For Reg-Up, if applicable:</w:t>
      </w:r>
    </w:p>
    <w:p w14:paraId="7DE47F84"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Reg-Up for a given Operating Hour is calculated as follows:</w:t>
      </w:r>
    </w:p>
    <w:p w14:paraId="41FCE84F" w14:textId="77777777" w:rsidR="00D65BD4" w:rsidRPr="00D65BD4" w:rsidRDefault="00D65BD4" w:rsidP="00D65BD4">
      <w:pPr>
        <w:spacing w:after="120"/>
        <w:ind w:left="2880" w:hanging="2160"/>
        <w:rPr>
          <w:rFonts w:eastAsia="SimSun"/>
          <w:b/>
          <w:bCs/>
        </w:rPr>
      </w:pPr>
      <w:r w:rsidRPr="00D65BD4">
        <w:rPr>
          <w:rFonts w:eastAsia="SimSun"/>
          <w:b/>
          <w:bCs/>
        </w:rPr>
        <w:t>RUCOSTTOT</w:t>
      </w:r>
      <w:r w:rsidRPr="00D65BD4">
        <w:rPr>
          <w:rFonts w:eastAsia="SimSun"/>
          <w:b/>
          <w:bCs/>
        </w:rPr>
        <w:tab/>
        <w:t>=</w:t>
      </w:r>
      <w:r w:rsidRPr="00D65BD4">
        <w:rPr>
          <w:rFonts w:eastAsia="SimSun"/>
          <w:b/>
          <w:bCs/>
        </w:rPr>
        <w:tab/>
        <w:t>(-1) * (</w:t>
      </w:r>
      <w:r w:rsidRPr="00D65BD4">
        <w:rPr>
          <w:rFonts w:eastAsia="SimSun"/>
          <w:b/>
          <w:bCs/>
          <w:noProof/>
          <w:position w:val="-20"/>
        </w:rPr>
        <w:drawing>
          <wp:inline distT="0" distB="0" distL="0" distR="0" wp14:anchorId="22706A71" wp14:editId="4DB044BF">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(RTPCRUAMTTOT </w:t>
      </w:r>
      <w:r w:rsidRPr="00D65BD4">
        <w:rPr>
          <w:rFonts w:eastAsia="SimSun"/>
          <w:b/>
          <w:bCs/>
          <w:i/>
          <w:vertAlign w:val="subscript"/>
        </w:rPr>
        <w:t>m</w:t>
      </w:r>
      <w:r w:rsidRPr="00D65BD4">
        <w:rPr>
          <w:rFonts w:eastAsia="SimSun"/>
          <w:b/>
          <w:bCs/>
        </w:rPr>
        <w:t xml:space="preserve">) + </w:t>
      </w:r>
      <w:r w:rsidRPr="00D65BD4">
        <w:rPr>
          <w:rFonts w:eastAsia="SimSun"/>
          <w:b/>
          <w:bCs/>
        </w:rPr>
        <w:tab/>
      </w:r>
      <w:r w:rsidRPr="00D65BD4">
        <w:rPr>
          <w:rFonts w:eastAsia="SimSun"/>
          <w:b/>
          <w:bCs/>
        </w:rPr>
        <w:tab/>
      </w:r>
      <w:r w:rsidRPr="00D65BD4">
        <w:rPr>
          <w:rFonts w:eastAsia="SimSun"/>
          <w:b/>
          <w:bCs/>
        </w:rPr>
        <w:tab/>
        <w:t>PCRUAMTTOT</w:t>
      </w:r>
      <w:r w:rsidRPr="00D65BD4">
        <w:rPr>
          <w:rFonts w:eastAsia="SimSun"/>
          <w:b/>
          <w:bCs/>
          <w:i/>
          <w:vertAlign w:val="subscript"/>
        </w:rPr>
        <w:t xml:space="preserve"> </w:t>
      </w:r>
      <w:r w:rsidRPr="00D65BD4">
        <w:rPr>
          <w:rFonts w:eastAsia="SimSun"/>
          <w:b/>
          <w:bCs/>
        </w:rPr>
        <w:t xml:space="preserve"> + RUFQAMTTOT + </w:t>
      </w:r>
    </w:p>
    <w:p w14:paraId="1E68F432" w14:textId="77777777" w:rsidR="00D65BD4" w:rsidRPr="00D65BD4" w:rsidRDefault="00D65BD4" w:rsidP="00D65BD4">
      <w:pPr>
        <w:spacing w:after="240"/>
        <w:ind w:left="2880" w:firstLine="720"/>
        <w:rPr>
          <w:rFonts w:eastAsia="SimSun"/>
          <w:b/>
          <w:bCs/>
        </w:rPr>
      </w:pPr>
      <w:r w:rsidRPr="00D65BD4">
        <w:rPr>
          <w:rFonts w:eastAsia="SimSun"/>
          <w:b/>
          <w:bCs/>
        </w:rPr>
        <w:t>RUINFQAMTTOT)</w:t>
      </w:r>
    </w:p>
    <w:p w14:paraId="3B6CDF4E" w14:textId="77777777" w:rsidR="00D65BD4" w:rsidRPr="00D65BD4" w:rsidRDefault="00D65BD4" w:rsidP="00D65BD4">
      <w:pPr>
        <w:spacing w:after="240"/>
        <w:rPr>
          <w:rFonts w:eastAsia="SimSun"/>
          <w:iCs/>
        </w:rPr>
      </w:pPr>
      <w:r w:rsidRPr="00D65BD4">
        <w:rPr>
          <w:rFonts w:eastAsia="SimSun"/>
          <w:iCs/>
        </w:rPr>
        <w:t xml:space="preserve">Where: </w:t>
      </w:r>
    </w:p>
    <w:p w14:paraId="5ABF9591" w14:textId="77777777" w:rsidR="00D65BD4" w:rsidRPr="00D65BD4" w:rsidRDefault="00D65BD4" w:rsidP="00D65BD4">
      <w:pPr>
        <w:rPr>
          <w:rFonts w:eastAsia="SimSun"/>
        </w:rPr>
      </w:pPr>
      <w:r w:rsidRPr="00D65BD4">
        <w:rPr>
          <w:rFonts w:eastAsia="SimSun"/>
        </w:rPr>
        <w:t xml:space="preserve">Total payment of SASM- and RSASM-procured capacity for Reg-Up by </w:t>
      </w:r>
      <w:proofErr w:type="gramStart"/>
      <w:r w:rsidRPr="00D65BD4">
        <w:rPr>
          <w:rFonts w:eastAsia="SimSun"/>
        </w:rPr>
        <w:t>market</w:t>
      </w:r>
      <w:proofErr w:type="gramEnd"/>
    </w:p>
    <w:p w14:paraId="02D9BA8A"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RTPCRUAMTTOT </w:t>
      </w:r>
      <w:r w:rsidRPr="00D65BD4">
        <w:rPr>
          <w:rFonts w:eastAsia="SimSun"/>
          <w:bCs/>
          <w:i/>
          <w:vertAlign w:val="subscript"/>
        </w:rPr>
        <w:t>m</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7E4A291A" wp14:editId="7E17C2DA">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RTPCRUAMT </w:t>
      </w:r>
      <w:r w:rsidRPr="00D65BD4">
        <w:rPr>
          <w:rFonts w:eastAsia="SimSun"/>
          <w:bCs/>
          <w:i/>
          <w:vertAlign w:val="subscript"/>
        </w:rPr>
        <w:t xml:space="preserve">q, m </w:t>
      </w:r>
    </w:p>
    <w:p w14:paraId="75D5F1F5" w14:textId="77777777" w:rsidR="00D65BD4" w:rsidRPr="00D65BD4" w:rsidRDefault="00D65BD4" w:rsidP="00D65BD4">
      <w:pPr>
        <w:rPr>
          <w:rFonts w:eastAsia="SimSun"/>
        </w:rPr>
      </w:pPr>
      <w:r w:rsidRPr="00D65BD4">
        <w:rPr>
          <w:rFonts w:eastAsia="SimSun"/>
        </w:rPr>
        <w:t>Total payment of DAM-procured capacity for Reg-Up</w:t>
      </w:r>
    </w:p>
    <w:p w14:paraId="2BB03C31" w14:textId="77777777" w:rsidR="00D65BD4" w:rsidRPr="00D65BD4" w:rsidRDefault="00D65BD4" w:rsidP="00D65BD4">
      <w:pPr>
        <w:spacing w:after="240"/>
        <w:ind w:leftChars="300" w:left="2880" w:hangingChars="900" w:hanging="2160"/>
        <w:rPr>
          <w:rFonts w:eastAsia="SimSun"/>
          <w:bCs/>
        </w:rPr>
      </w:pPr>
      <w:r w:rsidRPr="00D65BD4">
        <w:rPr>
          <w:rFonts w:eastAsia="SimSun"/>
          <w:bCs/>
        </w:rPr>
        <w:t>PCRUAMTTOT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709B2180" wp14:editId="0A611288">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PCRUAMT </w:t>
      </w:r>
      <w:r w:rsidRPr="00D65BD4">
        <w:rPr>
          <w:rFonts w:eastAsia="SimSun"/>
          <w:bCs/>
          <w:i/>
          <w:vertAlign w:val="subscript"/>
        </w:rPr>
        <w:t>q</w:t>
      </w:r>
    </w:p>
    <w:p w14:paraId="2301FBD8" w14:textId="77777777" w:rsidR="00D65BD4" w:rsidRPr="00D65BD4" w:rsidRDefault="00D65BD4" w:rsidP="00D65BD4">
      <w:pPr>
        <w:rPr>
          <w:rFonts w:eastAsia="SimSun"/>
        </w:rPr>
      </w:pPr>
      <w:r w:rsidRPr="00D65BD4">
        <w:rPr>
          <w:rFonts w:eastAsia="SimSun"/>
        </w:rPr>
        <w:t>Total charge of failure on Ancillary Service Supply Responsibility for Reg-Up</w:t>
      </w:r>
    </w:p>
    <w:p w14:paraId="1E27515B"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RUFQAMTTOT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49109597" wp14:editId="1C47A5D0">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RUFQAMTQSETOT </w:t>
      </w:r>
      <w:r w:rsidRPr="00D65BD4">
        <w:rPr>
          <w:rFonts w:eastAsia="SimSun"/>
          <w:bCs/>
          <w:i/>
          <w:vertAlign w:val="subscript"/>
        </w:rPr>
        <w:t>q</w:t>
      </w:r>
    </w:p>
    <w:p w14:paraId="6568D943" w14:textId="77777777" w:rsidR="00D65BD4" w:rsidRPr="00D65BD4" w:rsidRDefault="00D65BD4" w:rsidP="00D65BD4">
      <w:pPr>
        <w:tabs>
          <w:tab w:val="left" w:pos="2160"/>
          <w:tab w:val="left" w:pos="2880"/>
        </w:tabs>
        <w:ind w:left="300" w:hangingChars="125" w:hanging="300"/>
        <w:rPr>
          <w:rFonts w:eastAsia="SimSun"/>
          <w:bCs/>
        </w:rPr>
      </w:pPr>
      <w:r w:rsidRPr="00D65BD4">
        <w:rPr>
          <w:rFonts w:eastAsia="SimSun"/>
          <w:bCs/>
        </w:rPr>
        <w:t>Total payment of SASM- and RSASM-procured capacity for Reg-Up by QSE</w:t>
      </w:r>
    </w:p>
    <w:p w14:paraId="0263CAF1" w14:textId="77777777" w:rsidR="00D65BD4" w:rsidRPr="00D65BD4" w:rsidRDefault="00D65BD4" w:rsidP="00D65BD4">
      <w:pPr>
        <w:spacing w:after="240"/>
        <w:ind w:leftChars="300" w:left="2880" w:hangingChars="900" w:hanging="2160"/>
        <w:rPr>
          <w:rFonts w:eastAsia="SimSun"/>
          <w:bCs/>
        </w:rPr>
      </w:pPr>
      <w:r w:rsidRPr="00D65BD4">
        <w:rPr>
          <w:rFonts w:eastAsia="SimSun"/>
          <w:bCs/>
        </w:rPr>
        <w:t xml:space="preserve">RTPCRUAMTQSETOT </w:t>
      </w:r>
      <w:r w:rsidRPr="00D65BD4">
        <w:rPr>
          <w:rFonts w:eastAsia="SimSun"/>
          <w:bCs/>
          <w:i/>
          <w:vertAlign w:val="subscript"/>
        </w:rPr>
        <w:t>q</w:t>
      </w:r>
      <w:r w:rsidRPr="00D65BD4">
        <w:rPr>
          <w:rFonts w:eastAsia="SimSun"/>
          <w:bCs/>
        </w:rPr>
        <w:tab/>
        <w:t>=</w:t>
      </w:r>
      <w:r w:rsidRPr="00D65BD4">
        <w:rPr>
          <w:rFonts w:eastAsia="SimSun"/>
          <w:bCs/>
        </w:rPr>
        <w:tab/>
      </w:r>
      <w:r w:rsidRPr="00D65BD4">
        <w:rPr>
          <w:rFonts w:eastAsia="SimSun"/>
          <w:bCs/>
          <w:noProof/>
          <w:position w:val="-20"/>
        </w:rPr>
        <w:drawing>
          <wp:inline distT="0" distB="0" distL="0" distR="0" wp14:anchorId="03B0DBE2" wp14:editId="32F00CDF">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RTPCRUAMT </w:t>
      </w:r>
      <w:r w:rsidRPr="00D65BD4">
        <w:rPr>
          <w:rFonts w:eastAsia="SimSun"/>
          <w:bCs/>
          <w:i/>
          <w:vertAlign w:val="subscript"/>
        </w:rPr>
        <w:t>q, m</w:t>
      </w:r>
    </w:p>
    <w:p w14:paraId="496D2CBB" w14:textId="77777777" w:rsidR="00D65BD4" w:rsidRPr="00D65BD4" w:rsidRDefault="00D65BD4" w:rsidP="00D65BD4">
      <w:pPr>
        <w:rPr>
          <w:rFonts w:eastAsia="SimSun"/>
        </w:rPr>
      </w:pPr>
      <w:r w:rsidRPr="00D65BD4">
        <w:rPr>
          <w:rFonts w:eastAsia="SimSun"/>
        </w:rPr>
        <w:t>Total charge of infeasible Ancillary Service Supply Responsibility for Reg-Up</w:t>
      </w:r>
    </w:p>
    <w:p w14:paraId="7C59F014" w14:textId="77777777" w:rsidR="00D65BD4" w:rsidRPr="00D65BD4" w:rsidRDefault="00D65BD4" w:rsidP="00D65BD4">
      <w:pPr>
        <w:spacing w:after="240"/>
        <w:ind w:left="2880" w:hanging="2160"/>
        <w:rPr>
          <w:rFonts w:eastAsia="SimSun"/>
        </w:rPr>
      </w:pPr>
      <w:r w:rsidRPr="00D65BD4">
        <w:rPr>
          <w:rFonts w:eastAsia="SimSun"/>
        </w:rPr>
        <w:t>RUINFQAMTTOT</w:t>
      </w:r>
      <w:r w:rsidRPr="00D65BD4">
        <w:rPr>
          <w:rFonts w:eastAsia="SimSun"/>
        </w:rPr>
        <w:tab/>
        <w:t>=</w:t>
      </w:r>
      <w:r w:rsidRPr="00D65BD4">
        <w:rPr>
          <w:rFonts w:eastAsia="SimSun"/>
        </w:rPr>
        <w:tab/>
      </w:r>
      <w:r w:rsidRPr="00D65BD4">
        <w:rPr>
          <w:rFonts w:eastAsia="SimSun"/>
          <w:position w:val="-22"/>
          <w:lang w:val="pt-BR"/>
        </w:rPr>
        <w:object w:dxaOrig="225" w:dyaOrig="465" w14:anchorId="35F01700">
          <v:shape id="_x0000_i1053" type="#_x0000_t75" style="width:12pt;height:17.4pt" o:ole="">
            <v:imagedata r:id="rId63" o:title=""/>
          </v:shape>
          <o:OLEObject Type="Embed" ProgID="Equation.3" ShapeID="_x0000_i1053" DrawAspect="Content" ObjectID="_1786452160" r:id="rId64"/>
        </w:object>
      </w:r>
      <w:r w:rsidRPr="00D65BD4">
        <w:rPr>
          <w:rFonts w:eastAsia="SimSun"/>
        </w:rPr>
        <w:t xml:space="preserve"> RUINFQAMT </w:t>
      </w:r>
      <w:r w:rsidRPr="00D65BD4">
        <w:rPr>
          <w:rFonts w:eastAsia="SimSun"/>
          <w:i/>
          <w:vertAlign w:val="subscript"/>
        </w:rPr>
        <w:t>q</w:t>
      </w:r>
    </w:p>
    <w:p w14:paraId="215C208F" w14:textId="77777777" w:rsidR="00D65BD4" w:rsidRPr="00D65BD4" w:rsidRDefault="00D65BD4" w:rsidP="00D65BD4">
      <w:pPr>
        <w:rPr>
          <w:rFonts w:eastAsia="SimSun"/>
        </w:rPr>
      </w:pPr>
      <w:r w:rsidRPr="00D65BD4">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D65BD4" w:rsidRPr="00D65BD4" w14:paraId="37A8ED3D" w14:textId="77777777" w:rsidTr="0003786F">
        <w:tc>
          <w:tcPr>
            <w:tcW w:w="1315" w:type="pct"/>
          </w:tcPr>
          <w:p w14:paraId="6659DA00"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26" w:type="pct"/>
          </w:tcPr>
          <w:p w14:paraId="200D19DA"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359" w:type="pct"/>
          </w:tcPr>
          <w:p w14:paraId="31A59098"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49933D33" w14:textId="77777777" w:rsidTr="0003786F">
        <w:tc>
          <w:tcPr>
            <w:tcW w:w="1315" w:type="pct"/>
          </w:tcPr>
          <w:p w14:paraId="66A204B7" w14:textId="77777777" w:rsidR="00D65BD4" w:rsidRPr="00D65BD4" w:rsidRDefault="00D65BD4" w:rsidP="00D65BD4">
            <w:pPr>
              <w:spacing w:after="60"/>
              <w:rPr>
                <w:rFonts w:eastAsia="SimSun"/>
                <w:iCs/>
                <w:sz w:val="20"/>
              </w:rPr>
            </w:pPr>
            <w:r w:rsidRPr="00D65BD4">
              <w:rPr>
                <w:rFonts w:eastAsia="SimSun"/>
                <w:iCs/>
                <w:sz w:val="20"/>
              </w:rPr>
              <w:t>RUCOSTTOT</w:t>
            </w:r>
          </w:p>
        </w:tc>
        <w:tc>
          <w:tcPr>
            <w:tcW w:w="326" w:type="pct"/>
          </w:tcPr>
          <w:p w14:paraId="709BCC3A"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Pr>
          <w:p w14:paraId="23F6AE8E" w14:textId="77777777" w:rsidR="00D65BD4" w:rsidRPr="00D65BD4" w:rsidRDefault="00D65BD4" w:rsidP="00D65BD4">
            <w:pPr>
              <w:spacing w:after="60"/>
              <w:rPr>
                <w:rFonts w:eastAsia="SimSun"/>
                <w:iCs/>
                <w:sz w:val="20"/>
              </w:rPr>
            </w:pPr>
            <w:r w:rsidRPr="00D65BD4">
              <w:rPr>
                <w:rFonts w:eastAsia="SimSun"/>
                <w:i/>
                <w:iCs/>
                <w:sz w:val="20"/>
              </w:rPr>
              <w:t>Reg-Up Cost Total</w:t>
            </w:r>
            <w:r w:rsidRPr="00D65BD4">
              <w:rPr>
                <w:rFonts w:eastAsia="SimSun"/>
                <w:iCs/>
                <w:sz w:val="20"/>
              </w:rPr>
              <w:t>—The net total costs for Reg-Up for the hour.</w:t>
            </w:r>
          </w:p>
        </w:tc>
      </w:tr>
      <w:tr w:rsidR="00D65BD4" w:rsidRPr="00D65BD4" w14:paraId="460516B0" w14:textId="77777777" w:rsidTr="0003786F">
        <w:tc>
          <w:tcPr>
            <w:tcW w:w="1315" w:type="pct"/>
            <w:tcBorders>
              <w:top w:val="single" w:sz="4" w:space="0" w:color="auto"/>
              <w:left w:val="single" w:sz="4" w:space="0" w:color="auto"/>
              <w:bottom w:val="single" w:sz="4" w:space="0" w:color="auto"/>
              <w:right w:val="single" w:sz="4" w:space="0" w:color="auto"/>
            </w:tcBorders>
          </w:tcPr>
          <w:p w14:paraId="309FAF89" w14:textId="77777777" w:rsidR="00D65BD4" w:rsidRPr="00D65BD4" w:rsidRDefault="00D65BD4" w:rsidP="00D65BD4">
            <w:pPr>
              <w:spacing w:after="60"/>
              <w:rPr>
                <w:rFonts w:eastAsia="SimSun"/>
                <w:iCs/>
                <w:sz w:val="20"/>
              </w:rPr>
            </w:pPr>
            <w:r w:rsidRPr="00D65BD4">
              <w:rPr>
                <w:rFonts w:eastAsia="SimSun"/>
                <w:iCs/>
                <w:sz w:val="20"/>
              </w:rPr>
              <w:t xml:space="preserve">RTPCRUAMTTOT </w:t>
            </w:r>
            <w:r w:rsidRPr="00D65BD4">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791DE4B8"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0ADC71C4" w14:textId="77777777" w:rsidR="00D65BD4" w:rsidRPr="00D65BD4" w:rsidRDefault="00D65BD4" w:rsidP="00D65BD4">
            <w:pPr>
              <w:spacing w:after="60"/>
              <w:rPr>
                <w:rFonts w:eastAsia="SimSun"/>
                <w:i/>
                <w:iCs/>
                <w:sz w:val="20"/>
              </w:rPr>
            </w:pPr>
            <w:r w:rsidRPr="00D65BD4">
              <w:rPr>
                <w:rFonts w:eastAsia="SimSun"/>
                <w:i/>
                <w:iCs/>
                <w:sz w:val="20"/>
              </w:rPr>
              <w:t>Procured Capacity for Reg-Up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Reg-Up, for the hour.</w:t>
            </w:r>
          </w:p>
        </w:tc>
      </w:tr>
      <w:tr w:rsidR="00D65BD4" w:rsidRPr="00D65BD4" w14:paraId="5B9D3979" w14:textId="77777777" w:rsidTr="0003786F">
        <w:tc>
          <w:tcPr>
            <w:tcW w:w="1315" w:type="pct"/>
            <w:tcBorders>
              <w:top w:val="single" w:sz="4" w:space="0" w:color="auto"/>
              <w:left w:val="single" w:sz="4" w:space="0" w:color="auto"/>
              <w:bottom w:val="single" w:sz="4" w:space="0" w:color="auto"/>
              <w:right w:val="single" w:sz="4" w:space="0" w:color="auto"/>
            </w:tcBorders>
          </w:tcPr>
          <w:p w14:paraId="4C443767" w14:textId="77777777" w:rsidR="00D65BD4" w:rsidRPr="00D65BD4" w:rsidRDefault="00D65BD4" w:rsidP="00D65BD4">
            <w:pPr>
              <w:spacing w:after="60"/>
              <w:rPr>
                <w:rFonts w:eastAsia="SimSun"/>
                <w:iCs/>
                <w:sz w:val="20"/>
              </w:rPr>
            </w:pPr>
            <w:r w:rsidRPr="00D65BD4">
              <w:rPr>
                <w:rFonts w:eastAsia="SimSun"/>
                <w:iCs/>
                <w:sz w:val="20"/>
              </w:rPr>
              <w:lastRenderedPageBreak/>
              <w:t xml:space="preserve">RTPCRUAMT </w:t>
            </w:r>
            <w:r w:rsidRPr="00D65BD4">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700E3F9C"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6DAB31AA" w14:textId="77777777" w:rsidR="00D65BD4" w:rsidRPr="00D65BD4" w:rsidRDefault="00D65BD4" w:rsidP="00D65BD4">
            <w:pPr>
              <w:spacing w:after="60"/>
              <w:rPr>
                <w:rFonts w:eastAsia="SimSun"/>
                <w:i/>
                <w:iCs/>
                <w:sz w:val="20"/>
              </w:rPr>
            </w:pPr>
            <w:r w:rsidRPr="00D65BD4">
              <w:rPr>
                <w:rFonts w:eastAsia="SimSun"/>
                <w:i/>
                <w:iCs/>
                <w:sz w:val="20"/>
              </w:rPr>
              <w:t>Procured Capacity for Reg-Up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Reg-Up, for the hour.</w:t>
            </w:r>
          </w:p>
        </w:tc>
      </w:tr>
      <w:tr w:rsidR="00D65BD4" w:rsidRPr="00D65BD4" w14:paraId="773D1950" w14:textId="77777777" w:rsidTr="0003786F">
        <w:tc>
          <w:tcPr>
            <w:tcW w:w="1315" w:type="pct"/>
            <w:tcBorders>
              <w:top w:val="single" w:sz="4" w:space="0" w:color="auto"/>
              <w:left w:val="single" w:sz="4" w:space="0" w:color="auto"/>
              <w:bottom w:val="single" w:sz="4" w:space="0" w:color="auto"/>
              <w:right w:val="single" w:sz="4" w:space="0" w:color="auto"/>
            </w:tcBorders>
          </w:tcPr>
          <w:p w14:paraId="39B2B465" w14:textId="77777777" w:rsidR="00D65BD4" w:rsidRPr="00D65BD4" w:rsidRDefault="00D65BD4" w:rsidP="00D65BD4">
            <w:pPr>
              <w:spacing w:after="60"/>
              <w:rPr>
                <w:rFonts w:eastAsia="SimSun"/>
                <w:iCs/>
                <w:sz w:val="20"/>
              </w:rPr>
            </w:pPr>
            <w:r w:rsidRPr="00D65BD4">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17BF4D94"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210FD3CD" w14:textId="77777777" w:rsidR="00D65BD4" w:rsidRPr="00D65BD4" w:rsidRDefault="00D65BD4" w:rsidP="00D65BD4">
            <w:pPr>
              <w:spacing w:after="60"/>
              <w:rPr>
                <w:rFonts w:eastAsia="SimSun"/>
                <w:i/>
                <w:iCs/>
                <w:sz w:val="20"/>
              </w:rPr>
            </w:pPr>
            <w:r w:rsidRPr="00D65BD4">
              <w:rPr>
                <w:rFonts w:eastAsia="SimSun"/>
                <w:i/>
                <w:iCs/>
                <w:sz w:val="20"/>
              </w:rPr>
              <w:t>Reg-Up Failure Quantity Amount Total</w:t>
            </w:r>
            <w:r w:rsidRPr="00D65BD4">
              <w:rPr>
                <w:rFonts w:eastAsia="SimSun"/>
                <w:iCs/>
                <w:sz w:val="20"/>
              </w:rPr>
              <w:t>—The total charges to all QSEs for their capacity associated with failures and reconfiguration reductions on their Ancillary Service Supply Responsibilities for Reg-Up, for the hour.</w:t>
            </w:r>
          </w:p>
        </w:tc>
      </w:tr>
      <w:tr w:rsidR="00D65BD4" w:rsidRPr="00D65BD4" w14:paraId="4D615836" w14:textId="77777777" w:rsidTr="0003786F">
        <w:tc>
          <w:tcPr>
            <w:tcW w:w="1315" w:type="pct"/>
            <w:tcBorders>
              <w:top w:val="single" w:sz="4" w:space="0" w:color="auto"/>
              <w:left w:val="single" w:sz="4" w:space="0" w:color="auto"/>
              <w:bottom w:val="single" w:sz="4" w:space="0" w:color="auto"/>
              <w:right w:val="single" w:sz="4" w:space="0" w:color="auto"/>
            </w:tcBorders>
          </w:tcPr>
          <w:p w14:paraId="7E011AF4" w14:textId="77777777" w:rsidR="00D65BD4" w:rsidRPr="00D65BD4" w:rsidRDefault="00D65BD4" w:rsidP="00D65BD4">
            <w:pPr>
              <w:spacing w:after="60"/>
              <w:rPr>
                <w:rFonts w:eastAsia="SimSun"/>
                <w:iCs/>
                <w:sz w:val="20"/>
              </w:rPr>
            </w:pPr>
            <w:r w:rsidRPr="00D65BD4">
              <w:rPr>
                <w:rFonts w:eastAsia="SimSun"/>
                <w:iCs/>
                <w:sz w:val="20"/>
              </w:rPr>
              <w:t xml:space="preserve">RUFQAMTQSETOT </w:t>
            </w:r>
            <w:r w:rsidRPr="00D65BD4">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0B73FD74"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BCEF386" w14:textId="77777777" w:rsidR="00D65BD4" w:rsidRPr="00D65BD4" w:rsidRDefault="00D65BD4" w:rsidP="00D65BD4">
            <w:pPr>
              <w:spacing w:after="60"/>
              <w:rPr>
                <w:rFonts w:eastAsia="SimSun"/>
                <w:i/>
                <w:iCs/>
                <w:sz w:val="20"/>
              </w:rPr>
            </w:pPr>
            <w:r w:rsidRPr="00D65BD4">
              <w:rPr>
                <w:rFonts w:eastAsia="SimSun"/>
                <w:i/>
                <w:iCs/>
                <w:sz w:val="20"/>
              </w:rPr>
              <w:t>Reg-Up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Reg-Up, for the hour.</w:t>
            </w:r>
          </w:p>
        </w:tc>
      </w:tr>
      <w:tr w:rsidR="00D65BD4" w:rsidRPr="00D65BD4" w14:paraId="57D7A787" w14:textId="77777777" w:rsidTr="0003786F">
        <w:tc>
          <w:tcPr>
            <w:tcW w:w="1315" w:type="pct"/>
            <w:tcBorders>
              <w:top w:val="single" w:sz="4" w:space="0" w:color="auto"/>
              <w:left w:val="single" w:sz="4" w:space="0" w:color="auto"/>
              <w:bottom w:val="single" w:sz="4" w:space="0" w:color="auto"/>
              <w:right w:val="single" w:sz="4" w:space="0" w:color="auto"/>
            </w:tcBorders>
          </w:tcPr>
          <w:p w14:paraId="2A81E543" w14:textId="77777777" w:rsidR="00D65BD4" w:rsidRPr="00D65BD4" w:rsidRDefault="00D65BD4" w:rsidP="00D65BD4">
            <w:pPr>
              <w:spacing w:after="60"/>
              <w:rPr>
                <w:rFonts w:eastAsia="SimSun"/>
                <w:iCs/>
                <w:sz w:val="20"/>
              </w:rPr>
            </w:pPr>
            <w:r w:rsidRPr="00D65BD4">
              <w:rPr>
                <w:rFonts w:eastAsia="SimSun"/>
                <w:iCs/>
                <w:sz w:val="20"/>
              </w:rPr>
              <w:t xml:space="preserve">RTPCRUAMTQSETOT </w:t>
            </w:r>
            <w:r w:rsidRPr="00D65BD4">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445066B"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71410DB" w14:textId="77777777" w:rsidR="00D65BD4" w:rsidRPr="00D65BD4" w:rsidRDefault="00D65BD4" w:rsidP="00D65BD4">
            <w:pPr>
              <w:spacing w:after="60"/>
              <w:rPr>
                <w:rFonts w:eastAsia="SimSun"/>
                <w:iCs/>
                <w:sz w:val="20"/>
              </w:rPr>
            </w:pPr>
            <w:r w:rsidRPr="00D65BD4">
              <w:rPr>
                <w:rFonts w:eastAsia="SimSun"/>
                <w:i/>
                <w:iCs/>
                <w:sz w:val="20"/>
              </w:rPr>
              <w:t>Procured Capacity for Reg-Up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Reg-Up, for the hour.</w:t>
            </w:r>
          </w:p>
        </w:tc>
      </w:tr>
      <w:tr w:rsidR="00D65BD4" w:rsidRPr="00D65BD4" w14:paraId="79B59B4E" w14:textId="77777777" w:rsidTr="000378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742DD8F" w14:textId="77777777" w:rsidR="00D65BD4" w:rsidRPr="00D65BD4" w:rsidRDefault="00D65BD4" w:rsidP="00D65BD4">
            <w:pPr>
              <w:spacing w:after="60"/>
              <w:rPr>
                <w:rFonts w:eastAsia="SimSun"/>
                <w:iCs/>
                <w:sz w:val="20"/>
              </w:rPr>
            </w:pPr>
            <w:r w:rsidRPr="00D65BD4">
              <w:rPr>
                <w:rFonts w:eastAsia="SimSun"/>
                <w:iCs/>
                <w:sz w:val="20"/>
              </w:rPr>
              <w:t xml:space="preserve">PCRUAMT </w:t>
            </w:r>
            <w:r w:rsidRPr="00D65BD4">
              <w:rPr>
                <w:rFonts w:eastAsia="SimSun"/>
                <w:i/>
                <w:iCs/>
                <w:sz w:val="20"/>
                <w:vertAlign w:val="subscript"/>
              </w:rPr>
              <w:t>q</w:t>
            </w:r>
          </w:p>
        </w:tc>
        <w:tc>
          <w:tcPr>
            <w:tcW w:w="326" w:type="pct"/>
          </w:tcPr>
          <w:p w14:paraId="2B3A5F90"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Pr>
          <w:p w14:paraId="7970DC05" w14:textId="77777777" w:rsidR="00D65BD4" w:rsidRPr="00D65BD4" w:rsidRDefault="00D65BD4" w:rsidP="00D65BD4">
            <w:pPr>
              <w:spacing w:after="60"/>
              <w:rPr>
                <w:rFonts w:eastAsia="SimSun"/>
                <w:iCs/>
                <w:sz w:val="20"/>
              </w:rPr>
            </w:pPr>
            <w:r w:rsidRPr="00D65BD4">
              <w:rPr>
                <w:rFonts w:eastAsia="SimSun"/>
                <w:i/>
                <w:iCs/>
                <w:sz w:val="20"/>
              </w:rPr>
              <w:t>Procured Capacity for Reg-Up Amount per QSE in DAM</w:t>
            </w:r>
            <w:r w:rsidRPr="00D65BD4">
              <w:rPr>
                <w:rFonts w:eastAsia="SimSun"/>
                <w:iCs/>
                <w:sz w:val="20"/>
              </w:rPr>
              <w:t xml:space="preserve">—The DAM Reg-Up payment for QSE </w:t>
            </w:r>
            <w:r w:rsidRPr="00D65BD4">
              <w:rPr>
                <w:rFonts w:eastAsia="SimSun"/>
                <w:i/>
                <w:iCs/>
                <w:sz w:val="20"/>
              </w:rPr>
              <w:t>q</w:t>
            </w:r>
            <w:r w:rsidRPr="00D65BD4">
              <w:rPr>
                <w:rFonts w:eastAsia="SimSun"/>
                <w:iCs/>
                <w:sz w:val="20"/>
              </w:rPr>
              <w:t>, for the hour.</w:t>
            </w:r>
          </w:p>
        </w:tc>
      </w:tr>
      <w:tr w:rsidR="00D65BD4" w:rsidRPr="00D65BD4" w14:paraId="39269063" w14:textId="77777777" w:rsidTr="000378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7140A54" w14:textId="77777777" w:rsidR="00D65BD4" w:rsidRPr="00D65BD4" w:rsidRDefault="00D65BD4" w:rsidP="00D65BD4">
            <w:pPr>
              <w:spacing w:after="60"/>
              <w:rPr>
                <w:rFonts w:eastAsia="SimSun"/>
                <w:iCs/>
                <w:sz w:val="20"/>
              </w:rPr>
            </w:pPr>
            <w:r w:rsidRPr="00D65BD4">
              <w:rPr>
                <w:rFonts w:eastAsia="SimSun"/>
                <w:sz w:val="20"/>
              </w:rPr>
              <w:t>RUINFQAMTTOT</w:t>
            </w:r>
          </w:p>
        </w:tc>
        <w:tc>
          <w:tcPr>
            <w:tcW w:w="326" w:type="pct"/>
          </w:tcPr>
          <w:p w14:paraId="66DD1041" w14:textId="77777777" w:rsidR="00D65BD4" w:rsidRPr="00D65BD4" w:rsidRDefault="00D65BD4" w:rsidP="00D65BD4">
            <w:pPr>
              <w:spacing w:after="60"/>
              <w:rPr>
                <w:rFonts w:eastAsia="SimSun"/>
                <w:iCs/>
                <w:sz w:val="20"/>
              </w:rPr>
            </w:pPr>
            <w:r w:rsidRPr="00D65BD4">
              <w:rPr>
                <w:rFonts w:eastAsia="SimSun"/>
                <w:sz w:val="20"/>
              </w:rPr>
              <w:t>$</w:t>
            </w:r>
          </w:p>
        </w:tc>
        <w:tc>
          <w:tcPr>
            <w:tcW w:w="3359" w:type="pct"/>
          </w:tcPr>
          <w:p w14:paraId="49C5825A" w14:textId="77777777" w:rsidR="00D65BD4" w:rsidRPr="00D65BD4" w:rsidRDefault="00D65BD4" w:rsidP="00D65BD4">
            <w:pPr>
              <w:spacing w:after="60"/>
              <w:rPr>
                <w:rFonts w:eastAsia="SimSun"/>
                <w:i/>
                <w:iCs/>
                <w:sz w:val="20"/>
              </w:rPr>
            </w:pPr>
            <w:r w:rsidRPr="00D65BD4">
              <w:rPr>
                <w:rFonts w:eastAsia="SimSun"/>
                <w:i/>
                <w:sz w:val="20"/>
              </w:rPr>
              <w:t xml:space="preserve">Reg-Up Infeasible Quantity Amount Total  </w:t>
            </w:r>
            <w:r w:rsidRPr="00D65BD4">
              <w:rPr>
                <w:rFonts w:eastAsia="SimSun"/>
                <w:sz w:val="20"/>
              </w:rPr>
              <w:t>— The charge to all QSEs for their total capacity associated with infeasible deployment of Ancillary Service Supply Responsibilities for Reg-Up, for the hour.</w:t>
            </w:r>
          </w:p>
        </w:tc>
      </w:tr>
      <w:tr w:rsidR="00D65BD4" w:rsidRPr="00D65BD4" w14:paraId="6D55BECE" w14:textId="77777777" w:rsidTr="000378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77DE9B4" w14:textId="77777777" w:rsidR="00D65BD4" w:rsidRPr="00D65BD4" w:rsidRDefault="00D65BD4" w:rsidP="00D65BD4">
            <w:pPr>
              <w:spacing w:after="60"/>
              <w:rPr>
                <w:rFonts w:eastAsia="SimSun"/>
                <w:iCs/>
                <w:sz w:val="20"/>
              </w:rPr>
            </w:pPr>
            <w:r w:rsidRPr="00D65BD4">
              <w:rPr>
                <w:rFonts w:eastAsia="SimSun"/>
                <w:sz w:val="20"/>
              </w:rPr>
              <w:t xml:space="preserve">RUINFQAMT </w:t>
            </w:r>
            <w:r w:rsidRPr="00D65BD4">
              <w:rPr>
                <w:rFonts w:eastAsia="SimSun"/>
                <w:i/>
                <w:sz w:val="20"/>
                <w:vertAlign w:val="subscript"/>
              </w:rPr>
              <w:t>q</w:t>
            </w:r>
          </w:p>
        </w:tc>
        <w:tc>
          <w:tcPr>
            <w:tcW w:w="326" w:type="pct"/>
          </w:tcPr>
          <w:p w14:paraId="547B59A8" w14:textId="77777777" w:rsidR="00D65BD4" w:rsidRPr="00D65BD4" w:rsidRDefault="00D65BD4" w:rsidP="00D65BD4">
            <w:pPr>
              <w:spacing w:after="60"/>
              <w:rPr>
                <w:rFonts w:eastAsia="SimSun"/>
                <w:iCs/>
                <w:sz w:val="20"/>
              </w:rPr>
            </w:pPr>
            <w:r w:rsidRPr="00D65BD4">
              <w:rPr>
                <w:rFonts w:eastAsia="SimSun"/>
                <w:sz w:val="20"/>
              </w:rPr>
              <w:t>$</w:t>
            </w:r>
          </w:p>
        </w:tc>
        <w:tc>
          <w:tcPr>
            <w:tcW w:w="3359" w:type="pct"/>
          </w:tcPr>
          <w:p w14:paraId="1B2B75DF" w14:textId="77777777" w:rsidR="00D65BD4" w:rsidRPr="00D65BD4" w:rsidRDefault="00D65BD4" w:rsidP="00D65BD4">
            <w:pPr>
              <w:spacing w:after="60"/>
              <w:rPr>
                <w:rFonts w:eastAsia="SimSun"/>
                <w:i/>
                <w:iCs/>
                <w:sz w:val="20"/>
              </w:rPr>
            </w:pPr>
            <w:r w:rsidRPr="00D65BD4">
              <w:rPr>
                <w:rFonts w:eastAsia="SimSun"/>
                <w:i/>
                <w:sz w:val="20"/>
              </w:rPr>
              <w:t>Reg-Up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Ancillary Service Supply Responsibilities for Reg-Up, for the hour</w:t>
            </w:r>
            <w:r w:rsidRPr="00D65BD4">
              <w:rPr>
                <w:rFonts w:eastAsia="SimSun"/>
              </w:rPr>
              <w:t>.</w:t>
            </w:r>
          </w:p>
        </w:tc>
      </w:tr>
      <w:tr w:rsidR="00D65BD4" w:rsidRPr="00D65BD4" w14:paraId="0F2676FE" w14:textId="77777777" w:rsidTr="0003786F">
        <w:tc>
          <w:tcPr>
            <w:tcW w:w="1315" w:type="pct"/>
            <w:tcBorders>
              <w:top w:val="single" w:sz="4" w:space="0" w:color="auto"/>
              <w:left w:val="single" w:sz="4" w:space="0" w:color="auto"/>
              <w:bottom w:val="single" w:sz="4" w:space="0" w:color="auto"/>
              <w:right w:val="single" w:sz="4" w:space="0" w:color="auto"/>
            </w:tcBorders>
          </w:tcPr>
          <w:p w14:paraId="0D85DA07" w14:textId="77777777" w:rsidR="00D65BD4" w:rsidRPr="00D65BD4" w:rsidRDefault="00D65BD4" w:rsidP="00D65BD4">
            <w:pPr>
              <w:spacing w:after="60"/>
              <w:rPr>
                <w:rFonts w:eastAsia="SimSun"/>
                <w:sz w:val="20"/>
              </w:rPr>
            </w:pPr>
            <w:r w:rsidRPr="00D65BD4">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6309F550" w14:textId="77777777" w:rsidR="00D65BD4" w:rsidRPr="00D65BD4" w:rsidRDefault="00D65BD4" w:rsidP="00D65BD4">
            <w:pPr>
              <w:spacing w:after="60"/>
              <w:rPr>
                <w:rFonts w:eastAsia="SimSun"/>
                <w:sz w:val="20"/>
              </w:rPr>
            </w:pPr>
            <w:r w:rsidRPr="00D65BD4">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1014F5CD" w14:textId="77777777" w:rsidR="00D65BD4" w:rsidRPr="00D65BD4" w:rsidRDefault="00D65BD4" w:rsidP="00D65BD4">
            <w:pPr>
              <w:spacing w:after="60"/>
              <w:rPr>
                <w:rFonts w:eastAsia="SimSun"/>
                <w:sz w:val="20"/>
              </w:rPr>
            </w:pPr>
            <w:r w:rsidRPr="00D65BD4">
              <w:rPr>
                <w:rFonts w:eastAsia="SimSun"/>
                <w:i/>
                <w:sz w:val="20"/>
              </w:rPr>
              <w:t>Procured Capacity for Reg-Up Amount Total in DAM</w:t>
            </w:r>
            <w:r w:rsidRPr="00D65BD4">
              <w:rPr>
                <w:rFonts w:eastAsia="SimSun"/>
                <w:sz w:val="20"/>
              </w:rPr>
              <w:t>—The total of the DAM Reg-Up payments for all QSEs</w:t>
            </w:r>
            <w:r w:rsidRPr="00D65BD4">
              <w:rPr>
                <w:rFonts w:eastAsia="SimSun"/>
                <w:iCs/>
                <w:sz w:val="20"/>
              </w:rPr>
              <w:t>,</w:t>
            </w:r>
            <w:r w:rsidRPr="00D65BD4">
              <w:rPr>
                <w:rFonts w:eastAsia="SimSun"/>
                <w:sz w:val="20"/>
              </w:rPr>
              <w:t xml:space="preserve"> for the hour.</w:t>
            </w:r>
          </w:p>
        </w:tc>
      </w:tr>
      <w:tr w:rsidR="00D65BD4" w:rsidRPr="00D65BD4" w14:paraId="4C99C188" w14:textId="77777777" w:rsidTr="0003786F">
        <w:tc>
          <w:tcPr>
            <w:tcW w:w="1315" w:type="pct"/>
            <w:tcBorders>
              <w:top w:val="single" w:sz="4" w:space="0" w:color="auto"/>
              <w:left w:val="single" w:sz="4" w:space="0" w:color="auto"/>
              <w:bottom w:val="single" w:sz="4" w:space="0" w:color="auto"/>
              <w:right w:val="single" w:sz="4" w:space="0" w:color="auto"/>
            </w:tcBorders>
          </w:tcPr>
          <w:p w14:paraId="51AFA69E" w14:textId="77777777" w:rsidR="00D65BD4" w:rsidRPr="00D65BD4" w:rsidRDefault="00D65BD4" w:rsidP="00D65BD4">
            <w:pPr>
              <w:spacing w:after="60"/>
              <w:rPr>
                <w:rFonts w:eastAsia="SimSun"/>
                <w:i/>
                <w:iCs/>
                <w:sz w:val="20"/>
              </w:rPr>
            </w:pPr>
            <w:r w:rsidRPr="00D65BD4">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5A97EC04" w14:textId="77777777" w:rsidR="00D65BD4" w:rsidRPr="00D65BD4" w:rsidRDefault="00D65BD4" w:rsidP="00D65BD4">
            <w:pPr>
              <w:spacing w:after="60"/>
              <w:rPr>
                <w:rFonts w:eastAsia="SimSun"/>
                <w:iCs/>
                <w:sz w:val="20"/>
              </w:rPr>
            </w:pPr>
            <w:r w:rsidRPr="00D65BD4">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11462F85"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6F3D9A28" w14:textId="77777777" w:rsidTr="0003786F">
        <w:tc>
          <w:tcPr>
            <w:tcW w:w="1315" w:type="pct"/>
            <w:tcBorders>
              <w:top w:val="single" w:sz="4" w:space="0" w:color="auto"/>
              <w:left w:val="single" w:sz="4" w:space="0" w:color="auto"/>
              <w:bottom w:val="single" w:sz="4" w:space="0" w:color="auto"/>
              <w:right w:val="single" w:sz="4" w:space="0" w:color="auto"/>
            </w:tcBorders>
          </w:tcPr>
          <w:p w14:paraId="41A24B6F" w14:textId="77777777" w:rsidR="00D65BD4" w:rsidRPr="00D65BD4" w:rsidRDefault="00D65BD4" w:rsidP="00D65BD4">
            <w:pPr>
              <w:spacing w:after="60"/>
              <w:rPr>
                <w:rFonts w:eastAsia="SimSun"/>
                <w:i/>
                <w:iCs/>
                <w:sz w:val="20"/>
              </w:rPr>
            </w:pPr>
            <w:r w:rsidRPr="00D65BD4">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0A34B0AD" w14:textId="77777777" w:rsidR="00D65BD4" w:rsidRPr="00D65BD4" w:rsidRDefault="00D65BD4" w:rsidP="00D65BD4">
            <w:pPr>
              <w:spacing w:after="60"/>
              <w:rPr>
                <w:rFonts w:eastAsia="SimSun"/>
                <w:iCs/>
                <w:sz w:val="20"/>
              </w:rPr>
            </w:pPr>
            <w:r w:rsidRPr="00D65BD4">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226A9E0A"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294FD709" w14:textId="77777777" w:rsidR="00D65BD4" w:rsidRPr="00D65BD4" w:rsidRDefault="00D65BD4" w:rsidP="00D65BD4">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15B5C205" w14:textId="77777777" w:rsidTr="0003786F">
        <w:trPr>
          <w:trHeight w:val="1547"/>
        </w:trPr>
        <w:tc>
          <w:tcPr>
            <w:tcW w:w="9576" w:type="dxa"/>
            <w:shd w:val="pct12" w:color="auto" w:fill="auto"/>
          </w:tcPr>
          <w:p w14:paraId="76F93A53" w14:textId="77777777" w:rsidR="00D65BD4" w:rsidRPr="00D65BD4" w:rsidRDefault="00D65BD4" w:rsidP="00D65BD4">
            <w:pPr>
              <w:spacing w:before="120" w:after="240"/>
              <w:rPr>
                <w:rFonts w:eastAsia="SimSun"/>
                <w:b/>
                <w:i/>
                <w:iCs/>
              </w:rPr>
            </w:pPr>
            <w:r w:rsidRPr="00D65BD4">
              <w:rPr>
                <w:rFonts w:eastAsia="SimSun"/>
                <w:b/>
                <w:i/>
                <w:iCs/>
              </w:rPr>
              <w:t>[NPRR841:  Replace paragraph (a) above with the following upon system implementation:]</w:t>
            </w:r>
          </w:p>
          <w:p w14:paraId="523F7BFC"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Reg-Up for a given Operating Hour is calculated as follows:</w:t>
            </w:r>
          </w:p>
          <w:p w14:paraId="688459DF" w14:textId="77777777" w:rsidR="00D65BD4" w:rsidRPr="00D65BD4" w:rsidRDefault="00D65BD4" w:rsidP="00D65BD4">
            <w:pPr>
              <w:spacing w:after="120"/>
              <w:ind w:left="2880" w:hanging="2160"/>
              <w:rPr>
                <w:rFonts w:eastAsia="SimSun"/>
                <w:b/>
                <w:bCs/>
              </w:rPr>
            </w:pPr>
            <w:r w:rsidRPr="00D65BD4">
              <w:rPr>
                <w:rFonts w:eastAsia="SimSun"/>
                <w:b/>
                <w:bCs/>
              </w:rPr>
              <w:t>RUCOSTTOT</w:t>
            </w:r>
            <w:r w:rsidRPr="00D65BD4">
              <w:rPr>
                <w:rFonts w:eastAsia="SimSun"/>
                <w:b/>
                <w:bCs/>
              </w:rPr>
              <w:tab/>
              <w:t>=</w:t>
            </w:r>
            <w:r w:rsidRPr="00D65BD4">
              <w:rPr>
                <w:rFonts w:eastAsia="SimSun"/>
                <w:b/>
                <w:bCs/>
              </w:rPr>
              <w:tab/>
              <w:t>(-1) * (</w:t>
            </w:r>
            <w:r w:rsidRPr="00D65BD4">
              <w:rPr>
                <w:rFonts w:eastAsia="SimSun"/>
                <w:b/>
                <w:bCs/>
                <w:noProof/>
                <w:position w:val="-20"/>
              </w:rPr>
              <w:drawing>
                <wp:inline distT="0" distB="0" distL="0" distR="0" wp14:anchorId="3E2AA173" wp14:editId="04809BD6">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(RTPCRUAMTTOT </w:t>
            </w:r>
            <w:r w:rsidRPr="00D65BD4">
              <w:rPr>
                <w:rFonts w:eastAsia="SimSun"/>
                <w:b/>
                <w:bCs/>
                <w:i/>
                <w:vertAlign w:val="subscript"/>
              </w:rPr>
              <w:t>m</w:t>
            </w:r>
            <w:r w:rsidRPr="00D65BD4">
              <w:rPr>
                <w:rFonts w:eastAsia="SimSun"/>
                <w:b/>
                <w:bCs/>
              </w:rPr>
              <w:t xml:space="preserve">) + </w:t>
            </w:r>
            <w:r w:rsidRPr="00D65BD4">
              <w:rPr>
                <w:rFonts w:eastAsia="SimSun"/>
                <w:b/>
                <w:bCs/>
              </w:rPr>
              <w:tab/>
            </w:r>
            <w:r w:rsidRPr="00D65BD4">
              <w:rPr>
                <w:rFonts w:eastAsia="SimSun"/>
                <w:b/>
                <w:bCs/>
              </w:rPr>
              <w:tab/>
            </w:r>
            <w:r w:rsidRPr="00D65BD4">
              <w:rPr>
                <w:rFonts w:eastAsia="SimSun"/>
                <w:b/>
                <w:bCs/>
              </w:rPr>
              <w:tab/>
              <w:t>PCRUAMTTOT</w:t>
            </w:r>
            <w:r w:rsidRPr="00D65BD4">
              <w:rPr>
                <w:rFonts w:eastAsia="SimSun"/>
                <w:b/>
                <w:bCs/>
                <w:i/>
                <w:vertAlign w:val="subscript"/>
              </w:rPr>
              <w:t xml:space="preserve"> </w:t>
            </w:r>
            <w:r w:rsidRPr="00D65BD4">
              <w:rPr>
                <w:rFonts w:eastAsia="SimSun"/>
                <w:b/>
                <w:bCs/>
              </w:rPr>
              <w:t xml:space="preserve"> + RUFQAMTTOT + </w:t>
            </w:r>
          </w:p>
          <w:p w14:paraId="3878AC5C" w14:textId="77777777" w:rsidR="00D65BD4" w:rsidRPr="00D65BD4" w:rsidRDefault="00D65BD4" w:rsidP="00D65BD4">
            <w:pPr>
              <w:spacing w:after="240"/>
              <w:ind w:left="2880" w:firstLine="720"/>
              <w:rPr>
                <w:rFonts w:eastAsia="SimSun"/>
                <w:b/>
                <w:bCs/>
              </w:rPr>
            </w:pPr>
            <w:r w:rsidRPr="00D65BD4">
              <w:rPr>
                <w:rFonts w:eastAsia="SimSun"/>
                <w:b/>
                <w:bCs/>
              </w:rPr>
              <w:t xml:space="preserve">RUINFQAMTTOT + </w:t>
            </w:r>
            <w:r w:rsidRPr="00D65BD4">
              <w:rPr>
                <w:rFonts w:eastAsia="SimSun"/>
                <w:b/>
                <w:color w:val="000000"/>
              </w:rPr>
              <w:t>RUMWINFATOT</w:t>
            </w:r>
            <w:r w:rsidRPr="00D65BD4">
              <w:rPr>
                <w:rFonts w:eastAsia="SimSun"/>
                <w:b/>
                <w:bCs/>
              </w:rPr>
              <w:t>)</w:t>
            </w:r>
          </w:p>
          <w:p w14:paraId="087911ED" w14:textId="77777777" w:rsidR="00D65BD4" w:rsidRPr="00D65BD4" w:rsidRDefault="00D65BD4" w:rsidP="00D65BD4">
            <w:pPr>
              <w:spacing w:after="240"/>
              <w:rPr>
                <w:rFonts w:eastAsia="SimSun"/>
                <w:iCs/>
              </w:rPr>
            </w:pPr>
            <w:r w:rsidRPr="00D65BD4">
              <w:rPr>
                <w:rFonts w:eastAsia="SimSun"/>
                <w:iCs/>
              </w:rPr>
              <w:t xml:space="preserve">Where: </w:t>
            </w:r>
          </w:p>
          <w:p w14:paraId="27B17609" w14:textId="77777777" w:rsidR="00D65BD4" w:rsidRPr="00D65BD4" w:rsidRDefault="00D65BD4" w:rsidP="00D65BD4">
            <w:pPr>
              <w:rPr>
                <w:rFonts w:eastAsia="SimSun"/>
              </w:rPr>
            </w:pPr>
            <w:r w:rsidRPr="00D65BD4">
              <w:rPr>
                <w:rFonts w:eastAsia="SimSun"/>
              </w:rPr>
              <w:t xml:space="preserve">Total payment of SASM- and RSASM-procured capacity for Reg-Up by </w:t>
            </w:r>
            <w:proofErr w:type="gramStart"/>
            <w:r w:rsidRPr="00D65BD4">
              <w:rPr>
                <w:rFonts w:eastAsia="SimSun"/>
              </w:rPr>
              <w:t>market</w:t>
            </w:r>
            <w:proofErr w:type="gramEnd"/>
          </w:p>
          <w:p w14:paraId="5E09EEF1"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RTPCRUAMTTOT </w:t>
            </w:r>
            <w:r w:rsidRPr="00D65BD4">
              <w:rPr>
                <w:rFonts w:eastAsia="SimSun"/>
                <w:bCs/>
                <w:i/>
                <w:vertAlign w:val="subscript"/>
              </w:rPr>
              <w:t>m</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54E7192A" wp14:editId="40BD317B">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RTPCRUAMT </w:t>
            </w:r>
            <w:r w:rsidRPr="00D65BD4">
              <w:rPr>
                <w:rFonts w:eastAsia="SimSun"/>
                <w:bCs/>
                <w:i/>
                <w:vertAlign w:val="subscript"/>
              </w:rPr>
              <w:t xml:space="preserve">q, m </w:t>
            </w:r>
          </w:p>
          <w:p w14:paraId="3E206BD1" w14:textId="77777777" w:rsidR="00D65BD4" w:rsidRPr="00D65BD4" w:rsidRDefault="00D65BD4" w:rsidP="00D65BD4">
            <w:pPr>
              <w:rPr>
                <w:rFonts w:eastAsia="SimSun"/>
              </w:rPr>
            </w:pPr>
            <w:r w:rsidRPr="00D65BD4">
              <w:rPr>
                <w:rFonts w:eastAsia="SimSun"/>
              </w:rPr>
              <w:t>Total payment of DAM-procured capacity for Reg-Up</w:t>
            </w:r>
          </w:p>
          <w:p w14:paraId="7CD509B6" w14:textId="77777777" w:rsidR="00D65BD4" w:rsidRPr="00D65BD4" w:rsidRDefault="00D65BD4" w:rsidP="00D65BD4">
            <w:pPr>
              <w:spacing w:after="240"/>
              <w:ind w:leftChars="300" w:left="2880" w:hangingChars="900" w:hanging="2160"/>
              <w:rPr>
                <w:rFonts w:eastAsia="SimSun"/>
                <w:bCs/>
              </w:rPr>
            </w:pPr>
            <w:r w:rsidRPr="00D65BD4">
              <w:rPr>
                <w:rFonts w:eastAsia="SimSun"/>
                <w:bCs/>
              </w:rPr>
              <w:t>PCRUAMTTOT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352011A1" wp14:editId="2A510E14">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PCRUAMT </w:t>
            </w:r>
            <w:r w:rsidRPr="00D65BD4">
              <w:rPr>
                <w:rFonts w:eastAsia="SimSun"/>
                <w:bCs/>
                <w:i/>
                <w:vertAlign w:val="subscript"/>
              </w:rPr>
              <w:t>q</w:t>
            </w:r>
          </w:p>
          <w:p w14:paraId="13E294B0" w14:textId="77777777" w:rsidR="00D65BD4" w:rsidRPr="00D65BD4" w:rsidRDefault="00D65BD4" w:rsidP="00D65BD4">
            <w:pPr>
              <w:rPr>
                <w:rFonts w:eastAsia="SimSun"/>
              </w:rPr>
            </w:pPr>
            <w:r w:rsidRPr="00D65BD4">
              <w:rPr>
                <w:rFonts w:eastAsia="SimSun"/>
              </w:rPr>
              <w:t>Total charge of failure on Ancillary Service Supply Responsibility for Reg-Up</w:t>
            </w:r>
          </w:p>
          <w:p w14:paraId="766EEA4B"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lastRenderedPageBreak/>
              <w:t>RUFQAMTTOT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0295DEC6" wp14:editId="4A900CAC">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RUFQAMTQSETOT </w:t>
            </w:r>
            <w:r w:rsidRPr="00D65BD4">
              <w:rPr>
                <w:rFonts w:eastAsia="SimSun"/>
                <w:bCs/>
                <w:i/>
                <w:vertAlign w:val="subscript"/>
              </w:rPr>
              <w:t>q</w:t>
            </w:r>
          </w:p>
          <w:p w14:paraId="181F2E98" w14:textId="77777777" w:rsidR="00D65BD4" w:rsidRPr="00D65BD4" w:rsidRDefault="00D65BD4" w:rsidP="00D65BD4">
            <w:pPr>
              <w:tabs>
                <w:tab w:val="left" w:pos="2160"/>
                <w:tab w:val="left" w:pos="2880"/>
              </w:tabs>
              <w:ind w:left="300" w:hangingChars="125" w:hanging="300"/>
              <w:rPr>
                <w:rFonts w:eastAsia="SimSun"/>
                <w:bCs/>
              </w:rPr>
            </w:pPr>
            <w:r w:rsidRPr="00D65BD4">
              <w:rPr>
                <w:rFonts w:eastAsia="SimSun"/>
                <w:bCs/>
              </w:rPr>
              <w:t>Total payment of SASM- and RSASM-procured capacity for Reg-Up by QSE</w:t>
            </w:r>
          </w:p>
          <w:p w14:paraId="7F4B2DB2" w14:textId="77777777" w:rsidR="00D65BD4" w:rsidRPr="00D65BD4" w:rsidRDefault="00D65BD4" w:rsidP="00D65BD4">
            <w:pPr>
              <w:spacing w:after="240"/>
              <w:ind w:leftChars="300" w:left="2880" w:hangingChars="900" w:hanging="2160"/>
              <w:rPr>
                <w:rFonts w:eastAsia="SimSun"/>
                <w:bCs/>
              </w:rPr>
            </w:pPr>
            <w:r w:rsidRPr="00D65BD4">
              <w:rPr>
                <w:rFonts w:eastAsia="SimSun"/>
                <w:bCs/>
              </w:rPr>
              <w:t xml:space="preserve">RTPCRUAMTQSETOT </w:t>
            </w:r>
            <w:r w:rsidRPr="00D65BD4">
              <w:rPr>
                <w:rFonts w:eastAsia="SimSun"/>
                <w:bCs/>
                <w:i/>
                <w:vertAlign w:val="subscript"/>
              </w:rPr>
              <w:t>q</w:t>
            </w:r>
            <w:r w:rsidRPr="00D65BD4">
              <w:rPr>
                <w:rFonts w:eastAsia="SimSun"/>
                <w:bCs/>
              </w:rPr>
              <w:tab/>
              <w:t>=</w:t>
            </w:r>
            <w:r w:rsidRPr="00D65BD4">
              <w:rPr>
                <w:rFonts w:eastAsia="SimSun"/>
                <w:bCs/>
              </w:rPr>
              <w:tab/>
            </w:r>
            <w:r w:rsidRPr="00D65BD4">
              <w:rPr>
                <w:rFonts w:eastAsia="SimSun"/>
                <w:bCs/>
                <w:noProof/>
                <w:position w:val="-20"/>
              </w:rPr>
              <w:drawing>
                <wp:inline distT="0" distB="0" distL="0" distR="0" wp14:anchorId="13430BEA" wp14:editId="0E2CC9EE">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RTPCRUAMT </w:t>
            </w:r>
            <w:r w:rsidRPr="00D65BD4">
              <w:rPr>
                <w:rFonts w:eastAsia="SimSun"/>
                <w:bCs/>
                <w:i/>
                <w:vertAlign w:val="subscript"/>
              </w:rPr>
              <w:t>q, m</w:t>
            </w:r>
          </w:p>
          <w:p w14:paraId="0224F383" w14:textId="77777777" w:rsidR="00D65BD4" w:rsidRPr="00D65BD4" w:rsidRDefault="00D65BD4" w:rsidP="00D65BD4">
            <w:pPr>
              <w:rPr>
                <w:rFonts w:eastAsia="SimSun"/>
              </w:rPr>
            </w:pPr>
            <w:r w:rsidRPr="00D65BD4">
              <w:rPr>
                <w:rFonts w:eastAsia="SimSun"/>
              </w:rPr>
              <w:t>Total charge of infeasible Ancillary Service Supply Responsibility for Reg-Up</w:t>
            </w:r>
          </w:p>
          <w:p w14:paraId="5E9EA727" w14:textId="77777777" w:rsidR="00D65BD4" w:rsidRPr="00D65BD4" w:rsidRDefault="00D65BD4" w:rsidP="00D65BD4">
            <w:pPr>
              <w:spacing w:after="240"/>
              <w:ind w:left="2880" w:hanging="2160"/>
              <w:rPr>
                <w:rFonts w:eastAsia="SimSun"/>
              </w:rPr>
            </w:pPr>
            <w:r w:rsidRPr="00D65BD4">
              <w:rPr>
                <w:rFonts w:eastAsia="SimSun"/>
              </w:rPr>
              <w:t>RUINFQAMTTOT</w:t>
            </w:r>
            <w:r w:rsidRPr="00D65BD4">
              <w:rPr>
                <w:rFonts w:eastAsia="SimSun"/>
              </w:rPr>
              <w:tab/>
              <w:t>=</w:t>
            </w:r>
            <w:r w:rsidRPr="00D65BD4">
              <w:rPr>
                <w:rFonts w:eastAsia="SimSun"/>
              </w:rPr>
              <w:tab/>
            </w:r>
            <w:r w:rsidRPr="00D65BD4">
              <w:rPr>
                <w:rFonts w:eastAsia="SimSun"/>
                <w:noProof/>
                <w:position w:val="-22"/>
              </w:rPr>
              <w:drawing>
                <wp:inline distT="0" distB="0" distL="0" distR="0" wp14:anchorId="674B7298" wp14:editId="547827D4">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rPr>
              <w:t xml:space="preserve"> RUINFQAMT </w:t>
            </w:r>
            <w:r w:rsidRPr="00D65BD4">
              <w:rPr>
                <w:rFonts w:eastAsia="SimSun"/>
                <w:i/>
                <w:vertAlign w:val="subscript"/>
              </w:rPr>
              <w:t>q</w:t>
            </w:r>
          </w:p>
          <w:p w14:paraId="077F76B7" w14:textId="77777777" w:rsidR="00D65BD4" w:rsidRPr="00D65BD4" w:rsidRDefault="00D65BD4" w:rsidP="00D65BD4">
            <w:pPr>
              <w:tabs>
                <w:tab w:val="left" w:pos="2340"/>
                <w:tab w:val="left" w:pos="3420"/>
              </w:tabs>
              <w:spacing w:after="240"/>
              <w:ind w:left="1080" w:hanging="360"/>
              <w:rPr>
                <w:rFonts w:eastAsia="SimSun"/>
                <w:bCs/>
              </w:rPr>
            </w:pPr>
            <w:r w:rsidRPr="00D65BD4">
              <w:rPr>
                <w:rFonts w:eastAsia="SimSun"/>
                <w:bCs/>
              </w:rPr>
              <w:t>Total Real-Time DAM Make-Whole Payment for Reg-Up</w:t>
            </w:r>
          </w:p>
          <w:p w14:paraId="3FF9F20B" w14:textId="77777777" w:rsidR="00D65BD4" w:rsidRPr="00D65BD4" w:rsidRDefault="00D65BD4" w:rsidP="00D65BD4">
            <w:pPr>
              <w:spacing w:after="240"/>
              <w:ind w:left="2880" w:hanging="2160"/>
              <w:rPr>
                <w:rFonts w:eastAsia="SimSun"/>
              </w:rPr>
            </w:pPr>
            <w:r w:rsidRPr="00D65BD4">
              <w:rPr>
                <w:rFonts w:eastAsia="SimSun"/>
              </w:rPr>
              <w:t>RUMWINFATOT</w:t>
            </w:r>
            <w:r w:rsidRPr="00D65BD4">
              <w:rPr>
                <w:rFonts w:eastAsia="SimSun"/>
              </w:rPr>
              <w:tab/>
              <w:t>=</w:t>
            </w:r>
            <w:r w:rsidRPr="00D65BD4">
              <w:rPr>
                <w:rFonts w:eastAsia="SimSun"/>
              </w:rPr>
              <w:tab/>
            </w:r>
            <w:r w:rsidRPr="00D65BD4">
              <w:rPr>
                <w:rFonts w:eastAsia="SimSun"/>
                <w:position w:val="-22"/>
                <w:lang w:val="pt-BR"/>
              </w:rPr>
              <w:object w:dxaOrig="220" w:dyaOrig="460" w14:anchorId="56AF2999">
                <v:shape id="_x0000_i1054" type="#_x0000_t75" style="width:12pt;height:18.6pt" o:ole="">
                  <v:imagedata r:id="rId65" o:title=""/>
                </v:shape>
                <o:OLEObject Type="Embed" ProgID="Equation.3" ShapeID="_x0000_i1054" DrawAspect="Content" ObjectID="_1786452161" r:id="rId66"/>
              </w:object>
            </w:r>
            <w:r w:rsidRPr="00D65BD4">
              <w:rPr>
                <w:rFonts w:eastAsia="SimSun"/>
                <w:color w:val="000000"/>
              </w:rPr>
              <w:t xml:space="preserve"> RUMWINFA </w:t>
            </w:r>
            <w:r w:rsidRPr="00D65BD4">
              <w:rPr>
                <w:rFonts w:eastAsia="SimSun"/>
                <w:i/>
                <w:vertAlign w:val="subscript"/>
              </w:rPr>
              <w:t xml:space="preserve">q, h  </w:t>
            </w:r>
          </w:p>
          <w:p w14:paraId="72C7663C" w14:textId="77777777" w:rsidR="00D65BD4" w:rsidRPr="00D65BD4" w:rsidRDefault="00D65BD4" w:rsidP="00D65BD4">
            <w:pPr>
              <w:rPr>
                <w:rFonts w:eastAsia="SimSun"/>
              </w:rPr>
            </w:pPr>
            <w:r w:rsidRPr="00D65BD4">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D65BD4" w:rsidRPr="00D65BD4" w14:paraId="64DB427A" w14:textId="77777777" w:rsidTr="0003786F">
              <w:tc>
                <w:tcPr>
                  <w:tcW w:w="1315" w:type="pct"/>
                </w:tcPr>
                <w:p w14:paraId="66AA0E9F"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26" w:type="pct"/>
                </w:tcPr>
                <w:p w14:paraId="24FFC94C"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359" w:type="pct"/>
                </w:tcPr>
                <w:p w14:paraId="03DA32CB"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78E54E05" w14:textId="77777777" w:rsidTr="0003786F">
              <w:tc>
                <w:tcPr>
                  <w:tcW w:w="1315" w:type="pct"/>
                </w:tcPr>
                <w:p w14:paraId="4A922D05" w14:textId="77777777" w:rsidR="00D65BD4" w:rsidRPr="00D65BD4" w:rsidRDefault="00D65BD4" w:rsidP="00D65BD4">
                  <w:pPr>
                    <w:spacing w:after="60"/>
                    <w:rPr>
                      <w:rFonts w:eastAsia="SimSun"/>
                      <w:iCs/>
                      <w:sz w:val="20"/>
                    </w:rPr>
                  </w:pPr>
                  <w:r w:rsidRPr="00D65BD4">
                    <w:rPr>
                      <w:rFonts w:eastAsia="SimSun"/>
                      <w:iCs/>
                      <w:sz w:val="20"/>
                    </w:rPr>
                    <w:t>RUCOSTTOT</w:t>
                  </w:r>
                </w:p>
              </w:tc>
              <w:tc>
                <w:tcPr>
                  <w:tcW w:w="326" w:type="pct"/>
                </w:tcPr>
                <w:p w14:paraId="64D5E577"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Pr>
                <w:p w14:paraId="7CD0FF76" w14:textId="77777777" w:rsidR="00D65BD4" w:rsidRPr="00D65BD4" w:rsidRDefault="00D65BD4" w:rsidP="00D65BD4">
                  <w:pPr>
                    <w:spacing w:after="60"/>
                    <w:rPr>
                      <w:rFonts w:eastAsia="SimSun"/>
                      <w:iCs/>
                      <w:sz w:val="20"/>
                    </w:rPr>
                  </w:pPr>
                  <w:r w:rsidRPr="00D65BD4">
                    <w:rPr>
                      <w:rFonts w:eastAsia="SimSun"/>
                      <w:i/>
                      <w:iCs/>
                      <w:sz w:val="20"/>
                    </w:rPr>
                    <w:t>Reg-Up Cost Total</w:t>
                  </w:r>
                  <w:r w:rsidRPr="00D65BD4">
                    <w:rPr>
                      <w:rFonts w:eastAsia="SimSun"/>
                      <w:iCs/>
                      <w:sz w:val="20"/>
                    </w:rPr>
                    <w:t>—The net total costs for Reg-Up for the hour.</w:t>
                  </w:r>
                </w:p>
              </w:tc>
            </w:tr>
            <w:tr w:rsidR="00D65BD4" w:rsidRPr="00D65BD4" w14:paraId="1E76D990" w14:textId="77777777" w:rsidTr="0003786F">
              <w:tc>
                <w:tcPr>
                  <w:tcW w:w="1315" w:type="pct"/>
                  <w:tcBorders>
                    <w:top w:val="single" w:sz="4" w:space="0" w:color="auto"/>
                    <w:left w:val="single" w:sz="4" w:space="0" w:color="auto"/>
                    <w:bottom w:val="single" w:sz="4" w:space="0" w:color="auto"/>
                    <w:right w:val="single" w:sz="4" w:space="0" w:color="auto"/>
                  </w:tcBorders>
                </w:tcPr>
                <w:p w14:paraId="0FEF1546" w14:textId="77777777" w:rsidR="00D65BD4" w:rsidRPr="00D65BD4" w:rsidRDefault="00D65BD4" w:rsidP="00D65BD4">
                  <w:pPr>
                    <w:spacing w:after="60"/>
                    <w:rPr>
                      <w:rFonts w:eastAsia="SimSun"/>
                      <w:iCs/>
                      <w:sz w:val="20"/>
                    </w:rPr>
                  </w:pPr>
                  <w:r w:rsidRPr="00D65BD4">
                    <w:rPr>
                      <w:rFonts w:eastAsia="SimSun"/>
                      <w:iCs/>
                      <w:sz w:val="20"/>
                    </w:rPr>
                    <w:t xml:space="preserve">RTPCRUAMTTOT </w:t>
                  </w:r>
                  <w:r w:rsidRPr="00D65BD4">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620FD0DB"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13CC44C4" w14:textId="77777777" w:rsidR="00D65BD4" w:rsidRPr="00D65BD4" w:rsidRDefault="00D65BD4" w:rsidP="00D65BD4">
                  <w:pPr>
                    <w:spacing w:after="60"/>
                    <w:rPr>
                      <w:rFonts w:eastAsia="SimSun"/>
                      <w:i/>
                      <w:iCs/>
                      <w:sz w:val="20"/>
                    </w:rPr>
                  </w:pPr>
                  <w:r w:rsidRPr="00D65BD4">
                    <w:rPr>
                      <w:rFonts w:eastAsia="SimSun"/>
                      <w:i/>
                      <w:iCs/>
                      <w:sz w:val="20"/>
                    </w:rPr>
                    <w:t>Procured Capacity for Reg-Up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Reg-Up, for the hour.</w:t>
                  </w:r>
                </w:p>
              </w:tc>
            </w:tr>
            <w:tr w:rsidR="00D65BD4" w:rsidRPr="00D65BD4" w14:paraId="4C5085BD" w14:textId="77777777" w:rsidTr="0003786F">
              <w:tc>
                <w:tcPr>
                  <w:tcW w:w="1315" w:type="pct"/>
                  <w:tcBorders>
                    <w:top w:val="single" w:sz="4" w:space="0" w:color="auto"/>
                    <w:left w:val="single" w:sz="4" w:space="0" w:color="auto"/>
                    <w:bottom w:val="single" w:sz="4" w:space="0" w:color="auto"/>
                    <w:right w:val="single" w:sz="4" w:space="0" w:color="auto"/>
                  </w:tcBorders>
                </w:tcPr>
                <w:p w14:paraId="5085324B" w14:textId="77777777" w:rsidR="00D65BD4" w:rsidRPr="00D65BD4" w:rsidRDefault="00D65BD4" w:rsidP="00D65BD4">
                  <w:pPr>
                    <w:spacing w:after="60"/>
                    <w:rPr>
                      <w:rFonts w:eastAsia="SimSun"/>
                      <w:iCs/>
                      <w:sz w:val="20"/>
                    </w:rPr>
                  </w:pPr>
                  <w:r w:rsidRPr="00D65BD4">
                    <w:rPr>
                      <w:rFonts w:eastAsia="SimSun"/>
                      <w:color w:val="000000"/>
                      <w:sz w:val="20"/>
                    </w:rPr>
                    <w:t>RUMWINFATOT</w:t>
                  </w:r>
                  <w:r w:rsidRPr="00D65BD4">
                    <w:rPr>
                      <w:rFonts w:eastAsia="SimSun"/>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20E73DF1"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62400018" w14:textId="77777777" w:rsidR="00D65BD4" w:rsidRPr="00D65BD4" w:rsidRDefault="00D65BD4" w:rsidP="00D65BD4">
                  <w:pPr>
                    <w:spacing w:after="60"/>
                    <w:rPr>
                      <w:rFonts w:eastAsia="SimSun"/>
                      <w:i/>
                      <w:iCs/>
                      <w:sz w:val="20"/>
                    </w:rPr>
                  </w:pPr>
                  <w:r w:rsidRPr="00D65BD4">
                    <w:rPr>
                      <w:rFonts w:eastAsia="SimSun"/>
                      <w:i/>
                      <w:sz w:val="20"/>
                    </w:rPr>
                    <w:t>Reg-Up Make-Whole Infeasible Amount total</w:t>
                  </w:r>
                  <w:r w:rsidRPr="00D65BD4">
                    <w:rPr>
                      <w:rFonts w:ascii="Symbol" w:eastAsia="Symbol" w:hAnsi="Symbol" w:cs="Symbol"/>
                      <w:sz w:val="20"/>
                    </w:rPr>
                    <w:t>¾</w:t>
                  </w:r>
                  <w:r w:rsidRPr="00D65BD4">
                    <w:rPr>
                      <w:rFonts w:eastAsia="SimSun"/>
                      <w:sz w:val="20"/>
                    </w:rPr>
                    <w:t xml:space="preserve"> The total Real-Time calculated payment to all QSEs</w:t>
                  </w:r>
                  <w:r w:rsidRPr="00D65BD4">
                    <w:rPr>
                      <w:rFonts w:eastAsia="SimSun"/>
                      <w:i/>
                      <w:sz w:val="20"/>
                    </w:rPr>
                    <w:t>,</w:t>
                  </w:r>
                  <w:r w:rsidRPr="00D65BD4">
                    <w:rPr>
                      <w:rFonts w:eastAsia="SimSun"/>
                      <w:sz w:val="20"/>
                    </w:rPr>
                    <w:t xml:space="preserve"> for their contribution of Reg-Up, to make-whole the Startup and energy costs of all Resources committed in the DAM, for the hour. </w:t>
                  </w:r>
                </w:p>
              </w:tc>
            </w:tr>
            <w:tr w:rsidR="00D65BD4" w:rsidRPr="00D65BD4" w14:paraId="6E50BCE8" w14:textId="77777777" w:rsidTr="0003786F">
              <w:tc>
                <w:tcPr>
                  <w:tcW w:w="1315" w:type="pct"/>
                  <w:tcBorders>
                    <w:top w:val="single" w:sz="4" w:space="0" w:color="auto"/>
                    <w:left w:val="single" w:sz="4" w:space="0" w:color="auto"/>
                    <w:bottom w:val="single" w:sz="4" w:space="0" w:color="auto"/>
                    <w:right w:val="single" w:sz="4" w:space="0" w:color="auto"/>
                  </w:tcBorders>
                </w:tcPr>
                <w:p w14:paraId="48278883" w14:textId="77777777" w:rsidR="00D65BD4" w:rsidRPr="00D65BD4" w:rsidRDefault="00D65BD4" w:rsidP="00D65BD4">
                  <w:pPr>
                    <w:spacing w:after="60"/>
                    <w:rPr>
                      <w:rFonts w:eastAsia="SimSun"/>
                      <w:iCs/>
                      <w:sz w:val="20"/>
                    </w:rPr>
                  </w:pPr>
                  <w:r w:rsidRPr="00D65BD4">
                    <w:rPr>
                      <w:rFonts w:eastAsia="SimSun"/>
                      <w:color w:val="000000"/>
                      <w:sz w:val="20"/>
                    </w:rPr>
                    <w:t xml:space="preserve">RUMWINFA </w:t>
                  </w:r>
                  <w:r w:rsidRPr="00D65BD4">
                    <w:rPr>
                      <w:rFonts w:eastAsia="SimSun"/>
                      <w:i/>
                      <w:sz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2FACF62A"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196C644E" w14:textId="77777777" w:rsidR="00D65BD4" w:rsidRPr="00D65BD4" w:rsidRDefault="00D65BD4" w:rsidP="00D65BD4">
                  <w:pPr>
                    <w:spacing w:after="60"/>
                    <w:rPr>
                      <w:rFonts w:eastAsia="SimSun"/>
                      <w:i/>
                      <w:iCs/>
                      <w:sz w:val="20"/>
                    </w:rPr>
                  </w:pPr>
                  <w:r w:rsidRPr="00D65BD4">
                    <w:rPr>
                      <w:rFonts w:eastAsia="SimSun"/>
                      <w:i/>
                      <w:sz w:val="20"/>
                    </w:rPr>
                    <w:t>Reg-Up Make-Whole Infeasible Amount per QSE per hour</w:t>
                  </w:r>
                  <w:r w:rsidRPr="00D65BD4">
                    <w:rPr>
                      <w:rFonts w:ascii="Symbol" w:eastAsia="Symbol" w:hAnsi="Symbol" w:cs="Symbol"/>
                      <w:sz w:val="20"/>
                    </w:rPr>
                    <w:t>¾</w:t>
                  </w:r>
                  <w:r w:rsidRPr="00D65BD4">
                    <w:rPr>
                      <w:rFonts w:eastAsia="SimSun"/>
                      <w:sz w:val="20"/>
                    </w:rPr>
                    <w:t xml:space="preserve"> The total Real-Time calculated payment to QSE </w:t>
                  </w:r>
                  <w:r w:rsidRPr="00D65BD4">
                    <w:rPr>
                      <w:rFonts w:eastAsia="SimSun"/>
                      <w:i/>
                      <w:sz w:val="20"/>
                    </w:rPr>
                    <w:t>q,</w:t>
                  </w:r>
                  <w:r w:rsidRPr="00D65BD4">
                    <w:rPr>
                      <w:rFonts w:eastAsia="SimSun"/>
                      <w:sz w:val="20"/>
                    </w:rPr>
                    <w:t xml:space="preserve"> for its contribution of Reg-Up, to make-whole the Startup and energy costs of all Resources committed in the DAM, for the hour </w:t>
                  </w:r>
                  <w:r w:rsidRPr="00D65BD4">
                    <w:rPr>
                      <w:rFonts w:eastAsia="SimSun"/>
                      <w:i/>
                      <w:sz w:val="20"/>
                    </w:rPr>
                    <w:t>h</w:t>
                  </w:r>
                  <w:r w:rsidRPr="00D65BD4">
                    <w:rPr>
                      <w:rFonts w:eastAsia="SimSun"/>
                      <w:sz w:val="20"/>
                    </w:rPr>
                    <w:t xml:space="preserve">.  </w:t>
                  </w:r>
                </w:p>
              </w:tc>
            </w:tr>
            <w:tr w:rsidR="00D65BD4" w:rsidRPr="00D65BD4" w14:paraId="2B751863" w14:textId="77777777" w:rsidTr="0003786F">
              <w:tc>
                <w:tcPr>
                  <w:tcW w:w="1315" w:type="pct"/>
                  <w:tcBorders>
                    <w:top w:val="single" w:sz="4" w:space="0" w:color="auto"/>
                    <w:left w:val="single" w:sz="4" w:space="0" w:color="auto"/>
                    <w:bottom w:val="single" w:sz="4" w:space="0" w:color="auto"/>
                    <w:right w:val="single" w:sz="4" w:space="0" w:color="auto"/>
                  </w:tcBorders>
                </w:tcPr>
                <w:p w14:paraId="2A6BEF71" w14:textId="77777777" w:rsidR="00D65BD4" w:rsidRPr="00D65BD4" w:rsidRDefault="00D65BD4" w:rsidP="00D65BD4">
                  <w:pPr>
                    <w:spacing w:after="60"/>
                    <w:rPr>
                      <w:rFonts w:eastAsia="SimSun"/>
                      <w:iCs/>
                      <w:sz w:val="20"/>
                    </w:rPr>
                  </w:pPr>
                  <w:r w:rsidRPr="00D65BD4">
                    <w:rPr>
                      <w:rFonts w:eastAsia="SimSun"/>
                      <w:iCs/>
                      <w:sz w:val="20"/>
                    </w:rPr>
                    <w:t xml:space="preserve">RTPCRUAMT </w:t>
                  </w:r>
                  <w:r w:rsidRPr="00D65BD4">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09CD8FE8"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2E166032" w14:textId="77777777" w:rsidR="00D65BD4" w:rsidRPr="00D65BD4" w:rsidRDefault="00D65BD4" w:rsidP="00D65BD4">
                  <w:pPr>
                    <w:spacing w:after="60"/>
                    <w:rPr>
                      <w:rFonts w:eastAsia="SimSun"/>
                      <w:i/>
                      <w:iCs/>
                      <w:sz w:val="20"/>
                    </w:rPr>
                  </w:pPr>
                  <w:r w:rsidRPr="00D65BD4">
                    <w:rPr>
                      <w:rFonts w:eastAsia="SimSun"/>
                      <w:i/>
                      <w:iCs/>
                      <w:sz w:val="20"/>
                    </w:rPr>
                    <w:t>Procured Capacity for Reg-Up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Reg-Up, for the hour.</w:t>
                  </w:r>
                </w:p>
              </w:tc>
            </w:tr>
            <w:tr w:rsidR="00D65BD4" w:rsidRPr="00D65BD4" w14:paraId="700C68CC" w14:textId="77777777" w:rsidTr="0003786F">
              <w:tc>
                <w:tcPr>
                  <w:tcW w:w="1315" w:type="pct"/>
                  <w:tcBorders>
                    <w:top w:val="single" w:sz="4" w:space="0" w:color="auto"/>
                    <w:left w:val="single" w:sz="4" w:space="0" w:color="auto"/>
                    <w:bottom w:val="single" w:sz="4" w:space="0" w:color="auto"/>
                    <w:right w:val="single" w:sz="4" w:space="0" w:color="auto"/>
                  </w:tcBorders>
                </w:tcPr>
                <w:p w14:paraId="4635469C" w14:textId="77777777" w:rsidR="00D65BD4" w:rsidRPr="00D65BD4" w:rsidRDefault="00D65BD4" w:rsidP="00D65BD4">
                  <w:pPr>
                    <w:spacing w:after="60"/>
                    <w:rPr>
                      <w:rFonts w:eastAsia="SimSun"/>
                      <w:iCs/>
                      <w:sz w:val="20"/>
                    </w:rPr>
                  </w:pPr>
                  <w:r w:rsidRPr="00D65BD4">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04E2B4CE"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083EE60E" w14:textId="77777777" w:rsidR="00D65BD4" w:rsidRPr="00D65BD4" w:rsidRDefault="00D65BD4" w:rsidP="00D65BD4">
                  <w:pPr>
                    <w:spacing w:after="60"/>
                    <w:rPr>
                      <w:rFonts w:eastAsia="SimSun"/>
                      <w:i/>
                      <w:iCs/>
                      <w:sz w:val="20"/>
                    </w:rPr>
                  </w:pPr>
                  <w:r w:rsidRPr="00D65BD4">
                    <w:rPr>
                      <w:rFonts w:eastAsia="SimSun"/>
                      <w:i/>
                      <w:iCs/>
                      <w:sz w:val="20"/>
                    </w:rPr>
                    <w:t>Reg-Up Failure Quantity Amount Total</w:t>
                  </w:r>
                  <w:r w:rsidRPr="00D65BD4">
                    <w:rPr>
                      <w:rFonts w:eastAsia="SimSun"/>
                      <w:iCs/>
                      <w:sz w:val="20"/>
                    </w:rPr>
                    <w:t>—The total charges to all QSEs for their capacity associated with failures and reconfiguration reductions on their Ancillary Service Supply Responsibilities for Reg-Up, for the hour.</w:t>
                  </w:r>
                </w:p>
              </w:tc>
            </w:tr>
            <w:tr w:rsidR="00D65BD4" w:rsidRPr="00D65BD4" w14:paraId="183A065F" w14:textId="77777777" w:rsidTr="0003786F">
              <w:tc>
                <w:tcPr>
                  <w:tcW w:w="1315" w:type="pct"/>
                  <w:tcBorders>
                    <w:top w:val="single" w:sz="4" w:space="0" w:color="auto"/>
                    <w:left w:val="single" w:sz="4" w:space="0" w:color="auto"/>
                    <w:bottom w:val="single" w:sz="4" w:space="0" w:color="auto"/>
                    <w:right w:val="single" w:sz="4" w:space="0" w:color="auto"/>
                  </w:tcBorders>
                </w:tcPr>
                <w:p w14:paraId="271D3F6A" w14:textId="77777777" w:rsidR="00D65BD4" w:rsidRPr="00D65BD4" w:rsidRDefault="00D65BD4" w:rsidP="00D65BD4">
                  <w:pPr>
                    <w:spacing w:after="60"/>
                    <w:rPr>
                      <w:rFonts w:eastAsia="SimSun"/>
                      <w:iCs/>
                      <w:sz w:val="20"/>
                    </w:rPr>
                  </w:pPr>
                  <w:r w:rsidRPr="00D65BD4">
                    <w:rPr>
                      <w:rFonts w:eastAsia="SimSun"/>
                      <w:iCs/>
                      <w:sz w:val="20"/>
                    </w:rPr>
                    <w:t xml:space="preserve">RUFQAMTQSETOT </w:t>
                  </w:r>
                  <w:r w:rsidRPr="00D65BD4">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28168F2A"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047F06F1" w14:textId="77777777" w:rsidR="00D65BD4" w:rsidRPr="00D65BD4" w:rsidRDefault="00D65BD4" w:rsidP="00D65BD4">
                  <w:pPr>
                    <w:spacing w:after="60"/>
                    <w:rPr>
                      <w:rFonts w:eastAsia="SimSun"/>
                      <w:i/>
                      <w:iCs/>
                      <w:sz w:val="20"/>
                    </w:rPr>
                  </w:pPr>
                  <w:r w:rsidRPr="00D65BD4">
                    <w:rPr>
                      <w:rFonts w:eastAsia="SimSun"/>
                      <w:i/>
                      <w:iCs/>
                      <w:sz w:val="20"/>
                    </w:rPr>
                    <w:t>Reg-Up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Reg-Up, for the hour.</w:t>
                  </w:r>
                </w:p>
              </w:tc>
            </w:tr>
            <w:tr w:rsidR="00D65BD4" w:rsidRPr="00D65BD4" w14:paraId="533BC693" w14:textId="77777777" w:rsidTr="0003786F">
              <w:tc>
                <w:tcPr>
                  <w:tcW w:w="1315" w:type="pct"/>
                  <w:tcBorders>
                    <w:top w:val="single" w:sz="4" w:space="0" w:color="auto"/>
                    <w:left w:val="single" w:sz="4" w:space="0" w:color="auto"/>
                    <w:bottom w:val="single" w:sz="4" w:space="0" w:color="auto"/>
                    <w:right w:val="single" w:sz="4" w:space="0" w:color="auto"/>
                  </w:tcBorders>
                </w:tcPr>
                <w:p w14:paraId="0513348B" w14:textId="77777777" w:rsidR="00D65BD4" w:rsidRPr="00D65BD4" w:rsidRDefault="00D65BD4" w:rsidP="00D65BD4">
                  <w:pPr>
                    <w:spacing w:after="60"/>
                    <w:rPr>
                      <w:rFonts w:eastAsia="SimSun"/>
                      <w:iCs/>
                      <w:sz w:val="20"/>
                    </w:rPr>
                  </w:pPr>
                  <w:r w:rsidRPr="00D65BD4">
                    <w:rPr>
                      <w:rFonts w:eastAsia="SimSun"/>
                      <w:iCs/>
                      <w:sz w:val="20"/>
                    </w:rPr>
                    <w:t xml:space="preserve">RTPCRUAMTQSETOT </w:t>
                  </w:r>
                  <w:r w:rsidRPr="00D65BD4">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4CD37DA8"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6888629B" w14:textId="77777777" w:rsidR="00D65BD4" w:rsidRPr="00D65BD4" w:rsidRDefault="00D65BD4" w:rsidP="00D65BD4">
                  <w:pPr>
                    <w:spacing w:after="60"/>
                    <w:rPr>
                      <w:rFonts w:eastAsia="SimSun"/>
                      <w:iCs/>
                      <w:sz w:val="20"/>
                    </w:rPr>
                  </w:pPr>
                  <w:r w:rsidRPr="00D65BD4">
                    <w:rPr>
                      <w:rFonts w:eastAsia="SimSun"/>
                      <w:i/>
                      <w:iCs/>
                      <w:sz w:val="20"/>
                    </w:rPr>
                    <w:t>Procured Capacity for Reg-Up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Reg-Up, for the hour.</w:t>
                  </w:r>
                </w:p>
              </w:tc>
            </w:tr>
            <w:tr w:rsidR="00D65BD4" w:rsidRPr="00D65BD4" w14:paraId="6FB10803" w14:textId="77777777" w:rsidTr="000378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373DCF51" w14:textId="77777777" w:rsidR="00D65BD4" w:rsidRPr="00D65BD4" w:rsidRDefault="00D65BD4" w:rsidP="00D65BD4">
                  <w:pPr>
                    <w:spacing w:after="60"/>
                    <w:rPr>
                      <w:rFonts w:eastAsia="SimSun"/>
                      <w:iCs/>
                      <w:sz w:val="20"/>
                    </w:rPr>
                  </w:pPr>
                  <w:r w:rsidRPr="00D65BD4">
                    <w:rPr>
                      <w:rFonts w:eastAsia="SimSun"/>
                      <w:iCs/>
                      <w:sz w:val="20"/>
                    </w:rPr>
                    <w:t xml:space="preserve">PCRUAMT </w:t>
                  </w:r>
                  <w:r w:rsidRPr="00D65BD4">
                    <w:rPr>
                      <w:rFonts w:eastAsia="SimSun"/>
                      <w:i/>
                      <w:iCs/>
                      <w:sz w:val="20"/>
                      <w:vertAlign w:val="subscript"/>
                    </w:rPr>
                    <w:t>q</w:t>
                  </w:r>
                </w:p>
              </w:tc>
              <w:tc>
                <w:tcPr>
                  <w:tcW w:w="326" w:type="pct"/>
                </w:tcPr>
                <w:p w14:paraId="59472F11" w14:textId="77777777" w:rsidR="00D65BD4" w:rsidRPr="00D65BD4" w:rsidRDefault="00D65BD4" w:rsidP="00D65BD4">
                  <w:pPr>
                    <w:spacing w:after="60"/>
                    <w:rPr>
                      <w:rFonts w:eastAsia="SimSun"/>
                      <w:iCs/>
                      <w:sz w:val="20"/>
                    </w:rPr>
                  </w:pPr>
                  <w:r w:rsidRPr="00D65BD4">
                    <w:rPr>
                      <w:rFonts w:eastAsia="SimSun"/>
                      <w:iCs/>
                      <w:sz w:val="20"/>
                    </w:rPr>
                    <w:t>$</w:t>
                  </w:r>
                </w:p>
              </w:tc>
              <w:tc>
                <w:tcPr>
                  <w:tcW w:w="3359" w:type="pct"/>
                </w:tcPr>
                <w:p w14:paraId="1AE57472" w14:textId="77777777" w:rsidR="00D65BD4" w:rsidRPr="00D65BD4" w:rsidRDefault="00D65BD4" w:rsidP="00D65BD4">
                  <w:pPr>
                    <w:spacing w:after="60"/>
                    <w:rPr>
                      <w:rFonts w:eastAsia="SimSun"/>
                      <w:iCs/>
                      <w:sz w:val="20"/>
                    </w:rPr>
                  </w:pPr>
                  <w:r w:rsidRPr="00D65BD4">
                    <w:rPr>
                      <w:rFonts w:eastAsia="SimSun"/>
                      <w:i/>
                      <w:iCs/>
                      <w:sz w:val="20"/>
                    </w:rPr>
                    <w:t>Procured Capacity for Reg-Up Amount per QSE in DAM</w:t>
                  </w:r>
                  <w:r w:rsidRPr="00D65BD4">
                    <w:rPr>
                      <w:rFonts w:eastAsia="SimSun"/>
                      <w:iCs/>
                      <w:sz w:val="20"/>
                    </w:rPr>
                    <w:t xml:space="preserve">—The DAM Reg-Up payment for QSE </w:t>
                  </w:r>
                  <w:r w:rsidRPr="00D65BD4">
                    <w:rPr>
                      <w:rFonts w:eastAsia="SimSun"/>
                      <w:i/>
                      <w:iCs/>
                      <w:sz w:val="20"/>
                    </w:rPr>
                    <w:t>q</w:t>
                  </w:r>
                  <w:r w:rsidRPr="00D65BD4">
                    <w:rPr>
                      <w:rFonts w:eastAsia="SimSun"/>
                      <w:iCs/>
                      <w:sz w:val="20"/>
                    </w:rPr>
                    <w:t>, for the hour.</w:t>
                  </w:r>
                </w:p>
              </w:tc>
            </w:tr>
            <w:tr w:rsidR="00D65BD4" w:rsidRPr="00D65BD4" w14:paraId="4D08DC49" w14:textId="77777777" w:rsidTr="000378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58D49AE" w14:textId="77777777" w:rsidR="00D65BD4" w:rsidRPr="00D65BD4" w:rsidRDefault="00D65BD4" w:rsidP="00D65BD4">
                  <w:pPr>
                    <w:spacing w:after="60"/>
                    <w:rPr>
                      <w:rFonts w:eastAsia="SimSun"/>
                      <w:iCs/>
                      <w:sz w:val="20"/>
                    </w:rPr>
                  </w:pPr>
                  <w:r w:rsidRPr="00D65BD4">
                    <w:rPr>
                      <w:rFonts w:eastAsia="SimSun"/>
                      <w:sz w:val="20"/>
                    </w:rPr>
                    <w:t>RUINFQAMTTOT</w:t>
                  </w:r>
                </w:p>
              </w:tc>
              <w:tc>
                <w:tcPr>
                  <w:tcW w:w="326" w:type="pct"/>
                </w:tcPr>
                <w:p w14:paraId="48509C4F" w14:textId="77777777" w:rsidR="00D65BD4" w:rsidRPr="00D65BD4" w:rsidRDefault="00D65BD4" w:rsidP="00D65BD4">
                  <w:pPr>
                    <w:spacing w:after="60"/>
                    <w:rPr>
                      <w:rFonts w:eastAsia="SimSun"/>
                      <w:iCs/>
                      <w:sz w:val="20"/>
                    </w:rPr>
                  </w:pPr>
                  <w:r w:rsidRPr="00D65BD4">
                    <w:rPr>
                      <w:rFonts w:eastAsia="SimSun"/>
                      <w:sz w:val="20"/>
                    </w:rPr>
                    <w:t>$</w:t>
                  </w:r>
                </w:p>
              </w:tc>
              <w:tc>
                <w:tcPr>
                  <w:tcW w:w="3359" w:type="pct"/>
                </w:tcPr>
                <w:p w14:paraId="57896587" w14:textId="77777777" w:rsidR="00D65BD4" w:rsidRPr="00D65BD4" w:rsidRDefault="00D65BD4" w:rsidP="00D65BD4">
                  <w:pPr>
                    <w:spacing w:after="60"/>
                    <w:rPr>
                      <w:rFonts w:eastAsia="SimSun"/>
                      <w:i/>
                      <w:iCs/>
                      <w:sz w:val="20"/>
                    </w:rPr>
                  </w:pPr>
                  <w:r w:rsidRPr="00D65BD4">
                    <w:rPr>
                      <w:rFonts w:eastAsia="SimSun"/>
                      <w:i/>
                      <w:sz w:val="20"/>
                    </w:rPr>
                    <w:t xml:space="preserve">Reg-Up Infeasible Quantity Amount Total  </w:t>
                  </w:r>
                  <w:r w:rsidRPr="00D65BD4">
                    <w:rPr>
                      <w:rFonts w:eastAsia="SimSun"/>
                      <w:sz w:val="20"/>
                    </w:rPr>
                    <w:t>— The charge to all QSEs for their total capacity associated with infeasible deployment of Ancillary Service Supply Responsibilities for Reg-Up, for the hour.</w:t>
                  </w:r>
                </w:p>
              </w:tc>
            </w:tr>
            <w:tr w:rsidR="00D65BD4" w:rsidRPr="00D65BD4" w14:paraId="2737558A" w14:textId="77777777" w:rsidTr="000378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7F7BA1A" w14:textId="77777777" w:rsidR="00D65BD4" w:rsidRPr="00D65BD4" w:rsidRDefault="00D65BD4" w:rsidP="00D65BD4">
                  <w:pPr>
                    <w:spacing w:after="60"/>
                    <w:rPr>
                      <w:rFonts w:eastAsia="SimSun"/>
                      <w:iCs/>
                      <w:sz w:val="20"/>
                    </w:rPr>
                  </w:pPr>
                  <w:r w:rsidRPr="00D65BD4">
                    <w:rPr>
                      <w:rFonts w:eastAsia="SimSun"/>
                      <w:sz w:val="20"/>
                    </w:rPr>
                    <w:lastRenderedPageBreak/>
                    <w:t xml:space="preserve">RUINFQAMT </w:t>
                  </w:r>
                  <w:r w:rsidRPr="00D65BD4">
                    <w:rPr>
                      <w:rFonts w:eastAsia="SimSun"/>
                      <w:i/>
                      <w:sz w:val="20"/>
                      <w:vertAlign w:val="subscript"/>
                    </w:rPr>
                    <w:t>q</w:t>
                  </w:r>
                </w:p>
              </w:tc>
              <w:tc>
                <w:tcPr>
                  <w:tcW w:w="326" w:type="pct"/>
                </w:tcPr>
                <w:p w14:paraId="25AB72A1" w14:textId="77777777" w:rsidR="00D65BD4" w:rsidRPr="00D65BD4" w:rsidRDefault="00D65BD4" w:rsidP="00D65BD4">
                  <w:pPr>
                    <w:spacing w:after="60"/>
                    <w:rPr>
                      <w:rFonts w:eastAsia="SimSun"/>
                      <w:iCs/>
                      <w:sz w:val="20"/>
                    </w:rPr>
                  </w:pPr>
                  <w:r w:rsidRPr="00D65BD4">
                    <w:rPr>
                      <w:rFonts w:eastAsia="SimSun"/>
                      <w:sz w:val="20"/>
                    </w:rPr>
                    <w:t>$</w:t>
                  </w:r>
                </w:p>
              </w:tc>
              <w:tc>
                <w:tcPr>
                  <w:tcW w:w="3359" w:type="pct"/>
                </w:tcPr>
                <w:p w14:paraId="3D5955A4" w14:textId="77777777" w:rsidR="00D65BD4" w:rsidRPr="00D65BD4" w:rsidRDefault="00D65BD4" w:rsidP="00D65BD4">
                  <w:pPr>
                    <w:rPr>
                      <w:rFonts w:eastAsia="SimSun"/>
                      <w:i/>
                      <w:iCs/>
                      <w:sz w:val="20"/>
                    </w:rPr>
                  </w:pPr>
                  <w:r w:rsidRPr="00D65BD4">
                    <w:rPr>
                      <w:rFonts w:eastAsia="SimSun"/>
                      <w:i/>
                      <w:sz w:val="20"/>
                    </w:rPr>
                    <w:t>Reg-Up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Ancillary Service Supply Responsibilities for Reg-Up, for the hour</w:t>
                  </w:r>
                  <w:r w:rsidRPr="00D65BD4">
                    <w:rPr>
                      <w:rFonts w:eastAsia="SimSun"/>
                    </w:rPr>
                    <w:t>.</w:t>
                  </w:r>
                </w:p>
              </w:tc>
            </w:tr>
            <w:tr w:rsidR="00D65BD4" w:rsidRPr="00D65BD4" w14:paraId="65984D2E" w14:textId="77777777" w:rsidTr="0003786F">
              <w:tc>
                <w:tcPr>
                  <w:tcW w:w="1315" w:type="pct"/>
                  <w:tcBorders>
                    <w:top w:val="single" w:sz="4" w:space="0" w:color="auto"/>
                    <w:left w:val="single" w:sz="4" w:space="0" w:color="auto"/>
                    <w:bottom w:val="single" w:sz="4" w:space="0" w:color="auto"/>
                    <w:right w:val="single" w:sz="4" w:space="0" w:color="auto"/>
                  </w:tcBorders>
                </w:tcPr>
                <w:p w14:paraId="10D94443" w14:textId="77777777" w:rsidR="00D65BD4" w:rsidRPr="00D65BD4" w:rsidRDefault="00D65BD4" w:rsidP="00D65BD4">
                  <w:pPr>
                    <w:spacing w:after="60"/>
                    <w:rPr>
                      <w:rFonts w:eastAsia="SimSun"/>
                      <w:sz w:val="20"/>
                    </w:rPr>
                  </w:pPr>
                  <w:r w:rsidRPr="00D65BD4">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7A1C697F" w14:textId="77777777" w:rsidR="00D65BD4" w:rsidRPr="00D65BD4" w:rsidRDefault="00D65BD4" w:rsidP="00D65BD4">
                  <w:pPr>
                    <w:spacing w:after="60"/>
                    <w:rPr>
                      <w:rFonts w:eastAsia="SimSun"/>
                      <w:sz w:val="20"/>
                    </w:rPr>
                  </w:pPr>
                  <w:r w:rsidRPr="00D65BD4">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2F081EF4" w14:textId="77777777" w:rsidR="00D65BD4" w:rsidRPr="00D65BD4" w:rsidRDefault="00D65BD4" w:rsidP="00D65BD4">
                  <w:pPr>
                    <w:spacing w:after="60"/>
                    <w:rPr>
                      <w:rFonts w:eastAsia="SimSun"/>
                      <w:sz w:val="20"/>
                    </w:rPr>
                  </w:pPr>
                  <w:r w:rsidRPr="00D65BD4">
                    <w:rPr>
                      <w:rFonts w:eastAsia="SimSun"/>
                      <w:i/>
                      <w:sz w:val="20"/>
                    </w:rPr>
                    <w:t>Procured Capacity for Reg-Up Amount Total in DAM</w:t>
                  </w:r>
                  <w:r w:rsidRPr="00D65BD4">
                    <w:rPr>
                      <w:rFonts w:eastAsia="SimSun"/>
                      <w:sz w:val="20"/>
                    </w:rPr>
                    <w:t>—The total of the DAM Reg-Up payments for all QSEs</w:t>
                  </w:r>
                  <w:r w:rsidRPr="00D65BD4">
                    <w:rPr>
                      <w:rFonts w:eastAsia="SimSun"/>
                      <w:iCs/>
                      <w:sz w:val="20"/>
                    </w:rPr>
                    <w:t>,</w:t>
                  </w:r>
                  <w:r w:rsidRPr="00D65BD4">
                    <w:rPr>
                      <w:rFonts w:eastAsia="SimSun"/>
                      <w:sz w:val="20"/>
                    </w:rPr>
                    <w:t xml:space="preserve"> for the hour.</w:t>
                  </w:r>
                </w:p>
              </w:tc>
            </w:tr>
            <w:tr w:rsidR="00D65BD4" w:rsidRPr="00D65BD4" w14:paraId="0B4A7BE2" w14:textId="77777777" w:rsidTr="0003786F">
              <w:tc>
                <w:tcPr>
                  <w:tcW w:w="1315" w:type="pct"/>
                  <w:tcBorders>
                    <w:top w:val="single" w:sz="4" w:space="0" w:color="auto"/>
                    <w:left w:val="single" w:sz="4" w:space="0" w:color="auto"/>
                    <w:bottom w:val="single" w:sz="4" w:space="0" w:color="auto"/>
                    <w:right w:val="single" w:sz="4" w:space="0" w:color="auto"/>
                  </w:tcBorders>
                </w:tcPr>
                <w:p w14:paraId="1ED5D60C" w14:textId="77777777" w:rsidR="00D65BD4" w:rsidRPr="00D65BD4" w:rsidRDefault="00D65BD4" w:rsidP="00D65BD4">
                  <w:pPr>
                    <w:spacing w:after="60"/>
                    <w:rPr>
                      <w:rFonts w:eastAsia="SimSun"/>
                      <w:i/>
                      <w:iCs/>
                      <w:sz w:val="20"/>
                    </w:rPr>
                  </w:pPr>
                  <w:r w:rsidRPr="00D65BD4">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0C815943" w14:textId="77777777" w:rsidR="00D65BD4" w:rsidRPr="00D65BD4" w:rsidRDefault="00D65BD4" w:rsidP="00D65BD4">
                  <w:pPr>
                    <w:spacing w:after="60"/>
                    <w:rPr>
                      <w:rFonts w:eastAsia="SimSun"/>
                      <w:iCs/>
                      <w:sz w:val="20"/>
                    </w:rPr>
                  </w:pPr>
                  <w:r w:rsidRPr="00D65BD4">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594A1D14"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0688AAAE" w14:textId="77777777" w:rsidTr="0003786F">
              <w:tc>
                <w:tcPr>
                  <w:tcW w:w="1315" w:type="pct"/>
                  <w:tcBorders>
                    <w:top w:val="single" w:sz="4" w:space="0" w:color="auto"/>
                    <w:left w:val="single" w:sz="4" w:space="0" w:color="auto"/>
                    <w:bottom w:val="single" w:sz="4" w:space="0" w:color="auto"/>
                    <w:right w:val="single" w:sz="4" w:space="0" w:color="auto"/>
                  </w:tcBorders>
                </w:tcPr>
                <w:p w14:paraId="437F4AFE" w14:textId="77777777" w:rsidR="00D65BD4" w:rsidRPr="00D65BD4" w:rsidRDefault="00D65BD4" w:rsidP="00D65BD4">
                  <w:pPr>
                    <w:spacing w:after="60"/>
                    <w:rPr>
                      <w:rFonts w:eastAsia="SimSun"/>
                      <w:i/>
                      <w:iCs/>
                      <w:sz w:val="20"/>
                    </w:rPr>
                  </w:pPr>
                  <w:r w:rsidRPr="00D65BD4">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056CCD77" w14:textId="77777777" w:rsidR="00D65BD4" w:rsidRPr="00D65BD4" w:rsidRDefault="00D65BD4" w:rsidP="00D65BD4">
                  <w:pPr>
                    <w:spacing w:after="60"/>
                    <w:rPr>
                      <w:rFonts w:eastAsia="SimSun"/>
                      <w:iCs/>
                      <w:sz w:val="20"/>
                    </w:rPr>
                  </w:pPr>
                  <w:r w:rsidRPr="00D65BD4">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3A1303E1"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440883D1" w14:textId="77777777" w:rsidR="00D65BD4" w:rsidRPr="00D65BD4" w:rsidRDefault="00D65BD4" w:rsidP="00D65BD4">
            <w:pPr>
              <w:spacing w:after="240"/>
              <w:ind w:left="1440" w:hanging="720"/>
              <w:rPr>
                <w:rFonts w:eastAsia="SimSun"/>
              </w:rPr>
            </w:pPr>
          </w:p>
        </w:tc>
      </w:tr>
    </w:tbl>
    <w:p w14:paraId="78E0EC2A" w14:textId="77777777" w:rsidR="00D65BD4" w:rsidRPr="00D65BD4" w:rsidRDefault="00D65BD4" w:rsidP="00D65BD4">
      <w:pPr>
        <w:spacing w:before="240" w:after="240"/>
        <w:ind w:left="1440" w:hanging="720"/>
        <w:rPr>
          <w:rFonts w:eastAsia="SimSun"/>
        </w:rPr>
      </w:pPr>
      <w:r w:rsidRPr="00D65BD4">
        <w:rPr>
          <w:rFonts w:eastAsia="SimSun"/>
        </w:rPr>
        <w:lastRenderedPageBreak/>
        <w:t>(b)</w:t>
      </w:r>
      <w:r w:rsidRPr="00D65BD4">
        <w:rPr>
          <w:rFonts w:eastAsia="SimSun"/>
        </w:rPr>
        <w:tab/>
        <w:t>Each QSE’s share of the net total costs for Reg-Up for the Operating Hour is calculated as follows:</w:t>
      </w:r>
    </w:p>
    <w:p w14:paraId="67D109DB" w14:textId="77777777" w:rsidR="00D65BD4" w:rsidRPr="00D65BD4" w:rsidRDefault="00D65BD4" w:rsidP="00D65BD4">
      <w:pPr>
        <w:spacing w:after="240"/>
        <w:ind w:left="2880" w:hanging="2160"/>
        <w:rPr>
          <w:rFonts w:eastAsia="SimSun"/>
          <w:b/>
          <w:bCs/>
        </w:rPr>
      </w:pPr>
      <w:r w:rsidRPr="00D65BD4">
        <w:rPr>
          <w:rFonts w:eastAsia="SimSun"/>
          <w:b/>
          <w:bCs/>
        </w:rPr>
        <w:t xml:space="preserve">RUCOST </w:t>
      </w:r>
      <w:r w:rsidRPr="00D65BD4">
        <w:rPr>
          <w:rFonts w:eastAsia="SimSun"/>
          <w:b/>
          <w:bCs/>
          <w:i/>
          <w:vertAlign w:val="subscript"/>
        </w:rPr>
        <w:t>q</w:t>
      </w:r>
      <w:r w:rsidRPr="00D65BD4">
        <w:rPr>
          <w:rFonts w:eastAsia="SimSun"/>
          <w:b/>
          <w:bCs/>
        </w:rPr>
        <w:tab/>
        <w:t>=</w:t>
      </w:r>
      <w:r w:rsidRPr="00D65BD4">
        <w:rPr>
          <w:rFonts w:eastAsia="SimSun"/>
          <w:b/>
          <w:bCs/>
        </w:rPr>
        <w:tab/>
        <w:t xml:space="preserve">RUPR * RUQ </w:t>
      </w:r>
      <w:r w:rsidRPr="00D65BD4">
        <w:rPr>
          <w:rFonts w:eastAsia="SimSun"/>
          <w:b/>
          <w:bCs/>
          <w:i/>
          <w:vertAlign w:val="subscript"/>
        </w:rPr>
        <w:t>q</w:t>
      </w:r>
    </w:p>
    <w:p w14:paraId="59740779" w14:textId="77777777" w:rsidR="00D65BD4" w:rsidRPr="00D65BD4" w:rsidRDefault="00D65BD4" w:rsidP="00D65BD4">
      <w:pPr>
        <w:spacing w:after="240"/>
        <w:rPr>
          <w:rFonts w:eastAsia="SimSun"/>
          <w:iCs/>
        </w:rPr>
      </w:pPr>
      <w:r w:rsidRPr="00D65BD4">
        <w:rPr>
          <w:rFonts w:eastAsia="SimSun"/>
          <w:iCs/>
        </w:rPr>
        <w:t>Where:</w:t>
      </w:r>
    </w:p>
    <w:p w14:paraId="534FA2E5" w14:textId="77777777" w:rsidR="00D65BD4" w:rsidRPr="00D65BD4" w:rsidRDefault="00D65BD4" w:rsidP="00D65BD4">
      <w:pPr>
        <w:tabs>
          <w:tab w:val="left" w:pos="2160"/>
          <w:tab w:val="left" w:pos="2880"/>
        </w:tabs>
        <w:spacing w:after="120"/>
        <w:ind w:leftChars="300" w:left="2880" w:hangingChars="900" w:hanging="2160"/>
        <w:rPr>
          <w:rFonts w:eastAsia="SimSun"/>
          <w:bCs/>
        </w:rPr>
      </w:pPr>
      <w:r w:rsidRPr="00D65BD4">
        <w:rPr>
          <w:rFonts w:eastAsia="SimSun"/>
          <w:bCs/>
        </w:rPr>
        <w:t>RUPR</w:t>
      </w:r>
      <w:r w:rsidRPr="00D65BD4">
        <w:rPr>
          <w:rFonts w:eastAsia="SimSun"/>
          <w:bCs/>
        </w:rPr>
        <w:tab/>
      </w:r>
      <w:r w:rsidRPr="00D65BD4">
        <w:rPr>
          <w:rFonts w:eastAsia="SimSun"/>
          <w:bCs/>
        </w:rPr>
        <w:tab/>
        <w:t>=</w:t>
      </w:r>
      <w:r w:rsidRPr="00D65BD4">
        <w:rPr>
          <w:rFonts w:eastAsia="SimSun"/>
          <w:bCs/>
        </w:rPr>
        <w:tab/>
        <w:t>RUCOSTTOT / RUQTOT</w:t>
      </w:r>
    </w:p>
    <w:p w14:paraId="31290149" w14:textId="77777777" w:rsidR="00D65BD4" w:rsidRPr="00D65BD4" w:rsidRDefault="00D65BD4" w:rsidP="00D65BD4">
      <w:pPr>
        <w:tabs>
          <w:tab w:val="left" w:pos="2160"/>
          <w:tab w:val="left" w:pos="2880"/>
        </w:tabs>
        <w:spacing w:after="120"/>
        <w:ind w:leftChars="300" w:left="2880" w:hangingChars="900" w:hanging="2160"/>
        <w:rPr>
          <w:rFonts w:eastAsia="SimSun"/>
          <w:bCs/>
        </w:rPr>
      </w:pPr>
      <w:r w:rsidRPr="00D65BD4">
        <w:rPr>
          <w:rFonts w:eastAsia="SimSun"/>
          <w:bCs/>
        </w:rPr>
        <w:t>RUQTOT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209CDE76" wp14:editId="3D0F24AB">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RUQ </w:t>
      </w:r>
      <w:r w:rsidRPr="00D65BD4">
        <w:rPr>
          <w:rFonts w:eastAsia="SimSun"/>
          <w:bCs/>
          <w:i/>
          <w:vertAlign w:val="subscript"/>
        </w:rPr>
        <w:t>q</w:t>
      </w:r>
    </w:p>
    <w:p w14:paraId="0D231C0C" w14:textId="77777777" w:rsidR="00D65BD4" w:rsidRPr="00D65BD4" w:rsidRDefault="00D65BD4" w:rsidP="00D65BD4">
      <w:pPr>
        <w:tabs>
          <w:tab w:val="left" w:pos="2160"/>
          <w:tab w:val="left" w:pos="2880"/>
        </w:tabs>
        <w:spacing w:after="120"/>
        <w:ind w:leftChars="300" w:left="2880" w:hangingChars="900" w:hanging="2160"/>
        <w:rPr>
          <w:rFonts w:eastAsia="SimSun"/>
          <w:bCs/>
        </w:rPr>
      </w:pPr>
      <w:r w:rsidRPr="00D65BD4">
        <w:rPr>
          <w:rFonts w:eastAsia="SimSun"/>
          <w:bCs/>
        </w:rPr>
        <w:t xml:space="preserve">RUQ </w:t>
      </w:r>
      <w:r w:rsidRPr="00D65BD4">
        <w:rPr>
          <w:rFonts w:eastAsia="SimSun"/>
          <w:bCs/>
          <w:i/>
          <w:vertAlign w:val="subscript"/>
        </w:rPr>
        <w:t>q</w:t>
      </w:r>
      <w:r w:rsidRPr="00D65BD4">
        <w:rPr>
          <w:rFonts w:eastAsia="SimSun"/>
          <w:bCs/>
        </w:rPr>
        <w:tab/>
      </w:r>
      <w:r w:rsidRPr="00D65BD4">
        <w:rPr>
          <w:rFonts w:eastAsia="SimSun"/>
          <w:bCs/>
        </w:rPr>
        <w:tab/>
        <w:t>=</w:t>
      </w:r>
      <w:r w:rsidRPr="00D65BD4">
        <w:rPr>
          <w:rFonts w:eastAsia="SimSun"/>
          <w:bCs/>
        </w:rPr>
        <w:tab/>
        <w:t xml:space="preserve">RUO </w:t>
      </w:r>
      <w:r w:rsidRPr="00D65BD4">
        <w:rPr>
          <w:rFonts w:eastAsia="SimSun"/>
          <w:bCs/>
          <w:i/>
          <w:vertAlign w:val="subscript"/>
        </w:rPr>
        <w:t>q</w:t>
      </w:r>
      <w:r w:rsidRPr="00D65BD4">
        <w:rPr>
          <w:rFonts w:eastAsia="SimSun"/>
          <w:bCs/>
        </w:rPr>
        <w:t xml:space="preserve"> – SARUQ </w:t>
      </w:r>
      <w:r w:rsidRPr="00D65BD4">
        <w:rPr>
          <w:rFonts w:eastAsia="SimSun"/>
          <w:bCs/>
          <w:i/>
          <w:vertAlign w:val="subscript"/>
        </w:rPr>
        <w:t>q</w:t>
      </w:r>
    </w:p>
    <w:p w14:paraId="16F7B9A0" w14:textId="77777777" w:rsidR="00D65BD4" w:rsidRPr="00D65BD4" w:rsidRDefault="00D65BD4" w:rsidP="00D65BD4">
      <w:pPr>
        <w:tabs>
          <w:tab w:val="left" w:pos="2160"/>
          <w:tab w:val="left" w:pos="2880"/>
        </w:tabs>
        <w:spacing w:after="120"/>
        <w:ind w:leftChars="300" w:left="2880" w:hangingChars="900" w:hanging="2160"/>
        <w:rPr>
          <w:rFonts w:eastAsia="SimSun"/>
          <w:bCs/>
        </w:rPr>
      </w:pPr>
      <w:r w:rsidRPr="00D65BD4">
        <w:rPr>
          <w:rFonts w:eastAsia="SimSun"/>
          <w:bCs/>
        </w:rPr>
        <w:t xml:space="preserve">RUO </w:t>
      </w:r>
      <w:r w:rsidRPr="00D65BD4">
        <w:rPr>
          <w:rFonts w:eastAsia="SimSun"/>
          <w:bCs/>
          <w:i/>
          <w:vertAlign w:val="subscript"/>
        </w:rPr>
        <w:t>q</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08FE78C2" wp14:editId="256B6CA4">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(SARUQ </w:t>
      </w:r>
      <w:r w:rsidRPr="00D65BD4">
        <w:rPr>
          <w:rFonts w:eastAsia="SimSun"/>
          <w:bCs/>
          <w:i/>
          <w:vertAlign w:val="subscript"/>
        </w:rPr>
        <w:t>q</w:t>
      </w:r>
      <w:r w:rsidRPr="00D65BD4">
        <w:rPr>
          <w:rFonts w:eastAsia="SimSun"/>
          <w:bCs/>
        </w:rPr>
        <w:t xml:space="preserve"> + </w:t>
      </w:r>
      <w:r w:rsidRPr="00D65BD4">
        <w:rPr>
          <w:rFonts w:eastAsia="SimSun"/>
          <w:bCs/>
          <w:noProof/>
          <w:position w:val="-20"/>
        </w:rPr>
        <w:drawing>
          <wp:inline distT="0" distB="0" distL="0" distR="0" wp14:anchorId="253391F7" wp14:editId="46738806">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(RTPCRU </w:t>
      </w:r>
      <w:r w:rsidRPr="00D65BD4">
        <w:rPr>
          <w:rFonts w:eastAsia="SimSun"/>
          <w:bCs/>
          <w:i/>
          <w:vertAlign w:val="subscript"/>
        </w:rPr>
        <w:t>q, m</w:t>
      </w:r>
      <w:r w:rsidRPr="00D65BD4">
        <w:rPr>
          <w:rFonts w:eastAsia="SimSun"/>
          <w:bCs/>
        </w:rPr>
        <w:t>)</w:t>
      </w:r>
      <w:r w:rsidRPr="00D65BD4">
        <w:rPr>
          <w:rFonts w:eastAsia="SimSun"/>
          <w:bCs/>
          <w:i/>
        </w:rPr>
        <w:t xml:space="preserve"> </w:t>
      </w:r>
      <w:r w:rsidRPr="00D65BD4">
        <w:rPr>
          <w:rFonts w:eastAsia="SimSun"/>
          <w:bCs/>
        </w:rPr>
        <w:t xml:space="preserve">+ PCRU </w:t>
      </w:r>
      <w:r w:rsidRPr="00D65BD4">
        <w:rPr>
          <w:rFonts w:eastAsia="SimSun"/>
          <w:bCs/>
          <w:i/>
          <w:vertAlign w:val="subscript"/>
        </w:rPr>
        <w:t xml:space="preserve">q </w:t>
      </w:r>
      <w:r w:rsidRPr="00D65BD4">
        <w:rPr>
          <w:rFonts w:eastAsia="SimSun"/>
          <w:bCs/>
        </w:rPr>
        <w:t xml:space="preserve">–   </w:t>
      </w:r>
    </w:p>
    <w:p w14:paraId="3898EA9E" w14:textId="77777777" w:rsidR="00D65BD4" w:rsidRPr="00D65BD4" w:rsidRDefault="00D65BD4" w:rsidP="00D65BD4">
      <w:pPr>
        <w:tabs>
          <w:tab w:val="left" w:pos="2160"/>
          <w:tab w:val="left" w:pos="2880"/>
        </w:tabs>
        <w:spacing w:after="120"/>
        <w:ind w:leftChars="300" w:left="2880" w:hangingChars="900" w:hanging="2160"/>
        <w:rPr>
          <w:rFonts w:eastAsia="SimSun"/>
          <w:bCs/>
          <w:vertAlign w:val="subscript"/>
        </w:rPr>
      </w:pPr>
      <w:r w:rsidRPr="00D65BD4">
        <w:rPr>
          <w:rFonts w:eastAsia="SimSun"/>
          <w:bCs/>
        </w:rPr>
        <w:t xml:space="preserve">                                                 RUFQ</w:t>
      </w:r>
      <w:r w:rsidRPr="00D65BD4">
        <w:rPr>
          <w:rFonts w:eastAsia="SimSun"/>
          <w:bCs/>
          <w:i/>
        </w:rPr>
        <w:t xml:space="preserve"> </w:t>
      </w:r>
      <w:r w:rsidRPr="00D65BD4">
        <w:rPr>
          <w:rFonts w:eastAsia="SimSun"/>
          <w:bCs/>
          <w:i/>
          <w:vertAlign w:val="subscript"/>
        </w:rPr>
        <w:t xml:space="preserve">q </w:t>
      </w:r>
      <w:r w:rsidRPr="00D65BD4">
        <w:rPr>
          <w:rFonts w:eastAsia="SimSun"/>
          <w:bCs/>
        </w:rPr>
        <w:t>– RRUFQ</w:t>
      </w:r>
      <w:r w:rsidRPr="00D65BD4">
        <w:rPr>
          <w:rFonts w:eastAsia="SimSun"/>
          <w:bCs/>
          <w:i/>
        </w:rPr>
        <w:t xml:space="preserve"> </w:t>
      </w:r>
      <w:r w:rsidRPr="00D65BD4">
        <w:rPr>
          <w:rFonts w:eastAsia="SimSun"/>
          <w:bCs/>
          <w:i/>
          <w:vertAlign w:val="subscript"/>
        </w:rPr>
        <w:t>q</w:t>
      </w:r>
      <w:r w:rsidRPr="00D65BD4">
        <w:rPr>
          <w:rFonts w:eastAsia="SimSun"/>
          <w:bCs/>
        </w:rPr>
        <w:t>) * HLRS</w:t>
      </w:r>
      <w:r w:rsidRPr="00D65BD4">
        <w:rPr>
          <w:rFonts w:eastAsia="SimSun"/>
          <w:bCs/>
          <w:i/>
        </w:rPr>
        <w:t xml:space="preserve"> </w:t>
      </w:r>
      <w:r w:rsidRPr="00D65BD4">
        <w:rPr>
          <w:rFonts w:eastAsia="SimSun"/>
          <w:bCs/>
          <w:i/>
          <w:vertAlign w:val="subscript"/>
        </w:rPr>
        <w:t>q</w:t>
      </w:r>
    </w:p>
    <w:p w14:paraId="5D6D91C7" w14:textId="77777777" w:rsidR="00D65BD4" w:rsidRPr="00D65BD4" w:rsidRDefault="00D65BD4" w:rsidP="00D65BD4">
      <w:pPr>
        <w:tabs>
          <w:tab w:val="left" w:pos="2160"/>
          <w:tab w:val="left" w:pos="2880"/>
        </w:tabs>
        <w:spacing w:after="120"/>
        <w:ind w:leftChars="300" w:left="2880" w:hangingChars="900" w:hanging="2160"/>
        <w:rPr>
          <w:rFonts w:eastAsia="SimSun"/>
          <w:bCs/>
          <w:vertAlign w:val="subscript"/>
          <w:lang w:val="fr-FR"/>
        </w:rPr>
      </w:pPr>
      <w:r w:rsidRPr="00D65BD4">
        <w:rPr>
          <w:rFonts w:eastAsia="SimSun"/>
          <w:bCs/>
          <w:lang w:val="fr-FR"/>
        </w:rPr>
        <w:t xml:space="preserve">SARUQ </w:t>
      </w:r>
      <w:r w:rsidRPr="00D65BD4">
        <w:rPr>
          <w:rFonts w:eastAsia="SimSun"/>
          <w:bCs/>
          <w:i/>
          <w:vertAlign w:val="subscript"/>
          <w:lang w:val="fr-FR"/>
        </w:rPr>
        <w:t>q</w:t>
      </w:r>
      <w:r w:rsidRPr="00D65BD4">
        <w:rPr>
          <w:rFonts w:eastAsia="SimSun"/>
          <w:bCs/>
          <w:vertAlign w:val="subscript"/>
          <w:lang w:val="fr-FR"/>
        </w:rPr>
        <w:tab/>
      </w:r>
      <w:r w:rsidRPr="00D65BD4">
        <w:rPr>
          <w:rFonts w:eastAsia="SimSun"/>
          <w:bCs/>
          <w:vertAlign w:val="subscript"/>
          <w:lang w:val="fr-FR"/>
        </w:rPr>
        <w:tab/>
      </w:r>
      <w:r w:rsidRPr="00D65BD4">
        <w:rPr>
          <w:rFonts w:eastAsia="SimSun"/>
          <w:bCs/>
          <w:lang w:val="fr-FR"/>
        </w:rPr>
        <w:t>=</w:t>
      </w:r>
      <w:r w:rsidRPr="00D65BD4">
        <w:rPr>
          <w:rFonts w:eastAsia="SimSun"/>
          <w:bCs/>
          <w:lang w:val="fr-FR"/>
        </w:rPr>
        <w:tab/>
        <w:t xml:space="preserve">DASARUQ </w:t>
      </w:r>
      <w:r w:rsidRPr="00D65BD4">
        <w:rPr>
          <w:rFonts w:eastAsia="SimSun"/>
          <w:bCs/>
          <w:i/>
          <w:vertAlign w:val="subscript"/>
          <w:lang w:val="fr-FR"/>
        </w:rPr>
        <w:t>q</w:t>
      </w:r>
      <w:r w:rsidRPr="00D65BD4">
        <w:rPr>
          <w:rFonts w:eastAsia="SimSun"/>
          <w:bCs/>
          <w:lang w:val="fr-FR"/>
        </w:rPr>
        <w:t xml:space="preserve"> + RTSARUQ </w:t>
      </w:r>
      <w:r w:rsidRPr="00D65BD4">
        <w:rPr>
          <w:rFonts w:eastAsia="SimSun"/>
          <w:bCs/>
          <w:i/>
          <w:vertAlign w:val="subscript"/>
          <w:lang w:val="fr-FR"/>
        </w:rPr>
        <w:t>q</w:t>
      </w:r>
    </w:p>
    <w:p w14:paraId="4F7E6C17" w14:textId="77777777" w:rsidR="00D65BD4" w:rsidRPr="00D65BD4" w:rsidRDefault="00D65BD4" w:rsidP="00D65BD4">
      <w:pPr>
        <w:tabs>
          <w:tab w:val="left" w:pos="2160"/>
          <w:tab w:val="left" w:pos="2880"/>
        </w:tabs>
        <w:spacing w:after="120"/>
        <w:ind w:leftChars="300" w:left="2880" w:hangingChars="900" w:hanging="2160"/>
        <w:rPr>
          <w:rFonts w:eastAsia="SimSun"/>
          <w:bCs/>
          <w:lang w:val="fr-FR"/>
        </w:rPr>
      </w:pPr>
    </w:p>
    <w:p w14:paraId="40057E4E" w14:textId="77777777" w:rsidR="00D65BD4" w:rsidRPr="00D65BD4" w:rsidRDefault="00D65BD4" w:rsidP="00D65BD4">
      <w:pPr>
        <w:keepNext/>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D65BD4" w:rsidRPr="00D65BD4" w14:paraId="02F590D1" w14:textId="77777777" w:rsidTr="0003786F">
        <w:tc>
          <w:tcPr>
            <w:tcW w:w="849" w:type="pct"/>
          </w:tcPr>
          <w:p w14:paraId="2DCB48E9" w14:textId="77777777" w:rsidR="00D65BD4" w:rsidRPr="00D65BD4" w:rsidRDefault="00D65BD4" w:rsidP="00D65BD4">
            <w:pPr>
              <w:keepNext/>
              <w:spacing w:after="120"/>
              <w:rPr>
                <w:rFonts w:eastAsia="SimSun"/>
                <w:b/>
                <w:iCs/>
                <w:sz w:val="20"/>
              </w:rPr>
            </w:pPr>
            <w:r w:rsidRPr="00D65BD4">
              <w:rPr>
                <w:rFonts w:eastAsia="SimSun"/>
                <w:b/>
                <w:iCs/>
                <w:sz w:val="20"/>
              </w:rPr>
              <w:t>Variable</w:t>
            </w:r>
          </w:p>
        </w:tc>
        <w:tc>
          <w:tcPr>
            <w:tcW w:w="460" w:type="pct"/>
          </w:tcPr>
          <w:p w14:paraId="6AB8CC90" w14:textId="77777777" w:rsidR="00D65BD4" w:rsidRPr="00D65BD4" w:rsidRDefault="00D65BD4" w:rsidP="00D65BD4">
            <w:pPr>
              <w:keepNext/>
              <w:spacing w:after="120"/>
              <w:rPr>
                <w:rFonts w:eastAsia="SimSun"/>
                <w:b/>
                <w:iCs/>
                <w:sz w:val="20"/>
              </w:rPr>
            </w:pPr>
            <w:r w:rsidRPr="00D65BD4">
              <w:rPr>
                <w:rFonts w:eastAsia="SimSun"/>
                <w:b/>
                <w:iCs/>
                <w:sz w:val="20"/>
              </w:rPr>
              <w:t>Unit</w:t>
            </w:r>
          </w:p>
        </w:tc>
        <w:tc>
          <w:tcPr>
            <w:tcW w:w="3691" w:type="pct"/>
          </w:tcPr>
          <w:p w14:paraId="4E8C99D0" w14:textId="77777777" w:rsidR="00D65BD4" w:rsidRPr="00D65BD4" w:rsidRDefault="00D65BD4" w:rsidP="00D65BD4">
            <w:pPr>
              <w:keepNext/>
              <w:spacing w:after="120"/>
              <w:rPr>
                <w:rFonts w:eastAsia="SimSun"/>
                <w:b/>
                <w:iCs/>
                <w:sz w:val="20"/>
              </w:rPr>
            </w:pPr>
            <w:r w:rsidRPr="00D65BD4">
              <w:rPr>
                <w:rFonts w:eastAsia="SimSun"/>
                <w:b/>
                <w:iCs/>
                <w:sz w:val="20"/>
              </w:rPr>
              <w:t>Description</w:t>
            </w:r>
          </w:p>
        </w:tc>
      </w:tr>
      <w:tr w:rsidR="00D65BD4" w:rsidRPr="00D65BD4" w14:paraId="375D96DB" w14:textId="77777777" w:rsidTr="0003786F">
        <w:tc>
          <w:tcPr>
            <w:tcW w:w="849" w:type="pct"/>
          </w:tcPr>
          <w:p w14:paraId="21C143A5" w14:textId="77777777" w:rsidR="00D65BD4" w:rsidRPr="00D65BD4" w:rsidRDefault="00D65BD4" w:rsidP="00D65BD4">
            <w:pPr>
              <w:spacing w:after="60"/>
              <w:rPr>
                <w:rFonts w:eastAsia="SimSun"/>
                <w:iCs/>
                <w:sz w:val="20"/>
              </w:rPr>
            </w:pPr>
            <w:r w:rsidRPr="00D65BD4">
              <w:rPr>
                <w:rFonts w:eastAsia="SimSun"/>
                <w:iCs/>
                <w:sz w:val="20"/>
              </w:rPr>
              <w:t xml:space="preserve">RUCOST </w:t>
            </w:r>
            <w:r w:rsidRPr="00D65BD4">
              <w:rPr>
                <w:rFonts w:eastAsia="SimSun"/>
                <w:i/>
                <w:iCs/>
                <w:sz w:val="20"/>
                <w:vertAlign w:val="subscript"/>
              </w:rPr>
              <w:t>q</w:t>
            </w:r>
          </w:p>
        </w:tc>
        <w:tc>
          <w:tcPr>
            <w:tcW w:w="460" w:type="pct"/>
          </w:tcPr>
          <w:p w14:paraId="0E4CE0BF" w14:textId="77777777" w:rsidR="00D65BD4" w:rsidRPr="00D65BD4" w:rsidRDefault="00D65BD4" w:rsidP="00D65BD4">
            <w:pPr>
              <w:keepNext/>
              <w:spacing w:after="60"/>
              <w:rPr>
                <w:rFonts w:eastAsia="SimSun"/>
                <w:iCs/>
                <w:sz w:val="20"/>
              </w:rPr>
            </w:pPr>
            <w:r w:rsidRPr="00D65BD4">
              <w:rPr>
                <w:rFonts w:eastAsia="SimSun"/>
                <w:iCs/>
                <w:sz w:val="20"/>
              </w:rPr>
              <w:t>$</w:t>
            </w:r>
          </w:p>
        </w:tc>
        <w:tc>
          <w:tcPr>
            <w:tcW w:w="3691" w:type="pct"/>
          </w:tcPr>
          <w:p w14:paraId="3656B4A9" w14:textId="77777777" w:rsidR="00D65BD4" w:rsidRPr="00D65BD4" w:rsidRDefault="00D65BD4" w:rsidP="00D65BD4">
            <w:pPr>
              <w:keepNext/>
              <w:spacing w:after="60"/>
              <w:rPr>
                <w:rFonts w:eastAsia="SimSun"/>
                <w:iCs/>
                <w:sz w:val="20"/>
              </w:rPr>
            </w:pPr>
            <w:r w:rsidRPr="00D65BD4">
              <w:rPr>
                <w:rFonts w:eastAsia="SimSun"/>
                <w:i/>
                <w:iCs/>
                <w:sz w:val="20"/>
              </w:rPr>
              <w:t>Reg-Up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Reg-Up, for the hour.</w:t>
            </w:r>
          </w:p>
        </w:tc>
      </w:tr>
      <w:tr w:rsidR="00D65BD4" w:rsidRPr="00D65BD4" w14:paraId="4FC61D5B" w14:textId="77777777" w:rsidTr="0003786F">
        <w:tc>
          <w:tcPr>
            <w:tcW w:w="849" w:type="pct"/>
            <w:tcBorders>
              <w:top w:val="single" w:sz="4" w:space="0" w:color="auto"/>
              <w:left w:val="single" w:sz="4" w:space="0" w:color="auto"/>
              <w:bottom w:val="single" w:sz="4" w:space="0" w:color="auto"/>
              <w:right w:val="single" w:sz="4" w:space="0" w:color="auto"/>
            </w:tcBorders>
          </w:tcPr>
          <w:p w14:paraId="1C7112C6" w14:textId="77777777" w:rsidR="00D65BD4" w:rsidRPr="00D65BD4" w:rsidRDefault="00D65BD4" w:rsidP="00D65BD4">
            <w:pPr>
              <w:spacing w:after="60"/>
              <w:rPr>
                <w:rFonts w:eastAsia="SimSun"/>
                <w:iCs/>
                <w:sz w:val="20"/>
              </w:rPr>
            </w:pPr>
            <w:r w:rsidRPr="00D65BD4">
              <w:rPr>
                <w:rFonts w:eastAsia="SimSun"/>
                <w:iCs/>
                <w:sz w:val="20"/>
              </w:rPr>
              <w:t>RUPR</w:t>
            </w:r>
          </w:p>
        </w:tc>
        <w:tc>
          <w:tcPr>
            <w:tcW w:w="460" w:type="pct"/>
            <w:tcBorders>
              <w:top w:val="single" w:sz="4" w:space="0" w:color="auto"/>
              <w:left w:val="single" w:sz="4" w:space="0" w:color="auto"/>
              <w:bottom w:val="single" w:sz="4" w:space="0" w:color="auto"/>
              <w:right w:val="single" w:sz="4" w:space="0" w:color="auto"/>
            </w:tcBorders>
          </w:tcPr>
          <w:p w14:paraId="38E9E6C9" w14:textId="77777777" w:rsidR="00D65BD4" w:rsidRPr="00D65BD4" w:rsidRDefault="00D65BD4" w:rsidP="00D65BD4">
            <w:pPr>
              <w:spacing w:after="60"/>
              <w:rPr>
                <w:rFonts w:eastAsia="SimSun"/>
                <w:iCs/>
                <w:sz w:val="20"/>
              </w:rPr>
            </w:pPr>
            <w:r w:rsidRPr="00D65BD4">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004770FC" w14:textId="77777777" w:rsidR="00D65BD4" w:rsidRPr="00D65BD4" w:rsidRDefault="00D65BD4" w:rsidP="00D65BD4">
            <w:pPr>
              <w:spacing w:after="60"/>
              <w:rPr>
                <w:rFonts w:eastAsia="SimSun"/>
                <w:i/>
                <w:iCs/>
                <w:sz w:val="20"/>
              </w:rPr>
            </w:pPr>
            <w:r w:rsidRPr="00D65BD4">
              <w:rPr>
                <w:rFonts w:eastAsia="SimSun"/>
                <w:i/>
                <w:iCs/>
                <w:sz w:val="20"/>
              </w:rPr>
              <w:t>Reg-Up Price—</w:t>
            </w:r>
            <w:r w:rsidRPr="00D65BD4">
              <w:rPr>
                <w:rFonts w:eastAsia="SimSun"/>
                <w:iCs/>
                <w:sz w:val="20"/>
              </w:rPr>
              <w:t>The price for Reg-Up calculated based on the net total costs for Reg-Up, for the hour.</w:t>
            </w:r>
          </w:p>
        </w:tc>
      </w:tr>
      <w:tr w:rsidR="00D65BD4" w:rsidRPr="00D65BD4" w14:paraId="4C507914" w14:textId="77777777" w:rsidTr="0003786F">
        <w:tc>
          <w:tcPr>
            <w:tcW w:w="849" w:type="pct"/>
            <w:tcBorders>
              <w:top w:val="single" w:sz="4" w:space="0" w:color="auto"/>
              <w:left w:val="single" w:sz="4" w:space="0" w:color="auto"/>
              <w:bottom w:val="single" w:sz="4" w:space="0" w:color="auto"/>
              <w:right w:val="single" w:sz="4" w:space="0" w:color="auto"/>
            </w:tcBorders>
          </w:tcPr>
          <w:p w14:paraId="7E611388" w14:textId="77777777" w:rsidR="00D65BD4" w:rsidRPr="00D65BD4" w:rsidRDefault="00D65BD4" w:rsidP="00D65BD4">
            <w:pPr>
              <w:spacing w:after="60"/>
              <w:rPr>
                <w:rFonts w:eastAsia="SimSun"/>
                <w:iCs/>
                <w:sz w:val="20"/>
              </w:rPr>
            </w:pPr>
            <w:r w:rsidRPr="00D65BD4">
              <w:rPr>
                <w:rFonts w:eastAsia="SimSun"/>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6D375113" w14:textId="77777777" w:rsidR="00D65BD4" w:rsidRPr="00D65BD4" w:rsidRDefault="00D65BD4" w:rsidP="00D65BD4">
            <w:pPr>
              <w:spacing w:after="60"/>
              <w:rPr>
                <w:rFonts w:eastAsia="SimSun"/>
                <w:iCs/>
                <w:sz w:val="20"/>
              </w:rPr>
            </w:pPr>
            <w:r w:rsidRPr="00D65BD4">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7E2E2BBA" w14:textId="77777777" w:rsidR="00D65BD4" w:rsidRPr="00D65BD4" w:rsidRDefault="00D65BD4" w:rsidP="00D65BD4">
            <w:pPr>
              <w:spacing w:after="60"/>
              <w:rPr>
                <w:rFonts w:eastAsia="SimSun"/>
                <w:i/>
                <w:iCs/>
                <w:sz w:val="20"/>
              </w:rPr>
            </w:pPr>
            <w:r w:rsidRPr="00D65BD4">
              <w:rPr>
                <w:rFonts w:eastAsia="SimSun"/>
                <w:i/>
                <w:iCs/>
                <w:sz w:val="20"/>
              </w:rPr>
              <w:t>Reg-Up Cost Total</w:t>
            </w:r>
            <w:r w:rsidRPr="00D65BD4">
              <w:rPr>
                <w:rFonts w:eastAsia="SimSun"/>
                <w:iCs/>
                <w:sz w:val="20"/>
              </w:rPr>
              <w:t>—The net total costs for Reg-Up, for the hour.  See item (2)(a) above.</w:t>
            </w:r>
          </w:p>
        </w:tc>
      </w:tr>
      <w:tr w:rsidR="00D65BD4" w:rsidRPr="00D65BD4" w14:paraId="2859D882" w14:textId="77777777" w:rsidTr="0003786F">
        <w:tc>
          <w:tcPr>
            <w:tcW w:w="849" w:type="pct"/>
            <w:tcBorders>
              <w:top w:val="single" w:sz="4" w:space="0" w:color="auto"/>
              <w:left w:val="single" w:sz="4" w:space="0" w:color="auto"/>
              <w:bottom w:val="single" w:sz="4" w:space="0" w:color="auto"/>
              <w:right w:val="single" w:sz="4" w:space="0" w:color="auto"/>
            </w:tcBorders>
          </w:tcPr>
          <w:p w14:paraId="4641CD81" w14:textId="77777777" w:rsidR="00D65BD4" w:rsidRPr="00D65BD4" w:rsidRDefault="00D65BD4" w:rsidP="00D65BD4">
            <w:pPr>
              <w:spacing w:after="60"/>
              <w:rPr>
                <w:rFonts w:eastAsia="SimSun"/>
                <w:iCs/>
                <w:sz w:val="20"/>
              </w:rPr>
            </w:pPr>
            <w:r w:rsidRPr="00D65BD4">
              <w:rPr>
                <w:rFonts w:eastAsia="SimSun"/>
                <w:iCs/>
                <w:sz w:val="20"/>
              </w:rPr>
              <w:t>RUQTOT</w:t>
            </w:r>
          </w:p>
        </w:tc>
        <w:tc>
          <w:tcPr>
            <w:tcW w:w="460" w:type="pct"/>
            <w:tcBorders>
              <w:top w:val="single" w:sz="4" w:space="0" w:color="auto"/>
              <w:left w:val="single" w:sz="4" w:space="0" w:color="auto"/>
              <w:bottom w:val="single" w:sz="4" w:space="0" w:color="auto"/>
              <w:right w:val="single" w:sz="4" w:space="0" w:color="auto"/>
            </w:tcBorders>
          </w:tcPr>
          <w:p w14:paraId="6575B483"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F9AFFF2" w14:textId="77777777" w:rsidR="00D65BD4" w:rsidRPr="00D65BD4" w:rsidRDefault="00D65BD4" w:rsidP="00D65BD4">
            <w:pPr>
              <w:spacing w:after="60"/>
              <w:rPr>
                <w:rFonts w:eastAsia="SimSun"/>
                <w:i/>
                <w:iCs/>
                <w:sz w:val="20"/>
              </w:rPr>
            </w:pPr>
            <w:r w:rsidRPr="00D65BD4">
              <w:rPr>
                <w:rFonts w:eastAsia="SimSun"/>
                <w:i/>
                <w:iCs/>
                <w:sz w:val="20"/>
              </w:rPr>
              <w:t>Reg-Up Quantity Total</w:t>
            </w:r>
            <w:r w:rsidRPr="00D65BD4">
              <w:rPr>
                <w:rFonts w:eastAsia="SimSun"/>
                <w:iCs/>
                <w:sz w:val="20"/>
              </w:rPr>
              <w:t xml:space="preserve">—The sum of every QSE’s Ancillary Service Obligation minus its self-arranged Reg-Up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73F3033C" w14:textId="77777777" w:rsidTr="0003786F">
        <w:tc>
          <w:tcPr>
            <w:tcW w:w="849" w:type="pct"/>
            <w:tcBorders>
              <w:top w:val="single" w:sz="4" w:space="0" w:color="auto"/>
              <w:left w:val="single" w:sz="4" w:space="0" w:color="auto"/>
              <w:bottom w:val="single" w:sz="4" w:space="0" w:color="auto"/>
              <w:right w:val="single" w:sz="4" w:space="0" w:color="auto"/>
            </w:tcBorders>
          </w:tcPr>
          <w:p w14:paraId="19D3B4CB" w14:textId="77777777" w:rsidR="00D65BD4" w:rsidRPr="00D65BD4" w:rsidRDefault="00D65BD4" w:rsidP="00D65BD4">
            <w:pPr>
              <w:spacing w:after="60"/>
              <w:rPr>
                <w:rFonts w:eastAsia="SimSun"/>
                <w:iCs/>
                <w:sz w:val="20"/>
              </w:rPr>
            </w:pPr>
            <w:r w:rsidRPr="00D65BD4">
              <w:rPr>
                <w:rFonts w:eastAsia="SimSun"/>
                <w:iCs/>
                <w:sz w:val="20"/>
              </w:rPr>
              <w:t xml:space="preserve">RUQ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CB80BF"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F1717A6" w14:textId="77777777" w:rsidR="00D65BD4" w:rsidRPr="00D65BD4" w:rsidRDefault="00D65BD4" w:rsidP="00D65BD4">
            <w:pPr>
              <w:spacing w:after="60"/>
              <w:rPr>
                <w:rFonts w:eastAsia="SimSun"/>
                <w:i/>
                <w:iCs/>
                <w:sz w:val="20"/>
              </w:rPr>
            </w:pPr>
            <w:r w:rsidRPr="00D65BD4">
              <w:rPr>
                <w:rFonts w:eastAsia="SimSun"/>
                <w:i/>
                <w:iCs/>
                <w:sz w:val="20"/>
              </w:rPr>
              <w:t>Reg-Up Quantity per QSE</w:t>
            </w:r>
            <w:r w:rsidRPr="00D65BD4">
              <w:rPr>
                <w:rFonts w:eastAsia="SimSun"/>
                <w:iCs/>
                <w:sz w:val="20"/>
              </w:rPr>
              <w:t xml:space="preserve">—The QSE </w:t>
            </w:r>
            <w:r w:rsidRPr="00D65BD4">
              <w:rPr>
                <w:rFonts w:eastAsia="SimSun"/>
                <w:i/>
                <w:iCs/>
                <w:sz w:val="20"/>
              </w:rPr>
              <w:t>q</w:t>
            </w:r>
            <w:r w:rsidRPr="00D65BD4">
              <w:rPr>
                <w:rFonts w:eastAsia="SimSun"/>
                <w:iCs/>
                <w:sz w:val="20"/>
              </w:rPr>
              <w:t xml:space="preserve">’s Ancillary Service Obligation minus its self-arranged Reg-Up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0487CD9C" w14:textId="77777777" w:rsidTr="0003786F">
        <w:tc>
          <w:tcPr>
            <w:tcW w:w="849" w:type="pct"/>
            <w:tcBorders>
              <w:top w:val="single" w:sz="4" w:space="0" w:color="auto"/>
              <w:left w:val="single" w:sz="4" w:space="0" w:color="auto"/>
              <w:bottom w:val="single" w:sz="4" w:space="0" w:color="auto"/>
              <w:right w:val="single" w:sz="4" w:space="0" w:color="auto"/>
            </w:tcBorders>
          </w:tcPr>
          <w:p w14:paraId="4CCFFD06" w14:textId="77777777" w:rsidR="00D65BD4" w:rsidRPr="00D65BD4" w:rsidRDefault="00D65BD4" w:rsidP="00D65BD4">
            <w:pPr>
              <w:spacing w:after="60"/>
              <w:rPr>
                <w:rFonts w:eastAsia="SimSun"/>
                <w:iCs/>
                <w:sz w:val="20"/>
              </w:rPr>
            </w:pPr>
            <w:r w:rsidRPr="00D65BD4">
              <w:rPr>
                <w:rFonts w:eastAsia="SimSun"/>
                <w:iCs/>
                <w:sz w:val="20"/>
              </w:rPr>
              <w:t xml:space="preserve">RUO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22A9C21"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7B48CBC" w14:textId="77777777" w:rsidR="00D65BD4" w:rsidRPr="00D65BD4" w:rsidRDefault="00D65BD4" w:rsidP="00D65BD4">
            <w:pPr>
              <w:spacing w:after="60"/>
              <w:rPr>
                <w:rFonts w:eastAsia="SimSun"/>
                <w:i/>
                <w:iCs/>
                <w:sz w:val="20"/>
              </w:rPr>
            </w:pPr>
            <w:r w:rsidRPr="00D65BD4">
              <w:rPr>
                <w:rFonts w:eastAsia="SimSun"/>
                <w:i/>
                <w:iCs/>
                <w:sz w:val="20"/>
              </w:rPr>
              <w:t>Reg-Up Obligation per QSE</w:t>
            </w:r>
            <w:r w:rsidRPr="00D65BD4">
              <w:rPr>
                <w:rFonts w:eastAsia="SimSun"/>
                <w:iCs/>
                <w:sz w:val="20"/>
              </w:rPr>
              <w:t xml:space="preserve">—The Ancillary Service Obligation of QSE </w:t>
            </w:r>
            <w:r w:rsidRPr="00D65BD4">
              <w:rPr>
                <w:rFonts w:eastAsia="SimSun"/>
                <w:i/>
                <w:iCs/>
                <w:sz w:val="20"/>
              </w:rPr>
              <w:t>q</w:t>
            </w:r>
            <w:r w:rsidRPr="00D65BD4">
              <w:rPr>
                <w:rFonts w:eastAsia="SimSun"/>
                <w:iCs/>
                <w:sz w:val="20"/>
              </w:rPr>
              <w:t>, for the hour.</w:t>
            </w:r>
          </w:p>
        </w:tc>
      </w:tr>
      <w:tr w:rsidR="00D65BD4" w:rsidRPr="00D65BD4" w14:paraId="04F97F2C" w14:textId="77777777" w:rsidTr="0003786F">
        <w:tc>
          <w:tcPr>
            <w:tcW w:w="849" w:type="pct"/>
            <w:tcBorders>
              <w:top w:val="single" w:sz="4" w:space="0" w:color="auto"/>
              <w:left w:val="single" w:sz="4" w:space="0" w:color="auto"/>
              <w:bottom w:val="single" w:sz="4" w:space="0" w:color="auto"/>
              <w:right w:val="single" w:sz="4" w:space="0" w:color="auto"/>
            </w:tcBorders>
          </w:tcPr>
          <w:p w14:paraId="68E78DD2" w14:textId="77777777" w:rsidR="00D65BD4" w:rsidRPr="00D65BD4" w:rsidRDefault="00D65BD4" w:rsidP="00D65BD4">
            <w:pPr>
              <w:spacing w:after="60"/>
              <w:rPr>
                <w:rFonts w:eastAsia="SimSun"/>
                <w:iCs/>
                <w:sz w:val="20"/>
              </w:rPr>
            </w:pPr>
            <w:r w:rsidRPr="00D65BD4">
              <w:rPr>
                <w:rFonts w:eastAsia="SimSun"/>
                <w:iCs/>
                <w:sz w:val="20"/>
              </w:rPr>
              <w:t xml:space="preserve">DASARUQ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389B51"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4AB26BB" w14:textId="77777777" w:rsidR="00D65BD4" w:rsidRPr="00D65BD4" w:rsidRDefault="00D65BD4" w:rsidP="00D65BD4">
            <w:pPr>
              <w:spacing w:after="60"/>
              <w:rPr>
                <w:rFonts w:eastAsia="SimSun"/>
                <w:i/>
                <w:iCs/>
                <w:sz w:val="20"/>
              </w:rPr>
            </w:pPr>
            <w:r w:rsidRPr="00D65BD4">
              <w:rPr>
                <w:rFonts w:eastAsia="SimSun"/>
                <w:i/>
                <w:iCs/>
                <w:sz w:val="20"/>
              </w:rPr>
              <w:t>Day-Ahead Self-Arranged Reg-Up Quantity per QSE</w:t>
            </w:r>
            <w:r w:rsidRPr="00D65BD4">
              <w:rPr>
                <w:rFonts w:eastAsia="SimSun"/>
                <w:iCs/>
                <w:sz w:val="20"/>
              </w:rPr>
              <w:t xml:space="preserve">—The self-arranged Reg-Up quantity submitted by QSE </w:t>
            </w:r>
            <w:r w:rsidRPr="00D65BD4">
              <w:rPr>
                <w:rFonts w:eastAsia="SimSun"/>
                <w:i/>
                <w:iCs/>
                <w:sz w:val="20"/>
              </w:rPr>
              <w:t>q</w:t>
            </w:r>
            <w:r w:rsidRPr="00D65BD4">
              <w:rPr>
                <w:rFonts w:eastAsia="SimSun"/>
                <w:iCs/>
                <w:sz w:val="20"/>
              </w:rPr>
              <w:t xml:space="preserve"> before 1000 in the Day-Ahead.</w:t>
            </w:r>
          </w:p>
        </w:tc>
      </w:tr>
      <w:tr w:rsidR="00D65BD4" w:rsidRPr="00D65BD4" w14:paraId="360D6FB4" w14:textId="77777777" w:rsidTr="0003786F">
        <w:tc>
          <w:tcPr>
            <w:tcW w:w="849" w:type="pct"/>
            <w:tcBorders>
              <w:top w:val="single" w:sz="4" w:space="0" w:color="auto"/>
              <w:left w:val="single" w:sz="4" w:space="0" w:color="auto"/>
              <w:bottom w:val="single" w:sz="4" w:space="0" w:color="auto"/>
              <w:right w:val="single" w:sz="4" w:space="0" w:color="auto"/>
            </w:tcBorders>
          </w:tcPr>
          <w:p w14:paraId="7290670A" w14:textId="77777777" w:rsidR="00D65BD4" w:rsidRPr="00D65BD4" w:rsidRDefault="00D65BD4" w:rsidP="00D65BD4">
            <w:pPr>
              <w:spacing w:after="60"/>
              <w:rPr>
                <w:rFonts w:eastAsia="SimSun"/>
                <w:iCs/>
                <w:sz w:val="20"/>
              </w:rPr>
            </w:pPr>
            <w:r w:rsidRPr="00D65BD4">
              <w:rPr>
                <w:rFonts w:eastAsia="SimSun"/>
                <w:iCs/>
                <w:sz w:val="20"/>
              </w:rPr>
              <w:t xml:space="preserve">RTSARUQ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8CDE358"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D97726B" w14:textId="77777777" w:rsidR="00D65BD4" w:rsidRPr="00D65BD4" w:rsidRDefault="00D65BD4" w:rsidP="00D65BD4">
            <w:pPr>
              <w:spacing w:after="60"/>
              <w:rPr>
                <w:rFonts w:eastAsia="SimSun"/>
                <w:i/>
                <w:iCs/>
                <w:sz w:val="20"/>
              </w:rPr>
            </w:pPr>
            <w:r w:rsidRPr="00D65BD4">
              <w:rPr>
                <w:rFonts w:eastAsia="SimSun"/>
                <w:i/>
                <w:iCs/>
                <w:sz w:val="20"/>
              </w:rPr>
              <w:t>Self-Arranged Reg-Up Quantity per QSE for all SASMs</w:t>
            </w:r>
            <w:r w:rsidRPr="00D65BD4">
              <w:rPr>
                <w:rFonts w:eastAsia="SimSun"/>
                <w:iCs/>
                <w:sz w:val="20"/>
              </w:rPr>
              <w:t xml:space="preserve">—The sum of all self-arranged Reg-Up quantities submitted by QSE </w:t>
            </w:r>
            <w:r w:rsidRPr="00D65BD4">
              <w:rPr>
                <w:rFonts w:eastAsia="SimSun"/>
                <w:i/>
                <w:iCs/>
                <w:sz w:val="20"/>
              </w:rPr>
              <w:t>q</w:t>
            </w:r>
            <w:r w:rsidRPr="00D65BD4">
              <w:rPr>
                <w:rFonts w:eastAsia="SimSun"/>
                <w:iCs/>
                <w:sz w:val="20"/>
              </w:rPr>
              <w:t xml:space="preserve"> for all SASMs due to an increase </w:t>
            </w:r>
            <w:r w:rsidRPr="00D65BD4">
              <w:rPr>
                <w:rFonts w:eastAsia="SimSun"/>
                <w:iCs/>
                <w:sz w:val="20"/>
              </w:rPr>
              <w:lastRenderedPageBreak/>
              <w:t>in the Ancillary Service Plan per Section 4.4.7.1, Self-Arranged Ancillary Service Quantities.</w:t>
            </w:r>
          </w:p>
        </w:tc>
      </w:tr>
      <w:tr w:rsidR="00D65BD4" w:rsidRPr="00D65BD4" w14:paraId="3ACEAB03" w14:textId="77777777" w:rsidTr="0003786F">
        <w:tc>
          <w:tcPr>
            <w:tcW w:w="849" w:type="pct"/>
            <w:tcBorders>
              <w:top w:val="single" w:sz="4" w:space="0" w:color="auto"/>
              <w:left w:val="single" w:sz="4" w:space="0" w:color="auto"/>
              <w:bottom w:val="single" w:sz="4" w:space="0" w:color="auto"/>
              <w:right w:val="single" w:sz="4" w:space="0" w:color="auto"/>
            </w:tcBorders>
          </w:tcPr>
          <w:p w14:paraId="3C83178B" w14:textId="77777777" w:rsidR="00D65BD4" w:rsidRPr="00D65BD4" w:rsidRDefault="00D65BD4" w:rsidP="00D65BD4">
            <w:pPr>
              <w:spacing w:after="60"/>
              <w:rPr>
                <w:rFonts w:eastAsia="SimSun"/>
                <w:iCs/>
                <w:sz w:val="20"/>
              </w:rPr>
            </w:pPr>
            <w:r w:rsidRPr="00D65BD4">
              <w:rPr>
                <w:rFonts w:eastAsia="SimSun"/>
                <w:iCs/>
                <w:sz w:val="20"/>
              </w:rPr>
              <w:lastRenderedPageBreak/>
              <w:t xml:space="preserve">RTPCRU </w:t>
            </w:r>
            <w:r w:rsidRPr="00D65BD4">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C2B1075"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B230DA0" w14:textId="77777777" w:rsidR="00D65BD4" w:rsidRPr="00D65BD4" w:rsidRDefault="00D65BD4" w:rsidP="00D65BD4">
            <w:pPr>
              <w:spacing w:after="60"/>
              <w:rPr>
                <w:rFonts w:eastAsia="SimSun"/>
                <w:i/>
                <w:iCs/>
                <w:sz w:val="20"/>
              </w:rPr>
            </w:pPr>
            <w:r w:rsidRPr="00D65BD4">
              <w:rPr>
                <w:rFonts w:eastAsia="SimSun"/>
                <w:i/>
                <w:iCs/>
                <w:sz w:val="20"/>
              </w:rPr>
              <w:t>Procured Capacity for Reg-Up per QSE by market—</w:t>
            </w:r>
            <w:r w:rsidRPr="00D65BD4">
              <w:rPr>
                <w:rFonts w:eastAsia="SimSun"/>
                <w:iCs/>
                <w:sz w:val="20"/>
              </w:rPr>
              <w:t xml:space="preserve">The MW portion of QSE </w:t>
            </w:r>
            <w:r w:rsidRPr="00D65BD4">
              <w:rPr>
                <w:rFonts w:eastAsia="SimSun"/>
                <w:i/>
                <w:iCs/>
                <w:sz w:val="20"/>
              </w:rPr>
              <w:t>q</w:t>
            </w:r>
            <w:r w:rsidRPr="00D65BD4">
              <w:rPr>
                <w:rFonts w:eastAsia="SimSun"/>
                <w:iCs/>
                <w:sz w:val="20"/>
              </w:rPr>
              <w:t xml:space="preserve">’s Ancillary Service Offers cleared in the market </w:t>
            </w:r>
            <w:r w:rsidRPr="00D65BD4">
              <w:rPr>
                <w:rFonts w:eastAsia="SimSun"/>
                <w:i/>
                <w:iCs/>
                <w:sz w:val="20"/>
              </w:rPr>
              <w:t>m</w:t>
            </w:r>
            <w:r w:rsidRPr="00D65BD4">
              <w:rPr>
                <w:rFonts w:eastAsia="SimSun"/>
                <w:iCs/>
                <w:sz w:val="20"/>
              </w:rPr>
              <w:t xml:space="preserve"> to provide Reg-Up, for the hour.</w:t>
            </w:r>
          </w:p>
        </w:tc>
      </w:tr>
      <w:tr w:rsidR="00D65BD4" w:rsidRPr="00D65BD4" w14:paraId="61FE2051" w14:textId="77777777" w:rsidTr="0003786F">
        <w:tc>
          <w:tcPr>
            <w:tcW w:w="849" w:type="pct"/>
            <w:tcBorders>
              <w:top w:val="single" w:sz="4" w:space="0" w:color="auto"/>
              <w:left w:val="single" w:sz="4" w:space="0" w:color="auto"/>
              <w:bottom w:val="single" w:sz="4" w:space="0" w:color="auto"/>
              <w:right w:val="single" w:sz="4" w:space="0" w:color="auto"/>
            </w:tcBorders>
          </w:tcPr>
          <w:p w14:paraId="25835D8B" w14:textId="77777777" w:rsidR="00D65BD4" w:rsidRPr="00D65BD4" w:rsidRDefault="00D65BD4" w:rsidP="00D65BD4">
            <w:pPr>
              <w:spacing w:after="60"/>
              <w:rPr>
                <w:rFonts w:eastAsia="SimSun"/>
                <w:iCs/>
                <w:sz w:val="20"/>
              </w:rPr>
            </w:pPr>
            <w:r w:rsidRPr="00D65BD4">
              <w:rPr>
                <w:rFonts w:eastAsia="SimSun"/>
                <w:iCs/>
                <w:sz w:val="20"/>
              </w:rPr>
              <w:t xml:space="preserve">RUFQ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A873F7"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87595BC" w14:textId="77777777" w:rsidR="00D65BD4" w:rsidRPr="00D65BD4" w:rsidRDefault="00D65BD4" w:rsidP="00D65BD4">
            <w:pPr>
              <w:spacing w:after="60"/>
              <w:rPr>
                <w:rFonts w:eastAsia="SimSun"/>
                <w:iCs/>
                <w:sz w:val="20"/>
              </w:rPr>
            </w:pPr>
            <w:r w:rsidRPr="00D65BD4">
              <w:rPr>
                <w:rFonts w:eastAsia="SimSun"/>
                <w:i/>
                <w:iCs/>
                <w:sz w:val="20"/>
              </w:rPr>
              <w:t>Reg-Up Failure Quantity per QSE—</w:t>
            </w:r>
            <w:r w:rsidRPr="00D65BD4">
              <w:rPr>
                <w:rFonts w:eastAsia="SimSun"/>
                <w:iCs/>
                <w:sz w:val="20"/>
              </w:rPr>
              <w:t xml:space="preserve">QSE </w:t>
            </w:r>
            <w:r w:rsidRPr="00D65BD4">
              <w:rPr>
                <w:rFonts w:eastAsia="SimSun"/>
                <w:i/>
                <w:iCs/>
                <w:sz w:val="20"/>
              </w:rPr>
              <w:t>q</w:t>
            </w:r>
            <w:r w:rsidRPr="00D65BD4">
              <w:rPr>
                <w:rFonts w:eastAsia="SimSun"/>
                <w:iCs/>
                <w:sz w:val="20"/>
              </w:rPr>
              <w:t>’s total capacity associated with failures on its Ancillary Service Supply Responsibility for Reg-Up, for the hour.</w:t>
            </w:r>
          </w:p>
        </w:tc>
      </w:tr>
      <w:tr w:rsidR="00D65BD4" w:rsidRPr="00D65BD4" w14:paraId="454A886F" w14:textId="77777777" w:rsidTr="0003786F">
        <w:tc>
          <w:tcPr>
            <w:tcW w:w="849" w:type="pct"/>
            <w:tcBorders>
              <w:top w:val="single" w:sz="4" w:space="0" w:color="auto"/>
              <w:left w:val="single" w:sz="4" w:space="0" w:color="auto"/>
              <w:bottom w:val="single" w:sz="4" w:space="0" w:color="auto"/>
              <w:right w:val="single" w:sz="4" w:space="0" w:color="auto"/>
            </w:tcBorders>
          </w:tcPr>
          <w:p w14:paraId="6D2AA727" w14:textId="77777777" w:rsidR="00D65BD4" w:rsidRPr="00D65BD4" w:rsidRDefault="00D65BD4" w:rsidP="00D65BD4">
            <w:pPr>
              <w:spacing w:after="60"/>
              <w:rPr>
                <w:rFonts w:eastAsia="SimSun"/>
                <w:iCs/>
                <w:sz w:val="20"/>
              </w:rPr>
            </w:pPr>
            <w:r w:rsidRPr="00D65BD4">
              <w:rPr>
                <w:rFonts w:eastAsia="SimSun"/>
                <w:sz w:val="20"/>
              </w:rPr>
              <w:t xml:space="preserve">RRUFQ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85B7A4F" w14:textId="77777777" w:rsidR="00D65BD4" w:rsidRPr="00D65BD4" w:rsidRDefault="00D65BD4" w:rsidP="00D65BD4">
            <w:pPr>
              <w:spacing w:after="60"/>
              <w:rPr>
                <w:rFonts w:eastAsia="SimSun"/>
                <w:iCs/>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86FD4FC" w14:textId="77777777" w:rsidR="00D65BD4" w:rsidRPr="00D65BD4" w:rsidRDefault="00D65BD4" w:rsidP="00D65BD4">
            <w:pPr>
              <w:spacing w:after="60"/>
              <w:rPr>
                <w:rFonts w:eastAsia="SimSun"/>
                <w:i/>
                <w:iCs/>
                <w:sz w:val="20"/>
              </w:rPr>
            </w:pPr>
            <w:r w:rsidRPr="00D65BD4">
              <w:rPr>
                <w:rFonts w:eastAsia="SimSun"/>
                <w:i/>
                <w:sz w:val="20"/>
              </w:rPr>
              <w:t>Reconfiguration Reg-Up Failure Quantity per QSE—</w:t>
            </w:r>
            <w:r w:rsidRPr="00D65BD4">
              <w:rPr>
                <w:rFonts w:eastAsia="SimSun"/>
                <w:sz w:val="20"/>
              </w:rPr>
              <w:t xml:space="preserve">QSE </w:t>
            </w:r>
            <w:r w:rsidRPr="00D65BD4">
              <w:rPr>
                <w:rFonts w:eastAsia="SimSun"/>
                <w:i/>
                <w:sz w:val="20"/>
              </w:rPr>
              <w:t>q</w:t>
            </w:r>
            <w:r w:rsidRPr="00D65BD4">
              <w:rPr>
                <w:rFonts w:eastAsia="SimSun"/>
                <w:sz w:val="20"/>
              </w:rPr>
              <w:t xml:space="preserve"> total capacity associated with reconfiguration reductions on its Ancillary Service Supply Responsibility for Reg-Up, for the hour.</w:t>
            </w:r>
          </w:p>
        </w:tc>
      </w:tr>
      <w:tr w:rsidR="00D65BD4" w:rsidRPr="00D65BD4" w14:paraId="3FD8BFA6" w14:textId="77777777" w:rsidTr="0003786F">
        <w:tc>
          <w:tcPr>
            <w:tcW w:w="849" w:type="pct"/>
            <w:tcBorders>
              <w:top w:val="single" w:sz="4" w:space="0" w:color="auto"/>
              <w:left w:val="single" w:sz="4" w:space="0" w:color="auto"/>
              <w:bottom w:val="single" w:sz="4" w:space="0" w:color="auto"/>
              <w:right w:val="single" w:sz="4" w:space="0" w:color="auto"/>
            </w:tcBorders>
          </w:tcPr>
          <w:p w14:paraId="5760EFB3" w14:textId="77777777" w:rsidR="00D65BD4" w:rsidRPr="00D65BD4" w:rsidRDefault="00D65BD4" w:rsidP="00D65BD4">
            <w:pPr>
              <w:spacing w:after="60"/>
              <w:rPr>
                <w:rFonts w:eastAsia="SimSun"/>
                <w:iCs/>
                <w:sz w:val="20"/>
              </w:rPr>
            </w:pPr>
            <w:r w:rsidRPr="00D65BD4">
              <w:rPr>
                <w:rFonts w:eastAsia="SimSun"/>
                <w:iCs/>
                <w:sz w:val="20"/>
              </w:rPr>
              <w:t xml:space="preserve">HLRS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D89D04"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D0C6703" w14:textId="77777777" w:rsidR="00D65BD4" w:rsidRPr="00D65BD4" w:rsidRDefault="00D65BD4" w:rsidP="00D65BD4">
            <w:pPr>
              <w:spacing w:after="60"/>
              <w:rPr>
                <w:rFonts w:eastAsia="SimSun"/>
                <w:iCs/>
                <w:sz w:val="20"/>
              </w:rPr>
            </w:pPr>
            <w:r w:rsidRPr="00D65BD4">
              <w:rPr>
                <w:rFonts w:eastAsia="SimSun"/>
                <w:i/>
                <w:iCs/>
                <w:sz w:val="20"/>
              </w:rPr>
              <w:t>The Hourly Load Ratio Share calculated for QSE q for the hour</w:t>
            </w:r>
            <w:r w:rsidRPr="00D65BD4">
              <w:rPr>
                <w:rFonts w:eastAsia="SimSun"/>
                <w:iCs/>
                <w:sz w:val="20"/>
              </w:rPr>
              <w:t>.  See Section 6.6.2.4, QSE Load Ratio Share for an Operating Hour.</w:t>
            </w:r>
          </w:p>
        </w:tc>
      </w:tr>
      <w:tr w:rsidR="00D65BD4" w:rsidRPr="00D65BD4" w14:paraId="61B9E102" w14:textId="77777777" w:rsidTr="0003786F">
        <w:tc>
          <w:tcPr>
            <w:tcW w:w="849" w:type="pct"/>
            <w:tcBorders>
              <w:top w:val="single" w:sz="4" w:space="0" w:color="auto"/>
              <w:left w:val="single" w:sz="4" w:space="0" w:color="auto"/>
              <w:bottom w:val="single" w:sz="4" w:space="0" w:color="auto"/>
              <w:right w:val="single" w:sz="4" w:space="0" w:color="auto"/>
            </w:tcBorders>
          </w:tcPr>
          <w:p w14:paraId="793D09CF" w14:textId="77777777" w:rsidR="00D65BD4" w:rsidRPr="00D65BD4" w:rsidRDefault="00D65BD4" w:rsidP="00D65BD4">
            <w:pPr>
              <w:rPr>
                <w:rFonts w:eastAsia="SimSun"/>
                <w:sz w:val="20"/>
              </w:rPr>
            </w:pPr>
            <w:r w:rsidRPr="00D65BD4">
              <w:rPr>
                <w:rFonts w:eastAsia="SimSun"/>
                <w:sz w:val="20"/>
              </w:rPr>
              <w:t xml:space="preserve">PCRU </w:t>
            </w:r>
            <w:r w:rsidRPr="00D65BD4">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AE477B" w14:textId="77777777" w:rsidR="00D65BD4" w:rsidRPr="00D65BD4" w:rsidRDefault="00D65BD4" w:rsidP="00D65BD4">
            <w:pPr>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9F90821" w14:textId="77777777" w:rsidR="00D65BD4" w:rsidRPr="00D65BD4" w:rsidRDefault="00D65BD4" w:rsidP="00D65BD4">
            <w:pPr>
              <w:rPr>
                <w:rFonts w:eastAsia="SimSun"/>
                <w:sz w:val="20"/>
              </w:rPr>
            </w:pPr>
            <w:r w:rsidRPr="00D65BD4">
              <w:rPr>
                <w:rFonts w:eastAsia="SimSun"/>
                <w:i/>
                <w:sz w:val="20"/>
              </w:rPr>
              <w:t>Procured Capacity for Reg-Up per QSE in DAM</w:t>
            </w:r>
            <w:r w:rsidRPr="00D65BD4">
              <w:rPr>
                <w:rFonts w:eastAsia="SimSun"/>
                <w:sz w:val="20"/>
              </w:rPr>
              <w:t xml:space="preserve">—The total Reg-Up capacity quantity awarded to QSE </w:t>
            </w:r>
            <w:r w:rsidRPr="00D65BD4">
              <w:rPr>
                <w:rFonts w:eastAsia="SimSun"/>
                <w:i/>
                <w:sz w:val="20"/>
              </w:rPr>
              <w:t>q</w:t>
            </w:r>
            <w:r w:rsidRPr="00D65BD4">
              <w:rPr>
                <w:rFonts w:eastAsia="SimSun"/>
                <w:sz w:val="20"/>
              </w:rPr>
              <w:t xml:space="preserve"> in the DAM for all the Resources represented by the QSE</w:t>
            </w:r>
            <w:r w:rsidRPr="00D65BD4">
              <w:rPr>
                <w:rFonts w:eastAsia="SimSun"/>
                <w:iCs/>
                <w:sz w:val="20"/>
              </w:rPr>
              <w:t>,</w:t>
            </w:r>
            <w:r w:rsidRPr="00D65BD4">
              <w:rPr>
                <w:rFonts w:eastAsia="SimSun"/>
                <w:sz w:val="20"/>
              </w:rPr>
              <w:t xml:space="preserve"> for the hour.</w:t>
            </w:r>
          </w:p>
        </w:tc>
      </w:tr>
      <w:tr w:rsidR="00D65BD4" w:rsidRPr="00D65BD4" w14:paraId="083E56B1" w14:textId="77777777" w:rsidTr="0003786F">
        <w:tc>
          <w:tcPr>
            <w:tcW w:w="849" w:type="pct"/>
            <w:tcBorders>
              <w:top w:val="single" w:sz="4" w:space="0" w:color="auto"/>
              <w:left w:val="single" w:sz="4" w:space="0" w:color="auto"/>
              <w:bottom w:val="single" w:sz="4" w:space="0" w:color="auto"/>
              <w:right w:val="single" w:sz="4" w:space="0" w:color="auto"/>
            </w:tcBorders>
          </w:tcPr>
          <w:p w14:paraId="32F9EFDB" w14:textId="77777777" w:rsidR="00D65BD4" w:rsidRPr="00D65BD4" w:rsidRDefault="00D65BD4" w:rsidP="00D65BD4">
            <w:pPr>
              <w:spacing w:after="60"/>
              <w:rPr>
                <w:rFonts w:eastAsia="SimSun"/>
                <w:sz w:val="20"/>
              </w:rPr>
            </w:pPr>
            <w:r w:rsidRPr="00D65BD4">
              <w:rPr>
                <w:rFonts w:eastAsia="SimSun"/>
                <w:sz w:val="20"/>
              </w:rPr>
              <w:t>SARUQ</w:t>
            </w:r>
            <w:r w:rsidRPr="00D65BD4">
              <w:rPr>
                <w:rFonts w:eastAsia="SimSun"/>
                <w:sz w:val="20"/>
                <w:vertAlign w:val="subscript"/>
              </w:rPr>
              <w:t xml:space="preserve"> </w:t>
            </w:r>
            <w:r w:rsidRPr="00D65BD4">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9736E24" w14:textId="77777777" w:rsidR="00D65BD4" w:rsidRPr="00D65BD4" w:rsidRDefault="00D65BD4" w:rsidP="00D65BD4">
            <w:pPr>
              <w:spacing w:after="60"/>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C551CCB" w14:textId="77777777" w:rsidR="00D65BD4" w:rsidRPr="00D65BD4" w:rsidRDefault="00D65BD4" w:rsidP="00D65BD4">
            <w:pPr>
              <w:spacing w:after="60"/>
              <w:rPr>
                <w:rFonts w:eastAsia="SimSun"/>
                <w:sz w:val="20"/>
              </w:rPr>
            </w:pPr>
            <w:r w:rsidRPr="00D65BD4">
              <w:rPr>
                <w:rFonts w:eastAsia="SimSun"/>
                <w:i/>
                <w:sz w:val="20"/>
              </w:rPr>
              <w:t>Total Self-Arranged Reg-Up Quantity per QSE for all markets</w:t>
            </w:r>
            <w:r w:rsidRPr="00D65BD4">
              <w:rPr>
                <w:rFonts w:eastAsia="SimSun"/>
                <w:sz w:val="20"/>
              </w:rPr>
              <w:t xml:space="preserve">—The sum of all self-arranged Reg-Up quantities submitted by QSE </w:t>
            </w:r>
            <w:r w:rsidRPr="00D65BD4">
              <w:rPr>
                <w:rFonts w:eastAsia="SimSun"/>
                <w:i/>
                <w:sz w:val="20"/>
              </w:rPr>
              <w:t>q</w:t>
            </w:r>
            <w:r w:rsidRPr="00D65BD4">
              <w:rPr>
                <w:rFonts w:eastAsia="SimSun"/>
                <w:sz w:val="20"/>
              </w:rPr>
              <w:t xml:space="preserve"> for DAM and all SASMs.</w:t>
            </w:r>
          </w:p>
        </w:tc>
      </w:tr>
      <w:tr w:rsidR="00D65BD4" w:rsidRPr="00D65BD4" w14:paraId="3D345EC4" w14:textId="77777777" w:rsidTr="0003786F">
        <w:tc>
          <w:tcPr>
            <w:tcW w:w="849" w:type="pct"/>
            <w:tcBorders>
              <w:top w:val="single" w:sz="4" w:space="0" w:color="auto"/>
              <w:left w:val="single" w:sz="4" w:space="0" w:color="auto"/>
              <w:bottom w:val="single" w:sz="4" w:space="0" w:color="auto"/>
              <w:right w:val="single" w:sz="4" w:space="0" w:color="auto"/>
            </w:tcBorders>
          </w:tcPr>
          <w:p w14:paraId="5A906797" w14:textId="77777777" w:rsidR="00D65BD4" w:rsidRPr="00D65BD4" w:rsidRDefault="00D65BD4" w:rsidP="00D65BD4">
            <w:pPr>
              <w:spacing w:after="60"/>
              <w:rPr>
                <w:rFonts w:eastAsia="SimSun"/>
                <w:i/>
                <w:iCs/>
                <w:sz w:val="20"/>
              </w:rPr>
            </w:pPr>
            <w:r w:rsidRPr="00D65BD4">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70E2FAE6"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EC02ABC"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50A759B5" w14:textId="77777777" w:rsidTr="0003786F">
        <w:tc>
          <w:tcPr>
            <w:tcW w:w="849" w:type="pct"/>
            <w:tcBorders>
              <w:top w:val="single" w:sz="4" w:space="0" w:color="auto"/>
              <w:left w:val="single" w:sz="4" w:space="0" w:color="auto"/>
              <w:bottom w:val="single" w:sz="4" w:space="0" w:color="auto"/>
              <w:right w:val="single" w:sz="4" w:space="0" w:color="auto"/>
            </w:tcBorders>
          </w:tcPr>
          <w:p w14:paraId="1D245155" w14:textId="77777777" w:rsidR="00D65BD4" w:rsidRPr="00D65BD4" w:rsidRDefault="00D65BD4" w:rsidP="00D65BD4">
            <w:pPr>
              <w:spacing w:after="60"/>
              <w:rPr>
                <w:rFonts w:eastAsia="SimSun"/>
                <w:i/>
                <w:iCs/>
                <w:sz w:val="20"/>
              </w:rPr>
            </w:pPr>
            <w:r w:rsidRPr="00D65BD4">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1550F256"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D6D9985" w14:textId="77777777" w:rsidR="00D65BD4" w:rsidRPr="00D65BD4" w:rsidRDefault="00D65BD4" w:rsidP="00D65BD4">
            <w:pPr>
              <w:spacing w:after="60"/>
              <w:rPr>
                <w:rFonts w:eastAsia="SimSun"/>
                <w:iCs/>
                <w:sz w:val="20"/>
              </w:rPr>
            </w:pPr>
            <w:r w:rsidRPr="00D65BD4">
              <w:rPr>
                <w:rFonts w:eastAsia="SimSun"/>
                <w:iCs/>
                <w:sz w:val="20"/>
              </w:rPr>
              <w:t>A SASM for the given Operating Hour.</w:t>
            </w:r>
          </w:p>
        </w:tc>
      </w:tr>
    </w:tbl>
    <w:p w14:paraId="3F295F27" w14:textId="77777777" w:rsidR="00D65BD4" w:rsidRPr="00D65BD4" w:rsidRDefault="00D65BD4" w:rsidP="00D65BD4">
      <w:pPr>
        <w:rPr>
          <w:rFonts w:eastAsia="SimSun"/>
        </w:rPr>
      </w:pPr>
    </w:p>
    <w:p w14:paraId="31343250"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The adjustment to each QSE’s DAM charge for the Reg-Up for the Operating Hour, due to changes during the Adjustment Period or Real-Time operations, is calculated as follows:</w:t>
      </w:r>
    </w:p>
    <w:p w14:paraId="3A7AE40E" w14:textId="77777777" w:rsidR="00D65BD4" w:rsidRPr="00D65BD4" w:rsidRDefault="00D65BD4" w:rsidP="00D65BD4">
      <w:pPr>
        <w:spacing w:after="240"/>
        <w:ind w:left="2880" w:hanging="2160"/>
        <w:rPr>
          <w:rFonts w:eastAsia="SimSun"/>
        </w:rPr>
      </w:pPr>
      <w:r w:rsidRPr="00D65BD4">
        <w:rPr>
          <w:rFonts w:eastAsia="SimSun"/>
          <w:b/>
        </w:rPr>
        <w:t xml:space="preserve">RTRUAMT </w:t>
      </w:r>
      <w:r w:rsidRPr="00D65BD4">
        <w:rPr>
          <w:rFonts w:eastAsia="SimSun"/>
          <w:b/>
          <w:i/>
          <w:vertAlign w:val="subscript"/>
        </w:rPr>
        <w:t>q</w:t>
      </w:r>
      <w:r w:rsidRPr="00D65BD4">
        <w:rPr>
          <w:rFonts w:eastAsia="SimSun"/>
          <w:b/>
          <w:vertAlign w:val="subscript"/>
        </w:rPr>
        <w:tab/>
      </w:r>
      <w:r w:rsidRPr="00D65BD4">
        <w:rPr>
          <w:rFonts w:eastAsia="SimSun"/>
          <w:b/>
          <w:vertAlign w:val="subscript"/>
        </w:rPr>
        <w:tab/>
      </w:r>
      <w:r w:rsidRPr="00D65BD4">
        <w:rPr>
          <w:rFonts w:eastAsia="SimSun"/>
          <w:b/>
        </w:rPr>
        <w:t>=</w:t>
      </w:r>
      <w:r w:rsidRPr="00D65BD4">
        <w:rPr>
          <w:rFonts w:eastAsia="SimSun"/>
          <w:b/>
        </w:rPr>
        <w:tab/>
        <w:t xml:space="preserve">RUCOST </w:t>
      </w:r>
      <w:r w:rsidRPr="00D65BD4">
        <w:rPr>
          <w:rFonts w:eastAsia="SimSun"/>
          <w:b/>
          <w:i/>
          <w:vertAlign w:val="subscript"/>
        </w:rPr>
        <w:t>q</w:t>
      </w:r>
      <w:r w:rsidRPr="00D65BD4">
        <w:rPr>
          <w:rFonts w:eastAsia="SimSun"/>
          <w:b/>
        </w:rPr>
        <w:t xml:space="preserve"> – DARUAMT </w:t>
      </w:r>
      <w:r w:rsidRPr="00D65BD4">
        <w:rPr>
          <w:rFonts w:eastAsia="SimSun"/>
          <w:b/>
          <w:i/>
          <w:vertAlign w:val="subscript"/>
        </w:rPr>
        <w:t>q</w:t>
      </w:r>
    </w:p>
    <w:p w14:paraId="178BC162"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D65BD4" w:rsidRPr="00D65BD4" w14:paraId="381CCFE2" w14:textId="77777777" w:rsidTr="0003786F">
        <w:tc>
          <w:tcPr>
            <w:tcW w:w="824" w:type="pct"/>
          </w:tcPr>
          <w:p w14:paraId="67868D56"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463" w:type="pct"/>
          </w:tcPr>
          <w:p w14:paraId="2FE91A0C"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713" w:type="pct"/>
          </w:tcPr>
          <w:p w14:paraId="1C99173A"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7D556A6F" w14:textId="77777777" w:rsidTr="0003786F">
        <w:tc>
          <w:tcPr>
            <w:tcW w:w="824" w:type="pct"/>
          </w:tcPr>
          <w:p w14:paraId="445FD357" w14:textId="77777777" w:rsidR="00D65BD4" w:rsidRPr="00D65BD4" w:rsidRDefault="00D65BD4" w:rsidP="00D65BD4">
            <w:pPr>
              <w:spacing w:after="60"/>
              <w:rPr>
                <w:rFonts w:eastAsia="SimSun"/>
                <w:iCs/>
                <w:sz w:val="20"/>
              </w:rPr>
            </w:pPr>
            <w:r w:rsidRPr="00D65BD4">
              <w:rPr>
                <w:rFonts w:eastAsia="SimSun"/>
                <w:iCs/>
                <w:sz w:val="20"/>
              </w:rPr>
              <w:t xml:space="preserve">RTRUAMT </w:t>
            </w:r>
            <w:r w:rsidRPr="00D65BD4">
              <w:rPr>
                <w:rFonts w:eastAsia="SimSun"/>
                <w:i/>
                <w:iCs/>
                <w:sz w:val="20"/>
                <w:vertAlign w:val="subscript"/>
              </w:rPr>
              <w:t>q</w:t>
            </w:r>
          </w:p>
        </w:tc>
        <w:tc>
          <w:tcPr>
            <w:tcW w:w="463" w:type="pct"/>
          </w:tcPr>
          <w:p w14:paraId="2B3B79F6"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23C2A58A" w14:textId="77777777" w:rsidR="00D65BD4" w:rsidRPr="00D65BD4" w:rsidRDefault="00D65BD4" w:rsidP="00D65BD4">
            <w:pPr>
              <w:spacing w:after="60"/>
              <w:rPr>
                <w:rFonts w:eastAsia="SimSun"/>
                <w:iCs/>
                <w:sz w:val="20"/>
              </w:rPr>
            </w:pPr>
            <w:r w:rsidRPr="00D65BD4">
              <w:rPr>
                <w:rFonts w:eastAsia="SimSun"/>
                <w:i/>
                <w:iCs/>
                <w:sz w:val="20"/>
              </w:rPr>
              <w:t>Real-Time Reg-Up Amount per QSE</w:t>
            </w:r>
            <w:r w:rsidRPr="00D65BD4">
              <w:rPr>
                <w:rFonts w:eastAsia="SimSun"/>
                <w:iCs/>
                <w:sz w:val="20"/>
              </w:rPr>
              <w:t xml:space="preserve">—The adjustment to QSE </w:t>
            </w:r>
            <w:r w:rsidRPr="00D65BD4">
              <w:rPr>
                <w:rFonts w:eastAsia="SimSun"/>
                <w:i/>
                <w:iCs/>
                <w:sz w:val="20"/>
              </w:rPr>
              <w:t>q</w:t>
            </w:r>
            <w:r w:rsidRPr="00D65BD4">
              <w:rPr>
                <w:rFonts w:eastAsia="SimSun"/>
                <w:iCs/>
                <w:sz w:val="20"/>
              </w:rPr>
              <w:t>’s share of the costs for Reg-Up, for the hour.</w:t>
            </w:r>
          </w:p>
        </w:tc>
      </w:tr>
      <w:tr w:rsidR="00D65BD4" w:rsidRPr="00D65BD4" w14:paraId="44850B66" w14:textId="77777777" w:rsidTr="0003786F">
        <w:tc>
          <w:tcPr>
            <w:tcW w:w="824" w:type="pct"/>
          </w:tcPr>
          <w:p w14:paraId="50E11338" w14:textId="77777777" w:rsidR="00D65BD4" w:rsidRPr="00D65BD4" w:rsidRDefault="00D65BD4" w:rsidP="00D65BD4">
            <w:pPr>
              <w:spacing w:after="60"/>
              <w:rPr>
                <w:rFonts w:eastAsia="SimSun"/>
                <w:iCs/>
                <w:sz w:val="20"/>
              </w:rPr>
            </w:pPr>
            <w:r w:rsidRPr="00D65BD4">
              <w:rPr>
                <w:rFonts w:eastAsia="SimSun"/>
                <w:iCs/>
                <w:sz w:val="20"/>
              </w:rPr>
              <w:t xml:space="preserve">RUCOST </w:t>
            </w:r>
            <w:r w:rsidRPr="00D65BD4">
              <w:rPr>
                <w:rFonts w:eastAsia="SimSun"/>
                <w:i/>
                <w:iCs/>
                <w:sz w:val="20"/>
                <w:vertAlign w:val="subscript"/>
              </w:rPr>
              <w:t>q</w:t>
            </w:r>
          </w:p>
        </w:tc>
        <w:tc>
          <w:tcPr>
            <w:tcW w:w="463" w:type="pct"/>
          </w:tcPr>
          <w:p w14:paraId="65AB1E96"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70C15920" w14:textId="77777777" w:rsidR="00D65BD4" w:rsidRPr="00D65BD4" w:rsidRDefault="00D65BD4" w:rsidP="00D65BD4">
            <w:pPr>
              <w:spacing w:after="60"/>
              <w:rPr>
                <w:rFonts w:eastAsia="SimSun"/>
                <w:iCs/>
                <w:sz w:val="20"/>
              </w:rPr>
            </w:pPr>
            <w:r w:rsidRPr="00D65BD4">
              <w:rPr>
                <w:rFonts w:eastAsia="SimSun"/>
                <w:i/>
                <w:iCs/>
                <w:sz w:val="20"/>
              </w:rPr>
              <w:t>Reg-Up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Reg-Up, for the hour.</w:t>
            </w:r>
          </w:p>
        </w:tc>
      </w:tr>
      <w:tr w:rsidR="00D65BD4" w:rsidRPr="00D65BD4" w14:paraId="21551C73" w14:textId="77777777" w:rsidTr="0003786F">
        <w:tc>
          <w:tcPr>
            <w:tcW w:w="824" w:type="pct"/>
          </w:tcPr>
          <w:p w14:paraId="3F131BC0" w14:textId="77777777" w:rsidR="00D65BD4" w:rsidRPr="00D65BD4" w:rsidRDefault="00D65BD4" w:rsidP="00D65BD4">
            <w:pPr>
              <w:spacing w:after="60"/>
              <w:rPr>
                <w:rFonts w:eastAsia="SimSun"/>
                <w:iCs/>
                <w:sz w:val="20"/>
              </w:rPr>
            </w:pPr>
            <w:r w:rsidRPr="00D65BD4">
              <w:rPr>
                <w:rFonts w:eastAsia="SimSun"/>
                <w:iCs/>
                <w:sz w:val="20"/>
              </w:rPr>
              <w:t xml:space="preserve">DARUAMT </w:t>
            </w:r>
            <w:r w:rsidRPr="00D65BD4">
              <w:rPr>
                <w:rFonts w:eastAsia="SimSun"/>
                <w:i/>
                <w:iCs/>
                <w:sz w:val="20"/>
                <w:vertAlign w:val="subscript"/>
              </w:rPr>
              <w:t>q</w:t>
            </w:r>
          </w:p>
        </w:tc>
        <w:tc>
          <w:tcPr>
            <w:tcW w:w="463" w:type="pct"/>
          </w:tcPr>
          <w:p w14:paraId="5B1C6A77"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6C2D4FA3" w14:textId="77777777" w:rsidR="00D65BD4" w:rsidRPr="00D65BD4" w:rsidRDefault="00D65BD4" w:rsidP="00D65BD4">
            <w:pPr>
              <w:spacing w:after="60"/>
              <w:rPr>
                <w:rFonts w:eastAsia="SimSun"/>
                <w:iCs/>
                <w:sz w:val="20"/>
              </w:rPr>
            </w:pPr>
            <w:r w:rsidRPr="00D65BD4">
              <w:rPr>
                <w:rFonts w:eastAsia="SimSun"/>
                <w:i/>
                <w:iCs/>
                <w:sz w:val="20"/>
              </w:rPr>
              <w:t>Day-Ahead Reg-Up Amount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DAM cost for Reg-Up, for the hour.</w:t>
            </w:r>
          </w:p>
        </w:tc>
      </w:tr>
      <w:tr w:rsidR="00D65BD4" w:rsidRPr="00D65BD4" w14:paraId="090ADCE8" w14:textId="77777777" w:rsidTr="0003786F">
        <w:tc>
          <w:tcPr>
            <w:tcW w:w="824" w:type="pct"/>
            <w:tcBorders>
              <w:top w:val="single" w:sz="4" w:space="0" w:color="auto"/>
              <w:left w:val="single" w:sz="4" w:space="0" w:color="auto"/>
              <w:bottom w:val="single" w:sz="4" w:space="0" w:color="auto"/>
              <w:right w:val="single" w:sz="4" w:space="0" w:color="auto"/>
            </w:tcBorders>
          </w:tcPr>
          <w:p w14:paraId="5931218C" w14:textId="77777777" w:rsidR="00D65BD4" w:rsidRPr="00D65BD4" w:rsidRDefault="00D65BD4" w:rsidP="00D65BD4">
            <w:pPr>
              <w:spacing w:after="60"/>
              <w:rPr>
                <w:rFonts w:eastAsia="SimSun"/>
                <w:i/>
                <w:iCs/>
                <w:sz w:val="20"/>
              </w:rPr>
            </w:pPr>
            <w:r w:rsidRPr="00D65BD4">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4CE0D36C" w14:textId="77777777" w:rsidR="00D65BD4" w:rsidRPr="00D65BD4" w:rsidRDefault="00D65BD4" w:rsidP="00D65BD4">
            <w:pPr>
              <w:spacing w:after="60"/>
              <w:rPr>
                <w:rFonts w:eastAsia="SimSun"/>
                <w:iCs/>
                <w:sz w:val="20"/>
              </w:rPr>
            </w:pPr>
            <w:r w:rsidRPr="00D65BD4">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681BAEB9" w14:textId="77777777" w:rsidR="00D65BD4" w:rsidRPr="00D65BD4" w:rsidRDefault="00D65BD4" w:rsidP="00D65BD4">
            <w:pPr>
              <w:spacing w:after="60"/>
              <w:rPr>
                <w:rFonts w:eastAsia="SimSun"/>
                <w:iCs/>
                <w:sz w:val="20"/>
              </w:rPr>
            </w:pPr>
            <w:r w:rsidRPr="00D65BD4">
              <w:rPr>
                <w:rFonts w:eastAsia="SimSun"/>
                <w:iCs/>
                <w:sz w:val="20"/>
              </w:rPr>
              <w:t>A QSE.</w:t>
            </w:r>
          </w:p>
        </w:tc>
      </w:tr>
    </w:tbl>
    <w:p w14:paraId="00C960C4" w14:textId="77777777" w:rsidR="00D65BD4" w:rsidRPr="00D65BD4" w:rsidRDefault="00D65BD4" w:rsidP="00D65BD4">
      <w:pPr>
        <w:spacing w:before="240" w:after="240"/>
        <w:ind w:left="720" w:hanging="720"/>
        <w:rPr>
          <w:rFonts w:eastAsia="SimSun"/>
          <w:iCs/>
        </w:rPr>
      </w:pPr>
      <w:r w:rsidRPr="00D65BD4">
        <w:rPr>
          <w:rFonts w:eastAsia="SimSun"/>
          <w:iCs/>
        </w:rPr>
        <w:t>(3)</w:t>
      </w:r>
      <w:r w:rsidRPr="00D65BD4">
        <w:rPr>
          <w:rFonts w:eastAsia="SimSun"/>
          <w:iCs/>
        </w:rPr>
        <w:tab/>
        <w:t>For Reg-Down, if applicable:</w:t>
      </w:r>
    </w:p>
    <w:p w14:paraId="4891E052"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Reg-Down for a given Operating Hour is calculated as follows:</w:t>
      </w:r>
    </w:p>
    <w:p w14:paraId="1F578E92" w14:textId="77777777" w:rsidR="00D65BD4" w:rsidRPr="00D65BD4" w:rsidRDefault="00D65BD4" w:rsidP="00D65BD4">
      <w:pPr>
        <w:spacing w:after="120"/>
        <w:ind w:left="3600" w:hanging="2880"/>
        <w:rPr>
          <w:rFonts w:eastAsia="SimSun"/>
          <w:b/>
          <w:bCs/>
        </w:rPr>
      </w:pPr>
      <w:r w:rsidRPr="00D65BD4">
        <w:rPr>
          <w:rFonts w:eastAsia="SimSun"/>
          <w:b/>
          <w:bCs/>
        </w:rPr>
        <w:t>RDCOSTTOT</w:t>
      </w:r>
      <w:r w:rsidRPr="00D65BD4">
        <w:rPr>
          <w:rFonts w:eastAsia="SimSun"/>
          <w:b/>
          <w:bCs/>
        </w:rPr>
        <w:tab/>
        <w:t>=</w:t>
      </w:r>
      <w:r w:rsidRPr="00D65BD4">
        <w:rPr>
          <w:rFonts w:eastAsia="SimSun"/>
          <w:b/>
          <w:bCs/>
        </w:rPr>
        <w:tab/>
        <w:t>(-1) * (</w:t>
      </w:r>
      <w:r w:rsidRPr="00D65BD4">
        <w:rPr>
          <w:rFonts w:eastAsia="SimSun"/>
          <w:b/>
          <w:bCs/>
          <w:noProof/>
          <w:position w:val="-20"/>
        </w:rPr>
        <w:drawing>
          <wp:inline distT="0" distB="0" distL="0" distR="0" wp14:anchorId="5936191B" wp14:editId="0B6E133A">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(RTPCRDAMTTOT </w:t>
      </w:r>
      <w:r w:rsidRPr="00D65BD4">
        <w:rPr>
          <w:rFonts w:eastAsia="SimSun"/>
          <w:b/>
          <w:bCs/>
          <w:i/>
          <w:vertAlign w:val="subscript"/>
        </w:rPr>
        <w:t>m</w:t>
      </w:r>
      <w:r w:rsidRPr="00D65BD4">
        <w:rPr>
          <w:rFonts w:eastAsia="SimSun"/>
          <w:b/>
          <w:bCs/>
        </w:rPr>
        <w:t xml:space="preserve">) + </w:t>
      </w:r>
      <w:r w:rsidRPr="00D65BD4">
        <w:rPr>
          <w:rFonts w:eastAsia="SimSun"/>
          <w:b/>
          <w:bCs/>
        </w:rPr>
        <w:tab/>
        <w:t>PCRDAMTTOT + RDFQAMTTOT +</w:t>
      </w:r>
    </w:p>
    <w:p w14:paraId="7D0541BD" w14:textId="77777777" w:rsidR="00D65BD4" w:rsidRPr="00D65BD4" w:rsidRDefault="00D65BD4" w:rsidP="00D65BD4">
      <w:pPr>
        <w:spacing w:after="240"/>
        <w:ind w:left="3600" w:firstLine="720"/>
        <w:rPr>
          <w:rFonts w:eastAsia="SimSun"/>
          <w:b/>
          <w:bCs/>
        </w:rPr>
      </w:pPr>
      <w:r w:rsidRPr="00D65BD4">
        <w:rPr>
          <w:rFonts w:eastAsia="SimSun"/>
          <w:b/>
          <w:bCs/>
        </w:rPr>
        <w:t>RDINFQAMTTOT)</w:t>
      </w:r>
    </w:p>
    <w:p w14:paraId="4DB7F389" w14:textId="77777777" w:rsidR="00D65BD4" w:rsidRPr="00D65BD4" w:rsidRDefault="00D65BD4" w:rsidP="00D65BD4">
      <w:pPr>
        <w:spacing w:after="240"/>
        <w:rPr>
          <w:rFonts w:eastAsia="SimSun"/>
          <w:iCs/>
        </w:rPr>
      </w:pPr>
      <w:r w:rsidRPr="00D65BD4">
        <w:rPr>
          <w:rFonts w:eastAsia="SimSun"/>
          <w:iCs/>
        </w:rPr>
        <w:t xml:space="preserve">Where: </w:t>
      </w:r>
    </w:p>
    <w:p w14:paraId="25069C9F" w14:textId="77777777" w:rsidR="00D65BD4" w:rsidRPr="00D65BD4" w:rsidRDefault="00D65BD4" w:rsidP="00D65BD4">
      <w:pPr>
        <w:rPr>
          <w:rFonts w:eastAsia="SimSun"/>
        </w:rPr>
      </w:pPr>
      <w:r w:rsidRPr="00D65BD4">
        <w:rPr>
          <w:rFonts w:eastAsia="SimSun"/>
        </w:rPr>
        <w:t xml:space="preserve">Total payment of SASM- and RSASM-procured capacity for Reg-Down by </w:t>
      </w:r>
      <w:proofErr w:type="gramStart"/>
      <w:r w:rsidRPr="00D65BD4">
        <w:rPr>
          <w:rFonts w:eastAsia="SimSun"/>
        </w:rPr>
        <w:t>market</w:t>
      </w:r>
      <w:proofErr w:type="gramEnd"/>
    </w:p>
    <w:p w14:paraId="09B34F0A" w14:textId="77777777" w:rsidR="00D65BD4" w:rsidRPr="00D65BD4" w:rsidRDefault="00D65BD4" w:rsidP="00D65BD4">
      <w:pPr>
        <w:spacing w:after="240"/>
        <w:ind w:leftChars="300" w:left="2880" w:hangingChars="900" w:hanging="2160"/>
        <w:rPr>
          <w:rFonts w:eastAsia="SimSun"/>
          <w:bCs/>
          <w:vertAlign w:val="subscript"/>
        </w:rPr>
      </w:pPr>
      <w:r w:rsidRPr="00D65BD4">
        <w:rPr>
          <w:rFonts w:eastAsia="SimSun"/>
          <w:bCs/>
        </w:rPr>
        <w:lastRenderedPageBreak/>
        <w:t xml:space="preserve">RTPCRDAMTTOT </w:t>
      </w:r>
      <w:r w:rsidRPr="00D65BD4">
        <w:rPr>
          <w:rFonts w:eastAsia="SimSun"/>
          <w:bCs/>
          <w:i/>
          <w:vertAlign w:val="subscript"/>
        </w:rPr>
        <w:t>m</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18E4598F" wp14:editId="0B4C935A">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RTPCRDAMT </w:t>
      </w:r>
      <w:r w:rsidRPr="00D65BD4">
        <w:rPr>
          <w:rFonts w:eastAsia="SimSun"/>
          <w:bCs/>
          <w:i/>
          <w:vertAlign w:val="subscript"/>
        </w:rPr>
        <w:t xml:space="preserve">q, m </w:t>
      </w:r>
    </w:p>
    <w:p w14:paraId="3EEBECDA" w14:textId="77777777" w:rsidR="00D65BD4" w:rsidRPr="00D65BD4" w:rsidRDefault="00D65BD4" w:rsidP="00D65BD4">
      <w:pPr>
        <w:rPr>
          <w:rFonts w:eastAsia="SimSun"/>
        </w:rPr>
      </w:pPr>
      <w:r w:rsidRPr="00D65BD4">
        <w:rPr>
          <w:rFonts w:eastAsia="SimSun"/>
        </w:rPr>
        <w:t>Total payment of DAM-procured capacity for Reg-Down</w:t>
      </w:r>
    </w:p>
    <w:p w14:paraId="7BEA4633" w14:textId="77777777" w:rsidR="00D65BD4" w:rsidRPr="00D65BD4" w:rsidRDefault="00D65BD4" w:rsidP="00D65BD4">
      <w:pPr>
        <w:spacing w:after="240"/>
        <w:ind w:leftChars="300" w:left="2880" w:hangingChars="900" w:hanging="2160"/>
        <w:rPr>
          <w:rFonts w:eastAsia="SimSun"/>
          <w:bCs/>
        </w:rPr>
      </w:pPr>
      <w:r w:rsidRPr="00D65BD4">
        <w:rPr>
          <w:rFonts w:eastAsia="SimSun"/>
          <w:bCs/>
        </w:rPr>
        <w:t>PCRDAMTTOT</w:t>
      </w:r>
      <w:r w:rsidRPr="00D65BD4">
        <w:rPr>
          <w:rFonts w:eastAsia="SimSun"/>
          <w:bCs/>
          <w:i/>
          <w:vertAlign w:val="subscript"/>
        </w:rPr>
        <w:tab/>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i/>
          <w:vertAlign w:val="subscript"/>
        </w:rPr>
        <w:t xml:space="preserve"> </w:t>
      </w:r>
      <w:r w:rsidRPr="00D65BD4">
        <w:rPr>
          <w:rFonts w:eastAsia="SimSun"/>
          <w:bCs/>
          <w:noProof/>
          <w:position w:val="-22"/>
        </w:rPr>
        <w:drawing>
          <wp:inline distT="0" distB="0" distL="0" distR="0" wp14:anchorId="13BD935A" wp14:editId="6ACAAB40">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PCRDAMT </w:t>
      </w:r>
      <w:r w:rsidRPr="00D65BD4">
        <w:rPr>
          <w:rFonts w:eastAsia="SimSun"/>
          <w:bCs/>
          <w:i/>
          <w:vertAlign w:val="subscript"/>
        </w:rPr>
        <w:t>q</w:t>
      </w:r>
    </w:p>
    <w:p w14:paraId="65941F04" w14:textId="77777777" w:rsidR="00D65BD4" w:rsidRPr="00D65BD4" w:rsidRDefault="00D65BD4" w:rsidP="00D65BD4">
      <w:pPr>
        <w:rPr>
          <w:rFonts w:eastAsia="SimSun"/>
        </w:rPr>
      </w:pPr>
      <w:r w:rsidRPr="00D65BD4">
        <w:rPr>
          <w:rFonts w:eastAsia="SimSun"/>
        </w:rPr>
        <w:t>Total charge of failure on Ancillary Service Supply Responsibility for Reg-Down</w:t>
      </w:r>
    </w:p>
    <w:p w14:paraId="7E76CC78"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RDFQAMTTOT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7C18A1FE" wp14:editId="580B9544">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RDFQAMTQSETOT </w:t>
      </w:r>
      <w:r w:rsidRPr="00D65BD4">
        <w:rPr>
          <w:rFonts w:eastAsia="SimSun"/>
          <w:bCs/>
          <w:i/>
          <w:vertAlign w:val="subscript"/>
        </w:rPr>
        <w:t>q</w:t>
      </w:r>
    </w:p>
    <w:p w14:paraId="2E8F06A4" w14:textId="77777777" w:rsidR="00D65BD4" w:rsidRPr="00D65BD4" w:rsidRDefault="00D65BD4" w:rsidP="00D65BD4">
      <w:pPr>
        <w:tabs>
          <w:tab w:val="left" w:pos="2160"/>
          <w:tab w:val="left" w:pos="2880"/>
        </w:tabs>
        <w:ind w:left="300" w:hangingChars="125" w:hanging="300"/>
        <w:rPr>
          <w:rFonts w:eastAsia="SimSun"/>
          <w:bCs/>
        </w:rPr>
      </w:pPr>
      <w:r w:rsidRPr="00D65BD4">
        <w:rPr>
          <w:rFonts w:eastAsia="SimSun"/>
          <w:bCs/>
        </w:rPr>
        <w:t>Total payment of SASM- and RSASM-procured capacity for Reg-Down by QSE</w:t>
      </w:r>
    </w:p>
    <w:p w14:paraId="3FFE7C8C"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RTPCRDAMTQSETOT </w:t>
      </w:r>
      <w:r w:rsidRPr="00D65BD4">
        <w:rPr>
          <w:rFonts w:eastAsia="SimSun"/>
          <w:bCs/>
          <w:i/>
          <w:vertAlign w:val="subscript"/>
        </w:rPr>
        <w:t>q</w:t>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noProof/>
          <w:position w:val="-20"/>
        </w:rPr>
        <w:drawing>
          <wp:inline distT="0" distB="0" distL="0" distR="0" wp14:anchorId="4F6A459E" wp14:editId="3AFD982A">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RTPCRDAMT </w:t>
      </w:r>
      <w:r w:rsidRPr="00D65BD4">
        <w:rPr>
          <w:rFonts w:eastAsia="SimSun"/>
          <w:bCs/>
          <w:i/>
          <w:vertAlign w:val="subscript"/>
        </w:rPr>
        <w:t>q, m</w:t>
      </w:r>
    </w:p>
    <w:p w14:paraId="20FCDED4" w14:textId="77777777" w:rsidR="00D65BD4" w:rsidRPr="00D65BD4" w:rsidRDefault="00D65BD4" w:rsidP="00D65BD4">
      <w:pPr>
        <w:rPr>
          <w:rFonts w:eastAsia="SimSun"/>
        </w:rPr>
      </w:pPr>
      <w:r w:rsidRPr="00D65BD4">
        <w:rPr>
          <w:rFonts w:eastAsia="SimSun"/>
        </w:rPr>
        <w:t>Total charge of infeasible Ancillary Service Supply Responsibility for Reg-Down</w:t>
      </w:r>
    </w:p>
    <w:p w14:paraId="1FFD27EF" w14:textId="77777777" w:rsidR="00D65BD4" w:rsidRPr="00D65BD4" w:rsidRDefault="00D65BD4" w:rsidP="00D65BD4">
      <w:pPr>
        <w:spacing w:after="240"/>
        <w:ind w:left="2880" w:hanging="2160"/>
        <w:rPr>
          <w:rFonts w:eastAsia="SimSun"/>
        </w:rPr>
      </w:pPr>
      <w:r w:rsidRPr="00D65BD4">
        <w:rPr>
          <w:rFonts w:eastAsia="SimSun"/>
        </w:rPr>
        <w:t>RDINFQAMTTOT</w:t>
      </w:r>
      <w:r w:rsidRPr="00D65BD4">
        <w:rPr>
          <w:rFonts w:eastAsia="SimSun"/>
        </w:rPr>
        <w:tab/>
        <w:t>=</w:t>
      </w:r>
      <w:r w:rsidRPr="00D65BD4">
        <w:rPr>
          <w:rFonts w:eastAsia="SimSun"/>
        </w:rPr>
        <w:tab/>
      </w:r>
      <w:r w:rsidRPr="00D65BD4">
        <w:rPr>
          <w:rFonts w:eastAsia="SimSun"/>
          <w:position w:val="-22"/>
          <w:lang w:val="pt-BR"/>
        </w:rPr>
        <w:object w:dxaOrig="225" w:dyaOrig="465" w14:anchorId="18DBC12E">
          <v:shape id="_x0000_i1055" type="#_x0000_t75" style="width:12pt;height:17.4pt" o:ole="">
            <v:imagedata r:id="rId63" o:title=""/>
          </v:shape>
          <o:OLEObject Type="Embed" ProgID="Equation.3" ShapeID="_x0000_i1055" DrawAspect="Content" ObjectID="_1786452162" r:id="rId68"/>
        </w:object>
      </w:r>
      <w:r w:rsidRPr="00D65BD4">
        <w:rPr>
          <w:rFonts w:eastAsia="SimSun"/>
        </w:rPr>
        <w:t xml:space="preserve"> RDINFQAMT </w:t>
      </w:r>
      <w:r w:rsidRPr="00D65BD4">
        <w:rPr>
          <w:rFonts w:eastAsia="SimSun"/>
          <w:i/>
          <w:vertAlign w:val="subscript"/>
        </w:rPr>
        <w:t>q</w:t>
      </w:r>
      <w:r w:rsidRPr="00D65BD4">
        <w:rPr>
          <w:rFonts w:eastAsia="SimSun"/>
          <w:vertAlign w:val="subscript"/>
        </w:rPr>
        <w:t xml:space="preserve"> </w:t>
      </w:r>
    </w:p>
    <w:p w14:paraId="4DF1C926"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D65BD4" w:rsidRPr="00D65BD4" w14:paraId="370EA5DE" w14:textId="77777777" w:rsidTr="0003786F">
        <w:trPr>
          <w:tblHeader/>
        </w:trPr>
        <w:tc>
          <w:tcPr>
            <w:tcW w:w="1278" w:type="pct"/>
          </w:tcPr>
          <w:p w14:paraId="4FBEA207"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76" w:type="pct"/>
          </w:tcPr>
          <w:p w14:paraId="5F5ABD9C"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346" w:type="pct"/>
          </w:tcPr>
          <w:p w14:paraId="3728E60F"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78E9AC2C" w14:textId="77777777" w:rsidTr="0003786F">
        <w:tc>
          <w:tcPr>
            <w:tcW w:w="1278" w:type="pct"/>
          </w:tcPr>
          <w:p w14:paraId="47FDF603" w14:textId="77777777" w:rsidR="00D65BD4" w:rsidRPr="00D65BD4" w:rsidRDefault="00D65BD4" w:rsidP="00D65BD4">
            <w:pPr>
              <w:spacing w:after="60"/>
              <w:rPr>
                <w:rFonts w:eastAsia="SimSun"/>
                <w:iCs/>
                <w:sz w:val="20"/>
              </w:rPr>
            </w:pPr>
            <w:r w:rsidRPr="00D65BD4">
              <w:rPr>
                <w:rFonts w:eastAsia="SimSun"/>
                <w:iCs/>
                <w:sz w:val="20"/>
              </w:rPr>
              <w:t>RDCOSTTOT</w:t>
            </w:r>
          </w:p>
        </w:tc>
        <w:tc>
          <w:tcPr>
            <w:tcW w:w="376" w:type="pct"/>
          </w:tcPr>
          <w:p w14:paraId="74D3AC0D"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Pr>
          <w:p w14:paraId="777C5C31" w14:textId="77777777" w:rsidR="00D65BD4" w:rsidRPr="00D65BD4" w:rsidRDefault="00D65BD4" w:rsidP="00D65BD4">
            <w:pPr>
              <w:spacing w:after="60"/>
              <w:rPr>
                <w:rFonts w:eastAsia="SimSun"/>
                <w:iCs/>
                <w:sz w:val="20"/>
              </w:rPr>
            </w:pPr>
            <w:r w:rsidRPr="00D65BD4">
              <w:rPr>
                <w:rFonts w:eastAsia="SimSun"/>
                <w:i/>
                <w:iCs/>
                <w:sz w:val="20"/>
              </w:rPr>
              <w:t>Reg-Down Cost Total</w:t>
            </w:r>
            <w:r w:rsidRPr="00D65BD4">
              <w:rPr>
                <w:rFonts w:eastAsia="SimSun"/>
                <w:iCs/>
                <w:sz w:val="20"/>
              </w:rPr>
              <w:t>—The net total costs for Reg-Down, for the hour.</w:t>
            </w:r>
          </w:p>
        </w:tc>
      </w:tr>
      <w:tr w:rsidR="00D65BD4" w:rsidRPr="00D65BD4" w14:paraId="3370ED45" w14:textId="77777777" w:rsidTr="0003786F">
        <w:tc>
          <w:tcPr>
            <w:tcW w:w="1278" w:type="pct"/>
            <w:tcBorders>
              <w:top w:val="single" w:sz="4" w:space="0" w:color="auto"/>
              <w:left w:val="single" w:sz="4" w:space="0" w:color="auto"/>
              <w:bottom w:val="single" w:sz="4" w:space="0" w:color="auto"/>
              <w:right w:val="single" w:sz="4" w:space="0" w:color="auto"/>
            </w:tcBorders>
          </w:tcPr>
          <w:p w14:paraId="377F153D" w14:textId="77777777" w:rsidR="00D65BD4" w:rsidRPr="00D65BD4" w:rsidRDefault="00D65BD4" w:rsidP="00D65BD4">
            <w:pPr>
              <w:spacing w:after="60"/>
              <w:rPr>
                <w:rFonts w:eastAsia="SimSun"/>
                <w:iCs/>
                <w:sz w:val="20"/>
              </w:rPr>
            </w:pPr>
            <w:r w:rsidRPr="00D65BD4">
              <w:rPr>
                <w:rFonts w:eastAsia="SimSun"/>
                <w:iCs/>
                <w:sz w:val="20"/>
              </w:rPr>
              <w:t xml:space="preserve">RTPCRDAMTTOT </w:t>
            </w:r>
            <w:r w:rsidRPr="00D65BD4">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215E8560"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422F80E7" w14:textId="77777777" w:rsidR="00D65BD4" w:rsidRPr="00D65BD4" w:rsidRDefault="00D65BD4" w:rsidP="00D65BD4">
            <w:pPr>
              <w:spacing w:after="60"/>
              <w:rPr>
                <w:rFonts w:eastAsia="SimSun"/>
                <w:i/>
                <w:iCs/>
                <w:sz w:val="20"/>
              </w:rPr>
            </w:pPr>
            <w:r w:rsidRPr="00D65BD4">
              <w:rPr>
                <w:rFonts w:eastAsia="SimSun"/>
                <w:i/>
                <w:iCs/>
                <w:sz w:val="20"/>
              </w:rPr>
              <w:t>Procured Capacity for Reg-Down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Reg-Down, for the hour.</w:t>
            </w:r>
          </w:p>
        </w:tc>
      </w:tr>
      <w:tr w:rsidR="00D65BD4" w:rsidRPr="00D65BD4" w14:paraId="7C87DA6B" w14:textId="77777777" w:rsidTr="0003786F">
        <w:tc>
          <w:tcPr>
            <w:tcW w:w="1278" w:type="pct"/>
            <w:tcBorders>
              <w:top w:val="single" w:sz="4" w:space="0" w:color="auto"/>
              <w:left w:val="single" w:sz="4" w:space="0" w:color="auto"/>
              <w:bottom w:val="single" w:sz="4" w:space="0" w:color="auto"/>
              <w:right w:val="single" w:sz="4" w:space="0" w:color="auto"/>
            </w:tcBorders>
          </w:tcPr>
          <w:p w14:paraId="0E4B3142" w14:textId="77777777" w:rsidR="00D65BD4" w:rsidRPr="00D65BD4" w:rsidRDefault="00D65BD4" w:rsidP="00D65BD4">
            <w:pPr>
              <w:spacing w:after="60"/>
              <w:rPr>
                <w:rFonts w:eastAsia="SimSun"/>
                <w:iCs/>
                <w:sz w:val="20"/>
              </w:rPr>
            </w:pPr>
            <w:r w:rsidRPr="00D65BD4">
              <w:rPr>
                <w:rFonts w:eastAsia="SimSun"/>
                <w:iCs/>
                <w:sz w:val="20"/>
              </w:rPr>
              <w:t xml:space="preserve">RTPCRDAMT </w:t>
            </w:r>
            <w:r w:rsidRPr="00D65BD4">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75AD6580"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81BC601" w14:textId="77777777" w:rsidR="00D65BD4" w:rsidRPr="00D65BD4" w:rsidRDefault="00D65BD4" w:rsidP="00D65BD4">
            <w:pPr>
              <w:spacing w:after="60"/>
              <w:rPr>
                <w:rFonts w:eastAsia="SimSun"/>
                <w:i/>
                <w:iCs/>
                <w:sz w:val="20"/>
              </w:rPr>
            </w:pPr>
            <w:r w:rsidRPr="00D65BD4">
              <w:rPr>
                <w:rFonts w:eastAsia="SimSun"/>
                <w:i/>
                <w:iCs/>
                <w:sz w:val="20"/>
              </w:rPr>
              <w:t>Procured Capacity for Reg-Down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Reg-Down, for the hour.</w:t>
            </w:r>
          </w:p>
        </w:tc>
      </w:tr>
      <w:tr w:rsidR="00D65BD4" w:rsidRPr="00D65BD4" w14:paraId="43538498" w14:textId="77777777" w:rsidTr="0003786F">
        <w:tc>
          <w:tcPr>
            <w:tcW w:w="1278" w:type="pct"/>
            <w:tcBorders>
              <w:top w:val="single" w:sz="4" w:space="0" w:color="auto"/>
              <w:left w:val="single" w:sz="4" w:space="0" w:color="auto"/>
              <w:bottom w:val="single" w:sz="4" w:space="0" w:color="auto"/>
              <w:right w:val="single" w:sz="4" w:space="0" w:color="auto"/>
            </w:tcBorders>
          </w:tcPr>
          <w:p w14:paraId="02D334B5" w14:textId="77777777" w:rsidR="00D65BD4" w:rsidRPr="00D65BD4" w:rsidRDefault="00D65BD4" w:rsidP="00D65BD4">
            <w:pPr>
              <w:spacing w:after="60"/>
              <w:rPr>
                <w:rFonts w:eastAsia="SimSun"/>
                <w:iCs/>
                <w:sz w:val="20"/>
              </w:rPr>
            </w:pPr>
            <w:r w:rsidRPr="00D65BD4">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7B99C4B7"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551C8CD4" w14:textId="77777777" w:rsidR="00D65BD4" w:rsidRPr="00D65BD4" w:rsidRDefault="00D65BD4" w:rsidP="00D65BD4">
            <w:pPr>
              <w:spacing w:after="60"/>
              <w:rPr>
                <w:rFonts w:eastAsia="SimSun"/>
                <w:i/>
                <w:iCs/>
                <w:sz w:val="20"/>
              </w:rPr>
            </w:pPr>
            <w:r w:rsidRPr="00D65BD4">
              <w:rPr>
                <w:rFonts w:eastAsia="SimSun"/>
                <w:i/>
                <w:iCs/>
                <w:sz w:val="20"/>
              </w:rPr>
              <w:t>Reg-Down Failure Quantity Amount Total</w:t>
            </w:r>
            <w:r w:rsidRPr="00D65BD4">
              <w:rPr>
                <w:rFonts w:eastAsia="SimSun"/>
                <w:iCs/>
                <w:sz w:val="20"/>
              </w:rPr>
              <w:t>—The total charges to all QSEs for their capacity associated with failures on their Ancillary Service Supply Responsibilities for Reg-Down, for the hour.</w:t>
            </w:r>
          </w:p>
        </w:tc>
      </w:tr>
      <w:tr w:rsidR="00D65BD4" w:rsidRPr="00D65BD4" w14:paraId="5C79F654" w14:textId="77777777" w:rsidTr="0003786F">
        <w:tc>
          <w:tcPr>
            <w:tcW w:w="1278" w:type="pct"/>
            <w:tcBorders>
              <w:top w:val="single" w:sz="4" w:space="0" w:color="auto"/>
              <w:left w:val="single" w:sz="4" w:space="0" w:color="auto"/>
              <w:bottom w:val="single" w:sz="4" w:space="0" w:color="auto"/>
              <w:right w:val="single" w:sz="4" w:space="0" w:color="auto"/>
            </w:tcBorders>
          </w:tcPr>
          <w:p w14:paraId="7612A46A" w14:textId="77777777" w:rsidR="00D65BD4" w:rsidRPr="00D65BD4" w:rsidRDefault="00D65BD4" w:rsidP="00D65BD4">
            <w:pPr>
              <w:spacing w:after="60"/>
              <w:rPr>
                <w:rFonts w:eastAsia="SimSun"/>
                <w:iCs/>
                <w:sz w:val="20"/>
              </w:rPr>
            </w:pPr>
            <w:r w:rsidRPr="00D65BD4">
              <w:rPr>
                <w:rFonts w:eastAsia="SimSun"/>
                <w:iCs/>
                <w:sz w:val="20"/>
              </w:rPr>
              <w:t xml:space="preserve">RDFQAMTQSETOT </w:t>
            </w:r>
            <w:r w:rsidRPr="00D65BD4">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43A779C"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20B7451" w14:textId="77777777" w:rsidR="00D65BD4" w:rsidRPr="00D65BD4" w:rsidRDefault="00D65BD4" w:rsidP="00D65BD4">
            <w:pPr>
              <w:spacing w:after="60"/>
              <w:rPr>
                <w:rFonts w:eastAsia="SimSun"/>
                <w:i/>
                <w:iCs/>
                <w:sz w:val="20"/>
              </w:rPr>
            </w:pPr>
            <w:r w:rsidRPr="00D65BD4">
              <w:rPr>
                <w:rFonts w:eastAsia="SimSun"/>
                <w:i/>
                <w:iCs/>
                <w:sz w:val="20"/>
              </w:rPr>
              <w:t>Reg-Down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Reg-Down, for the hour.</w:t>
            </w:r>
          </w:p>
        </w:tc>
      </w:tr>
      <w:tr w:rsidR="00D65BD4" w:rsidRPr="00D65BD4" w14:paraId="17E9C4DB" w14:textId="77777777" w:rsidTr="0003786F">
        <w:tc>
          <w:tcPr>
            <w:tcW w:w="1278" w:type="pct"/>
            <w:tcBorders>
              <w:top w:val="single" w:sz="4" w:space="0" w:color="auto"/>
              <w:left w:val="single" w:sz="4" w:space="0" w:color="auto"/>
              <w:bottom w:val="single" w:sz="4" w:space="0" w:color="auto"/>
              <w:right w:val="single" w:sz="4" w:space="0" w:color="auto"/>
            </w:tcBorders>
          </w:tcPr>
          <w:p w14:paraId="4DEBE97A" w14:textId="77777777" w:rsidR="00D65BD4" w:rsidRPr="00D65BD4" w:rsidRDefault="00D65BD4" w:rsidP="00D65BD4">
            <w:pPr>
              <w:spacing w:after="60"/>
              <w:rPr>
                <w:rFonts w:eastAsia="SimSun"/>
                <w:iCs/>
                <w:sz w:val="20"/>
              </w:rPr>
            </w:pPr>
            <w:r w:rsidRPr="00D65BD4">
              <w:rPr>
                <w:rFonts w:eastAsia="SimSun"/>
                <w:iCs/>
                <w:sz w:val="20"/>
              </w:rPr>
              <w:t xml:space="preserve">RTPCRDAMTQSETOT </w:t>
            </w:r>
            <w:r w:rsidRPr="00D65BD4">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6E68DBE9"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47C97DBE" w14:textId="77777777" w:rsidR="00D65BD4" w:rsidRPr="00D65BD4" w:rsidRDefault="00D65BD4" w:rsidP="00D65BD4">
            <w:pPr>
              <w:spacing w:after="60"/>
              <w:rPr>
                <w:rFonts w:eastAsia="SimSun"/>
                <w:iCs/>
                <w:sz w:val="20"/>
              </w:rPr>
            </w:pPr>
            <w:r w:rsidRPr="00D65BD4">
              <w:rPr>
                <w:rFonts w:eastAsia="SimSun"/>
                <w:i/>
                <w:iCs/>
                <w:sz w:val="20"/>
              </w:rPr>
              <w:t>Procured Capacity for Reg-Down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Reg-Down, for the hour.</w:t>
            </w:r>
          </w:p>
        </w:tc>
      </w:tr>
      <w:tr w:rsidR="00D65BD4" w:rsidRPr="00D65BD4" w14:paraId="6E446D45" w14:textId="77777777" w:rsidTr="0003786F">
        <w:tc>
          <w:tcPr>
            <w:tcW w:w="1278" w:type="pct"/>
            <w:tcBorders>
              <w:top w:val="single" w:sz="4" w:space="0" w:color="auto"/>
              <w:left w:val="single" w:sz="4" w:space="0" w:color="auto"/>
              <w:bottom w:val="single" w:sz="4" w:space="0" w:color="auto"/>
              <w:right w:val="single" w:sz="4" w:space="0" w:color="auto"/>
            </w:tcBorders>
          </w:tcPr>
          <w:p w14:paraId="7E31CF6F" w14:textId="77777777" w:rsidR="00D65BD4" w:rsidRPr="00D65BD4" w:rsidRDefault="00D65BD4" w:rsidP="00D65BD4">
            <w:pPr>
              <w:rPr>
                <w:rFonts w:eastAsia="SimSun"/>
                <w:b/>
                <w:sz w:val="20"/>
              </w:rPr>
            </w:pPr>
            <w:r w:rsidRPr="00D65BD4">
              <w:rPr>
                <w:rFonts w:eastAsia="SimSun"/>
                <w:sz w:val="20"/>
              </w:rPr>
              <w:t xml:space="preserve">PCRDAMT </w:t>
            </w:r>
            <w:r w:rsidRPr="00D65BD4">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57EFD946" w14:textId="77777777" w:rsidR="00D65BD4" w:rsidRPr="00D65BD4" w:rsidRDefault="00D65BD4" w:rsidP="00D65BD4">
            <w:pPr>
              <w:rPr>
                <w:rFonts w:eastAsia="SimSun"/>
                <w:b/>
                <w:sz w:val="20"/>
              </w:rPr>
            </w:pPr>
            <w:r w:rsidRPr="00D65BD4">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276F2753" w14:textId="77777777" w:rsidR="00D65BD4" w:rsidRPr="00D65BD4" w:rsidRDefault="00D65BD4" w:rsidP="00D65BD4">
            <w:pPr>
              <w:rPr>
                <w:rFonts w:eastAsia="SimSun"/>
                <w:b/>
                <w:sz w:val="20"/>
              </w:rPr>
            </w:pPr>
            <w:r w:rsidRPr="00D65BD4">
              <w:rPr>
                <w:rFonts w:eastAsia="SimSun"/>
                <w:i/>
                <w:sz w:val="20"/>
              </w:rPr>
              <w:t>Procured Capacity for Reg-Down Amount per QSE for DAM</w:t>
            </w:r>
            <w:r w:rsidRPr="00D65BD4">
              <w:rPr>
                <w:rFonts w:eastAsia="SimSun"/>
                <w:sz w:val="20"/>
              </w:rPr>
              <w:t>—The DAM Reg-Down payment for QSE</w:t>
            </w:r>
            <w:r w:rsidRPr="00D65BD4">
              <w:rPr>
                <w:rFonts w:eastAsia="SimSun"/>
                <w:i/>
                <w:sz w:val="20"/>
              </w:rPr>
              <w:t xml:space="preserve"> q</w:t>
            </w:r>
            <w:r w:rsidRPr="00D65BD4">
              <w:rPr>
                <w:rFonts w:eastAsia="SimSun"/>
                <w:iCs/>
                <w:sz w:val="20"/>
              </w:rPr>
              <w:t>,</w:t>
            </w:r>
            <w:r w:rsidRPr="00D65BD4">
              <w:rPr>
                <w:rFonts w:eastAsia="SimSun"/>
                <w:sz w:val="20"/>
              </w:rPr>
              <w:t xml:space="preserve"> for the hour.</w:t>
            </w:r>
          </w:p>
        </w:tc>
      </w:tr>
      <w:tr w:rsidR="00D65BD4" w:rsidRPr="00D65BD4" w14:paraId="6399C6F3" w14:textId="77777777" w:rsidTr="0003786F">
        <w:tc>
          <w:tcPr>
            <w:tcW w:w="1278" w:type="pct"/>
            <w:tcBorders>
              <w:top w:val="single" w:sz="4" w:space="0" w:color="auto"/>
              <w:left w:val="single" w:sz="4" w:space="0" w:color="auto"/>
              <w:bottom w:val="single" w:sz="4" w:space="0" w:color="auto"/>
              <w:right w:val="single" w:sz="4" w:space="0" w:color="auto"/>
            </w:tcBorders>
          </w:tcPr>
          <w:p w14:paraId="5220F344" w14:textId="77777777" w:rsidR="00D65BD4" w:rsidRPr="00D65BD4" w:rsidRDefault="00D65BD4" w:rsidP="00D65BD4">
            <w:pPr>
              <w:rPr>
                <w:rFonts w:eastAsia="SimSun"/>
                <w:sz w:val="20"/>
              </w:rPr>
            </w:pPr>
            <w:r w:rsidRPr="00D65BD4">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552153A4" w14:textId="77777777" w:rsidR="00D65BD4" w:rsidRPr="00D65BD4" w:rsidRDefault="00D65BD4" w:rsidP="00D65BD4">
            <w:pPr>
              <w:rPr>
                <w:rFonts w:eastAsia="SimSun"/>
                <w:sz w:val="20"/>
              </w:rPr>
            </w:pPr>
            <w:r w:rsidRPr="00D65BD4">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7A928F8B" w14:textId="77777777" w:rsidR="00D65BD4" w:rsidRPr="00D65BD4" w:rsidRDefault="00D65BD4" w:rsidP="00D65BD4">
            <w:pPr>
              <w:rPr>
                <w:rFonts w:eastAsia="SimSun"/>
                <w:sz w:val="20"/>
              </w:rPr>
            </w:pPr>
            <w:r w:rsidRPr="00D65BD4">
              <w:rPr>
                <w:rFonts w:eastAsia="SimSun"/>
                <w:i/>
                <w:sz w:val="20"/>
              </w:rPr>
              <w:t>Procured Capacity for Reg-Down Amount Total in DAM</w:t>
            </w:r>
            <w:r w:rsidRPr="00D65BD4">
              <w:rPr>
                <w:rFonts w:eastAsia="SimSun"/>
                <w:sz w:val="20"/>
              </w:rPr>
              <w:t>—The total of the DAM Reg-Down payments for all QSEs for the hour.</w:t>
            </w:r>
          </w:p>
        </w:tc>
      </w:tr>
      <w:tr w:rsidR="00D65BD4" w:rsidRPr="00D65BD4" w14:paraId="291D4359" w14:textId="77777777" w:rsidTr="0003786F">
        <w:tc>
          <w:tcPr>
            <w:tcW w:w="1278" w:type="pct"/>
            <w:tcBorders>
              <w:top w:val="single" w:sz="4" w:space="0" w:color="auto"/>
              <w:left w:val="single" w:sz="4" w:space="0" w:color="auto"/>
              <w:bottom w:val="single" w:sz="4" w:space="0" w:color="auto"/>
              <w:right w:val="single" w:sz="4" w:space="0" w:color="auto"/>
            </w:tcBorders>
          </w:tcPr>
          <w:p w14:paraId="1D723112" w14:textId="77777777" w:rsidR="00D65BD4" w:rsidRPr="00D65BD4" w:rsidRDefault="00D65BD4" w:rsidP="00D65BD4">
            <w:pPr>
              <w:spacing w:after="60"/>
              <w:rPr>
                <w:rFonts w:eastAsia="SimSun"/>
                <w:i/>
                <w:iCs/>
                <w:sz w:val="20"/>
              </w:rPr>
            </w:pPr>
            <w:r w:rsidRPr="00D65BD4">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40D13C62" w14:textId="77777777" w:rsidR="00D65BD4" w:rsidRPr="00D65BD4" w:rsidRDefault="00D65BD4" w:rsidP="00D65BD4">
            <w:pPr>
              <w:spacing w:after="60"/>
              <w:rPr>
                <w:rFonts w:eastAsia="SimSun"/>
                <w:iCs/>
                <w:sz w:val="20"/>
              </w:rPr>
            </w:pPr>
            <w:r w:rsidRPr="00D65BD4">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60641F6" w14:textId="77777777" w:rsidR="00D65BD4" w:rsidRPr="00D65BD4" w:rsidRDefault="00D65BD4" w:rsidP="00D65BD4">
            <w:pPr>
              <w:spacing w:after="60"/>
              <w:rPr>
                <w:rFonts w:eastAsia="SimSun"/>
                <w:iCs/>
                <w:sz w:val="20"/>
              </w:rPr>
            </w:pPr>
            <w:r w:rsidRPr="00D65BD4">
              <w:rPr>
                <w:rFonts w:eastAsia="SimSun"/>
                <w:i/>
                <w:sz w:val="20"/>
              </w:rPr>
              <w:t xml:space="preserve">Reg-Down Infeasible Quantity Amount Total </w:t>
            </w:r>
            <w:r w:rsidRPr="00D65BD4">
              <w:rPr>
                <w:rFonts w:eastAsia="SimSun"/>
                <w:sz w:val="20"/>
              </w:rPr>
              <w:t>— The charge to all QSEs for their total capacity associated with infeasible deployment of Ancillary Service Supply Responsibilities for Reg-Down, for the hour.</w:t>
            </w:r>
          </w:p>
        </w:tc>
      </w:tr>
      <w:tr w:rsidR="00D65BD4" w:rsidRPr="00D65BD4" w14:paraId="43EA16F2" w14:textId="77777777" w:rsidTr="0003786F">
        <w:tc>
          <w:tcPr>
            <w:tcW w:w="1278" w:type="pct"/>
            <w:tcBorders>
              <w:top w:val="single" w:sz="4" w:space="0" w:color="auto"/>
              <w:left w:val="single" w:sz="4" w:space="0" w:color="auto"/>
              <w:bottom w:val="single" w:sz="4" w:space="0" w:color="auto"/>
              <w:right w:val="single" w:sz="4" w:space="0" w:color="auto"/>
            </w:tcBorders>
          </w:tcPr>
          <w:p w14:paraId="62AD8406" w14:textId="77777777" w:rsidR="00D65BD4" w:rsidRPr="00D65BD4" w:rsidRDefault="00D65BD4" w:rsidP="00D65BD4">
            <w:pPr>
              <w:spacing w:after="60"/>
              <w:rPr>
                <w:rFonts w:eastAsia="SimSun"/>
                <w:i/>
                <w:iCs/>
                <w:sz w:val="20"/>
              </w:rPr>
            </w:pPr>
            <w:r w:rsidRPr="00D65BD4">
              <w:rPr>
                <w:rFonts w:eastAsia="SimSun"/>
                <w:sz w:val="20"/>
              </w:rPr>
              <w:t xml:space="preserve">RDINFQAMT </w:t>
            </w:r>
            <w:r w:rsidRPr="00D65BD4">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5AEBA17" w14:textId="77777777" w:rsidR="00D65BD4" w:rsidRPr="00D65BD4" w:rsidRDefault="00D65BD4" w:rsidP="00D65BD4">
            <w:pPr>
              <w:spacing w:after="60"/>
              <w:rPr>
                <w:rFonts w:eastAsia="SimSun"/>
                <w:iCs/>
                <w:sz w:val="20"/>
              </w:rPr>
            </w:pPr>
            <w:r w:rsidRPr="00D65BD4">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0B25CB04" w14:textId="77777777" w:rsidR="00D65BD4" w:rsidRPr="00D65BD4" w:rsidRDefault="00D65BD4" w:rsidP="00D65BD4">
            <w:pPr>
              <w:spacing w:after="60"/>
              <w:rPr>
                <w:rFonts w:eastAsia="SimSun"/>
                <w:iCs/>
                <w:sz w:val="20"/>
              </w:rPr>
            </w:pPr>
            <w:r w:rsidRPr="00D65BD4">
              <w:rPr>
                <w:rFonts w:eastAsia="SimSun"/>
                <w:i/>
                <w:sz w:val="20"/>
              </w:rPr>
              <w:t>Reg-Down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its Ancillary Service Supply Responsibilities for Reg-Down, for the hour.</w:t>
            </w:r>
          </w:p>
        </w:tc>
      </w:tr>
      <w:tr w:rsidR="00D65BD4" w:rsidRPr="00D65BD4" w14:paraId="5050793F" w14:textId="77777777" w:rsidTr="0003786F">
        <w:tc>
          <w:tcPr>
            <w:tcW w:w="1278" w:type="pct"/>
            <w:tcBorders>
              <w:top w:val="single" w:sz="4" w:space="0" w:color="auto"/>
              <w:left w:val="single" w:sz="4" w:space="0" w:color="auto"/>
              <w:bottom w:val="single" w:sz="4" w:space="0" w:color="auto"/>
              <w:right w:val="single" w:sz="4" w:space="0" w:color="auto"/>
            </w:tcBorders>
          </w:tcPr>
          <w:p w14:paraId="067F0820" w14:textId="77777777" w:rsidR="00D65BD4" w:rsidRPr="00D65BD4" w:rsidRDefault="00D65BD4" w:rsidP="00D65BD4">
            <w:pPr>
              <w:spacing w:after="60"/>
              <w:rPr>
                <w:rFonts w:eastAsia="SimSun"/>
                <w:i/>
                <w:iCs/>
                <w:sz w:val="20"/>
              </w:rPr>
            </w:pPr>
            <w:r w:rsidRPr="00D65BD4">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52676EAB" w14:textId="77777777" w:rsidR="00D65BD4" w:rsidRPr="00D65BD4" w:rsidRDefault="00D65BD4" w:rsidP="00D65BD4">
            <w:pPr>
              <w:spacing w:after="60"/>
              <w:rPr>
                <w:rFonts w:eastAsia="SimSun"/>
                <w:iCs/>
                <w:sz w:val="20"/>
              </w:rPr>
            </w:pPr>
            <w:r w:rsidRPr="00D65BD4">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650D750E"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13630976" w14:textId="77777777" w:rsidTr="0003786F">
        <w:tc>
          <w:tcPr>
            <w:tcW w:w="1278" w:type="pct"/>
            <w:tcBorders>
              <w:top w:val="single" w:sz="4" w:space="0" w:color="auto"/>
              <w:left w:val="single" w:sz="4" w:space="0" w:color="auto"/>
              <w:bottom w:val="single" w:sz="4" w:space="0" w:color="auto"/>
              <w:right w:val="single" w:sz="4" w:space="0" w:color="auto"/>
            </w:tcBorders>
          </w:tcPr>
          <w:p w14:paraId="3A483397" w14:textId="77777777" w:rsidR="00D65BD4" w:rsidRPr="00D65BD4" w:rsidRDefault="00D65BD4" w:rsidP="00D65BD4">
            <w:pPr>
              <w:spacing w:after="60"/>
              <w:rPr>
                <w:rFonts w:eastAsia="SimSun"/>
                <w:i/>
                <w:iCs/>
                <w:sz w:val="20"/>
              </w:rPr>
            </w:pPr>
            <w:r w:rsidRPr="00D65BD4">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7EEFE930" w14:textId="77777777" w:rsidR="00D65BD4" w:rsidRPr="00D65BD4" w:rsidRDefault="00D65BD4" w:rsidP="00D65BD4">
            <w:pPr>
              <w:spacing w:after="60"/>
              <w:rPr>
                <w:rFonts w:eastAsia="SimSun"/>
                <w:iCs/>
                <w:sz w:val="20"/>
              </w:rPr>
            </w:pPr>
            <w:r w:rsidRPr="00D65BD4">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54D1E5A0"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596EC1A4" w14:textId="77777777" w:rsidR="00D65BD4" w:rsidRPr="00D65BD4" w:rsidRDefault="00D65BD4" w:rsidP="00D65BD4">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1118F96F" w14:textId="77777777" w:rsidTr="0003786F">
        <w:trPr>
          <w:trHeight w:val="1547"/>
        </w:trPr>
        <w:tc>
          <w:tcPr>
            <w:tcW w:w="9576" w:type="dxa"/>
            <w:shd w:val="pct12" w:color="auto" w:fill="auto"/>
          </w:tcPr>
          <w:p w14:paraId="09079F40" w14:textId="77777777" w:rsidR="00D65BD4" w:rsidRPr="00D65BD4" w:rsidRDefault="00D65BD4" w:rsidP="00D65BD4">
            <w:pPr>
              <w:spacing w:before="120" w:after="240"/>
              <w:rPr>
                <w:rFonts w:eastAsia="SimSun"/>
                <w:b/>
                <w:i/>
                <w:iCs/>
              </w:rPr>
            </w:pPr>
            <w:r w:rsidRPr="00D65BD4">
              <w:rPr>
                <w:rFonts w:eastAsia="SimSun"/>
                <w:b/>
                <w:i/>
                <w:iCs/>
              </w:rPr>
              <w:lastRenderedPageBreak/>
              <w:t>[NPRR841:  Replace paragraph (a) above with the following upon system implementation:]</w:t>
            </w:r>
          </w:p>
          <w:p w14:paraId="04751898"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Reg-Down for a given Operating Hour is calculated as follows:</w:t>
            </w:r>
          </w:p>
          <w:p w14:paraId="1B3D377E" w14:textId="77777777" w:rsidR="00D65BD4" w:rsidRPr="00D65BD4" w:rsidRDefault="00D65BD4" w:rsidP="00D65BD4">
            <w:pPr>
              <w:spacing w:after="120"/>
              <w:ind w:left="3600" w:hanging="2880"/>
              <w:rPr>
                <w:rFonts w:eastAsia="SimSun"/>
                <w:b/>
                <w:bCs/>
              </w:rPr>
            </w:pPr>
            <w:r w:rsidRPr="00D65BD4">
              <w:rPr>
                <w:rFonts w:eastAsia="SimSun"/>
                <w:b/>
                <w:bCs/>
              </w:rPr>
              <w:t>RDCOSTTOT</w:t>
            </w:r>
            <w:r w:rsidRPr="00D65BD4">
              <w:rPr>
                <w:rFonts w:eastAsia="SimSun"/>
                <w:b/>
                <w:bCs/>
              </w:rPr>
              <w:tab/>
              <w:t>=</w:t>
            </w:r>
            <w:r w:rsidRPr="00D65BD4">
              <w:rPr>
                <w:rFonts w:eastAsia="SimSun"/>
                <w:b/>
                <w:bCs/>
              </w:rPr>
              <w:tab/>
              <w:t>(-1) * (</w:t>
            </w:r>
            <w:r w:rsidRPr="00D65BD4">
              <w:rPr>
                <w:rFonts w:eastAsia="SimSun"/>
                <w:b/>
                <w:bCs/>
                <w:noProof/>
                <w:position w:val="-20"/>
              </w:rPr>
              <w:drawing>
                <wp:inline distT="0" distB="0" distL="0" distR="0" wp14:anchorId="2DC34DF6" wp14:editId="3892B3E1">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(RTPCRDAMTTOT </w:t>
            </w:r>
            <w:r w:rsidRPr="00D65BD4">
              <w:rPr>
                <w:rFonts w:eastAsia="SimSun"/>
                <w:b/>
                <w:bCs/>
                <w:i/>
                <w:vertAlign w:val="subscript"/>
              </w:rPr>
              <w:t>m</w:t>
            </w:r>
            <w:r w:rsidRPr="00D65BD4">
              <w:rPr>
                <w:rFonts w:eastAsia="SimSun"/>
                <w:b/>
                <w:bCs/>
              </w:rPr>
              <w:t xml:space="preserve">) + </w:t>
            </w:r>
            <w:r w:rsidRPr="00D65BD4">
              <w:rPr>
                <w:rFonts w:eastAsia="SimSun"/>
                <w:b/>
                <w:bCs/>
              </w:rPr>
              <w:tab/>
              <w:t>PCRDAMTTOT + RDFQAMTTOT +</w:t>
            </w:r>
          </w:p>
          <w:p w14:paraId="1686A010" w14:textId="77777777" w:rsidR="00D65BD4" w:rsidRPr="00D65BD4" w:rsidRDefault="00D65BD4" w:rsidP="00D65BD4">
            <w:pPr>
              <w:spacing w:after="240"/>
              <w:ind w:left="3600" w:firstLine="720"/>
              <w:rPr>
                <w:rFonts w:eastAsia="SimSun"/>
                <w:b/>
                <w:bCs/>
              </w:rPr>
            </w:pPr>
            <w:r w:rsidRPr="00D65BD4">
              <w:rPr>
                <w:rFonts w:eastAsia="SimSun"/>
                <w:b/>
                <w:bCs/>
              </w:rPr>
              <w:t xml:space="preserve">RDINFQAMTTOT </w:t>
            </w:r>
            <w:r w:rsidRPr="00D65BD4">
              <w:rPr>
                <w:rFonts w:eastAsia="SimSun"/>
              </w:rPr>
              <w:t xml:space="preserve">+ </w:t>
            </w:r>
            <w:r w:rsidRPr="00D65BD4">
              <w:rPr>
                <w:rFonts w:eastAsia="SimSun"/>
                <w:b/>
                <w:bCs/>
              </w:rPr>
              <w:t>RDMWINFATOT)</w:t>
            </w:r>
          </w:p>
          <w:p w14:paraId="45B73DA2" w14:textId="77777777" w:rsidR="00D65BD4" w:rsidRPr="00D65BD4" w:rsidRDefault="00D65BD4" w:rsidP="00D65BD4">
            <w:pPr>
              <w:spacing w:after="240"/>
              <w:rPr>
                <w:rFonts w:eastAsia="SimSun"/>
                <w:iCs/>
              </w:rPr>
            </w:pPr>
            <w:r w:rsidRPr="00D65BD4">
              <w:rPr>
                <w:rFonts w:eastAsia="SimSun"/>
                <w:iCs/>
              </w:rPr>
              <w:t xml:space="preserve">Where: </w:t>
            </w:r>
          </w:p>
          <w:p w14:paraId="21C4560E" w14:textId="77777777" w:rsidR="00D65BD4" w:rsidRPr="00D65BD4" w:rsidRDefault="00D65BD4" w:rsidP="00D65BD4">
            <w:pPr>
              <w:rPr>
                <w:rFonts w:eastAsia="SimSun"/>
              </w:rPr>
            </w:pPr>
            <w:r w:rsidRPr="00D65BD4">
              <w:rPr>
                <w:rFonts w:eastAsia="SimSun"/>
              </w:rPr>
              <w:t xml:space="preserve">Total payment of SASM- and RSASM-procured capacity for Reg-Down by </w:t>
            </w:r>
            <w:proofErr w:type="gramStart"/>
            <w:r w:rsidRPr="00D65BD4">
              <w:rPr>
                <w:rFonts w:eastAsia="SimSun"/>
              </w:rPr>
              <w:t>market</w:t>
            </w:r>
            <w:proofErr w:type="gramEnd"/>
          </w:p>
          <w:p w14:paraId="042627A3" w14:textId="77777777" w:rsidR="00D65BD4" w:rsidRPr="00D65BD4" w:rsidRDefault="00D65BD4" w:rsidP="00D65BD4">
            <w:pPr>
              <w:spacing w:after="240"/>
              <w:ind w:leftChars="300" w:left="2880" w:hangingChars="900" w:hanging="2160"/>
              <w:rPr>
                <w:rFonts w:eastAsia="SimSun"/>
                <w:bCs/>
                <w:vertAlign w:val="subscript"/>
              </w:rPr>
            </w:pPr>
            <w:r w:rsidRPr="00D65BD4">
              <w:rPr>
                <w:rFonts w:eastAsia="SimSun"/>
                <w:bCs/>
              </w:rPr>
              <w:t xml:space="preserve">RTPCRDAMTTOT </w:t>
            </w:r>
            <w:r w:rsidRPr="00D65BD4">
              <w:rPr>
                <w:rFonts w:eastAsia="SimSun"/>
                <w:bCs/>
                <w:i/>
                <w:vertAlign w:val="subscript"/>
              </w:rPr>
              <w:t>m</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6F0B8C96" wp14:editId="291D4C22">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RTPCRDAMT </w:t>
            </w:r>
            <w:r w:rsidRPr="00D65BD4">
              <w:rPr>
                <w:rFonts w:eastAsia="SimSun"/>
                <w:bCs/>
                <w:i/>
                <w:vertAlign w:val="subscript"/>
              </w:rPr>
              <w:t xml:space="preserve">q, m </w:t>
            </w:r>
          </w:p>
          <w:p w14:paraId="46CB55CE" w14:textId="77777777" w:rsidR="00D65BD4" w:rsidRPr="00D65BD4" w:rsidRDefault="00D65BD4" w:rsidP="00D65BD4">
            <w:pPr>
              <w:rPr>
                <w:rFonts w:eastAsia="SimSun"/>
              </w:rPr>
            </w:pPr>
            <w:r w:rsidRPr="00D65BD4">
              <w:rPr>
                <w:rFonts w:eastAsia="SimSun"/>
              </w:rPr>
              <w:t>Total payment of DAM-procured capacity for Reg-Down</w:t>
            </w:r>
          </w:p>
          <w:p w14:paraId="01A7A585" w14:textId="77777777" w:rsidR="00D65BD4" w:rsidRPr="00D65BD4" w:rsidRDefault="00D65BD4" w:rsidP="00D65BD4">
            <w:pPr>
              <w:spacing w:after="240"/>
              <w:ind w:leftChars="300" w:left="2880" w:hangingChars="900" w:hanging="2160"/>
              <w:rPr>
                <w:rFonts w:eastAsia="SimSun"/>
                <w:bCs/>
              </w:rPr>
            </w:pPr>
            <w:r w:rsidRPr="00D65BD4">
              <w:rPr>
                <w:rFonts w:eastAsia="SimSun"/>
                <w:bCs/>
              </w:rPr>
              <w:t>PCRDAMTTOT</w:t>
            </w:r>
            <w:r w:rsidRPr="00D65BD4">
              <w:rPr>
                <w:rFonts w:eastAsia="SimSun"/>
                <w:bCs/>
                <w:i/>
                <w:vertAlign w:val="subscript"/>
              </w:rPr>
              <w:tab/>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i/>
                <w:vertAlign w:val="subscript"/>
              </w:rPr>
              <w:t xml:space="preserve"> </w:t>
            </w:r>
            <w:r w:rsidRPr="00D65BD4">
              <w:rPr>
                <w:rFonts w:eastAsia="SimSun"/>
                <w:bCs/>
                <w:noProof/>
                <w:position w:val="-22"/>
              </w:rPr>
              <w:drawing>
                <wp:inline distT="0" distB="0" distL="0" distR="0" wp14:anchorId="63FE6EB8" wp14:editId="32EA75CA">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PCRDAMT </w:t>
            </w:r>
            <w:r w:rsidRPr="00D65BD4">
              <w:rPr>
                <w:rFonts w:eastAsia="SimSun"/>
                <w:bCs/>
                <w:i/>
                <w:vertAlign w:val="subscript"/>
              </w:rPr>
              <w:t>q</w:t>
            </w:r>
          </w:p>
          <w:p w14:paraId="17857F17" w14:textId="77777777" w:rsidR="00D65BD4" w:rsidRPr="00D65BD4" w:rsidRDefault="00D65BD4" w:rsidP="00D65BD4">
            <w:pPr>
              <w:rPr>
                <w:rFonts w:eastAsia="SimSun"/>
              </w:rPr>
            </w:pPr>
            <w:r w:rsidRPr="00D65BD4">
              <w:rPr>
                <w:rFonts w:eastAsia="SimSun"/>
              </w:rPr>
              <w:t>Total charge of failure on Ancillary Service Supply Responsibility for Reg-Down</w:t>
            </w:r>
          </w:p>
          <w:p w14:paraId="7769496E"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RDFQAMTTOT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67B5A444" wp14:editId="3E6BB565">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RDFQAMTQSETOT </w:t>
            </w:r>
            <w:r w:rsidRPr="00D65BD4">
              <w:rPr>
                <w:rFonts w:eastAsia="SimSun"/>
                <w:bCs/>
                <w:i/>
                <w:vertAlign w:val="subscript"/>
              </w:rPr>
              <w:t>q</w:t>
            </w:r>
          </w:p>
          <w:p w14:paraId="1D32EF85" w14:textId="77777777" w:rsidR="00D65BD4" w:rsidRPr="00D65BD4" w:rsidRDefault="00D65BD4" w:rsidP="00D65BD4">
            <w:pPr>
              <w:tabs>
                <w:tab w:val="left" w:pos="2160"/>
                <w:tab w:val="left" w:pos="2880"/>
              </w:tabs>
              <w:ind w:left="300" w:hangingChars="125" w:hanging="300"/>
              <w:rPr>
                <w:rFonts w:eastAsia="SimSun"/>
                <w:bCs/>
              </w:rPr>
            </w:pPr>
            <w:r w:rsidRPr="00D65BD4">
              <w:rPr>
                <w:rFonts w:eastAsia="SimSun"/>
                <w:bCs/>
              </w:rPr>
              <w:t>Total payment of SASM- and RSASM-procured capacity for Reg-Down by QSE</w:t>
            </w:r>
          </w:p>
          <w:p w14:paraId="461B886C"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RTPCRDAMTQSETOT </w:t>
            </w:r>
            <w:r w:rsidRPr="00D65BD4">
              <w:rPr>
                <w:rFonts w:eastAsia="SimSun"/>
                <w:bCs/>
                <w:i/>
                <w:vertAlign w:val="subscript"/>
              </w:rPr>
              <w:t>q</w:t>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noProof/>
                <w:position w:val="-20"/>
              </w:rPr>
              <w:drawing>
                <wp:inline distT="0" distB="0" distL="0" distR="0" wp14:anchorId="451AC4B9" wp14:editId="2EF9CFAA">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RTPCRDAMT </w:t>
            </w:r>
            <w:r w:rsidRPr="00D65BD4">
              <w:rPr>
                <w:rFonts w:eastAsia="SimSun"/>
                <w:bCs/>
                <w:i/>
                <w:vertAlign w:val="subscript"/>
              </w:rPr>
              <w:t>q, m</w:t>
            </w:r>
          </w:p>
          <w:p w14:paraId="294D7F89" w14:textId="77777777" w:rsidR="00D65BD4" w:rsidRPr="00D65BD4" w:rsidRDefault="00D65BD4" w:rsidP="00D65BD4">
            <w:pPr>
              <w:rPr>
                <w:rFonts w:eastAsia="SimSun"/>
              </w:rPr>
            </w:pPr>
            <w:r w:rsidRPr="00D65BD4">
              <w:rPr>
                <w:rFonts w:eastAsia="SimSun"/>
              </w:rPr>
              <w:t>Total charge of infeasible Ancillary Service Supply Responsibility for Reg-Down</w:t>
            </w:r>
          </w:p>
          <w:p w14:paraId="1D227E9E" w14:textId="77777777" w:rsidR="00D65BD4" w:rsidRPr="00D65BD4" w:rsidRDefault="00D65BD4" w:rsidP="00D65BD4">
            <w:pPr>
              <w:spacing w:after="240"/>
              <w:ind w:left="2880" w:hanging="2160"/>
              <w:rPr>
                <w:rFonts w:eastAsia="SimSun"/>
              </w:rPr>
            </w:pPr>
            <w:r w:rsidRPr="00D65BD4">
              <w:rPr>
                <w:rFonts w:eastAsia="SimSun"/>
              </w:rPr>
              <w:t>RDINFQAMTTOT</w:t>
            </w:r>
            <w:r w:rsidRPr="00D65BD4">
              <w:rPr>
                <w:rFonts w:eastAsia="SimSun"/>
              </w:rPr>
              <w:tab/>
              <w:t>=</w:t>
            </w:r>
            <w:r w:rsidRPr="00D65BD4">
              <w:rPr>
                <w:rFonts w:eastAsia="SimSun"/>
              </w:rPr>
              <w:tab/>
            </w:r>
            <w:r w:rsidRPr="00D65BD4">
              <w:rPr>
                <w:rFonts w:eastAsia="SimSun"/>
                <w:noProof/>
                <w:position w:val="-22"/>
              </w:rPr>
              <w:drawing>
                <wp:inline distT="0" distB="0" distL="0" distR="0" wp14:anchorId="40A07A29" wp14:editId="677B42B8">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rPr>
              <w:t xml:space="preserve"> RDINFQAMT </w:t>
            </w:r>
            <w:r w:rsidRPr="00D65BD4">
              <w:rPr>
                <w:rFonts w:eastAsia="SimSun"/>
                <w:i/>
                <w:vertAlign w:val="subscript"/>
              </w:rPr>
              <w:t>q</w:t>
            </w:r>
            <w:r w:rsidRPr="00D65BD4">
              <w:rPr>
                <w:rFonts w:eastAsia="SimSun"/>
                <w:vertAlign w:val="subscript"/>
              </w:rPr>
              <w:t xml:space="preserve"> </w:t>
            </w:r>
          </w:p>
          <w:p w14:paraId="4F6030B0" w14:textId="77777777" w:rsidR="00D65BD4" w:rsidRPr="00D65BD4" w:rsidRDefault="00D65BD4" w:rsidP="00D65BD4">
            <w:pPr>
              <w:tabs>
                <w:tab w:val="left" w:pos="2340"/>
                <w:tab w:val="left" w:pos="3420"/>
              </w:tabs>
              <w:spacing w:after="240"/>
              <w:ind w:left="1080" w:hanging="360"/>
              <w:rPr>
                <w:rFonts w:eastAsia="SimSun"/>
                <w:bCs/>
              </w:rPr>
            </w:pPr>
            <w:r w:rsidRPr="00D65BD4">
              <w:rPr>
                <w:rFonts w:eastAsia="SimSun"/>
                <w:bCs/>
              </w:rPr>
              <w:t xml:space="preserve">Total Real-Time </w:t>
            </w:r>
            <w:r w:rsidRPr="00D65BD4">
              <w:rPr>
                <w:rFonts w:eastAsia="SimSun"/>
                <w:bCs/>
                <w:iCs/>
              </w:rPr>
              <w:t>Day-Ahead</w:t>
            </w:r>
            <w:r w:rsidRPr="00D65BD4">
              <w:rPr>
                <w:rFonts w:eastAsia="SimSun"/>
                <w:bCs/>
              </w:rPr>
              <w:t xml:space="preserve"> Make-Whole Payment for Reg-Down</w:t>
            </w:r>
          </w:p>
          <w:p w14:paraId="3838C01B" w14:textId="77777777" w:rsidR="00D65BD4" w:rsidRPr="00D65BD4" w:rsidRDefault="00D65BD4" w:rsidP="00D65BD4">
            <w:pPr>
              <w:spacing w:after="240"/>
              <w:ind w:left="2880" w:hanging="2160"/>
              <w:rPr>
                <w:rFonts w:eastAsia="SimSun"/>
              </w:rPr>
            </w:pPr>
            <w:r w:rsidRPr="00D65BD4">
              <w:rPr>
                <w:rFonts w:eastAsia="SimSun"/>
              </w:rPr>
              <w:t>RDMWINFATOT</w:t>
            </w:r>
            <w:r w:rsidRPr="00D65BD4">
              <w:rPr>
                <w:rFonts w:eastAsia="SimSun"/>
              </w:rPr>
              <w:tab/>
              <w:t>=</w:t>
            </w:r>
            <w:r w:rsidRPr="00D65BD4">
              <w:rPr>
                <w:rFonts w:eastAsia="SimSun"/>
              </w:rPr>
              <w:tab/>
            </w:r>
            <w:r w:rsidRPr="00D65BD4">
              <w:rPr>
                <w:rFonts w:eastAsia="SimSun"/>
                <w:position w:val="-22"/>
                <w:lang w:val="pt-BR"/>
              </w:rPr>
              <w:object w:dxaOrig="220" w:dyaOrig="460" w14:anchorId="418EB915">
                <v:shape id="_x0000_i1056" type="#_x0000_t75" style="width:12pt;height:18.6pt" o:ole="">
                  <v:imagedata r:id="rId65" o:title=""/>
                </v:shape>
                <o:OLEObject Type="Embed" ProgID="Equation.3" ShapeID="_x0000_i1056" DrawAspect="Content" ObjectID="_1786452163" r:id="rId69"/>
              </w:object>
            </w:r>
            <w:r w:rsidRPr="00D65BD4">
              <w:rPr>
                <w:rFonts w:eastAsia="SimSun"/>
                <w:color w:val="000000"/>
              </w:rPr>
              <w:t xml:space="preserve"> RDMWINFA</w:t>
            </w:r>
            <w:r w:rsidRPr="00D65BD4">
              <w:rPr>
                <w:rFonts w:eastAsia="SimSun"/>
                <w:i/>
                <w:vertAlign w:val="subscript"/>
              </w:rPr>
              <w:t xml:space="preserve"> q, h  </w:t>
            </w:r>
          </w:p>
          <w:p w14:paraId="742EA26C"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D65BD4" w:rsidRPr="00D65BD4" w14:paraId="2811923F" w14:textId="77777777" w:rsidTr="0003786F">
              <w:trPr>
                <w:tblHeader/>
              </w:trPr>
              <w:tc>
                <w:tcPr>
                  <w:tcW w:w="1278" w:type="pct"/>
                </w:tcPr>
                <w:p w14:paraId="3C1A088A"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76" w:type="pct"/>
                </w:tcPr>
                <w:p w14:paraId="4DC660FC"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346" w:type="pct"/>
                </w:tcPr>
                <w:p w14:paraId="4E838EFE"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6F5528AB" w14:textId="77777777" w:rsidTr="0003786F">
              <w:tc>
                <w:tcPr>
                  <w:tcW w:w="1278" w:type="pct"/>
                </w:tcPr>
                <w:p w14:paraId="45244AE9" w14:textId="77777777" w:rsidR="00D65BD4" w:rsidRPr="00D65BD4" w:rsidRDefault="00D65BD4" w:rsidP="00D65BD4">
                  <w:pPr>
                    <w:spacing w:after="60"/>
                    <w:rPr>
                      <w:rFonts w:eastAsia="SimSun"/>
                      <w:iCs/>
                      <w:sz w:val="20"/>
                    </w:rPr>
                  </w:pPr>
                  <w:r w:rsidRPr="00D65BD4">
                    <w:rPr>
                      <w:rFonts w:eastAsia="SimSun"/>
                      <w:iCs/>
                      <w:sz w:val="20"/>
                    </w:rPr>
                    <w:t>RDCOSTTOT</w:t>
                  </w:r>
                </w:p>
              </w:tc>
              <w:tc>
                <w:tcPr>
                  <w:tcW w:w="376" w:type="pct"/>
                </w:tcPr>
                <w:p w14:paraId="1C5AA630"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Pr>
                <w:p w14:paraId="5CA6353C" w14:textId="77777777" w:rsidR="00D65BD4" w:rsidRPr="00D65BD4" w:rsidRDefault="00D65BD4" w:rsidP="00D65BD4">
                  <w:pPr>
                    <w:spacing w:after="60"/>
                    <w:rPr>
                      <w:rFonts w:eastAsia="SimSun"/>
                      <w:iCs/>
                      <w:sz w:val="20"/>
                    </w:rPr>
                  </w:pPr>
                  <w:r w:rsidRPr="00D65BD4">
                    <w:rPr>
                      <w:rFonts w:eastAsia="SimSun"/>
                      <w:i/>
                      <w:iCs/>
                      <w:sz w:val="20"/>
                    </w:rPr>
                    <w:t>Reg-Down Cost Total</w:t>
                  </w:r>
                  <w:r w:rsidRPr="00D65BD4">
                    <w:rPr>
                      <w:rFonts w:eastAsia="SimSun"/>
                      <w:iCs/>
                      <w:sz w:val="20"/>
                    </w:rPr>
                    <w:t>—The net total costs for Reg-Down, for the hour.</w:t>
                  </w:r>
                </w:p>
              </w:tc>
            </w:tr>
            <w:tr w:rsidR="00D65BD4" w:rsidRPr="00D65BD4" w14:paraId="7A0B09BC" w14:textId="77777777" w:rsidTr="0003786F">
              <w:tc>
                <w:tcPr>
                  <w:tcW w:w="1278" w:type="pct"/>
                  <w:tcBorders>
                    <w:top w:val="single" w:sz="4" w:space="0" w:color="auto"/>
                    <w:left w:val="single" w:sz="4" w:space="0" w:color="auto"/>
                    <w:bottom w:val="single" w:sz="4" w:space="0" w:color="auto"/>
                    <w:right w:val="single" w:sz="4" w:space="0" w:color="auto"/>
                  </w:tcBorders>
                </w:tcPr>
                <w:p w14:paraId="31061B36" w14:textId="77777777" w:rsidR="00D65BD4" w:rsidRPr="00D65BD4" w:rsidRDefault="00D65BD4" w:rsidP="00D65BD4">
                  <w:pPr>
                    <w:spacing w:after="60"/>
                    <w:rPr>
                      <w:rFonts w:eastAsia="SimSun"/>
                      <w:iCs/>
                      <w:sz w:val="20"/>
                    </w:rPr>
                  </w:pPr>
                  <w:r w:rsidRPr="00D65BD4">
                    <w:rPr>
                      <w:rFonts w:eastAsia="SimSun"/>
                      <w:iCs/>
                      <w:sz w:val="20"/>
                    </w:rPr>
                    <w:t xml:space="preserve">RTPCRDAMTTOT </w:t>
                  </w:r>
                  <w:r w:rsidRPr="00D65BD4">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524EC075"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23A1A2D" w14:textId="77777777" w:rsidR="00D65BD4" w:rsidRPr="00D65BD4" w:rsidRDefault="00D65BD4" w:rsidP="00D65BD4">
                  <w:pPr>
                    <w:spacing w:after="60"/>
                    <w:rPr>
                      <w:rFonts w:eastAsia="SimSun"/>
                      <w:i/>
                      <w:iCs/>
                      <w:sz w:val="20"/>
                    </w:rPr>
                  </w:pPr>
                  <w:r w:rsidRPr="00D65BD4">
                    <w:rPr>
                      <w:rFonts w:eastAsia="SimSun"/>
                      <w:i/>
                      <w:iCs/>
                      <w:sz w:val="20"/>
                    </w:rPr>
                    <w:t>Procured Capacity for Reg-Down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Reg-Down, for the hour.</w:t>
                  </w:r>
                </w:p>
              </w:tc>
            </w:tr>
            <w:tr w:rsidR="00D65BD4" w:rsidRPr="00D65BD4" w14:paraId="6AABE3AB" w14:textId="77777777" w:rsidTr="0003786F">
              <w:tc>
                <w:tcPr>
                  <w:tcW w:w="1278" w:type="pct"/>
                  <w:tcBorders>
                    <w:top w:val="single" w:sz="4" w:space="0" w:color="auto"/>
                    <w:left w:val="single" w:sz="4" w:space="0" w:color="auto"/>
                    <w:bottom w:val="single" w:sz="4" w:space="0" w:color="auto"/>
                    <w:right w:val="single" w:sz="4" w:space="0" w:color="auto"/>
                  </w:tcBorders>
                </w:tcPr>
                <w:p w14:paraId="148165E3" w14:textId="77777777" w:rsidR="00D65BD4" w:rsidRPr="00D65BD4" w:rsidRDefault="00D65BD4" w:rsidP="00D65BD4">
                  <w:pPr>
                    <w:spacing w:after="60"/>
                    <w:rPr>
                      <w:rFonts w:eastAsia="SimSun"/>
                      <w:iCs/>
                      <w:sz w:val="20"/>
                    </w:rPr>
                  </w:pPr>
                  <w:r w:rsidRPr="00D65BD4">
                    <w:rPr>
                      <w:rFonts w:eastAsia="SimSun"/>
                      <w:iCs/>
                      <w:sz w:val="20"/>
                    </w:rPr>
                    <w:t xml:space="preserve">RTPCRDAMT </w:t>
                  </w:r>
                  <w:r w:rsidRPr="00D65BD4">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432E8138"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6A200D52" w14:textId="77777777" w:rsidR="00D65BD4" w:rsidRPr="00D65BD4" w:rsidRDefault="00D65BD4" w:rsidP="00D65BD4">
                  <w:pPr>
                    <w:spacing w:after="60"/>
                    <w:rPr>
                      <w:rFonts w:eastAsia="SimSun"/>
                      <w:i/>
                      <w:iCs/>
                      <w:sz w:val="20"/>
                    </w:rPr>
                  </w:pPr>
                  <w:r w:rsidRPr="00D65BD4">
                    <w:rPr>
                      <w:rFonts w:eastAsia="SimSun"/>
                      <w:i/>
                      <w:iCs/>
                      <w:sz w:val="20"/>
                    </w:rPr>
                    <w:t>Procured Capacity for Reg-Down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Reg-Down, for the hour.</w:t>
                  </w:r>
                </w:p>
              </w:tc>
            </w:tr>
            <w:tr w:rsidR="00D65BD4" w:rsidRPr="00D65BD4" w14:paraId="481749D3" w14:textId="77777777" w:rsidTr="0003786F">
              <w:tc>
                <w:tcPr>
                  <w:tcW w:w="1278" w:type="pct"/>
                  <w:tcBorders>
                    <w:top w:val="single" w:sz="4" w:space="0" w:color="auto"/>
                    <w:left w:val="single" w:sz="4" w:space="0" w:color="auto"/>
                    <w:bottom w:val="single" w:sz="4" w:space="0" w:color="auto"/>
                    <w:right w:val="single" w:sz="4" w:space="0" w:color="auto"/>
                  </w:tcBorders>
                </w:tcPr>
                <w:p w14:paraId="5F4A1200" w14:textId="77777777" w:rsidR="00D65BD4" w:rsidRPr="00D65BD4" w:rsidRDefault="00D65BD4" w:rsidP="00D65BD4">
                  <w:pPr>
                    <w:spacing w:after="60"/>
                    <w:rPr>
                      <w:rFonts w:eastAsia="SimSun"/>
                      <w:iCs/>
                      <w:sz w:val="20"/>
                    </w:rPr>
                  </w:pPr>
                  <w:r w:rsidRPr="00D65BD4">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37A18602"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4A9EC5CE" w14:textId="77777777" w:rsidR="00D65BD4" w:rsidRPr="00D65BD4" w:rsidRDefault="00D65BD4" w:rsidP="00D65BD4">
                  <w:pPr>
                    <w:spacing w:after="60"/>
                    <w:rPr>
                      <w:rFonts w:eastAsia="SimSun"/>
                      <w:i/>
                      <w:iCs/>
                      <w:sz w:val="20"/>
                    </w:rPr>
                  </w:pPr>
                  <w:r w:rsidRPr="00D65BD4">
                    <w:rPr>
                      <w:rFonts w:eastAsia="SimSun"/>
                      <w:i/>
                      <w:iCs/>
                      <w:sz w:val="20"/>
                    </w:rPr>
                    <w:t>Reg-Down Failure Quantity Amount Total</w:t>
                  </w:r>
                  <w:r w:rsidRPr="00D65BD4">
                    <w:rPr>
                      <w:rFonts w:eastAsia="SimSun"/>
                      <w:iCs/>
                      <w:sz w:val="20"/>
                    </w:rPr>
                    <w:t>—The total charges to all QSEs for their capacity associated with failures on their Ancillary Service Supply Responsibilities for Reg-Down, for the hour.</w:t>
                  </w:r>
                </w:p>
              </w:tc>
            </w:tr>
            <w:tr w:rsidR="00D65BD4" w:rsidRPr="00D65BD4" w14:paraId="2B5DBEAD" w14:textId="77777777" w:rsidTr="0003786F">
              <w:tc>
                <w:tcPr>
                  <w:tcW w:w="1278" w:type="pct"/>
                  <w:tcBorders>
                    <w:top w:val="single" w:sz="4" w:space="0" w:color="auto"/>
                    <w:left w:val="single" w:sz="4" w:space="0" w:color="auto"/>
                    <w:bottom w:val="single" w:sz="4" w:space="0" w:color="auto"/>
                    <w:right w:val="single" w:sz="4" w:space="0" w:color="auto"/>
                  </w:tcBorders>
                </w:tcPr>
                <w:p w14:paraId="40780343" w14:textId="77777777" w:rsidR="00D65BD4" w:rsidRPr="00D65BD4" w:rsidRDefault="00D65BD4" w:rsidP="00D65BD4">
                  <w:pPr>
                    <w:spacing w:after="60"/>
                    <w:rPr>
                      <w:rFonts w:eastAsia="SimSun"/>
                      <w:iCs/>
                      <w:sz w:val="20"/>
                    </w:rPr>
                  </w:pPr>
                  <w:r w:rsidRPr="00D65BD4">
                    <w:rPr>
                      <w:rFonts w:eastAsia="SimSun"/>
                      <w:iCs/>
                      <w:sz w:val="20"/>
                    </w:rPr>
                    <w:lastRenderedPageBreak/>
                    <w:t>RDMWINFATOT</w:t>
                  </w:r>
                </w:p>
              </w:tc>
              <w:tc>
                <w:tcPr>
                  <w:tcW w:w="376" w:type="pct"/>
                  <w:tcBorders>
                    <w:top w:val="single" w:sz="4" w:space="0" w:color="auto"/>
                    <w:left w:val="single" w:sz="4" w:space="0" w:color="auto"/>
                    <w:bottom w:val="single" w:sz="4" w:space="0" w:color="auto"/>
                    <w:right w:val="single" w:sz="4" w:space="0" w:color="auto"/>
                  </w:tcBorders>
                </w:tcPr>
                <w:p w14:paraId="5721F27C"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4C607462" w14:textId="77777777" w:rsidR="00D65BD4" w:rsidRPr="00D65BD4" w:rsidRDefault="00D65BD4" w:rsidP="00D65BD4">
                  <w:pPr>
                    <w:spacing w:after="60"/>
                    <w:rPr>
                      <w:rFonts w:eastAsia="SimSun"/>
                      <w:i/>
                      <w:iCs/>
                      <w:sz w:val="20"/>
                    </w:rPr>
                  </w:pPr>
                  <w:r w:rsidRPr="00D65BD4">
                    <w:rPr>
                      <w:rFonts w:eastAsia="SimSun"/>
                      <w:i/>
                      <w:sz w:val="20"/>
                    </w:rPr>
                    <w:t>Reg-Down Make-Whole Infeasible Amount total</w:t>
                  </w:r>
                  <w:r w:rsidRPr="00D65BD4">
                    <w:rPr>
                      <w:rFonts w:ascii="Symbol" w:eastAsia="Symbol" w:hAnsi="Symbol" w:cs="Symbol"/>
                      <w:sz w:val="20"/>
                    </w:rPr>
                    <w:t>¾</w:t>
                  </w:r>
                  <w:r w:rsidRPr="00D65BD4">
                    <w:rPr>
                      <w:rFonts w:eastAsia="SimSun"/>
                      <w:sz w:val="20"/>
                    </w:rPr>
                    <w:t xml:space="preserve"> The total Real-Time calculated payment to all QSEs</w:t>
                  </w:r>
                  <w:r w:rsidRPr="00D65BD4">
                    <w:rPr>
                      <w:rFonts w:eastAsia="SimSun"/>
                      <w:i/>
                      <w:sz w:val="20"/>
                    </w:rPr>
                    <w:t>,</w:t>
                  </w:r>
                  <w:r w:rsidRPr="00D65BD4">
                    <w:rPr>
                      <w:rFonts w:eastAsia="SimSun"/>
                      <w:sz w:val="20"/>
                    </w:rPr>
                    <w:t xml:space="preserve"> for their contribution of Reg-Down, to make-whole the Startup and energy costs of all Resources committed in the DAM, for the hour.</w:t>
                  </w:r>
                </w:p>
              </w:tc>
            </w:tr>
            <w:tr w:rsidR="00D65BD4" w:rsidRPr="00D65BD4" w14:paraId="2BB8DDD3" w14:textId="77777777" w:rsidTr="0003786F">
              <w:tc>
                <w:tcPr>
                  <w:tcW w:w="1278" w:type="pct"/>
                  <w:tcBorders>
                    <w:top w:val="single" w:sz="4" w:space="0" w:color="auto"/>
                    <w:left w:val="single" w:sz="4" w:space="0" w:color="auto"/>
                    <w:bottom w:val="single" w:sz="4" w:space="0" w:color="auto"/>
                    <w:right w:val="single" w:sz="4" w:space="0" w:color="auto"/>
                  </w:tcBorders>
                </w:tcPr>
                <w:p w14:paraId="4668BBFA" w14:textId="77777777" w:rsidR="00D65BD4" w:rsidRPr="00D65BD4" w:rsidRDefault="00D65BD4" w:rsidP="00D65BD4">
                  <w:pPr>
                    <w:spacing w:after="60"/>
                    <w:rPr>
                      <w:rFonts w:eastAsia="SimSun"/>
                      <w:iCs/>
                      <w:sz w:val="20"/>
                    </w:rPr>
                  </w:pPr>
                  <w:r w:rsidRPr="00D65BD4">
                    <w:rPr>
                      <w:rFonts w:eastAsia="SimSun"/>
                      <w:color w:val="000000"/>
                      <w:sz w:val="20"/>
                    </w:rPr>
                    <w:t xml:space="preserve">RDMWINFA </w:t>
                  </w:r>
                  <w:r w:rsidRPr="00D65BD4">
                    <w:rPr>
                      <w:rFonts w:eastAsia="SimSun"/>
                      <w:i/>
                      <w:sz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3B004A73"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534F572" w14:textId="77777777" w:rsidR="00D65BD4" w:rsidRPr="00D65BD4" w:rsidRDefault="00D65BD4" w:rsidP="00D65BD4">
                  <w:pPr>
                    <w:spacing w:after="60"/>
                    <w:rPr>
                      <w:rFonts w:eastAsia="SimSun"/>
                      <w:i/>
                      <w:iCs/>
                      <w:sz w:val="20"/>
                    </w:rPr>
                  </w:pPr>
                  <w:r w:rsidRPr="00D65BD4">
                    <w:rPr>
                      <w:rFonts w:eastAsia="SimSun"/>
                      <w:i/>
                      <w:sz w:val="20"/>
                    </w:rPr>
                    <w:t>Reg-Down Make-Whole Infeasible Amount per QSE per hour</w:t>
                  </w:r>
                  <w:r w:rsidRPr="00D65BD4">
                    <w:rPr>
                      <w:rFonts w:ascii="Symbol" w:eastAsia="Symbol" w:hAnsi="Symbol" w:cs="Symbol"/>
                      <w:sz w:val="20"/>
                    </w:rPr>
                    <w:t>¾</w:t>
                  </w:r>
                  <w:r w:rsidRPr="00D65BD4">
                    <w:rPr>
                      <w:rFonts w:eastAsia="SimSun"/>
                      <w:sz w:val="20"/>
                    </w:rPr>
                    <w:t xml:space="preserve"> The total Real-Time calculated payment to QSE </w:t>
                  </w:r>
                  <w:r w:rsidRPr="00D65BD4">
                    <w:rPr>
                      <w:rFonts w:eastAsia="SimSun"/>
                      <w:i/>
                      <w:sz w:val="20"/>
                    </w:rPr>
                    <w:t>q,</w:t>
                  </w:r>
                  <w:r w:rsidRPr="00D65BD4">
                    <w:rPr>
                      <w:rFonts w:eastAsia="SimSun"/>
                      <w:sz w:val="20"/>
                    </w:rPr>
                    <w:t xml:space="preserve"> for its contribution of Reg-Down, to make-whole the Startup and energy costs of all Resources committed in the DAM, for the hour </w:t>
                  </w:r>
                  <w:r w:rsidRPr="00D65BD4">
                    <w:rPr>
                      <w:rFonts w:eastAsia="SimSun"/>
                      <w:i/>
                      <w:sz w:val="20"/>
                    </w:rPr>
                    <w:t>h</w:t>
                  </w:r>
                  <w:r w:rsidRPr="00D65BD4">
                    <w:rPr>
                      <w:rFonts w:eastAsia="SimSun"/>
                      <w:sz w:val="20"/>
                    </w:rPr>
                    <w:t xml:space="preserve">.  </w:t>
                  </w:r>
                </w:p>
              </w:tc>
            </w:tr>
            <w:tr w:rsidR="00D65BD4" w:rsidRPr="00D65BD4" w14:paraId="1D0E85DD" w14:textId="77777777" w:rsidTr="0003786F">
              <w:tc>
                <w:tcPr>
                  <w:tcW w:w="1278" w:type="pct"/>
                  <w:tcBorders>
                    <w:top w:val="single" w:sz="4" w:space="0" w:color="auto"/>
                    <w:left w:val="single" w:sz="4" w:space="0" w:color="auto"/>
                    <w:bottom w:val="single" w:sz="4" w:space="0" w:color="auto"/>
                    <w:right w:val="single" w:sz="4" w:space="0" w:color="auto"/>
                  </w:tcBorders>
                </w:tcPr>
                <w:p w14:paraId="6E229F19" w14:textId="77777777" w:rsidR="00D65BD4" w:rsidRPr="00D65BD4" w:rsidRDefault="00D65BD4" w:rsidP="00D65BD4">
                  <w:pPr>
                    <w:spacing w:after="60"/>
                    <w:rPr>
                      <w:rFonts w:eastAsia="SimSun"/>
                      <w:iCs/>
                      <w:sz w:val="20"/>
                    </w:rPr>
                  </w:pPr>
                  <w:r w:rsidRPr="00D65BD4">
                    <w:rPr>
                      <w:rFonts w:eastAsia="SimSun"/>
                      <w:iCs/>
                      <w:sz w:val="20"/>
                    </w:rPr>
                    <w:t xml:space="preserve">RDFQAMTQSETOT </w:t>
                  </w:r>
                  <w:r w:rsidRPr="00D65BD4">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13E6BCE"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2BAA311" w14:textId="77777777" w:rsidR="00D65BD4" w:rsidRPr="00D65BD4" w:rsidRDefault="00D65BD4" w:rsidP="00D65BD4">
                  <w:pPr>
                    <w:spacing w:after="60"/>
                    <w:rPr>
                      <w:rFonts w:eastAsia="SimSun"/>
                      <w:i/>
                      <w:iCs/>
                      <w:sz w:val="20"/>
                    </w:rPr>
                  </w:pPr>
                  <w:r w:rsidRPr="00D65BD4">
                    <w:rPr>
                      <w:rFonts w:eastAsia="SimSun"/>
                      <w:i/>
                      <w:iCs/>
                      <w:sz w:val="20"/>
                    </w:rPr>
                    <w:t>Reg-Down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Reg-Down, for the hour.</w:t>
                  </w:r>
                </w:p>
              </w:tc>
            </w:tr>
            <w:tr w:rsidR="00D65BD4" w:rsidRPr="00D65BD4" w14:paraId="3CCB25F2" w14:textId="77777777" w:rsidTr="0003786F">
              <w:tc>
                <w:tcPr>
                  <w:tcW w:w="1278" w:type="pct"/>
                  <w:tcBorders>
                    <w:top w:val="single" w:sz="4" w:space="0" w:color="auto"/>
                    <w:left w:val="single" w:sz="4" w:space="0" w:color="auto"/>
                    <w:bottom w:val="single" w:sz="4" w:space="0" w:color="auto"/>
                    <w:right w:val="single" w:sz="4" w:space="0" w:color="auto"/>
                  </w:tcBorders>
                </w:tcPr>
                <w:p w14:paraId="51323C16" w14:textId="77777777" w:rsidR="00D65BD4" w:rsidRPr="00D65BD4" w:rsidRDefault="00D65BD4" w:rsidP="00D65BD4">
                  <w:pPr>
                    <w:spacing w:after="60"/>
                    <w:rPr>
                      <w:rFonts w:eastAsia="SimSun"/>
                      <w:iCs/>
                      <w:sz w:val="20"/>
                    </w:rPr>
                  </w:pPr>
                  <w:r w:rsidRPr="00D65BD4">
                    <w:rPr>
                      <w:rFonts w:eastAsia="SimSun"/>
                      <w:iCs/>
                      <w:sz w:val="20"/>
                    </w:rPr>
                    <w:t xml:space="preserve">RTPCRDAMTQSETOT </w:t>
                  </w:r>
                  <w:r w:rsidRPr="00D65BD4">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F37F8CE" w14:textId="77777777" w:rsidR="00D65BD4" w:rsidRPr="00D65BD4" w:rsidRDefault="00D65BD4" w:rsidP="00D65BD4">
                  <w:pPr>
                    <w:spacing w:after="60"/>
                    <w:rPr>
                      <w:rFonts w:eastAsia="SimSun"/>
                      <w:iCs/>
                      <w:sz w:val="20"/>
                    </w:rPr>
                  </w:pPr>
                  <w:r w:rsidRPr="00D65BD4">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71509E05" w14:textId="77777777" w:rsidR="00D65BD4" w:rsidRPr="00D65BD4" w:rsidRDefault="00D65BD4" w:rsidP="00D65BD4">
                  <w:pPr>
                    <w:spacing w:after="60"/>
                    <w:rPr>
                      <w:rFonts w:eastAsia="SimSun"/>
                      <w:iCs/>
                      <w:sz w:val="20"/>
                    </w:rPr>
                  </w:pPr>
                  <w:r w:rsidRPr="00D65BD4">
                    <w:rPr>
                      <w:rFonts w:eastAsia="SimSun"/>
                      <w:i/>
                      <w:iCs/>
                      <w:sz w:val="20"/>
                    </w:rPr>
                    <w:t>Procured Capacity for Reg-Down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Reg-Down, for the hour.</w:t>
                  </w:r>
                </w:p>
              </w:tc>
            </w:tr>
            <w:tr w:rsidR="00D65BD4" w:rsidRPr="00D65BD4" w14:paraId="399224D1" w14:textId="77777777" w:rsidTr="0003786F">
              <w:tc>
                <w:tcPr>
                  <w:tcW w:w="1278" w:type="pct"/>
                  <w:tcBorders>
                    <w:top w:val="single" w:sz="4" w:space="0" w:color="auto"/>
                    <w:left w:val="single" w:sz="4" w:space="0" w:color="auto"/>
                    <w:bottom w:val="single" w:sz="4" w:space="0" w:color="auto"/>
                    <w:right w:val="single" w:sz="4" w:space="0" w:color="auto"/>
                  </w:tcBorders>
                </w:tcPr>
                <w:p w14:paraId="587B7FC4" w14:textId="77777777" w:rsidR="00D65BD4" w:rsidRPr="00D65BD4" w:rsidRDefault="00D65BD4" w:rsidP="00D65BD4">
                  <w:pPr>
                    <w:rPr>
                      <w:rFonts w:eastAsia="SimSun"/>
                      <w:b/>
                      <w:sz w:val="20"/>
                    </w:rPr>
                  </w:pPr>
                  <w:r w:rsidRPr="00D65BD4">
                    <w:rPr>
                      <w:rFonts w:eastAsia="SimSun"/>
                      <w:sz w:val="20"/>
                    </w:rPr>
                    <w:t xml:space="preserve">PCRDAMT </w:t>
                  </w:r>
                  <w:r w:rsidRPr="00D65BD4">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4E16DA7" w14:textId="77777777" w:rsidR="00D65BD4" w:rsidRPr="00D65BD4" w:rsidRDefault="00D65BD4" w:rsidP="00D65BD4">
                  <w:pPr>
                    <w:rPr>
                      <w:rFonts w:eastAsia="SimSun"/>
                      <w:b/>
                      <w:sz w:val="20"/>
                    </w:rPr>
                  </w:pPr>
                  <w:r w:rsidRPr="00D65BD4">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27386547" w14:textId="77777777" w:rsidR="00D65BD4" w:rsidRPr="00D65BD4" w:rsidRDefault="00D65BD4" w:rsidP="00D65BD4">
                  <w:pPr>
                    <w:rPr>
                      <w:rFonts w:eastAsia="SimSun"/>
                      <w:b/>
                      <w:sz w:val="20"/>
                    </w:rPr>
                  </w:pPr>
                  <w:r w:rsidRPr="00D65BD4">
                    <w:rPr>
                      <w:rFonts w:eastAsia="SimSun"/>
                      <w:i/>
                      <w:sz w:val="20"/>
                    </w:rPr>
                    <w:t>Procured Capacity for Reg-Down Amount per QSE for DAM</w:t>
                  </w:r>
                  <w:r w:rsidRPr="00D65BD4">
                    <w:rPr>
                      <w:rFonts w:eastAsia="SimSun"/>
                      <w:sz w:val="20"/>
                    </w:rPr>
                    <w:t>—The DAM Reg-Down payment for QSE</w:t>
                  </w:r>
                  <w:r w:rsidRPr="00D65BD4">
                    <w:rPr>
                      <w:rFonts w:eastAsia="SimSun"/>
                      <w:i/>
                      <w:sz w:val="20"/>
                    </w:rPr>
                    <w:t xml:space="preserve"> q</w:t>
                  </w:r>
                  <w:r w:rsidRPr="00D65BD4">
                    <w:rPr>
                      <w:rFonts w:eastAsia="SimSun"/>
                      <w:iCs/>
                      <w:sz w:val="20"/>
                    </w:rPr>
                    <w:t>,</w:t>
                  </w:r>
                  <w:r w:rsidRPr="00D65BD4">
                    <w:rPr>
                      <w:rFonts w:eastAsia="SimSun"/>
                      <w:sz w:val="20"/>
                    </w:rPr>
                    <w:t xml:space="preserve"> for the hour.</w:t>
                  </w:r>
                </w:p>
              </w:tc>
            </w:tr>
            <w:tr w:rsidR="00D65BD4" w:rsidRPr="00D65BD4" w14:paraId="626159B1" w14:textId="77777777" w:rsidTr="0003786F">
              <w:tc>
                <w:tcPr>
                  <w:tcW w:w="1278" w:type="pct"/>
                  <w:tcBorders>
                    <w:top w:val="single" w:sz="4" w:space="0" w:color="auto"/>
                    <w:left w:val="single" w:sz="4" w:space="0" w:color="auto"/>
                    <w:bottom w:val="single" w:sz="4" w:space="0" w:color="auto"/>
                    <w:right w:val="single" w:sz="4" w:space="0" w:color="auto"/>
                  </w:tcBorders>
                </w:tcPr>
                <w:p w14:paraId="369B3F77" w14:textId="77777777" w:rsidR="00D65BD4" w:rsidRPr="00D65BD4" w:rsidRDefault="00D65BD4" w:rsidP="00D65BD4">
                  <w:pPr>
                    <w:rPr>
                      <w:rFonts w:eastAsia="SimSun"/>
                      <w:sz w:val="20"/>
                    </w:rPr>
                  </w:pPr>
                  <w:r w:rsidRPr="00D65BD4">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7CDE9464" w14:textId="77777777" w:rsidR="00D65BD4" w:rsidRPr="00D65BD4" w:rsidRDefault="00D65BD4" w:rsidP="00D65BD4">
                  <w:pPr>
                    <w:rPr>
                      <w:rFonts w:eastAsia="SimSun"/>
                      <w:sz w:val="20"/>
                    </w:rPr>
                  </w:pPr>
                  <w:r w:rsidRPr="00D65BD4">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01EFAA35" w14:textId="77777777" w:rsidR="00D65BD4" w:rsidRPr="00D65BD4" w:rsidRDefault="00D65BD4" w:rsidP="00D65BD4">
                  <w:pPr>
                    <w:rPr>
                      <w:rFonts w:eastAsia="SimSun"/>
                      <w:sz w:val="20"/>
                    </w:rPr>
                  </w:pPr>
                  <w:r w:rsidRPr="00D65BD4">
                    <w:rPr>
                      <w:rFonts w:eastAsia="SimSun"/>
                      <w:i/>
                      <w:sz w:val="20"/>
                    </w:rPr>
                    <w:t>Procured Capacity for Reg-Down Amount Total in DAM</w:t>
                  </w:r>
                  <w:r w:rsidRPr="00D65BD4">
                    <w:rPr>
                      <w:rFonts w:eastAsia="SimSun"/>
                      <w:sz w:val="20"/>
                    </w:rPr>
                    <w:t>—The total of the DAM Reg-Down payments for all QSEs for the hour.</w:t>
                  </w:r>
                </w:p>
              </w:tc>
            </w:tr>
            <w:tr w:rsidR="00D65BD4" w:rsidRPr="00D65BD4" w14:paraId="1C2D0499" w14:textId="77777777" w:rsidTr="0003786F">
              <w:tc>
                <w:tcPr>
                  <w:tcW w:w="1278" w:type="pct"/>
                  <w:tcBorders>
                    <w:top w:val="single" w:sz="4" w:space="0" w:color="auto"/>
                    <w:left w:val="single" w:sz="4" w:space="0" w:color="auto"/>
                    <w:bottom w:val="single" w:sz="4" w:space="0" w:color="auto"/>
                    <w:right w:val="single" w:sz="4" w:space="0" w:color="auto"/>
                  </w:tcBorders>
                </w:tcPr>
                <w:p w14:paraId="4BBABC1C" w14:textId="77777777" w:rsidR="00D65BD4" w:rsidRPr="00D65BD4" w:rsidRDefault="00D65BD4" w:rsidP="00D65BD4">
                  <w:pPr>
                    <w:spacing w:after="60"/>
                    <w:rPr>
                      <w:rFonts w:eastAsia="SimSun"/>
                      <w:i/>
                      <w:iCs/>
                      <w:sz w:val="20"/>
                    </w:rPr>
                  </w:pPr>
                  <w:r w:rsidRPr="00D65BD4">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55CF62BA" w14:textId="77777777" w:rsidR="00D65BD4" w:rsidRPr="00D65BD4" w:rsidRDefault="00D65BD4" w:rsidP="00D65BD4">
                  <w:pPr>
                    <w:spacing w:after="60"/>
                    <w:rPr>
                      <w:rFonts w:eastAsia="SimSun"/>
                      <w:iCs/>
                      <w:sz w:val="20"/>
                    </w:rPr>
                  </w:pPr>
                  <w:r w:rsidRPr="00D65BD4">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100B4A45" w14:textId="77777777" w:rsidR="00D65BD4" w:rsidRPr="00D65BD4" w:rsidRDefault="00D65BD4" w:rsidP="00D65BD4">
                  <w:pPr>
                    <w:spacing w:after="60"/>
                    <w:rPr>
                      <w:rFonts w:eastAsia="SimSun"/>
                      <w:iCs/>
                      <w:sz w:val="20"/>
                    </w:rPr>
                  </w:pPr>
                  <w:r w:rsidRPr="00D65BD4">
                    <w:rPr>
                      <w:rFonts w:eastAsia="SimSun"/>
                      <w:i/>
                      <w:sz w:val="20"/>
                    </w:rPr>
                    <w:t xml:space="preserve">Reg-Down Infeasible Quantity Amount Total </w:t>
                  </w:r>
                  <w:r w:rsidRPr="00D65BD4">
                    <w:rPr>
                      <w:rFonts w:eastAsia="SimSun"/>
                      <w:sz w:val="20"/>
                    </w:rPr>
                    <w:t>— The charge to all QSEs for their total capacity associated with infeasible deployment of Ancillary Service Supply Responsibilities for Reg-Down, for the hour.</w:t>
                  </w:r>
                </w:p>
              </w:tc>
            </w:tr>
            <w:tr w:rsidR="00D65BD4" w:rsidRPr="00D65BD4" w14:paraId="62BB66A0" w14:textId="77777777" w:rsidTr="0003786F">
              <w:tc>
                <w:tcPr>
                  <w:tcW w:w="1278" w:type="pct"/>
                  <w:tcBorders>
                    <w:top w:val="single" w:sz="4" w:space="0" w:color="auto"/>
                    <w:left w:val="single" w:sz="4" w:space="0" w:color="auto"/>
                    <w:bottom w:val="single" w:sz="4" w:space="0" w:color="auto"/>
                    <w:right w:val="single" w:sz="4" w:space="0" w:color="auto"/>
                  </w:tcBorders>
                </w:tcPr>
                <w:p w14:paraId="061618A8" w14:textId="77777777" w:rsidR="00D65BD4" w:rsidRPr="00D65BD4" w:rsidRDefault="00D65BD4" w:rsidP="00D65BD4">
                  <w:pPr>
                    <w:spacing w:after="60"/>
                    <w:rPr>
                      <w:rFonts w:eastAsia="SimSun"/>
                      <w:i/>
                      <w:iCs/>
                      <w:sz w:val="20"/>
                    </w:rPr>
                  </w:pPr>
                  <w:r w:rsidRPr="00D65BD4">
                    <w:rPr>
                      <w:rFonts w:eastAsia="SimSun"/>
                      <w:sz w:val="20"/>
                    </w:rPr>
                    <w:t xml:space="preserve">RDINFQAMT </w:t>
                  </w:r>
                  <w:r w:rsidRPr="00D65BD4">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8BCABEB" w14:textId="77777777" w:rsidR="00D65BD4" w:rsidRPr="00D65BD4" w:rsidRDefault="00D65BD4" w:rsidP="00D65BD4">
                  <w:pPr>
                    <w:spacing w:after="60"/>
                    <w:rPr>
                      <w:rFonts w:eastAsia="SimSun"/>
                      <w:iCs/>
                      <w:sz w:val="20"/>
                    </w:rPr>
                  </w:pPr>
                  <w:r w:rsidRPr="00D65BD4">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191C0368" w14:textId="77777777" w:rsidR="00D65BD4" w:rsidRPr="00D65BD4" w:rsidRDefault="00D65BD4" w:rsidP="00D65BD4">
                  <w:pPr>
                    <w:spacing w:after="60"/>
                    <w:rPr>
                      <w:rFonts w:eastAsia="SimSun"/>
                      <w:iCs/>
                      <w:sz w:val="20"/>
                    </w:rPr>
                  </w:pPr>
                  <w:r w:rsidRPr="00D65BD4">
                    <w:rPr>
                      <w:rFonts w:eastAsia="SimSun"/>
                      <w:i/>
                      <w:sz w:val="20"/>
                    </w:rPr>
                    <w:t>Reg-Down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its Ancillary Service Supply Responsibilities for Reg-Down, for the hour.</w:t>
                  </w:r>
                </w:p>
              </w:tc>
            </w:tr>
            <w:tr w:rsidR="00D65BD4" w:rsidRPr="00D65BD4" w14:paraId="2BAFF4F2" w14:textId="77777777" w:rsidTr="0003786F">
              <w:tc>
                <w:tcPr>
                  <w:tcW w:w="1278" w:type="pct"/>
                  <w:tcBorders>
                    <w:top w:val="single" w:sz="4" w:space="0" w:color="auto"/>
                    <w:left w:val="single" w:sz="4" w:space="0" w:color="auto"/>
                    <w:bottom w:val="single" w:sz="4" w:space="0" w:color="auto"/>
                    <w:right w:val="single" w:sz="4" w:space="0" w:color="auto"/>
                  </w:tcBorders>
                </w:tcPr>
                <w:p w14:paraId="4A5CEAA8" w14:textId="77777777" w:rsidR="00D65BD4" w:rsidRPr="00D65BD4" w:rsidRDefault="00D65BD4" w:rsidP="00D65BD4">
                  <w:pPr>
                    <w:spacing w:after="60"/>
                    <w:rPr>
                      <w:rFonts w:eastAsia="SimSun"/>
                      <w:i/>
                      <w:iCs/>
                      <w:sz w:val="20"/>
                    </w:rPr>
                  </w:pPr>
                  <w:r w:rsidRPr="00D65BD4">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69A30366" w14:textId="77777777" w:rsidR="00D65BD4" w:rsidRPr="00D65BD4" w:rsidRDefault="00D65BD4" w:rsidP="00D65BD4">
                  <w:pPr>
                    <w:spacing w:after="60"/>
                    <w:rPr>
                      <w:rFonts w:eastAsia="SimSun"/>
                      <w:iCs/>
                      <w:sz w:val="20"/>
                    </w:rPr>
                  </w:pPr>
                  <w:r w:rsidRPr="00D65BD4">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2DC64E20"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2AE44AC0" w14:textId="77777777" w:rsidTr="0003786F">
              <w:tc>
                <w:tcPr>
                  <w:tcW w:w="1278" w:type="pct"/>
                  <w:tcBorders>
                    <w:top w:val="single" w:sz="4" w:space="0" w:color="auto"/>
                    <w:left w:val="single" w:sz="4" w:space="0" w:color="auto"/>
                    <w:bottom w:val="single" w:sz="4" w:space="0" w:color="auto"/>
                    <w:right w:val="single" w:sz="4" w:space="0" w:color="auto"/>
                  </w:tcBorders>
                </w:tcPr>
                <w:p w14:paraId="1854C128" w14:textId="77777777" w:rsidR="00D65BD4" w:rsidRPr="00D65BD4" w:rsidRDefault="00D65BD4" w:rsidP="00D65BD4">
                  <w:pPr>
                    <w:spacing w:after="60"/>
                    <w:rPr>
                      <w:rFonts w:eastAsia="SimSun"/>
                      <w:i/>
                      <w:iCs/>
                      <w:sz w:val="20"/>
                    </w:rPr>
                  </w:pPr>
                  <w:r w:rsidRPr="00D65BD4">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0682DBD3" w14:textId="77777777" w:rsidR="00D65BD4" w:rsidRPr="00D65BD4" w:rsidRDefault="00D65BD4" w:rsidP="00D65BD4">
                  <w:pPr>
                    <w:spacing w:after="60"/>
                    <w:rPr>
                      <w:rFonts w:eastAsia="SimSun"/>
                      <w:iCs/>
                      <w:sz w:val="20"/>
                    </w:rPr>
                  </w:pPr>
                  <w:r w:rsidRPr="00D65BD4">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6537DB48"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13146951" w14:textId="77777777" w:rsidR="00D65BD4" w:rsidRPr="00D65BD4" w:rsidRDefault="00D65BD4" w:rsidP="00D65BD4">
            <w:pPr>
              <w:spacing w:after="240"/>
              <w:rPr>
                <w:rFonts w:eastAsia="SimSun"/>
              </w:rPr>
            </w:pPr>
          </w:p>
        </w:tc>
      </w:tr>
    </w:tbl>
    <w:p w14:paraId="0625C2DD" w14:textId="77777777" w:rsidR="00D65BD4" w:rsidRPr="00D65BD4" w:rsidRDefault="00D65BD4" w:rsidP="00D65BD4">
      <w:pPr>
        <w:spacing w:before="240" w:after="240"/>
        <w:ind w:left="1440" w:hanging="720"/>
        <w:rPr>
          <w:rFonts w:eastAsia="SimSun"/>
        </w:rPr>
      </w:pPr>
      <w:r w:rsidRPr="00D65BD4">
        <w:rPr>
          <w:rFonts w:eastAsia="SimSun"/>
        </w:rPr>
        <w:lastRenderedPageBreak/>
        <w:t>(b)</w:t>
      </w:r>
      <w:r w:rsidRPr="00D65BD4">
        <w:rPr>
          <w:rFonts w:eastAsia="SimSun"/>
        </w:rPr>
        <w:tab/>
        <w:t>Each QSE’s share of the net total costs for Reg-Down for the Operating Hour is calculated as follows:</w:t>
      </w:r>
    </w:p>
    <w:p w14:paraId="71B139DA" w14:textId="77777777" w:rsidR="00D65BD4" w:rsidRPr="00D65BD4" w:rsidRDefault="00D65BD4" w:rsidP="00D65BD4">
      <w:pPr>
        <w:spacing w:after="240"/>
        <w:ind w:left="2880" w:hanging="2160"/>
        <w:rPr>
          <w:rFonts w:eastAsia="SimSun"/>
          <w:b/>
          <w:bCs/>
        </w:rPr>
      </w:pPr>
      <w:r w:rsidRPr="00D65BD4">
        <w:rPr>
          <w:rFonts w:eastAsia="SimSun"/>
          <w:b/>
          <w:bCs/>
        </w:rPr>
        <w:t xml:space="preserve">RDCOST </w:t>
      </w:r>
      <w:r w:rsidRPr="00D65BD4">
        <w:rPr>
          <w:rFonts w:eastAsia="SimSun"/>
          <w:b/>
          <w:bCs/>
          <w:i/>
          <w:vertAlign w:val="subscript"/>
        </w:rPr>
        <w:t>q</w:t>
      </w:r>
      <w:r w:rsidRPr="00D65BD4">
        <w:rPr>
          <w:rFonts w:eastAsia="SimSun"/>
          <w:b/>
          <w:bCs/>
          <w:i/>
          <w:vertAlign w:val="subscript"/>
        </w:rPr>
        <w:tab/>
      </w:r>
      <w:r w:rsidRPr="00D65BD4">
        <w:rPr>
          <w:rFonts w:eastAsia="SimSun"/>
          <w:b/>
          <w:bCs/>
        </w:rPr>
        <w:t>=</w:t>
      </w:r>
      <w:r w:rsidRPr="00D65BD4">
        <w:rPr>
          <w:rFonts w:eastAsia="SimSun"/>
          <w:b/>
          <w:bCs/>
        </w:rPr>
        <w:tab/>
        <w:t xml:space="preserve">RDPR * RDQ </w:t>
      </w:r>
      <w:r w:rsidRPr="00D65BD4">
        <w:rPr>
          <w:rFonts w:eastAsia="SimSun"/>
          <w:b/>
          <w:bCs/>
          <w:i/>
          <w:vertAlign w:val="subscript"/>
        </w:rPr>
        <w:t>q</w:t>
      </w:r>
    </w:p>
    <w:p w14:paraId="3705486C" w14:textId="77777777" w:rsidR="00D65BD4" w:rsidRPr="00D65BD4" w:rsidRDefault="00D65BD4" w:rsidP="00D65BD4">
      <w:pPr>
        <w:spacing w:after="240"/>
        <w:rPr>
          <w:rFonts w:eastAsia="SimSun"/>
          <w:iCs/>
        </w:rPr>
      </w:pPr>
      <w:r w:rsidRPr="00D65BD4">
        <w:rPr>
          <w:rFonts w:eastAsia="SimSun"/>
          <w:iCs/>
        </w:rPr>
        <w:t>Where:</w:t>
      </w:r>
    </w:p>
    <w:p w14:paraId="60B8242F" w14:textId="77777777" w:rsidR="00D65BD4" w:rsidRPr="00D65BD4" w:rsidRDefault="00D65BD4" w:rsidP="00D65BD4">
      <w:pPr>
        <w:tabs>
          <w:tab w:val="left" w:pos="2160"/>
          <w:tab w:val="left" w:pos="2880"/>
        </w:tabs>
        <w:spacing w:after="120"/>
        <w:ind w:leftChars="300" w:left="2880" w:hangingChars="900" w:hanging="2160"/>
        <w:rPr>
          <w:rFonts w:eastAsia="SimSun"/>
          <w:bCs/>
        </w:rPr>
      </w:pPr>
      <w:r w:rsidRPr="00D65BD4">
        <w:rPr>
          <w:rFonts w:eastAsia="SimSun"/>
          <w:bCs/>
        </w:rPr>
        <w:t>RDPR</w:t>
      </w:r>
      <w:r w:rsidRPr="00D65BD4">
        <w:rPr>
          <w:rFonts w:eastAsia="SimSun"/>
          <w:bCs/>
        </w:rPr>
        <w:tab/>
      </w:r>
      <w:r w:rsidRPr="00D65BD4">
        <w:rPr>
          <w:rFonts w:eastAsia="SimSun"/>
          <w:bCs/>
        </w:rPr>
        <w:tab/>
        <w:t>=</w:t>
      </w:r>
      <w:r w:rsidRPr="00D65BD4">
        <w:rPr>
          <w:rFonts w:eastAsia="SimSun"/>
          <w:bCs/>
        </w:rPr>
        <w:tab/>
        <w:t>RDCOSTTOT / RDQTOT</w:t>
      </w:r>
    </w:p>
    <w:p w14:paraId="13510DD2" w14:textId="77777777" w:rsidR="00D65BD4" w:rsidRPr="00D65BD4" w:rsidRDefault="00D65BD4" w:rsidP="00D65BD4">
      <w:pPr>
        <w:tabs>
          <w:tab w:val="left" w:pos="2160"/>
          <w:tab w:val="left" w:pos="2880"/>
        </w:tabs>
        <w:spacing w:after="120"/>
        <w:ind w:leftChars="300" w:left="2880" w:hangingChars="900" w:hanging="2160"/>
        <w:rPr>
          <w:rFonts w:eastAsia="SimSun"/>
          <w:bCs/>
        </w:rPr>
      </w:pPr>
      <w:r w:rsidRPr="00D65BD4">
        <w:rPr>
          <w:rFonts w:eastAsia="SimSun"/>
          <w:bCs/>
        </w:rPr>
        <w:t>RDQTOT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7EBB8626" wp14:editId="7B1662ED">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RDQ </w:t>
      </w:r>
      <w:r w:rsidRPr="00D65BD4">
        <w:rPr>
          <w:rFonts w:eastAsia="SimSun"/>
          <w:bCs/>
          <w:i/>
          <w:vertAlign w:val="subscript"/>
        </w:rPr>
        <w:t>q</w:t>
      </w:r>
    </w:p>
    <w:p w14:paraId="278BF699" w14:textId="77777777" w:rsidR="00D65BD4" w:rsidRPr="00D65BD4" w:rsidRDefault="00D65BD4" w:rsidP="00D65BD4">
      <w:pPr>
        <w:tabs>
          <w:tab w:val="left" w:pos="2160"/>
          <w:tab w:val="left" w:pos="2880"/>
        </w:tabs>
        <w:spacing w:after="120"/>
        <w:ind w:leftChars="300" w:left="2880" w:hangingChars="900" w:hanging="2160"/>
        <w:rPr>
          <w:rFonts w:eastAsia="SimSun"/>
          <w:bCs/>
          <w:lang w:val="it-IT"/>
        </w:rPr>
      </w:pPr>
      <w:r w:rsidRPr="00D65BD4">
        <w:rPr>
          <w:rFonts w:eastAsia="SimSun"/>
          <w:bCs/>
          <w:lang w:val="it-IT"/>
        </w:rPr>
        <w:t xml:space="preserve">RDQ </w:t>
      </w:r>
      <w:r w:rsidRPr="00D65BD4">
        <w:rPr>
          <w:rFonts w:eastAsia="SimSun"/>
          <w:bCs/>
          <w:i/>
          <w:vertAlign w:val="subscript"/>
          <w:lang w:val="it-IT"/>
        </w:rPr>
        <w:t>q</w:t>
      </w:r>
      <w:r w:rsidRPr="00D65BD4">
        <w:rPr>
          <w:rFonts w:eastAsia="SimSun"/>
          <w:bCs/>
          <w:lang w:val="it-IT"/>
        </w:rPr>
        <w:tab/>
      </w:r>
      <w:r w:rsidRPr="00D65BD4">
        <w:rPr>
          <w:rFonts w:eastAsia="SimSun"/>
          <w:bCs/>
          <w:lang w:val="it-IT"/>
        </w:rPr>
        <w:tab/>
        <w:t>=</w:t>
      </w:r>
      <w:r w:rsidRPr="00D65BD4">
        <w:rPr>
          <w:rFonts w:eastAsia="SimSun"/>
          <w:bCs/>
          <w:lang w:val="it-IT"/>
        </w:rPr>
        <w:tab/>
        <w:t xml:space="preserve">RDO </w:t>
      </w:r>
      <w:r w:rsidRPr="00D65BD4">
        <w:rPr>
          <w:rFonts w:eastAsia="SimSun"/>
          <w:bCs/>
          <w:i/>
          <w:vertAlign w:val="subscript"/>
          <w:lang w:val="it-IT"/>
        </w:rPr>
        <w:t>q</w:t>
      </w:r>
      <w:r w:rsidRPr="00D65BD4">
        <w:rPr>
          <w:rFonts w:eastAsia="SimSun"/>
          <w:bCs/>
          <w:lang w:val="it-IT"/>
        </w:rPr>
        <w:t xml:space="preserve"> – SARDQ </w:t>
      </w:r>
      <w:r w:rsidRPr="00D65BD4">
        <w:rPr>
          <w:rFonts w:eastAsia="SimSun"/>
          <w:bCs/>
          <w:i/>
          <w:vertAlign w:val="subscript"/>
          <w:lang w:val="it-IT"/>
        </w:rPr>
        <w:t>q</w:t>
      </w:r>
    </w:p>
    <w:p w14:paraId="3F802619" w14:textId="77777777" w:rsidR="00D65BD4" w:rsidRPr="00D65BD4" w:rsidRDefault="00D65BD4" w:rsidP="00D65BD4">
      <w:pPr>
        <w:tabs>
          <w:tab w:val="left" w:pos="2160"/>
          <w:tab w:val="left" w:pos="2880"/>
        </w:tabs>
        <w:spacing w:after="120"/>
        <w:ind w:leftChars="300" w:left="2880" w:hangingChars="900" w:hanging="2160"/>
        <w:rPr>
          <w:rFonts w:eastAsia="SimSun"/>
          <w:bCs/>
          <w:lang w:val="it-IT"/>
        </w:rPr>
      </w:pPr>
      <w:r w:rsidRPr="00D65BD4">
        <w:rPr>
          <w:rFonts w:eastAsia="SimSun"/>
          <w:bCs/>
          <w:lang w:val="it-IT"/>
        </w:rPr>
        <w:t xml:space="preserve">RDO </w:t>
      </w:r>
      <w:r w:rsidRPr="00D65BD4">
        <w:rPr>
          <w:rFonts w:eastAsia="SimSun"/>
          <w:bCs/>
          <w:i/>
          <w:vertAlign w:val="subscript"/>
          <w:lang w:val="it-IT"/>
        </w:rPr>
        <w:t>q</w:t>
      </w:r>
      <w:r w:rsidRPr="00D65BD4">
        <w:rPr>
          <w:rFonts w:eastAsia="SimSun"/>
          <w:bCs/>
          <w:lang w:val="it-IT"/>
        </w:rPr>
        <w:tab/>
      </w:r>
      <w:r w:rsidRPr="00D65BD4">
        <w:rPr>
          <w:rFonts w:eastAsia="SimSun"/>
          <w:bCs/>
          <w:lang w:val="it-IT"/>
        </w:rPr>
        <w:tab/>
        <w:t>=</w:t>
      </w:r>
      <w:r w:rsidRPr="00D65BD4">
        <w:rPr>
          <w:rFonts w:eastAsia="SimSun"/>
          <w:bCs/>
          <w:lang w:val="it-IT"/>
        </w:rPr>
        <w:tab/>
      </w:r>
      <w:r w:rsidRPr="00D65BD4">
        <w:rPr>
          <w:rFonts w:eastAsia="SimSun"/>
          <w:bCs/>
          <w:noProof/>
          <w:position w:val="-22"/>
        </w:rPr>
        <w:drawing>
          <wp:inline distT="0" distB="0" distL="0" distR="0" wp14:anchorId="24DE1982" wp14:editId="778549FE">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lang w:val="it-IT"/>
        </w:rPr>
        <w:t xml:space="preserve">(SARDQ </w:t>
      </w:r>
      <w:r w:rsidRPr="00D65BD4">
        <w:rPr>
          <w:rFonts w:eastAsia="SimSun"/>
          <w:bCs/>
          <w:i/>
          <w:vertAlign w:val="subscript"/>
          <w:lang w:val="it-IT"/>
        </w:rPr>
        <w:t>q</w:t>
      </w:r>
      <w:r w:rsidRPr="00D65BD4">
        <w:rPr>
          <w:rFonts w:eastAsia="SimSun"/>
          <w:bCs/>
          <w:lang w:val="it-IT"/>
        </w:rPr>
        <w:t xml:space="preserve"> + </w:t>
      </w:r>
      <w:r w:rsidRPr="00D65BD4">
        <w:rPr>
          <w:rFonts w:eastAsia="SimSun"/>
          <w:bCs/>
          <w:noProof/>
          <w:position w:val="-20"/>
        </w:rPr>
        <w:drawing>
          <wp:inline distT="0" distB="0" distL="0" distR="0" wp14:anchorId="4F749733" wp14:editId="46D9582B">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lang w:val="it-IT"/>
        </w:rPr>
        <w:t xml:space="preserve">(RTPCRD </w:t>
      </w:r>
      <w:r w:rsidRPr="00D65BD4">
        <w:rPr>
          <w:rFonts w:eastAsia="SimSun"/>
          <w:bCs/>
          <w:i/>
          <w:vertAlign w:val="subscript"/>
          <w:lang w:val="it-IT"/>
        </w:rPr>
        <w:t>q, m</w:t>
      </w:r>
      <w:r w:rsidRPr="00D65BD4">
        <w:rPr>
          <w:rFonts w:eastAsia="SimSun"/>
          <w:bCs/>
          <w:lang w:val="it-IT"/>
        </w:rPr>
        <w:t xml:space="preserve">) + PCRD </w:t>
      </w:r>
      <w:r w:rsidRPr="00D65BD4">
        <w:rPr>
          <w:rFonts w:eastAsia="SimSun"/>
          <w:bCs/>
          <w:i/>
          <w:vertAlign w:val="subscript"/>
          <w:lang w:val="it-IT"/>
        </w:rPr>
        <w:t>q</w:t>
      </w:r>
      <w:r w:rsidRPr="00D65BD4">
        <w:rPr>
          <w:rFonts w:eastAsia="SimSun"/>
          <w:bCs/>
          <w:lang w:val="it-IT"/>
        </w:rPr>
        <w:t xml:space="preserve"> –  </w:t>
      </w:r>
    </w:p>
    <w:p w14:paraId="324250BE" w14:textId="77777777" w:rsidR="00D65BD4" w:rsidRPr="00D65BD4" w:rsidRDefault="00D65BD4" w:rsidP="00D65BD4">
      <w:pPr>
        <w:tabs>
          <w:tab w:val="left" w:pos="2160"/>
          <w:tab w:val="left" w:pos="2880"/>
        </w:tabs>
        <w:spacing w:after="120"/>
        <w:ind w:leftChars="300" w:left="2880" w:hangingChars="900" w:hanging="2160"/>
        <w:rPr>
          <w:rFonts w:eastAsia="SimSun"/>
          <w:bCs/>
          <w:i/>
          <w:vertAlign w:val="subscript"/>
          <w:lang w:val="it-IT"/>
        </w:rPr>
      </w:pPr>
      <w:r w:rsidRPr="00D65BD4">
        <w:rPr>
          <w:rFonts w:eastAsia="SimSun"/>
          <w:bCs/>
          <w:lang w:val="it-IT"/>
        </w:rPr>
        <w:tab/>
      </w:r>
      <w:r w:rsidRPr="00D65BD4">
        <w:rPr>
          <w:rFonts w:eastAsia="SimSun"/>
          <w:bCs/>
          <w:lang w:val="it-IT"/>
        </w:rPr>
        <w:tab/>
      </w:r>
      <w:r w:rsidRPr="00D65BD4">
        <w:rPr>
          <w:rFonts w:eastAsia="SimSun"/>
          <w:bCs/>
          <w:lang w:val="it-IT"/>
        </w:rPr>
        <w:tab/>
        <w:t xml:space="preserve">RDFQ </w:t>
      </w:r>
      <w:r w:rsidRPr="00D65BD4">
        <w:rPr>
          <w:rFonts w:eastAsia="SimSun"/>
          <w:bCs/>
          <w:i/>
          <w:vertAlign w:val="subscript"/>
          <w:lang w:val="it-IT"/>
        </w:rPr>
        <w:t>q</w:t>
      </w:r>
      <w:r w:rsidRPr="00D65BD4">
        <w:rPr>
          <w:rFonts w:eastAsia="SimSun"/>
          <w:bCs/>
          <w:lang w:val="it-IT"/>
        </w:rPr>
        <w:t xml:space="preserve"> – RRDFQ </w:t>
      </w:r>
      <w:r w:rsidRPr="00D65BD4">
        <w:rPr>
          <w:rFonts w:eastAsia="SimSun"/>
          <w:bCs/>
          <w:i/>
          <w:vertAlign w:val="subscript"/>
          <w:lang w:val="it-IT"/>
        </w:rPr>
        <w:t>q</w:t>
      </w:r>
      <w:r w:rsidRPr="00D65BD4">
        <w:rPr>
          <w:rFonts w:eastAsia="SimSun"/>
          <w:bCs/>
          <w:lang w:val="it-IT"/>
        </w:rPr>
        <w:t xml:space="preserve">) * HLRS </w:t>
      </w:r>
      <w:r w:rsidRPr="00D65BD4">
        <w:rPr>
          <w:rFonts w:eastAsia="SimSun"/>
          <w:bCs/>
          <w:i/>
          <w:vertAlign w:val="subscript"/>
          <w:lang w:val="it-IT"/>
        </w:rPr>
        <w:t>q</w:t>
      </w:r>
    </w:p>
    <w:p w14:paraId="352063B0" w14:textId="77777777" w:rsidR="00D65BD4" w:rsidRPr="00D65BD4" w:rsidRDefault="00D65BD4" w:rsidP="00D65BD4">
      <w:pPr>
        <w:tabs>
          <w:tab w:val="left" w:pos="2160"/>
          <w:tab w:val="left" w:pos="2880"/>
        </w:tabs>
        <w:spacing w:after="120"/>
        <w:ind w:leftChars="300" w:left="2880" w:hangingChars="900" w:hanging="2160"/>
        <w:rPr>
          <w:rFonts w:eastAsia="SimSun"/>
          <w:bCs/>
          <w:lang w:val="fr-FR"/>
        </w:rPr>
      </w:pPr>
      <w:r w:rsidRPr="00D65BD4">
        <w:rPr>
          <w:rFonts w:eastAsia="SimSun"/>
          <w:bCs/>
          <w:lang w:val="fr-FR"/>
        </w:rPr>
        <w:t xml:space="preserve">SARDQ </w:t>
      </w:r>
      <w:r w:rsidRPr="00D65BD4">
        <w:rPr>
          <w:rFonts w:eastAsia="SimSun"/>
          <w:bCs/>
          <w:i/>
          <w:vertAlign w:val="subscript"/>
          <w:lang w:val="fr-FR"/>
        </w:rPr>
        <w:t>q</w:t>
      </w:r>
      <w:r w:rsidRPr="00D65BD4">
        <w:rPr>
          <w:rFonts w:eastAsia="SimSun"/>
          <w:bCs/>
          <w:lang w:val="fr-FR"/>
        </w:rPr>
        <w:tab/>
      </w:r>
      <w:r w:rsidRPr="00D65BD4">
        <w:rPr>
          <w:rFonts w:eastAsia="SimSun"/>
          <w:bCs/>
          <w:lang w:val="fr-FR"/>
        </w:rPr>
        <w:tab/>
        <w:t>=</w:t>
      </w:r>
      <w:r w:rsidRPr="00D65BD4">
        <w:rPr>
          <w:rFonts w:eastAsia="SimSun"/>
          <w:bCs/>
          <w:lang w:val="fr-FR"/>
        </w:rPr>
        <w:tab/>
        <w:t xml:space="preserve">DASARDQ </w:t>
      </w:r>
      <w:r w:rsidRPr="00D65BD4">
        <w:rPr>
          <w:rFonts w:eastAsia="SimSun"/>
          <w:bCs/>
          <w:i/>
          <w:vertAlign w:val="subscript"/>
          <w:lang w:val="fr-FR"/>
        </w:rPr>
        <w:t>q</w:t>
      </w:r>
      <w:r w:rsidRPr="00D65BD4">
        <w:rPr>
          <w:rFonts w:eastAsia="SimSun"/>
          <w:bCs/>
          <w:lang w:val="fr-FR"/>
        </w:rPr>
        <w:t xml:space="preserve"> + RTSARDQ </w:t>
      </w:r>
      <w:r w:rsidRPr="00D65BD4">
        <w:rPr>
          <w:rFonts w:eastAsia="SimSun"/>
          <w:bCs/>
          <w:i/>
          <w:vertAlign w:val="subscript"/>
          <w:lang w:val="fr-FR"/>
        </w:rPr>
        <w:t>q</w:t>
      </w:r>
    </w:p>
    <w:p w14:paraId="369D2889" w14:textId="77777777" w:rsidR="00D65BD4" w:rsidRPr="00D65BD4" w:rsidRDefault="00D65BD4" w:rsidP="00D65BD4">
      <w:pPr>
        <w:keepNext/>
        <w:rPr>
          <w:rFonts w:eastAsia="SimSun"/>
        </w:rPr>
      </w:pPr>
      <w:r w:rsidRPr="00D65BD4">
        <w:rPr>
          <w:rFonts w:eastAsia="SimSun"/>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D65BD4" w:rsidRPr="00D65BD4" w14:paraId="408CA793" w14:textId="77777777" w:rsidTr="0003786F">
        <w:trPr>
          <w:tblHeader/>
        </w:trPr>
        <w:tc>
          <w:tcPr>
            <w:tcW w:w="849" w:type="pct"/>
          </w:tcPr>
          <w:p w14:paraId="4628E231" w14:textId="77777777" w:rsidR="00D65BD4" w:rsidRPr="00D65BD4" w:rsidRDefault="00D65BD4" w:rsidP="00D65BD4">
            <w:pPr>
              <w:keepNext/>
              <w:spacing w:after="120"/>
              <w:rPr>
                <w:rFonts w:eastAsia="SimSun"/>
                <w:b/>
                <w:iCs/>
                <w:sz w:val="20"/>
              </w:rPr>
            </w:pPr>
            <w:r w:rsidRPr="00D65BD4">
              <w:rPr>
                <w:rFonts w:eastAsia="SimSun"/>
                <w:b/>
                <w:iCs/>
                <w:sz w:val="20"/>
              </w:rPr>
              <w:t>Variable</w:t>
            </w:r>
          </w:p>
        </w:tc>
        <w:tc>
          <w:tcPr>
            <w:tcW w:w="460" w:type="pct"/>
          </w:tcPr>
          <w:p w14:paraId="297A4426" w14:textId="77777777" w:rsidR="00D65BD4" w:rsidRPr="00D65BD4" w:rsidRDefault="00D65BD4" w:rsidP="00D65BD4">
            <w:pPr>
              <w:keepNext/>
              <w:spacing w:after="120"/>
              <w:rPr>
                <w:rFonts w:eastAsia="SimSun"/>
                <w:b/>
                <w:iCs/>
                <w:sz w:val="20"/>
              </w:rPr>
            </w:pPr>
            <w:r w:rsidRPr="00D65BD4">
              <w:rPr>
                <w:rFonts w:eastAsia="SimSun"/>
                <w:b/>
                <w:iCs/>
                <w:sz w:val="20"/>
              </w:rPr>
              <w:t>Unit</w:t>
            </w:r>
          </w:p>
        </w:tc>
        <w:tc>
          <w:tcPr>
            <w:tcW w:w="3691" w:type="pct"/>
          </w:tcPr>
          <w:p w14:paraId="5295312F" w14:textId="77777777" w:rsidR="00D65BD4" w:rsidRPr="00D65BD4" w:rsidRDefault="00D65BD4" w:rsidP="00D65BD4">
            <w:pPr>
              <w:keepNext/>
              <w:spacing w:after="120"/>
              <w:rPr>
                <w:rFonts w:eastAsia="SimSun"/>
                <w:b/>
                <w:iCs/>
                <w:sz w:val="20"/>
              </w:rPr>
            </w:pPr>
            <w:r w:rsidRPr="00D65BD4">
              <w:rPr>
                <w:rFonts w:eastAsia="SimSun"/>
                <w:b/>
                <w:iCs/>
                <w:sz w:val="20"/>
              </w:rPr>
              <w:t>Description</w:t>
            </w:r>
          </w:p>
        </w:tc>
      </w:tr>
      <w:tr w:rsidR="00D65BD4" w:rsidRPr="00D65BD4" w14:paraId="7E557BAF" w14:textId="77777777" w:rsidTr="0003786F">
        <w:tc>
          <w:tcPr>
            <w:tcW w:w="849" w:type="pct"/>
          </w:tcPr>
          <w:p w14:paraId="6F058186" w14:textId="77777777" w:rsidR="00D65BD4" w:rsidRPr="00D65BD4" w:rsidRDefault="00D65BD4" w:rsidP="00D65BD4">
            <w:pPr>
              <w:spacing w:after="60"/>
              <w:rPr>
                <w:rFonts w:eastAsia="SimSun"/>
                <w:iCs/>
                <w:sz w:val="20"/>
              </w:rPr>
            </w:pPr>
            <w:r w:rsidRPr="00D65BD4">
              <w:rPr>
                <w:rFonts w:eastAsia="SimSun"/>
                <w:iCs/>
                <w:sz w:val="20"/>
              </w:rPr>
              <w:t xml:space="preserve">RDCOST </w:t>
            </w:r>
            <w:r w:rsidRPr="00D65BD4">
              <w:rPr>
                <w:rFonts w:eastAsia="SimSun"/>
                <w:i/>
                <w:iCs/>
                <w:sz w:val="20"/>
                <w:vertAlign w:val="subscript"/>
              </w:rPr>
              <w:t>q</w:t>
            </w:r>
          </w:p>
        </w:tc>
        <w:tc>
          <w:tcPr>
            <w:tcW w:w="460" w:type="pct"/>
          </w:tcPr>
          <w:p w14:paraId="4146EAB0" w14:textId="77777777" w:rsidR="00D65BD4" w:rsidRPr="00D65BD4" w:rsidRDefault="00D65BD4" w:rsidP="00D65BD4">
            <w:pPr>
              <w:keepNext/>
              <w:spacing w:after="60"/>
              <w:rPr>
                <w:rFonts w:eastAsia="SimSun"/>
                <w:iCs/>
                <w:sz w:val="20"/>
              </w:rPr>
            </w:pPr>
            <w:r w:rsidRPr="00D65BD4">
              <w:rPr>
                <w:rFonts w:eastAsia="SimSun"/>
                <w:iCs/>
                <w:sz w:val="20"/>
              </w:rPr>
              <w:t>$</w:t>
            </w:r>
          </w:p>
        </w:tc>
        <w:tc>
          <w:tcPr>
            <w:tcW w:w="3691" w:type="pct"/>
          </w:tcPr>
          <w:p w14:paraId="58A64943" w14:textId="77777777" w:rsidR="00D65BD4" w:rsidRPr="00D65BD4" w:rsidRDefault="00D65BD4" w:rsidP="00D65BD4">
            <w:pPr>
              <w:keepNext/>
              <w:spacing w:after="60"/>
              <w:rPr>
                <w:rFonts w:eastAsia="SimSun"/>
                <w:iCs/>
                <w:sz w:val="20"/>
              </w:rPr>
            </w:pPr>
            <w:r w:rsidRPr="00D65BD4">
              <w:rPr>
                <w:rFonts w:eastAsia="SimSun"/>
                <w:i/>
                <w:iCs/>
                <w:sz w:val="20"/>
              </w:rPr>
              <w:t>Reg-Down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Reg-Down, for the hour.</w:t>
            </w:r>
          </w:p>
        </w:tc>
      </w:tr>
      <w:tr w:rsidR="00D65BD4" w:rsidRPr="00D65BD4" w14:paraId="0196E54A" w14:textId="77777777" w:rsidTr="0003786F">
        <w:tc>
          <w:tcPr>
            <w:tcW w:w="849" w:type="pct"/>
            <w:tcBorders>
              <w:top w:val="single" w:sz="4" w:space="0" w:color="auto"/>
              <w:left w:val="single" w:sz="4" w:space="0" w:color="auto"/>
              <w:bottom w:val="single" w:sz="4" w:space="0" w:color="auto"/>
              <w:right w:val="single" w:sz="4" w:space="0" w:color="auto"/>
            </w:tcBorders>
          </w:tcPr>
          <w:p w14:paraId="3076DB71" w14:textId="77777777" w:rsidR="00D65BD4" w:rsidRPr="00D65BD4" w:rsidRDefault="00D65BD4" w:rsidP="00D65BD4">
            <w:pPr>
              <w:spacing w:after="60"/>
              <w:rPr>
                <w:rFonts w:eastAsia="SimSun"/>
                <w:iCs/>
                <w:sz w:val="20"/>
              </w:rPr>
            </w:pPr>
            <w:r w:rsidRPr="00D65BD4">
              <w:rPr>
                <w:rFonts w:eastAsia="SimSun"/>
                <w:iCs/>
                <w:sz w:val="20"/>
              </w:rPr>
              <w:t>RDPR</w:t>
            </w:r>
          </w:p>
        </w:tc>
        <w:tc>
          <w:tcPr>
            <w:tcW w:w="460" w:type="pct"/>
            <w:tcBorders>
              <w:top w:val="single" w:sz="4" w:space="0" w:color="auto"/>
              <w:left w:val="single" w:sz="4" w:space="0" w:color="auto"/>
              <w:bottom w:val="single" w:sz="4" w:space="0" w:color="auto"/>
              <w:right w:val="single" w:sz="4" w:space="0" w:color="auto"/>
            </w:tcBorders>
          </w:tcPr>
          <w:p w14:paraId="5ACD430F" w14:textId="77777777" w:rsidR="00D65BD4" w:rsidRPr="00D65BD4" w:rsidRDefault="00D65BD4" w:rsidP="00D65BD4">
            <w:pPr>
              <w:spacing w:after="60"/>
              <w:rPr>
                <w:rFonts w:eastAsia="SimSun"/>
                <w:iCs/>
                <w:sz w:val="20"/>
              </w:rPr>
            </w:pPr>
            <w:r w:rsidRPr="00D65BD4">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0F927B75" w14:textId="77777777" w:rsidR="00D65BD4" w:rsidRPr="00D65BD4" w:rsidRDefault="00D65BD4" w:rsidP="00D65BD4">
            <w:pPr>
              <w:spacing w:after="60"/>
              <w:rPr>
                <w:rFonts w:eastAsia="SimSun"/>
                <w:i/>
                <w:iCs/>
                <w:sz w:val="20"/>
              </w:rPr>
            </w:pPr>
            <w:r w:rsidRPr="00D65BD4">
              <w:rPr>
                <w:rFonts w:eastAsia="SimSun"/>
                <w:i/>
                <w:iCs/>
                <w:sz w:val="20"/>
              </w:rPr>
              <w:t>Reg-Down Price—</w:t>
            </w:r>
            <w:r w:rsidRPr="00D65BD4">
              <w:rPr>
                <w:rFonts w:eastAsia="SimSun"/>
                <w:iCs/>
                <w:sz w:val="20"/>
              </w:rPr>
              <w:t>The price for Reg-Down calculated based on the net total costs for Reg-Down, for the hour.</w:t>
            </w:r>
          </w:p>
        </w:tc>
      </w:tr>
      <w:tr w:rsidR="00D65BD4" w:rsidRPr="00D65BD4" w14:paraId="13EE6EC3" w14:textId="77777777" w:rsidTr="0003786F">
        <w:tc>
          <w:tcPr>
            <w:tcW w:w="849" w:type="pct"/>
            <w:tcBorders>
              <w:top w:val="single" w:sz="4" w:space="0" w:color="auto"/>
              <w:left w:val="single" w:sz="4" w:space="0" w:color="auto"/>
              <w:bottom w:val="single" w:sz="4" w:space="0" w:color="auto"/>
              <w:right w:val="single" w:sz="4" w:space="0" w:color="auto"/>
            </w:tcBorders>
          </w:tcPr>
          <w:p w14:paraId="14E6FAB0" w14:textId="77777777" w:rsidR="00D65BD4" w:rsidRPr="00D65BD4" w:rsidRDefault="00D65BD4" w:rsidP="00D65BD4">
            <w:pPr>
              <w:spacing w:after="60"/>
              <w:rPr>
                <w:rFonts w:eastAsia="SimSun"/>
                <w:iCs/>
                <w:sz w:val="20"/>
              </w:rPr>
            </w:pPr>
            <w:r w:rsidRPr="00D65BD4">
              <w:rPr>
                <w:rFonts w:eastAsia="SimSun"/>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7C2BEB41" w14:textId="77777777" w:rsidR="00D65BD4" w:rsidRPr="00D65BD4" w:rsidRDefault="00D65BD4" w:rsidP="00D65BD4">
            <w:pPr>
              <w:spacing w:after="60"/>
              <w:rPr>
                <w:rFonts w:eastAsia="SimSun"/>
                <w:iCs/>
                <w:sz w:val="20"/>
              </w:rPr>
            </w:pPr>
            <w:r w:rsidRPr="00D65BD4">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3BED2698" w14:textId="77777777" w:rsidR="00D65BD4" w:rsidRPr="00D65BD4" w:rsidRDefault="00D65BD4" w:rsidP="00D65BD4">
            <w:pPr>
              <w:spacing w:after="60"/>
              <w:rPr>
                <w:rFonts w:eastAsia="SimSun"/>
                <w:i/>
                <w:iCs/>
                <w:sz w:val="20"/>
              </w:rPr>
            </w:pPr>
            <w:r w:rsidRPr="00D65BD4">
              <w:rPr>
                <w:rFonts w:eastAsia="SimSun"/>
                <w:i/>
                <w:iCs/>
                <w:sz w:val="20"/>
              </w:rPr>
              <w:t>Reg-Down Cost Total</w:t>
            </w:r>
            <w:r w:rsidRPr="00D65BD4">
              <w:rPr>
                <w:rFonts w:eastAsia="SimSun"/>
                <w:iCs/>
                <w:sz w:val="20"/>
              </w:rPr>
              <w:t>—The net total costs for Reg-Down, for the hour.  See item (3)(a) above.</w:t>
            </w:r>
          </w:p>
        </w:tc>
      </w:tr>
      <w:tr w:rsidR="00D65BD4" w:rsidRPr="00D65BD4" w14:paraId="0B88A579" w14:textId="77777777" w:rsidTr="0003786F">
        <w:tc>
          <w:tcPr>
            <w:tcW w:w="849" w:type="pct"/>
            <w:tcBorders>
              <w:top w:val="single" w:sz="4" w:space="0" w:color="auto"/>
              <w:left w:val="single" w:sz="4" w:space="0" w:color="auto"/>
              <w:bottom w:val="single" w:sz="4" w:space="0" w:color="auto"/>
              <w:right w:val="single" w:sz="4" w:space="0" w:color="auto"/>
            </w:tcBorders>
          </w:tcPr>
          <w:p w14:paraId="3D1BE4A4" w14:textId="77777777" w:rsidR="00D65BD4" w:rsidRPr="00D65BD4" w:rsidRDefault="00D65BD4" w:rsidP="00D65BD4">
            <w:pPr>
              <w:spacing w:after="60"/>
              <w:rPr>
                <w:rFonts w:eastAsia="SimSun"/>
                <w:iCs/>
                <w:sz w:val="20"/>
              </w:rPr>
            </w:pPr>
            <w:r w:rsidRPr="00D65BD4">
              <w:rPr>
                <w:rFonts w:eastAsia="SimSun"/>
                <w:iCs/>
                <w:sz w:val="20"/>
              </w:rPr>
              <w:t>RDQTOT</w:t>
            </w:r>
          </w:p>
        </w:tc>
        <w:tc>
          <w:tcPr>
            <w:tcW w:w="460" w:type="pct"/>
            <w:tcBorders>
              <w:top w:val="single" w:sz="4" w:space="0" w:color="auto"/>
              <w:left w:val="single" w:sz="4" w:space="0" w:color="auto"/>
              <w:bottom w:val="single" w:sz="4" w:space="0" w:color="auto"/>
              <w:right w:val="single" w:sz="4" w:space="0" w:color="auto"/>
            </w:tcBorders>
          </w:tcPr>
          <w:p w14:paraId="721F2B16"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0C4DE15" w14:textId="77777777" w:rsidR="00D65BD4" w:rsidRPr="00D65BD4" w:rsidRDefault="00D65BD4" w:rsidP="00D65BD4">
            <w:pPr>
              <w:spacing w:after="60"/>
              <w:rPr>
                <w:rFonts w:eastAsia="SimSun"/>
                <w:i/>
                <w:iCs/>
                <w:sz w:val="20"/>
              </w:rPr>
            </w:pPr>
            <w:r w:rsidRPr="00D65BD4">
              <w:rPr>
                <w:rFonts w:eastAsia="SimSun"/>
                <w:i/>
                <w:iCs/>
                <w:sz w:val="20"/>
              </w:rPr>
              <w:t>Reg-Down Quantity Total</w:t>
            </w:r>
            <w:r w:rsidRPr="00D65BD4">
              <w:rPr>
                <w:rFonts w:eastAsia="SimSun"/>
                <w:iCs/>
                <w:sz w:val="20"/>
              </w:rPr>
              <w:t xml:space="preserve">—The sum of every QSE’s Ancillary Service Obligation minus its self-arranged Reg-Down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3076ADAB" w14:textId="77777777" w:rsidTr="0003786F">
        <w:tc>
          <w:tcPr>
            <w:tcW w:w="849" w:type="pct"/>
            <w:tcBorders>
              <w:top w:val="single" w:sz="4" w:space="0" w:color="auto"/>
              <w:left w:val="single" w:sz="4" w:space="0" w:color="auto"/>
              <w:bottom w:val="single" w:sz="4" w:space="0" w:color="auto"/>
              <w:right w:val="single" w:sz="4" w:space="0" w:color="auto"/>
            </w:tcBorders>
          </w:tcPr>
          <w:p w14:paraId="1440BE45" w14:textId="77777777" w:rsidR="00D65BD4" w:rsidRPr="00D65BD4" w:rsidRDefault="00D65BD4" w:rsidP="00D65BD4">
            <w:pPr>
              <w:spacing w:after="60"/>
              <w:rPr>
                <w:rFonts w:eastAsia="SimSun"/>
                <w:iCs/>
                <w:sz w:val="20"/>
              </w:rPr>
            </w:pPr>
            <w:r w:rsidRPr="00D65BD4">
              <w:rPr>
                <w:rFonts w:eastAsia="SimSun"/>
                <w:iCs/>
                <w:sz w:val="20"/>
              </w:rPr>
              <w:t xml:space="preserve">RDQ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D01018"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30636F1" w14:textId="77777777" w:rsidR="00D65BD4" w:rsidRPr="00D65BD4" w:rsidRDefault="00D65BD4" w:rsidP="00D65BD4">
            <w:pPr>
              <w:spacing w:after="60"/>
              <w:rPr>
                <w:rFonts w:eastAsia="SimSun"/>
                <w:i/>
                <w:iCs/>
                <w:sz w:val="20"/>
              </w:rPr>
            </w:pPr>
            <w:r w:rsidRPr="00D65BD4">
              <w:rPr>
                <w:rFonts w:eastAsia="SimSun"/>
                <w:i/>
                <w:iCs/>
                <w:sz w:val="20"/>
              </w:rPr>
              <w:t>Reg-Down Quantity per QSE</w:t>
            </w:r>
            <w:r w:rsidRPr="00D65BD4">
              <w:rPr>
                <w:rFonts w:eastAsia="SimSun"/>
                <w:iCs/>
                <w:sz w:val="20"/>
              </w:rPr>
              <w:t xml:space="preserve">—The QSE </w:t>
            </w:r>
            <w:r w:rsidRPr="00D65BD4">
              <w:rPr>
                <w:rFonts w:eastAsia="SimSun"/>
                <w:i/>
                <w:iCs/>
                <w:sz w:val="20"/>
              </w:rPr>
              <w:t>q</w:t>
            </w:r>
            <w:r w:rsidRPr="00D65BD4">
              <w:rPr>
                <w:rFonts w:eastAsia="SimSun"/>
                <w:iCs/>
                <w:sz w:val="20"/>
              </w:rPr>
              <w:t xml:space="preserve">’s Ancillary Service Obligation minus its self-arranged Reg-Down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095014E6" w14:textId="77777777" w:rsidTr="0003786F">
        <w:tc>
          <w:tcPr>
            <w:tcW w:w="849" w:type="pct"/>
            <w:tcBorders>
              <w:top w:val="single" w:sz="4" w:space="0" w:color="auto"/>
              <w:left w:val="single" w:sz="4" w:space="0" w:color="auto"/>
              <w:bottom w:val="single" w:sz="4" w:space="0" w:color="auto"/>
              <w:right w:val="single" w:sz="4" w:space="0" w:color="auto"/>
            </w:tcBorders>
          </w:tcPr>
          <w:p w14:paraId="53F14519" w14:textId="77777777" w:rsidR="00D65BD4" w:rsidRPr="00D65BD4" w:rsidRDefault="00D65BD4" w:rsidP="00D65BD4">
            <w:pPr>
              <w:spacing w:after="60"/>
              <w:rPr>
                <w:rFonts w:eastAsia="SimSun"/>
                <w:iCs/>
                <w:sz w:val="20"/>
              </w:rPr>
            </w:pPr>
            <w:r w:rsidRPr="00D65BD4">
              <w:rPr>
                <w:rFonts w:eastAsia="SimSun"/>
                <w:iCs/>
                <w:sz w:val="20"/>
              </w:rPr>
              <w:t xml:space="preserve">RDO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F4B0F6"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B35C83F" w14:textId="77777777" w:rsidR="00D65BD4" w:rsidRPr="00D65BD4" w:rsidRDefault="00D65BD4" w:rsidP="00D65BD4">
            <w:pPr>
              <w:spacing w:after="60"/>
              <w:rPr>
                <w:rFonts w:eastAsia="SimSun"/>
                <w:i/>
                <w:iCs/>
                <w:sz w:val="20"/>
              </w:rPr>
            </w:pPr>
            <w:r w:rsidRPr="00D65BD4">
              <w:rPr>
                <w:rFonts w:eastAsia="SimSun"/>
                <w:i/>
                <w:iCs/>
                <w:sz w:val="20"/>
              </w:rPr>
              <w:t>Reg-Down Obligation per QSE</w:t>
            </w:r>
            <w:r w:rsidRPr="00D65BD4">
              <w:rPr>
                <w:rFonts w:eastAsia="SimSun"/>
                <w:iCs/>
                <w:sz w:val="20"/>
              </w:rPr>
              <w:t xml:space="preserve">—The Ancillary Service Obligation of QSE </w:t>
            </w:r>
            <w:r w:rsidRPr="00D65BD4">
              <w:rPr>
                <w:rFonts w:eastAsia="SimSun"/>
                <w:i/>
                <w:iCs/>
                <w:sz w:val="20"/>
              </w:rPr>
              <w:t>q</w:t>
            </w:r>
            <w:r w:rsidRPr="00D65BD4">
              <w:rPr>
                <w:rFonts w:eastAsia="SimSun"/>
                <w:iCs/>
                <w:sz w:val="20"/>
              </w:rPr>
              <w:t>, for the hour.</w:t>
            </w:r>
          </w:p>
        </w:tc>
      </w:tr>
      <w:tr w:rsidR="00D65BD4" w:rsidRPr="00D65BD4" w14:paraId="5B4E3F03" w14:textId="77777777" w:rsidTr="0003786F">
        <w:tc>
          <w:tcPr>
            <w:tcW w:w="849" w:type="pct"/>
            <w:tcBorders>
              <w:top w:val="single" w:sz="4" w:space="0" w:color="auto"/>
              <w:left w:val="single" w:sz="4" w:space="0" w:color="auto"/>
              <w:bottom w:val="single" w:sz="4" w:space="0" w:color="auto"/>
              <w:right w:val="single" w:sz="4" w:space="0" w:color="auto"/>
            </w:tcBorders>
          </w:tcPr>
          <w:p w14:paraId="603E6058" w14:textId="77777777" w:rsidR="00D65BD4" w:rsidRPr="00D65BD4" w:rsidRDefault="00D65BD4" w:rsidP="00D65BD4">
            <w:pPr>
              <w:spacing w:after="60"/>
              <w:rPr>
                <w:rFonts w:eastAsia="SimSun"/>
                <w:iCs/>
                <w:sz w:val="20"/>
              </w:rPr>
            </w:pPr>
            <w:r w:rsidRPr="00D65BD4">
              <w:rPr>
                <w:rFonts w:eastAsia="SimSun"/>
                <w:iCs/>
                <w:sz w:val="20"/>
              </w:rPr>
              <w:t xml:space="preserve">DASARDQ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402F0ED"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FE18F97" w14:textId="77777777" w:rsidR="00D65BD4" w:rsidRPr="00D65BD4" w:rsidRDefault="00D65BD4" w:rsidP="00D65BD4">
            <w:pPr>
              <w:spacing w:after="60"/>
              <w:rPr>
                <w:rFonts w:eastAsia="SimSun"/>
                <w:i/>
                <w:iCs/>
                <w:sz w:val="20"/>
              </w:rPr>
            </w:pPr>
            <w:r w:rsidRPr="00D65BD4">
              <w:rPr>
                <w:rFonts w:eastAsia="SimSun"/>
                <w:i/>
                <w:iCs/>
                <w:sz w:val="20"/>
              </w:rPr>
              <w:t>Self-Arranged Reg-Down Quantity per QSE for DAM</w:t>
            </w:r>
            <w:r w:rsidRPr="00D65BD4">
              <w:rPr>
                <w:rFonts w:eastAsia="SimSun"/>
                <w:iCs/>
                <w:sz w:val="20"/>
              </w:rPr>
              <w:t xml:space="preserve">—The self-arranged Reg-Down quantity submitted by QSE </w:t>
            </w:r>
            <w:r w:rsidRPr="00D65BD4">
              <w:rPr>
                <w:rFonts w:eastAsia="SimSun"/>
                <w:i/>
                <w:iCs/>
                <w:sz w:val="20"/>
              </w:rPr>
              <w:t>q</w:t>
            </w:r>
            <w:r w:rsidRPr="00D65BD4">
              <w:rPr>
                <w:rFonts w:eastAsia="SimSun"/>
                <w:iCs/>
                <w:sz w:val="20"/>
              </w:rPr>
              <w:t xml:space="preserve"> before 1000 in the Day-Ahead.</w:t>
            </w:r>
          </w:p>
        </w:tc>
      </w:tr>
      <w:tr w:rsidR="00D65BD4" w:rsidRPr="00D65BD4" w14:paraId="57525C22" w14:textId="77777777" w:rsidTr="0003786F">
        <w:tc>
          <w:tcPr>
            <w:tcW w:w="849" w:type="pct"/>
            <w:tcBorders>
              <w:top w:val="single" w:sz="4" w:space="0" w:color="auto"/>
              <w:left w:val="single" w:sz="4" w:space="0" w:color="auto"/>
              <w:bottom w:val="single" w:sz="4" w:space="0" w:color="auto"/>
              <w:right w:val="single" w:sz="4" w:space="0" w:color="auto"/>
            </w:tcBorders>
          </w:tcPr>
          <w:p w14:paraId="63D447E7" w14:textId="77777777" w:rsidR="00D65BD4" w:rsidRPr="00D65BD4" w:rsidRDefault="00D65BD4" w:rsidP="00D65BD4">
            <w:pPr>
              <w:spacing w:after="60"/>
              <w:rPr>
                <w:rFonts w:eastAsia="SimSun"/>
                <w:iCs/>
                <w:sz w:val="20"/>
              </w:rPr>
            </w:pPr>
            <w:r w:rsidRPr="00D65BD4">
              <w:rPr>
                <w:rFonts w:eastAsia="SimSun"/>
                <w:iCs/>
                <w:sz w:val="20"/>
              </w:rPr>
              <w:t xml:space="preserve">RTSARDQ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1D765BF"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F6741C1" w14:textId="77777777" w:rsidR="00D65BD4" w:rsidRPr="00D65BD4" w:rsidRDefault="00D65BD4" w:rsidP="00D65BD4">
            <w:pPr>
              <w:spacing w:after="60"/>
              <w:rPr>
                <w:rFonts w:eastAsia="SimSun"/>
                <w:i/>
                <w:iCs/>
                <w:sz w:val="20"/>
              </w:rPr>
            </w:pPr>
            <w:r w:rsidRPr="00D65BD4">
              <w:rPr>
                <w:rFonts w:eastAsia="SimSun"/>
                <w:i/>
                <w:iCs/>
                <w:sz w:val="20"/>
              </w:rPr>
              <w:t>Self-Arranged Reg-Down Quantity per QSE for all SASMs</w:t>
            </w:r>
            <w:r w:rsidRPr="00D65BD4">
              <w:rPr>
                <w:rFonts w:eastAsia="SimSun"/>
                <w:iCs/>
                <w:sz w:val="20"/>
              </w:rPr>
              <w:t xml:space="preserve">—The sum of all self-arranged Reg-Down quantities submitted by QSE </w:t>
            </w:r>
            <w:r w:rsidRPr="00D65BD4">
              <w:rPr>
                <w:rFonts w:eastAsia="SimSun"/>
                <w:i/>
                <w:iCs/>
                <w:sz w:val="20"/>
              </w:rPr>
              <w:t>q</w:t>
            </w:r>
            <w:r w:rsidRPr="00D65BD4">
              <w:rPr>
                <w:rFonts w:eastAsia="SimSun"/>
                <w:iCs/>
                <w:sz w:val="20"/>
              </w:rPr>
              <w:t xml:space="preserve"> for all SASMs due to an increase in the Ancillary Service Plan per Section 4.4.7.1.</w:t>
            </w:r>
          </w:p>
        </w:tc>
      </w:tr>
      <w:tr w:rsidR="00D65BD4" w:rsidRPr="00D65BD4" w14:paraId="6DBAB552" w14:textId="77777777" w:rsidTr="0003786F">
        <w:tc>
          <w:tcPr>
            <w:tcW w:w="849" w:type="pct"/>
            <w:tcBorders>
              <w:top w:val="single" w:sz="4" w:space="0" w:color="auto"/>
              <w:left w:val="single" w:sz="4" w:space="0" w:color="auto"/>
              <w:bottom w:val="single" w:sz="4" w:space="0" w:color="auto"/>
              <w:right w:val="single" w:sz="4" w:space="0" w:color="auto"/>
            </w:tcBorders>
          </w:tcPr>
          <w:p w14:paraId="0DA56816" w14:textId="77777777" w:rsidR="00D65BD4" w:rsidRPr="00D65BD4" w:rsidRDefault="00D65BD4" w:rsidP="00D65BD4">
            <w:pPr>
              <w:spacing w:after="60"/>
              <w:rPr>
                <w:rFonts w:eastAsia="SimSun"/>
                <w:iCs/>
                <w:sz w:val="20"/>
              </w:rPr>
            </w:pPr>
            <w:r w:rsidRPr="00D65BD4">
              <w:rPr>
                <w:rFonts w:eastAsia="SimSun"/>
                <w:iCs/>
                <w:sz w:val="20"/>
              </w:rPr>
              <w:t xml:space="preserve">RTPCRD </w:t>
            </w:r>
            <w:r w:rsidRPr="00D65BD4">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D96BE67"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B1347EA" w14:textId="77777777" w:rsidR="00D65BD4" w:rsidRPr="00D65BD4" w:rsidRDefault="00D65BD4" w:rsidP="00D65BD4">
            <w:pPr>
              <w:spacing w:after="60"/>
              <w:rPr>
                <w:rFonts w:eastAsia="SimSun"/>
                <w:i/>
                <w:iCs/>
                <w:sz w:val="20"/>
              </w:rPr>
            </w:pPr>
            <w:r w:rsidRPr="00D65BD4">
              <w:rPr>
                <w:rFonts w:eastAsia="SimSun"/>
                <w:i/>
                <w:iCs/>
                <w:sz w:val="20"/>
              </w:rPr>
              <w:t>Procured Capacity for Reg-Down per QSE by market—</w:t>
            </w:r>
            <w:r w:rsidRPr="00D65BD4">
              <w:rPr>
                <w:rFonts w:eastAsia="SimSun"/>
                <w:iCs/>
                <w:sz w:val="20"/>
              </w:rPr>
              <w:t xml:space="preserve">The MW portion of QSE </w:t>
            </w:r>
            <w:r w:rsidRPr="00D65BD4">
              <w:rPr>
                <w:rFonts w:eastAsia="SimSun"/>
                <w:i/>
                <w:iCs/>
                <w:sz w:val="20"/>
              </w:rPr>
              <w:t>q</w:t>
            </w:r>
            <w:r w:rsidRPr="00D65BD4">
              <w:rPr>
                <w:rFonts w:eastAsia="SimSun"/>
                <w:iCs/>
                <w:sz w:val="20"/>
              </w:rPr>
              <w:t xml:space="preserve">’s Ancillary Service Offers cleared in the market </w:t>
            </w:r>
            <w:r w:rsidRPr="00D65BD4">
              <w:rPr>
                <w:rFonts w:eastAsia="SimSun"/>
                <w:i/>
                <w:iCs/>
                <w:sz w:val="20"/>
              </w:rPr>
              <w:t>m</w:t>
            </w:r>
            <w:r w:rsidRPr="00D65BD4">
              <w:rPr>
                <w:rFonts w:eastAsia="SimSun"/>
                <w:iCs/>
                <w:sz w:val="20"/>
              </w:rPr>
              <w:t xml:space="preserve"> to provide Reg-Down, for the hour.</w:t>
            </w:r>
          </w:p>
        </w:tc>
      </w:tr>
      <w:tr w:rsidR="00D65BD4" w:rsidRPr="00D65BD4" w14:paraId="146D9A2B" w14:textId="77777777" w:rsidTr="0003786F">
        <w:tc>
          <w:tcPr>
            <w:tcW w:w="849" w:type="pct"/>
            <w:tcBorders>
              <w:top w:val="single" w:sz="4" w:space="0" w:color="auto"/>
              <w:left w:val="single" w:sz="4" w:space="0" w:color="auto"/>
              <w:bottom w:val="single" w:sz="4" w:space="0" w:color="auto"/>
              <w:right w:val="single" w:sz="4" w:space="0" w:color="auto"/>
            </w:tcBorders>
          </w:tcPr>
          <w:p w14:paraId="2ECAF869" w14:textId="77777777" w:rsidR="00D65BD4" w:rsidRPr="00D65BD4" w:rsidRDefault="00D65BD4" w:rsidP="00D65BD4">
            <w:pPr>
              <w:spacing w:after="60"/>
              <w:rPr>
                <w:rFonts w:eastAsia="SimSun"/>
                <w:iCs/>
                <w:sz w:val="20"/>
              </w:rPr>
            </w:pPr>
            <w:r w:rsidRPr="00D65BD4">
              <w:rPr>
                <w:rFonts w:eastAsia="SimSun"/>
                <w:iCs/>
                <w:sz w:val="20"/>
              </w:rPr>
              <w:t xml:space="preserve">RDFQ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A8A418"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FABFF4A" w14:textId="77777777" w:rsidR="00D65BD4" w:rsidRPr="00D65BD4" w:rsidRDefault="00D65BD4" w:rsidP="00D65BD4">
            <w:pPr>
              <w:spacing w:after="60"/>
              <w:rPr>
                <w:rFonts w:eastAsia="SimSun"/>
                <w:iCs/>
                <w:sz w:val="20"/>
              </w:rPr>
            </w:pPr>
            <w:r w:rsidRPr="00D65BD4">
              <w:rPr>
                <w:rFonts w:eastAsia="SimSun"/>
                <w:i/>
                <w:iCs/>
                <w:sz w:val="20"/>
              </w:rPr>
              <w:t>Reg-Down Failure Quantity per QSE—</w:t>
            </w:r>
            <w:r w:rsidRPr="00D65BD4">
              <w:rPr>
                <w:rFonts w:eastAsia="SimSun"/>
                <w:iCs/>
                <w:sz w:val="20"/>
              </w:rPr>
              <w:t xml:space="preserve">QSE </w:t>
            </w:r>
            <w:r w:rsidRPr="00D65BD4">
              <w:rPr>
                <w:rFonts w:eastAsia="SimSun"/>
                <w:i/>
                <w:iCs/>
                <w:sz w:val="20"/>
              </w:rPr>
              <w:t>q</w:t>
            </w:r>
            <w:r w:rsidRPr="00D65BD4">
              <w:rPr>
                <w:rFonts w:eastAsia="SimSun"/>
                <w:iCs/>
                <w:sz w:val="20"/>
              </w:rPr>
              <w:t>’s total capacity associated with failures on its Ancillary Service Supply Responsibility for Reg-Down, for the hour.</w:t>
            </w:r>
          </w:p>
        </w:tc>
      </w:tr>
      <w:tr w:rsidR="00D65BD4" w:rsidRPr="00D65BD4" w14:paraId="49E1B177" w14:textId="77777777" w:rsidTr="0003786F">
        <w:tc>
          <w:tcPr>
            <w:tcW w:w="849" w:type="pct"/>
            <w:tcBorders>
              <w:top w:val="single" w:sz="4" w:space="0" w:color="auto"/>
              <w:left w:val="single" w:sz="4" w:space="0" w:color="auto"/>
              <w:bottom w:val="single" w:sz="4" w:space="0" w:color="auto"/>
              <w:right w:val="single" w:sz="4" w:space="0" w:color="auto"/>
            </w:tcBorders>
          </w:tcPr>
          <w:p w14:paraId="4BC026C2" w14:textId="77777777" w:rsidR="00D65BD4" w:rsidRPr="00D65BD4" w:rsidRDefault="00D65BD4" w:rsidP="00D65BD4">
            <w:pPr>
              <w:spacing w:after="60"/>
              <w:rPr>
                <w:rFonts w:eastAsia="SimSun"/>
                <w:iCs/>
                <w:sz w:val="20"/>
              </w:rPr>
            </w:pPr>
            <w:r w:rsidRPr="00D65BD4">
              <w:rPr>
                <w:rFonts w:eastAsia="SimSun"/>
                <w:sz w:val="20"/>
              </w:rPr>
              <w:t xml:space="preserve">RRDFQ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59BB0BA" w14:textId="77777777" w:rsidR="00D65BD4" w:rsidRPr="00D65BD4" w:rsidRDefault="00D65BD4" w:rsidP="00D65BD4">
            <w:pPr>
              <w:spacing w:after="60"/>
              <w:rPr>
                <w:rFonts w:eastAsia="SimSun"/>
                <w:iCs/>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0D797A6" w14:textId="77777777" w:rsidR="00D65BD4" w:rsidRPr="00D65BD4" w:rsidRDefault="00D65BD4" w:rsidP="00D65BD4">
            <w:pPr>
              <w:spacing w:after="60"/>
              <w:rPr>
                <w:rFonts w:eastAsia="SimSun"/>
                <w:i/>
                <w:iCs/>
                <w:sz w:val="20"/>
              </w:rPr>
            </w:pPr>
            <w:r w:rsidRPr="00D65BD4">
              <w:rPr>
                <w:rFonts w:eastAsia="SimSun"/>
                <w:i/>
                <w:sz w:val="20"/>
              </w:rPr>
              <w:t>Reconfiguration Reg-Down Failure Quantity per QSE</w:t>
            </w:r>
            <w:r w:rsidRPr="00D65BD4">
              <w:rPr>
                <w:rFonts w:eastAsia="SimSun"/>
                <w:sz w:val="20"/>
              </w:rPr>
              <w:t xml:space="preserve">—QSE </w:t>
            </w:r>
            <w:r w:rsidRPr="00D65BD4">
              <w:rPr>
                <w:rFonts w:eastAsia="SimSun"/>
                <w:i/>
                <w:sz w:val="20"/>
              </w:rPr>
              <w:t>q</w:t>
            </w:r>
            <w:r w:rsidRPr="00D65BD4">
              <w:rPr>
                <w:rFonts w:eastAsia="SimSun"/>
                <w:sz w:val="20"/>
              </w:rPr>
              <w:t>’s total capacity associated with reconfiguration reductions on its Ancillary Service Supply Responsibility for Reg-Down, for the hour.</w:t>
            </w:r>
          </w:p>
        </w:tc>
      </w:tr>
      <w:tr w:rsidR="00D65BD4" w:rsidRPr="00D65BD4" w14:paraId="2D21D642" w14:textId="77777777" w:rsidTr="0003786F">
        <w:tc>
          <w:tcPr>
            <w:tcW w:w="849" w:type="pct"/>
            <w:tcBorders>
              <w:top w:val="single" w:sz="4" w:space="0" w:color="auto"/>
              <w:left w:val="single" w:sz="4" w:space="0" w:color="auto"/>
              <w:bottom w:val="single" w:sz="4" w:space="0" w:color="auto"/>
              <w:right w:val="single" w:sz="4" w:space="0" w:color="auto"/>
            </w:tcBorders>
          </w:tcPr>
          <w:p w14:paraId="72620D3A" w14:textId="77777777" w:rsidR="00D65BD4" w:rsidRPr="00D65BD4" w:rsidRDefault="00D65BD4" w:rsidP="00D65BD4">
            <w:pPr>
              <w:spacing w:after="60"/>
              <w:rPr>
                <w:rFonts w:eastAsia="SimSun"/>
                <w:iCs/>
                <w:sz w:val="20"/>
              </w:rPr>
            </w:pPr>
            <w:r w:rsidRPr="00D65BD4">
              <w:rPr>
                <w:rFonts w:eastAsia="SimSun"/>
                <w:iCs/>
                <w:sz w:val="20"/>
              </w:rPr>
              <w:t xml:space="preserve">HLRS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6A25299" w14:textId="77777777" w:rsidR="00D65BD4" w:rsidRPr="00D65BD4" w:rsidRDefault="00D65BD4" w:rsidP="00D65BD4">
            <w:pPr>
              <w:spacing w:after="60"/>
              <w:rPr>
                <w:rFonts w:eastAsia="SimSun"/>
                <w:iCs/>
                <w:sz w:val="20"/>
              </w:rPr>
            </w:pPr>
          </w:p>
        </w:tc>
        <w:tc>
          <w:tcPr>
            <w:tcW w:w="3691" w:type="pct"/>
            <w:tcBorders>
              <w:top w:val="single" w:sz="4" w:space="0" w:color="auto"/>
              <w:left w:val="single" w:sz="4" w:space="0" w:color="auto"/>
              <w:bottom w:val="single" w:sz="4" w:space="0" w:color="auto"/>
              <w:right w:val="single" w:sz="4" w:space="0" w:color="auto"/>
            </w:tcBorders>
          </w:tcPr>
          <w:p w14:paraId="0C477A0C" w14:textId="77777777" w:rsidR="00D65BD4" w:rsidRPr="00D65BD4" w:rsidRDefault="00D65BD4" w:rsidP="00D65BD4">
            <w:pPr>
              <w:spacing w:after="60"/>
              <w:rPr>
                <w:rFonts w:eastAsia="SimSun"/>
                <w:iCs/>
                <w:sz w:val="20"/>
              </w:rPr>
            </w:pPr>
            <w:r w:rsidRPr="00D65BD4">
              <w:rPr>
                <w:rFonts w:eastAsia="SimSun"/>
                <w:i/>
                <w:iCs/>
                <w:sz w:val="20"/>
              </w:rPr>
              <w:t>The Hourly Load Ratio Share calculated for QSE q for the hour</w:t>
            </w:r>
            <w:r w:rsidRPr="00D65BD4">
              <w:rPr>
                <w:rFonts w:eastAsia="SimSun"/>
                <w:iCs/>
                <w:sz w:val="20"/>
              </w:rPr>
              <w:t>.  See Section 6.6.2.4.</w:t>
            </w:r>
          </w:p>
        </w:tc>
      </w:tr>
      <w:tr w:rsidR="00D65BD4" w:rsidRPr="00D65BD4" w14:paraId="512F5B2E" w14:textId="77777777" w:rsidTr="0003786F">
        <w:tc>
          <w:tcPr>
            <w:tcW w:w="849" w:type="pct"/>
            <w:tcBorders>
              <w:top w:val="single" w:sz="4" w:space="0" w:color="auto"/>
              <w:left w:val="single" w:sz="4" w:space="0" w:color="auto"/>
              <w:bottom w:val="single" w:sz="4" w:space="0" w:color="auto"/>
              <w:right w:val="single" w:sz="4" w:space="0" w:color="auto"/>
            </w:tcBorders>
          </w:tcPr>
          <w:p w14:paraId="062568CA" w14:textId="77777777" w:rsidR="00D65BD4" w:rsidRPr="00D65BD4" w:rsidRDefault="00D65BD4" w:rsidP="00D65BD4">
            <w:pPr>
              <w:rPr>
                <w:rFonts w:eastAsia="SimSun"/>
                <w:sz w:val="20"/>
              </w:rPr>
            </w:pPr>
            <w:r w:rsidRPr="00D65BD4">
              <w:rPr>
                <w:rFonts w:eastAsia="SimSun"/>
                <w:sz w:val="20"/>
              </w:rPr>
              <w:t xml:space="preserve">PCRD </w:t>
            </w:r>
            <w:r w:rsidRPr="00D65BD4">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31B372" w14:textId="77777777" w:rsidR="00D65BD4" w:rsidRPr="00D65BD4" w:rsidRDefault="00D65BD4" w:rsidP="00D65BD4">
            <w:pPr>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1BE00BE" w14:textId="77777777" w:rsidR="00D65BD4" w:rsidRPr="00D65BD4" w:rsidRDefault="00D65BD4" w:rsidP="00D65BD4">
            <w:pPr>
              <w:rPr>
                <w:rFonts w:eastAsia="SimSun"/>
                <w:sz w:val="20"/>
              </w:rPr>
            </w:pPr>
            <w:r w:rsidRPr="00D65BD4">
              <w:rPr>
                <w:rFonts w:eastAsia="SimSun"/>
                <w:i/>
                <w:sz w:val="20"/>
              </w:rPr>
              <w:t>Procured Capacity for Reg-Down per QSE in DAM</w:t>
            </w:r>
            <w:r w:rsidRPr="00D65BD4">
              <w:rPr>
                <w:rFonts w:eastAsia="SimSun"/>
                <w:sz w:val="20"/>
              </w:rPr>
              <w:t xml:space="preserve">—The total Reg-Down capacity quantity awarded to QSE </w:t>
            </w:r>
            <w:r w:rsidRPr="00D65BD4">
              <w:rPr>
                <w:rFonts w:eastAsia="SimSun"/>
                <w:i/>
                <w:sz w:val="20"/>
              </w:rPr>
              <w:t>q</w:t>
            </w:r>
            <w:r w:rsidRPr="00D65BD4">
              <w:rPr>
                <w:rFonts w:eastAsia="SimSun"/>
                <w:sz w:val="20"/>
              </w:rPr>
              <w:t xml:space="preserve"> in the DAM for all the Resources represented by the QSE</w:t>
            </w:r>
            <w:r w:rsidRPr="00D65BD4">
              <w:rPr>
                <w:rFonts w:eastAsia="SimSun"/>
                <w:iCs/>
                <w:sz w:val="20"/>
              </w:rPr>
              <w:t>,</w:t>
            </w:r>
            <w:r w:rsidRPr="00D65BD4">
              <w:rPr>
                <w:rFonts w:eastAsia="SimSun"/>
                <w:sz w:val="20"/>
              </w:rPr>
              <w:t xml:space="preserve"> for the hour.</w:t>
            </w:r>
          </w:p>
        </w:tc>
      </w:tr>
      <w:tr w:rsidR="00D65BD4" w:rsidRPr="00D65BD4" w14:paraId="542B4228" w14:textId="77777777" w:rsidTr="0003786F">
        <w:tc>
          <w:tcPr>
            <w:tcW w:w="849" w:type="pct"/>
            <w:tcBorders>
              <w:top w:val="single" w:sz="4" w:space="0" w:color="auto"/>
              <w:left w:val="single" w:sz="4" w:space="0" w:color="auto"/>
              <w:bottom w:val="single" w:sz="4" w:space="0" w:color="auto"/>
              <w:right w:val="single" w:sz="4" w:space="0" w:color="auto"/>
            </w:tcBorders>
          </w:tcPr>
          <w:p w14:paraId="20C9CB9B" w14:textId="77777777" w:rsidR="00D65BD4" w:rsidRPr="00D65BD4" w:rsidRDefault="00D65BD4" w:rsidP="00D65BD4">
            <w:pPr>
              <w:rPr>
                <w:rFonts w:eastAsia="SimSun"/>
                <w:sz w:val="20"/>
              </w:rPr>
            </w:pPr>
            <w:r w:rsidRPr="00D65BD4">
              <w:rPr>
                <w:rFonts w:eastAsia="SimSun"/>
                <w:sz w:val="20"/>
              </w:rPr>
              <w:t xml:space="preserve">SARDQ </w:t>
            </w:r>
            <w:r w:rsidRPr="00D65BD4">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894AF41" w14:textId="77777777" w:rsidR="00D65BD4" w:rsidRPr="00D65BD4" w:rsidRDefault="00D65BD4" w:rsidP="00D65BD4">
            <w:pPr>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B14486C" w14:textId="77777777" w:rsidR="00D65BD4" w:rsidRPr="00D65BD4" w:rsidRDefault="00D65BD4" w:rsidP="00D65BD4">
            <w:pPr>
              <w:rPr>
                <w:rFonts w:eastAsia="SimSun"/>
                <w:sz w:val="20"/>
              </w:rPr>
            </w:pPr>
            <w:r w:rsidRPr="00D65BD4">
              <w:rPr>
                <w:rFonts w:eastAsia="SimSun"/>
                <w:i/>
                <w:sz w:val="20"/>
              </w:rPr>
              <w:t>Total Self-Arranged Reg-Down Quantity per QSE for all markets</w:t>
            </w:r>
            <w:r w:rsidRPr="00D65BD4">
              <w:rPr>
                <w:rFonts w:eastAsia="SimSun"/>
                <w:sz w:val="20"/>
              </w:rPr>
              <w:t xml:space="preserve">—The sum of all self-arranged Reg-Down quantities submitted by QSE </w:t>
            </w:r>
            <w:r w:rsidRPr="00D65BD4">
              <w:rPr>
                <w:rFonts w:eastAsia="SimSun"/>
                <w:i/>
                <w:sz w:val="20"/>
              </w:rPr>
              <w:t>q</w:t>
            </w:r>
            <w:r w:rsidRPr="00D65BD4">
              <w:rPr>
                <w:rFonts w:eastAsia="SimSun"/>
                <w:sz w:val="20"/>
              </w:rPr>
              <w:t xml:space="preserve"> for DAM and all SASMs.</w:t>
            </w:r>
          </w:p>
        </w:tc>
      </w:tr>
      <w:tr w:rsidR="00D65BD4" w:rsidRPr="00D65BD4" w14:paraId="16C2248C" w14:textId="77777777" w:rsidTr="0003786F">
        <w:trPr>
          <w:trHeight w:val="143"/>
        </w:trPr>
        <w:tc>
          <w:tcPr>
            <w:tcW w:w="849" w:type="pct"/>
            <w:tcBorders>
              <w:top w:val="single" w:sz="4" w:space="0" w:color="auto"/>
              <w:left w:val="single" w:sz="4" w:space="0" w:color="auto"/>
              <w:bottom w:val="single" w:sz="4" w:space="0" w:color="auto"/>
              <w:right w:val="single" w:sz="4" w:space="0" w:color="auto"/>
            </w:tcBorders>
          </w:tcPr>
          <w:p w14:paraId="1A95DA2A" w14:textId="77777777" w:rsidR="00D65BD4" w:rsidRPr="00D65BD4" w:rsidRDefault="00D65BD4" w:rsidP="00D65BD4">
            <w:pPr>
              <w:spacing w:after="60"/>
              <w:rPr>
                <w:rFonts w:eastAsia="SimSun"/>
                <w:i/>
                <w:iCs/>
                <w:sz w:val="20"/>
              </w:rPr>
            </w:pPr>
            <w:r w:rsidRPr="00D65BD4">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01DF4ABD"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6E42E117"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20D47EA8" w14:textId="77777777" w:rsidTr="0003786F">
        <w:tc>
          <w:tcPr>
            <w:tcW w:w="849" w:type="pct"/>
            <w:tcBorders>
              <w:top w:val="single" w:sz="4" w:space="0" w:color="auto"/>
              <w:left w:val="single" w:sz="4" w:space="0" w:color="auto"/>
              <w:bottom w:val="single" w:sz="4" w:space="0" w:color="auto"/>
              <w:right w:val="single" w:sz="4" w:space="0" w:color="auto"/>
            </w:tcBorders>
          </w:tcPr>
          <w:p w14:paraId="3100DCB6" w14:textId="77777777" w:rsidR="00D65BD4" w:rsidRPr="00D65BD4" w:rsidRDefault="00D65BD4" w:rsidP="00D65BD4">
            <w:pPr>
              <w:spacing w:after="60"/>
              <w:rPr>
                <w:rFonts w:eastAsia="SimSun"/>
                <w:i/>
                <w:iCs/>
                <w:sz w:val="20"/>
              </w:rPr>
            </w:pPr>
            <w:r w:rsidRPr="00D65BD4">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09200165"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2BE239EA"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130BB2CC" w14:textId="77777777" w:rsidR="00D65BD4" w:rsidRPr="00D65BD4" w:rsidRDefault="00D65BD4" w:rsidP="00D65BD4">
      <w:pPr>
        <w:rPr>
          <w:rFonts w:eastAsia="SimSun"/>
        </w:rPr>
      </w:pPr>
    </w:p>
    <w:p w14:paraId="42D705B0"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The adjustment to each QSE’s DAM charge for the Reg-Down for the Operating Hour, due to changes during the Adjustment Period or Real-Time operations, is calculated as follows:</w:t>
      </w:r>
    </w:p>
    <w:p w14:paraId="4E021903" w14:textId="77777777" w:rsidR="00D65BD4" w:rsidRPr="00D65BD4" w:rsidRDefault="00D65BD4" w:rsidP="00D65BD4">
      <w:pPr>
        <w:spacing w:after="240"/>
        <w:ind w:left="2880" w:hanging="2160"/>
        <w:rPr>
          <w:rFonts w:eastAsia="SimSun"/>
          <w:b/>
          <w:bCs/>
        </w:rPr>
      </w:pPr>
      <w:r w:rsidRPr="00D65BD4">
        <w:rPr>
          <w:rFonts w:eastAsia="SimSun"/>
          <w:b/>
          <w:bCs/>
        </w:rPr>
        <w:t xml:space="preserve">RTRDAMT </w:t>
      </w:r>
      <w:r w:rsidRPr="00D65BD4">
        <w:rPr>
          <w:rFonts w:eastAsia="SimSun"/>
          <w:b/>
          <w:bCs/>
          <w:i/>
          <w:vertAlign w:val="subscript"/>
        </w:rPr>
        <w:t>q</w:t>
      </w:r>
      <w:r w:rsidRPr="00D65BD4">
        <w:rPr>
          <w:rFonts w:eastAsia="SimSun"/>
          <w:b/>
          <w:bCs/>
        </w:rPr>
        <w:tab/>
        <w:t>=</w:t>
      </w:r>
      <w:r w:rsidRPr="00D65BD4">
        <w:rPr>
          <w:rFonts w:eastAsia="SimSun"/>
          <w:b/>
          <w:bCs/>
        </w:rPr>
        <w:tab/>
        <w:t xml:space="preserve">RDCOST </w:t>
      </w:r>
      <w:r w:rsidRPr="00D65BD4">
        <w:rPr>
          <w:rFonts w:eastAsia="SimSun"/>
          <w:b/>
          <w:bCs/>
          <w:i/>
          <w:vertAlign w:val="subscript"/>
        </w:rPr>
        <w:t>q</w:t>
      </w:r>
      <w:r w:rsidRPr="00D65BD4">
        <w:rPr>
          <w:rFonts w:eastAsia="SimSun"/>
          <w:b/>
          <w:bCs/>
        </w:rPr>
        <w:t xml:space="preserve"> – DARDAMT </w:t>
      </w:r>
      <w:r w:rsidRPr="00D65BD4">
        <w:rPr>
          <w:rFonts w:eastAsia="SimSun"/>
          <w:b/>
          <w:bCs/>
          <w:i/>
          <w:vertAlign w:val="subscript"/>
        </w:rPr>
        <w:t>q</w:t>
      </w:r>
    </w:p>
    <w:p w14:paraId="41866D65"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D65BD4" w:rsidRPr="00D65BD4" w14:paraId="2B51BB76" w14:textId="77777777" w:rsidTr="0003786F">
        <w:tc>
          <w:tcPr>
            <w:tcW w:w="824" w:type="pct"/>
          </w:tcPr>
          <w:p w14:paraId="5D1F8558"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463" w:type="pct"/>
          </w:tcPr>
          <w:p w14:paraId="1D4B7004"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713" w:type="pct"/>
          </w:tcPr>
          <w:p w14:paraId="72150445"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737841E9" w14:textId="77777777" w:rsidTr="0003786F">
        <w:tc>
          <w:tcPr>
            <w:tcW w:w="824" w:type="pct"/>
          </w:tcPr>
          <w:p w14:paraId="79916306" w14:textId="77777777" w:rsidR="00D65BD4" w:rsidRPr="00D65BD4" w:rsidRDefault="00D65BD4" w:rsidP="00D65BD4">
            <w:pPr>
              <w:spacing w:after="60"/>
              <w:rPr>
                <w:rFonts w:eastAsia="SimSun"/>
                <w:iCs/>
                <w:sz w:val="20"/>
              </w:rPr>
            </w:pPr>
            <w:r w:rsidRPr="00D65BD4">
              <w:rPr>
                <w:rFonts w:eastAsia="SimSun"/>
                <w:iCs/>
                <w:sz w:val="20"/>
              </w:rPr>
              <w:lastRenderedPageBreak/>
              <w:t xml:space="preserve">RTRDAMT </w:t>
            </w:r>
            <w:r w:rsidRPr="00D65BD4">
              <w:rPr>
                <w:rFonts w:eastAsia="SimSun"/>
                <w:i/>
                <w:iCs/>
                <w:sz w:val="20"/>
                <w:vertAlign w:val="subscript"/>
              </w:rPr>
              <w:t>q</w:t>
            </w:r>
          </w:p>
        </w:tc>
        <w:tc>
          <w:tcPr>
            <w:tcW w:w="463" w:type="pct"/>
          </w:tcPr>
          <w:p w14:paraId="5990D01E"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238D0151" w14:textId="77777777" w:rsidR="00D65BD4" w:rsidRPr="00D65BD4" w:rsidRDefault="00D65BD4" w:rsidP="00D65BD4">
            <w:pPr>
              <w:spacing w:after="60"/>
              <w:rPr>
                <w:rFonts w:eastAsia="SimSun"/>
                <w:iCs/>
                <w:sz w:val="20"/>
              </w:rPr>
            </w:pPr>
            <w:r w:rsidRPr="00D65BD4">
              <w:rPr>
                <w:rFonts w:eastAsia="SimSun"/>
                <w:i/>
                <w:iCs/>
                <w:sz w:val="20"/>
              </w:rPr>
              <w:t>Real-Time Reg-Down Amount per QSE</w:t>
            </w:r>
            <w:r w:rsidRPr="00D65BD4">
              <w:rPr>
                <w:rFonts w:eastAsia="SimSun"/>
                <w:iCs/>
                <w:sz w:val="20"/>
              </w:rPr>
              <w:t xml:space="preserve">—The adjustment to QSE </w:t>
            </w:r>
            <w:r w:rsidRPr="00D65BD4">
              <w:rPr>
                <w:rFonts w:eastAsia="SimSun"/>
                <w:i/>
                <w:iCs/>
                <w:sz w:val="20"/>
              </w:rPr>
              <w:t>q</w:t>
            </w:r>
            <w:r w:rsidRPr="00D65BD4">
              <w:rPr>
                <w:rFonts w:eastAsia="SimSun"/>
                <w:iCs/>
                <w:sz w:val="20"/>
              </w:rPr>
              <w:t>’s share of the costs for Reg-Down, for the hour.</w:t>
            </w:r>
          </w:p>
        </w:tc>
      </w:tr>
      <w:tr w:rsidR="00D65BD4" w:rsidRPr="00D65BD4" w14:paraId="207C5B2F" w14:textId="77777777" w:rsidTr="0003786F">
        <w:tc>
          <w:tcPr>
            <w:tcW w:w="824" w:type="pct"/>
          </w:tcPr>
          <w:p w14:paraId="67857E67" w14:textId="77777777" w:rsidR="00D65BD4" w:rsidRPr="00D65BD4" w:rsidRDefault="00D65BD4" w:rsidP="00D65BD4">
            <w:pPr>
              <w:spacing w:after="60"/>
              <w:rPr>
                <w:rFonts w:eastAsia="SimSun"/>
                <w:iCs/>
                <w:sz w:val="20"/>
              </w:rPr>
            </w:pPr>
            <w:r w:rsidRPr="00D65BD4">
              <w:rPr>
                <w:rFonts w:eastAsia="SimSun"/>
                <w:iCs/>
                <w:sz w:val="20"/>
              </w:rPr>
              <w:t xml:space="preserve">RDCOST </w:t>
            </w:r>
            <w:r w:rsidRPr="00D65BD4">
              <w:rPr>
                <w:rFonts w:eastAsia="SimSun"/>
                <w:i/>
                <w:iCs/>
                <w:sz w:val="20"/>
                <w:vertAlign w:val="subscript"/>
              </w:rPr>
              <w:t>q</w:t>
            </w:r>
          </w:p>
        </w:tc>
        <w:tc>
          <w:tcPr>
            <w:tcW w:w="463" w:type="pct"/>
          </w:tcPr>
          <w:p w14:paraId="074F31E1"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04392CE7" w14:textId="77777777" w:rsidR="00D65BD4" w:rsidRPr="00D65BD4" w:rsidRDefault="00D65BD4" w:rsidP="00D65BD4">
            <w:pPr>
              <w:spacing w:after="60"/>
              <w:rPr>
                <w:rFonts w:eastAsia="SimSun"/>
                <w:iCs/>
                <w:sz w:val="20"/>
              </w:rPr>
            </w:pPr>
            <w:r w:rsidRPr="00D65BD4">
              <w:rPr>
                <w:rFonts w:eastAsia="SimSun"/>
                <w:i/>
                <w:iCs/>
                <w:sz w:val="20"/>
              </w:rPr>
              <w:t>Reg-Down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Reg-Down, for the hour.</w:t>
            </w:r>
          </w:p>
        </w:tc>
      </w:tr>
      <w:tr w:rsidR="00D65BD4" w:rsidRPr="00D65BD4" w14:paraId="43ADED0D" w14:textId="77777777" w:rsidTr="0003786F">
        <w:tc>
          <w:tcPr>
            <w:tcW w:w="824" w:type="pct"/>
          </w:tcPr>
          <w:p w14:paraId="5DC2D591" w14:textId="77777777" w:rsidR="00D65BD4" w:rsidRPr="00D65BD4" w:rsidRDefault="00D65BD4" w:rsidP="00D65BD4">
            <w:pPr>
              <w:spacing w:after="60"/>
              <w:rPr>
                <w:rFonts w:eastAsia="SimSun"/>
                <w:iCs/>
                <w:sz w:val="20"/>
              </w:rPr>
            </w:pPr>
            <w:r w:rsidRPr="00D65BD4">
              <w:rPr>
                <w:rFonts w:eastAsia="SimSun"/>
                <w:iCs/>
                <w:sz w:val="20"/>
              </w:rPr>
              <w:t xml:space="preserve">DARDAMT </w:t>
            </w:r>
            <w:r w:rsidRPr="00D65BD4">
              <w:rPr>
                <w:rFonts w:eastAsia="SimSun"/>
                <w:i/>
                <w:iCs/>
                <w:sz w:val="20"/>
                <w:vertAlign w:val="subscript"/>
              </w:rPr>
              <w:t>q</w:t>
            </w:r>
          </w:p>
        </w:tc>
        <w:tc>
          <w:tcPr>
            <w:tcW w:w="463" w:type="pct"/>
          </w:tcPr>
          <w:p w14:paraId="1687FE0F"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7A2A4BE1" w14:textId="77777777" w:rsidR="00D65BD4" w:rsidRPr="00D65BD4" w:rsidRDefault="00D65BD4" w:rsidP="00D65BD4">
            <w:pPr>
              <w:spacing w:after="60"/>
              <w:rPr>
                <w:rFonts w:eastAsia="SimSun"/>
                <w:iCs/>
                <w:sz w:val="20"/>
              </w:rPr>
            </w:pPr>
            <w:r w:rsidRPr="00D65BD4">
              <w:rPr>
                <w:rFonts w:eastAsia="SimSun"/>
                <w:i/>
                <w:iCs/>
                <w:sz w:val="20"/>
              </w:rPr>
              <w:t>Day-Ahead Reg-Down Amount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DAM cost for Reg-Down, for the hour.</w:t>
            </w:r>
          </w:p>
        </w:tc>
      </w:tr>
      <w:tr w:rsidR="00D65BD4" w:rsidRPr="00D65BD4" w14:paraId="66B33AF3" w14:textId="77777777" w:rsidTr="0003786F">
        <w:tc>
          <w:tcPr>
            <w:tcW w:w="824" w:type="pct"/>
            <w:tcBorders>
              <w:top w:val="single" w:sz="4" w:space="0" w:color="auto"/>
              <w:left w:val="single" w:sz="4" w:space="0" w:color="auto"/>
              <w:bottom w:val="single" w:sz="4" w:space="0" w:color="auto"/>
              <w:right w:val="single" w:sz="4" w:space="0" w:color="auto"/>
            </w:tcBorders>
          </w:tcPr>
          <w:p w14:paraId="026BDE5F" w14:textId="77777777" w:rsidR="00D65BD4" w:rsidRPr="00D65BD4" w:rsidRDefault="00D65BD4" w:rsidP="00D65BD4">
            <w:pPr>
              <w:spacing w:after="60"/>
              <w:rPr>
                <w:rFonts w:eastAsia="SimSun"/>
                <w:i/>
                <w:iCs/>
                <w:sz w:val="20"/>
              </w:rPr>
            </w:pPr>
            <w:r w:rsidRPr="00D65BD4">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7F3EA365" w14:textId="77777777" w:rsidR="00D65BD4" w:rsidRPr="00D65BD4" w:rsidRDefault="00D65BD4" w:rsidP="00D65BD4">
            <w:pPr>
              <w:spacing w:after="60"/>
              <w:rPr>
                <w:rFonts w:eastAsia="SimSun"/>
                <w:iCs/>
                <w:sz w:val="20"/>
              </w:rPr>
            </w:pPr>
            <w:r w:rsidRPr="00D65BD4">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210F6570" w14:textId="77777777" w:rsidR="00D65BD4" w:rsidRPr="00D65BD4" w:rsidRDefault="00D65BD4" w:rsidP="00D65BD4">
            <w:pPr>
              <w:spacing w:after="60"/>
              <w:rPr>
                <w:rFonts w:eastAsia="SimSun"/>
                <w:iCs/>
                <w:sz w:val="20"/>
              </w:rPr>
            </w:pPr>
            <w:r w:rsidRPr="00D65BD4">
              <w:rPr>
                <w:rFonts w:eastAsia="SimSun"/>
                <w:iCs/>
                <w:sz w:val="20"/>
              </w:rPr>
              <w:t>A QSE.</w:t>
            </w:r>
          </w:p>
        </w:tc>
      </w:tr>
    </w:tbl>
    <w:p w14:paraId="04E95E23" w14:textId="77777777" w:rsidR="00D65BD4" w:rsidRPr="00D65BD4" w:rsidRDefault="00D65BD4" w:rsidP="00D65BD4">
      <w:pPr>
        <w:spacing w:before="240" w:after="240"/>
        <w:ind w:left="720" w:hanging="720"/>
        <w:rPr>
          <w:rFonts w:eastAsia="SimSun"/>
          <w:iCs/>
        </w:rPr>
      </w:pPr>
      <w:r w:rsidRPr="00D65BD4">
        <w:rPr>
          <w:rFonts w:eastAsia="SimSun"/>
          <w:iCs/>
        </w:rPr>
        <w:t>(4)</w:t>
      </w:r>
      <w:r w:rsidRPr="00D65BD4">
        <w:rPr>
          <w:rFonts w:eastAsia="SimSun"/>
          <w:iCs/>
        </w:rPr>
        <w:tab/>
        <w:t>For RRS, if applicable:</w:t>
      </w:r>
    </w:p>
    <w:p w14:paraId="07CD20BC"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RRS for a given Operating Hour is calculated as follows:</w:t>
      </w:r>
    </w:p>
    <w:p w14:paraId="636D92BA" w14:textId="77777777" w:rsidR="00D65BD4" w:rsidRPr="00D65BD4" w:rsidRDefault="00D65BD4" w:rsidP="00D65BD4">
      <w:pPr>
        <w:spacing w:after="120"/>
        <w:ind w:left="3600" w:hanging="2880"/>
        <w:rPr>
          <w:rFonts w:eastAsia="SimSun"/>
          <w:b/>
          <w:bCs/>
        </w:rPr>
      </w:pPr>
      <w:r w:rsidRPr="00D65BD4">
        <w:rPr>
          <w:rFonts w:eastAsia="SimSun"/>
          <w:b/>
          <w:bCs/>
        </w:rPr>
        <w:t>RRCOSTTOT</w:t>
      </w:r>
      <w:r w:rsidRPr="00D65BD4">
        <w:rPr>
          <w:rFonts w:eastAsia="SimSun"/>
          <w:b/>
          <w:bCs/>
        </w:rPr>
        <w:tab/>
        <w:t>=</w:t>
      </w:r>
      <w:r w:rsidRPr="00D65BD4">
        <w:rPr>
          <w:rFonts w:eastAsia="SimSun"/>
          <w:b/>
          <w:bCs/>
        </w:rPr>
        <w:tab/>
        <w:t>(-1) * (</w:t>
      </w:r>
      <w:r w:rsidRPr="00D65BD4">
        <w:rPr>
          <w:rFonts w:eastAsia="SimSun"/>
          <w:b/>
          <w:bCs/>
          <w:noProof/>
          <w:position w:val="-20"/>
        </w:rPr>
        <w:drawing>
          <wp:inline distT="0" distB="0" distL="0" distR="0" wp14:anchorId="1B183EE4" wp14:editId="0C317F6E">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(RTPCRRAMTTOT </w:t>
      </w:r>
      <w:r w:rsidRPr="00D65BD4">
        <w:rPr>
          <w:rFonts w:eastAsia="SimSun"/>
          <w:b/>
          <w:bCs/>
          <w:i/>
          <w:vertAlign w:val="subscript"/>
        </w:rPr>
        <w:t>m</w:t>
      </w:r>
      <w:r w:rsidRPr="00D65BD4">
        <w:rPr>
          <w:rFonts w:ascii="Times New Roman Bold" w:eastAsia="SimSun" w:hAnsi="Times New Roman Bold"/>
          <w:b/>
          <w:bCs/>
        </w:rPr>
        <w:t>)</w:t>
      </w:r>
      <w:r w:rsidRPr="00D65BD4">
        <w:rPr>
          <w:rFonts w:eastAsia="SimSun"/>
          <w:b/>
          <w:bCs/>
        </w:rPr>
        <w:t xml:space="preserve"> +    </w:t>
      </w:r>
      <w:r w:rsidRPr="00D65BD4">
        <w:rPr>
          <w:rFonts w:eastAsia="SimSun"/>
          <w:b/>
          <w:bCs/>
        </w:rPr>
        <w:tab/>
        <w:t xml:space="preserve">PCRRAMTTOT  + RRFQAMTTOT + </w:t>
      </w:r>
    </w:p>
    <w:p w14:paraId="7DA2DFE1" w14:textId="77777777" w:rsidR="00D65BD4" w:rsidRPr="00D65BD4" w:rsidRDefault="00D65BD4" w:rsidP="00D65BD4">
      <w:pPr>
        <w:spacing w:after="240"/>
        <w:ind w:left="3600" w:firstLine="720"/>
        <w:rPr>
          <w:rFonts w:eastAsia="SimSun"/>
          <w:b/>
          <w:bCs/>
        </w:rPr>
      </w:pPr>
      <w:r w:rsidRPr="00D65BD4">
        <w:rPr>
          <w:rFonts w:eastAsia="SimSun"/>
          <w:b/>
          <w:bCs/>
        </w:rPr>
        <w:t>RRINFQAMTTOT)</w:t>
      </w:r>
    </w:p>
    <w:p w14:paraId="6C73B3AC" w14:textId="77777777" w:rsidR="00D65BD4" w:rsidRPr="00D65BD4" w:rsidRDefault="00D65BD4" w:rsidP="00D65BD4">
      <w:pPr>
        <w:spacing w:after="240"/>
        <w:rPr>
          <w:rFonts w:eastAsia="SimSun"/>
          <w:iCs/>
        </w:rPr>
      </w:pPr>
      <w:r w:rsidRPr="00D65BD4">
        <w:rPr>
          <w:rFonts w:eastAsia="SimSun"/>
          <w:iCs/>
        </w:rPr>
        <w:t xml:space="preserve">Where: </w:t>
      </w:r>
    </w:p>
    <w:p w14:paraId="2DC0ADEB" w14:textId="77777777" w:rsidR="00D65BD4" w:rsidRPr="00D65BD4" w:rsidRDefault="00D65BD4" w:rsidP="00D65BD4">
      <w:pPr>
        <w:rPr>
          <w:rFonts w:eastAsia="SimSun"/>
        </w:rPr>
      </w:pPr>
      <w:r w:rsidRPr="00D65BD4">
        <w:rPr>
          <w:rFonts w:eastAsia="SimSun"/>
        </w:rPr>
        <w:t xml:space="preserve">Total payment of SASM- and RSASM-procured capacity for RRS by </w:t>
      </w:r>
      <w:proofErr w:type="gramStart"/>
      <w:r w:rsidRPr="00D65BD4">
        <w:rPr>
          <w:rFonts w:eastAsia="SimSun"/>
        </w:rPr>
        <w:t>market</w:t>
      </w:r>
      <w:proofErr w:type="gramEnd"/>
    </w:p>
    <w:p w14:paraId="53DCE184"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RTPCRRAMTTOT </w:t>
      </w:r>
      <w:r w:rsidRPr="00D65BD4">
        <w:rPr>
          <w:rFonts w:eastAsia="SimSun"/>
          <w:bCs/>
          <w:i/>
          <w:vertAlign w:val="subscript"/>
        </w:rPr>
        <w:t>m</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61F26731" wp14:editId="2B6DA08A">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RTPCRRAMT </w:t>
      </w:r>
      <w:r w:rsidRPr="00D65BD4">
        <w:rPr>
          <w:rFonts w:eastAsia="SimSun"/>
          <w:bCs/>
          <w:i/>
          <w:vertAlign w:val="subscript"/>
        </w:rPr>
        <w:t>q, m</w:t>
      </w:r>
    </w:p>
    <w:p w14:paraId="5BC47A4A" w14:textId="77777777" w:rsidR="00D65BD4" w:rsidRPr="00D65BD4" w:rsidRDefault="00D65BD4" w:rsidP="00D65BD4">
      <w:pPr>
        <w:rPr>
          <w:rFonts w:eastAsia="SimSun"/>
        </w:rPr>
      </w:pPr>
      <w:r w:rsidRPr="00D65BD4">
        <w:rPr>
          <w:rFonts w:eastAsia="SimSun"/>
        </w:rPr>
        <w:t>Total payment of DAM-procured capacity for RRS</w:t>
      </w:r>
    </w:p>
    <w:p w14:paraId="1B9453F5" w14:textId="77777777" w:rsidR="00D65BD4" w:rsidRPr="00D65BD4" w:rsidRDefault="00D65BD4" w:rsidP="00D65BD4">
      <w:pPr>
        <w:spacing w:after="240"/>
        <w:ind w:leftChars="300" w:left="2880" w:hangingChars="900" w:hanging="2160"/>
        <w:rPr>
          <w:rFonts w:eastAsia="SimSun"/>
          <w:bCs/>
        </w:rPr>
      </w:pPr>
      <w:r w:rsidRPr="00D65BD4">
        <w:rPr>
          <w:rFonts w:eastAsia="SimSun"/>
          <w:bCs/>
        </w:rPr>
        <w:t>PCRRAMTTOT</w:t>
      </w:r>
      <w:r w:rsidRPr="00D65BD4">
        <w:rPr>
          <w:rFonts w:eastAsia="SimSun"/>
          <w:bCs/>
          <w:i/>
          <w:vertAlign w:val="subscript"/>
        </w:rPr>
        <w:tab/>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noProof/>
          <w:position w:val="-22"/>
        </w:rPr>
        <w:drawing>
          <wp:inline distT="0" distB="0" distL="0" distR="0" wp14:anchorId="27B48A87" wp14:editId="54331FF4">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PCRRAMT </w:t>
      </w:r>
      <w:r w:rsidRPr="00D65BD4">
        <w:rPr>
          <w:rFonts w:eastAsia="SimSun"/>
          <w:bCs/>
          <w:i/>
          <w:vertAlign w:val="subscript"/>
        </w:rPr>
        <w:t>q</w:t>
      </w:r>
    </w:p>
    <w:p w14:paraId="2465A723" w14:textId="77777777" w:rsidR="00D65BD4" w:rsidRPr="00D65BD4" w:rsidRDefault="00D65BD4" w:rsidP="00D65BD4">
      <w:pPr>
        <w:rPr>
          <w:rFonts w:eastAsia="SimSun"/>
        </w:rPr>
      </w:pPr>
      <w:r w:rsidRPr="00D65BD4">
        <w:rPr>
          <w:rFonts w:eastAsia="SimSun"/>
        </w:rPr>
        <w:t>Total charge of failure on Ancillary Service Supply Responsibility for RRS</w:t>
      </w:r>
    </w:p>
    <w:p w14:paraId="6AC9A7FA"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RRFQAMTTOT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485DB559" wp14:editId="4E02EBC7">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RRFQAMTQSETOT </w:t>
      </w:r>
      <w:r w:rsidRPr="00D65BD4">
        <w:rPr>
          <w:rFonts w:eastAsia="SimSun"/>
          <w:bCs/>
          <w:i/>
          <w:vertAlign w:val="subscript"/>
        </w:rPr>
        <w:t>q</w:t>
      </w:r>
    </w:p>
    <w:p w14:paraId="553E1FD9" w14:textId="77777777" w:rsidR="00D65BD4" w:rsidRPr="00D65BD4" w:rsidRDefault="00D65BD4" w:rsidP="00D65BD4">
      <w:pPr>
        <w:ind w:left="300" w:hangingChars="125" w:hanging="300"/>
        <w:rPr>
          <w:rFonts w:eastAsia="SimSun"/>
          <w:bCs/>
        </w:rPr>
      </w:pPr>
      <w:r w:rsidRPr="00D65BD4">
        <w:rPr>
          <w:rFonts w:eastAsia="SimSun"/>
          <w:bCs/>
        </w:rPr>
        <w:t>Total payment of SASM- and RSASM-procured capacity RRS Service by QSE</w:t>
      </w:r>
    </w:p>
    <w:p w14:paraId="4B58B5C0"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RTPCRRAMTQSETOT </w:t>
      </w:r>
      <w:r w:rsidRPr="00D65BD4">
        <w:rPr>
          <w:rFonts w:eastAsia="SimSun"/>
          <w:bCs/>
          <w:i/>
          <w:vertAlign w:val="subscript"/>
        </w:rPr>
        <w:t>q</w:t>
      </w:r>
      <w:r w:rsidRPr="00D65BD4">
        <w:rPr>
          <w:rFonts w:eastAsia="SimSun"/>
          <w:bCs/>
        </w:rPr>
        <w:t xml:space="preserve"> </w:t>
      </w:r>
      <w:r w:rsidRPr="00D65BD4">
        <w:rPr>
          <w:rFonts w:eastAsia="SimSun"/>
          <w:bCs/>
        </w:rPr>
        <w:tab/>
        <w:t>=</w:t>
      </w:r>
      <w:r w:rsidRPr="00D65BD4">
        <w:rPr>
          <w:rFonts w:eastAsia="SimSun"/>
          <w:bCs/>
        </w:rPr>
        <w:tab/>
      </w:r>
      <w:r w:rsidRPr="00D65BD4">
        <w:rPr>
          <w:rFonts w:eastAsia="SimSun"/>
          <w:bCs/>
          <w:noProof/>
          <w:position w:val="-20"/>
        </w:rPr>
        <w:drawing>
          <wp:inline distT="0" distB="0" distL="0" distR="0" wp14:anchorId="611BFFF7" wp14:editId="0A379C4C">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RTPCRRAMT </w:t>
      </w:r>
      <w:r w:rsidRPr="00D65BD4">
        <w:rPr>
          <w:rFonts w:eastAsia="SimSun"/>
          <w:bCs/>
          <w:i/>
          <w:vertAlign w:val="subscript"/>
        </w:rPr>
        <w:t>q, m</w:t>
      </w:r>
    </w:p>
    <w:p w14:paraId="25417280" w14:textId="77777777" w:rsidR="00D65BD4" w:rsidRPr="00D65BD4" w:rsidRDefault="00D65BD4" w:rsidP="00D65BD4">
      <w:pPr>
        <w:rPr>
          <w:rFonts w:eastAsia="SimSun"/>
        </w:rPr>
      </w:pPr>
      <w:r w:rsidRPr="00D65BD4">
        <w:rPr>
          <w:rFonts w:eastAsia="SimSun"/>
        </w:rPr>
        <w:t>Total charge of infeasible Ancillary Service Supply Responsibility for RRS</w:t>
      </w:r>
    </w:p>
    <w:p w14:paraId="5AD2539E" w14:textId="77777777" w:rsidR="00D65BD4" w:rsidRPr="00D65BD4" w:rsidRDefault="00D65BD4" w:rsidP="00D65BD4">
      <w:pPr>
        <w:spacing w:after="240"/>
        <w:ind w:left="2880" w:hanging="2160"/>
        <w:rPr>
          <w:rFonts w:eastAsia="SimSun"/>
        </w:rPr>
      </w:pPr>
      <w:r w:rsidRPr="00D65BD4">
        <w:rPr>
          <w:rFonts w:eastAsia="SimSun"/>
        </w:rPr>
        <w:t>RRINFQAMTTOT</w:t>
      </w:r>
      <w:r w:rsidRPr="00D65BD4">
        <w:rPr>
          <w:rFonts w:eastAsia="SimSun"/>
        </w:rPr>
        <w:tab/>
        <w:t>=</w:t>
      </w:r>
      <w:r w:rsidRPr="00D65BD4">
        <w:rPr>
          <w:rFonts w:eastAsia="SimSun"/>
        </w:rPr>
        <w:tab/>
      </w:r>
      <w:r w:rsidRPr="00D65BD4">
        <w:rPr>
          <w:rFonts w:eastAsia="SimSun"/>
          <w:position w:val="-22"/>
          <w:lang w:val="pt-BR"/>
        </w:rPr>
        <w:object w:dxaOrig="225" w:dyaOrig="465" w14:anchorId="1B5F3D63">
          <v:shape id="_x0000_i1057" type="#_x0000_t75" style="width:12pt;height:17.4pt" o:ole="">
            <v:imagedata r:id="rId63" o:title=""/>
          </v:shape>
          <o:OLEObject Type="Embed" ProgID="Equation.3" ShapeID="_x0000_i1057" DrawAspect="Content" ObjectID="_1786452164" r:id="rId70"/>
        </w:object>
      </w:r>
      <w:r w:rsidRPr="00D65BD4">
        <w:rPr>
          <w:rFonts w:eastAsia="SimSun"/>
        </w:rPr>
        <w:t xml:space="preserve"> RRINFQAMT </w:t>
      </w:r>
      <w:r w:rsidRPr="00D65BD4">
        <w:rPr>
          <w:rFonts w:eastAsia="SimSun"/>
          <w:i/>
          <w:vertAlign w:val="subscript"/>
        </w:rPr>
        <w:t>q</w:t>
      </w:r>
      <w:r w:rsidRPr="00D65BD4">
        <w:rPr>
          <w:rFonts w:eastAsia="SimSun"/>
          <w:vertAlign w:val="subscript"/>
        </w:rPr>
        <w:t xml:space="preserve"> </w:t>
      </w:r>
    </w:p>
    <w:p w14:paraId="51DEBA4D"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D65BD4" w:rsidRPr="00D65BD4" w14:paraId="58828BE8" w14:textId="77777777" w:rsidTr="0003786F">
        <w:trPr>
          <w:tblHeader/>
        </w:trPr>
        <w:tc>
          <w:tcPr>
            <w:tcW w:w="1278" w:type="pct"/>
          </w:tcPr>
          <w:p w14:paraId="689DF702"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29" w:type="pct"/>
          </w:tcPr>
          <w:p w14:paraId="0F19FC2B"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393" w:type="pct"/>
          </w:tcPr>
          <w:p w14:paraId="72EBBB6F"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16BB563E" w14:textId="77777777" w:rsidTr="0003786F">
        <w:tc>
          <w:tcPr>
            <w:tcW w:w="1278" w:type="pct"/>
          </w:tcPr>
          <w:p w14:paraId="233E236B" w14:textId="77777777" w:rsidR="00D65BD4" w:rsidRPr="00D65BD4" w:rsidRDefault="00D65BD4" w:rsidP="00D65BD4">
            <w:pPr>
              <w:spacing w:after="60"/>
              <w:rPr>
                <w:rFonts w:eastAsia="SimSun"/>
                <w:iCs/>
                <w:sz w:val="20"/>
              </w:rPr>
            </w:pPr>
            <w:r w:rsidRPr="00D65BD4">
              <w:rPr>
                <w:rFonts w:eastAsia="SimSun"/>
                <w:iCs/>
                <w:sz w:val="20"/>
              </w:rPr>
              <w:t>RRCOSTTOT</w:t>
            </w:r>
          </w:p>
        </w:tc>
        <w:tc>
          <w:tcPr>
            <w:tcW w:w="329" w:type="pct"/>
          </w:tcPr>
          <w:p w14:paraId="21E17513"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Pr>
          <w:p w14:paraId="61550C07" w14:textId="77777777" w:rsidR="00D65BD4" w:rsidRPr="00D65BD4" w:rsidRDefault="00D65BD4" w:rsidP="00D65BD4">
            <w:pPr>
              <w:spacing w:after="60"/>
              <w:rPr>
                <w:rFonts w:eastAsia="SimSun"/>
                <w:iCs/>
                <w:sz w:val="20"/>
              </w:rPr>
            </w:pPr>
            <w:r w:rsidRPr="00D65BD4">
              <w:rPr>
                <w:rFonts w:eastAsia="SimSun"/>
                <w:i/>
                <w:iCs/>
                <w:sz w:val="20"/>
              </w:rPr>
              <w:t>Responsive Reserve Cost Total</w:t>
            </w:r>
            <w:r w:rsidRPr="00D65BD4">
              <w:rPr>
                <w:rFonts w:eastAsia="SimSun"/>
                <w:iCs/>
                <w:sz w:val="20"/>
              </w:rPr>
              <w:t>—The net total costs for RRS, for the hour.</w:t>
            </w:r>
          </w:p>
        </w:tc>
      </w:tr>
      <w:tr w:rsidR="00D65BD4" w:rsidRPr="00D65BD4" w14:paraId="10A9DF7E" w14:textId="77777777" w:rsidTr="0003786F">
        <w:tc>
          <w:tcPr>
            <w:tcW w:w="1278" w:type="pct"/>
            <w:tcBorders>
              <w:top w:val="single" w:sz="4" w:space="0" w:color="auto"/>
              <w:left w:val="single" w:sz="4" w:space="0" w:color="auto"/>
              <w:bottom w:val="single" w:sz="4" w:space="0" w:color="auto"/>
              <w:right w:val="single" w:sz="4" w:space="0" w:color="auto"/>
            </w:tcBorders>
          </w:tcPr>
          <w:p w14:paraId="2BE83901" w14:textId="77777777" w:rsidR="00D65BD4" w:rsidRPr="00D65BD4" w:rsidRDefault="00D65BD4" w:rsidP="00D65BD4">
            <w:pPr>
              <w:spacing w:after="60"/>
              <w:rPr>
                <w:rFonts w:eastAsia="SimSun"/>
                <w:iCs/>
                <w:sz w:val="20"/>
              </w:rPr>
            </w:pPr>
            <w:r w:rsidRPr="00D65BD4">
              <w:rPr>
                <w:rFonts w:eastAsia="SimSun"/>
                <w:iCs/>
                <w:sz w:val="20"/>
              </w:rPr>
              <w:t xml:space="preserve">RTPCRRAMTTOT </w:t>
            </w:r>
            <w:r w:rsidRPr="00D65BD4">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06DFA2D9"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C771D3F" w14:textId="77777777" w:rsidR="00D65BD4" w:rsidRPr="00D65BD4" w:rsidRDefault="00D65BD4" w:rsidP="00D65BD4">
            <w:pPr>
              <w:spacing w:after="60"/>
              <w:rPr>
                <w:rFonts w:eastAsia="SimSun"/>
                <w:i/>
                <w:iCs/>
                <w:sz w:val="20"/>
              </w:rPr>
            </w:pPr>
            <w:r w:rsidRPr="00D65BD4">
              <w:rPr>
                <w:rFonts w:eastAsia="SimSun"/>
                <w:i/>
                <w:iCs/>
                <w:sz w:val="20"/>
              </w:rPr>
              <w:t>Procured Capacity for Responsive Reserve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RRS, for the hour.</w:t>
            </w:r>
          </w:p>
        </w:tc>
      </w:tr>
      <w:tr w:rsidR="00D65BD4" w:rsidRPr="00D65BD4" w14:paraId="640E147B" w14:textId="77777777" w:rsidTr="0003786F">
        <w:tc>
          <w:tcPr>
            <w:tcW w:w="1278" w:type="pct"/>
            <w:tcBorders>
              <w:top w:val="single" w:sz="4" w:space="0" w:color="auto"/>
              <w:left w:val="single" w:sz="4" w:space="0" w:color="auto"/>
              <w:bottom w:val="single" w:sz="4" w:space="0" w:color="auto"/>
              <w:right w:val="single" w:sz="4" w:space="0" w:color="auto"/>
            </w:tcBorders>
          </w:tcPr>
          <w:p w14:paraId="5FEFA3F0" w14:textId="77777777" w:rsidR="00D65BD4" w:rsidRPr="00D65BD4" w:rsidRDefault="00D65BD4" w:rsidP="00D65BD4">
            <w:pPr>
              <w:spacing w:after="60"/>
              <w:rPr>
                <w:rFonts w:eastAsia="SimSun"/>
                <w:iCs/>
                <w:sz w:val="20"/>
              </w:rPr>
            </w:pPr>
            <w:r w:rsidRPr="00D65BD4">
              <w:rPr>
                <w:rFonts w:eastAsia="SimSun"/>
                <w:iCs/>
                <w:sz w:val="20"/>
              </w:rPr>
              <w:t xml:space="preserve">RTPCRRAMT </w:t>
            </w:r>
            <w:r w:rsidRPr="00D65BD4">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07710CC0"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702DE12" w14:textId="77777777" w:rsidR="00D65BD4" w:rsidRPr="00D65BD4" w:rsidRDefault="00D65BD4" w:rsidP="00D65BD4">
            <w:pPr>
              <w:spacing w:after="60"/>
              <w:rPr>
                <w:rFonts w:eastAsia="SimSun"/>
                <w:i/>
                <w:iCs/>
                <w:sz w:val="20"/>
              </w:rPr>
            </w:pPr>
            <w:r w:rsidRPr="00D65BD4">
              <w:rPr>
                <w:rFonts w:eastAsia="SimSun"/>
                <w:i/>
                <w:iCs/>
                <w:sz w:val="20"/>
              </w:rPr>
              <w:t>Procured Capacity for Responsive Reserve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RRS, for the hour.</w:t>
            </w:r>
          </w:p>
        </w:tc>
      </w:tr>
      <w:tr w:rsidR="00D65BD4" w:rsidRPr="00D65BD4" w14:paraId="4620CABC" w14:textId="77777777" w:rsidTr="0003786F">
        <w:tc>
          <w:tcPr>
            <w:tcW w:w="1278" w:type="pct"/>
            <w:tcBorders>
              <w:top w:val="single" w:sz="4" w:space="0" w:color="auto"/>
              <w:left w:val="single" w:sz="4" w:space="0" w:color="auto"/>
              <w:bottom w:val="single" w:sz="4" w:space="0" w:color="auto"/>
              <w:right w:val="single" w:sz="4" w:space="0" w:color="auto"/>
            </w:tcBorders>
          </w:tcPr>
          <w:p w14:paraId="0B349884" w14:textId="77777777" w:rsidR="00D65BD4" w:rsidRPr="00D65BD4" w:rsidRDefault="00D65BD4" w:rsidP="00D65BD4">
            <w:pPr>
              <w:spacing w:after="60"/>
              <w:rPr>
                <w:rFonts w:eastAsia="SimSun"/>
                <w:iCs/>
                <w:sz w:val="20"/>
              </w:rPr>
            </w:pPr>
            <w:r w:rsidRPr="00D65BD4">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7BCBADA8"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FD1FE97" w14:textId="77777777" w:rsidR="00D65BD4" w:rsidRPr="00D65BD4" w:rsidRDefault="00D65BD4" w:rsidP="00D65BD4">
            <w:pPr>
              <w:spacing w:after="60"/>
              <w:rPr>
                <w:rFonts w:eastAsia="SimSun"/>
                <w:i/>
                <w:iCs/>
                <w:sz w:val="20"/>
              </w:rPr>
            </w:pPr>
            <w:r w:rsidRPr="00D65BD4">
              <w:rPr>
                <w:rFonts w:eastAsia="SimSun"/>
                <w:i/>
                <w:iCs/>
                <w:sz w:val="20"/>
              </w:rPr>
              <w:t>Responsive Reserve Failure Quantity Amount Total</w:t>
            </w:r>
            <w:r w:rsidRPr="00D65BD4">
              <w:rPr>
                <w:rFonts w:eastAsia="SimSun"/>
                <w:iCs/>
                <w:sz w:val="20"/>
              </w:rPr>
              <w:t xml:space="preserve">—The total charges to all QSEs for their capacity associated with failures and reconfiguration </w:t>
            </w:r>
            <w:r w:rsidRPr="00D65BD4">
              <w:rPr>
                <w:rFonts w:eastAsia="SimSun"/>
                <w:iCs/>
                <w:sz w:val="20"/>
              </w:rPr>
              <w:lastRenderedPageBreak/>
              <w:t>reductions on their Ancillary Service Supply Responsibilities for RRS, for the hour.</w:t>
            </w:r>
          </w:p>
        </w:tc>
      </w:tr>
      <w:tr w:rsidR="00D65BD4" w:rsidRPr="00D65BD4" w14:paraId="260CD956" w14:textId="77777777" w:rsidTr="0003786F">
        <w:tc>
          <w:tcPr>
            <w:tcW w:w="1278" w:type="pct"/>
            <w:tcBorders>
              <w:top w:val="single" w:sz="4" w:space="0" w:color="auto"/>
              <w:left w:val="single" w:sz="4" w:space="0" w:color="auto"/>
              <w:bottom w:val="single" w:sz="4" w:space="0" w:color="auto"/>
              <w:right w:val="single" w:sz="4" w:space="0" w:color="auto"/>
            </w:tcBorders>
          </w:tcPr>
          <w:p w14:paraId="730E6D01" w14:textId="77777777" w:rsidR="00D65BD4" w:rsidRPr="00D65BD4" w:rsidRDefault="00D65BD4" w:rsidP="00D65BD4">
            <w:pPr>
              <w:spacing w:after="60"/>
              <w:rPr>
                <w:rFonts w:eastAsia="SimSun"/>
                <w:iCs/>
                <w:sz w:val="20"/>
              </w:rPr>
            </w:pPr>
            <w:r w:rsidRPr="00D65BD4">
              <w:rPr>
                <w:rFonts w:eastAsia="SimSun"/>
                <w:iCs/>
                <w:sz w:val="20"/>
              </w:rPr>
              <w:lastRenderedPageBreak/>
              <w:t xml:space="preserve">RRFQAMTQSETOT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B78AFFC"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0040A53" w14:textId="77777777" w:rsidR="00D65BD4" w:rsidRPr="00D65BD4" w:rsidRDefault="00D65BD4" w:rsidP="00D65BD4">
            <w:pPr>
              <w:spacing w:after="60"/>
              <w:rPr>
                <w:rFonts w:eastAsia="SimSun"/>
                <w:i/>
                <w:iCs/>
                <w:sz w:val="20"/>
              </w:rPr>
            </w:pPr>
            <w:r w:rsidRPr="00D65BD4">
              <w:rPr>
                <w:rFonts w:eastAsia="SimSun"/>
                <w:i/>
                <w:iCs/>
                <w:sz w:val="20"/>
              </w:rPr>
              <w:t>Responsive Reserve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RRS, for the hour.</w:t>
            </w:r>
          </w:p>
        </w:tc>
      </w:tr>
      <w:tr w:rsidR="00D65BD4" w:rsidRPr="00D65BD4" w14:paraId="4022B02F" w14:textId="77777777" w:rsidTr="0003786F">
        <w:tc>
          <w:tcPr>
            <w:tcW w:w="1278" w:type="pct"/>
            <w:tcBorders>
              <w:top w:val="single" w:sz="4" w:space="0" w:color="auto"/>
              <w:left w:val="single" w:sz="4" w:space="0" w:color="auto"/>
              <w:bottom w:val="single" w:sz="4" w:space="0" w:color="auto"/>
              <w:right w:val="single" w:sz="4" w:space="0" w:color="auto"/>
            </w:tcBorders>
          </w:tcPr>
          <w:p w14:paraId="55FA8125" w14:textId="77777777" w:rsidR="00D65BD4" w:rsidRPr="00D65BD4" w:rsidRDefault="00D65BD4" w:rsidP="00D65BD4">
            <w:pPr>
              <w:spacing w:after="60"/>
              <w:rPr>
                <w:rFonts w:eastAsia="SimSun"/>
                <w:iCs/>
                <w:sz w:val="20"/>
              </w:rPr>
            </w:pPr>
            <w:r w:rsidRPr="00D65BD4">
              <w:rPr>
                <w:rFonts w:eastAsia="SimSun"/>
                <w:iCs/>
                <w:sz w:val="20"/>
              </w:rPr>
              <w:t xml:space="preserve">RTPCRRAMTQSETOT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6395E88"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1EC4512" w14:textId="77777777" w:rsidR="00D65BD4" w:rsidRPr="00D65BD4" w:rsidRDefault="00D65BD4" w:rsidP="00D65BD4">
            <w:pPr>
              <w:spacing w:after="60"/>
              <w:rPr>
                <w:rFonts w:eastAsia="SimSun"/>
                <w:iCs/>
                <w:sz w:val="20"/>
              </w:rPr>
            </w:pPr>
            <w:r w:rsidRPr="00D65BD4">
              <w:rPr>
                <w:rFonts w:eastAsia="SimSun"/>
                <w:i/>
                <w:iCs/>
                <w:sz w:val="20"/>
              </w:rPr>
              <w:t>Procured Capacity for Responsive Reserve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RRS, for the hour.</w:t>
            </w:r>
          </w:p>
        </w:tc>
      </w:tr>
      <w:tr w:rsidR="00D65BD4" w:rsidRPr="00D65BD4" w14:paraId="5E3BFB81" w14:textId="77777777" w:rsidTr="0003786F">
        <w:tc>
          <w:tcPr>
            <w:tcW w:w="1278" w:type="pct"/>
            <w:tcBorders>
              <w:top w:val="single" w:sz="4" w:space="0" w:color="auto"/>
              <w:left w:val="single" w:sz="4" w:space="0" w:color="auto"/>
              <w:bottom w:val="single" w:sz="4" w:space="0" w:color="auto"/>
              <w:right w:val="single" w:sz="4" w:space="0" w:color="auto"/>
            </w:tcBorders>
          </w:tcPr>
          <w:p w14:paraId="0DCDE374" w14:textId="77777777" w:rsidR="00D65BD4" w:rsidRPr="00D65BD4" w:rsidRDefault="00D65BD4" w:rsidP="00D65BD4">
            <w:pPr>
              <w:rPr>
                <w:rFonts w:eastAsia="SimSun"/>
                <w:b/>
                <w:sz w:val="20"/>
              </w:rPr>
            </w:pPr>
            <w:r w:rsidRPr="00D65BD4">
              <w:rPr>
                <w:rFonts w:eastAsia="SimSun"/>
                <w:sz w:val="20"/>
              </w:rPr>
              <w:t xml:space="preserve">PCRRAMT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E9B8D98" w14:textId="77777777" w:rsidR="00D65BD4" w:rsidRPr="00D65BD4" w:rsidRDefault="00D65BD4" w:rsidP="00D65BD4">
            <w:pPr>
              <w:rPr>
                <w:rFonts w:eastAsia="SimSun"/>
                <w:b/>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2093B964" w14:textId="77777777" w:rsidR="00D65BD4" w:rsidRPr="00D65BD4" w:rsidRDefault="00D65BD4" w:rsidP="00D65BD4">
            <w:pPr>
              <w:rPr>
                <w:rFonts w:eastAsia="SimSun"/>
                <w:b/>
                <w:sz w:val="20"/>
              </w:rPr>
            </w:pPr>
            <w:r w:rsidRPr="00D65BD4">
              <w:rPr>
                <w:rFonts w:eastAsia="SimSun"/>
                <w:i/>
                <w:sz w:val="20"/>
              </w:rPr>
              <w:t>Procured Capacity for Responsive Reserve Amount per QSE for DAM</w:t>
            </w:r>
            <w:r w:rsidRPr="00D65BD4">
              <w:rPr>
                <w:rFonts w:eastAsia="SimSun"/>
                <w:sz w:val="20"/>
              </w:rPr>
              <w:t xml:space="preserve">—The DAM RRS payment for QSE </w:t>
            </w:r>
            <w:r w:rsidRPr="00D65BD4">
              <w:rPr>
                <w:rFonts w:eastAsia="SimSun"/>
                <w:i/>
                <w:sz w:val="20"/>
              </w:rPr>
              <w:t>q</w:t>
            </w:r>
            <w:r w:rsidRPr="00D65BD4">
              <w:rPr>
                <w:rFonts w:eastAsia="SimSun"/>
                <w:sz w:val="20"/>
              </w:rPr>
              <w:t>, for the hour.</w:t>
            </w:r>
          </w:p>
        </w:tc>
      </w:tr>
      <w:tr w:rsidR="00D65BD4" w:rsidRPr="00D65BD4" w14:paraId="5167E5AF" w14:textId="77777777" w:rsidTr="0003786F">
        <w:tc>
          <w:tcPr>
            <w:tcW w:w="1278" w:type="pct"/>
            <w:tcBorders>
              <w:top w:val="single" w:sz="4" w:space="0" w:color="auto"/>
              <w:left w:val="single" w:sz="4" w:space="0" w:color="auto"/>
              <w:bottom w:val="single" w:sz="4" w:space="0" w:color="auto"/>
              <w:right w:val="single" w:sz="4" w:space="0" w:color="auto"/>
            </w:tcBorders>
          </w:tcPr>
          <w:p w14:paraId="3E2C7D53" w14:textId="77777777" w:rsidR="00D65BD4" w:rsidRPr="00D65BD4" w:rsidRDefault="00D65BD4" w:rsidP="00D65BD4">
            <w:pPr>
              <w:spacing w:after="60"/>
              <w:rPr>
                <w:rFonts w:eastAsia="SimSun"/>
                <w:sz w:val="20"/>
              </w:rPr>
            </w:pPr>
            <w:r w:rsidRPr="00D65BD4">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4BD09D7D"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D369110" w14:textId="77777777" w:rsidR="00D65BD4" w:rsidRPr="00D65BD4" w:rsidRDefault="00D65BD4" w:rsidP="00D65BD4">
            <w:pPr>
              <w:spacing w:after="60"/>
              <w:rPr>
                <w:rFonts w:eastAsia="SimSun"/>
                <w:sz w:val="20"/>
              </w:rPr>
            </w:pPr>
            <w:r w:rsidRPr="00D65BD4">
              <w:rPr>
                <w:rFonts w:eastAsia="SimSun"/>
                <w:i/>
                <w:sz w:val="20"/>
              </w:rPr>
              <w:t>Procured Capacity for Responsive Reserve Amount Total in DAM</w:t>
            </w:r>
            <w:r w:rsidRPr="00D65BD4">
              <w:rPr>
                <w:rFonts w:eastAsia="SimSun"/>
                <w:sz w:val="20"/>
              </w:rPr>
              <w:t>—The total of the DAM RRS payments for all QSEs, for the hour.</w:t>
            </w:r>
          </w:p>
        </w:tc>
      </w:tr>
      <w:tr w:rsidR="00D65BD4" w:rsidRPr="00D65BD4" w14:paraId="0E5576B9" w14:textId="77777777" w:rsidTr="0003786F">
        <w:tc>
          <w:tcPr>
            <w:tcW w:w="1278" w:type="pct"/>
            <w:tcBorders>
              <w:top w:val="single" w:sz="4" w:space="0" w:color="auto"/>
              <w:left w:val="single" w:sz="4" w:space="0" w:color="auto"/>
              <w:bottom w:val="single" w:sz="4" w:space="0" w:color="auto"/>
              <w:right w:val="single" w:sz="4" w:space="0" w:color="auto"/>
            </w:tcBorders>
          </w:tcPr>
          <w:p w14:paraId="19E3405F" w14:textId="77777777" w:rsidR="00D65BD4" w:rsidRPr="00D65BD4" w:rsidRDefault="00D65BD4" w:rsidP="00D65BD4">
            <w:pPr>
              <w:spacing w:after="60"/>
              <w:rPr>
                <w:rFonts w:eastAsia="SimSun"/>
                <w:sz w:val="20"/>
              </w:rPr>
            </w:pPr>
            <w:r w:rsidRPr="00D65BD4">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3E292F2A"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D033001" w14:textId="77777777" w:rsidR="00D65BD4" w:rsidRPr="00D65BD4" w:rsidRDefault="00D65BD4" w:rsidP="00D65BD4">
            <w:pPr>
              <w:spacing w:after="60"/>
              <w:rPr>
                <w:rFonts w:eastAsia="SimSun"/>
                <w:i/>
                <w:sz w:val="20"/>
              </w:rPr>
            </w:pPr>
            <w:r w:rsidRPr="00D65BD4">
              <w:rPr>
                <w:rFonts w:eastAsia="SimSun"/>
                <w:i/>
                <w:sz w:val="20"/>
              </w:rPr>
              <w:t xml:space="preserve">Responsive Reserve Infeasible Quantity Amount Total </w:t>
            </w:r>
            <w:r w:rsidRPr="00D65BD4">
              <w:rPr>
                <w:rFonts w:eastAsia="SimSun"/>
                <w:sz w:val="20"/>
              </w:rPr>
              <w:t>— The charge to all QSEs for their total capacity associated with infeasible deployment of Ancillary Service Supply Responsibilities for RRS, for the hour.</w:t>
            </w:r>
          </w:p>
        </w:tc>
      </w:tr>
      <w:tr w:rsidR="00D65BD4" w:rsidRPr="00D65BD4" w14:paraId="75630640" w14:textId="77777777" w:rsidTr="0003786F">
        <w:tc>
          <w:tcPr>
            <w:tcW w:w="1278" w:type="pct"/>
            <w:tcBorders>
              <w:top w:val="single" w:sz="4" w:space="0" w:color="auto"/>
              <w:left w:val="single" w:sz="4" w:space="0" w:color="auto"/>
              <w:bottom w:val="single" w:sz="4" w:space="0" w:color="auto"/>
              <w:right w:val="single" w:sz="4" w:space="0" w:color="auto"/>
            </w:tcBorders>
          </w:tcPr>
          <w:p w14:paraId="7FB8614F" w14:textId="77777777" w:rsidR="00D65BD4" w:rsidRPr="00D65BD4" w:rsidRDefault="00D65BD4" w:rsidP="00D65BD4">
            <w:pPr>
              <w:spacing w:after="60"/>
              <w:rPr>
                <w:rFonts w:eastAsia="SimSun"/>
                <w:sz w:val="20"/>
              </w:rPr>
            </w:pPr>
            <w:r w:rsidRPr="00D65BD4">
              <w:rPr>
                <w:rFonts w:eastAsia="SimSun"/>
                <w:sz w:val="20"/>
              </w:rPr>
              <w:t xml:space="preserve">RRINFQAMT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F7A0630"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74C4E41" w14:textId="77777777" w:rsidR="00D65BD4" w:rsidRPr="00D65BD4" w:rsidRDefault="00D65BD4" w:rsidP="00D65BD4">
            <w:pPr>
              <w:spacing w:after="60"/>
              <w:rPr>
                <w:rFonts w:eastAsia="SimSun"/>
                <w:i/>
                <w:sz w:val="20"/>
              </w:rPr>
            </w:pPr>
            <w:r w:rsidRPr="00D65BD4">
              <w:rPr>
                <w:rFonts w:eastAsia="SimSun"/>
                <w:i/>
                <w:sz w:val="20"/>
              </w:rPr>
              <w:t>Responsive Reserve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Ancillary Service Supply Responsibilities for RRS, for the hour.</w:t>
            </w:r>
          </w:p>
        </w:tc>
      </w:tr>
      <w:tr w:rsidR="00D65BD4" w:rsidRPr="00D65BD4" w14:paraId="0C61974E" w14:textId="77777777" w:rsidTr="0003786F">
        <w:tc>
          <w:tcPr>
            <w:tcW w:w="1278" w:type="pct"/>
            <w:tcBorders>
              <w:top w:val="single" w:sz="4" w:space="0" w:color="auto"/>
              <w:left w:val="single" w:sz="4" w:space="0" w:color="auto"/>
              <w:bottom w:val="single" w:sz="4" w:space="0" w:color="auto"/>
              <w:right w:val="single" w:sz="4" w:space="0" w:color="auto"/>
            </w:tcBorders>
          </w:tcPr>
          <w:p w14:paraId="72F3C201" w14:textId="77777777" w:rsidR="00D65BD4" w:rsidRPr="00D65BD4" w:rsidRDefault="00D65BD4" w:rsidP="00D65BD4">
            <w:pPr>
              <w:spacing w:after="60"/>
              <w:rPr>
                <w:rFonts w:eastAsia="SimSun"/>
                <w:i/>
                <w:iCs/>
                <w:sz w:val="20"/>
              </w:rPr>
            </w:pPr>
            <w:r w:rsidRPr="00D65BD4">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0C668AD7" w14:textId="77777777" w:rsidR="00D65BD4" w:rsidRPr="00D65BD4" w:rsidRDefault="00D65BD4" w:rsidP="00D65BD4">
            <w:pPr>
              <w:spacing w:after="60"/>
              <w:rPr>
                <w:rFonts w:eastAsia="SimSun"/>
                <w:iCs/>
                <w:sz w:val="20"/>
              </w:rPr>
            </w:pPr>
            <w:r w:rsidRPr="00D65BD4">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54E911ED"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16881C99" w14:textId="77777777" w:rsidTr="0003786F">
        <w:tc>
          <w:tcPr>
            <w:tcW w:w="1278" w:type="pct"/>
            <w:tcBorders>
              <w:top w:val="single" w:sz="4" w:space="0" w:color="auto"/>
              <w:left w:val="single" w:sz="4" w:space="0" w:color="auto"/>
              <w:bottom w:val="single" w:sz="4" w:space="0" w:color="auto"/>
              <w:right w:val="single" w:sz="4" w:space="0" w:color="auto"/>
            </w:tcBorders>
          </w:tcPr>
          <w:p w14:paraId="16F63586" w14:textId="77777777" w:rsidR="00D65BD4" w:rsidRPr="00D65BD4" w:rsidRDefault="00D65BD4" w:rsidP="00D65BD4">
            <w:pPr>
              <w:spacing w:after="60"/>
              <w:rPr>
                <w:rFonts w:eastAsia="SimSun"/>
                <w:i/>
                <w:iCs/>
                <w:sz w:val="20"/>
              </w:rPr>
            </w:pPr>
            <w:r w:rsidRPr="00D65BD4">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7E701344" w14:textId="77777777" w:rsidR="00D65BD4" w:rsidRPr="00D65BD4" w:rsidRDefault="00D65BD4" w:rsidP="00D65BD4">
            <w:pPr>
              <w:spacing w:after="60"/>
              <w:rPr>
                <w:rFonts w:eastAsia="SimSun"/>
                <w:iCs/>
                <w:sz w:val="20"/>
              </w:rPr>
            </w:pPr>
            <w:r w:rsidRPr="00D65BD4">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2CA023BF"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7EBDD49F" w14:textId="77777777" w:rsidR="00D65BD4" w:rsidRPr="00D65BD4" w:rsidRDefault="00D65BD4" w:rsidP="00D65BD4">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023253F1" w14:textId="77777777" w:rsidTr="0003786F">
        <w:trPr>
          <w:trHeight w:val="1547"/>
        </w:trPr>
        <w:tc>
          <w:tcPr>
            <w:tcW w:w="9576" w:type="dxa"/>
            <w:shd w:val="pct12" w:color="auto" w:fill="auto"/>
          </w:tcPr>
          <w:p w14:paraId="5392DD0F" w14:textId="77777777" w:rsidR="00D65BD4" w:rsidRPr="00D65BD4" w:rsidRDefault="00D65BD4" w:rsidP="00D65BD4">
            <w:pPr>
              <w:spacing w:before="120" w:after="240"/>
              <w:rPr>
                <w:rFonts w:eastAsia="SimSun"/>
                <w:b/>
                <w:i/>
                <w:iCs/>
              </w:rPr>
            </w:pPr>
            <w:r w:rsidRPr="00D65BD4">
              <w:rPr>
                <w:rFonts w:eastAsia="SimSun"/>
                <w:b/>
                <w:i/>
                <w:iCs/>
              </w:rPr>
              <w:t>[NPRR841:  Replace paragraph (a) above with the following upon system implementation:]</w:t>
            </w:r>
          </w:p>
          <w:p w14:paraId="443767AF"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RRS for a given Operating Hour is calculated as follows:</w:t>
            </w:r>
          </w:p>
          <w:p w14:paraId="1C91793F" w14:textId="77777777" w:rsidR="00D65BD4" w:rsidRPr="00D65BD4" w:rsidRDefault="00D65BD4" w:rsidP="00D65BD4">
            <w:pPr>
              <w:spacing w:after="120"/>
              <w:ind w:left="3600" w:hanging="2880"/>
              <w:rPr>
                <w:rFonts w:eastAsia="SimSun"/>
                <w:b/>
                <w:bCs/>
              </w:rPr>
            </w:pPr>
            <w:r w:rsidRPr="00D65BD4">
              <w:rPr>
                <w:rFonts w:eastAsia="SimSun"/>
                <w:b/>
                <w:bCs/>
              </w:rPr>
              <w:t>RRCOSTTOT</w:t>
            </w:r>
            <w:r w:rsidRPr="00D65BD4">
              <w:rPr>
                <w:rFonts w:eastAsia="SimSun"/>
                <w:b/>
                <w:bCs/>
              </w:rPr>
              <w:tab/>
              <w:t>=</w:t>
            </w:r>
            <w:r w:rsidRPr="00D65BD4">
              <w:rPr>
                <w:rFonts w:eastAsia="SimSun"/>
                <w:b/>
                <w:bCs/>
              </w:rPr>
              <w:tab/>
              <w:t>(-1) * (</w:t>
            </w:r>
            <w:r w:rsidRPr="00D65BD4">
              <w:rPr>
                <w:rFonts w:eastAsia="SimSun"/>
                <w:b/>
                <w:bCs/>
                <w:noProof/>
                <w:position w:val="-20"/>
              </w:rPr>
              <w:drawing>
                <wp:inline distT="0" distB="0" distL="0" distR="0" wp14:anchorId="1273C2DD" wp14:editId="7E07550C">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(RTPCRRAMTTOT </w:t>
            </w:r>
            <w:r w:rsidRPr="00D65BD4">
              <w:rPr>
                <w:rFonts w:eastAsia="SimSun"/>
                <w:b/>
                <w:bCs/>
                <w:i/>
                <w:vertAlign w:val="subscript"/>
              </w:rPr>
              <w:t>m</w:t>
            </w:r>
            <w:r w:rsidRPr="00D65BD4">
              <w:rPr>
                <w:rFonts w:ascii="Times New Roman Bold" w:eastAsia="SimSun" w:hAnsi="Times New Roman Bold"/>
                <w:b/>
                <w:bCs/>
              </w:rPr>
              <w:t>)</w:t>
            </w:r>
            <w:r w:rsidRPr="00D65BD4">
              <w:rPr>
                <w:rFonts w:eastAsia="SimSun"/>
                <w:b/>
                <w:bCs/>
              </w:rPr>
              <w:t xml:space="preserve"> +    </w:t>
            </w:r>
            <w:r w:rsidRPr="00D65BD4">
              <w:rPr>
                <w:rFonts w:eastAsia="SimSun"/>
                <w:b/>
                <w:bCs/>
              </w:rPr>
              <w:tab/>
              <w:t xml:space="preserve">PCRRAMTTOT  + RRFQAMTTOT + </w:t>
            </w:r>
          </w:p>
          <w:p w14:paraId="13E5231B" w14:textId="77777777" w:rsidR="00D65BD4" w:rsidRPr="00D65BD4" w:rsidRDefault="00D65BD4" w:rsidP="00D65BD4">
            <w:pPr>
              <w:spacing w:after="240"/>
              <w:ind w:left="3600" w:firstLine="720"/>
              <w:rPr>
                <w:rFonts w:eastAsia="SimSun"/>
                <w:b/>
                <w:bCs/>
              </w:rPr>
            </w:pPr>
            <w:r w:rsidRPr="00D65BD4">
              <w:rPr>
                <w:rFonts w:eastAsia="SimSun"/>
                <w:b/>
                <w:bCs/>
              </w:rPr>
              <w:t xml:space="preserve">RRINFQAMTTOT </w:t>
            </w:r>
            <w:r w:rsidRPr="00D65BD4">
              <w:rPr>
                <w:rFonts w:eastAsia="SimSun"/>
                <w:b/>
              </w:rPr>
              <w:t xml:space="preserve">+ </w:t>
            </w:r>
            <w:r w:rsidRPr="00D65BD4">
              <w:rPr>
                <w:rFonts w:eastAsia="SimSun"/>
                <w:b/>
                <w:color w:val="000000"/>
              </w:rPr>
              <w:t>RRMWINFATOT</w:t>
            </w:r>
            <w:r w:rsidRPr="00D65BD4">
              <w:rPr>
                <w:rFonts w:eastAsia="SimSun"/>
                <w:b/>
                <w:bCs/>
              </w:rPr>
              <w:t>)</w:t>
            </w:r>
          </w:p>
          <w:p w14:paraId="588085A5" w14:textId="77777777" w:rsidR="00D65BD4" w:rsidRPr="00D65BD4" w:rsidRDefault="00D65BD4" w:rsidP="00D65BD4">
            <w:pPr>
              <w:spacing w:after="240"/>
              <w:rPr>
                <w:rFonts w:eastAsia="SimSun"/>
                <w:iCs/>
              </w:rPr>
            </w:pPr>
            <w:r w:rsidRPr="00D65BD4">
              <w:rPr>
                <w:rFonts w:eastAsia="SimSun"/>
                <w:iCs/>
              </w:rPr>
              <w:t xml:space="preserve">Where: </w:t>
            </w:r>
          </w:p>
          <w:p w14:paraId="5593E5AE" w14:textId="77777777" w:rsidR="00D65BD4" w:rsidRPr="00D65BD4" w:rsidRDefault="00D65BD4" w:rsidP="00D65BD4">
            <w:pPr>
              <w:rPr>
                <w:rFonts w:eastAsia="SimSun"/>
              </w:rPr>
            </w:pPr>
            <w:r w:rsidRPr="00D65BD4">
              <w:rPr>
                <w:rFonts w:eastAsia="SimSun"/>
              </w:rPr>
              <w:t xml:space="preserve">Total payment of SASM- and RSASM-procured capacity for RRS by </w:t>
            </w:r>
            <w:proofErr w:type="gramStart"/>
            <w:r w:rsidRPr="00D65BD4">
              <w:rPr>
                <w:rFonts w:eastAsia="SimSun"/>
              </w:rPr>
              <w:t>market</w:t>
            </w:r>
            <w:proofErr w:type="gramEnd"/>
          </w:p>
          <w:p w14:paraId="25DF1CC7"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RTPCRRAMTTOT </w:t>
            </w:r>
            <w:r w:rsidRPr="00D65BD4">
              <w:rPr>
                <w:rFonts w:eastAsia="SimSun"/>
                <w:bCs/>
                <w:i/>
                <w:vertAlign w:val="subscript"/>
              </w:rPr>
              <w:t>m</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7A56B979" wp14:editId="6C164A92">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RTPCRRAMT </w:t>
            </w:r>
            <w:r w:rsidRPr="00D65BD4">
              <w:rPr>
                <w:rFonts w:eastAsia="SimSun"/>
                <w:bCs/>
                <w:i/>
                <w:vertAlign w:val="subscript"/>
              </w:rPr>
              <w:t>q, m</w:t>
            </w:r>
          </w:p>
          <w:p w14:paraId="7B5FCC97" w14:textId="77777777" w:rsidR="00D65BD4" w:rsidRPr="00D65BD4" w:rsidRDefault="00D65BD4" w:rsidP="00D65BD4">
            <w:pPr>
              <w:rPr>
                <w:rFonts w:eastAsia="SimSun"/>
              </w:rPr>
            </w:pPr>
            <w:r w:rsidRPr="00D65BD4">
              <w:rPr>
                <w:rFonts w:eastAsia="SimSun"/>
              </w:rPr>
              <w:t>Total payment of DAM-procured capacity for RRS</w:t>
            </w:r>
          </w:p>
          <w:p w14:paraId="2538B5F1" w14:textId="77777777" w:rsidR="00D65BD4" w:rsidRPr="00D65BD4" w:rsidRDefault="00D65BD4" w:rsidP="00D65BD4">
            <w:pPr>
              <w:spacing w:after="240"/>
              <w:ind w:leftChars="300" w:left="2880" w:hangingChars="900" w:hanging="2160"/>
              <w:rPr>
                <w:rFonts w:eastAsia="SimSun"/>
                <w:bCs/>
              </w:rPr>
            </w:pPr>
            <w:r w:rsidRPr="00D65BD4">
              <w:rPr>
                <w:rFonts w:eastAsia="SimSun"/>
                <w:bCs/>
              </w:rPr>
              <w:t>PCRRAMTTOT</w:t>
            </w:r>
            <w:r w:rsidRPr="00D65BD4">
              <w:rPr>
                <w:rFonts w:eastAsia="SimSun"/>
                <w:bCs/>
                <w:i/>
                <w:vertAlign w:val="subscript"/>
              </w:rPr>
              <w:tab/>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noProof/>
                <w:position w:val="-22"/>
              </w:rPr>
              <w:drawing>
                <wp:inline distT="0" distB="0" distL="0" distR="0" wp14:anchorId="2E37A75F" wp14:editId="281CA362">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PCRRAMT </w:t>
            </w:r>
            <w:r w:rsidRPr="00D65BD4">
              <w:rPr>
                <w:rFonts w:eastAsia="SimSun"/>
                <w:bCs/>
                <w:i/>
                <w:vertAlign w:val="subscript"/>
              </w:rPr>
              <w:t>q</w:t>
            </w:r>
          </w:p>
          <w:p w14:paraId="0BA8A669" w14:textId="77777777" w:rsidR="00D65BD4" w:rsidRPr="00D65BD4" w:rsidRDefault="00D65BD4" w:rsidP="00D65BD4">
            <w:pPr>
              <w:rPr>
                <w:rFonts w:eastAsia="SimSun"/>
              </w:rPr>
            </w:pPr>
            <w:r w:rsidRPr="00D65BD4">
              <w:rPr>
                <w:rFonts w:eastAsia="SimSun"/>
              </w:rPr>
              <w:t>Total charge of failure on Ancillary Service Supply Responsibility for RRS</w:t>
            </w:r>
          </w:p>
          <w:p w14:paraId="6004C509"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RRFQAMTTOT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6DB49F18" wp14:editId="45485A46">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RRFQAMTQSETOT </w:t>
            </w:r>
            <w:r w:rsidRPr="00D65BD4">
              <w:rPr>
                <w:rFonts w:eastAsia="SimSun"/>
                <w:bCs/>
                <w:i/>
                <w:vertAlign w:val="subscript"/>
              </w:rPr>
              <w:t>q</w:t>
            </w:r>
          </w:p>
          <w:p w14:paraId="3207E1A2" w14:textId="77777777" w:rsidR="00D65BD4" w:rsidRPr="00D65BD4" w:rsidRDefault="00D65BD4" w:rsidP="00D65BD4">
            <w:pPr>
              <w:ind w:left="300" w:hangingChars="125" w:hanging="300"/>
              <w:rPr>
                <w:rFonts w:eastAsia="SimSun"/>
                <w:bCs/>
              </w:rPr>
            </w:pPr>
            <w:r w:rsidRPr="00D65BD4">
              <w:rPr>
                <w:rFonts w:eastAsia="SimSun"/>
                <w:bCs/>
              </w:rPr>
              <w:t>Total payment of SASM- and RSASM-procured capacity for RRS by QSE</w:t>
            </w:r>
          </w:p>
          <w:p w14:paraId="7367C4E3"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lastRenderedPageBreak/>
              <w:t xml:space="preserve">RTPCRRAMTQSETOT </w:t>
            </w:r>
            <w:r w:rsidRPr="00D65BD4">
              <w:rPr>
                <w:rFonts w:eastAsia="SimSun"/>
                <w:bCs/>
                <w:i/>
                <w:vertAlign w:val="subscript"/>
              </w:rPr>
              <w:t>q</w:t>
            </w:r>
            <w:r w:rsidRPr="00D65BD4">
              <w:rPr>
                <w:rFonts w:eastAsia="SimSun"/>
                <w:bCs/>
              </w:rPr>
              <w:t xml:space="preserve"> </w:t>
            </w:r>
            <w:r w:rsidRPr="00D65BD4">
              <w:rPr>
                <w:rFonts w:eastAsia="SimSun"/>
                <w:bCs/>
              </w:rPr>
              <w:tab/>
              <w:t>=</w:t>
            </w:r>
            <w:r w:rsidRPr="00D65BD4">
              <w:rPr>
                <w:rFonts w:eastAsia="SimSun"/>
                <w:bCs/>
              </w:rPr>
              <w:tab/>
            </w:r>
            <w:r w:rsidRPr="00D65BD4">
              <w:rPr>
                <w:rFonts w:eastAsia="SimSun"/>
                <w:bCs/>
                <w:noProof/>
                <w:position w:val="-20"/>
              </w:rPr>
              <w:drawing>
                <wp:inline distT="0" distB="0" distL="0" distR="0" wp14:anchorId="03BC0155" wp14:editId="5E8BBB72">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RTPCRRAMT </w:t>
            </w:r>
            <w:r w:rsidRPr="00D65BD4">
              <w:rPr>
                <w:rFonts w:eastAsia="SimSun"/>
                <w:bCs/>
                <w:i/>
                <w:vertAlign w:val="subscript"/>
              </w:rPr>
              <w:t>q, m</w:t>
            </w:r>
          </w:p>
          <w:p w14:paraId="6EF92BC7" w14:textId="77777777" w:rsidR="00D65BD4" w:rsidRPr="00D65BD4" w:rsidRDefault="00D65BD4" w:rsidP="00D65BD4">
            <w:pPr>
              <w:rPr>
                <w:rFonts w:eastAsia="SimSun"/>
              </w:rPr>
            </w:pPr>
            <w:r w:rsidRPr="00D65BD4">
              <w:rPr>
                <w:rFonts w:eastAsia="SimSun"/>
              </w:rPr>
              <w:t>Total charge of infeasible Ancillary Service Supply Responsibility for RRS</w:t>
            </w:r>
          </w:p>
          <w:p w14:paraId="6811601C" w14:textId="77777777" w:rsidR="00D65BD4" w:rsidRPr="00D65BD4" w:rsidRDefault="00D65BD4" w:rsidP="00D65BD4">
            <w:pPr>
              <w:spacing w:after="240"/>
              <w:ind w:left="2880" w:hanging="2160"/>
              <w:rPr>
                <w:rFonts w:eastAsia="SimSun"/>
              </w:rPr>
            </w:pPr>
            <w:r w:rsidRPr="00D65BD4">
              <w:rPr>
                <w:rFonts w:eastAsia="SimSun"/>
              </w:rPr>
              <w:t>RRINFQAMTTOT</w:t>
            </w:r>
            <w:r w:rsidRPr="00D65BD4">
              <w:rPr>
                <w:rFonts w:eastAsia="SimSun"/>
              </w:rPr>
              <w:tab/>
              <w:t>=</w:t>
            </w:r>
            <w:r w:rsidRPr="00D65BD4">
              <w:rPr>
                <w:rFonts w:eastAsia="SimSun"/>
              </w:rPr>
              <w:tab/>
            </w:r>
            <w:r w:rsidRPr="00D65BD4">
              <w:rPr>
                <w:rFonts w:eastAsia="SimSun"/>
                <w:noProof/>
                <w:position w:val="-22"/>
              </w:rPr>
              <w:drawing>
                <wp:inline distT="0" distB="0" distL="0" distR="0" wp14:anchorId="31A2ECA4" wp14:editId="525D1C74">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rPr>
              <w:t xml:space="preserve"> RRINFQAMT </w:t>
            </w:r>
            <w:r w:rsidRPr="00D65BD4">
              <w:rPr>
                <w:rFonts w:eastAsia="SimSun"/>
                <w:i/>
                <w:vertAlign w:val="subscript"/>
              </w:rPr>
              <w:t>q</w:t>
            </w:r>
            <w:r w:rsidRPr="00D65BD4">
              <w:rPr>
                <w:rFonts w:eastAsia="SimSun"/>
                <w:vertAlign w:val="subscript"/>
              </w:rPr>
              <w:t xml:space="preserve"> </w:t>
            </w:r>
          </w:p>
          <w:p w14:paraId="7DA104E2" w14:textId="77777777" w:rsidR="00D65BD4" w:rsidRPr="00D65BD4" w:rsidRDefault="00D65BD4" w:rsidP="00D65BD4">
            <w:pPr>
              <w:tabs>
                <w:tab w:val="left" w:pos="2340"/>
                <w:tab w:val="left" w:pos="3420"/>
              </w:tabs>
              <w:spacing w:after="240"/>
              <w:ind w:left="1080" w:hanging="360"/>
              <w:rPr>
                <w:rFonts w:eastAsia="SimSun"/>
                <w:bCs/>
              </w:rPr>
            </w:pPr>
            <w:r w:rsidRPr="00D65BD4">
              <w:rPr>
                <w:rFonts w:eastAsia="SimSun"/>
                <w:bCs/>
              </w:rPr>
              <w:t xml:space="preserve">Total Real-Time </w:t>
            </w:r>
            <w:r w:rsidRPr="00D65BD4">
              <w:rPr>
                <w:rFonts w:eastAsia="SimSun"/>
                <w:bCs/>
                <w:iCs/>
              </w:rPr>
              <w:t>Day-Ahead</w:t>
            </w:r>
            <w:r w:rsidRPr="00D65BD4">
              <w:rPr>
                <w:rFonts w:eastAsia="SimSun"/>
                <w:bCs/>
              </w:rPr>
              <w:t xml:space="preserve"> Make-Whole Payment for RRS</w:t>
            </w:r>
          </w:p>
          <w:p w14:paraId="254555D4" w14:textId="77777777" w:rsidR="00D65BD4" w:rsidRPr="00D65BD4" w:rsidRDefault="00D65BD4" w:rsidP="00D65BD4">
            <w:pPr>
              <w:spacing w:after="240"/>
              <w:ind w:left="2880" w:hanging="2160"/>
              <w:rPr>
                <w:rFonts w:eastAsia="SimSun"/>
              </w:rPr>
            </w:pPr>
            <w:r w:rsidRPr="00D65BD4">
              <w:rPr>
                <w:rFonts w:eastAsia="SimSun"/>
              </w:rPr>
              <w:t>RRMWINFATOT</w:t>
            </w:r>
            <w:r w:rsidRPr="00D65BD4">
              <w:rPr>
                <w:rFonts w:eastAsia="SimSun"/>
              </w:rPr>
              <w:tab/>
              <w:t>=</w:t>
            </w:r>
            <w:r w:rsidRPr="00D65BD4">
              <w:rPr>
                <w:rFonts w:eastAsia="SimSun"/>
              </w:rPr>
              <w:tab/>
            </w:r>
            <w:r w:rsidRPr="00D65BD4">
              <w:rPr>
                <w:rFonts w:eastAsia="SimSun"/>
                <w:position w:val="-22"/>
                <w:lang w:val="pt-BR"/>
              </w:rPr>
              <w:object w:dxaOrig="220" w:dyaOrig="460" w14:anchorId="2FC2C1E1">
                <v:shape id="_x0000_i1058" type="#_x0000_t75" style="width:12pt;height:18.6pt" o:ole="">
                  <v:imagedata r:id="rId65" o:title=""/>
                </v:shape>
                <o:OLEObject Type="Embed" ProgID="Equation.3" ShapeID="_x0000_i1058" DrawAspect="Content" ObjectID="_1786452165" r:id="rId71"/>
              </w:object>
            </w:r>
            <w:r w:rsidRPr="00D65BD4">
              <w:rPr>
                <w:rFonts w:eastAsia="SimSun"/>
                <w:color w:val="000000"/>
              </w:rPr>
              <w:t xml:space="preserve"> RRMWINFA</w:t>
            </w:r>
            <w:r w:rsidRPr="00D65BD4" w:rsidDel="00601212">
              <w:rPr>
                <w:rFonts w:eastAsia="SimSun"/>
                <w:color w:val="000000"/>
              </w:rPr>
              <w:t xml:space="preserve"> </w:t>
            </w:r>
            <w:r w:rsidRPr="00D65BD4">
              <w:rPr>
                <w:rFonts w:eastAsia="SimSun"/>
                <w:i/>
                <w:vertAlign w:val="subscript"/>
              </w:rPr>
              <w:t xml:space="preserve">q, h  </w:t>
            </w:r>
          </w:p>
          <w:p w14:paraId="6FFA6614"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D65BD4" w:rsidRPr="00D65BD4" w14:paraId="3A961A35" w14:textId="77777777" w:rsidTr="0003786F">
              <w:trPr>
                <w:tblHeader/>
              </w:trPr>
              <w:tc>
                <w:tcPr>
                  <w:tcW w:w="1278" w:type="pct"/>
                </w:tcPr>
                <w:p w14:paraId="742AF2B7"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29" w:type="pct"/>
                </w:tcPr>
                <w:p w14:paraId="2EAE5496"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393" w:type="pct"/>
                </w:tcPr>
                <w:p w14:paraId="70EFCCF0"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36EC8E53" w14:textId="77777777" w:rsidTr="0003786F">
              <w:tc>
                <w:tcPr>
                  <w:tcW w:w="1278" w:type="pct"/>
                </w:tcPr>
                <w:p w14:paraId="2B784962" w14:textId="77777777" w:rsidR="00D65BD4" w:rsidRPr="00D65BD4" w:rsidRDefault="00D65BD4" w:rsidP="00D65BD4">
                  <w:pPr>
                    <w:spacing w:after="60"/>
                    <w:rPr>
                      <w:rFonts w:eastAsia="SimSun"/>
                      <w:iCs/>
                      <w:sz w:val="20"/>
                    </w:rPr>
                  </w:pPr>
                  <w:r w:rsidRPr="00D65BD4">
                    <w:rPr>
                      <w:rFonts w:eastAsia="SimSun"/>
                      <w:iCs/>
                      <w:sz w:val="20"/>
                    </w:rPr>
                    <w:t>RRCOSTTOT</w:t>
                  </w:r>
                </w:p>
              </w:tc>
              <w:tc>
                <w:tcPr>
                  <w:tcW w:w="329" w:type="pct"/>
                </w:tcPr>
                <w:p w14:paraId="40A3FE2E"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Pr>
                <w:p w14:paraId="6E5B12C9" w14:textId="77777777" w:rsidR="00D65BD4" w:rsidRPr="00D65BD4" w:rsidRDefault="00D65BD4" w:rsidP="00D65BD4">
                  <w:pPr>
                    <w:spacing w:after="60"/>
                    <w:rPr>
                      <w:rFonts w:eastAsia="SimSun"/>
                      <w:iCs/>
                      <w:sz w:val="20"/>
                    </w:rPr>
                  </w:pPr>
                  <w:r w:rsidRPr="00D65BD4">
                    <w:rPr>
                      <w:rFonts w:eastAsia="SimSun"/>
                      <w:i/>
                      <w:iCs/>
                      <w:sz w:val="20"/>
                    </w:rPr>
                    <w:t>Responsive Reserve Cost Total</w:t>
                  </w:r>
                  <w:r w:rsidRPr="00D65BD4">
                    <w:rPr>
                      <w:rFonts w:eastAsia="SimSun"/>
                      <w:iCs/>
                      <w:sz w:val="20"/>
                    </w:rPr>
                    <w:t>—The net total costs for RRS, for the hour.</w:t>
                  </w:r>
                </w:p>
              </w:tc>
            </w:tr>
            <w:tr w:rsidR="00D65BD4" w:rsidRPr="00D65BD4" w14:paraId="7FB25FC3" w14:textId="77777777" w:rsidTr="0003786F">
              <w:tc>
                <w:tcPr>
                  <w:tcW w:w="1278" w:type="pct"/>
                  <w:tcBorders>
                    <w:top w:val="single" w:sz="4" w:space="0" w:color="auto"/>
                    <w:left w:val="single" w:sz="4" w:space="0" w:color="auto"/>
                    <w:bottom w:val="single" w:sz="4" w:space="0" w:color="auto"/>
                    <w:right w:val="single" w:sz="4" w:space="0" w:color="auto"/>
                  </w:tcBorders>
                </w:tcPr>
                <w:p w14:paraId="2C1CCFCF" w14:textId="77777777" w:rsidR="00D65BD4" w:rsidRPr="00D65BD4" w:rsidRDefault="00D65BD4" w:rsidP="00D65BD4">
                  <w:pPr>
                    <w:spacing w:after="60"/>
                    <w:rPr>
                      <w:rFonts w:eastAsia="SimSun"/>
                      <w:iCs/>
                      <w:sz w:val="20"/>
                    </w:rPr>
                  </w:pPr>
                  <w:r w:rsidRPr="00D65BD4">
                    <w:rPr>
                      <w:rFonts w:eastAsia="SimSun"/>
                      <w:iCs/>
                      <w:sz w:val="20"/>
                    </w:rPr>
                    <w:t xml:space="preserve">RTPCRRAMTTOT </w:t>
                  </w:r>
                  <w:r w:rsidRPr="00D65BD4">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85D00E1"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2F798EB" w14:textId="77777777" w:rsidR="00D65BD4" w:rsidRPr="00D65BD4" w:rsidRDefault="00D65BD4" w:rsidP="00D65BD4">
                  <w:pPr>
                    <w:spacing w:after="60"/>
                    <w:rPr>
                      <w:rFonts w:eastAsia="SimSun"/>
                      <w:i/>
                      <w:iCs/>
                      <w:sz w:val="20"/>
                    </w:rPr>
                  </w:pPr>
                  <w:r w:rsidRPr="00D65BD4">
                    <w:rPr>
                      <w:rFonts w:eastAsia="SimSun"/>
                      <w:i/>
                      <w:iCs/>
                      <w:sz w:val="20"/>
                    </w:rPr>
                    <w:t>Procured Capacity for Responsive Reserve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RRS, for the hour.</w:t>
                  </w:r>
                </w:p>
              </w:tc>
            </w:tr>
            <w:tr w:rsidR="00D65BD4" w:rsidRPr="00D65BD4" w14:paraId="277D519D" w14:textId="77777777" w:rsidTr="0003786F">
              <w:tc>
                <w:tcPr>
                  <w:tcW w:w="1278" w:type="pct"/>
                  <w:tcBorders>
                    <w:top w:val="single" w:sz="4" w:space="0" w:color="auto"/>
                    <w:left w:val="single" w:sz="4" w:space="0" w:color="auto"/>
                    <w:bottom w:val="single" w:sz="4" w:space="0" w:color="auto"/>
                    <w:right w:val="single" w:sz="4" w:space="0" w:color="auto"/>
                  </w:tcBorders>
                </w:tcPr>
                <w:p w14:paraId="7910A75C" w14:textId="77777777" w:rsidR="00D65BD4" w:rsidRPr="00D65BD4" w:rsidRDefault="00D65BD4" w:rsidP="00D65BD4">
                  <w:pPr>
                    <w:spacing w:after="60"/>
                    <w:rPr>
                      <w:rFonts w:eastAsia="SimSun"/>
                      <w:iCs/>
                      <w:sz w:val="20"/>
                    </w:rPr>
                  </w:pPr>
                  <w:r w:rsidRPr="00D65BD4">
                    <w:rPr>
                      <w:rFonts w:eastAsia="SimSun"/>
                      <w:iCs/>
                      <w:sz w:val="20"/>
                    </w:rPr>
                    <w:t xml:space="preserve">RTPCRRAMT </w:t>
                  </w:r>
                  <w:r w:rsidRPr="00D65BD4">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0EF16771"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E1A06A2" w14:textId="77777777" w:rsidR="00D65BD4" w:rsidRPr="00D65BD4" w:rsidRDefault="00D65BD4" w:rsidP="00D65BD4">
                  <w:pPr>
                    <w:spacing w:after="60"/>
                    <w:rPr>
                      <w:rFonts w:eastAsia="SimSun"/>
                      <w:i/>
                      <w:iCs/>
                      <w:sz w:val="20"/>
                    </w:rPr>
                  </w:pPr>
                  <w:r w:rsidRPr="00D65BD4">
                    <w:rPr>
                      <w:rFonts w:eastAsia="SimSun"/>
                      <w:i/>
                      <w:iCs/>
                      <w:sz w:val="20"/>
                    </w:rPr>
                    <w:t>Procured Capacity for Responsive Reserve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RRS, for the hour.</w:t>
                  </w:r>
                </w:p>
              </w:tc>
            </w:tr>
            <w:tr w:rsidR="00D65BD4" w:rsidRPr="00D65BD4" w14:paraId="116B9399" w14:textId="77777777" w:rsidTr="0003786F">
              <w:tc>
                <w:tcPr>
                  <w:tcW w:w="1278" w:type="pct"/>
                  <w:tcBorders>
                    <w:top w:val="single" w:sz="4" w:space="0" w:color="auto"/>
                    <w:left w:val="single" w:sz="4" w:space="0" w:color="auto"/>
                    <w:bottom w:val="single" w:sz="4" w:space="0" w:color="auto"/>
                    <w:right w:val="single" w:sz="4" w:space="0" w:color="auto"/>
                  </w:tcBorders>
                </w:tcPr>
                <w:p w14:paraId="0DB0C8EF" w14:textId="77777777" w:rsidR="00D65BD4" w:rsidRPr="00D65BD4" w:rsidRDefault="00D65BD4" w:rsidP="00D65BD4">
                  <w:pPr>
                    <w:spacing w:after="60"/>
                    <w:rPr>
                      <w:rFonts w:eastAsia="SimSun"/>
                      <w:iCs/>
                      <w:sz w:val="20"/>
                    </w:rPr>
                  </w:pPr>
                  <w:r w:rsidRPr="00D65BD4">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52192495"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99D44F7" w14:textId="77777777" w:rsidR="00D65BD4" w:rsidRPr="00D65BD4" w:rsidRDefault="00D65BD4" w:rsidP="00D65BD4">
                  <w:pPr>
                    <w:spacing w:after="60"/>
                    <w:rPr>
                      <w:rFonts w:eastAsia="SimSun"/>
                      <w:i/>
                      <w:iCs/>
                      <w:sz w:val="20"/>
                    </w:rPr>
                  </w:pPr>
                  <w:r w:rsidRPr="00D65BD4">
                    <w:rPr>
                      <w:rFonts w:eastAsia="SimSun"/>
                      <w:i/>
                      <w:iCs/>
                      <w:sz w:val="20"/>
                    </w:rPr>
                    <w:t>Responsive Reserve Failure Quantity Amount Total</w:t>
                  </w:r>
                  <w:r w:rsidRPr="00D65BD4">
                    <w:rPr>
                      <w:rFonts w:eastAsia="SimSun"/>
                      <w:iCs/>
                      <w:sz w:val="20"/>
                    </w:rPr>
                    <w:t>—The total charges to all QSEs for their capacity associated with failures and reconfiguration reductions on their Ancillary Service Supply Responsibilities for RRS, for the hour.</w:t>
                  </w:r>
                </w:p>
              </w:tc>
            </w:tr>
            <w:tr w:rsidR="00D65BD4" w:rsidRPr="00D65BD4" w14:paraId="7EEE9BDA" w14:textId="77777777" w:rsidTr="0003786F">
              <w:tc>
                <w:tcPr>
                  <w:tcW w:w="1278" w:type="pct"/>
                  <w:tcBorders>
                    <w:top w:val="single" w:sz="4" w:space="0" w:color="auto"/>
                    <w:left w:val="single" w:sz="4" w:space="0" w:color="auto"/>
                    <w:bottom w:val="single" w:sz="4" w:space="0" w:color="auto"/>
                    <w:right w:val="single" w:sz="4" w:space="0" w:color="auto"/>
                  </w:tcBorders>
                </w:tcPr>
                <w:p w14:paraId="6709FC38" w14:textId="77777777" w:rsidR="00D65BD4" w:rsidRPr="00D65BD4" w:rsidRDefault="00D65BD4" w:rsidP="00D65BD4">
                  <w:pPr>
                    <w:spacing w:after="60"/>
                    <w:rPr>
                      <w:rFonts w:eastAsia="SimSun"/>
                      <w:iCs/>
                      <w:sz w:val="20"/>
                    </w:rPr>
                  </w:pPr>
                  <w:r w:rsidRPr="00D65BD4">
                    <w:rPr>
                      <w:rFonts w:eastAsia="SimSun"/>
                      <w:color w:val="000000"/>
                      <w:sz w:val="20"/>
                    </w:rPr>
                    <w:t>RRMWINFATOT</w:t>
                  </w:r>
                </w:p>
              </w:tc>
              <w:tc>
                <w:tcPr>
                  <w:tcW w:w="329" w:type="pct"/>
                  <w:tcBorders>
                    <w:top w:val="single" w:sz="4" w:space="0" w:color="auto"/>
                    <w:left w:val="single" w:sz="4" w:space="0" w:color="auto"/>
                    <w:bottom w:val="single" w:sz="4" w:space="0" w:color="auto"/>
                    <w:right w:val="single" w:sz="4" w:space="0" w:color="auto"/>
                  </w:tcBorders>
                </w:tcPr>
                <w:p w14:paraId="051DCD8F"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36398ED" w14:textId="77777777" w:rsidR="00D65BD4" w:rsidRPr="00D65BD4" w:rsidRDefault="00D65BD4" w:rsidP="00D65BD4">
                  <w:pPr>
                    <w:spacing w:after="60"/>
                    <w:rPr>
                      <w:rFonts w:eastAsia="SimSun"/>
                      <w:i/>
                      <w:iCs/>
                      <w:sz w:val="20"/>
                    </w:rPr>
                  </w:pPr>
                  <w:r w:rsidRPr="00D65BD4">
                    <w:rPr>
                      <w:rFonts w:eastAsia="SimSun"/>
                      <w:i/>
                      <w:sz w:val="20"/>
                    </w:rPr>
                    <w:t>Responsive Reserve Make-Whole Infeasible Amount total</w:t>
                  </w:r>
                  <w:r w:rsidRPr="00D65BD4">
                    <w:rPr>
                      <w:rFonts w:ascii="Symbol" w:eastAsia="Symbol" w:hAnsi="Symbol" w:cs="Symbol"/>
                      <w:sz w:val="20"/>
                    </w:rPr>
                    <w:t>¾</w:t>
                  </w:r>
                  <w:r w:rsidRPr="00D65BD4">
                    <w:rPr>
                      <w:rFonts w:eastAsia="SimSun"/>
                      <w:sz w:val="20"/>
                    </w:rPr>
                    <w:t xml:space="preserve"> The total Real-Time calculated payment to all QSEs</w:t>
                  </w:r>
                  <w:r w:rsidRPr="00D65BD4">
                    <w:rPr>
                      <w:rFonts w:eastAsia="SimSun"/>
                      <w:i/>
                      <w:sz w:val="20"/>
                    </w:rPr>
                    <w:t>,</w:t>
                  </w:r>
                  <w:r w:rsidRPr="00D65BD4">
                    <w:rPr>
                      <w:rFonts w:eastAsia="SimSun"/>
                      <w:sz w:val="20"/>
                    </w:rPr>
                    <w:t xml:space="preserve"> for their contribution of RRS, to make-whole the Startup and energy costs of all Resources committed in the DAM, for the hour.</w:t>
                  </w:r>
                </w:p>
              </w:tc>
            </w:tr>
            <w:tr w:rsidR="00D65BD4" w:rsidRPr="00D65BD4" w14:paraId="6F5927AD" w14:textId="77777777" w:rsidTr="0003786F">
              <w:tc>
                <w:tcPr>
                  <w:tcW w:w="1278" w:type="pct"/>
                  <w:tcBorders>
                    <w:top w:val="single" w:sz="4" w:space="0" w:color="auto"/>
                    <w:left w:val="single" w:sz="4" w:space="0" w:color="auto"/>
                    <w:bottom w:val="single" w:sz="4" w:space="0" w:color="auto"/>
                    <w:right w:val="single" w:sz="4" w:space="0" w:color="auto"/>
                  </w:tcBorders>
                </w:tcPr>
                <w:p w14:paraId="22DDFFA5" w14:textId="77777777" w:rsidR="00D65BD4" w:rsidRPr="00D65BD4" w:rsidRDefault="00D65BD4" w:rsidP="00D65BD4">
                  <w:pPr>
                    <w:spacing w:after="60"/>
                    <w:rPr>
                      <w:rFonts w:eastAsia="SimSun"/>
                      <w:iCs/>
                      <w:sz w:val="20"/>
                    </w:rPr>
                  </w:pPr>
                  <w:r w:rsidRPr="00D65BD4">
                    <w:rPr>
                      <w:rFonts w:eastAsia="SimSun"/>
                      <w:color w:val="000000"/>
                      <w:sz w:val="20"/>
                    </w:rPr>
                    <w:t xml:space="preserve">RRMWINFA </w:t>
                  </w:r>
                  <w:r w:rsidRPr="00D65BD4">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39A523C0"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F59492E" w14:textId="77777777" w:rsidR="00D65BD4" w:rsidRPr="00D65BD4" w:rsidRDefault="00D65BD4" w:rsidP="00D65BD4">
                  <w:pPr>
                    <w:spacing w:after="60"/>
                    <w:rPr>
                      <w:rFonts w:eastAsia="SimSun"/>
                      <w:i/>
                      <w:iCs/>
                      <w:sz w:val="20"/>
                    </w:rPr>
                  </w:pPr>
                  <w:r w:rsidRPr="00D65BD4">
                    <w:rPr>
                      <w:rFonts w:eastAsia="SimSun"/>
                      <w:i/>
                      <w:sz w:val="20"/>
                    </w:rPr>
                    <w:t>Responsive Reserve Make-Whole Infeasible Amount per QSE per hour</w:t>
                  </w:r>
                  <w:r w:rsidRPr="00D65BD4">
                    <w:rPr>
                      <w:rFonts w:ascii="Symbol" w:eastAsia="Symbol" w:hAnsi="Symbol" w:cs="Symbol"/>
                      <w:sz w:val="20"/>
                    </w:rPr>
                    <w:t>¾</w:t>
                  </w:r>
                  <w:r w:rsidRPr="00D65BD4">
                    <w:rPr>
                      <w:rFonts w:eastAsia="SimSun"/>
                      <w:sz w:val="20"/>
                    </w:rPr>
                    <w:t xml:space="preserve"> The total Real-Time calculated payment to QSE </w:t>
                  </w:r>
                  <w:r w:rsidRPr="00D65BD4">
                    <w:rPr>
                      <w:rFonts w:eastAsia="SimSun"/>
                      <w:i/>
                      <w:sz w:val="20"/>
                    </w:rPr>
                    <w:t>q,</w:t>
                  </w:r>
                  <w:r w:rsidRPr="00D65BD4">
                    <w:rPr>
                      <w:rFonts w:eastAsia="SimSun"/>
                      <w:sz w:val="20"/>
                    </w:rPr>
                    <w:t xml:space="preserve"> for its contribution of RRS, to make-whole the Startup and energy costs of all Resources committed in the DAM, for the hour </w:t>
                  </w:r>
                  <w:r w:rsidRPr="00D65BD4">
                    <w:rPr>
                      <w:rFonts w:eastAsia="SimSun"/>
                      <w:i/>
                      <w:sz w:val="20"/>
                    </w:rPr>
                    <w:t>h</w:t>
                  </w:r>
                  <w:r w:rsidRPr="00D65BD4">
                    <w:rPr>
                      <w:rFonts w:eastAsia="SimSun"/>
                      <w:sz w:val="20"/>
                    </w:rPr>
                    <w:t xml:space="preserve">.  </w:t>
                  </w:r>
                </w:p>
              </w:tc>
            </w:tr>
            <w:tr w:rsidR="00D65BD4" w:rsidRPr="00D65BD4" w14:paraId="1D560E54" w14:textId="77777777" w:rsidTr="0003786F">
              <w:tc>
                <w:tcPr>
                  <w:tcW w:w="1278" w:type="pct"/>
                  <w:tcBorders>
                    <w:top w:val="single" w:sz="4" w:space="0" w:color="auto"/>
                    <w:left w:val="single" w:sz="4" w:space="0" w:color="auto"/>
                    <w:bottom w:val="single" w:sz="4" w:space="0" w:color="auto"/>
                    <w:right w:val="single" w:sz="4" w:space="0" w:color="auto"/>
                  </w:tcBorders>
                </w:tcPr>
                <w:p w14:paraId="4A53FA01" w14:textId="77777777" w:rsidR="00D65BD4" w:rsidRPr="00D65BD4" w:rsidRDefault="00D65BD4" w:rsidP="00D65BD4">
                  <w:pPr>
                    <w:spacing w:after="60"/>
                    <w:rPr>
                      <w:rFonts w:eastAsia="SimSun"/>
                      <w:iCs/>
                      <w:sz w:val="20"/>
                    </w:rPr>
                  </w:pPr>
                  <w:r w:rsidRPr="00D65BD4">
                    <w:rPr>
                      <w:rFonts w:eastAsia="SimSun"/>
                      <w:iCs/>
                      <w:sz w:val="20"/>
                    </w:rPr>
                    <w:t xml:space="preserve">RRFQAMTQSETOT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2AAD068"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E09E9AB" w14:textId="77777777" w:rsidR="00D65BD4" w:rsidRPr="00D65BD4" w:rsidRDefault="00D65BD4" w:rsidP="00D65BD4">
                  <w:pPr>
                    <w:spacing w:after="60"/>
                    <w:rPr>
                      <w:rFonts w:eastAsia="SimSun"/>
                      <w:i/>
                      <w:iCs/>
                      <w:sz w:val="20"/>
                    </w:rPr>
                  </w:pPr>
                  <w:r w:rsidRPr="00D65BD4">
                    <w:rPr>
                      <w:rFonts w:eastAsia="SimSun"/>
                      <w:i/>
                      <w:iCs/>
                      <w:sz w:val="20"/>
                    </w:rPr>
                    <w:t>Responsive Reserve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RRS, for the hour.</w:t>
                  </w:r>
                </w:p>
              </w:tc>
            </w:tr>
            <w:tr w:rsidR="00D65BD4" w:rsidRPr="00D65BD4" w14:paraId="645DCB9D" w14:textId="77777777" w:rsidTr="0003786F">
              <w:tc>
                <w:tcPr>
                  <w:tcW w:w="1278" w:type="pct"/>
                  <w:tcBorders>
                    <w:top w:val="single" w:sz="4" w:space="0" w:color="auto"/>
                    <w:left w:val="single" w:sz="4" w:space="0" w:color="auto"/>
                    <w:bottom w:val="single" w:sz="4" w:space="0" w:color="auto"/>
                    <w:right w:val="single" w:sz="4" w:space="0" w:color="auto"/>
                  </w:tcBorders>
                </w:tcPr>
                <w:p w14:paraId="097071C1" w14:textId="77777777" w:rsidR="00D65BD4" w:rsidRPr="00D65BD4" w:rsidRDefault="00D65BD4" w:rsidP="00D65BD4">
                  <w:pPr>
                    <w:spacing w:after="60"/>
                    <w:rPr>
                      <w:rFonts w:eastAsia="SimSun"/>
                      <w:iCs/>
                      <w:sz w:val="20"/>
                    </w:rPr>
                  </w:pPr>
                  <w:r w:rsidRPr="00D65BD4">
                    <w:rPr>
                      <w:rFonts w:eastAsia="SimSun"/>
                      <w:iCs/>
                      <w:sz w:val="20"/>
                    </w:rPr>
                    <w:t xml:space="preserve">RTPCRRAMTQSETOT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9C8A64C"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1A07964" w14:textId="77777777" w:rsidR="00D65BD4" w:rsidRPr="00D65BD4" w:rsidRDefault="00D65BD4" w:rsidP="00D65BD4">
                  <w:pPr>
                    <w:spacing w:after="60"/>
                    <w:rPr>
                      <w:rFonts w:eastAsia="SimSun"/>
                      <w:iCs/>
                      <w:sz w:val="20"/>
                    </w:rPr>
                  </w:pPr>
                  <w:r w:rsidRPr="00D65BD4">
                    <w:rPr>
                      <w:rFonts w:eastAsia="SimSun"/>
                      <w:i/>
                      <w:iCs/>
                      <w:sz w:val="20"/>
                    </w:rPr>
                    <w:t>Procured Capacity for Responsive Reserve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RRS, for the hour.</w:t>
                  </w:r>
                </w:p>
              </w:tc>
            </w:tr>
            <w:tr w:rsidR="00D65BD4" w:rsidRPr="00D65BD4" w14:paraId="784D65E3" w14:textId="77777777" w:rsidTr="0003786F">
              <w:tc>
                <w:tcPr>
                  <w:tcW w:w="1278" w:type="pct"/>
                  <w:tcBorders>
                    <w:top w:val="single" w:sz="4" w:space="0" w:color="auto"/>
                    <w:left w:val="single" w:sz="4" w:space="0" w:color="auto"/>
                    <w:bottom w:val="single" w:sz="4" w:space="0" w:color="auto"/>
                    <w:right w:val="single" w:sz="4" w:space="0" w:color="auto"/>
                  </w:tcBorders>
                </w:tcPr>
                <w:p w14:paraId="7D594183" w14:textId="77777777" w:rsidR="00D65BD4" w:rsidRPr="00D65BD4" w:rsidRDefault="00D65BD4" w:rsidP="00D65BD4">
                  <w:pPr>
                    <w:rPr>
                      <w:rFonts w:eastAsia="SimSun"/>
                      <w:b/>
                      <w:sz w:val="20"/>
                    </w:rPr>
                  </w:pPr>
                  <w:r w:rsidRPr="00D65BD4">
                    <w:rPr>
                      <w:rFonts w:eastAsia="SimSun"/>
                      <w:sz w:val="20"/>
                    </w:rPr>
                    <w:t xml:space="preserve">PCRRAMT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4334BFA" w14:textId="77777777" w:rsidR="00D65BD4" w:rsidRPr="00D65BD4" w:rsidRDefault="00D65BD4" w:rsidP="00D65BD4">
                  <w:pPr>
                    <w:rPr>
                      <w:rFonts w:eastAsia="SimSun"/>
                      <w:b/>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EF6ACBC" w14:textId="77777777" w:rsidR="00D65BD4" w:rsidRPr="00D65BD4" w:rsidRDefault="00D65BD4" w:rsidP="00D65BD4">
                  <w:pPr>
                    <w:rPr>
                      <w:rFonts w:eastAsia="SimSun"/>
                      <w:b/>
                      <w:sz w:val="20"/>
                    </w:rPr>
                  </w:pPr>
                  <w:r w:rsidRPr="00D65BD4">
                    <w:rPr>
                      <w:rFonts w:eastAsia="SimSun"/>
                      <w:i/>
                      <w:sz w:val="20"/>
                    </w:rPr>
                    <w:t>Procured Capacity for Responsive Reserve Amount per QSE in DAM</w:t>
                  </w:r>
                  <w:r w:rsidRPr="00D65BD4">
                    <w:rPr>
                      <w:rFonts w:eastAsia="SimSun"/>
                      <w:sz w:val="20"/>
                    </w:rPr>
                    <w:t xml:space="preserve">—The DAM RRS payment for QSE </w:t>
                  </w:r>
                  <w:r w:rsidRPr="00D65BD4">
                    <w:rPr>
                      <w:rFonts w:eastAsia="SimSun"/>
                      <w:i/>
                      <w:sz w:val="20"/>
                    </w:rPr>
                    <w:t>q</w:t>
                  </w:r>
                  <w:r w:rsidRPr="00D65BD4">
                    <w:rPr>
                      <w:rFonts w:eastAsia="SimSun"/>
                      <w:sz w:val="20"/>
                    </w:rPr>
                    <w:t>, for the hour.</w:t>
                  </w:r>
                </w:p>
              </w:tc>
            </w:tr>
            <w:tr w:rsidR="00D65BD4" w:rsidRPr="00D65BD4" w14:paraId="5040E20D" w14:textId="77777777" w:rsidTr="0003786F">
              <w:tc>
                <w:tcPr>
                  <w:tcW w:w="1278" w:type="pct"/>
                  <w:tcBorders>
                    <w:top w:val="single" w:sz="4" w:space="0" w:color="auto"/>
                    <w:left w:val="single" w:sz="4" w:space="0" w:color="auto"/>
                    <w:bottom w:val="single" w:sz="4" w:space="0" w:color="auto"/>
                    <w:right w:val="single" w:sz="4" w:space="0" w:color="auto"/>
                  </w:tcBorders>
                </w:tcPr>
                <w:p w14:paraId="4C4A9B24" w14:textId="77777777" w:rsidR="00D65BD4" w:rsidRPr="00D65BD4" w:rsidRDefault="00D65BD4" w:rsidP="00D65BD4">
                  <w:pPr>
                    <w:spacing w:after="60"/>
                    <w:rPr>
                      <w:rFonts w:eastAsia="SimSun"/>
                      <w:sz w:val="20"/>
                    </w:rPr>
                  </w:pPr>
                  <w:r w:rsidRPr="00D65BD4">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652EA0A6"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8D5E1B6" w14:textId="77777777" w:rsidR="00D65BD4" w:rsidRPr="00D65BD4" w:rsidRDefault="00D65BD4" w:rsidP="00D65BD4">
                  <w:pPr>
                    <w:spacing w:after="60"/>
                    <w:rPr>
                      <w:rFonts w:eastAsia="SimSun"/>
                      <w:sz w:val="20"/>
                    </w:rPr>
                  </w:pPr>
                  <w:r w:rsidRPr="00D65BD4">
                    <w:rPr>
                      <w:rFonts w:eastAsia="SimSun"/>
                      <w:i/>
                      <w:sz w:val="20"/>
                    </w:rPr>
                    <w:t>Procured Capacity for Responsive Reserve Amount Total in DAM</w:t>
                  </w:r>
                  <w:r w:rsidRPr="00D65BD4">
                    <w:rPr>
                      <w:rFonts w:eastAsia="SimSun"/>
                      <w:sz w:val="20"/>
                    </w:rPr>
                    <w:t>—The total of the DAM RRS payments for all QSEs, for the hour.</w:t>
                  </w:r>
                </w:p>
              </w:tc>
            </w:tr>
            <w:tr w:rsidR="00D65BD4" w:rsidRPr="00D65BD4" w14:paraId="12087AD0" w14:textId="77777777" w:rsidTr="0003786F">
              <w:tc>
                <w:tcPr>
                  <w:tcW w:w="1278" w:type="pct"/>
                  <w:tcBorders>
                    <w:top w:val="single" w:sz="4" w:space="0" w:color="auto"/>
                    <w:left w:val="single" w:sz="4" w:space="0" w:color="auto"/>
                    <w:bottom w:val="single" w:sz="4" w:space="0" w:color="auto"/>
                    <w:right w:val="single" w:sz="4" w:space="0" w:color="auto"/>
                  </w:tcBorders>
                </w:tcPr>
                <w:p w14:paraId="642CEBE1" w14:textId="77777777" w:rsidR="00D65BD4" w:rsidRPr="00D65BD4" w:rsidRDefault="00D65BD4" w:rsidP="00D65BD4">
                  <w:pPr>
                    <w:spacing w:after="60"/>
                    <w:rPr>
                      <w:rFonts w:eastAsia="SimSun"/>
                      <w:sz w:val="20"/>
                    </w:rPr>
                  </w:pPr>
                  <w:r w:rsidRPr="00D65BD4">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2A620ACE"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0E45422D" w14:textId="77777777" w:rsidR="00D65BD4" w:rsidRPr="00D65BD4" w:rsidRDefault="00D65BD4" w:rsidP="00D65BD4">
                  <w:pPr>
                    <w:spacing w:after="60"/>
                    <w:rPr>
                      <w:rFonts w:eastAsia="SimSun"/>
                      <w:i/>
                      <w:sz w:val="20"/>
                    </w:rPr>
                  </w:pPr>
                  <w:r w:rsidRPr="00D65BD4">
                    <w:rPr>
                      <w:rFonts w:eastAsia="SimSun"/>
                      <w:i/>
                      <w:sz w:val="20"/>
                    </w:rPr>
                    <w:t xml:space="preserve">Responsive Reserve Infeasible Quantity Amount Total </w:t>
                  </w:r>
                  <w:r w:rsidRPr="00D65BD4">
                    <w:rPr>
                      <w:rFonts w:eastAsia="SimSun"/>
                      <w:sz w:val="20"/>
                    </w:rPr>
                    <w:t>— The charge to all QSEs for their total capacity associated with infeasible deployment of Ancillary Service Supply Responsibilities for RRS, for the hour.</w:t>
                  </w:r>
                </w:p>
              </w:tc>
            </w:tr>
            <w:tr w:rsidR="00D65BD4" w:rsidRPr="00D65BD4" w14:paraId="161E7CC3" w14:textId="77777777" w:rsidTr="0003786F">
              <w:tc>
                <w:tcPr>
                  <w:tcW w:w="1278" w:type="pct"/>
                  <w:tcBorders>
                    <w:top w:val="single" w:sz="4" w:space="0" w:color="auto"/>
                    <w:left w:val="single" w:sz="4" w:space="0" w:color="auto"/>
                    <w:bottom w:val="single" w:sz="4" w:space="0" w:color="auto"/>
                    <w:right w:val="single" w:sz="4" w:space="0" w:color="auto"/>
                  </w:tcBorders>
                </w:tcPr>
                <w:p w14:paraId="6A5C3575" w14:textId="77777777" w:rsidR="00D65BD4" w:rsidRPr="00D65BD4" w:rsidRDefault="00D65BD4" w:rsidP="00D65BD4">
                  <w:pPr>
                    <w:spacing w:after="60"/>
                    <w:rPr>
                      <w:rFonts w:eastAsia="SimSun"/>
                      <w:sz w:val="20"/>
                    </w:rPr>
                  </w:pPr>
                  <w:r w:rsidRPr="00D65BD4">
                    <w:rPr>
                      <w:rFonts w:eastAsia="SimSun"/>
                      <w:sz w:val="20"/>
                    </w:rPr>
                    <w:t xml:space="preserve">RRINFQAMT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7BB6AC"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B1BD747" w14:textId="77777777" w:rsidR="00D65BD4" w:rsidRPr="00D65BD4" w:rsidRDefault="00D65BD4" w:rsidP="00D65BD4">
                  <w:pPr>
                    <w:spacing w:after="60"/>
                    <w:rPr>
                      <w:rFonts w:eastAsia="SimSun"/>
                      <w:i/>
                      <w:sz w:val="20"/>
                    </w:rPr>
                  </w:pPr>
                  <w:r w:rsidRPr="00D65BD4">
                    <w:rPr>
                      <w:rFonts w:eastAsia="SimSun"/>
                      <w:i/>
                      <w:sz w:val="20"/>
                    </w:rPr>
                    <w:t>Responsive Reserve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w:t>
                  </w:r>
                  <w:r w:rsidRPr="00D65BD4">
                    <w:rPr>
                      <w:rFonts w:eastAsia="SimSun"/>
                      <w:sz w:val="20"/>
                    </w:rPr>
                    <w:lastRenderedPageBreak/>
                    <w:t>deployment of Ancillary Service Supply Responsibilities for RRS, for the hour.</w:t>
                  </w:r>
                </w:p>
              </w:tc>
            </w:tr>
            <w:tr w:rsidR="00D65BD4" w:rsidRPr="00D65BD4" w14:paraId="723F23B0" w14:textId="77777777" w:rsidTr="0003786F">
              <w:tc>
                <w:tcPr>
                  <w:tcW w:w="1278" w:type="pct"/>
                  <w:tcBorders>
                    <w:top w:val="single" w:sz="4" w:space="0" w:color="auto"/>
                    <w:left w:val="single" w:sz="4" w:space="0" w:color="auto"/>
                    <w:bottom w:val="single" w:sz="4" w:space="0" w:color="auto"/>
                    <w:right w:val="single" w:sz="4" w:space="0" w:color="auto"/>
                  </w:tcBorders>
                </w:tcPr>
                <w:p w14:paraId="2AA500A2" w14:textId="77777777" w:rsidR="00D65BD4" w:rsidRPr="00D65BD4" w:rsidRDefault="00D65BD4" w:rsidP="00D65BD4">
                  <w:pPr>
                    <w:spacing w:after="60"/>
                    <w:rPr>
                      <w:rFonts w:eastAsia="SimSun"/>
                      <w:i/>
                      <w:iCs/>
                      <w:sz w:val="20"/>
                    </w:rPr>
                  </w:pPr>
                  <w:r w:rsidRPr="00D65BD4">
                    <w:rPr>
                      <w:rFonts w:eastAsia="SimSun"/>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17161EBF" w14:textId="77777777" w:rsidR="00D65BD4" w:rsidRPr="00D65BD4" w:rsidRDefault="00D65BD4" w:rsidP="00D65BD4">
                  <w:pPr>
                    <w:spacing w:after="60"/>
                    <w:rPr>
                      <w:rFonts w:eastAsia="SimSun"/>
                      <w:iCs/>
                      <w:sz w:val="20"/>
                    </w:rPr>
                  </w:pPr>
                  <w:r w:rsidRPr="00D65BD4">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46A63B56"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4BF5392B" w14:textId="77777777" w:rsidTr="0003786F">
              <w:tc>
                <w:tcPr>
                  <w:tcW w:w="1278" w:type="pct"/>
                  <w:tcBorders>
                    <w:top w:val="single" w:sz="4" w:space="0" w:color="auto"/>
                    <w:left w:val="single" w:sz="4" w:space="0" w:color="auto"/>
                    <w:bottom w:val="single" w:sz="4" w:space="0" w:color="auto"/>
                    <w:right w:val="single" w:sz="4" w:space="0" w:color="auto"/>
                  </w:tcBorders>
                </w:tcPr>
                <w:p w14:paraId="7B4901C8" w14:textId="77777777" w:rsidR="00D65BD4" w:rsidRPr="00D65BD4" w:rsidRDefault="00D65BD4" w:rsidP="00D65BD4">
                  <w:pPr>
                    <w:spacing w:after="60"/>
                    <w:rPr>
                      <w:rFonts w:eastAsia="SimSun"/>
                      <w:i/>
                      <w:iCs/>
                      <w:sz w:val="20"/>
                    </w:rPr>
                  </w:pPr>
                  <w:r w:rsidRPr="00D65BD4">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3AD656C2" w14:textId="77777777" w:rsidR="00D65BD4" w:rsidRPr="00D65BD4" w:rsidRDefault="00D65BD4" w:rsidP="00D65BD4">
                  <w:pPr>
                    <w:spacing w:after="60"/>
                    <w:rPr>
                      <w:rFonts w:eastAsia="SimSun"/>
                      <w:iCs/>
                      <w:sz w:val="20"/>
                    </w:rPr>
                  </w:pPr>
                  <w:r w:rsidRPr="00D65BD4">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4BCB291E"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199EF539" w14:textId="77777777" w:rsidR="00D65BD4" w:rsidRPr="00D65BD4" w:rsidRDefault="00D65BD4" w:rsidP="00D65BD4">
            <w:pPr>
              <w:spacing w:after="240"/>
              <w:rPr>
                <w:rFonts w:eastAsia="SimSun"/>
              </w:rPr>
            </w:pPr>
          </w:p>
        </w:tc>
      </w:tr>
    </w:tbl>
    <w:p w14:paraId="5FCAFBEC" w14:textId="77777777" w:rsidR="00D65BD4" w:rsidRPr="00D65BD4" w:rsidRDefault="00D65BD4" w:rsidP="00D65BD4">
      <w:pPr>
        <w:spacing w:before="240" w:after="240"/>
        <w:ind w:left="1440" w:hanging="720"/>
        <w:rPr>
          <w:rFonts w:eastAsia="SimSun"/>
        </w:rPr>
      </w:pPr>
      <w:r w:rsidRPr="00D65BD4">
        <w:rPr>
          <w:rFonts w:eastAsia="SimSun"/>
        </w:rPr>
        <w:lastRenderedPageBreak/>
        <w:t>(b)</w:t>
      </w:r>
      <w:r w:rsidRPr="00D65BD4">
        <w:rPr>
          <w:rFonts w:eastAsia="SimSun"/>
        </w:rPr>
        <w:tab/>
        <w:t>Each QSE’s share of the net total costs for RRS for the Operating Hour is calculated as follows:</w:t>
      </w:r>
    </w:p>
    <w:p w14:paraId="092F6F7F" w14:textId="77777777" w:rsidR="00D65BD4" w:rsidRPr="00D65BD4" w:rsidRDefault="00D65BD4" w:rsidP="00D65BD4">
      <w:pPr>
        <w:spacing w:after="240"/>
        <w:ind w:left="2880" w:hanging="2160"/>
        <w:rPr>
          <w:rFonts w:eastAsia="SimSun"/>
          <w:b/>
          <w:bCs/>
        </w:rPr>
      </w:pPr>
      <w:r w:rsidRPr="00D65BD4">
        <w:rPr>
          <w:rFonts w:eastAsia="SimSun"/>
          <w:b/>
          <w:bCs/>
        </w:rPr>
        <w:t xml:space="preserve">RRCOST </w:t>
      </w:r>
      <w:r w:rsidRPr="00D65BD4">
        <w:rPr>
          <w:rFonts w:eastAsia="SimSun"/>
          <w:b/>
          <w:bCs/>
          <w:i/>
          <w:vertAlign w:val="subscript"/>
        </w:rPr>
        <w:t>q</w:t>
      </w:r>
      <w:r w:rsidRPr="00D65BD4">
        <w:rPr>
          <w:rFonts w:eastAsia="SimSun"/>
          <w:b/>
          <w:bCs/>
          <w:i/>
          <w:vertAlign w:val="subscript"/>
        </w:rPr>
        <w:tab/>
      </w:r>
      <w:r w:rsidRPr="00D65BD4">
        <w:rPr>
          <w:rFonts w:eastAsia="SimSun"/>
          <w:b/>
          <w:bCs/>
        </w:rPr>
        <w:t>=</w:t>
      </w:r>
      <w:r w:rsidRPr="00D65BD4">
        <w:rPr>
          <w:rFonts w:eastAsia="SimSun"/>
          <w:b/>
          <w:bCs/>
        </w:rPr>
        <w:tab/>
        <w:t xml:space="preserve">RRPR * RRQ </w:t>
      </w:r>
      <w:r w:rsidRPr="00D65BD4">
        <w:rPr>
          <w:rFonts w:eastAsia="SimSun"/>
          <w:b/>
          <w:bCs/>
          <w:i/>
          <w:vertAlign w:val="subscript"/>
        </w:rPr>
        <w:t>q</w:t>
      </w:r>
    </w:p>
    <w:p w14:paraId="7BD50EAF" w14:textId="77777777" w:rsidR="00D65BD4" w:rsidRPr="00D65BD4" w:rsidRDefault="00D65BD4" w:rsidP="00D65BD4">
      <w:pPr>
        <w:spacing w:after="240"/>
        <w:rPr>
          <w:rFonts w:eastAsia="SimSun"/>
          <w:iCs/>
        </w:rPr>
      </w:pPr>
      <w:r w:rsidRPr="00D65BD4">
        <w:rPr>
          <w:rFonts w:eastAsia="SimSun"/>
          <w:iCs/>
        </w:rPr>
        <w:t>Where:</w:t>
      </w:r>
    </w:p>
    <w:p w14:paraId="37A14E94" w14:textId="77777777" w:rsidR="00D65BD4" w:rsidRPr="00D65BD4" w:rsidRDefault="00D65BD4" w:rsidP="00D65BD4">
      <w:pPr>
        <w:spacing w:after="120"/>
        <w:ind w:leftChars="300" w:left="2880" w:hangingChars="900" w:hanging="2160"/>
        <w:rPr>
          <w:rFonts w:eastAsia="SimSun"/>
          <w:bCs/>
        </w:rPr>
      </w:pPr>
      <w:r w:rsidRPr="00D65BD4">
        <w:rPr>
          <w:rFonts w:eastAsia="SimSun"/>
          <w:bCs/>
        </w:rPr>
        <w:t>RRPR</w:t>
      </w:r>
      <w:r w:rsidRPr="00D65BD4">
        <w:rPr>
          <w:rFonts w:eastAsia="SimSun"/>
          <w:bCs/>
        </w:rPr>
        <w:tab/>
        <w:t>=</w:t>
      </w:r>
      <w:r w:rsidRPr="00D65BD4">
        <w:rPr>
          <w:rFonts w:eastAsia="SimSun"/>
          <w:bCs/>
        </w:rPr>
        <w:tab/>
        <w:t>RRCOSTTOT / RRQTOT</w:t>
      </w:r>
    </w:p>
    <w:p w14:paraId="4250591C" w14:textId="77777777" w:rsidR="00D65BD4" w:rsidRPr="00D65BD4" w:rsidRDefault="00D65BD4" w:rsidP="00D65BD4">
      <w:pPr>
        <w:spacing w:after="120"/>
        <w:ind w:leftChars="300" w:left="2880" w:hangingChars="900" w:hanging="2160"/>
        <w:rPr>
          <w:rFonts w:eastAsia="SimSun"/>
          <w:bCs/>
        </w:rPr>
      </w:pPr>
      <w:r w:rsidRPr="00D65BD4">
        <w:rPr>
          <w:rFonts w:eastAsia="SimSun"/>
          <w:bCs/>
        </w:rPr>
        <w:t>RRQTOT</w:t>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591975EA" wp14:editId="40CD81CD">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RRQ </w:t>
      </w:r>
      <w:r w:rsidRPr="00D65BD4">
        <w:rPr>
          <w:rFonts w:eastAsia="SimSun"/>
          <w:bCs/>
          <w:i/>
          <w:vertAlign w:val="subscript"/>
        </w:rPr>
        <w:t>q</w:t>
      </w:r>
    </w:p>
    <w:p w14:paraId="1F775CBE" w14:textId="77777777" w:rsidR="00D65BD4" w:rsidRPr="00D65BD4" w:rsidRDefault="00D65BD4" w:rsidP="00D65BD4">
      <w:pPr>
        <w:spacing w:after="120"/>
        <w:ind w:leftChars="300" w:left="2880" w:hangingChars="900" w:hanging="2160"/>
        <w:rPr>
          <w:rFonts w:eastAsia="SimSun"/>
          <w:bCs/>
          <w:lang w:val="es-ES"/>
        </w:rPr>
      </w:pPr>
      <w:r w:rsidRPr="00D65BD4">
        <w:rPr>
          <w:rFonts w:eastAsia="SimSun"/>
          <w:bCs/>
          <w:lang w:val="es-ES"/>
        </w:rPr>
        <w:t xml:space="preserve">RRQ </w:t>
      </w:r>
      <w:r w:rsidRPr="00D65BD4">
        <w:rPr>
          <w:rFonts w:eastAsia="SimSun"/>
          <w:bCs/>
          <w:i/>
          <w:vertAlign w:val="subscript"/>
          <w:lang w:val="es-ES"/>
        </w:rPr>
        <w:t>q</w:t>
      </w:r>
      <w:r w:rsidRPr="00D65BD4">
        <w:rPr>
          <w:rFonts w:eastAsia="SimSun"/>
          <w:bCs/>
          <w:lang w:val="es-ES"/>
        </w:rPr>
        <w:tab/>
        <w:t>=</w:t>
      </w:r>
      <w:r w:rsidRPr="00D65BD4">
        <w:rPr>
          <w:rFonts w:eastAsia="SimSun"/>
          <w:bCs/>
          <w:lang w:val="es-ES"/>
        </w:rPr>
        <w:tab/>
        <w:t xml:space="preserve">RRO </w:t>
      </w:r>
      <w:r w:rsidRPr="00D65BD4">
        <w:rPr>
          <w:rFonts w:eastAsia="SimSun"/>
          <w:bCs/>
          <w:i/>
          <w:vertAlign w:val="subscript"/>
          <w:lang w:val="es-ES"/>
        </w:rPr>
        <w:t>q</w:t>
      </w:r>
      <w:r w:rsidRPr="00D65BD4">
        <w:rPr>
          <w:rFonts w:eastAsia="SimSun"/>
          <w:bCs/>
          <w:lang w:val="es-ES"/>
        </w:rPr>
        <w:t xml:space="preserve"> – SARRQ </w:t>
      </w:r>
      <w:r w:rsidRPr="00D65BD4">
        <w:rPr>
          <w:rFonts w:eastAsia="SimSun"/>
          <w:bCs/>
          <w:i/>
          <w:vertAlign w:val="subscript"/>
          <w:lang w:val="es-ES"/>
        </w:rPr>
        <w:t>q</w:t>
      </w:r>
    </w:p>
    <w:p w14:paraId="412DA922" w14:textId="77777777" w:rsidR="00D65BD4" w:rsidRPr="00D65BD4" w:rsidRDefault="00D65BD4" w:rsidP="00D65BD4">
      <w:pPr>
        <w:spacing w:after="120"/>
        <w:ind w:leftChars="300" w:left="2880" w:hangingChars="900" w:hanging="2160"/>
        <w:rPr>
          <w:rFonts w:eastAsia="SimSun"/>
          <w:bCs/>
          <w:lang w:val="es-ES"/>
        </w:rPr>
      </w:pPr>
      <w:r w:rsidRPr="00D65BD4">
        <w:rPr>
          <w:rFonts w:eastAsia="SimSun"/>
          <w:bCs/>
          <w:lang w:val="es-ES"/>
        </w:rPr>
        <w:t xml:space="preserve">RRO </w:t>
      </w:r>
      <w:r w:rsidRPr="00D65BD4">
        <w:rPr>
          <w:rFonts w:eastAsia="SimSun"/>
          <w:bCs/>
          <w:i/>
          <w:vertAlign w:val="subscript"/>
          <w:lang w:val="es-ES"/>
        </w:rPr>
        <w:t>q</w:t>
      </w:r>
      <w:r w:rsidRPr="00D65BD4">
        <w:rPr>
          <w:rFonts w:eastAsia="SimSun"/>
          <w:bCs/>
          <w:lang w:val="es-ES"/>
        </w:rPr>
        <w:tab/>
        <w:t>=</w:t>
      </w:r>
      <w:r w:rsidRPr="00D65BD4">
        <w:rPr>
          <w:rFonts w:eastAsia="SimSun"/>
          <w:bCs/>
          <w:lang w:val="es-ES"/>
        </w:rPr>
        <w:tab/>
      </w:r>
      <w:r w:rsidRPr="00D65BD4">
        <w:rPr>
          <w:rFonts w:eastAsia="SimSun"/>
          <w:bCs/>
          <w:noProof/>
          <w:position w:val="-22"/>
        </w:rPr>
        <w:drawing>
          <wp:inline distT="0" distB="0" distL="0" distR="0" wp14:anchorId="26F96F9D" wp14:editId="4A3BA137">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lang w:val="es-ES"/>
        </w:rPr>
        <w:t>(</w:t>
      </w:r>
      <w:proofErr w:type="spellStart"/>
      <w:r w:rsidRPr="00D65BD4">
        <w:rPr>
          <w:rFonts w:eastAsia="SimSun"/>
          <w:bCs/>
          <w:lang w:val="es-ES"/>
        </w:rPr>
        <w:t>SARRQ</w:t>
      </w:r>
      <w:r w:rsidRPr="00D65BD4">
        <w:rPr>
          <w:rFonts w:eastAsia="SimSun"/>
          <w:bCs/>
          <w:i/>
          <w:vertAlign w:val="subscript"/>
          <w:lang w:val="es-ES"/>
        </w:rPr>
        <w:t>q</w:t>
      </w:r>
      <w:proofErr w:type="spellEnd"/>
      <w:r w:rsidRPr="00D65BD4">
        <w:rPr>
          <w:rFonts w:eastAsia="SimSun"/>
          <w:bCs/>
          <w:lang w:val="es-ES"/>
        </w:rPr>
        <w:t xml:space="preserve"> + </w:t>
      </w:r>
      <w:r w:rsidRPr="00D65BD4">
        <w:rPr>
          <w:rFonts w:eastAsia="SimSun"/>
          <w:bCs/>
          <w:noProof/>
          <w:position w:val="-20"/>
        </w:rPr>
        <w:drawing>
          <wp:inline distT="0" distB="0" distL="0" distR="0" wp14:anchorId="6CA4AA3F" wp14:editId="042428FA">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lang w:val="es-ES"/>
        </w:rPr>
        <w:t xml:space="preserve">(RTPCRR </w:t>
      </w:r>
      <w:r w:rsidRPr="00D65BD4">
        <w:rPr>
          <w:rFonts w:eastAsia="SimSun"/>
          <w:bCs/>
          <w:i/>
          <w:vertAlign w:val="subscript"/>
          <w:lang w:val="es-ES"/>
        </w:rPr>
        <w:t>q, m</w:t>
      </w:r>
      <w:r w:rsidRPr="00D65BD4">
        <w:rPr>
          <w:rFonts w:eastAsia="SimSun"/>
          <w:bCs/>
          <w:lang w:val="es-ES"/>
        </w:rPr>
        <w:t xml:space="preserve">) + PCRR </w:t>
      </w:r>
      <w:r w:rsidRPr="00D65BD4">
        <w:rPr>
          <w:rFonts w:eastAsia="SimSun"/>
          <w:bCs/>
          <w:i/>
          <w:vertAlign w:val="subscript"/>
          <w:lang w:val="es-ES"/>
        </w:rPr>
        <w:t>q</w:t>
      </w:r>
      <w:r w:rsidRPr="00D65BD4">
        <w:rPr>
          <w:rFonts w:eastAsia="SimSun"/>
          <w:bCs/>
          <w:lang w:val="es-ES"/>
        </w:rPr>
        <w:t xml:space="preserve"> –  </w:t>
      </w:r>
    </w:p>
    <w:p w14:paraId="0FBE5B77" w14:textId="77777777" w:rsidR="00D65BD4" w:rsidRPr="00D65BD4" w:rsidRDefault="00D65BD4" w:rsidP="00D65BD4">
      <w:pPr>
        <w:spacing w:after="120"/>
        <w:ind w:leftChars="1200" w:left="2880" w:firstLine="720"/>
        <w:rPr>
          <w:rFonts w:eastAsia="SimSun"/>
          <w:bCs/>
          <w:i/>
          <w:vertAlign w:val="subscript"/>
          <w:lang w:val="es-ES"/>
        </w:rPr>
      </w:pPr>
      <w:r w:rsidRPr="00D65BD4">
        <w:rPr>
          <w:rFonts w:eastAsia="SimSun"/>
          <w:bCs/>
          <w:lang w:val="es-ES"/>
        </w:rPr>
        <w:t xml:space="preserve">RRFQ </w:t>
      </w:r>
      <w:r w:rsidRPr="00D65BD4">
        <w:rPr>
          <w:rFonts w:eastAsia="SimSun"/>
          <w:bCs/>
          <w:i/>
          <w:vertAlign w:val="subscript"/>
          <w:lang w:val="es-ES"/>
        </w:rPr>
        <w:t>q</w:t>
      </w:r>
      <w:r w:rsidRPr="00D65BD4">
        <w:rPr>
          <w:rFonts w:eastAsia="SimSun"/>
          <w:bCs/>
          <w:lang w:val="es-ES"/>
        </w:rPr>
        <w:t xml:space="preserve"> – RRRFQ </w:t>
      </w:r>
      <w:r w:rsidRPr="00D65BD4">
        <w:rPr>
          <w:rFonts w:eastAsia="SimSun"/>
          <w:bCs/>
          <w:i/>
          <w:vertAlign w:val="subscript"/>
          <w:lang w:val="es-ES"/>
        </w:rPr>
        <w:t>q</w:t>
      </w:r>
      <w:r w:rsidRPr="00D65BD4">
        <w:rPr>
          <w:rFonts w:eastAsia="SimSun"/>
          <w:bCs/>
          <w:lang w:val="es-ES"/>
        </w:rPr>
        <w:t xml:space="preserve">) * HLRS </w:t>
      </w:r>
      <w:r w:rsidRPr="00D65BD4">
        <w:rPr>
          <w:rFonts w:eastAsia="SimSun"/>
          <w:bCs/>
          <w:i/>
          <w:vertAlign w:val="subscript"/>
          <w:lang w:val="es-ES"/>
        </w:rPr>
        <w:t>q</w:t>
      </w:r>
    </w:p>
    <w:p w14:paraId="14C79D1B" w14:textId="77777777" w:rsidR="00D65BD4" w:rsidRPr="00D65BD4" w:rsidRDefault="00D65BD4" w:rsidP="00D65BD4">
      <w:pPr>
        <w:spacing w:after="240"/>
        <w:ind w:leftChars="300" w:left="2880" w:hangingChars="900" w:hanging="2160"/>
        <w:rPr>
          <w:rFonts w:eastAsia="SimSun"/>
          <w:bCs/>
          <w:lang w:val="fr-FR"/>
        </w:rPr>
      </w:pPr>
      <w:r w:rsidRPr="00D65BD4">
        <w:rPr>
          <w:rFonts w:eastAsia="SimSun"/>
          <w:bCs/>
          <w:lang w:val="fr-FR"/>
        </w:rPr>
        <w:t xml:space="preserve">SARRQ </w:t>
      </w:r>
      <w:r w:rsidRPr="00D65BD4">
        <w:rPr>
          <w:rFonts w:eastAsia="SimSun"/>
          <w:bCs/>
          <w:i/>
          <w:vertAlign w:val="subscript"/>
          <w:lang w:val="fr-FR"/>
        </w:rPr>
        <w:t>q</w:t>
      </w:r>
      <w:r w:rsidRPr="00D65BD4">
        <w:rPr>
          <w:rFonts w:eastAsia="SimSun"/>
          <w:bCs/>
          <w:lang w:val="fr-FR"/>
        </w:rPr>
        <w:tab/>
        <w:t>=</w:t>
      </w:r>
      <w:r w:rsidRPr="00D65BD4">
        <w:rPr>
          <w:rFonts w:eastAsia="SimSun"/>
          <w:bCs/>
          <w:lang w:val="fr-FR"/>
        </w:rPr>
        <w:tab/>
        <w:t xml:space="preserve">DASARRQ </w:t>
      </w:r>
      <w:r w:rsidRPr="00D65BD4">
        <w:rPr>
          <w:rFonts w:eastAsia="SimSun"/>
          <w:bCs/>
          <w:i/>
          <w:vertAlign w:val="subscript"/>
          <w:lang w:val="fr-FR"/>
        </w:rPr>
        <w:t>q</w:t>
      </w:r>
      <w:r w:rsidRPr="00D65BD4">
        <w:rPr>
          <w:rFonts w:eastAsia="SimSun"/>
          <w:bCs/>
          <w:lang w:val="fr-FR"/>
        </w:rPr>
        <w:t xml:space="preserve"> + RTSARRQ </w:t>
      </w:r>
      <w:r w:rsidRPr="00D65BD4">
        <w:rPr>
          <w:rFonts w:eastAsia="SimSun"/>
          <w:bCs/>
          <w:i/>
          <w:vertAlign w:val="subscript"/>
          <w:lang w:val="fr-FR"/>
        </w:rPr>
        <w:t>q</w:t>
      </w:r>
    </w:p>
    <w:p w14:paraId="48E2C31D" w14:textId="77777777" w:rsidR="00D65BD4" w:rsidRPr="00D65BD4" w:rsidRDefault="00D65BD4" w:rsidP="00D65BD4">
      <w:pPr>
        <w:keepNext/>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D65BD4" w:rsidRPr="00D65BD4" w14:paraId="1C5524D6" w14:textId="77777777" w:rsidTr="0003786F">
        <w:trPr>
          <w:tblHeader/>
        </w:trPr>
        <w:tc>
          <w:tcPr>
            <w:tcW w:w="849" w:type="pct"/>
          </w:tcPr>
          <w:p w14:paraId="3E64131E" w14:textId="77777777" w:rsidR="00D65BD4" w:rsidRPr="00D65BD4" w:rsidRDefault="00D65BD4" w:rsidP="00D65BD4">
            <w:pPr>
              <w:keepNext/>
              <w:spacing w:after="120"/>
              <w:rPr>
                <w:rFonts w:eastAsia="SimSun"/>
                <w:b/>
                <w:iCs/>
                <w:sz w:val="20"/>
              </w:rPr>
            </w:pPr>
            <w:r w:rsidRPr="00D65BD4">
              <w:rPr>
                <w:rFonts w:eastAsia="SimSun"/>
                <w:b/>
                <w:iCs/>
                <w:sz w:val="20"/>
              </w:rPr>
              <w:t>Variable</w:t>
            </w:r>
          </w:p>
        </w:tc>
        <w:tc>
          <w:tcPr>
            <w:tcW w:w="460" w:type="pct"/>
          </w:tcPr>
          <w:p w14:paraId="203E28BD" w14:textId="77777777" w:rsidR="00D65BD4" w:rsidRPr="00D65BD4" w:rsidRDefault="00D65BD4" w:rsidP="00D65BD4">
            <w:pPr>
              <w:keepNext/>
              <w:spacing w:after="120"/>
              <w:rPr>
                <w:rFonts w:eastAsia="SimSun"/>
                <w:b/>
                <w:iCs/>
                <w:sz w:val="20"/>
              </w:rPr>
            </w:pPr>
            <w:r w:rsidRPr="00D65BD4">
              <w:rPr>
                <w:rFonts w:eastAsia="SimSun"/>
                <w:b/>
                <w:iCs/>
                <w:sz w:val="20"/>
              </w:rPr>
              <w:t>Unit</w:t>
            </w:r>
          </w:p>
        </w:tc>
        <w:tc>
          <w:tcPr>
            <w:tcW w:w="3691" w:type="pct"/>
          </w:tcPr>
          <w:p w14:paraId="0BAD8F0A" w14:textId="77777777" w:rsidR="00D65BD4" w:rsidRPr="00D65BD4" w:rsidRDefault="00D65BD4" w:rsidP="00D65BD4">
            <w:pPr>
              <w:keepNext/>
              <w:spacing w:after="120"/>
              <w:rPr>
                <w:rFonts w:eastAsia="SimSun"/>
                <w:b/>
                <w:iCs/>
                <w:sz w:val="20"/>
              </w:rPr>
            </w:pPr>
            <w:r w:rsidRPr="00D65BD4">
              <w:rPr>
                <w:rFonts w:eastAsia="SimSun"/>
                <w:b/>
                <w:iCs/>
                <w:sz w:val="20"/>
              </w:rPr>
              <w:t>Description</w:t>
            </w:r>
          </w:p>
        </w:tc>
      </w:tr>
      <w:tr w:rsidR="00D65BD4" w:rsidRPr="00D65BD4" w14:paraId="04FF624A" w14:textId="77777777" w:rsidTr="0003786F">
        <w:tc>
          <w:tcPr>
            <w:tcW w:w="849" w:type="pct"/>
          </w:tcPr>
          <w:p w14:paraId="0972F40C" w14:textId="77777777" w:rsidR="00D65BD4" w:rsidRPr="00D65BD4" w:rsidRDefault="00D65BD4" w:rsidP="00D65BD4">
            <w:pPr>
              <w:spacing w:after="60"/>
              <w:rPr>
                <w:rFonts w:eastAsia="SimSun"/>
                <w:iCs/>
                <w:sz w:val="20"/>
              </w:rPr>
            </w:pPr>
            <w:r w:rsidRPr="00D65BD4">
              <w:rPr>
                <w:rFonts w:eastAsia="SimSun"/>
                <w:iCs/>
                <w:sz w:val="20"/>
              </w:rPr>
              <w:t xml:space="preserve">RRCOST </w:t>
            </w:r>
            <w:r w:rsidRPr="00D65BD4">
              <w:rPr>
                <w:rFonts w:eastAsia="SimSun"/>
                <w:i/>
                <w:iCs/>
                <w:sz w:val="20"/>
                <w:vertAlign w:val="subscript"/>
              </w:rPr>
              <w:t>q</w:t>
            </w:r>
          </w:p>
        </w:tc>
        <w:tc>
          <w:tcPr>
            <w:tcW w:w="460" w:type="pct"/>
          </w:tcPr>
          <w:p w14:paraId="1A091CB8" w14:textId="77777777" w:rsidR="00D65BD4" w:rsidRPr="00D65BD4" w:rsidRDefault="00D65BD4" w:rsidP="00D65BD4">
            <w:pPr>
              <w:keepNext/>
              <w:spacing w:after="60"/>
              <w:rPr>
                <w:rFonts w:eastAsia="SimSun"/>
                <w:iCs/>
                <w:sz w:val="20"/>
              </w:rPr>
            </w:pPr>
            <w:r w:rsidRPr="00D65BD4">
              <w:rPr>
                <w:rFonts w:eastAsia="SimSun"/>
                <w:iCs/>
                <w:sz w:val="20"/>
              </w:rPr>
              <w:t>$</w:t>
            </w:r>
          </w:p>
        </w:tc>
        <w:tc>
          <w:tcPr>
            <w:tcW w:w="3691" w:type="pct"/>
          </w:tcPr>
          <w:p w14:paraId="6A9F86B3" w14:textId="77777777" w:rsidR="00D65BD4" w:rsidRPr="00D65BD4" w:rsidRDefault="00D65BD4" w:rsidP="00D65BD4">
            <w:pPr>
              <w:keepNext/>
              <w:spacing w:after="60"/>
              <w:rPr>
                <w:rFonts w:eastAsia="SimSun"/>
                <w:iCs/>
                <w:sz w:val="20"/>
              </w:rPr>
            </w:pPr>
            <w:r w:rsidRPr="00D65BD4">
              <w:rPr>
                <w:rFonts w:eastAsia="SimSun"/>
                <w:i/>
                <w:iCs/>
                <w:sz w:val="20"/>
              </w:rPr>
              <w:t>Responsive Reserve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RRS, for the hour.</w:t>
            </w:r>
          </w:p>
        </w:tc>
      </w:tr>
      <w:tr w:rsidR="00D65BD4" w:rsidRPr="00D65BD4" w14:paraId="1D501979" w14:textId="77777777" w:rsidTr="0003786F">
        <w:tc>
          <w:tcPr>
            <w:tcW w:w="849" w:type="pct"/>
            <w:tcBorders>
              <w:top w:val="single" w:sz="4" w:space="0" w:color="auto"/>
              <w:left w:val="single" w:sz="4" w:space="0" w:color="auto"/>
              <w:bottom w:val="single" w:sz="4" w:space="0" w:color="auto"/>
              <w:right w:val="single" w:sz="4" w:space="0" w:color="auto"/>
            </w:tcBorders>
          </w:tcPr>
          <w:p w14:paraId="546A5B84" w14:textId="77777777" w:rsidR="00D65BD4" w:rsidRPr="00D65BD4" w:rsidRDefault="00D65BD4" w:rsidP="00D65BD4">
            <w:pPr>
              <w:spacing w:after="60"/>
              <w:rPr>
                <w:rFonts w:eastAsia="SimSun"/>
                <w:iCs/>
                <w:sz w:val="20"/>
              </w:rPr>
            </w:pPr>
            <w:r w:rsidRPr="00D65BD4">
              <w:rPr>
                <w:rFonts w:eastAsia="SimSun"/>
                <w:iCs/>
                <w:sz w:val="20"/>
              </w:rPr>
              <w:t>RRPR</w:t>
            </w:r>
          </w:p>
        </w:tc>
        <w:tc>
          <w:tcPr>
            <w:tcW w:w="460" w:type="pct"/>
            <w:tcBorders>
              <w:top w:val="single" w:sz="4" w:space="0" w:color="auto"/>
              <w:left w:val="single" w:sz="4" w:space="0" w:color="auto"/>
              <w:bottom w:val="single" w:sz="4" w:space="0" w:color="auto"/>
              <w:right w:val="single" w:sz="4" w:space="0" w:color="auto"/>
            </w:tcBorders>
          </w:tcPr>
          <w:p w14:paraId="0F45BE5C" w14:textId="77777777" w:rsidR="00D65BD4" w:rsidRPr="00D65BD4" w:rsidRDefault="00D65BD4" w:rsidP="00D65BD4">
            <w:pPr>
              <w:spacing w:after="60"/>
              <w:rPr>
                <w:rFonts w:eastAsia="SimSun"/>
                <w:iCs/>
                <w:sz w:val="20"/>
              </w:rPr>
            </w:pPr>
            <w:r w:rsidRPr="00D65BD4">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01A47604" w14:textId="77777777" w:rsidR="00D65BD4" w:rsidRPr="00D65BD4" w:rsidRDefault="00D65BD4" w:rsidP="00D65BD4">
            <w:pPr>
              <w:spacing w:after="60"/>
              <w:rPr>
                <w:rFonts w:eastAsia="SimSun"/>
                <w:i/>
                <w:iCs/>
                <w:sz w:val="20"/>
              </w:rPr>
            </w:pPr>
            <w:r w:rsidRPr="00D65BD4">
              <w:rPr>
                <w:rFonts w:eastAsia="SimSun"/>
                <w:i/>
                <w:iCs/>
                <w:sz w:val="20"/>
              </w:rPr>
              <w:t>Responsive Reserve Price—</w:t>
            </w:r>
            <w:r w:rsidRPr="00D65BD4">
              <w:rPr>
                <w:rFonts w:eastAsia="SimSun"/>
                <w:iCs/>
                <w:sz w:val="20"/>
              </w:rPr>
              <w:t>The price for RRS calculated based on the net total costs for RRS, for the hour.</w:t>
            </w:r>
          </w:p>
        </w:tc>
      </w:tr>
      <w:tr w:rsidR="00D65BD4" w:rsidRPr="00D65BD4" w14:paraId="0BA19649" w14:textId="77777777" w:rsidTr="0003786F">
        <w:tc>
          <w:tcPr>
            <w:tcW w:w="849" w:type="pct"/>
            <w:tcBorders>
              <w:top w:val="single" w:sz="4" w:space="0" w:color="auto"/>
              <w:left w:val="single" w:sz="4" w:space="0" w:color="auto"/>
              <w:bottom w:val="single" w:sz="4" w:space="0" w:color="auto"/>
              <w:right w:val="single" w:sz="4" w:space="0" w:color="auto"/>
            </w:tcBorders>
          </w:tcPr>
          <w:p w14:paraId="24EDFC45" w14:textId="77777777" w:rsidR="00D65BD4" w:rsidRPr="00D65BD4" w:rsidRDefault="00D65BD4" w:rsidP="00D65BD4">
            <w:pPr>
              <w:spacing w:after="60"/>
              <w:rPr>
                <w:rFonts w:eastAsia="SimSun"/>
                <w:iCs/>
                <w:sz w:val="20"/>
              </w:rPr>
            </w:pPr>
            <w:r w:rsidRPr="00D65BD4">
              <w:rPr>
                <w:rFonts w:eastAsia="SimSun"/>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58F3A2B7" w14:textId="77777777" w:rsidR="00D65BD4" w:rsidRPr="00D65BD4" w:rsidRDefault="00D65BD4" w:rsidP="00D65BD4">
            <w:pPr>
              <w:spacing w:after="60"/>
              <w:rPr>
                <w:rFonts w:eastAsia="SimSun"/>
                <w:iCs/>
                <w:sz w:val="20"/>
              </w:rPr>
            </w:pPr>
            <w:r w:rsidRPr="00D65BD4">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15B63F28" w14:textId="77777777" w:rsidR="00D65BD4" w:rsidRPr="00D65BD4" w:rsidRDefault="00D65BD4" w:rsidP="00D65BD4">
            <w:pPr>
              <w:spacing w:after="60"/>
              <w:rPr>
                <w:rFonts w:eastAsia="SimSun"/>
                <w:i/>
                <w:iCs/>
                <w:sz w:val="20"/>
              </w:rPr>
            </w:pPr>
            <w:r w:rsidRPr="00D65BD4">
              <w:rPr>
                <w:rFonts w:eastAsia="SimSun"/>
                <w:i/>
                <w:iCs/>
                <w:sz w:val="20"/>
              </w:rPr>
              <w:t>Responsive Reserve Cost Total</w:t>
            </w:r>
            <w:r w:rsidRPr="00D65BD4">
              <w:rPr>
                <w:rFonts w:eastAsia="SimSun"/>
                <w:iCs/>
                <w:sz w:val="20"/>
              </w:rPr>
              <w:t>—The net total costs for RRS, for the hour.  See item (4)(a) above.</w:t>
            </w:r>
          </w:p>
        </w:tc>
      </w:tr>
      <w:tr w:rsidR="00D65BD4" w:rsidRPr="00D65BD4" w14:paraId="6421109A" w14:textId="77777777" w:rsidTr="0003786F">
        <w:tc>
          <w:tcPr>
            <w:tcW w:w="849" w:type="pct"/>
            <w:tcBorders>
              <w:top w:val="single" w:sz="4" w:space="0" w:color="auto"/>
              <w:left w:val="single" w:sz="4" w:space="0" w:color="auto"/>
              <w:bottom w:val="single" w:sz="4" w:space="0" w:color="auto"/>
              <w:right w:val="single" w:sz="4" w:space="0" w:color="auto"/>
            </w:tcBorders>
          </w:tcPr>
          <w:p w14:paraId="510F1D33" w14:textId="77777777" w:rsidR="00D65BD4" w:rsidRPr="00D65BD4" w:rsidRDefault="00D65BD4" w:rsidP="00D65BD4">
            <w:pPr>
              <w:spacing w:after="60"/>
              <w:rPr>
                <w:rFonts w:eastAsia="SimSun"/>
                <w:iCs/>
                <w:sz w:val="20"/>
              </w:rPr>
            </w:pPr>
            <w:r w:rsidRPr="00D65BD4">
              <w:rPr>
                <w:rFonts w:eastAsia="SimSun"/>
                <w:iCs/>
                <w:sz w:val="20"/>
              </w:rPr>
              <w:t>RRQTOT</w:t>
            </w:r>
          </w:p>
        </w:tc>
        <w:tc>
          <w:tcPr>
            <w:tcW w:w="460" w:type="pct"/>
            <w:tcBorders>
              <w:top w:val="single" w:sz="4" w:space="0" w:color="auto"/>
              <w:left w:val="single" w:sz="4" w:space="0" w:color="auto"/>
              <w:bottom w:val="single" w:sz="4" w:space="0" w:color="auto"/>
              <w:right w:val="single" w:sz="4" w:space="0" w:color="auto"/>
            </w:tcBorders>
          </w:tcPr>
          <w:p w14:paraId="4BE00D96"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D760815" w14:textId="77777777" w:rsidR="00D65BD4" w:rsidRPr="00D65BD4" w:rsidRDefault="00D65BD4" w:rsidP="00D65BD4">
            <w:pPr>
              <w:spacing w:after="60"/>
              <w:rPr>
                <w:rFonts w:eastAsia="SimSun"/>
                <w:i/>
                <w:iCs/>
                <w:sz w:val="20"/>
              </w:rPr>
            </w:pPr>
            <w:r w:rsidRPr="00D65BD4">
              <w:rPr>
                <w:rFonts w:eastAsia="SimSun"/>
                <w:i/>
                <w:iCs/>
                <w:sz w:val="20"/>
              </w:rPr>
              <w:t>Responsive Reserve Quantity Total</w:t>
            </w:r>
            <w:r w:rsidRPr="00D65BD4">
              <w:rPr>
                <w:rFonts w:eastAsia="SimSun"/>
                <w:iCs/>
                <w:sz w:val="20"/>
              </w:rPr>
              <w:t xml:space="preserve">—The sum of every QSE’s Ancillary Service Obligation minus its self-arranged RRS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3E406D3F" w14:textId="77777777" w:rsidTr="0003786F">
        <w:tc>
          <w:tcPr>
            <w:tcW w:w="849" w:type="pct"/>
            <w:tcBorders>
              <w:top w:val="single" w:sz="4" w:space="0" w:color="auto"/>
              <w:left w:val="single" w:sz="4" w:space="0" w:color="auto"/>
              <w:bottom w:val="single" w:sz="4" w:space="0" w:color="auto"/>
              <w:right w:val="single" w:sz="4" w:space="0" w:color="auto"/>
            </w:tcBorders>
          </w:tcPr>
          <w:p w14:paraId="6386D144" w14:textId="77777777" w:rsidR="00D65BD4" w:rsidRPr="00D65BD4" w:rsidRDefault="00D65BD4" w:rsidP="00D65BD4">
            <w:pPr>
              <w:spacing w:after="60"/>
              <w:rPr>
                <w:rFonts w:eastAsia="SimSun"/>
                <w:iCs/>
                <w:sz w:val="20"/>
              </w:rPr>
            </w:pPr>
            <w:r w:rsidRPr="00D65BD4">
              <w:rPr>
                <w:rFonts w:eastAsia="SimSun"/>
                <w:iCs/>
                <w:sz w:val="20"/>
              </w:rPr>
              <w:t xml:space="preserve">RRQ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616F811"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A378042" w14:textId="77777777" w:rsidR="00D65BD4" w:rsidRPr="00D65BD4" w:rsidRDefault="00D65BD4" w:rsidP="00D65BD4">
            <w:pPr>
              <w:spacing w:after="60"/>
              <w:rPr>
                <w:rFonts w:eastAsia="SimSun"/>
                <w:i/>
                <w:iCs/>
                <w:sz w:val="20"/>
              </w:rPr>
            </w:pPr>
            <w:r w:rsidRPr="00D65BD4">
              <w:rPr>
                <w:rFonts w:eastAsia="SimSun"/>
                <w:i/>
                <w:iCs/>
                <w:sz w:val="20"/>
              </w:rPr>
              <w:t>Responsive Reserve Quantity per QSE</w:t>
            </w:r>
            <w:r w:rsidRPr="00D65BD4">
              <w:rPr>
                <w:rFonts w:eastAsia="SimSun"/>
                <w:iCs/>
                <w:sz w:val="20"/>
              </w:rPr>
              <w:t xml:space="preserve">—The QSE </w:t>
            </w:r>
            <w:r w:rsidRPr="00D65BD4">
              <w:rPr>
                <w:rFonts w:eastAsia="SimSun"/>
                <w:i/>
                <w:iCs/>
                <w:sz w:val="20"/>
              </w:rPr>
              <w:t>q</w:t>
            </w:r>
            <w:r w:rsidRPr="00D65BD4">
              <w:rPr>
                <w:rFonts w:eastAsia="SimSun"/>
                <w:iCs/>
                <w:sz w:val="20"/>
              </w:rPr>
              <w:t xml:space="preserve">’s Ancillary Service Obligation minus its self-arranged RRS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69FA65E6" w14:textId="77777777" w:rsidTr="0003786F">
        <w:tc>
          <w:tcPr>
            <w:tcW w:w="849" w:type="pct"/>
            <w:tcBorders>
              <w:top w:val="single" w:sz="4" w:space="0" w:color="auto"/>
              <w:left w:val="single" w:sz="4" w:space="0" w:color="auto"/>
              <w:bottom w:val="single" w:sz="4" w:space="0" w:color="auto"/>
              <w:right w:val="single" w:sz="4" w:space="0" w:color="auto"/>
            </w:tcBorders>
          </w:tcPr>
          <w:p w14:paraId="48ABDABC" w14:textId="77777777" w:rsidR="00D65BD4" w:rsidRPr="00D65BD4" w:rsidRDefault="00D65BD4" w:rsidP="00D65BD4">
            <w:pPr>
              <w:spacing w:after="60"/>
              <w:rPr>
                <w:rFonts w:eastAsia="SimSun"/>
                <w:iCs/>
                <w:sz w:val="20"/>
              </w:rPr>
            </w:pPr>
            <w:r w:rsidRPr="00D65BD4">
              <w:rPr>
                <w:rFonts w:eastAsia="SimSun"/>
                <w:iCs/>
                <w:sz w:val="20"/>
              </w:rPr>
              <w:t xml:space="preserve">RRO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3F337C4"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4AF0909" w14:textId="77777777" w:rsidR="00D65BD4" w:rsidRPr="00D65BD4" w:rsidRDefault="00D65BD4" w:rsidP="00D65BD4">
            <w:pPr>
              <w:spacing w:after="60"/>
              <w:rPr>
                <w:rFonts w:eastAsia="SimSun"/>
                <w:i/>
                <w:iCs/>
                <w:sz w:val="20"/>
              </w:rPr>
            </w:pPr>
            <w:r w:rsidRPr="00D65BD4">
              <w:rPr>
                <w:rFonts w:eastAsia="SimSun"/>
                <w:i/>
                <w:iCs/>
                <w:sz w:val="20"/>
              </w:rPr>
              <w:t>Responsive Reserve Obligation per QSE</w:t>
            </w:r>
            <w:r w:rsidRPr="00D65BD4">
              <w:rPr>
                <w:rFonts w:eastAsia="SimSun"/>
                <w:iCs/>
                <w:sz w:val="20"/>
              </w:rPr>
              <w:t xml:space="preserve">—The Ancillary Service Obligation of QSE </w:t>
            </w:r>
            <w:r w:rsidRPr="00D65BD4">
              <w:rPr>
                <w:rFonts w:eastAsia="SimSun"/>
                <w:i/>
                <w:iCs/>
                <w:sz w:val="20"/>
              </w:rPr>
              <w:t>q</w:t>
            </w:r>
            <w:r w:rsidRPr="00D65BD4">
              <w:rPr>
                <w:rFonts w:eastAsia="SimSun"/>
                <w:iCs/>
                <w:sz w:val="20"/>
              </w:rPr>
              <w:t>, for the hour.</w:t>
            </w:r>
          </w:p>
        </w:tc>
      </w:tr>
      <w:tr w:rsidR="00D65BD4" w:rsidRPr="00D65BD4" w14:paraId="52F732F7" w14:textId="77777777" w:rsidTr="0003786F">
        <w:tc>
          <w:tcPr>
            <w:tcW w:w="849" w:type="pct"/>
            <w:tcBorders>
              <w:top w:val="single" w:sz="4" w:space="0" w:color="auto"/>
              <w:left w:val="single" w:sz="4" w:space="0" w:color="auto"/>
              <w:bottom w:val="single" w:sz="4" w:space="0" w:color="auto"/>
              <w:right w:val="single" w:sz="4" w:space="0" w:color="auto"/>
            </w:tcBorders>
          </w:tcPr>
          <w:p w14:paraId="46241B45" w14:textId="77777777" w:rsidR="00D65BD4" w:rsidRPr="00D65BD4" w:rsidRDefault="00D65BD4" w:rsidP="00D65BD4">
            <w:pPr>
              <w:spacing w:after="60"/>
              <w:rPr>
                <w:rFonts w:eastAsia="SimSun"/>
                <w:iCs/>
                <w:sz w:val="20"/>
              </w:rPr>
            </w:pPr>
            <w:r w:rsidRPr="00D65BD4">
              <w:rPr>
                <w:rFonts w:eastAsia="SimSun"/>
                <w:iCs/>
                <w:sz w:val="20"/>
              </w:rPr>
              <w:t>DASARRQ</w:t>
            </w:r>
            <w:r w:rsidRPr="00D65BD4">
              <w:rPr>
                <w:rFonts w:eastAsia="SimSun"/>
                <w:i/>
                <w:iCs/>
                <w:sz w:val="20"/>
              </w:rPr>
              <w:t xml:space="preserve">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37036D"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38B52E0" w14:textId="77777777" w:rsidR="00D65BD4" w:rsidRPr="00D65BD4" w:rsidRDefault="00D65BD4" w:rsidP="00D65BD4">
            <w:pPr>
              <w:spacing w:after="60"/>
              <w:rPr>
                <w:rFonts w:eastAsia="SimSun"/>
                <w:i/>
                <w:iCs/>
                <w:sz w:val="20"/>
              </w:rPr>
            </w:pPr>
            <w:r w:rsidRPr="00D65BD4">
              <w:rPr>
                <w:rFonts w:eastAsia="SimSun"/>
                <w:i/>
                <w:iCs/>
                <w:sz w:val="20"/>
              </w:rPr>
              <w:t>Day-Ahead Self-Arranged Responsive Reserve Quantity per QSE</w:t>
            </w:r>
            <w:r w:rsidRPr="00D65BD4">
              <w:rPr>
                <w:rFonts w:eastAsia="SimSun"/>
                <w:iCs/>
                <w:sz w:val="20"/>
              </w:rPr>
              <w:t xml:space="preserve">—The self-arranged RRS quantity submitted by QSE </w:t>
            </w:r>
            <w:r w:rsidRPr="00D65BD4">
              <w:rPr>
                <w:rFonts w:eastAsia="SimSun"/>
                <w:i/>
                <w:iCs/>
                <w:sz w:val="20"/>
              </w:rPr>
              <w:t>q</w:t>
            </w:r>
            <w:r w:rsidRPr="00D65BD4">
              <w:rPr>
                <w:rFonts w:eastAsia="SimSun"/>
                <w:iCs/>
                <w:sz w:val="20"/>
              </w:rPr>
              <w:t xml:space="preserve"> before 1000 in the Day-Ahead.</w:t>
            </w:r>
          </w:p>
        </w:tc>
      </w:tr>
      <w:tr w:rsidR="00D65BD4" w:rsidRPr="00D65BD4" w14:paraId="76198466" w14:textId="77777777" w:rsidTr="0003786F">
        <w:tc>
          <w:tcPr>
            <w:tcW w:w="849" w:type="pct"/>
            <w:tcBorders>
              <w:top w:val="single" w:sz="4" w:space="0" w:color="auto"/>
              <w:left w:val="single" w:sz="4" w:space="0" w:color="auto"/>
              <w:bottom w:val="single" w:sz="4" w:space="0" w:color="auto"/>
              <w:right w:val="single" w:sz="4" w:space="0" w:color="auto"/>
            </w:tcBorders>
          </w:tcPr>
          <w:p w14:paraId="706B1488" w14:textId="77777777" w:rsidR="00D65BD4" w:rsidRPr="00D65BD4" w:rsidRDefault="00D65BD4" w:rsidP="00D65BD4">
            <w:pPr>
              <w:spacing w:after="60"/>
              <w:rPr>
                <w:rFonts w:eastAsia="SimSun"/>
                <w:iCs/>
                <w:sz w:val="20"/>
              </w:rPr>
            </w:pPr>
            <w:r w:rsidRPr="00D65BD4">
              <w:rPr>
                <w:rFonts w:eastAsia="SimSun"/>
                <w:iCs/>
                <w:sz w:val="20"/>
              </w:rPr>
              <w:t>RTSARRQ</w:t>
            </w:r>
            <w:r w:rsidRPr="00D65BD4">
              <w:rPr>
                <w:rFonts w:eastAsia="SimSun"/>
                <w:i/>
                <w:iCs/>
                <w:sz w:val="20"/>
              </w:rPr>
              <w:t xml:space="preserve">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6FF8756"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3F7D7AB" w14:textId="77777777" w:rsidR="00D65BD4" w:rsidRPr="00D65BD4" w:rsidRDefault="00D65BD4" w:rsidP="00D65BD4">
            <w:pPr>
              <w:spacing w:after="60"/>
              <w:rPr>
                <w:rFonts w:eastAsia="SimSun"/>
                <w:i/>
                <w:iCs/>
                <w:sz w:val="20"/>
              </w:rPr>
            </w:pPr>
            <w:r w:rsidRPr="00D65BD4">
              <w:rPr>
                <w:rFonts w:eastAsia="SimSun"/>
                <w:i/>
                <w:iCs/>
                <w:sz w:val="20"/>
              </w:rPr>
              <w:t>Self-Arranged Responsive Reserve Quantity per QSE for all SASMs</w:t>
            </w:r>
            <w:r w:rsidRPr="00D65BD4">
              <w:rPr>
                <w:rFonts w:eastAsia="SimSun"/>
                <w:iCs/>
                <w:sz w:val="20"/>
              </w:rPr>
              <w:t xml:space="preserve">—The sum of all self-arranged RRS quantities submitted by QSE </w:t>
            </w:r>
            <w:r w:rsidRPr="00D65BD4">
              <w:rPr>
                <w:rFonts w:eastAsia="SimSun"/>
                <w:i/>
                <w:iCs/>
                <w:sz w:val="20"/>
              </w:rPr>
              <w:t>q</w:t>
            </w:r>
            <w:r w:rsidRPr="00D65BD4">
              <w:rPr>
                <w:rFonts w:eastAsia="SimSun"/>
                <w:iCs/>
                <w:sz w:val="20"/>
              </w:rPr>
              <w:t xml:space="preserve"> for all SASMs due to an increase in the Ancillary Service Plan per Section 4.4.7.1.</w:t>
            </w:r>
          </w:p>
        </w:tc>
      </w:tr>
      <w:tr w:rsidR="00D65BD4" w:rsidRPr="00D65BD4" w14:paraId="355262E1" w14:textId="77777777" w:rsidTr="0003786F">
        <w:tc>
          <w:tcPr>
            <w:tcW w:w="849" w:type="pct"/>
            <w:tcBorders>
              <w:top w:val="single" w:sz="4" w:space="0" w:color="auto"/>
              <w:left w:val="single" w:sz="4" w:space="0" w:color="auto"/>
              <w:bottom w:val="single" w:sz="4" w:space="0" w:color="auto"/>
              <w:right w:val="single" w:sz="4" w:space="0" w:color="auto"/>
            </w:tcBorders>
          </w:tcPr>
          <w:p w14:paraId="4BF92F9F" w14:textId="77777777" w:rsidR="00D65BD4" w:rsidRPr="00D65BD4" w:rsidRDefault="00D65BD4" w:rsidP="00D65BD4">
            <w:pPr>
              <w:spacing w:after="60"/>
              <w:rPr>
                <w:rFonts w:eastAsia="SimSun"/>
                <w:iCs/>
                <w:sz w:val="20"/>
              </w:rPr>
            </w:pPr>
            <w:r w:rsidRPr="00D65BD4">
              <w:rPr>
                <w:rFonts w:eastAsia="SimSun"/>
                <w:iCs/>
                <w:sz w:val="20"/>
              </w:rPr>
              <w:lastRenderedPageBreak/>
              <w:t xml:space="preserve">RTPCRR </w:t>
            </w:r>
            <w:r w:rsidRPr="00D65BD4">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1A4B643"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6F0F778" w14:textId="77777777" w:rsidR="00D65BD4" w:rsidRPr="00D65BD4" w:rsidRDefault="00D65BD4" w:rsidP="00D65BD4">
            <w:pPr>
              <w:spacing w:after="60"/>
              <w:rPr>
                <w:rFonts w:eastAsia="SimSun"/>
                <w:i/>
                <w:iCs/>
                <w:sz w:val="20"/>
              </w:rPr>
            </w:pPr>
            <w:r w:rsidRPr="00D65BD4">
              <w:rPr>
                <w:rFonts w:eastAsia="SimSun"/>
                <w:i/>
                <w:iCs/>
                <w:sz w:val="20"/>
              </w:rPr>
              <w:t>Procured Capacity for Responsive Reserve per QSE by market—</w:t>
            </w:r>
            <w:r w:rsidRPr="00D65BD4">
              <w:rPr>
                <w:rFonts w:eastAsia="SimSun"/>
                <w:iCs/>
                <w:sz w:val="20"/>
              </w:rPr>
              <w:t xml:space="preserve">The MW portion of QSE </w:t>
            </w:r>
            <w:r w:rsidRPr="00D65BD4">
              <w:rPr>
                <w:rFonts w:eastAsia="SimSun"/>
                <w:i/>
                <w:iCs/>
                <w:sz w:val="20"/>
              </w:rPr>
              <w:t>q</w:t>
            </w:r>
            <w:r w:rsidRPr="00D65BD4">
              <w:rPr>
                <w:rFonts w:eastAsia="SimSun"/>
                <w:iCs/>
                <w:sz w:val="20"/>
              </w:rPr>
              <w:t xml:space="preserve">’s Ancillary Service Offers cleared in the market </w:t>
            </w:r>
            <w:r w:rsidRPr="00D65BD4">
              <w:rPr>
                <w:rFonts w:eastAsia="SimSun"/>
                <w:i/>
                <w:iCs/>
                <w:sz w:val="20"/>
              </w:rPr>
              <w:t>m</w:t>
            </w:r>
            <w:r w:rsidRPr="00D65BD4">
              <w:rPr>
                <w:rFonts w:eastAsia="SimSun"/>
                <w:iCs/>
                <w:sz w:val="20"/>
              </w:rPr>
              <w:t xml:space="preserve"> to provide RRS, for the hour.</w:t>
            </w:r>
          </w:p>
        </w:tc>
      </w:tr>
      <w:tr w:rsidR="00D65BD4" w:rsidRPr="00D65BD4" w14:paraId="503961F8" w14:textId="77777777" w:rsidTr="0003786F">
        <w:tc>
          <w:tcPr>
            <w:tcW w:w="849" w:type="pct"/>
            <w:tcBorders>
              <w:top w:val="single" w:sz="4" w:space="0" w:color="auto"/>
              <w:left w:val="single" w:sz="4" w:space="0" w:color="auto"/>
              <w:bottom w:val="single" w:sz="4" w:space="0" w:color="auto"/>
              <w:right w:val="single" w:sz="4" w:space="0" w:color="auto"/>
            </w:tcBorders>
          </w:tcPr>
          <w:p w14:paraId="34A812A1" w14:textId="77777777" w:rsidR="00D65BD4" w:rsidRPr="00D65BD4" w:rsidRDefault="00D65BD4" w:rsidP="00D65BD4">
            <w:pPr>
              <w:spacing w:after="60"/>
              <w:rPr>
                <w:rFonts w:eastAsia="SimSun"/>
                <w:iCs/>
                <w:sz w:val="20"/>
              </w:rPr>
            </w:pPr>
            <w:r w:rsidRPr="00D65BD4">
              <w:rPr>
                <w:rFonts w:eastAsia="SimSun"/>
                <w:iCs/>
                <w:sz w:val="20"/>
              </w:rPr>
              <w:t xml:space="preserve">RRFQ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EDF6981"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BDF4A7C" w14:textId="77777777" w:rsidR="00D65BD4" w:rsidRPr="00D65BD4" w:rsidRDefault="00D65BD4" w:rsidP="00D65BD4">
            <w:pPr>
              <w:spacing w:after="60"/>
              <w:rPr>
                <w:rFonts w:eastAsia="SimSun"/>
                <w:iCs/>
                <w:sz w:val="20"/>
              </w:rPr>
            </w:pPr>
            <w:r w:rsidRPr="00D65BD4">
              <w:rPr>
                <w:rFonts w:eastAsia="SimSun"/>
                <w:i/>
                <w:iCs/>
                <w:sz w:val="20"/>
              </w:rPr>
              <w:t>Responsive Reserve Failure Quantity per QSE—</w:t>
            </w:r>
            <w:r w:rsidRPr="00D65BD4">
              <w:rPr>
                <w:rFonts w:eastAsia="SimSun"/>
                <w:iCs/>
                <w:sz w:val="20"/>
              </w:rPr>
              <w:t xml:space="preserve">QSE </w:t>
            </w:r>
            <w:r w:rsidRPr="00D65BD4">
              <w:rPr>
                <w:rFonts w:eastAsia="SimSun"/>
                <w:i/>
                <w:iCs/>
                <w:sz w:val="20"/>
              </w:rPr>
              <w:t>q</w:t>
            </w:r>
            <w:r w:rsidRPr="00D65BD4">
              <w:rPr>
                <w:rFonts w:eastAsia="SimSun"/>
                <w:iCs/>
                <w:sz w:val="20"/>
              </w:rPr>
              <w:t>’s total capacity associated with failures on its Ancillary Service Supply Responsibility for RRS, for the hour.</w:t>
            </w:r>
          </w:p>
        </w:tc>
      </w:tr>
      <w:tr w:rsidR="00D65BD4" w:rsidRPr="00D65BD4" w14:paraId="6BCA7D27" w14:textId="77777777" w:rsidTr="0003786F">
        <w:tc>
          <w:tcPr>
            <w:tcW w:w="849" w:type="pct"/>
            <w:tcBorders>
              <w:top w:val="single" w:sz="4" w:space="0" w:color="auto"/>
              <w:left w:val="single" w:sz="4" w:space="0" w:color="auto"/>
              <w:bottom w:val="single" w:sz="4" w:space="0" w:color="auto"/>
              <w:right w:val="single" w:sz="4" w:space="0" w:color="auto"/>
            </w:tcBorders>
          </w:tcPr>
          <w:p w14:paraId="447048A7" w14:textId="77777777" w:rsidR="00D65BD4" w:rsidRPr="00D65BD4" w:rsidRDefault="00D65BD4" w:rsidP="00D65BD4">
            <w:pPr>
              <w:spacing w:after="60"/>
              <w:rPr>
                <w:rFonts w:eastAsia="SimSun"/>
                <w:iCs/>
                <w:sz w:val="20"/>
              </w:rPr>
            </w:pPr>
            <w:r w:rsidRPr="00D65BD4">
              <w:rPr>
                <w:rFonts w:eastAsia="SimSun"/>
                <w:sz w:val="20"/>
              </w:rPr>
              <w:t xml:space="preserve">RRRFQ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29FF52D" w14:textId="77777777" w:rsidR="00D65BD4" w:rsidRPr="00D65BD4" w:rsidRDefault="00D65BD4" w:rsidP="00D65BD4">
            <w:pPr>
              <w:spacing w:after="60"/>
              <w:rPr>
                <w:rFonts w:eastAsia="SimSun"/>
                <w:iCs/>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D8D9643" w14:textId="77777777" w:rsidR="00D65BD4" w:rsidRPr="00D65BD4" w:rsidRDefault="00D65BD4" w:rsidP="00D65BD4">
            <w:pPr>
              <w:spacing w:after="60"/>
              <w:rPr>
                <w:rFonts w:eastAsia="SimSun"/>
                <w:i/>
                <w:iCs/>
                <w:sz w:val="20"/>
              </w:rPr>
            </w:pPr>
            <w:r w:rsidRPr="00D65BD4">
              <w:rPr>
                <w:rFonts w:eastAsia="SimSun"/>
                <w:i/>
                <w:sz w:val="20"/>
              </w:rPr>
              <w:t>Reconfiguration Responsive Reserve Failure Quantity per QSE—</w:t>
            </w:r>
            <w:r w:rsidRPr="00D65BD4">
              <w:rPr>
                <w:rFonts w:eastAsia="SimSun"/>
                <w:sz w:val="20"/>
              </w:rPr>
              <w:t xml:space="preserve">QSE </w:t>
            </w:r>
            <w:r w:rsidRPr="00D65BD4">
              <w:rPr>
                <w:rFonts w:eastAsia="SimSun"/>
                <w:i/>
                <w:sz w:val="20"/>
              </w:rPr>
              <w:t>q</w:t>
            </w:r>
            <w:r w:rsidRPr="00D65BD4">
              <w:rPr>
                <w:rFonts w:eastAsia="SimSun"/>
                <w:sz w:val="20"/>
              </w:rPr>
              <w:t>’s total capacity associated with reconfiguration reductions on its Ancillary Service Supply Responsibility for RRS, for the hour.</w:t>
            </w:r>
          </w:p>
        </w:tc>
      </w:tr>
      <w:tr w:rsidR="00D65BD4" w:rsidRPr="00D65BD4" w14:paraId="7E908F2E" w14:textId="77777777" w:rsidTr="0003786F">
        <w:tc>
          <w:tcPr>
            <w:tcW w:w="849" w:type="pct"/>
            <w:tcBorders>
              <w:top w:val="single" w:sz="4" w:space="0" w:color="auto"/>
              <w:left w:val="single" w:sz="4" w:space="0" w:color="auto"/>
              <w:bottom w:val="single" w:sz="4" w:space="0" w:color="auto"/>
              <w:right w:val="single" w:sz="4" w:space="0" w:color="auto"/>
            </w:tcBorders>
          </w:tcPr>
          <w:p w14:paraId="523021E6" w14:textId="77777777" w:rsidR="00D65BD4" w:rsidRPr="00D65BD4" w:rsidRDefault="00D65BD4" w:rsidP="00D65BD4">
            <w:pPr>
              <w:spacing w:after="60"/>
              <w:rPr>
                <w:rFonts w:eastAsia="SimSun"/>
                <w:iCs/>
                <w:sz w:val="20"/>
              </w:rPr>
            </w:pPr>
            <w:r w:rsidRPr="00D65BD4">
              <w:rPr>
                <w:rFonts w:eastAsia="SimSun"/>
                <w:iCs/>
                <w:sz w:val="20"/>
              </w:rPr>
              <w:t xml:space="preserve">HLRS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B916194"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3592942" w14:textId="77777777" w:rsidR="00D65BD4" w:rsidRPr="00D65BD4" w:rsidRDefault="00D65BD4" w:rsidP="00D65BD4">
            <w:pPr>
              <w:spacing w:after="60"/>
              <w:rPr>
                <w:rFonts w:eastAsia="SimSun"/>
                <w:iCs/>
                <w:sz w:val="20"/>
              </w:rPr>
            </w:pPr>
            <w:r w:rsidRPr="00D65BD4">
              <w:rPr>
                <w:rFonts w:eastAsia="SimSun"/>
                <w:i/>
                <w:iCs/>
                <w:sz w:val="20"/>
              </w:rPr>
              <w:t>The Hourly Load Ratio Share calculated for QSE q for the hour</w:t>
            </w:r>
            <w:r w:rsidRPr="00D65BD4">
              <w:rPr>
                <w:rFonts w:eastAsia="SimSun"/>
                <w:iCs/>
                <w:sz w:val="20"/>
              </w:rPr>
              <w:t>.  See Section 6.6.2.4.</w:t>
            </w:r>
          </w:p>
        </w:tc>
      </w:tr>
      <w:tr w:rsidR="00D65BD4" w:rsidRPr="00D65BD4" w14:paraId="37EEE7A7" w14:textId="77777777" w:rsidTr="0003786F">
        <w:tc>
          <w:tcPr>
            <w:tcW w:w="849" w:type="pct"/>
            <w:tcBorders>
              <w:top w:val="single" w:sz="4" w:space="0" w:color="auto"/>
              <w:left w:val="single" w:sz="4" w:space="0" w:color="auto"/>
              <w:bottom w:val="single" w:sz="4" w:space="0" w:color="auto"/>
              <w:right w:val="single" w:sz="4" w:space="0" w:color="auto"/>
            </w:tcBorders>
          </w:tcPr>
          <w:p w14:paraId="0AD1DF7C" w14:textId="77777777" w:rsidR="00D65BD4" w:rsidRPr="00D65BD4" w:rsidRDefault="00D65BD4" w:rsidP="00D65BD4">
            <w:pPr>
              <w:rPr>
                <w:rFonts w:eastAsia="SimSun"/>
                <w:sz w:val="20"/>
              </w:rPr>
            </w:pPr>
            <w:r w:rsidRPr="00D65BD4">
              <w:rPr>
                <w:rFonts w:eastAsia="SimSun"/>
                <w:sz w:val="20"/>
              </w:rPr>
              <w:t xml:space="preserve">PCRR </w:t>
            </w:r>
            <w:r w:rsidRPr="00D65BD4">
              <w:rPr>
                <w:rFonts w:eastAsia="SimSun"/>
                <w:i/>
                <w:sz w:val="20"/>
                <w:vertAlign w:val="subscript"/>
              </w:rPr>
              <w:t>q</w:t>
            </w:r>
            <w:r w:rsidRPr="00D65BD4">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3077509E" w14:textId="77777777" w:rsidR="00D65BD4" w:rsidRPr="00D65BD4" w:rsidRDefault="00D65BD4" w:rsidP="00D65BD4">
            <w:pPr>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C5C9C8E" w14:textId="77777777" w:rsidR="00D65BD4" w:rsidRPr="00D65BD4" w:rsidRDefault="00D65BD4" w:rsidP="00D65BD4">
            <w:pPr>
              <w:rPr>
                <w:rFonts w:eastAsia="SimSun"/>
                <w:sz w:val="20"/>
              </w:rPr>
            </w:pPr>
            <w:r w:rsidRPr="00D65BD4">
              <w:rPr>
                <w:rFonts w:eastAsia="SimSun"/>
                <w:i/>
                <w:sz w:val="20"/>
              </w:rPr>
              <w:t>Procured Capacity for Responsive Reserve per QSE in DAM</w:t>
            </w:r>
            <w:r w:rsidRPr="00D65BD4">
              <w:rPr>
                <w:rFonts w:eastAsia="SimSun"/>
                <w:sz w:val="20"/>
              </w:rPr>
              <w:t xml:space="preserve">—The total RRS capacity quantity awarded to QSE </w:t>
            </w:r>
            <w:r w:rsidRPr="00D65BD4">
              <w:rPr>
                <w:rFonts w:eastAsia="SimSun"/>
                <w:i/>
                <w:sz w:val="20"/>
              </w:rPr>
              <w:t>q</w:t>
            </w:r>
            <w:r w:rsidRPr="00D65BD4">
              <w:rPr>
                <w:rFonts w:eastAsia="SimSun"/>
                <w:sz w:val="20"/>
              </w:rPr>
              <w:t xml:space="preserve"> in the DAM for all the Resources represented by the QSE, for the hour.</w:t>
            </w:r>
          </w:p>
        </w:tc>
      </w:tr>
      <w:tr w:rsidR="00D65BD4" w:rsidRPr="00D65BD4" w14:paraId="0E43A30A" w14:textId="77777777" w:rsidTr="0003786F">
        <w:tc>
          <w:tcPr>
            <w:tcW w:w="849" w:type="pct"/>
            <w:tcBorders>
              <w:top w:val="single" w:sz="4" w:space="0" w:color="auto"/>
              <w:left w:val="single" w:sz="4" w:space="0" w:color="auto"/>
              <w:bottom w:val="single" w:sz="4" w:space="0" w:color="auto"/>
              <w:right w:val="single" w:sz="4" w:space="0" w:color="auto"/>
            </w:tcBorders>
          </w:tcPr>
          <w:p w14:paraId="6339B314" w14:textId="77777777" w:rsidR="00D65BD4" w:rsidRPr="00D65BD4" w:rsidRDefault="00D65BD4" w:rsidP="00D65BD4">
            <w:pPr>
              <w:spacing w:after="60"/>
              <w:rPr>
                <w:rFonts w:eastAsia="SimSun"/>
                <w:sz w:val="20"/>
              </w:rPr>
            </w:pPr>
            <w:r w:rsidRPr="00D65BD4">
              <w:rPr>
                <w:rFonts w:eastAsia="SimSun"/>
                <w:sz w:val="20"/>
              </w:rPr>
              <w:t xml:space="preserve">SARRQ </w:t>
            </w:r>
            <w:r w:rsidRPr="00D65BD4">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97F60F" w14:textId="77777777" w:rsidR="00D65BD4" w:rsidRPr="00D65BD4" w:rsidRDefault="00D65BD4" w:rsidP="00D65BD4">
            <w:pPr>
              <w:spacing w:after="60"/>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5BC77796" w14:textId="77777777" w:rsidR="00D65BD4" w:rsidRPr="00D65BD4" w:rsidRDefault="00D65BD4" w:rsidP="00D65BD4">
            <w:pPr>
              <w:spacing w:after="60"/>
              <w:rPr>
                <w:rFonts w:eastAsia="SimSun"/>
                <w:i/>
                <w:sz w:val="20"/>
              </w:rPr>
            </w:pPr>
            <w:r w:rsidRPr="00D65BD4">
              <w:rPr>
                <w:rFonts w:eastAsia="SimSun"/>
                <w:i/>
                <w:sz w:val="20"/>
              </w:rPr>
              <w:t>Total Self-Arranged Responsive Reserve Quantity per QSE for all markets</w:t>
            </w:r>
            <w:r w:rsidRPr="00D65BD4">
              <w:rPr>
                <w:rFonts w:eastAsia="SimSun"/>
                <w:sz w:val="20"/>
              </w:rPr>
              <w:t xml:space="preserve">—The sum of all self-arranged RRS quantities submitted by QSE </w:t>
            </w:r>
            <w:r w:rsidRPr="00D65BD4">
              <w:rPr>
                <w:rFonts w:eastAsia="SimSun"/>
                <w:i/>
                <w:sz w:val="20"/>
              </w:rPr>
              <w:t>q</w:t>
            </w:r>
            <w:r w:rsidRPr="00D65BD4">
              <w:rPr>
                <w:rFonts w:eastAsia="SimSun"/>
                <w:sz w:val="20"/>
              </w:rPr>
              <w:t xml:space="preserve"> for DAM and all SASMs.</w:t>
            </w:r>
          </w:p>
        </w:tc>
      </w:tr>
      <w:tr w:rsidR="00D65BD4" w:rsidRPr="00D65BD4" w14:paraId="5084C823" w14:textId="77777777" w:rsidTr="0003786F">
        <w:tc>
          <w:tcPr>
            <w:tcW w:w="849" w:type="pct"/>
            <w:tcBorders>
              <w:top w:val="single" w:sz="4" w:space="0" w:color="auto"/>
              <w:left w:val="single" w:sz="4" w:space="0" w:color="auto"/>
              <w:bottom w:val="single" w:sz="4" w:space="0" w:color="auto"/>
              <w:right w:val="single" w:sz="4" w:space="0" w:color="auto"/>
            </w:tcBorders>
          </w:tcPr>
          <w:p w14:paraId="53D27F8A" w14:textId="77777777" w:rsidR="00D65BD4" w:rsidRPr="00D65BD4" w:rsidRDefault="00D65BD4" w:rsidP="00D65BD4">
            <w:pPr>
              <w:spacing w:after="60"/>
              <w:rPr>
                <w:rFonts w:eastAsia="SimSun"/>
                <w:i/>
                <w:iCs/>
                <w:sz w:val="20"/>
              </w:rPr>
            </w:pPr>
            <w:r w:rsidRPr="00D65BD4">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4D73A0DB"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67EED596"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0E74B5B7" w14:textId="77777777" w:rsidTr="0003786F">
        <w:tc>
          <w:tcPr>
            <w:tcW w:w="849" w:type="pct"/>
            <w:tcBorders>
              <w:top w:val="single" w:sz="4" w:space="0" w:color="auto"/>
              <w:left w:val="single" w:sz="4" w:space="0" w:color="auto"/>
              <w:bottom w:val="single" w:sz="4" w:space="0" w:color="auto"/>
              <w:right w:val="single" w:sz="4" w:space="0" w:color="auto"/>
            </w:tcBorders>
          </w:tcPr>
          <w:p w14:paraId="10FECF18" w14:textId="77777777" w:rsidR="00D65BD4" w:rsidRPr="00D65BD4" w:rsidRDefault="00D65BD4" w:rsidP="00D65BD4">
            <w:pPr>
              <w:spacing w:after="60"/>
              <w:rPr>
                <w:rFonts w:eastAsia="SimSun"/>
                <w:i/>
                <w:iCs/>
                <w:sz w:val="20"/>
              </w:rPr>
            </w:pPr>
            <w:r w:rsidRPr="00D65BD4">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1A5B802C"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350D128"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2E6BDA37" w14:textId="77777777" w:rsidR="00D65BD4" w:rsidRPr="00D65BD4" w:rsidRDefault="00D65BD4" w:rsidP="00D65BD4">
      <w:pPr>
        <w:rPr>
          <w:rFonts w:eastAsia="SimSun"/>
        </w:rPr>
      </w:pPr>
    </w:p>
    <w:p w14:paraId="7A9F3450"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The adjustment to each QSE’s DAM charge for the RRS for the Operating Hour, due to changes during the Adjustment Period or Real-Time operations, is calculated as follows:</w:t>
      </w:r>
    </w:p>
    <w:p w14:paraId="48A6D414" w14:textId="77777777" w:rsidR="00D65BD4" w:rsidRPr="00D65BD4" w:rsidRDefault="00D65BD4" w:rsidP="00D65BD4">
      <w:pPr>
        <w:spacing w:after="240"/>
        <w:ind w:left="2880" w:hanging="2160"/>
        <w:rPr>
          <w:rFonts w:eastAsia="SimSun"/>
          <w:b/>
          <w:bCs/>
          <w:lang w:val="pt-BR"/>
        </w:rPr>
      </w:pPr>
      <w:r w:rsidRPr="00D65BD4">
        <w:rPr>
          <w:rFonts w:eastAsia="SimSun"/>
          <w:b/>
          <w:bCs/>
          <w:lang w:val="pt-BR"/>
        </w:rPr>
        <w:t xml:space="preserve">RTRRAMT </w:t>
      </w:r>
      <w:r w:rsidRPr="00D65BD4">
        <w:rPr>
          <w:rFonts w:eastAsia="SimSun"/>
          <w:b/>
          <w:bCs/>
          <w:i/>
          <w:vertAlign w:val="subscript"/>
          <w:lang w:val="pt-BR"/>
        </w:rPr>
        <w:t>q</w:t>
      </w:r>
      <w:r w:rsidRPr="00D65BD4">
        <w:rPr>
          <w:rFonts w:eastAsia="SimSun"/>
          <w:b/>
          <w:bCs/>
          <w:lang w:val="pt-BR"/>
        </w:rPr>
        <w:tab/>
        <w:t>=</w:t>
      </w:r>
      <w:r w:rsidRPr="00D65BD4">
        <w:rPr>
          <w:rFonts w:eastAsia="SimSun"/>
          <w:b/>
          <w:bCs/>
          <w:lang w:val="pt-BR"/>
        </w:rPr>
        <w:tab/>
        <w:t xml:space="preserve">RRCOST </w:t>
      </w:r>
      <w:r w:rsidRPr="00D65BD4">
        <w:rPr>
          <w:rFonts w:eastAsia="SimSun"/>
          <w:b/>
          <w:bCs/>
          <w:i/>
          <w:vertAlign w:val="subscript"/>
          <w:lang w:val="pt-BR"/>
        </w:rPr>
        <w:t>q</w:t>
      </w:r>
      <w:r w:rsidRPr="00D65BD4">
        <w:rPr>
          <w:rFonts w:eastAsia="SimSun"/>
          <w:b/>
          <w:bCs/>
          <w:lang w:val="pt-BR"/>
        </w:rPr>
        <w:t xml:space="preserve"> – DARRAMT </w:t>
      </w:r>
      <w:r w:rsidRPr="00D65BD4">
        <w:rPr>
          <w:rFonts w:eastAsia="SimSun"/>
          <w:b/>
          <w:bCs/>
          <w:i/>
          <w:vertAlign w:val="subscript"/>
          <w:lang w:val="pt-BR"/>
        </w:rPr>
        <w:t>q</w:t>
      </w:r>
    </w:p>
    <w:p w14:paraId="4322D636"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D65BD4" w:rsidRPr="00D65BD4" w14:paraId="4DD348CB" w14:textId="77777777" w:rsidTr="0003786F">
        <w:trPr>
          <w:cantSplit/>
        </w:trPr>
        <w:tc>
          <w:tcPr>
            <w:tcW w:w="824" w:type="pct"/>
          </w:tcPr>
          <w:p w14:paraId="2A80B261"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463" w:type="pct"/>
          </w:tcPr>
          <w:p w14:paraId="26480822"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713" w:type="pct"/>
          </w:tcPr>
          <w:p w14:paraId="346CD279"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73870500" w14:textId="77777777" w:rsidTr="0003786F">
        <w:trPr>
          <w:cantSplit/>
        </w:trPr>
        <w:tc>
          <w:tcPr>
            <w:tcW w:w="824" w:type="pct"/>
          </w:tcPr>
          <w:p w14:paraId="3D9C6F9C" w14:textId="77777777" w:rsidR="00D65BD4" w:rsidRPr="00D65BD4" w:rsidRDefault="00D65BD4" w:rsidP="00D65BD4">
            <w:pPr>
              <w:spacing w:after="60"/>
              <w:rPr>
                <w:rFonts w:eastAsia="SimSun"/>
                <w:iCs/>
                <w:sz w:val="20"/>
              </w:rPr>
            </w:pPr>
            <w:r w:rsidRPr="00D65BD4">
              <w:rPr>
                <w:rFonts w:eastAsia="SimSun"/>
                <w:iCs/>
                <w:sz w:val="20"/>
              </w:rPr>
              <w:t xml:space="preserve">RTRRAMT </w:t>
            </w:r>
            <w:r w:rsidRPr="00D65BD4">
              <w:rPr>
                <w:rFonts w:eastAsia="SimSun"/>
                <w:i/>
                <w:iCs/>
                <w:sz w:val="20"/>
                <w:vertAlign w:val="subscript"/>
              </w:rPr>
              <w:t>q</w:t>
            </w:r>
          </w:p>
        </w:tc>
        <w:tc>
          <w:tcPr>
            <w:tcW w:w="463" w:type="pct"/>
          </w:tcPr>
          <w:p w14:paraId="357281AC"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04E580B3" w14:textId="77777777" w:rsidR="00D65BD4" w:rsidRPr="00D65BD4" w:rsidRDefault="00D65BD4" w:rsidP="00D65BD4">
            <w:pPr>
              <w:spacing w:after="60"/>
              <w:rPr>
                <w:rFonts w:eastAsia="SimSun"/>
                <w:iCs/>
                <w:sz w:val="20"/>
              </w:rPr>
            </w:pPr>
            <w:r w:rsidRPr="00D65BD4">
              <w:rPr>
                <w:rFonts w:eastAsia="SimSun"/>
                <w:i/>
                <w:iCs/>
                <w:sz w:val="20"/>
              </w:rPr>
              <w:t>Real-Time Responsive Reserve Amount per QSE</w:t>
            </w:r>
            <w:r w:rsidRPr="00D65BD4">
              <w:rPr>
                <w:rFonts w:eastAsia="SimSun"/>
                <w:iCs/>
                <w:sz w:val="20"/>
              </w:rPr>
              <w:t xml:space="preserve">—The adjustment to QSE </w:t>
            </w:r>
            <w:r w:rsidRPr="00D65BD4">
              <w:rPr>
                <w:rFonts w:eastAsia="SimSun"/>
                <w:i/>
                <w:iCs/>
                <w:sz w:val="20"/>
              </w:rPr>
              <w:t>q</w:t>
            </w:r>
            <w:r w:rsidRPr="00D65BD4">
              <w:rPr>
                <w:rFonts w:eastAsia="SimSun"/>
                <w:iCs/>
                <w:sz w:val="20"/>
              </w:rPr>
              <w:t>’s share of the costs for RRS, for the hour.</w:t>
            </w:r>
          </w:p>
        </w:tc>
      </w:tr>
      <w:tr w:rsidR="00D65BD4" w:rsidRPr="00D65BD4" w14:paraId="45CA8591" w14:textId="77777777" w:rsidTr="0003786F">
        <w:trPr>
          <w:cantSplit/>
        </w:trPr>
        <w:tc>
          <w:tcPr>
            <w:tcW w:w="824" w:type="pct"/>
          </w:tcPr>
          <w:p w14:paraId="1DD7D720" w14:textId="77777777" w:rsidR="00D65BD4" w:rsidRPr="00D65BD4" w:rsidRDefault="00D65BD4" w:rsidP="00D65BD4">
            <w:pPr>
              <w:spacing w:after="60"/>
              <w:rPr>
                <w:rFonts w:eastAsia="SimSun"/>
                <w:iCs/>
                <w:sz w:val="20"/>
              </w:rPr>
            </w:pPr>
            <w:r w:rsidRPr="00D65BD4">
              <w:rPr>
                <w:rFonts w:eastAsia="SimSun"/>
                <w:iCs/>
                <w:sz w:val="20"/>
              </w:rPr>
              <w:t xml:space="preserve">RRCOST </w:t>
            </w:r>
            <w:r w:rsidRPr="00D65BD4">
              <w:rPr>
                <w:rFonts w:eastAsia="SimSun"/>
                <w:i/>
                <w:iCs/>
                <w:sz w:val="20"/>
                <w:vertAlign w:val="subscript"/>
              </w:rPr>
              <w:t>q</w:t>
            </w:r>
          </w:p>
        </w:tc>
        <w:tc>
          <w:tcPr>
            <w:tcW w:w="463" w:type="pct"/>
          </w:tcPr>
          <w:p w14:paraId="7C649F7E"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3B479FCE" w14:textId="77777777" w:rsidR="00D65BD4" w:rsidRPr="00D65BD4" w:rsidRDefault="00D65BD4" w:rsidP="00D65BD4">
            <w:pPr>
              <w:spacing w:after="60"/>
              <w:rPr>
                <w:rFonts w:eastAsia="SimSun"/>
                <w:iCs/>
                <w:sz w:val="20"/>
              </w:rPr>
            </w:pPr>
            <w:r w:rsidRPr="00D65BD4">
              <w:rPr>
                <w:rFonts w:eastAsia="SimSun"/>
                <w:i/>
                <w:iCs/>
                <w:sz w:val="20"/>
              </w:rPr>
              <w:t>Responsive Reserve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RRS, for the hour.</w:t>
            </w:r>
          </w:p>
        </w:tc>
      </w:tr>
      <w:tr w:rsidR="00D65BD4" w:rsidRPr="00D65BD4" w14:paraId="0174EEA6" w14:textId="77777777" w:rsidTr="0003786F">
        <w:trPr>
          <w:cantSplit/>
        </w:trPr>
        <w:tc>
          <w:tcPr>
            <w:tcW w:w="824" w:type="pct"/>
          </w:tcPr>
          <w:p w14:paraId="0572DC74" w14:textId="77777777" w:rsidR="00D65BD4" w:rsidRPr="00D65BD4" w:rsidRDefault="00D65BD4" w:rsidP="00D65BD4">
            <w:pPr>
              <w:spacing w:after="60"/>
              <w:rPr>
                <w:rFonts w:eastAsia="SimSun"/>
                <w:iCs/>
                <w:sz w:val="20"/>
              </w:rPr>
            </w:pPr>
            <w:r w:rsidRPr="00D65BD4">
              <w:rPr>
                <w:rFonts w:eastAsia="SimSun"/>
                <w:iCs/>
                <w:sz w:val="20"/>
              </w:rPr>
              <w:t xml:space="preserve">DARRAMT </w:t>
            </w:r>
            <w:r w:rsidRPr="00D65BD4">
              <w:rPr>
                <w:rFonts w:eastAsia="SimSun"/>
                <w:i/>
                <w:iCs/>
                <w:sz w:val="20"/>
                <w:vertAlign w:val="subscript"/>
              </w:rPr>
              <w:t>q</w:t>
            </w:r>
          </w:p>
        </w:tc>
        <w:tc>
          <w:tcPr>
            <w:tcW w:w="463" w:type="pct"/>
          </w:tcPr>
          <w:p w14:paraId="227FFA47"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22B128BF" w14:textId="77777777" w:rsidR="00D65BD4" w:rsidRPr="00D65BD4" w:rsidRDefault="00D65BD4" w:rsidP="00D65BD4">
            <w:pPr>
              <w:spacing w:after="60"/>
              <w:rPr>
                <w:rFonts w:eastAsia="SimSun"/>
                <w:iCs/>
                <w:sz w:val="20"/>
              </w:rPr>
            </w:pPr>
            <w:r w:rsidRPr="00D65BD4">
              <w:rPr>
                <w:rFonts w:eastAsia="SimSun"/>
                <w:i/>
                <w:iCs/>
                <w:sz w:val="20"/>
              </w:rPr>
              <w:t>Day-Ahead Responsive Reserve Amount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DAM cost for RRS, for the hour.</w:t>
            </w:r>
          </w:p>
        </w:tc>
      </w:tr>
      <w:tr w:rsidR="00D65BD4" w:rsidRPr="00D65BD4" w14:paraId="2E858D7F" w14:textId="77777777" w:rsidTr="0003786F">
        <w:trPr>
          <w:cantSplit/>
        </w:trPr>
        <w:tc>
          <w:tcPr>
            <w:tcW w:w="824" w:type="pct"/>
            <w:tcBorders>
              <w:top w:val="single" w:sz="4" w:space="0" w:color="auto"/>
              <w:left w:val="single" w:sz="4" w:space="0" w:color="auto"/>
              <w:bottom w:val="single" w:sz="4" w:space="0" w:color="auto"/>
              <w:right w:val="single" w:sz="4" w:space="0" w:color="auto"/>
            </w:tcBorders>
          </w:tcPr>
          <w:p w14:paraId="7DF3FFD0" w14:textId="77777777" w:rsidR="00D65BD4" w:rsidRPr="00D65BD4" w:rsidRDefault="00D65BD4" w:rsidP="00D65BD4">
            <w:pPr>
              <w:spacing w:after="60"/>
              <w:rPr>
                <w:rFonts w:eastAsia="SimSun"/>
                <w:i/>
                <w:iCs/>
                <w:sz w:val="20"/>
              </w:rPr>
            </w:pPr>
            <w:r w:rsidRPr="00D65BD4">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14A9C088" w14:textId="77777777" w:rsidR="00D65BD4" w:rsidRPr="00D65BD4" w:rsidRDefault="00D65BD4" w:rsidP="00D65BD4">
            <w:pPr>
              <w:spacing w:after="60"/>
              <w:rPr>
                <w:rFonts w:eastAsia="SimSun"/>
                <w:iCs/>
                <w:sz w:val="20"/>
              </w:rPr>
            </w:pPr>
            <w:r w:rsidRPr="00D65BD4">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4F4BEB0F" w14:textId="77777777" w:rsidR="00D65BD4" w:rsidRPr="00D65BD4" w:rsidRDefault="00D65BD4" w:rsidP="00D65BD4">
            <w:pPr>
              <w:spacing w:after="60"/>
              <w:rPr>
                <w:rFonts w:eastAsia="SimSun"/>
                <w:iCs/>
                <w:sz w:val="20"/>
              </w:rPr>
            </w:pPr>
            <w:r w:rsidRPr="00D65BD4">
              <w:rPr>
                <w:rFonts w:eastAsia="SimSun"/>
                <w:iCs/>
                <w:sz w:val="20"/>
              </w:rPr>
              <w:t>A QSE.</w:t>
            </w:r>
          </w:p>
        </w:tc>
      </w:tr>
    </w:tbl>
    <w:p w14:paraId="5491FBF4" w14:textId="77777777" w:rsidR="00D65BD4" w:rsidRPr="00D65BD4" w:rsidRDefault="00D65BD4" w:rsidP="00D65BD4">
      <w:pPr>
        <w:spacing w:before="240" w:after="240"/>
        <w:ind w:left="720" w:hanging="720"/>
        <w:rPr>
          <w:rFonts w:eastAsia="SimSun"/>
          <w:iCs/>
        </w:rPr>
      </w:pPr>
      <w:r w:rsidRPr="00D65BD4">
        <w:rPr>
          <w:rFonts w:eastAsia="SimSun"/>
          <w:iCs/>
        </w:rPr>
        <w:t>(5)</w:t>
      </w:r>
      <w:r w:rsidRPr="00D65BD4">
        <w:rPr>
          <w:rFonts w:eastAsia="SimSun"/>
          <w:iCs/>
        </w:rPr>
        <w:tab/>
        <w:t>For Non-Spin, if applicable:</w:t>
      </w:r>
    </w:p>
    <w:p w14:paraId="7F7BB008"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Non-Spin for a given Operating Hour is calculated as follows:</w:t>
      </w:r>
    </w:p>
    <w:p w14:paraId="471D0E6E" w14:textId="77777777" w:rsidR="00D65BD4" w:rsidRPr="00D65BD4" w:rsidRDefault="00D65BD4" w:rsidP="00D65BD4">
      <w:pPr>
        <w:spacing w:after="120"/>
        <w:ind w:left="3600" w:hanging="2880"/>
        <w:rPr>
          <w:rFonts w:eastAsia="SimSun"/>
          <w:b/>
          <w:bCs/>
        </w:rPr>
      </w:pPr>
      <w:r w:rsidRPr="00D65BD4">
        <w:rPr>
          <w:rFonts w:eastAsia="SimSun"/>
          <w:b/>
          <w:bCs/>
        </w:rPr>
        <w:t xml:space="preserve">NSCOSTTOT </w:t>
      </w:r>
      <w:r w:rsidRPr="00D65BD4">
        <w:rPr>
          <w:rFonts w:eastAsia="SimSun"/>
          <w:b/>
          <w:bCs/>
        </w:rPr>
        <w:tab/>
        <w:t>=</w:t>
      </w:r>
      <w:r w:rsidRPr="00D65BD4">
        <w:rPr>
          <w:rFonts w:eastAsia="SimSun"/>
          <w:b/>
          <w:bCs/>
        </w:rPr>
        <w:tab/>
        <w:t>(-1) * (</w:t>
      </w:r>
      <w:r w:rsidRPr="00D65BD4">
        <w:rPr>
          <w:rFonts w:eastAsia="SimSun"/>
          <w:b/>
          <w:bCs/>
          <w:noProof/>
          <w:position w:val="-20"/>
        </w:rPr>
        <w:drawing>
          <wp:inline distT="0" distB="0" distL="0" distR="0" wp14:anchorId="7A44BC7C" wp14:editId="39FFCDB2">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(RTPCNSAMTTOT </w:t>
      </w:r>
      <w:r w:rsidRPr="00D65BD4">
        <w:rPr>
          <w:rFonts w:eastAsia="SimSun"/>
          <w:b/>
          <w:bCs/>
          <w:i/>
          <w:vertAlign w:val="subscript"/>
        </w:rPr>
        <w:t>m</w:t>
      </w:r>
      <w:r w:rsidRPr="00D65BD4">
        <w:rPr>
          <w:rFonts w:eastAsia="SimSun"/>
          <w:bCs/>
        </w:rPr>
        <w:t>)</w:t>
      </w:r>
      <w:r w:rsidRPr="00D65BD4">
        <w:rPr>
          <w:rFonts w:eastAsia="SimSun"/>
          <w:b/>
          <w:bCs/>
        </w:rPr>
        <w:t xml:space="preserve"> + </w:t>
      </w:r>
      <w:r w:rsidRPr="00D65BD4">
        <w:rPr>
          <w:rFonts w:eastAsia="SimSun"/>
          <w:b/>
          <w:bCs/>
        </w:rPr>
        <w:tab/>
        <w:t xml:space="preserve">PCNSAMTTOT + NSFQAMTTOT + </w:t>
      </w:r>
    </w:p>
    <w:p w14:paraId="40BF5E9D" w14:textId="77777777" w:rsidR="00D65BD4" w:rsidRPr="00D65BD4" w:rsidRDefault="00D65BD4" w:rsidP="00D65BD4">
      <w:pPr>
        <w:spacing w:after="240"/>
        <w:ind w:left="3600" w:firstLine="720"/>
        <w:rPr>
          <w:rFonts w:eastAsia="SimSun"/>
          <w:b/>
          <w:bCs/>
        </w:rPr>
      </w:pPr>
      <w:r w:rsidRPr="00D65BD4">
        <w:rPr>
          <w:rFonts w:eastAsia="SimSun"/>
          <w:b/>
          <w:bCs/>
        </w:rPr>
        <w:t>NSINFQAMTTOT)</w:t>
      </w:r>
    </w:p>
    <w:p w14:paraId="089D7FE9" w14:textId="77777777" w:rsidR="00D65BD4" w:rsidRPr="00D65BD4" w:rsidRDefault="00D65BD4" w:rsidP="00D65BD4">
      <w:pPr>
        <w:spacing w:after="240"/>
        <w:rPr>
          <w:rFonts w:eastAsia="SimSun"/>
          <w:iCs/>
        </w:rPr>
      </w:pPr>
      <w:r w:rsidRPr="00D65BD4">
        <w:rPr>
          <w:rFonts w:eastAsia="SimSun"/>
          <w:iCs/>
        </w:rPr>
        <w:t xml:space="preserve">Where: </w:t>
      </w:r>
    </w:p>
    <w:p w14:paraId="1D40BD14" w14:textId="77777777" w:rsidR="00D65BD4" w:rsidRPr="00D65BD4" w:rsidRDefault="00D65BD4" w:rsidP="00D65BD4">
      <w:pPr>
        <w:rPr>
          <w:rFonts w:eastAsia="SimSun"/>
        </w:rPr>
      </w:pPr>
      <w:r w:rsidRPr="00D65BD4">
        <w:rPr>
          <w:rFonts w:eastAsia="SimSun"/>
        </w:rPr>
        <w:lastRenderedPageBreak/>
        <w:t xml:space="preserve">Total payment of SASM- and RSASM-procured capacity for Non-Spin by </w:t>
      </w:r>
      <w:proofErr w:type="gramStart"/>
      <w:r w:rsidRPr="00D65BD4">
        <w:rPr>
          <w:rFonts w:eastAsia="SimSun"/>
        </w:rPr>
        <w:t>market</w:t>
      </w:r>
      <w:proofErr w:type="gramEnd"/>
    </w:p>
    <w:p w14:paraId="57A25AEB" w14:textId="77777777" w:rsidR="00D65BD4" w:rsidRPr="00D65BD4" w:rsidRDefault="00D65BD4" w:rsidP="00D65BD4">
      <w:pPr>
        <w:spacing w:after="240"/>
        <w:ind w:leftChars="300" w:left="2880" w:hangingChars="900" w:hanging="2160"/>
        <w:rPr>
          <w:rFonts w:eastAsia="SimSun"/>
          <w:bCs/>
        </w:rPr>
      </w:pPr>
      <w:r w:rsidRPr="00D65BD4">
        <w:rPr>
          <w:rFonts w:eastAsia="SimSun"/>
          <w:bCs/>
        </w:rPr>
        <w:t xml:space="preserve">RTPCNSAMTTOT </w:t>
      </w:r>
      <w:r w:rsidRPr="00D65BD4">
        <w:rPr>
          <w:rFonts w:eastAsia="SimSun"/>
          <w:bCs/>
          <w:i/>
          <w:vertAlign w:val="subscript"/>
        </w:rPr>
        <w:t>m</w:t>
      </w:r>
      <w:r w:rsidRPr="00D65BD4">
        <w:rPr>
          <w:rFonts w:eastAsia="SimSun"/>
          <w:bCs/>
          <w:i/>
          <w:vertAlign w:val="subscript"/>
        </w:rPr>
        <w:tab/>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noProof/>
          <w:position w:val="-22"/>
        </w:rPr>
        <w:drawing>
          <wp:inline distT="0" distB="0" distL="0" distR="0" wp14:anchorId="2582E7D4" wp14:editId="2A047267">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RTPCNSAMT </w:t>
      </w:r>
      <w:r w:rsidRPr="00D65BD4">
        <w:rPr>
          <w:rFonts w:eastAsia="SimSun"/>
          <w:bCs/>
          <w:i/>
          <w:vertAlign w:val="subscript"/>
        </w:rPr>
        <w:t>q, m</w:t>
      </w:r>
    </w:p>
    <w:p w14:paraId="0A86BB1F" w14:textId="77777777" w:rsidR="00D65BD4" w:rsidRPr="00D65BD4" w:rsidRDefault="00D65BD4" w:rsidP="00D65BD4">
      <w:pPr>
        <w:rPr>
          <w:rFonts w:eastAsia="SimSun"/>
        </w:rPr>
      </w:pPr>
      <w:r w:rsidRPr="00D65BD4">
        <w:rPr>
          <w:rFonts w:eastAsia="SimSun"/>
        </w:rPr>
        <w:t>Total payment of DAM-procured capacity for Non-Spin</w:t>
      </w:r>
    </w:p>
    <w:p w14:paraId="6DC54E41" w14:textId="77777777" w:rsidR="00D65BD4" w:rsidRPr="00D65BD4" w:rsidRDefault="00D65BD4" w:rsidP="00D65BD4">
      <w:pPr>
        <w:spacing w:after="240"/>
        <w:ind w:leftChars="300" w:left="2880" w:hangingChars="900" w:hanging="2160"/>
        <w:rPr>
          <w:rFonts w:eastAsia="SimSun"/>
          <w:bCs/>
        </w:rPr>
      </w:pPr>
      <w:r w:rsidRPr="00D65BD4">
        <w:rPr>
          <w:rFonts w:eastAsia="SimSun"/>
          <w:bCs/>
        </w:rPr>
        <w:t>PCNSAMTTOT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07A5B0B7" wp14:editId="7A79010B">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PCNSAMT </w:t>
      </w:r>
      <w:r w:rsidRPr="00D65BD4">
        <w:rPr>
          <w:rFonts w:eastAsia="SimSun"/>
          <w:bCs/>
          <w:i/>
          <w:vertAlign w:val="subscript"/>
        </w:rPr>
        <w:t>q</w:t>
      </w:r>
    </w:p>
    <w:p w14:paraId="45580415" w14:textId="77777777" w:rsidR="00D65BD4" w:rsidRPr="00D65BD4" w:rsidRDefault="00D65BD4" w:rsidP="00D65BD4">
      <w:pPr>
        <w:rPr>
          <w:rFonts w:eastAsia="SimSun"/>
        </w:rPr>
      </w:pPr>
      <w:r w:rsidRPr="00D65BD4">
        <w:rPr>
          <w:rFonts w:eastAsia="SimSun"/>
        </w:rPr>
        <w:t>Total charge of failure on Ancillary Service Supply Responsibility for Non-Spin</w:t>
      </w:r>
    </w:p>
    <w:p w14:paraId="5CA165D4" w14:textId="77777777" w:rsidR="00D65BD4" w:rsidRPr="00D65BD4" w:rsidRDefault="00D65BD4" w:rsidP="00D65BD4">
      <w:pPr>
        <w:spacing w:after="240"/>
        <w:ind w:leftChars="300" w:left="2880" w:hangingChars="900" w:hanging="2160"/>
        <w:rPr>
          <w:rFonts w:eastAsia="SimSun"/>
          <w:bCs/>
        </w:rPr>
      </w:pPr>
      <w:r w:rsidRPr="00D65BD4">
        <w:rPr>
          <w:rFonts w:eastAsia="SimSun"/>
          <w:bCs/>
        </w:rPr>
        <w:t>NSFQAMTTOT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0F29F56A" wp14:editId="57B8A512">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NSFQAMTQSETOT </w:t>
      </w:r>
      <w:r w:rsidRPr="00D65BD4">
        <w:rPr>
          <w:rFonts w:eastAsia="SimSun"/>
          <w:bCs/>
          <w:i/>
          <w:vertAlign w:val="subscript"/>
        </w:rPr>
        <w:t>q</w:t>
      </w:r>
    </w:p>
    <w:p w14:paraId="36CC6BCE" w14:textId="77777777" w:rsidR="00D65BD4" w:rsidRPr="00D65BD4" w:rsidRDefault="00D65BD4" w:rsidP="00D65BD4">
      <w:pPr>
        <w:ind w:left="300" w:hangingChars="125" w:hanging="300"/>
        <w:rPr>
          <w:rFonts w:eastAsia="SimSun"/>
          <w:bCs/>
        </w:rPr>
      </w:pPr>
      <w:r w:rsidRPr="00D65BD4">
        <w:rPr>
          <w:rFonts w:eastAsia="SimSun"/>
          <w:bCs/>
        </w:rPr>
        <w:t>Total payment of SASM- and RSASM-procured capacity for Non-Spin by QSE</w:t>
      </w:r>
    </w:p>
    <w:p w14:paraId="5B5085FE"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RTPCNSAMTQSETOT </w:t>
      </w:r>
      <w:r w:rsidRPr="00D65BD4">
        <w:rPr>
          <w:rFonts w:eastAsia="SimSun"/>
          <w:bCs/>
          <w:i/>
          <w:vertAlign w:val="subscript"/>
        </w:rPr>
        <w:t>q</w:t>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noProof/>
          <w:position w:val="-20"/>
        </w:rPr>
        <w:drawing>
          <wp:inline distT="0" distB="0" distL="0" distR="0" wp14:anchorId="61A17AE7" wp14:editId="0AF4E82E">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RTPCNSAMT </w:t>
      </w:r>
      <w:r w:rsidRPr="00D65BD4">
        <w:rPr>
          <w:rFonts w:eastAsia="SimSun"/>
          <w:bCs/>
          <w:i/>
          <w:vertAlign w:val="subscript"/>
        </w:rPr>
        <w:t>q, m</w:t>
      </w:r>
    </w:p>
    <w:p w14:paraId="3B31380B" w14:textId="77777777" w:rsidR="00D65BD4" w:rsidRPr="00D65BD4" w:rsidRDefault="00D65BD4" w:rsidP="00D65BD4">
      <w:pPr>
        <w:rPr>
          <w:rFonts w:eastAsia="SimSun"/>
        </w:rPr>
      </w:pPr>
      <w:r w:rsidRPr="00D65BD4">
        <w:rPr>
          <w:rFonts w:eastAsia="SimSun"/>
        </w:rPr>
        <w:t>Total charge of infeasible Ancillary Service Supply Responsibility for Non-Spin</w:t>
      </w:r>
    </w:p>
    <w:p w14:paraId="6A3FBE82" w14:textId="77777777" w:rsidR="00D65BD4" w:rsidRPr="00D65BD4" w:rsidRDefault="00D65BD4" w:rsidP="00D65BD4">
      <w:pPr>
        <w:spacing w:after="240"/>
        <w:ind w:left="2880" w:hanging="2160"/>
        <w:rPr>
          <w:rFonts w:eastAsia="SimSun"/>
          <w:i/>
          <w:vertAlign w:val="subscript"/>
        </w:rPr>
      </w:pPr>
      <w:r w:rsidRPr="00D65BD4">
        <w:rPr>
          <w:rFonts w:eastAsia="SimSun"/>
        </w:rPr>
        <w:t>NSINFQAMTTOT</w:t>
      </w:r>
      <w:r w:rsidRPr="00D65BD4">
        <w:rPr>
          <w:rFonts w:eastAsia="SimSun"/>
        </w:rPr>
        <w:tab/>
        <w:t>=</w:t>
      </w:r>
      <w:r w:rsidRPr="00D65BD4">
        <w:rPr>
          <w:rFonts w:eastAsia="SimSun"/>
        </w:rPr>
        <w:tab/>
      </w:r>
      <w:r w:rsidRPr="00D65BD4">
        <w:rPr>
          <w:rFonts w:eastAsia="SimSun"/>
          <w:position w:val="-22"/>
          <w:lang w:val="pt-BR"/>
        </w:rPr>
        <w:object w:dxaOrig="225" w:dyaOrig="465" w14:anchorId="5D949014">
          <v:shape id="_x0000_i1059" type="#_x0000_t75" style="width:12pt;height:17.4pt" o:ole="">
            <v:imagedata r:id="rId63" o:title=""/>
          </v:shape>
          <o:OLEObject Type="Embed" ProgID="Equation.3" ShapeID="_x0000_i1059" DrawAspect="Content" ObjectID="_1786452166" r:id="rId72"/>
        </w:object>
      </w:r>
      <w:r w:rsidRPr="00D65BD4">
        <w:rPr>
          <w:rFonts w:eastAsia="SimSun"/>
        </w:rPr>
        <w:t xml:space="preserve"> NSINFQAMT </w:t>
      </w:r>
      <w:r w:rsidRPr="00D65BD4">
        <w:rPr>
          <w:rFonts w:eastAsia="SimSun"/>
          <w:i/>
          <w:vertAlign w:val="subscript"/>
        </w:rPr>
        <w:t>q</w:t>
      </w:r>
    </w:p>
    <w:p w14:paraId="2A7C6A21"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D65BD4" w:rsidRPr="00D65BD4" w14:paraId="0F67AEC0" w14:textId="77777777" w:rsidTr="0003786F">
        <w:trPr>
          <w:tblHeader/>
        </w:trPr>
        <w:tc>
          <w:tcPr>
            <w:tcW w:w="1231" w:type="pct"/>
          </w:tcPr>
          <w:p w14:paraId="020032DB"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29" w:type="pct"/>
          </w:tcPr>
          <w:p w14:paraId="5CABBE3E"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440" w:type="pct"/>
          </w:tcPr>
          <w:p w14:paraId="43AE43B1"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5ED215C2" w14:textId="77777777" w:rsidTr="0003786F">
        <w:tc>
          <w:tcPr>
            <w:tcW w:w="1231" w:type="pct"/>
          </w:tcPr>
          <w:p w14:paraId="17A7C03D" w14:textId="77777777" w:rsidR="00D65BD4" w:rsidRPr="00D65BD4" w:rsidRDefault="00D65BD4" w:rsidP="00D65BD4">
            <w:pPr>
              <w:spacing w:after="60"/>
              <w:rPr>
                <w:rFonts w:eastAsia="SimSun"/>
                <w:iCs/>
                <w:sz w:val="20"/>
              </w:rPr>
            </w:pPr>
            <w:r w:rsidRPr="00D65BD4">
              <w:rPr>
                <w:rFonts w:eastAsia="SimSun"/>
                <w:iCs/>
                <w:sz w:val="20"/>
              </w:rPr>
              <w:t>NSCOSTTOT</w:t>
            </w:r>
          </w:p>
        </w:tc>
        <w:tc>
          <w:tcPr>
            <w:tcW w:w="329" w:type="pct"/>
          </w:tcPr>
          <w:p w14:paraId="19869863"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Pr>
          <w:p w14:paraId="5B90D898" w14:textId="77777777" w:rsidR="00D65BD4" w:rsidRPr="00D65BD4" w:rsidRDefault="00D65BD4" w:rsidP="00D65BD4">
            <w:pPr>
              <w:spacing w:after="60"/>
              <w:rPr>
                <w:rFonts w:eastAsia="SimSun"/>
                <w:iCs/>
                <w:sz w:val="20"/>
              </w:rPr>
            </w:pPr>
            <w:r w:rsidRPr="00D65BD4">
              <w:rPr>
                <w:rFonts w:eastAsia="SimSun"/>
                <w:i/>
                <w:iCs/>
                <w:sz w:val="20"/>
              </w:rPr>
              <w:t>Non-Spin Cost Total</w:t>
            </w:r>
            <w:r w:rsidRPr="00D65BD4">
              <w:rPr>
                <w:rFonts w:eastAsia="SimSun"/>
                <w:iCs/>
                <w:sz w:val="20"/>
              </w:rPr>
              <w:t>—The net total costs for Non-Spin, for the hour.</w:t>
            </w:r>
          </w:p>
        </w:tc>
      </w:tr>
      <w:tr w:rsidR="00D65BD4" w:rsidRPr="00D65BD4" w14:paraId="7FAAC8B4" w14:textId="77777777" w:rsidTr="0003786F">
        <w:tc>
          <w:tcPr>
            <w:tcW w:w="1231" w:type="pct"/>
            <w:tcBorders>
              <w:top w:val="single" w:sz="4" w:space="0" w:color="auto"/>
              <w:left w:val="single" w:sz="4" w:space="0" w:color="auto"/>
              <w:bottom w:val="single" w:sz="4" w:space="0" w:color="auto"/>
              <w:right w:val="single" w:sz="4" w:space="0" w:color="auto"/>
            </w:tcBorders>
          </w:tcPr>
          <w:p w14:paraId="3C99ABD0" w14:textId="77777777" w:rsidR="00D65BD4" w:rsidRPr="00D65BD4" w:rsidRDefault="00D65BD4" w:rsidP="00D65BD4">
            <w:pPr>
              <w:spacing w:after="60"/>
              <w:rPr>
                <w:rFonts w:eastAsia="SimSun"/>
                <w:iCs/>
                <w:sz w:val="20"/>
              </w:rPr>
            </w:pPr>
            <w:r w:rsidRPr="00D65BD4">
              <w:rPr>
                <w:rFonts w:eastAsia="SimSun"/>
                <w:iCs/>
                <w:sz w:val="20"/>
              </w:rPr>
              <w:t xml:space="preserve">RTPCNSAMTTOT </w:t>
            </w:r>
            <w:r w:rsidRPr="00D65BD4">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E611976"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E1AA7F9" w14:textId="77777777" w:rsidR="00D65BD4" w:rsidRPr="00D65BD4" w:rsidRDefault="00D65BD4" w:rsidP="00D65BD4">
            <w:pPr>
              <w:spacing w:after="60"/>
              <w:rPr>
                <w:rFonts w:eastAsia="SimSun"/>
                <w:i/>
                <w:iCs/>
                <w:sz w:val="20"/>
              </w:rPr>
            </w:pPr>
            <w:r w:rsidRPr="00D65BD4">
              <w:rPr>
                <w:rFonts w:eastAsia="SimSun"/>
                <w:i/>
                <w:iCs/>
                <w:sz w:val="20"/>
              </w:rPr>
              <w:t>Procured Capacity for Non-Spin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Non-Spin, for the hour.</w:t>
            </w:r>
          </w:p>
        </w:tc>
      </w:tr>
      <w:tr w:rsidR="00D65BD4" w:rsidRPr="00D65BD4" w14:paraId="091D83B0" w14:textId="77777777" w:rsidTr="0003786F">
        <w:tc>
          <w:tcPr>
            <w:tcW w:w="1231" w:type="pct"/>
            <w:tcBorders>
              <w:top w:val="single" w:sz="4" w:space="0" w:color="auto"/>
              <w:left w:val="single" w:sz="4" w:space="0" w:color="auto"/>
              <w:bottom w:val="single" w:sz="4" w:space="0" w:color="auto"/>
              <w:right w:val="single" w:sz="4" w:space="0" w:color="auto"/>
            </w:tcBorders>
          </w:tcPr>
          <w:p w14:paraId="55E2AC02" w14:textId="77777777" w:rsidR="00D65BD4" w:rsidRPr="00D65BD4" w:rsidRDefault="00D65BD4" w:rsidP="00D65BD4">
            <w:pPr>
              <w:spacing w:after="60"/>
              <w:rPr>
                <w:rFonts w:eastAsia="SimSun"/>
                <w:iCs/>
                <w:sz w:val="20"/>
              </w:rPr>
            </w:pPr>
            <w:r w:rsidRPr="00D65BD4">
              <w:rPr>
                <w:rFonts w:eastAsia="SimSun"/>
                <w:iCs/>
                <w:sz w:val="20"/>
              </w:rPr>
              <w:t xml:space="preserve">RTPCNSAMT </w:t>
            </w:r>
            <w:r w:rsidRPr="00D65BD4">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73EDA410"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EBBE3C2" w14:textId="77777777" w:rsidR="00D65BD4" w:rsidRPr="00D65BD4" w:rsidRDefault="00D65BD4" w:rsidP="00D65BD4">
            <w:pPr>
              <w:spacing w:after="60"/>
              <w:rPr>
                <w:rFonts w:eastAsia="SimSun"/>
                <w:i/>
                <w:iCs/>
                <w:sz w:val="20"/>
              </w:rPr>
            </w:pPr>
            <w:r w:rsidRPr="00D65BD4">
              <w:rPr>
                <w:rFonts w:eastAsia="SimSun"/>
                <w:i/>
                <w:iCs/>
                <w:sz w:val="20"/>
              </w:rPr>
              <w:t>Procured Capacity for Non-Spin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Non-Spin, for the hour.</w:t>
            </w:r>
          </w:p>
        </w:tc>
      </w:tr>
      <w:tr w:rsidR="00D65BD4" w:rsidRPr="00D65BD4" w14:paraId="419FBA83" w14:textId="77777777" w:rsidTr="0003786F">
        <w:tc>
          <w:tcPr>
            <w:tcW w:w="1231" w:type="pct"/>
            <w:tcBorders>
              <w:top w:val="single" w:sz="4" w:space="0" w:color="auto"/>
              <w:left w:val="single" w:sz="4" w:space="0" w:color="auto"/>
              <w:bottom w:val="single" w:sz="4" w:space="0" w:color="auto"/>
              <w:right w:val="single" w:sz="4" w:space="0" w:color="auto"/>
            </w:tcBorders>
          </w:tcPr>
          <w:p w14:paraId="4C51B44E" w14:textId="77777777" w:rsidR="00D65BD4" w:rsidRPr="00D65BD4" w:rsidRDefault="00D65BD4" w:rsidP="00D65BD4">
            <w:pPr>
              <w:spacing w:after="60"/>
              <w:rPr>
                <w:rFonts w:eastAsia="SimSun"/>
                <w:iCs/>
                <w:sz w:val="20"/>
              </w:rPr>
            </w:pPr>
            <w:r w:rsidRPr="00D65BD4">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757EE51B"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202835AC" w14:textId="77777777" w:rsidR="00D65BD4" w:rsidRPr="00D65BD4" w:rsidRDefault="00D65BD4" w:rsidP="00D65BD4">
            <w:pPr>
              <w:spacing w:after="60"/>
              <w:rPr>
                <w:rFonts w:eastAsia="SimSun"/>
                <w:i/>
                <w:iCs/>
                <w:sz w:val="20"/>
              </w:rPr>
            </w:pPr>
            <w:r w:rsidRPr="00D65BD4">
              <w:rPr>
                <w:rFonts w:eastAsia="SimSun"/>
                <w:i/>
                <w:iCs/>
                <w:sz w:val="20"/>
              </w:rPr>
              <w:t>Non-Spin Failure Quantity Amount Total</w:t>
            </w:r>
            <w:r w:rsidRPr="00D65BD4">
              <w:rPr>
                <w:rFonts w:eastAsia="SimSun"/>
                <w:iCs/>
                <w:sz w:val="20"/>
              </w:rPr>
              <w:t>—The total charges to all QSEs for their capacity associated with failures and reconfiguration reductions on their Ancillary Service Supply Responsibilities for Non-Spin, for the hour.</w:t>
            </w:r>
          </w:p>
        </w:tc>
      </w:tr>
      <w:tr w:rsidR="00D65BD4" w:rsidRPr="00D65BD4" w14:paraId="39EFDF78" w14:textId="77777777" w:rsidTr="0003786F">
        <w:tc>
          <w:tcPr>
            <w:tcW w:w="1231" w:type="pct"/>
            <w:tcBorders>
              <w:top w:val="single" w:sz="4" w:space="0" w:color="auto"/>
              <w:left w:val="single" w:sz="4" w:space="0" w:color="auto"/>
              <w:bottom w:val="single" w:sz="4" w:space="0" w:color="auto"/>
              <w:right w:val="single" w:sz="4" w:space="0" w:color="auto"/>
            </w:tcBorders>
          </w:tcPr>
          <w:p w14:paraId="27C301D1" w14:textId="77777777" w:rsidR="00D65BD4" w:rsidRPr="00D65BD4" w:rsidRDefault="00D65BD4" w:rsidP="00D65BD4">
            <w:pPr>
              <w:spacing w:after="60"/>
              <w:rPr>
                <w:rFonts w:eastAsia="SimSun"/>
                <w:iCs/>
                <w:sz w:val="20"/>
              </w:rPr>
            </w:pPr>
            <w:r w:rsidRPr="00D65BD4">
              <w:rPr>
                <w:rFonts w:eastAsia="SimSun"/>
                <w:iCs/>
                <w:sz w:val="20"/>
              </w:rPr>
              <w:t xml:space="preserve">NSFQAMTQSETOT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F297AAD"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554312F" w14:textId="77777777" w:rsidR="00D65BD4" w:rsidRPr="00D65BD4" w:rsidRDefault="00D65BD4" w:rsidP="00D65BD4">
            <w:pPr>
              <w:spacing w:after="60"/>
              <w:rPr>
                <w:rFonts w:eastAsia="SimSun"/>
                <w:i/>
                <w:iCs/>
                <w:sz w:val="20"/>
              </w:rPr>
            </w:pPr>
            <w:r w:rsidRPr="00D65BD4">
              <w:rPr>
                <w:rFonts w:eastAsia="SimSun"/>
                <w:i/>
                <w:iCs/>
                <w:sz w:val="20"/>
              </w:rPr>
              <w:t>Non-Spin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Non-Spin, for the hour.</w:t>
            </w:r>
          </w:p>
        </w:tc>
      </w:tr>
      <w:tr w:rsidR="00D65BD4" w:rsidRPr="00D65BD4" w14:paraId="4125854A" w14:textId="77777777" w:rsidTr="0003786F">
        <w:tc>
          <w:tcPr>
            <w:tcW w:w="1231" w:type="pct"/>
            <w:tcBorders>
              <w:top w:val="single" w:sz="4" w:space="0" w:color="auto"/>
              <w:left w:val="single" w:sz="4" w:space="0" w:color="auto"/>
              <w:bottom w:val="single" w:sz="4" w:space="0" w:color="auto"/>
              <w:right w:val="single" w:sz="4" w:space="0" w:color="auto"/>
            </w:tcBorders>
          </w:tcPr>
          <w:p w14:paraId="425CE120" w14:textId="77777777" w:rsidR="00D65BD4" w:rsidRPr="00D65BD4" w:rsidRDefault="00D65BD4" w:rsidP="00D65BD4">
            <w:pPr>
              <w:spacing w:after="60"/>
              <w:rPr>
                <w:rFonts w:eastAsia="SimSun"/>
                <w:iCs/>
                <w:sz w:val="20"/>
              </w:rPr>
            </w:pPr>
            <w:r w:rsidRPr="00D65BD4">
              <w:rPr>
                <w:rFonts w:eastAsia="SimSun"/>
                <w:iCs/>
                <w:sz w:val="20"/>
              </w:rPr>
              <w:t xml:space="preserve">RTPCNSAMTQSETOT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0355D00"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A3D6A59" w14:textId="77777777" w:rsidR="00D65BD4" w:rsidRPr="00D65BD4" w:rsidRDefault="00D65BD4" w:rsidP="00D65BD4">
            <w:pPr>
              <w:spacing w:after="60"/>
              <w:rPr>
                <w:rFonts w:eastAsia="SimSun"/>
                <w:iCs/>
                <w:sz w:val="20"/>
              </w:rPr>
            </w:pPr>
            <w:r w:rsidRPr="00D65BD4">
              <w:rPr>
                <w:rFonts w:eastAsia="SimSun"/>
                <w:i/>
                <w:iCs/>
                <w:sz w:val="20"/>
              </w:rPr>
              <w:t>Procured Capacity for Non-Spin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Non-Spin, for the hour.</w:t>
            </w:r>
          </w:p>
        </w:tc>
      </w:tr>
      <w:tr w:rsidR="00D65BD4" w:rsidRPr="00D65BD4" w14:paraId="67ED37F1" w14:textId="77777777" w:rsidTr="0003786F">
        <w:tc>
          <w:tcPr>
            <w:tcW w:w="1231" w:type="pct"/>
            <w:tcBorders>
              <w:top w:val="single" w:sz="4" w:space="0" w:color="auto"/>
              <w:left w:val="single" w:sz="4" w:space="0" w:color="auto"/>
              <w:bottom w:val="single" w:sz="4" w:space="0" w:color="auto"/>
              <w:right w:val="single" w:sz="4" w:space="0" w:color="auto"/>
            </w:tcBorders>
          </w:tcPr>
          <w:p w14:paraId="57774F7D" w14:textId="77777777" w:rsidR="00D65BD4" w:rsidRPr="00D65BD4" w:rsidRDefault="00D65BD4" w:rsidP="00D65BD4">
            <w:pPr>
              <w:rPr>
                <w:rFonts w:eastAsia="SimSun"/>
                <w:b/>
                <w:sz w:val="20"/>
              </w:rPr>
            </w:pPr>
            <w:r w:rsidRPr="00D65BD4">
              <w:rPr>
                <w:rFonts w:eastAsia="SimSun"/>
                <w:sz w:val="20"/>
              </w:rPr>
              <w:t xml:space="preserve">PCNSAMT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7315823" w14:textId="77777777" w:rsidR="00D65BD4" w:rsidRPr="00D65BD4" w:rsidRDefault="00D65BD4" w:rsidP="00D65BD4">
            <w:pPr>
              <w:rPr>
                <w:rFonts w:eastAsia="SimSun"/>
                <w:b/>
                <w:sz w:val="20"/>
              </w:rPr>
            </w:pPr>
            <w:r w:rsidRPr="00D65BD4">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5B0EF581" w14:textId="77777777" w:rsidR="00D65BD4" w:rsidRPr="00D65BD4" w:rsidRDefault="00D65BD4" w:rsidP="00D65BD4">
            <w:pPr>
              <w:rPr>
                <w:rFonts w:eastAsia="SimSun"/>
                <w:b/>
                <w:sz w:val="20"/>
              </w:rPr>
            </w:pPr>
            <w:r w:rsidRPr="00D65BD4">
              <w:rPr>
                <w:rFonts w:eastAsia="SimSun"/>
                <w:i/>
                <w:sz w:val="20"/>
              </w:rPr>
              <w:t>Procured Capacity for Non-Spin Amount per QSE in DAM—</w:t>
            </w:r>
            <w:r w:rsidRPr="00D65BD4">
              <w:rPr>
                <w:rFonts w:eastAsia="SimSun"/>
                <w:sz w:val="20"/>
              </w:rPr>
              <w:t>The DAM Non-Spin payment for QSE</w:t>
            </w:r>
            <w:r w:rsidRPr="00D65BD4">
              <w:rPr>
                <w:rFonts w:eastAsia="SimSun"/>
                <w:i/>
                <w:sz w:val="20"/>
              </w:rPr>
              <w:t xml:space="preserve"> q</w:t>
            </w:r>
            <w:r w:rsidRPr="00D65BD4">
              <w:rPr>
                <w:rFonts w:eastAsia="SimSun"/>
                <w:sz w:val="20"/>
              </w:rPr>
              <w:t>, for the hour.</w:t>
            </w:r>
          </w:p>
        </w:tc>
      </w:tr>
      <w:tr w:rsidR="00D65BD4" w:rsidRPr="00D65BD4" w14:paraId="70C6373D" w14:textId="77777777" w:rsidTr="0003786F">
        <w:tc>
          <w:tcPr>
            <w:tcW w:w="1231" w:type="pct"/>
            <w:tcBorders>
              <w:top w:val="single" w:sz="4" w:space="0" w:color="auto"/>
              <w:left w:val="single" w:sz="4" w:space="0" w:color="auto"/>
              <w:bottom w:val="single" w:sz="4" w:space="0" w:color="auto"/>
              <w:right w:val="single" w:sz="4" w:space="0" w:color="auto"/>
            </w:tcBorders>
          </w:tcPr>
          <w:p w14:paraId="12880FD7" w14:textId="77777777" w:rsidR="00D65BD4" w:rsidRPr="00D65BD4" w:rsidRDefault="00D65BD4" w:rsidP="00D65BD4">
            <w:pPr>
              <w:spacing w:after="60"/>
              <w:rPr>
                <w:rFonts w:eastAsia="SimSun"/>
                <w:sz w:val="20"/>
              </w:rPr>
            </w:pPr>
            <w:r w:rsidRPr="00D65BD4">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08D4652E" w14:textId="77777777" w:rsidR="00D65BD4" w:rsidRPr="00D65BD4" w:rsidRDefault="00D65BD4" w:rsidP="00D65BD4">
            <w:pPr>
              <w:spacing w:after="60"/>
              <w:rPr>
                <w:rFonts w:eastAsia="SimSun"/>
                <w:sz w:val="20"/>
              </w:rPr>
            </w:pPr>
            <w:r w:rsidRPr="00D65BD4">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573A406B" w14:textId="77777777" w:rsidR="00D65BD4" w:rsidRPr="00D65BD4" w:rsidRDefault="00D65BD4" w:rsidP="00D65BD4">
            <w:pPr>
              <w:spacing w:after="60"/>
              <w:rPr>
                <w:rFonts w:eastAsia="SimSun"/>
                <w:sz w:val="20"/>
              </w:rPr>
            </w:pPr>
            <w:r w:rsidRPr="00D65BD4">
              <w:rPr>
                <w:rFonts w:eastAsia="SimSun"/>
                <w:i/>
                <w:sz w:val="20"/>
              </w:rPr>
              <w:t>Procured Capacity for Non-Spin Amount Total in DAM</w:t>
            </w:r>
            <w:r w:rsidRPr="00D65BD4">
              <w:rPr>
                <w:rFonts w:eastAsia="SimSun"/>
                <w:sz w:val="20"/>
              </w:rPr>
              <w:t>—The total of the DAM Non-Spin payments for all QSEs, for the hour.</w:t>
            </w:r>
          </w:p>
        </w:tc>
      </w:tr>
      <w:tr w:rsidR="00D65BD4" w:rsidRPr="00D65BD4" w14:paraId="43F74242" w14:textId="77777777" w:rsidTr="0003786F">
        <w:tc>
          <w:tcPr>
            <w:tcW w:w="1231" w:type="pct"/>
            <w:tcBorders>
              <w:top w:val="single" w:sz="4" w:space="0" w:color="auto"/>
              <w:left w:val="single" w:sz="4" w:space="0" w:color="auto"/>
              <w:bottom w:val="single" w:sz="4" w:space="0" w:color="auto"/>
              <w:right w:val="single" w:sz="4" w:space="0" w:color="auto"/>
            </w:tcBorders>
          </w:tcPr>
          <w:p w14:paraId="7F420E5A" w14:textId="77777777" w:rsidR="00D65BD4" w:rsidRPr="00D65BD4" w:rsidRDefault="00D65BD4" w:rsidP="00D65BD4">
            <w:pPr>
              <w:spacing w:after="60"/>
              <w:rPr>
                <w:rFonts w:eastAsia="SimSun"/>
                <w:sz w:val="20"/>
              </w:rPr>
            </w:pPr>
            <w:r w:rsidRPr="00D65BD4">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242D81D1" w14:textId="77777777" w:rsidR="00D65BD4" w:rsidRPr="00D65BD4" w:rsidRDefault="00D65BD4" w:rsidP="00D65BD4">
            <w:pPr>
              <w:spacing w:after="60"/>
              <w:rPr>
                <w:rFonts w:eastAsia="SimSun"/>
                <w:sz w:val="20"/>
              </w:rPr>
            </w:pPr>
            <w:r w:rsidRPr="00D65BD4">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0D9F0CB" w14:textId="77777777" w:rsidR="00D65BD4" w:rsidRPr="00D65BD4" w:rsidRDefault="00D65BD4" w:rsidP="00D65BD4">
            <w:pPr>
              <w:spacing w:after="60"/>
              <w:rPr>
                <w:rFonts w:eastAsia="SimSun"/>
                <w:i/>
                <w:sz w:val="20"/>
              </w:rPr>
            </w:pPr>
            <w:r w:rsidRPr="00D65BD4">
              <w:rPr>
                <w:rFonts w:eastAsia="SimSun"/>
                <w:i/>
                <w:sz w:val="20"/>
              </w:rPr>
              <w:t xml:space="preserve">Non-Spin Infeasible Quantity Amount Total </w:t>
            </w:r>
            <w:r w:rsidRPr="00D65BD4">
              <w:rPr>
                <w:rFonts w:eastAsia="SimSun"/>
                <w:sz w:val="20"/>
              </w:rPr>
              <w:t>— The charge to all QSEs for their total capacity associated with infeasible deployment of Ancillary Service Supply Responsibilities for Non-Spin, for the hour.</w:t>
            </w:r>
          </w:p>
        </w:tc>
      </w:tr>
      <w:tr w:rsidR="00D65BD4" w:rsidRPr="00D65BD4" w14:paraId="6722899D" w14:textId="77777777" w:rsidTr="0003786F">
        <w:tc>
          <w:tcPr>
            <w:tcW w:w="1231" w:type="pct"/>
            <w:tcBorders>
              <w:top w:val="single" w:sz="4" w:space="0" w:color="auto"/>
              <w:left w:val="single" w:sz="4" w:space="0" w:color="auto"/>
              <w:bottom w:val="single" w:sz="4" w:space="0" w:color="auto"/>
              <w:right w:val="single" w:sz="4" w:space="0" w:color="auto"/>
            </w:tcBorders>
          </w:tcPr>
          <w:p w14:paraId="7FB5C5C0" w14:textId="77777777" w:rsidR="00D65BD4" w:rsidRPr="00D65BD4" w:rsidRDefault="00D65BD4" w:rsidP="00D65BD4">
            <w:pPr>
              <w:spacing w:after="60"/>
              <w:rPr>
                <w:rFonts w:eastAsia="SimSun"/>
                <w:sz w:val="20"/>
              </w:rPr>
            </w:pPr>
            <w:r w:rsidRPr="00D65BD4">
              <w:rPr>
                <w:rFonts w:eastAsia="SimSun"/>
                <w:sz w:val="20"/>
              </w:rPr>
              <w:t xml:space="preserve">NSINFQAMT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B705201" w14:textId="77777777" w:rsidR="00D65BD4" w:rsidRPr="00D65BD4" w:rsidRDefault="00D65BD4" w:rsidP="00D65BD4">
            <w:pPr>
              <w:spacing w:after="60"/>
              <w:rPr>
                <w:rFonts w:eastAsia="SimSun"/>
                <w:sz w:val="20"/>
              </w:rPr>
            </w:pPr>
            <w:r w:rsidRPr="00D65BD4">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1F06E8ED" w14:textId="77777777" w:rsidR="00D65BD4" w:rsidRPr="00D65BD4" w:rsidRDefault="00D65BD4" w:rsidP="00D65BD4">
            <w:pPr>
              <w:spacing w:after="60"/>
              <w:rPr>
                <w:rFonts w:eastAsia="SimSun"/>
                <w:i/>
                <w:sz w:val="20"/>
              </w:rPr>
            </w:pPr>
            <w:r w:rsidRPr="00D65BD4">
              <w:rPr>
                <w:rFonts w:eastAsia="SimSun"/>
                <w:i/>
                <w:sz w:val="20"/>
              </w:rPr>
              <w:t>Non-Spin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Ancillary Service Supply Responsibilities for Non-Spin, for the hour.</w:t>
            </w:r>
          </w:p>
        </w:tc>
      </w:tr>
      <w:tr w:rsidR="00D65BD4" w:rsidRPr="00D65BD4" w14:paraId="30E35628" w14:textId="77777777" w:rsidTr="0003786F">
        <w:tc>
          <w:tcPr>
            <w:tcW w:w="1231" w:type="pct"/>
            <w:tcBorders>
              <w:top w:val="single" w:sz="4" w:space="0" w:color="auto"/>
              <w:left w:val="single" w:sz="4" w:space="0" w:color="auto"/>
              <w:bottom w:val="single" w:sz="4" w:space="0" w:color="auto"/>
              <w:right w:val="single" w:sz="4" w:space="0" w:color="auto"/>
            </w:tcBorders>
          </w:tcPr>
          <w:p w14:paraId="33062ABF" w14:textId="77777777" w:rsidR="00D65BD4" w:rsidRPr="00D65BD4" w:rsidRDefault="00D65BD4" w:rsidP="00D65BD4">
            <w:pPr>
              <w:spacing w:after="60"/>
              <w:rPr>
                <w:rFonts w:eastAsia="SimSun"/>
                <w:i/>
                <w:iCs/>
                <w:sz w:val="20"/>
              </w:rPr>
            </w:pPr>
            <w:r w:rsidRPr="00D65BD4">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0EA2ABA5" w14:textId="77777777" w:rsidR="00D65BD4" w:rsidRPr="00D65BD4" w:rsidRDefault="00D65BD4" w:rsidP="00D65BD4">
            <w:pPr>
              <w:spacing w:after="60"/>
              <w:rPr>
                <w:rFonts w:eastAsia="SimSun"/>
                <w:iCs/>
                <w:sz w:val="20"/>
              </w:rPr>
            </w:pPr>
            <w:r w:rsidRPr="00D65BD4">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119F8CA5"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4E1C50C8" w14:textId="77777777" w:rsidTr="0003786F">
        <w:tc>
          <w:tcPr>
            <w:tcW w:w="1231" w:type="pct"/>
            <w:tcBorders>
              <w:top w:val="single" w:sz="4" w:space="0" w:color="auto"/>
              <w:left w:val="single" w:sz="4" w:space="0" w:color="auto"/>
              <w:bottom w:val="single" w:sz="4" w:space="0" w:color="auto"/>
              <w:right w:val="single" w:sz="4" w:space="0" w:color="auto"/>
            </w:tcBorders>
          </w:tcPr>
          <w:p w14:paraId="1C6D098F" w14:textId="77777777" w:rsidR="00D65BD4" w:rsidRPr="00D65BD4" w:rsidRDefault="00D65BD4" w:rsidP="00D65BD4">
            <w:pPr>
              <w:spacing w:after="60"/>
              <w:rPr>
                <w:rFonts w:eastAsia="SimSun"/>
                <w:i/>
                <w:iCs/>
                <w:sz w:val="20"/>
              </w:rPr>
            </w:pPr>
            <w:r w:rsidRPr="00D65BD4">
              <w:rPr>
                <w:rFonts w:eastAsia="SimSun"/>
                <w:i/>
                <w:iCs/>
                <w:sz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1E14824D" w14:textId="77777777" w:rsidR="00D65BD4" w:rsidRPr="00D65BD4" w:rsidRDefault="00D65BD4" w:rsidP="00D65BD4">
            <w:pPr>
              <w:spacing w:after="60"/>
              <w:rPr>
                <w:rFonts w:eastAsia="SimSun"/>
                <w:iCs/>
                <w:sz w:val="20"/>
              </w:rPr>
            </w:pPr>
            <w:r w:rsidRPr="00D65BD4">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13D7852A"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2F53EF29" w14:textId="77777777" w:rsidR="00D65BD4" w:rsidRPr="00D65BD4" w:rsidRDefault="00D65BD4" w:rsidP="00D65BD4">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791E9CBE" w14:textId="77777777" w:rsidTr="0003786F">
        <w:trPr>
          <w:trHeight w:val="566"/>
        </w:trPr>
        <w:tc>
          <w:tcPr>
            <w:tcW w:w="9576" w:type="dxa"/>
            <w:shd w:val="pct12" w:color="auto" w:fill="auto"/>
          </w:tcPr>
          <w:p w14:paraId="420ABDF4" w14:textId="77777777" w:rsidR="00D65BD4" w:rsidRPr="00D65BD4" w:rsidRDefault="00D65BD4" w:rsidP="00D65BD4">
            <w:pPr>
              <w:spacing w:before="120" w:after="240"/>
              <w:rPr>
                <w:rFonts w:eastAsia="SimSun"/>
                <w:b/>
                <w:i/>
                <w:iCs/>
              </w:rPr>
            </w:pPr>
            <w:r w:rsidRPr="00D65BD4">
              <w:rPr>
                <w:rFonts w:eastAsia="SimSun"/>
                <w:b/>
                <w:i/>
                <w:iCs/>
              </w:rPr>
              <w:t>[NPRR841:  Replace paragraph (a) above with the following upon system implementation:]</w:t>
            </w:r>
          </w:p>
          <w:p w14:paraId="31260D1D"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Non-Spin for a given Operating Hour is calculated as follows:</w:t>
            </w:r>
          </w:p>
          <w:p w14:paraId="1BD1D25A" w14:textId="77777777" w:rsidR="00D65BD4" w:rsidRPr="00D65BD4" w:rsidRDefault="00D65BD4" w:rsidP="00D65BD4">
            <w:pPr>
              <w:spacing w:after="120"/>
              <w:ind w:left="3600" w:hanging="2880"/>
              <w:rPr>
                <w:rFonts w:eastAsia="SimSun"/>
                <w:b/>
                <w:bCs/>
              </w:rPr>
            </w:pPr>
            <w:r w:rsidRPr="00D65BD4">
              <w:rPr>
                <w:rFonts w:eastAsia="SimSun"/>
                <w:b/>
                <w:bCs/>
              </w:rPr>
              <w:t xml:space="preserve">NSCOSTTOT </w:t>
            </w:r>
            <w:r w:rsidRPr="00D65BD4">
              <w:rPr>
                <w:rFonts w:eastAsia="SimSun"/>
                <w:b/>
                <w:bCs/>
              </w:rPr>
              <w:tab/>
              <w:t>=</w:t>
            </w:r>
            <w:r w:rsidRPr="00D65BD4">
              <w:rPr>
                <w:rFonts w:eastAsia="SimSun"/>
                <w:b/>
                <w:bCs/>
              </w:rPr>
              <w:tab/>
              <w:t>(-1) * (</w:t>
            </w:r>
            <w:r w:rsidRPr="00D65BD4">
              <w:rPr>
                <w:rFonts w:eastAsia="SimSun"/>
                <w:b/>
                <w:bCs/>
                <w:noProof/>
                <w:position w:val="-20"/>
              </w:rPr>
              <w:drawing>
                <wp:inline distT="0" distB="0" distL="0" distR="0" wp14:anchorId="707BF4A4" wp14:editId="5E651FCD">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(RTPCNSAMTTOT </w:t>
            </w:r>
            <w:r w:rsidRPr="00D65BD4">
              <w:rPr>
                <w:rFonts w:eastAsia="SimSun"/>
                <w:b/>
                <w:bCs/>
                <w:i/>
                <w:vertAlign w:val="subscript"/>
              </w:rPr>
              <w:t>m</w:t>
            </w:r>
            <w:r w:rsidRPr="00D65BD4">
              <w:rPr>
                <w:rFonts w:eastAsia="SimSun"/>
                <w:bCs/>
              </w:rPr>
              <w:t>)</w:t>
            </w:r>
            <w:r w:rsidRPr="00D65BD4">
              <w:rPr>
                <w:rFonts w:eastAsia="SimSun"/>
                <w:b/>
                <w:bCs/>
              </w:rPr>
              <w:t xml:space="preserve"> + </w:t>
            </w:r>
            <w:r w:rsidRPr="00D65BD4">
              <w:rPr>
                <w:rFonts w:eastAsia="SimSun"/>
                <w:b/>
                <w:bCs/>
              </w:rPr>
              <w:tab/>
              <w:t xml:space="preserve">PCNSAMTTOT + NSFQAMTTOT + </w:t>
            </w:r>
          </w:p>
          <w:p w14:paraId="5B7F7EBE" w14:textId="77777777" w:rsidR="00D65BD4" w:rsidRPr="00D65BD4" w:rsidRDefault="00D65BD4" w:rsidP="00D65BD4">
            <w:pPr>
              <w:spacing w:after="240"/>
              <w:ind w:left="3600" w:firstLine="720"/>
              <w:rPr>
                <w:rFonts w:eastAsia="SimSun"/>
                <w:b/>
                <w:bCs/>
              </w:rPr>
            </w:pPr>
            <w:r w:rsidRPr="00D65BD4">
              <w:rPr>
                <w:rFonts w:eastAsia="SimSun"/>
                <w:b/>
                <w:bCs/>
              </w:rPr>
              <w:t xml:space="preserve">NSINFQAMTTOT </w:t>
            </w:r>
            <w:r w:rsidRPr="00D65BD4">
              <w:rPr>
                <w:rFonts w:eastAsia="SimSun"/>
                <w:b/>
              </w:rPr>
              <w:t xml:space="preserve">+ </w:t>
            </w:r>
            <w:r w:rsidRPr="00D65BD4">
              <w:rPr>
                <w:rFonts w:eastAsia="SimSun"/>
                <w:b/>
                <w:color w:val="000000"/>
              </w:rPr>
              <w:t>NSMWINFATOT</w:t>
            </w:r>
            <w:r w:rsidRPr="00D65BD4">
              <w:rPr>
                <w:rFonts w:eastAsia="SimSun"/>
                <w:b/>
                <w:bCs/>
              </w:rPr>
              <w:t>)</w:t>
            </w:r>
          </w:p>
          <w:p w14:paraId="452E13C4" w14:textId="77777777" w:rsidR="00D65BD4" w:rsidRPr="00D65BD4" w:rsidRDefault="00D65BD4" w:rsidP="00D65BD4">
            <w:pPr>
              <w:spacing w:after="240"/>
              <w:rPr>
                <w:rFonts w:eastAsia="SimSun"/>
                <w:iCs/>
              </w:rPr>
            </w:pPr>
            <w:r w:rsidRPr="00D65BD4">
              <w:rPr>
                <w:rFonts w:eastAsia="SimSun"/>
                <w:iCs/>
              </w:rPr>
              <w:t xml:space="preserve">Where: </w:t>
            </w:r>
          </w:p>
          <w:p w14:paraId="13B930C1" w14:textId="77777777" w:rsidR="00D65BD4" w:rsidRPr="00D65BD4" w:rsidRDefault="00D65BD4" w:rsidP="00D65BD4">
            <w:pPr>
              <w:rPr>
                <w:rFonts w:eastAsia="SimSun"/>
              </w:rPr>
            </w:pPr>
            <w:r w:rsidRPr="00D65BD4">
              <w:rPr>
                <w:rFonts w:eastAsia="SimSun"/>
              </w:rPr>
              <w:t xml:space="preserve">Total payment of SASM- and RSASM-procured capacity for Non-Spin by </w:t>
            </w:r>
            <w:proofErr w:type="gramStart"/>
            <w:r w:rsidRPr="00D65BD4">
              <w:rPr>
                <w:rFonts w:eastAsia="SimSun"/>
              </w:rPr>
              <w:t>market</w:t>
            </w:r>
            <w:proofErr w:type="gramEnd"/>
          </w:p>
          <w:p w14:paraId="42901AD4" w14:textId="77777777" w:rsidR="00D65BD4" w:rsidRPr="00D65BD4" w:rsidRDefault="00D65BD4" w:rsidP="00D65BD4">
            <w:pPr>
              <w:spacing w:after="240"/>
              <w:ind w:leftChars="300" w:left="2880" w:hangingChars="900" w:hanging="2160"/>
              <w:rPr>
                <w:rFonts w:eastAsia="SimSun"/>
                <w:bCs/>
              </w:rPr>
            </w:pPr>
            <w:r w:rsidRPr="00D65BD4">
              <w:rPr>
                <w:rFonts w:eastAsia="SimSun"/>
                <w:bCs/>
              </w:rPr>
              <w:t xml:space="preserve">RTPCNSAMTTOT </w:t>
            </w:r>
            <w:r w:rsidRPr="00D65BD4">
              <w:rPr>
                <w:rFonts w:eastAsia="SimSun"/>
                <w:bCs/>
                <w:i/>
                <w:vertAlign w:val="subscript"/>
              </w:rPr>
              <w:t>m</w:t>
            </w:r>
            <w:r w:rsidRPr="00D65BD4">
              <w:rPr>
                <w:rFonts w:eastAsia="SimSun"/>
                <w:bCs/>
                <w:i/>
                <w:vertAlign w:val="subscript"/>
              </w:rPr>
              <w:tab/>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noProof/>
                <w:position w:val="-22"/>
              </w:rPr>
              <w:drawing>
                <wp:inline distT="0" distB="0" distL="0" distR="0" wp14:anchorId="6881EEC9" wp14:editId="5BB283C3">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RTPCNSAMT </w:t>
            </w:r>
            <w:r w:rsidRPr="00D65BD4">
              <w:rPr>
                <w:rFonts w:eastAsia="SimSun"/>
                <w:bCs/>
                <w:i/>
                <w:vertAlign w:val="subscript"/>
              </w:rPr>
              <w:t>q, m</w:t>
            </w:r>
          </w:p>
          <w:p w14:paraId="2D621221" w14:textId="77777777" w:rsidR="00D65BD4" w:rsidRPr="00D65BD4" w:rsidRDefault="00D65BD4" w:rsidP="00D65BD4">
            <w:pPr>
              <w:rPr>
                <w:rFonts w:eastAsia="SimSun"/>
              </w:rPr>
            </w:pPr>
            <w:r w:rsidRPr="00D65BD4">
              <w:rPr>
                <w:rFonts w:eastAsia="SimSun"/>
              </w:rPr>
              <w:t>Total payment of DAM-procured capacity for Non-Spin</w:t>
            </w:r>
          </w:p>
          <w:p w14:paraId="265E5109" w14:textId="77777777" w:rsidR="00D65BD4" w:rsidRPr="00D65BD4" w:rsidRDefault="00D65BD4" w:rsidP="00D65BD4">
            <w:pPr>
              <w:spacing w:after="240"/>
              <w:ind w:leftChars="300" w:left="2880" w:hangingChars="900" w:hanging="2160"/>
              <w:rPr>
                <w:rFonts w:eastAsia="SimSun"/>
                <w:bCs/>
              </w:rPr>
            </w:pPr>
            <w:r w:rsidRPr="00D65BD4">
              <w:rPr>
                <w:rFonts w:eastAsia="SimSun"/>
                <w:bCs/>
              </w:rPr>
              <w:t>PCNSAMTTOT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6A75BB82" wp14:editId="41A76B1A">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PCNSAMT </w:t>
            </w:r>
            <w:r w:rsidRPr="00D65BD4">
              <w:rPr>
                <w:rFonts w:eastAsia="SimSun"/>
                <w:bCs/>
                <w:i/>
                <w:vertAlign w:val="subscript"/>
              </w:rPr>
              <w:t>q</w:t>
            </w:r>
          </w:p>
          <w:p w14:paraId="0B577FF8" w14:textId="77777777" w:rsidR="00D65BD4" w:rsidRPr="00D65BD4" w:rsidRDefault="00D65BD4" w:rsidP="00D65BD4">
            <w:pPr>
              <w:rPr>
                <w:rFonts w:eastAsia="SimSun"/>
              </w:rPr>
            </w:pPr>
            <w:r w:rsidRPr="00D65BD4">
              <w:rPr>
                <w:rFonts w:eastAsia="SimSun"/>
              </w:rPr>
              <w:t>Total charge of failure on Ancillary Service Supply Responsibility for Non-Spin</w:t>
            </w:r>
          </w:p>
          <w:p w14:paraId="36D4FB53" w14:textId="77777777" w:rsidR="00D65BD4" w:rsidRPr="00D65BD4" w:rsidRDefault="00D65BD4" w:rsidP="00D65BD4">
            <w:pPr>
              <w:spacing w:after="240"/>
              <w:ind w:leftChars="300" w:left="2880" w:hangingChars="900" w:hanging="2160"/>
              <w:rPr>
                <w:rFonts w:eastAsia="SimSun"/>
                <w:bCs/>
              </w:rPr>
            </w:pPr>
            <w:r w:rsidRPr="00D65BD4">
              <w:rPr>
                <w:rFonts w:eastAsia="SimSun"/>
                <w:bCs/>
              </w:rPr>
              <w:t>NSFQAMTTOT</w:t>
            </w:r>
            <w:r w:rsidRPr="00D65BD4">
              <w:rPr>
                <w:rFonts w:eastAsia="SimSun"/>
                <w:bCs/>
              </w:rPr>
              <w:tab/>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4EC4AE78" wp14:editId="6A660C41">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NSFQAMTQSETOT </w:t>
            </w:r>
            <w:r w:rsidRPr="00D65BD4">
              <w:rPr>
                <w:rFonts w:eastAsia="SimSun"/>
                <w:bCs/>
                <w:i/>
                <w:vertAlign w:val="subscript"/>
              </w:rPr>
              <w:t>q</w:t>
            </w:r>
          </w:p>
          <w:p w14:paraId="23BA7BC4" w14:textId="77777777" w:rsidR="00D65BD4" w:rsidRPr="00D65BD4" w:rsidRDefault="00D65BD4" w:rsidP="00D65BD4">
            <w:pPr>
              <w:ind w:left="300" w:hangingChars="125" w:hanging="300"/>
              <w:rPr>
                <w:rFonts w:eastAsia="SimSun"/>
                <w:bCs/>
              </w:rPr>
            </w:pPr>
            <w:r w:rsidRPr="00D65BD4">
              <w:rPr>
                <w:rFonts w:eastAsia="SimSun"/>
                <w:bCs/>
              </w:rPr>
              <w:t>Total payment of SASM- and RSASM-procured capacity for Non-Spin by QSE</w:t>
            </w:r>
          </w:p>
          <w:p w14:paraId="442AD529"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RTPCNSAMTQSETOT </w:t>
            </w:r>
            <w:r w:rsidRPr="00D65BD4">
              <w:rPr>
                <w:rFonts w:eastAsia="SimSun"/>
                <w:bCs/>
                <w:i/>
                <w:vertAlign w:val="subscript"/>
              </w:rPr>
              <w:t>q</w:t>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bCs/>
                <w:noProof/>
                <w:position w:val="-20"/>
              </w:rPr>
              <w:drawing>
                <wp:inline distT="0" distB="0" distL="0" distR="0" wp14:anchorId="67F11192" wp14:editId="263C06D3">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RTPCNSAMT </w:t>
            </w:r>
            <w:r w:rsidRPr="00D65BD4">
              <w:rPr>
                <w:rFonts w:eastAsia="SimSun"/>
                <w:bCs/>
                <w:i/>
                <w:vertAlign w:val="subscript"/>
              </w:rPr>
              <w:t>q, m</w:t>
            </w:r>
          </w:p>
          <w:p w14:paraId="3A406042" w14:textId="77777777" w:rsidR="00D65BD4" w:rsidRPr="00D65BD4" w:rsidRDefault="00D65BD4" w:rsidP="00D65BD4">
            <w:pPr>
              <w:rPr>
                <w:rFonts w:eastAsia="SimSun"/>
              </w:rPr>
            </w:pPr>
            <w:r w:rsidRPr="00D65BD4">
              <w:rPr>
                <w:rFonts w:eastAsia="SimSun"/>
              </w:rPr>
              <w:t>Total charge of infeasible Ancillary Service Supply Responsibility for Non-Spin</w:t>
            </w:r>
          </w:p>
          <w:p w14:paraId="52B9A010" w14:textId="77777777" w:rsidR="00D65BD4" w:rsidRPr="00D65BD4" w:rsidRDefault="00D65BD4" w:rsidP="00D65BD4">
            <w:pPr>
              <w:spacing w:after="240"/>
              <w:ind w:left="2880" w:hanging="2160"/>
              <w:rPr>
                <w:rFonts w:eastAsia="SimSun"/>
                <w:i/>
                <w:vertAlign w:val="subscript"/>
              </w:rPr>
            </w:pPr>
            <w:r w:rsidRPr="00D65BD4">
              <w:rPr>
                <w:rFonts w:eastAsia="SimSun"/>
              </w:rPr>
              <w:t>NSINFQAMTTOT</w:t>
            </w:r>
            <w:r w:rsidRPr="00D65BD4">
              <w:rPr>
                <w:rFonts w:eastAsia="SimSun"/>
              </w:rPr>
              <w:tab/>
              <w:t>=</w:t>
            </w:r>
            <w:r w:rsidRPr="00D65BD4">
              <w:rPr>
                <w:rFonts w:eastAsia="SimSun"/>
              </w:rPr>
              <w:tab/>
            </w:r>
            <w:r w:rsidRPr="00D65BD4">
              <w:rPr>
                <w:rFonts w:eastAsia="SimSun"/>
                <w:noProof/>
                <w:position w:val="-22"/>
              </w:rPr>
              <w:drawing>
                <wp:inline distT="0" distB="0" distL="0" distR="0" wp14:anchorId="67DE9EFF" wp14:editId="62868E60">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rPr>
              <w:t xml:space="preserve"> NSINFQAMT </w:t>
            </w:r>
            <w:r w:rsidRPr="00D65BD4">
              <w:rPr>
                <w:rFonts w:eastAsia="SimSun"/>
                <w:i/>
                <w:vertAlign w:val="subscript"/>
              </w:rPr>
              <w:t>q</w:t>
            </w:r>
          </w:p>
          <w:p w14:paraId="363E68B8" w14:textId="77777777" w:rsidR="00D65BD4" w:rsidRPr="00D65BD4" w:rsidRDefault="00D65BD4" w:rsidP="00D65BD4">
            <w:pPr>
              <w:tabs>
                <w:tab w:val="left" w:pos="2340"/>
                <w:tab w:val="left" w:pos="3420"/>
              </w:tabs>
              <w:spacing w:after="240"/>
              <w:ind w:left="1080" w:hanging="360"/>
              <w:rPr>
                <w:rFonts w:eastAsia="SimSun"/>
                <w:bCs/>
              </w:rPr>
            </w:pPr>
            <w:r w:rsidRPr="00D65BD4">
              <w:rPr>
                <w:rFonts w:eastAsia="SimSun"/>
                <w:bCs/>
              </w:rPr>
              <w:t xml:space="preserve">Total Real-Time </w:t>
            </w:r>
            <w:r w:rsidRPr="00D65BD4">
              <w:rPr>
                <w:rFonts w:eastAsia="SimSun"/>
                <w:bCs/>
                <w:iCs/>
              </w:rPr>
              <w:t>Day-Ahead</w:t>
            </w:r>
            <w:r w:rsidRPr="00D65BD4">
              <w:rPr>
                <w:rFonts w:eastAsia="SimSun"/>
                <w:bCs/>
              </w:rPr>
              <w:t xml:space="preserve"> Make-Whole Payment for Non-Spin </w:t>
            </w:r>
          </w:p>
          <w:p w14:paraId="13442BB2" w14:textId="77777777" w:rsidR="00D65BD4" w:rsidRPr="00D65BD4" w:rsidRDefault="00D65BD4" w:rsidP="00D65BD4">
            <w:pPr>
              <w:spacing w:after="240"/>
              <w:ind w:leftChars="300" w:left="2880" w:hangingChars="900" w:hanging="2160"/>
              <w:rPr>
                <w:rFonts w:eastAsia="SimSun"/>
              </w:rPr>
            </w:pPr>
            <w:r w:rsidRPr="00D65BD4">
              <w:rPr>
                <w:rFonts w:eastAsia="SimSun"/>
                <w:bCs/>
              </w:rPr>
              <w:t>NSMWINFATOT</w:t>
            </w:r>
            <w:r w:rsidRPr="00D65BD4">
              <w:rPr>
                <w:rFonts w:eastAsia="SimSun"/>
              </w:rPr>
              <w:tab/>
              <w:t>=</w:t>
            </w:r>
            <w:r w:rsidRPr="00D65BD4">
              <w:rPr>
                <w:rFonts w:eastAsia="SimSun"/>
              </w:rPr>
              <w:tab/>
            </w:r>
            <w:r w:rsidRPr="00D65BD4">
              <w:rPr>
                <w:rFonts w:eastAsia="SimSun"/>
                <w:position w:val="-22"/>
                <w:lang w:val="pt-BR"/>
              </w:rPr>
              <w:object w:dxaOrig="220" w:dyaOrig="460" w14:anchorId="27684A13">
                <v:shape id="_x0000_i1060" type="#_x0000_t75" style="width:12pt;height:18.6pt" o:ole="">
                  <v:imagedata r:id="rId65" o:title=""/>
                </v:shape>
                <o:OLEObject Type="Embed" ProgID="Equation.3" ShapeID="_x0000_i1060" DrawAspect="Content" ObjectID="_1786452167" r:id="rId73"/>
              </w:object>
            </w:r>
            <w:r w:rsidRPr="00D65BD4">
              <w:rPr>
                <w:rFonts w:eastAsia="SimSun"/>
                <w:color w:val="000000"/>
              </w:rPr>
              <w:t xml:space="preserve"> NSMWINFA</w:t>
            </w:r>
            <w:r w:rsidRPr="00D65BD4" w:rsidDel="003A6C36">
              <w:rPr>
                <w:rFonts w:eastAsia="SimSun"/>
                <w:color w:val="000000"/>
              </w:rPr>
              <w:t xml:space="preserve"> </w:t>
            </w:r>
            <w:r w:rsidRPr="00D65BD4">
              <w:rPr>
                <w:rFonts w:eastAsia="SimSun"/>
                <w:i/>
                <w:vertAlign w:val="subscript"/>
              </w:rPr>
              <w:t xml:space="preserve">q, h  </w:t>
            </w:r>
          </w:p>
          <w:p w14:paraId="394CFEC4"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D65BD4" w:rsidRPr="00D65BD4" w14:paraId="1833E23F" w14:textId="77777777" w:rsidTr="0003786F">
              <w:trPr>
                <w:tblHeader/>
              </w:trPr>
              <w:tc>
                <w:tcPr>
                  <w:tcW w:w="1231" w:type="pct"/>
                </w:tcPr>
                <w:p w14:paraId="59D67A65"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29" w:type="pct"/>
                </w:tcPr>
                <w:p w14:paraId="142262B0"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440" w:type="pct"/>
                </w:tcPr>
                <w:p w14:paraId="0630C64B"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04711D14" w14:textId="77777777" w:rsidTr="0003786F">
              <w:tc>
                <w:tcPr>
                  <w:tcW w:w="1231" w:type="pct"/>
                </w:tcPr>
                <w:p w14:paraId="197B4ACE" w14:textId="77777777" w:rsidR="00D65BD4" w:rsidRPr="00D65BD4" w:rsidRDefault="00D65BD4" w:rsidP="00D65BD4">
                  <w:pPr>
                    <w:spacing w:after="60"/>
                    <w:rPr>
                      <w:rFonts w:eastAsia="SimSun"/>
                      <w:iCs/>
                      <w:sz w:val="20"/>
                    </w:rPr>
                  </w:pPr>
                  <w:r w:rsidRPr="00D65BD4">
                    <w:rPr>
                      <w:rFonts w:eastAsia="SimSun"/>
                      <w:iCs/>
                      <w:sz w:val="20"/>
                    </w:rPr>
                    <w:t>NSCOSTTOT</w:t>
                  </w:r>
                </w:p>
              </w:tc>
              <w:tc>
                <w:tcPr>
                  <w:tcW w:w="329" w:type="pct"/>
                </w:tcPr>
                <w:p w14:paraId="29F171FE"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Pr>
                <w:p w14:paraId="2EAED6BF" w14:textId="77777777" w:rsidR="00D65BD4" w:rsidRPr="00D65BD4" w:rsidRDefault="00D65BD4" w:rsidP="00D65BD4">
                  <w:pPr>
                    <w:spacing w:after="60"/>
                    <w:rPr>
                      <w:rFonts w:eastAsia="SimSun"/>
                      <w:iCs/>
                      <w:sz w:val="20"/>
                    </w:rPr>
                  </w:pPr>
                  <w:r w:rsidRPr="00D65BD4">
                    <w:rPr>
                      <w:rFonts w:eastAsia="SimSun"/>
                      <w:i/>
                      <w:iCs/>
                      <w:sz w:val="20"/>
                    </w:rPr>
                    <w:t>Non-Spin Cost Total</w:t>
                  </w:r>
                  <w:r w:rsidRPr="00D65BD4">
                    <w:rPr>
                      <w:rFonts w:eastAsia="SimSun"/>
                      <w:iCs/>
                      <w:sz w:val="20"/>
                    </w:rPr>
                    <w:t>—The net total costs for Non-Spin, for the hour.</w:t>
                  </w:r>
                </w:p>
              </w:tc>
            </w:tr>
            <w:tr w:rsidR="00D65BD4" w:rsidRPr="00D65BD4" w14:paraId="38F53646" w14:textId="77777777" w:rsidTr="0003786F">
              <w:tc>
                <w:tcPr>
                  <w:tcW w:w="1231" w:type="pct"/>
                  <w:tcBorders>
                    <w:top w:val="single" w:sz="4" w:space="0" w:color="auto"/>
                    <w:left w:val="single" w:sz="4" w:space="0" w:color="auto"/>
                    <w:bottom w:val="single" w:sz="4" w:space="0" w:color="auto"/>
                    <w:right w:val="single" w:sz="4" w:space="0" w:color="auto"/>
                  </w:tcBorders>
                </w:tcPr>
                <w:p w14:paraId="02754AE2" w14:textId="77777777" w:rsidR="00D65BD4" w:rsidRPr="00D65BD4" w:rsidRDefault="00D65BD4" w:rsidP="00D65BD4">
                  <w:pPr>
                    <w:spacing w:after="60"/>
                    <w:rPr>
                      <w:rFonts w:eastAsia="SimSun"/>
                      <w:iCs/>
                      <w:sz w:val="20"/>
                    </w:rPr>
                  </w:pPr>
                  <w:r w:rsidRPr="00D65BD4">
                    <w:rPr>
                      <w:rFonts w:eastAsia="SimSun"/>
                      <w:iCs/>
                      <w:sz w:val="20"/>
                    </w:rPr>
                    <w:t xml:space="preserve">RTPCNSAMTTOT </w:t>
                  </w:r>
                  <w:r w:rsidRPr="00D65BD4">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8C65F92"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D4D48F9" w14:textId="77777777" w:rsidR="00D65BD4" w:rsidRPr="00D65BD4" w:rsidRDefault="00D65BD4" w:rsidP="00D65BD4">
                  <w:pPr>
                    <w:spacing w:after="60"/>
                    <w:rPr>
                      <w:rFonts w:eastAsia="SimSun"/>
                      <w:i/>
                      <w:iCs/>
                      <w:sz w:val="20"/>
                    </w:rPr>
                  </w:pPr>
                  <w:r w:rsidRPr="00D65BD4">
                    <w:rPr>
                      <w:rFonts w:eastAsia="SimSun"/>
                      <w:i/>
                      <w:iCs/>
                      <w:sz w:val="20"/>
                    </w:rPr>
                    <w:t>Procured Capacity for Non-Spin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Non-Spin, for the hour.</w:t>
                  </w:r>
                </w:p>
              </w:tc>
            </w:tr>
            <w:tr w:rsidR="00D65BD4" w:rsidRPr="00D65BD4" w14:paraId="353E6EE4" w14:textId="77777777" w:rsidTr="0003786F">
              <w:tc>
                <w:tcPr>
                  <w:tcW w:w="1231" w:type="pct"/>
                  <w:tcBorders>
                    <w:top w:val="single" w:sz="4" w:space="0" w:color="auto"/>
                    <w:left w:val="single" w:sz="4" w:space="0" w:color="auto"/>
                    <w:bottom w:val="single" w:sz="4" w:space="0" w:color="auto"/>
                    <w:right w:val="single" w:sz="4" w:space="0" w:color="auto"/>
                  </w:tcBorders>
                </w:tcPr>
                <w:p w14:paraId="322FEFA6" w14:textId="77777777" w:rsidR="00D65BD4" w:rsidRPr="00D65BD4" w:rsidRDefault="00D65BD4" w:rsidP="00D65BD4">
                  <w:pPr>
                    <w:spacing w:after="60"/>
                    <w:rPr>
                      <w:rFonts w:eastAsia="SimSun"/>
                      <w:iCs/>
                      <w:sz w:val="20"/>
                    </w:rPr>
                  </w:pPr>
                  <w:r w:rsidRPr="00D65BD4">
                    <w:rPr>
                      <w:rFonts w:eastAsia="SimSun"/>
                      <w:iCs/>
                      <w:sz w:val="20"/>
                    </w:rPr>
                    <w:lastRenderedPageBreak/>
                    <w:t xml:space="preserve">RTPCNSAMT </w:t>
                  </w:r>
                  <w:r w:rsidRPr="00D65BD4">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7409936F"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2E6A0B40" w14:textId="77777777" w:rsidR="00D65BD4" w:rsidRPr="00D65BD4" w:rsidRDefault="00D65BD4" w:rsidP="00D65BD4">
                  <w:pPr>
                    <w:spacing w:after="60"/>
                    <w:rPr>
                      <w:rFonts w:eastAsia="SimSun"/>
                      <w:i/>
                      <w:iCs/>
                      <w:sz w:val="20"/>
                    </w:rPr>
                  </w:pPr>
                  <w:r w:rsidRPr="00D65BD4">
                    <w:rPr>
                      <w:rFonts w:eastAsia="SimSun"/>
                      <w:i/>
                      <w:iCs/>
                      <w:sz w:val="20"/>
                    </w:rPr>
                    <w:t>Procured Capacity for Non-Spin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Non-Spin, for the hour.</w:t>
                  </w:r>
                </w:p>
              </w:tc>
            </w:tr>
            <w:tr w:rsidR="00D65BD4" w:rsidRPr="00D65BD4" w14:paraId="03B99C93" w14:textId="77777777" w:rsidTr="0003786F">
              <w:tc>
                <w:tcPr>
                  <w:tcW w:w="1231" w:type="pct"/>
                  <w:tcBorders>
                    <w:top w:val="single" w:sz="4" w:space="0" w:color="auto"/>
                    <w:left w:val="single" w:sz="4" w:space="0" w:color="auto"/>
                    <w:bottom w:val="single" w:sz="4" w:space="0" w:color="auto"/>
                    <w:right w:val="single" w:sz="4" w:space="0" w:color="auto"/>
                  </w:tcBorders>
                </w:tcPr>
                <w:p w14:paraId="3730F619" w14:textId="77777777" w:rsidR="00D65BD4" w:rsidRPr="00D65BD4" w:rsidRDefault="00D65BD4" w:rsidP="00D65BD4">
                  <w:pPr>
                    <w:spacing w:after="60"/>
                    <w:rPr>
                      <w:rFonts w:eastAsia="SimSun"/>
                      <w:iCs/>
                      <w:sz w:val="20"/>
                    </w:rPr>
                  </w:pPr>
                  <w:r w:rsidRPr="00D65BD4">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6C5DEBAE"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A2760CE" w14:textId="77777777" w:rsidR="00D65BD4" w:rsidRPr="00D65BD4" w:rsidRDefault="00D65BD4" w:rsidP="00D65BD4">
                  <w:pPr>
                    <w:spacing w:after="60"/>
                    <w:rPr>
                      <w:rFonts w:eastAsia="SimSun"/>
                      <w:i/>
                      <w:iCs/>
                      <w:sz w:val="20"/>
                    </w:rPr>
                  </w:pPr>
                  <w:r w:rsidRPr="00D65BD4">
                    <w:rPr>
                      <w:rFonts w:eastAsia="SimSun"/>
                      <w:i/>
                      <w:iCs/>
                      <w:sz w:val="20"/>
                    </w:rPr>
                    <w:t>Non-Spin Failure Quantity Amount Total</w:t>
                  </w:r>
                  <w:r w:rsidRPr="00D65BD4">
                    <w:rPr>
                      <w:rFonts w:eastAsia="SimSun"/>
                      <w:iCs/>
                      <w:sz w:val="20"/>
                    </w:rPr>
                    <w:t>—The total charges to all QSEs for their capacity associated with failures and reconfiguration reductions on their Ancillary Service Supply Responsibilities for Non-Spin, for the hour.</w:t>
                  </w:r>
                </w:p>
              </w:tc>
            </w:tr>
            <w:tr w:rsidR="00D65BD4" w:rsidRPr="00D65BD4" w14:paraId="54136533" w14:textId="77777777" w:rsidTr="0003786F">
              <w:tc>
                <w:tcPr>
                  <w:tcW w:w="1231" w:type="pct"/>
                  <w:tcBorders>
                    <w:top w:val="single" w:sz="4" w:space="0" w:color="auto"/>
                    <w:left w:val="single" w:sz="4" w:space="0" w:color="auto"/>
                    <w:bottom w:val="single" w:sz="4" w:space="0" w:color="auto"/>
                    <w:right w:val="single" w:sz="4" w:space="0" w:color="auto"/>
                  </w:tcBorders>
                </w:tcPr>
                <w:p w14:paraId="02B86FCC" w14:textId="77777777" w:rsidR="00D65BD4" w:rsidRPr="00D65BD4" w:rsidRDefault="00D65BD4" w:rsidP="00D65BD4">
                  <w:pPr>
                    <w:spacing w:after="60"/>
                    <w:rPr>
                      <w:rFonts w:eastAsia="SimSun"/>
                      <w:iCs/>
                      <w:sz w:val="20"/>
                    </w:rPr>
                  </w:pPr>
                  <w:r w:rsidRPr="00D65BD4">
                    <w:rPr>
                      <w:rFonts w:eastAsia="SimSun"/>
                      <w:color w:val="000000"/>
                      <w:sz w:val="20"/>
                    </w:rPr>
                    <w:t>NSMWINFATOT</w:t>
                  </w:r>
                </w:p>
              </w:tc>
              <w:tc>
                <w:tcPr>
                  <w:tcW w:w="329" w:type="pct"/>
                  <w:tcBorders>
                    <w:top w:val="single" w:sz="4" w:space="0" w:color="auto"/>
                    <w:left w:val="single" w:sz="4" w:space="0" w:color="auto"/>
                    <w:bottom w:val="single" w:sz="4" w:space="0" w:color="auto"/>
                    <w:right w:val="single" w:sz="4" w:space="0" w:color="auto"/>
                  </w:tcBorders>
                </w:tcPr>
                <w:p w14:paraId="78A5A804"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062BA987" w14:textId="77777777" w:rsidR="00D65BD4" w:rsidRPr="00D65BD4" w:rsidRDefault="00D65BD4" w:rsidP="00D65BD4">
                  <w:pPr>
                    <w:spacing w:after="60"/>
                    <w:rPr>
                      <w:rFonts w:eastAsia="SimSun"/>
                      <w:i/>
                      <w:iCs/>
                      <w:sz w:val="20"/>
                    </w:rPr>
                  </w:pPr>
                  <w:proofErr w:type="gramStart"/>
                  <w:r w:rsidRPr="00D65BD4">
                    <w:rPr>
                      <w:rFonts w:eastAsia="SimSun"/>
                      <w:i/>
                      <w:sz w:val="20"/>
                    </w:rPr>
                    <w:t>Non Spin</w:t>
                  </w:r>
                  <w:proofErr w:type="gramEnd"/>
                  <w:r w:rsidRPr="00D65BD4">
                    <w:rPr>
                      <w:rFonts w:eastAsia="SimSun"/>
                      <w:i/>
                      <w:sz w:val="20"/>
                    </w:rPr>
                    <w:t xml:space="preserve"> Make-Whole Infeasible Amount total</w:t>
                  </w:r>
                  <w:r w:rsidRPr="00D65BD4">
                    <w:rPr>
                      <w:rFonts w:ascii="Symbol" w:eastAsia="Symbol" w:hAnsi="Symbol" w:cs="Symbol"/>
                      <w:sz w:val="20"/>
                    </w:rPr>
                    <w:t>¾</w:t>
                  </w:r>
                  <w:r w:rsidRPr="00D65BD4">
                    <w:rPr>
                      <w:rFonts w:eastAsia="SimSun"/>
                      <w:sz w:val="20"/>
                    </w:rPr>
                    <w:t xml:space="preserve"> The total Real-Time calculated payment to all QSEs</w:t>
                  </w:r>
                  <w:r w:rsidRPr="00D65BD4">
                    <w:rPr>
                      <w:rFonts w:eastAsia="SimSun"/>
                      <w:i/>
                      <w:sz w:val="20"/>
                    </w:rPr>
                    <w:t>,</w:t>
                  </w:r>
                  <w:r w:rsidRPr="00D65BD4">
                    <w:rPr>
                      <w:rFonts w:eastAsia="SimSun"/>
                      <w:sz w:val="20"/>
                    </w:rPr>
                    <w:t xml:space="preserve"> for their contribution of Non-Spin, to make-whole the Startup and energy costs of all Resources committed in the DAM, for the hour.</w:t>
                  </w:r>
                </w:p>
              </w:tc>
            </w:tr>
            <w:tr w:rsidR="00D65BD4" w:rsidRPr="00D65BD4" w14:paraId="521C8C5D" w14:textId="77777777" w:rsidTr="0003786F">
              <w:tc>
                <w:tcPr>
                  <w:tcW w:w="1231" w:type="pct"/>
                  <w:tcBorders>
                    <w:top w:val="single" w:sz="4" w:space="0" w:color="auto"/>
                    <w:left w:val="single" w:sz="4" w:space="0" w:color="auto"/>
                    <w:bottom w:val="single" w:sz="4" w:space="0" w:color="auto"/>
                    <w:right w:val="single" w:sz="4" w:space="0" w:color="auto"/>
                  </w:tcBorders>
                </w:tcPr>
                <w:p w14:paraId="071E4879" w14:textId="77777777" w:rsidR="00D65BD4" w:rsidRPr="00D65BD4" w:rsidRDefault="00D65BD4" w:rsidP="00D65BD4">
                  <w:pPr>
                    <w:spacing w:after="60"/>
                    <w:rPr>
                      <w:rFonts w:eastAsia="SimSun"/>
                      <w:iCs/>
                      <w:sz w:val="20"/>
                    </w:rPr>
                  </w:pPr>
                  <w:r w:rsidRPr="00D65BD4">
                    <w:rPr>
                      <w:rFonts w:eastAsia="SimSun"/>
                      <w:color w:val="000000"/>
                      <w:sz w:val="20"/>
                    </w:rPr>
                    <w:t>NSMWINFA</w:t>
                  </w:r>
                  <w:r w:rsidRPr="00D65BD4" w:rsidDel="003A6C36">
                    <w:rPr>
                      <w:rFonts w:eastAsia="SimSun"/>
                      <w:color w:val="000000"/>
                      <w:sz w:val="20"/>
                    </w:rPr>
                    <w:t xml:space="preserve"> </w:t>
                  </w:r>
                  <w:r w:rsidRPr="00D65BD4">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FCEEF7F"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30C6B50D" w14:textId="77777777" w:rsidR="00D65BD4" w:rsidRPr="00D65BD4" w:rsidRDefault="00D65BD4" w:rsidP="00D65BD4">
                  <w:pPr>
                    <w:spacing w:after="60"/>
                    <w:rPr>
                      <w:rFonts w:eastAsia="SimSun"/>
                      <w:i/>
                      <w:iCs/>
                      <w:sz w:val="20"/>
                    </w:rPr>
                  </w:pPr>
                  <w:proofErr w:type="gramStart"/>
                  <w:r w:rsidRPr="00D65BD4">
                    <w:rPr>
                      <w:rFonts w:eastAsia="SimSun"/>
                      <w:i/>
                      <w:sz w:val="20"/>
                    </w:rPr>
                    <w:t>Non Spin</w:t>
                  </w:r>
                  <w:proofErr w:type="gramEnd"/>
                  <w:r w:rsidRPr="00D65BD4">
                    <w:rPr>
                      <w:rFonts w:eastAsia="SimSun"/>
                      <w:i/>
                      <w:sz w:val="20"/>
                    </w:rPr>
                    <w:t xml:space="preserve"> Make-Whole Infeasible Amount per QSE per hour</w:t>
                  </w:r>
                  <w:r w:rsidRPr="00D65BD4">
                    <w:rPr>
                      <w:rFonts w:ascii="Symbol" w:eastAsia="Symbol" w:hAnsi="Symbol" w:cs="Symbol"/>
                      <w:sz w:val="20"/>
                    </w:rPr>
                    <w:t>¾</w:t>
                  </w:r>
                  <w:r w:rsidRPr="00D65BD4">
                    <w:rPr>
                      <w:rFonts w:eastAsia="SimSun"/>
                      <w:sz w:val="20"/>
                    </w:rPr>
                    <w:t xml:space="preserve"> The total Real-Time calculated payment to QSE </w:t>
                  </w:r>
                  <w:r w:rsidRPr="00D65BD4">
                    <w:rPr>
                      <w:rFonts w:eastAsia="SimSun"/>
                      <w:i/>
                      <w:sz w:val="20"/>
                    </w:rPr>
                    <w:t>q,</w:t>
                  </w:r>
                  <w:r w:rsidRPr="00D65BD4">
                    <w:rPr>
                      <w:rFonts w:eastAsia="SimSun"/>
                      <w:sz w:val="20"/>
                    </w:rPr>
                    <w:t xml:space="preserve"> for its contribution of Non-Spin, to make-whole the Startup and energy costs of all Resources committed in the DAM, for the hour </w:t>
                  </w:r>
                  <w:r w:rsidRPr="00D65BD4">
                    <w:rPr>
                      <w:rFonts w:eastAsia="SimSun"/>
                      <w:i/>
                      <w:sz w:val="20"/>
                    </w:rPr>
                    <w:t>h</w:t>
                  </w:r>
                  <w:r w:rsidRPr="00D65BD4">
                    <w:rPr>
                      <w:rFonts w:eastAsia="SimSun"/>
                      <w:sz w:val="20"/>
                    </w:rPr>
                    <w:t xml:space="preserve">.  </w:t>
                  </w:r>
                </w:p>
              </w:tc>
            </w:tr>
            <w:tr w:rsidR="00D65BD4" w:rsidRPr="00D65BD4" w14:paraId="368B5B5B" w14:textId="77777777" w:rsidTr="0003786F">
              <w:tc>
                <w:tcPr>
                  <w:tcW w:w="1231" w:type="pct"/>
                  <w:tcBorders>
                    <w:top w:val="single" w:sz="4" w:space="0" w:color="auto"/>
                    <w:left w:val="single" w:sz="4" w:space="0" w:color="auto"/>
                    <w:bottom w:val="single" w:sz="4" w:space="0" w:color="auto"/>
                    <w:right w:val="single" w:sz="4" w:space="0" w:color="auto"/>
                  </w:tcBorders>
                </w:tcPr>
                <w:p w14:paraId="2C41A10E" w14:textId="77777777" w:rsidR="00D65BD4" w:rsidRPr="00D65BD4" w:rsidRDefault="00D65BD4" w:rsidP="00D65BD4">
                  <w:pPr>
                    <w:spacing w:after="60"/>
                    <w:rPr>
                      <w:rFonts w:eastAsia="SimSun"/>
                      <w:iCs/>
                      <w:sz w:val="20"/>
                    </w:rPr>
                  </w:pPr>
                  <w:r w:rsidRPr="00D65BD4">
                    <w:rPr>
                      <w:rFonts w:eastAsia="SimSun"/>
                      <w:iCs/>
                      <w:sz w:val="20"/>
                    </w:rPr>
                    <w:t xml:space="preserve">NSFQAMTQSETOT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CCC64AF"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83F7C2A" w14:textId="77777777" w:rsidR="00D65BD4" w:rsidRPr="00D65BD4" w:rsidRDefault="00D65BD4" w:rsidP="00D65BD4">
                  <w:pPr>
                    <w:spacing w:after="60"/>
                    <w:rPr>
                      <w:rFonts w:eastAsia="SimSun"/>
                      <w:i/>
                      <w:iCs/>
                      <w:sz w:val="20"/>
                    </w:rPr>
                  </w:pPr>
                  <w:r w:rsidRPr="00D65BD4">
                    <w:rPr>
                      <w:rFonts w:eastAsia="SimSun"/>
                      <w:i/>
                      <w:iCs/>
                      <w:sz w:val="20"/>
                    </w:rPr>
                    <w:t>Non-Spin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Non-Spin, for the hour.</w:t>
                  </w:r>
                </w:p>
              </w:tc>
            </w:tr>
            <w:tr w:rsidR="00D65BD4" w:rsidRPr="00D65BD4" w14:paraId="4DFF3F80" w14:textId="77777777" w:rsidTr="0003786F">
              <w:tc>
                <w:tcPr>
                  <w:tcW w:w="1231" w:type="pct"/>
                  <w:tcBorders>
                    <w:top w:val="single" w:sz="4" w:space="0" w:color="auto"/>
                    <w:left w:val="single" w:sz="4" w:space="0" w:color="auto"/>
                    <w:bottom w:val="single" w:sz="4" w:space="0" w:color="auto"/>
                    <w:right w:val="single" w:sz="4" w:space="0" w:color="auto"/>
                  </w:tcBorders>
                </w:tcPr>
                <w:p w14:paraId="1B3C94E4" w14:textId="77777777" w:rsidR="00D65BD4" w:rsidRPr="00D65BD4" w:rsidRDefault="00D65BD4" w:rsidP="00D65BD4">
                  <w:pPr>
                    <w:spacing w:after="60"/>
                    <w:rPr>
                      <w:rFonts w:eastAsia="SimSun"/>
                      <w:iCs/>
                      <w:sz w:val="20"/>
                    </w:rPr>
                  </w:pPr>
                  <w:r w:rsidRPr="00D65BD4">
                    <w:rPr>
                      <w:rFonts w:eastAsia="SimSun"/>
                      <w:iCs/>
                      <w:sz w:val="20"/>
                    </w:rPr>
                    <w:t xml:space="preserve">RTPCNSAMTQSETOT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E28B8B4" w14:textId="77777777" w:rsidR="00D65BD4" w:rsidRPr="00D65BD4" w:rsidRDefault="00D65BD4" w:rsidP="00D65BD4">
                  <w:pPr>
                    <w:spacing w:after="60"/>
                    <w:rPr>
                      <w:rFonts w:eastAsia="SimSun"/>
                      <w:iCs/>
                      <w:sz w:val="20"/>
                    </w:rPr>
                  </w:pPr>
                  <w:r w:rsidRPr="00D65BD4">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B42D556" w14:textId="77777777" w:rsidR="00D65BD4" w:rsidRPr="00D65BD4" w:rsidRDefault="00D65BD4" w:rsidP="00D65BD4">
                  <w:pPr>
                    <w:spacing w:after="60"/>
                    <w:rPr>
                      <w:rFonts w:eastAsia="SimSun"/>
                      <w:iCs/>
                      <w:sz w:val="20"/>
                    </w:rPr>
                  </w:pPr>
                  <w:r w:rsidRPr="00D65BD4">
                    <w:rPr>
                      <w:rFonts w:eastAsia="SimSun"/>
                      <w:i/>
                      <w:iCs/>
                      <w:sz w:val="20"/>
                    </w:rPr>
                    <w:t>Procured Capacity for Non-Spin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Non-Spin, for the hour.</w:t>
                  </w:r>
                </w:p>
              </w:tc>
            </w:tr>
            <w:tr w:rsidR="00D65BD4" w:rsidRPr="00D65BD4" w14:paraId="4759D79E" w14:textId="77777777" w:rsidTr="0003786F">
              <w:tc>
                <w:tcPr>
                  <w:tcW w:w="1231" w:type="pct"/>
                  <w:tcBorders>
                    <w:top w:val="single" w:sz="4" w:space="0" w:color="auto"/>
                    <w:left w:val="single" w:sz="4" w:space="0" w:color="auto"/>
                    <w:bottom w:val="single" w:sz="4" w:space="0" w:color="auto"/>
                    <w:right w:val="single" w:sz="4" w:space="0" w:color="auto"/>
                  </w:tcBorders>
                </w:tcPr>
                <w:p w14:paraId="5433E3B2" w14:textId="77777777" w:rsidR="00D65BD4" w:rsidRPr="00D65BD4" w:rsidRDefault="00D65BD4" w:rsidP="00D65BD4">
                  <w:pPr>
                    <w:rPr>
                      <w:rFonts w:eastAsia="SimSun"/>
                      <w:b/>
                      <w:sz w:val="20"/>
                    </w:rPr>
                  </w:pPr>
                  <w:r w:rsidRPr="00D65BD4">
                    <w:rPr>
                      <w:rFonts w:eastAsia="SimSun"/>
                      <w:sz w:val="20"/>
                    </w:rPr>
                    <w:t xml:space="preserve">PCNSAMT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5B30777" w14:textId="77777777" w:rsidR="00D65BD4" w:rsidRPr="00D65BD4" w:rsidRDefault="00D65BD4" w:rsidP="00D65BD4">
                  <w:pPr>
                    <w:rPr>
                      <w:rFonts w:eastAsia="SimSun"/>
                      <w:b/>
                      <w:sz w:val="20"/>
                    </w:rPr>
                  </w:pPr>
                  <w:r w:rsidRPr="00D65BD4">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20325E56" w14:textId="77777777" w:rsidR="00D65BD4" w:rsidRPr="00D65BD4" w:rsidRDefault="00D65BD4" w:rsidP="00D65BD4">
                  <w:pPr>
                    <w:rPr>
                      <w:rFonts w:eastAsia="SimSun"/>
                      <w:b/>
                      <w:sz w:val="20"/>
                    </w:rPr>
                  </w:pPr>
                  <w:r w:rsidRPr="00D65BD4">
                    <w:rPr>
                      <w:rFonts w:eastAsia="SimSun"/>
                      <w:i/>
                      <w:sz w:val="20"/>
                    </w:rPr>
                    <w:t>Procured Capacity for Non-Spin Amount per QSE in DAM—</w:t>
                  </w:r>
                  <w:r w:rsidRPr="00D65BD4">
                    <w:rPr>
                      <w:rFonts w:eastAsia="SimSun"/>
                      <w:sz w:val="20"/>
                    </w:rPr>
                    <w:t>The DAM Non-Spin payment for QSE</w:t>
                  </w:r>
                  <w:r w:rsidRPr="00D65BD4">
                    <w:rPr>
                      <w:rFonts w:eastAsia="SimSun"/>
                      <w:i/>
                      <w:sz w:val="20"/>
                    </w:rPr>
                    <w:t xml:space="preserve"> q</w:t>
                  </w:r>
                  <w:r w:rsidRPr="00D65BD4">
                    <w:rPr>
                      <w:rFonts w:eastAsia="SimSun"/>
                      <w:sz w:val="20"/>
                    </w:rPr>
                    <w:t>, for the hour.</w:t>
                  </w:r>
                </w:p>
              </w:tc>
            </w:tr>
            <w:tr w:rsidR="00D65BD4" w:rsidRPr="00D65BD4" w14:paraId="7A136E62" w14:textId="77777777" w:rsidTr="0003786F">
              <w:tc>
                <w:tcPr>
                  <w:tcW w:w="1231" w:type="pct"/>
                  <w:tcBorders>
                    <w:top w:val="single" w:sz="4" w:space="0" w:color="auto"/>
                    <w:left w:val="single" w:sz="4" w:space="0" w:color="auto"/>
                    <w:bottom w:val="single" w:sz="4" w:space="0" w:color="auto"/>
                    <w:right w:val="single" w:sz="4" w:space="0" w:color="auto"/>
                  </w:tcBorders>
                </w:tcPr>
                <w:p w14:paraId="5CB1A216" w14:textId="77777777" w:rsidR="00D65BD4" w:rsidRPr="00D65BD4" w:rsidRDefault="00D65BD4" w:rsidP="00D65BD4">
                  <w:pPr>
                    <w:spacing w:after="60"/>
                    <w:rPr>
                      <w:rFonts w:eastAsia="SimSun"/>
                      <w:sz w:val="20"/>
                    </w:rPr>
                  </w:pPr>
                  <w:r w:rsidRPr="00D65BD4">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25A41018" w14:textId="77777777" w:rsidR="00D65BD4" w:rsidRPr="00D65BD4" w:rsidRDefault="00D65BD4" w:rsidP="00D65BD4">
                  <w:pPr>
                    <w:spacing w:after="60"/>
                    <w:rPr>
                      <w:rFonts w:eastAsia="SimSun"/>
                      <w:sz w:val="20"/>
                    </w:rPr>
                  </w:pPr>
                  <w:r w:rsidRPr="00D65BD4">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220A23FD" w14:textId="77777777" w:rsidR="00D65BD4" w:rsidRPr="00D65BD4" w:rsidRDefault="00D65BD4" w:rsidP="00D65BD4">
                  <w:pPr>
                    <w:spacing w:after="60"/>
                    <w:rPr>
                      <w:rFonts w:eastAsia="SimSun"/>
                      <w:sz w:val="20"/>
                    </w:rPr>
                  </w:pPr>
                  <w:r w:rsidRPr="00D65BD4">
                    <w:rPr>
                      <w:rFonts w:eastAsia="SimSun"/>
                      <w:i/>
                      <w:sz w:val="20"/>
                    </w:rPr>
                    <w:t>Procured Capacity for Non-Spin Amount Total in DAM</w:t>
                  </w:r>
                  <w:r w:rsidRPr="00D65BD4">
                    <w:rPr>
                      <w:rFonts w:eastAsia="SimSun"/>
                      <w:sz w:val="20"/>
                    </w:rPr>
                    <w:t>—The total of the DAM Non-Spin payments for all QSEs, for the hour.</w:t>
                  </w:r>
                </w:p>
              </w:tc>
            </w:tr>
            <w:tr w:rsidR="00D65BD4" w:rsidRPr="00D65BD4" w14:paraId="013A5F75" w14:textId="77777777" w:rsidTr="0003786F">
              <w:tc>
                <w:tcPr>
                  <w:tcW w:w="1231" w:type="pct"/>
                  <w:tcBorders>
                    <w:top w:val="single" w:sz="4" w:space="0" w:color="auto"/>
                    <w:left w:val="single" w:sz="4" w:space="0" w:color="auto"/>
                    <w:bottom w:val="single" w:sz="4" w:space="0" w:color="auto"/>
                    <w:right w:val="single" w:sz="4" w:space="0" w:color="auto"/>
                  </w:tcBorders>
                </w:tcPr>
                <w:p w14:paraId="567E9EC2" w14:textId="77777777" w:rsidR="00D65BD4" w:rsidRPr="00D65BD4" w:rsidRDefault="00D65BD4" w:rsidP="00D65BD4">
                  <w:pPr>
                    <w:spacing w:after="60"/>
                    <w:rPr>
                      <w:rFonts w:eastAsia="SimSun"/>
                      <w:sz w:val="20"/>
                    </w:rPr>
                  </w:pPr>
                  <w:r w:rsidRPr="00D65BD4">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529D6DBD" w14:textId="77777777" w:rsidR="00D65BD4" w:rsidRPr="00D65BD4" w:rsidRDefault="00D65BD4" w:rsidP="00D65BD4">
                  <w:pPr>
                    <w:spacing w:after="60"/>
                    <w:rPr>
                      <w:rFonts w:eastAsia="SimSun"/>
                      <w:sz w:val="20"/>
                    </w:rPr>
                  </w:pPr>
                  <w:r w:rsidRPr="00D65BD4">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7C87CFC3" w14:textId="77777777" w:rsidR="00D65BD4" w:rsidRPr="00D65BD4" w:rsidRDefault="00D65BD4" w:rsidP="00D65BD4">
                  <w:pPr>
                    <w:spacing w:after="60"/>
                    <w:rPr>
                      <w:rFonts w:eastAsia="SimSun"/>
                      <w:i/>
                      <w:sz w:val="20"/>
                    </w:rPr>
                  </w:pPr>
                  <w:r w:rsidRPr="00D65BD4">
                    <w:rPr>
                      <w:rFonts w:eastAsia="SimSun"/>
                      <w:i/>
                      <w:sz w:val="20"/>
                    </w:rPr>
                    <w:t xml:space="preserve">Non-Spin Infeasible Quantity Amount Total </w:t>
                  </w:r>
                  <w:r w:rsidRPr="00D65BD4">
                    <w:rPr>
                      <w:rFonts w:eastAsia="SimSun"/>
                      <w:sz w:val="20"/>
                    </w:rPr>
                    <w:t>— The charge to all QSEs for their total capacity associated with infeasible deployment of Ancillary Service Supply Responsibilities for Non-Spin, for the hour.</w:t>
                  </w:r>
                </w:p>
              </w:tc>
            </w:tr>
            <w:tr w:rsidR="00D65BD4" w:rsidRPr="00D65BD4" w14:paraId="5CD5B71A" w14:textId="77777777" w:rsidTr="0003786F">
              <w:tc>
                <w:tcPr>
                  <w:tcW w:w="1231" w:type="pct"/>
                  <w:tcBorders>
                    <w:top w:val="single" w:sz="4" w:space="0" w:color="auto"/>
                    <w:left w:val="single" w:sz="4" w:space="0" w:color="auto"/>
                    <w:bottom w:val="single" w:sz="4" w:space="0" w:color="auto"/>
                    <w:right w:val="single" w:sz="4" w:space="0" w:color="auto"/>
                  </w:tcBorders>
                </w:tcPr>
                <w:p w14:paraId="376CC978" w14:textId="77777777" w:rsidR="00D65BD4" w:rsidRPr="00D65BD4" w:rsidRDefault="00D65BD4" w:rsidP="00D65BD4">
                  <w:pPr>
                    <w:spacing w:after="60"/>
                    <w:rPr>
                      <w:rFonts w:eastAsia="SimSun"/>
                      <w:sz w:val="20"/>
                    </w:rPr>
                  </w:pPr>
                  <w:r w:rsidRPr="00D65BD4">
                    <w:rPr>
                      <w:rFonts w:eastAsia="SimSun"/>
                      <w:sz w:val="20"/>
                    </w:rPr>
                    <w:t xml:space="preserve">NSINFQAMT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379E2C0" w14:textId="77777777" w:rsidR="00D65BD4" w:rsidRPr="00D65BD4" w:rsidRDefault="00D65BD4" w:rsidP="00D65BD4">
                  <w:pPr>
                    <w:spacing w:after="60"/>
                    <w:rPr>
                      <w:rFonts w:eastAsia="SimSun"/>
                      <w:sz w:val="20"/>
                    </w:rPr>
                  </w:pPr>
                  <w:r w:rsidRPr="00D65BD4">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55FCC31B" w14:textId="77777777" w:rsidR="00D65BD4" w:rsidRPr="00D65BD4" w:rsidRDefault="00D65BD4" w:rsidP="00D65BD4">
                  <w:pPr>
                    <w:spacing w:after="60"/>
                    <w:rPr>
                      <w:rFonts w:eastAsia="SimSun"/>
                      <w:i/>
                      <w:sz w:val="20"/>
                    </w:rPr>
                  </w:pPr>
                  <w:r w:rsidRPr="00D65BD4">
                    <w:rPr>
                      <w:rFonts w:eastAsia="SimSun"/>
                      <w:i/>
                      <w:sz w:val="20"/>
                    </w:rPr>
                    <w:t>Non-Spin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Ancillary Service Supply Responsibilities for Non-Spin, for the hour.</w:t>
                  </w:r>
                </w:p>
              </w:tc>
            </w:tr>
            <w:tr w:rsidR="00D65BD4" w:rsidRPr="00D65BD4" w14:paraId="76FBDAEA" w14:textId="77777777" w:rsidTr="0003786F">
              <w:tc>
                <w:tcPr>
                  <w:tcW w:w="1231" w:type="pct"/>
                  <w:tcBorders>
                    <w:top w:val="single" w:sz="4" w:space="0" w:color="auto"/>
                    <w:left w:val="single" w:sz="4" w:space="0" w:color="auto"/>
                    <w:bottom w:val="single" w:sz="4" w:space="0" w:color="auto"/>
                    <w:right w:val="single" w:sz="4" w:space="0" w:color="auto"/>
                  </w:tcBorders>
                </w:tcPr>
                <w:p w14:paraId="0DDE478D" w14:textId="77777777" w:rsidR="00D65BD4" w:rsidRPr="00D65BD4" w:rsidRDefault="00D65BD4" w:rsidP="00D65BD4">
                  <w:pPr>
                    <w:spacing w:after="60"/>
                    <w:rPr>
                      <w:rFonts w:eastAsia="SimSun"/>
                      <w:i/>
                      <w:iCs/>
                      <w:sz w:val="20"/>
                    </w:rPr>
                  </w:pPr>
                  <w:r w:rsidRPr="00D65BD4">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236B9D4E" w14:textId="77777777" w:rsidR="00D65BD4" w:rsidRPr="00D65BD4" w:rsidRDefault="00D65BD4" w:rsidP="00D65BD4">
                  <w:pPr>
                    <w:spacing w:after="60"/>
                    <w:rPr>
                      <w:rFonts w:eastAsia="SimSun"/>
                      <w:iCs/>
                      <w:sz w:val="20"/>
                    </w:rPr>
                  </w:pPr>
                  <w:r w:rsidRPr="00D65BD4">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727E6BD6"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3E10C5E1" w14:textId="77777777" w:rsidTr="0003786F">
              <w:tc>
                <w:tcPr>
                  <w:tcW w:w="1231" w:type="pct"/>
                  <w:tcBorders>
                    <w:top w:val="single" w:sz="4" w:space="0" w:color="auto"/>
                    <w:left w:val="single" w:sz="4" w:space="0" w:color="auto"/>
                    <w:bottom w:val="single" w:sz="4" w:space="0" w:color="auto"/>
                    <w:right w:val="single" w:sz="4" w:space="0" w:color="auto"/>
                  </w:tcBorders>
                </w:tcPr>
                <w:p w14:paraId="370A2BAF" w14:textId="77777777" w:rsidR="00D65BD4" w:rsidRPr="00D65BD4" w:rsidRDefault="00D65BD4" w:rsidP="00D65BD4">
                  <w:pPr>
                    <w:spacing w:after="60"/>
                    <w:rPr>
                      <w:rFonts w:eastAsia="SimSun"/>
                      <w:i/>
                      <w:iCs/>
                      <w:sz w:val="20"/>
                    </w:rPr>
                  </w:pPr>
                  <w:r w:rsidRPr="00D65BD4">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1C3AA8FA" w14:textId="77777777" w:rsidR="00D65BD4" w:rsidRPr="00D65BD4" w:rsidRDefault="00D65BD4" w:rsidP="00D65BD4">
                  <w:pPr>
                    <w:spacing w:after="60"/>
                    <w:rPr>
                      <w:rFonts w:eastAsia="SimSun"/>
                      <w:iCs/>
                      <w:sz w:val="20"/>
                    </w:rPr>
                  </w:pPr>
                  <w:r w:rsidRPr="00D65BD4">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11712E7A"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24840E20" w14:textId="77777777" w:rsidR="00D65BD4" w:rsidRPr="00D65BD4" w:rsidRDefault="00D65BD4" w:rsidP="00D65BD4">
            <w:pPr>
              <w:spacing w:after="240"/>
              <w:rPr>
                <w:rFonts w:eastAsia="SimSun"/>
              </w:rPr>
            </w:pPr>
          </w:p>
        </w:tc>
      </w:tr>
    </w:tbl>
    <w:p w14:paraId="26700AEE" w14:textId="77777777" w:rsidR="00D65BD4" w:rsidRPr="00D65BD4" w:rsidRDefault="00D65BD4" w:rsidP="00D65BD4">
      <w:pPr>
        <w:spacing w:before="240" w:after="240"/>
        <w:ind w:left="1440" w:hanging="720"/>
        <w:rPr>
          <w:rFonts w:eastAsia="SimSun"/>
        </w:rPr>
      </w:pPr>
      <w:r w:rsidRPr="00D65BD4">
        <w:rPr>
          <w:rFonts w:eastAsia="SimSun"/>
        </w:rPr>
        <w:lastRenderedPageBreak/>
        <w:t>(b)</w:t>
      </w:r>
      <w:r w:rsidRPr="00D65BD4">
        <w:rPr>
          <w:rFonts w:eastAsia="SimSun"/>
        </w:rPr>
        <w:tab/>
        <w:t>Each QSE’s share of the net total costs for Non-Spin for the Operating Hour is calculated as follows:</w:t>
      </w:r>
    </w:p>
    <w:p w14:paraId="33600123" w14:textId="77777777" w:rsidR="00D65BD4" w:rsidRPr="00D65BD4" w:rsidRDefault="00D65BD4" w:rsidP="00D65BD4">
      <w:pPr>
        <w:spacing w:after="240"/>
        <w:ind w:left="2880" w:hanging="2160"/>
        <w:rPr>
          <w:rFonts w:eastAsia="SimSun"/>
          <w:b/>
          <w:bCs/>
        </w:rPr>
      </w:pPr>
      <w:r w:rsidRPr="00D65BD4">
        <w:rPr>
          <w:rFonts w:eastAsia="SimSun"/>
          <w:b/>
          <w:bCs/>
        </w:rPr>
        <w:t xml:space="preserve">NSCOST </w:t>
      </w:r>
      <w:r w:rsidRPr="00D65BD4">
        <w:rPr>
          <w:rFonts w:eastAsia="SimSun"/>
          <w:b/>
          <w:bCs/>
          <w:i/>
          <w:vertAlign w:val="subscript"/>
        </w:rPr>
        <w:t>q</w:t>
      </w:r>
      <w:r w:rsidRPr="00D65BD4">
        <w:rPr>
          <w:rFonts w:eastAsia="SimSun"/>
          <w:b/>
          <w:bCs/>
        </w:rPr>
        <w:tab/>
        <w:t>=</w:t>
      </w:r>
      <w:r w:rsidRPr="00D65BD4">
        <w:rPr>
          <w:rFonts w:eastAsia="SimSun"/>
          <w:b/>
          <w:bCs/>
        </w:rPr>
        <w:tab/>
        <w:t xml:space="preserve">NSPR * NSQ </w:t>
      </w:r>
      <w:r w:rsidRPr="00D65BD4">
        <w:rPr>
          <w:rFonts w:eastAsia="SimSun"/>
          <w:b/>
          <w:bCs/>
          <w:i/>
          <w:vertAlign w:val="subscript"/>
        </w:rPr>
        <w:t>q</w:t>
      </w:r>
    </w:p>
    <w:p w14:paraId="051869CB" w14:textId="77777777" w:rsidR="00D65BD4" w:rsidRPr="00D65BD4" w:rsidRDefault="00D65BD4" w:rsidP="00D65BD4">
      <w:pPr>
        <w:spacing w:after="240"/>
        <w:rPr>
          <w:rFonts w:eastAsia="SimSun"/>
          <w:iCs/>
        </w:rPr>
      </w:pPr>
      <w:r w:rsidRPr="00D65BD4">
        <w:rPr>
          <w:rFonts w:eastAsia="SimSun"/>
          <w:iCs/>
        </w:rPr>
        <w:t>Where:</w:t>
      </w:r>
    </w:p>
    <w:p w14:paraId="149F4E91" w14:textId="77777777" w:rsidR="00D65BD4" w:rsidRPr="00D65BD4" w:rsidRDefault="00D65BD4" w:rsidP="00D65BD4">
      <w:pPr>
        <w:spacing w:after="120"/>
        <w:ind w:leftChars="300" w:left="2880" w:hangingChars="900" w:hanging="2160"/>
        <w:rPr>
          <w:rFonts w:eastAsia="SimSun"/>
          <w:bCs/>
        </w:rPr>
      </w:pPr>
      <w:r w:rsidRPr="00D65BD4">
        <w:rPr>
          <w:rFonts w:eastAsia="SimSun"/>
          <w:bCs/>
        </w:rPr>
        <w:t>NSPR</w:t>
      </w:r>
      <w:r w:rsidRPr="00D65BD4">
        <w:rPr>
          <w:rFonts w:eastAsia="SimSun"/>
          <w:bCs/>
        </w:rPr>
        <w:tab/>
        <w:t>=</w:t>
      </w:r>
      <w:r w:rsidRPr="00D65BD4">
        <w:rPr>
          <w:rFonts w:eastAsia="SimSun"/>
          <w:bCs/>
        </w:rPr>
        <w:tab/>
        <w:t>NSCOSTTOT / NSQTOT</w:t>
      </w:r>
    </w:p>
    <w:p w14:paraId="3E95BE88" w14:textId="77777777" w:rsidR="00D65BD4" w:rsidRPr="00D65BD4" w:rsidRDefault="00D65BD4" w:rsidP="00D65BD4">
      <w:pPr>
        <w:spacing w:after="120"/>
        <w:ind w:leftChars="300" w:left="2880" w:hangingChars="900" w:hanging="2160"/>
        <w:rPr>
          <w:rFonts w:eastAsia="SimSun"/>
          <w:bCs/>
        </w:rPr>
      </w:pPr>
      <w:r w:rsidRPr="00D65BD4">
        <w:rPr>
          <w:rFonts w:eastAsia="SimSun"/>
          <w:bCs/>
        </w:rPr>
        <w:t>NSQTOT</w:t>
      </w:r>
      <w:r w:rsidRPr="00D65BD4">
        <w:rPr>
          <w:rFonts w:eastAsia="SimSun"/>
          <w:bCs/>
        </w:rPr>
        <w:tab/>
        <w:t>=</w:t>
      </w:r>
      <w:r w:rsidRPr="00D65BD4">
        <w:rPr>
          <w:rFonts w:eastAsia="SimSun"/>
          <w:bCs/>
        </w:rPr>
        <w:tab/>
      </w:r>
      <w:r w:rsidRPr="00D65BD4">
        <w:rPr>
          <w:rFonts w:eastAsia="SimSun"/>
          <w:bCs/>
          <w:noProof/>
          <w:position w:val="-22"/>
        </w:rPr>
        <w:drawing>
          <wp:inline distT="0" distB="0" distL="0" distR="0" wp14:anchorId="5F10EEBC" wp14:editId="27A397C9">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NSQ </w:t>
      </w:r>
      <w:r w:rsidRPr="00D65BD4">
        <w:rPr>
          <w:rFonts w:eastAsia="SimSun"/>
          <w:bCs/>
          <w:i/>
          <w:vertAlign w:val="subscript"/>
        </w:rPr>
        <w:t>q</w:t>
      </w:r>
    </w:p>
    <w:p w14:paraId="11BB478B" w14:textId="77777777" w:rsidR="00D65BD4" w:rsidRPr="00D65BD4" w:rsidRDefault="00D65BD4" w:rsidP="00D65BD4">
      <w:pPr>
        <w:spacing w:after="120"/>
        <w:ind w:leftChars="300" w:left="2880" w:hangingChars="900" w:hanging="2160"/>
        <w:rPr>
          <w:rFonts w:eastAsia="SimSun"/>
          <w:bCs/>
          <w:lang w:val="fr-FR"/>
        </w:rPr>
      </w:pPr>
      <w:r w:rsidRPr="00D65BD4">
        <w:rPr>
          <w:rFonts w:eastAsia="SimSun"/>
          <w:bCs/>
          <w:lang w:val="fr-FR"/>
        </w:rPr>
        <w:t xml:space="preserve">NSQ </w:t>
      </w:r>
      <w:r w:rsidRPr="00D65BD4">
        <w:rPr>
          <w:rFonts w:eastAsia="SimSun"/>
          <w:bCs/>
          <w:i/>
          <w:vertAlign w:val="subscript"/>
          <w:lang w:val="fr-FR"/>
        </w:rPr>
        <w:t>q</w:t>
      </w:r>
      <w:r w:rsidRPr="00D65BD4">
        <w:rPr>
          <w:rFonts w:eastAsia="SimSun"/>
          <w:bCs/>
          <w:lang w:val="fr-FR"/>
        </w:rPr>
        <w:tab/>
        <w:t>=</w:t>
      </w:r>
      <w:r w:rsidRPr="00D65BD4">
        <w:rPr>
          <w:rFonts w:eastAsia="SimSun"/>
          <w:bCs/>
          <w:lang w:val="fr-FR"/>
        </w:rPr>
        <w:tab/>
        <w:t xml:space="preserve">NSO </w:t>
      </w:r>
      <w:r w:rsidRPr="00D65BD4">
        <w:rPr>
          <w:rFonts w:eastAsia="SimSun"/>
          <w:bCs/>
          <w:i/>
          <w:vertAlign w:val="subscript"/>
          <w:lang w:val="fr-FR"/>
        </w:rPr>
        <w:t>q</w:t>
      </w:r>
      <w:r w:rsidRPr="00D65BD4">
        <w:rPr>
          <w:rFonts w:eastAsia="SimSun"/>
          <w:bCs/>
          <w:lang w:val="fr-FR"/>
        </w:rPr>
        <w:t xml:space="preserve"> – SANSQ </w:t>
      </w:r>
      <w:r w:rsidRPr="00D65BD4">
        <w:rPr>
          <w:rFonts w:eastAsia="SimSun"/>
          <w:bCs/>
          <w:i/>
          <w:vertAlign w:val="subscript"/>
          <w:lang w:val="fr-FR"/>
        </w:rPr>
        <w:t>q</w:t>
      </w:r>
    </w:p>
    <w:p w14:paraId="58B454B2" w14:textId="77777777" w:rsidR="00D65BD4" w:rsidRPr="00D65BD4" w:rsidRDefault="00D65BD4" w:rsidP="00D65BD4">
      <w:pPr>
        <w:spacing w:after="120"/>
        <w:ind w:leftChars="300" w:left="2880" w:hangingChars="900" w:hanging="2160"/>
        <w:rPr>
          <w:rFonts w:eastAsia="SimSun"/>
          <w:bCs/>
          <w:lang w:val="fr-FR"/>
        </w:rPr>
      </w:pPr>
      <w:r w:rsidRPr="00D65BD4">
        <w:rPr>
          <w:rFonts w:eastAsia="SimSun"/>
          <w:bCs/>
          <w:lang w:val="fr-FR"/>
        </w:rPr>
        <w:t xml:space="preserve">NSO </w:t>
      </w:r>
      <w:r w:rsidRPr="00D65BD4">
        <w:rPr>
          <w:rFonts w:eastAsia="SimSun"/>
          <w:bCs/>
          <w:i/>
          <w:vertAlign w:val="subscript"/>
          <w:lang w:val="fr-FR"/>
        </w:rPr>
        <w:t>q</w:t>
      </w:r>
      <w:r w:rsidRPr="00D65BD4">
        <w:rPr>
          <w:rFonts w:eastAsia="SimSun"/>
          <w:bCs/>
          <w:lang w:val="fr-FR"/>
        </w:rPr>
        <w:tab/>
        <w:t>=</w:t>
      </w:r>
      <w:r w:rsidRPr="00D65BD4">
        <w:rPr>
          <w:rFonts w:eastAsia="SimSun"/>
          <w:bCs/>
          <w:lang w:val="fr-FR"/>
        </w:rPr>
        <w:tab/>
      </w:r>
      <w:r w:rsidRPr="00D65BD4">
        <w:rPr>
          <w:rFonts w:eastAsia="SimSun"/>
          <w:bCs/>
          <w:noProof/>
          <w:position w:val="-22"/>
        </w:rPr>
        <w:drawing>
          <wp:inline distT="0" distB="0" distL="0" distR="0" wp14:anchorId="4A02CCAA" wp14:editId="68727D02">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lang w:val="fr-FR"/>
        </w:rPr>
        <w:t xml:space="preserve">(SANSQ </w:t>
      </w:r>
      <w:r w:rsidRPr="00D65BD4">
        <w:rPr>
          <w:rFonts w:eastAsia="SimSun"/>
          <w:bCs/>
          <w:i/>
          <w:vertAlign w:val="subscript"/>
          <w:lang w:val="fr-FR"/>
        </w:rPr>
        <w:t>q</w:t>
      </w:r>
      <w:r w:rsidRPr="00D65BD4">
        <w:rPr>
          <w:rFonts w:eastAsia="SimSun"/>
          <w:bCs/>
          <w:lang w:val="fr-FR"/>
        </w:rPr>
        <w:t xml:space="preserve"> + </w:t>
      </w:r>
      <w:r w:rsidRPr="00D65BD4">
        <w:rPr>
          <w:rFonts w:eastAsia="SimSun"/>
          <w:bCs/>
          <w:noProof/>
          <w:position w:val="-20"/>
        </w:rPr>
        <w:drawing>
          <wp:inline distT="0" distB="0" distL="0" distR="0" wp14:anchorId="0B329B1C" wp14:editId="2F752B6F">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lang w:val="fr-FR"/>
        </w:rPr>
        <w:t xml:space="preserve">(RTPCNS </w:t>
      </w:r>
      <w:r w:rsidRPr="00D65BD4">
        <w:rPr>
          <w:rFonts w:eastAsia="SimSun"/>
          <w:bCs/>
          <w:i/>
          <w:vertAlign w:val="subscript"/>
          <w:lang w:val="fr-FR"/>
        </w:rPr>
        <w:t>q, m</w:t>
      </w:r>
      <w:r w:rsidRPr="00D65BD4">
        <w:rPr>
          <w:rFonts w:eastAsia="SimSun"/>
          <w:bCs/>
          <w:lang w:val="fr-FR"/>
        </w:rPr>
        <w:t xml:space="preserve">) + PCNS </w:t>
      </w:r>
      <w:r w:rsidRPr="00D65BD4">
        <w:rPr>
          <w:rFonts w:eastAsia="SimSun"/>
          <w:bCs/>
          <w:i/>
          <w:vertAlign w:val="subscript"/>
          <w:lang w:val="fr-FR"/>
        </w:rPr>
        <w:t xml:space="preserve">q </w:t>
      </w:r>
      <w:r w:rsidRPr="00D65BD4">
        <w:rPr>
          <w:rFonts w:eastAsia="SimSun"/>
          <w:bCs/>
          <w:lang w:val="fr-FR"/>
        </w:rPr>
        <w:t xml:space="preserve">– </w:t>
      </w:r>
    </w:p>
    <w:p w14:paraId="19220928" w14:textId="77777777" w:rsidR="00D65BD4" w:rsidRPr="00D65BD4" w:rsidRDefault="00D65BD4" w:rsidP="00D65BD4">
      <w:pPr>
        <w:spacing w:after="120"/>
        <w:ind w:leftChars="1200" w:left="2880" w:firstLine="720"/>
        <w:rPr>
          <w:rFonts w:eastAsia="SimSun"/>
          <w:bCs/>
          <w:i/>
          <w:vertAlign w:val="subscript"/>
          <w:lang w:val="fr-FR"/>
        </w:rPr>
      </w:pPr>
      <w:r w:rsidRPr="00D65BD4">
        <w:rPr>
          <w:rFonts w:eastAsia="SimSun"/>
          <w:bCs/>
          <w:lang w:val="fr-FR"/>
        </w:rPr>
        <w:t xml:space="preserve">NSFQ </w:t>
      </w:r>
      <w:r w:rsidRPr="00D65BD4">
        <w:rPr>
          <w:rFonts w:eastAsia="SimSun"/>
          <w:bCs/>
          <w:i/>
          <w:vertAlign w:val="subscript"/>
          <w:lang w:val="fr-FR"/>
        </w:rPr>
        <w:t xml:space="preserve">q </w:t>
      </w:r>
      <w:r w:rsidRPr="00D65BD4">
        <w:rPr>
          <w:rFonts w:eastAsia="SimSun"/>
          <w:bCs/>
          <w:lang w:val="fr-FR"/>
        </w:rPr>
        <w:t xml:space="preserve">– RNSFQ </w:t>
      </w:r>
      <w:r w:rsidRPr="00D65BD4">
        <w:rPr>
          <w:rFonts w:eastAsia="SimSun"/>
          <w:bCs/>
          <w:i/>
          <w:vertAlign w:val="subscript"/>
          <w:lang w:val="fr-FR"/>
        </w:rPr>
        <w:t>q</w:t>
      </w:r>
      <w:r w:rsidRPr="00D65BD4">
        <w:rPr>
          <w:rFonts w:eastAsia="SimSun"/>
          <w:bCs/>
          <w:lang w:val="fr-FR"/>
        </w:rPr>
        <w:t xml:space="preserve">) * HLRS </w:t>
      </w:r>
      <w:r w:rsidRPr="00D65BD4">
        <w:rPr>
          <w:rFonts w:eastAsia="SimSun"/>
          <w:bCs/>
          <w:i/>
          <w:vertAlign w:val="subscript"/>
          <w:lang w:val="fr-FR"/>
        </w:rPr>
        <w:t>q</w:t>
      </w:r>
    </w:p>
    <w:p w14:paraId="49C60ADD" w14:textId="77777777" w:rsidR="00D65BD4" w:rsidRPr="00D65BD4" w:rsidRDefault="00D65BD4" w:rsidP="00D65BD4">
      <w:pPr>
        <w:spacing w:after="240"/>
        <w:ind w:leftChars="300" w:left="2880" w:hangingChars="900" w:hanging="2160"/>
        <w:rPr>
          <w:rFonts w:eastAsia="SimSun"/>
          <w:bCs/>
          <w:lang w:val="fr-FR"/>
        </w:rPr>
      </w:pPr>
      <w:r w:rsidRPr="00D65BD4">
        <w:rPr>
          <w:rFonts w:eastAsia="SimSun"/>
          <w:bCs/>
          <w:lang w:val="fr-FR"/>
        </w:rPr>
        <w:lastRenderedPageBreak/>
        <w:t xml:space="preserve">SANSQ </w:t>
      </w:r>
      <w:r w:rsidRPr="00D65BD4">
        <w:rPr>
          <w:rFonts w:eastAsia="SimSun"/>
          <w:bCs/>
          <w:i/>
          <w:vertAlign w:val="subscript"/>
          <w:lang w:val="fr-FR"/>
        </w:rPr>
        <w:t>q</w:t>
      </w:r>
      <w:r w:rsidRPr="00D65BD4">
        <w:rPr>
          <w:rFonts w:eastAsia="SimSun"/>
          <w:bCs/>
          <w:i/>
          <w:vertAlign w:val="subscript"/>
          <w:lang w:val="fr-FR"/>
        </w:rPr>
        <w:tab/>
      </w:r>
      <w:r w:rsidRPr="00D65BD4">
        <w:rPr>
          <w:rFonts w:eastAsia="SimSun"/>
          <w:bCs/>
          <w:lang w:val="fr-FR"/>
        </w:rPr>
        <w:t>=</w:t>
      </w:r>
      <w:r w:rsidRPr="00D65BD4">
        <w:rPr>
          <w:rFonts w:eastAsia="SimSun"/>
          <w:bCs/>
          <w:lang w:val="fr-FR"/>
        </w:rPr>
        <w:tab/>
        <w:t xml:space="preserve">DASANSQ </w:t>
      </w:r>
      <w:r w:rsidRPr="00D65BD4">
        <w:rPr>
          <w:rFonts w:eastAsia="SimSun"/>
          <w:bCs/>
          <w:i/>
          <w:vertAlign w:val="subscript"/>
          <w:lang w:val="fr-FR"/>
        </w:rPr>
        <w:t>q</w:t>
      </w:r>
      <w:r w:rsidRPr="00D65BD4">
        <w:rPr>
          <w:rFonts w:eastAsia="SimSun"/>
          <w:bCs/>
          <w:lang w:val="fr-FR"/>
        </w:rPr>
        <w:t xml:space="preserve"> + RTSANSQ </w:t>
      </w:r>
      <w:r w:rsidRPr="00D65BD4">
        <w:rPr>
          <w:rFonts w:eastAsia="SimSun"/>
          <w:bCs/>
          <w:i/>
          <w:vertAlign w:val="subscript"/>
          <w:lang w:val="fr-FR"/>
        </w:rPr>
        <w:t>q</w:t>
      </w:r>
    </w:p>
    <w:p w14:paraId="4D9B9720" w14:textId="77777777" w:rsidR="00D65BD4" w:rsidRPr="00D65BD4" w:rsidRDefault="00D65BD4" w:rsidP="00D65BD4">
      <w:pPr>
        <w:tabs>
          <w:tab w:val="left" w:pos="2160"/>
          <w:tab w:val="left" w:pos="2880"/>
        </w:tabs>
        <w:ind w:leftChars="31" w:left="374" w:hangingChars="125" w:hanging="300"/>
        <w:rPr>
          <w:rFonts w:eastAsia="SimSun"/>
          <w:bCs/>
        </w:rPr>
      </w:pPr>
      <w:r w:rsidRPr="00D65BD4">
        <w:rPr>
          <w:rFonts w:eastAsia="SimSun"/>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D65BD4" w:rsidRPr="00D65BD4" w14:paraId="623E5C10" w14:textId="77777777" w:rsidTr="0003786F">
        <w:trPr>
          <w:tblHeader/>
        </w:trPr>
        <w:tc>
          <w:tcPr>
            <w:tcW w:w="849" w:type="pct"/>
          </w:tcPr>
          <w:p w14:paraId="65019478" w14:textId="77777777" w:rsidR="00D65BD4" w:rsidRPr="00D65BD4" w:rsidRDefault="00D65BD4" w:rsidP="00D65BD4">
            <w:pPr>
              <w:keepNext/>
              <w:spacing w:after="120"/>
              <w:rPr>
                <w:rFonts w:eastAsia="SimSun"/>
                <w:b/>
                <w:iCs/>
                <w:sz w:val="20"/>
              </w:rPr>
            </w:pPr>
            <w:r w:rsidRPr="00D65BD4">
              <w:rPr>
                <w:rFonts w:eastAsia="SimSun"/>
                <w:b/>
                <w:iCs/>
                <w:sz w:val="20"/>
              </w:rPr>
              <w:t>Variable</w:t>
            </w:r>
          </w:p>
        </w:tc>
        <w:tc>
          <w:tcPr>
            <w:tcW w:w="460" w:type="pct"/>
          </w:tcPr>
          <w:p w14:paraId="08A9A460" w14:textId="77777777" w:rsidR="00D65BD4" w:rsidRPr="00D65BD4" w:rsidRDefault="00D65BD4" w:rsidP="00D65BD4">
            <w:pPr>
              <w:keepNext/>
              <w:spacing w:after="120"/>
              <w:rPr>
                <w:rFonts w:eastAsia="SimSun"/>
                <w:b/>
                <w:iCs/>
                <w:sz w:val="20"/>
              </w:rPr>
            </w:pPr>
            <w:r w:rsidRPr="00D65BD4">
              <w:rPr>
                <w:rFonts w:eastAsia="SimSun"/>
                <w:b/>
                <w:iCs/>
                <w:sz w:val="20"/>
              </w:rPr>
              <w:t>Unit</w:t>
            </w:r>
          </w:p>
        </w:tc>
        <w:tc>
          <w:tcPr>
            <w:tcW w:w="3691" w:type="pct"/>
          </w:tcPr>
          <w:p w14:paraId="6F13B61D" w14:textId="77777777" w:rsidR="00D65BD4" w:rsidRPr="00D65BD4" w:rsidRDefault="00D65BD4" w:rsidP="00D65BD4">
            <w:pPr>
              <w:keepNext/>
              <w:spacing w:after="120"/>
              <w:rPr>
                <w:rFonts w:eastAsia="SimSun"/>
                <w:b/>
                <w:iCs/>
                <w:sz w:val="20"/>
              </w:rPr>
            </w:pPr>
            <w:r w:rsidRPr="00D65BD4">
              <w:rPr>
                <w:rFonts w:eastAsia="SimSun"/>
                <w:b/>
                <w:iCs/>
                <w:sz w:val="20"/>
              </w:rPr>
              <w:t>Description</w:t>
            </w:r>
          </w:p>
        </w:tc>
      </w:tr>
      <w:tr w:rsidR="00D65BD4" w:rsidRPr="00D65BD4" w14:paraId="30DA1AD7" w14:textId="77777777" w:rsidTr="0003786F">
        <w:tc>
          <w:tcPr>
            <w:tcW w:w="849" w:type="pct"/>
          </w:tcPr>
          <w:p w14:paraId="0D5EB073" w14:textId="77777777" w:rsidR="00D65BD4" w:rsidRPr="00D65BD4" w:rsidRDefault="00D65BD4" w:rsidP="00D65BD4">
            <w:pPr>
              <w:spacing w:after="60"/>
              <w:rPr>
                <w:rFonts w:eastAsia="SimSun"/>
                <w:iCs/>
                <w:sz w:val="20"/>
              </w:rPr>
            </w:pPr>
            <w:r w:rsidRPr="00D65BD4">
              <w:rPr>
                <w:rFonts w:eastAsia="SimSun"/>
                <w:iCs/>
                <w:sz w:val="20"/>
              </w:rPr>
              <w:t xml:space="preserve">NSCOST </w:t>
            </w:r>
            <w:r w:rsidRPr="00D65BD4">
              <w:rPr>
                <w:rFonts w:eastAsia="SimSun"/>
                <w:i/>
                <w:iCs/>
                <w:sz w:val="20"/>
                <w:vertAlign w:val="subscript"/>
              </w:rPr>
              <w:t>q</w:t>
            </w:r>
          </w:p>
        </w:tc>
        <w:tc>
          <w:tcPr>
            <w:tcW w:w="460" w:type="pct"/>
          </w:tcPr>
          <w:p w14:paraId="04A3EF11" w14:textId="77777777" w:rsidR="00D65BD4" w:rsidRPr="00D65BD4" w:rsidRDefault="00D65BD4" w:rsidP="00D65BD4">
            <w:pPr>
              <w:keepNext/>
              <w:spacing w:after="60"/>
              <w:rPr>
                <w:rFonts w:eastAsia="SimSun"/>
                <w:iCs/>
                <w:sz w:val="20"/>
              </w:rPr>
            </w:pPr>
            <w:r w:rsidRPr="00D65BD4">
              <w:rPr>
                <w:rFonts w:eastAsia="SimSun"/>
                <w:iCs/>
                <w:sz w:val="20"/>
              </w:rPr>
              <w:t>$</w:t>
            </w:r>
          </w:p>
        </w:tc>
        <w:tc>
          <w:tcPr>
            <w:tcW w:w="3691" w:type="pct"/>
          </w:tcPr>
          <w:p w14:paraId="20171700" w14:textId="77777777" w:rsidR="00D65BD4" w:rsidRPr="00D65BD4" w:rsidRDefault="00D65BD4" w:rsidP="00D65BD4">
            <w:pPr>
              <w:keepNext/>
              <w:spacing w:after="60"/>
              <w:rPr>
                <w:rFonts w:eastAsia="SimSun"/>
                <w:iCs/>
                <w:sz w:val="20"/>
              </w:rPr>
            </w:pPr>
            <w:r w:rsidRPr="00D65BD4">
              <w:rPr>
                <w:rFonts w:eastAsia="SimSun"/>
                <w:i/>
                <w:iCs/>
                <w:sz w:val="20"/>
              </w:rPr>
              <w:t>Non-Spin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Non-Spin, for the hour.</w:t>
            </w:r>
          </w:p>
        </w:tc>
      </w:tr>
      <w:tr w:rsidR="00D65BD4" w:rsidRPr="00D65BD4" w14:paraId="00180643" w14:textId="77777777" w:rsidTr="0003786F">
        <w:tc>
          <w:tcPr>
            <w:tcW w:w="849" w:type="pct"/>
            <w:tcBorders>
              <w:top w:val="single" w:sz="4" w:space="0" w:color="auto"/>
              <w:left w:val="single" w:sz="4" w:space="0" w:color="auto"/>
              <w:bottom w:val="single" w:sz="4" w:space="0" w:color="auto"/>
              <w:right w:val="single" w:sz="4" w:space="0" w:color="auto"/>
            </w:tcBorders>
          </w:tcPr>
          <w:p w14:paraId="3A447AA7" w14:textId="77777777" w:rsidR="00D65BD4" w:rsidRPr="00D65BD4" w:rsidRDefault="00D65BD4" w:rsidP="00D65BD4">
            <w:pPr>
              <w:spacing w:after="60"/>
              <w:rPr>
                <w:rFonts w:eastAsia="SimSun"/>
                <w:iCs/>
                <w:sz w:val="20"/>
              </w:rPr>
            </w:pPr>
            <w:r w:rsidRPr="00D65BD4">
              <w:rPr>
                <w:rFonts w:eastAsia="SimSun"/>
                <w:iCs/>
                <w:sz w:val="20"/>
              </w:rPr>
              <w:t>NSPR</w:t>
            </w:r>
          </w:p>
        </w:tc>
        <w:tc>
          <w:tcPr>
            <w:tcW w:w="460" w:type="pct"/>
            <w:tcBorders>
              <w:top w:val="single" w:sz="4" w:space="0" w:color="auto"/>
              <w:left w:val="single" w:sz="4" w:space="0" w:color="auto"/>
              <w:bottom w:val="single" w:sz="4" w:space="0" w:color="auto"/>
              <w:right w:val="single" w:sz="4" w:space="0" w:color="auto"/>
            </w:tcBorders>
          </w:tcPr>
          <w:p w14:paraId="70223C9F" w14:textId="77777777" w:rsidR="00D65BD4" w:rsidRPr="00D65BD4" w:rsidRDefault="00D65BD4" w:rsidP="00D65BD4">
            <w:pPr>
              <w:spacing w:after="60"/>
              <w:rPr>
                <w:rFonts w:eastAsia="SimSun"/>
                <w:iCs/>
                <w:sz w:val="20"/>
              </w:rPr>
            </w:pPr>
            <w:r w:rsidRPr="00D65BD4">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C7C8570" w14:textId="77777777" w:rsidR="00D65BD4" w:rsidRPr="00D65BD4" w:rsidRDefault="00D65BD4" w:rsidP="00D65BD4">
            <w:pPr>
              <w:spacing w:after="60"/>
              <w:rPr>
                <w:rFonts w:eastAsia="SimSun"/>
                <w:i/>
                <w:iCs/>
                <w:sz w:val="20"/>
              </w:rPr>
            </w:pPr>
            <w:r w:rsidRPr="00D65BD4">
              <w:rPr>
                <w:rFonts w:eastAsia="SimSun"/>
                <w:i/>
                <w:iCs/>
                <w:sz w:val="20"/>
              </w:rPr>
              <w:t>Non-Spin Price—</w:t>
            </w:r>
            <w:r w:rsidRPr="00D65BD4">
              <w:rPr>
                <w:rFonts w:eastAsia="SimSun"/>
                <w:iCs/>
                <w:sz w:val="20"/>
              </w:rPr>
              <w:t>The price for Non-Spin calculated based on the net total costs for Non-Spin, for the hour.</w:t>
            </w:r>
          </w:p>
        </w:tc>
      </w:tr>
      <w:tr w:rsidR="00D65BD4" w:rsidRPr="00D65BD4" w14:paraId="31A73BD4" w14:textId="77777777" w:rsidTr="0003786F">
        <w:tc>
          <w:tcPr>
            <w:tcW w:w="849" w:type="pct"/>
            <w:tcBorders>
              <w:top w:val="single" w:sz="4" w:space="0" w:color="auto"/>
              <w:left w:val="single" w:sz="4" w:space="0" w:color="auto"/>
              <w:bottom w:val="single" w:sz="4" w:space="0" w:color="auto"/>
              <w:right w:val="single" w:sz="4" w:space="0" w:color="auto"/>
            </w:tcBorders>
          </w:tcPr>
          <w:p w14:paraId="34B4F376" w14:textId="77777777" w:rsidR="00D65BD4" w:rsidRPr="00D65BD4" w:rsidRDefault="00D65BD4" w:rsidP="00D65BD4">
            <w:pPr>
              <w:spacing w:after="60"/>
              <w:rPr>
                <w:rFonts w:eastAsia="SimSun"/>
                <w:iCs/>
                <w:sz w:val="20"/>
              </w:rPr>
            </w:pPr>
            <w:r w:rsidRPr="00D65BD4">
              <w:rPr>
                <w:rFonts w:eastAsia="SimSun"/>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1CECB569" w14:textId="77777777" w:rsidR="00D65BD4" w:rsidRPr="00D65BD4" w:rsidRDefault="00D65BD4" w:rsidP="00D65BD4">
            <w:pPr>
              <w:spacing w:after="60"/>
              <w:rPr>
                <w:rFonts w:eastAsia="SimSun"/>
                <w:iCs/>
                <w:sz w:val="20"/>
              </w:rPr>
            </w:pPr>
            <w:r w:rsidRPr="00D65BD4">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3FF83F75" w14:textId="77777777" w:rsidR="00D65BD4" w:rsidRPr="00D65BD4" w:rsidRDefault="00D65BD4" w:rsidP="00D65BD4">
            <w:pPr>
              <w:spacing w:after="60"/>
              <w:rPr>
                <w:rFonts w:eastAsia="SimSun"/>
                <w:i/>
                <w:iCs/>
                <w:sz w:val="20"/>
              </w:rPr>
            </w:pPr>
            <w:r w:rsidRPr="00D65BD4">
              <w:rPr>
                <w:rFonts w:eastAsia="SimSun"/>
                <w:i/>
                <w:iCs/>
                <w:sz w:val="20"/>
              </w:rPr>
              <w:t>Non-Spin Cost Total</w:t>
            </w:r>
            <w:r w:rsidRPr="00D65BD4">
              <w:rPr>
                <w:rFonts w:eastAsia="SimSun"/>
                <w:iCs/>
                <w:sz w:val="20"/>
              </w:rPr>
              <w:t>—The net total costs for Non-Spin for the hour.  See item (5)(a) above.</w:t>
            </w:r>
          </w:p>
        </w:tc>
      </w:tr>
      <w:tr w:rsidR="00D65BD4" w:rsidRPr="00D65BD4" w14:paraId="44053B6C" w14:textId="77777777" w:rsidTr="0003786F">
        <w:tc>
          <w:tcPr>
            <w:tcW w:w="849" w:type="pct"/>
            <w:tcBorders>
              <w:top w:val="single" w:sz="4" w:space="0" w:color="auto"/>
              <w:left w:val="single" w:sz="4" w:space="0" w:color="auto"/>
              <w:bottom w:val="single" w:sz="4" w:space="0" w:color="auto"/>
              <w:right w:val="single" w:sz="4" w:space="0" w:color="auto"/>
            </w:tcBorders>
          </w:tcPr>
          <w:p w14:paraId="77AF0310" w14:textId="77777777" w:rsidR="00D65BD4" w:rsidRPr="00D65BD4" w:rsidRDefault="00D65BD4" w:rsidP="00D65BD4">
            <w:pPr>
              <w:spacing w:after="60"/>
              <w:rPr>
                <w:rFonts w:eastAsia="SimSun"/>
                <w:iCs/>
                <w:sz w:val="20"/>
              </w:rPr>
            </w:pPr>
            <w:r w:rsidRPr="00D65BD4">
              <w:rPr>
                <w:rFonts w:eastAsia="SimSun"/>
                <w:iCs/>
                <w:sz w:val="20"/>
              </w:rPr>
              <w:t>NSQTOT</w:t>
            </w:r>
          </w:p>
        </w:tc>
        <w:tc>
          <w:tcPr>
            <w:tcW w:w="460" w:type="pct"/>
            <w:tcBorders>
              <w:top w:val="single" w:sz="4" w:space="0" w:color="auto"/>
              <w:left w:val="single" w:sz="4" w:space="0" w:color="auto"/>
              <w:bottom w:val="single" w:sz="4" w:space="0" w:color="auto"/>
              <w:right w:val="single" w:sz="4" w:space="0" w:color="auto"/>
            </w:tcBorders>
          </w:tcPr>
          <w:p w14:paraId="10156EDB"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14A8CB8" w14:textId="77777777" w:rsidR="00D65BD4" w:rsidRPr="00D65BD4" w:rsidRDefault="00D65BD4" w:rsidP="00D65BD4">
            <w:pPr>
              <w:spacing w:after="60"/>
              <w:rPr>
                <w:rFonts w:eastAsia="SimSun"/>
                <w:i/>
                <w:iCs/>
                <w:sz w:val="20"/>
              </w:rPr>
            </w:pPr>
            <w:r w:rsidRPr="00D65BD4">
              <w:rPr>
                <w:rFonts w:eastAsia="SimSun"/>
                <w:i/>
                <w:iCs/>
                <w:sz w:val="20"/>
              </w:rPr>
              <w:t>Non-Spin Quantity Total</w:t>
            </w:r>
            <w:r w:rsidRPr="00D65BD4">
              <w:rPr>
                <w:rFonts w:eastAsia="SimSun"/>
                <w:iCs/>
                <w:sz w:val="20"/>
              </w:rPr>
              <w:t xml:space="preserve">—The sum of every QSE’s Ancillary Service Obligation minus its self-arranged Non-Spin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090E2643" w14:textId="77777777" w:rsidTr="0003786F">
        <w:tc>
          <w:tcPr>
            <w:tcW w:w="849" w:type="pct"/>
            <w:tcBorders>
              <w:top w:val="single" w:sz="4" w:space="0" w:color="auto"/>
              <w:left w:val="single" w:sz="4" w:space="0" w:color="auto"/>
              <w:bottom w:val="single" w:sz="4" w:space="0" w:color="auto"/>
              <w:right w:val="single" w:sz="4" w:space="0" w:color="auto"/>
            </w:tcBorders>
          </w:tcPr>
          <w:p w14:paraId="17C56A24" w14:textId="77777777" w:rsidR="00D65BD4" w:rsidRPr="00D65BD4" w:rsidRDefault="00D65BD4" w:rsidP="00D65BD4">
            <w:pPr>
              <w:spacing w:after="60"/>
              <w:rPr>
                <w:rFonts w:eastAsia="SimSun"/>
                <w:iCs/>
                <w:sz w:val="20"/>
              </w:rPr>
            </w:pPr>
            <w:r w:rsidRPr="00D65BD4">
              <w:rPr>
                <w:rFonts w:eastAsia="SimSun"/>
                <w:iCs/>
                <w:sz w:val="20"/>
              </w:rPr>
              <w:t xml:space="preserve">NSQ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B859AA2"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1F89EB21" w14:textId="77777777" w:rsidR="00D65BD4" w:rsidRPr="00D65BD4" w:rsidRDefault="00D65BD4" w:rsidP="00D65BD4">
            <w:pPr>
              <w:spacing w:after="60"/>
              <w:rPr>
                <w:rFonts w:eastAsia="SimSun"/>
                <w:i/>
                <w:iCs/>
                <w:sz w:val="20"/>
              </w:rPr>
            </w:pPr>
            <w:r w:rsidRPr="00D65BD4">
              <w:rPr>
                <w:rFonts w:eastAsia="SimSun"/>
                <w:i/>
                <w:iCs/>
                <w:sz w:val="20"/>
              </w:rPr>
              <w:t>Non-Spin Quantity per QSE</w:t>
            </w:r>
            <w:r w:rsidRPr="00D65BD4">
              <w:rPr>
                <w:rFonts w:eastAsia="SimSun"/>
                <w:iCs/>
                <w:sz w:val="20"/>
              </w:rPr>
              <w:t xml:space="preserve">—The difference in QSE </w:t>
            </w:r>
            <w:r w:rsidRPr="00D65BD4">
              <w:rPr>
                <w:rFonts w:eastAsia="SimSun"/>
                <w:i/>
                <w:iCs/>
                <w:sz w:val="20"/>
              </w:rPr>
              <w:t>q</w:t>
            </w:r>
            <w:r w:rsidRPr="00D65BD4">
              <w:rPr>
                <w:rFonts w:eastAsia="SimSun"/>
                <w:iCs/>
                <w:sz w:val="20"/>
              </w:rPr>
              <w:t xml:space="preserve">’s Ancillary Service Obligation minus its self-arranged Non-Spin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484D4044" w14:textId="77777777" w:rsidTr="0003786F">
        <w:tc>
          <w:tcPr>
            <w:tcW w:w="849" w:type="pct"/>
            <w:tcBorders>
              <w:top w:val="single" w:sz="4" w:space="0" w:color="auto"/>
              <w:left w:val="single" w:sz="4" w:space="0" w:color="auto"/>
              <w:bottom w:val="single" w:sz="4" w:space="0" w:color="auto"/>
              <w:right w:val="single" w:sz="4" w:space="0" w:color="auto"/>
            </w:tcBorders>
          </w:tcPr>
          <w:p w14:paraId="7EDE8093" w14:textId="77777777" w:rsidR="00D65BD4" w:rsidRPr="00D65BD4" w:rsidRDefault="00D65BD4" w:rsidP="00D65BD4">
            <w:pPr>
              <w:spacing w:after="60"/>
              <w:rPr>
                <w:rFonts w:eastAsia="SimSun"/>
                <w:iCs/>
                <w:sz w:val="20"/>
              </w:rPr>
            </w:pPr>
            <w:r w:rsidRPr="00D65BD4">
              <w:rPr>
                <w:rFonts w:eastAsia="SimSun"/>
                <w:iCs/>
                <w:sz w:val="20"/>
              </w:rPr>
              <w:t xml:space="preserve">NSO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8F775FF"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8769560" w14:textId="77777777" w:rsidR="00D65BD4" w:rsidRPr="00D65BD4" w:rsidRDefault="00D65BD4" w:rsidP="00D65BD4">
            <w:pPr>
              <w:spacing w:after="60"/>
              <w:rPr>
                <w:rFonts w:eastAsia="SimSun"/>
                <w:i/>
                <w:iCs/>
                <w:sz w:val="20"/>
              </w:rPr>
            </w:pPr>
            <w:r w:rsidRPr="00D65BD4">
              <w:rPr>
                <w:rFonts w:eastAsia="SimSun"/>
                <w:i/>
                <w:iCs/>
                <w:sz w:val="20"/>
              </w:rPr>
              <w:t>Non-Spin Obligation per QSE</w:t>
            </w:r>
            <w:r w:rsidRPr="00D65BD4">
              <w:rPr>
                <w:rFonts w:eastAsia="SimSun"/>
                <w:iCs/>
                <w:sz w:val="20"/>
              </w:rPr>
              <w:t xml:space="preserve">—The Ancillary Service Obligation of QSE </w:t>
            </w:r>
            <w:r w:rsidRPr="00D65BD4">
              <w:rPr>
                <w:rFonts w:eastAsia="SimSun"/>
                <w:i/>
                <w:iCs/>
                <w:sz w:val="20"/>
              </w:rPr>
              <w:t>q</w:t>
            </w:r>
            <w:r w:rsidRPr="00D65BD4">
              <w:rPr>
                <w:rFonts w:eastAsia="SimSun"/>
                <w:iCs/>
                <w:sz w:val="20"/>
              </w:rPr>
              <w:t>, for the hour.</w:t>
            </w:r>
          </w:p>
        </w:tc>
      </w:tr>
      <w:tr w:rsidR="00D65BD4" w:rsidRPr="00D65BD4" w14:paraId="55A7D229" w14:textId="77777777" w:rsidTr="0003786F">
        <w:tc>
          <w:tcPr>
            <w:tcW w:w="849" w:type="pct"/>
            <w:tcBorders>
              <w:top w:val="single" w:sz="4" w:space="0" w:color="auto"/>
              <w:left w:val="single" w:sz="4" w:space="0" w:color="auto"/>
              <w:bottom w:val="single" w:sz="4" w:space="0" w:color="auto"/>
              <w:right w:val="single" w:sz="4" w:space="0" w:color="auto"/>
            </w:tcBorders>
          </w:tcPr>
          <w:p w14:paraId="56A759FA" w14:textId="77777777" w:rsidR="00D65BD4" w:rsidRPr="00D65BD4" w:rsidRDefault="00D65BD4" w:rsidP="00D65BD4">
            <w:pPr>
              <w:spacing w:after="60"/>
              <w:rPr>
                <w:rFonts w:eastAsia="SimSun"/>
                <w:iCs/>
                <w:sz w:val="20"/>
              </w:rPr>
            </w:pPr>
            <w:r w:rsidRPr="00D65BD4">
              <w:rPr>
                <w:rFonts w:eastAsia="SimSun"/>
                <w:iCs/>
                <w:sz w:val="20"/>
              </w:rPr>
              <w:t xml:space="preserve">DASANSQ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33AD86"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294E87C" w14:textId="77777777" w:rsidR="00D65BD4" w:rsidRPr="00D65BD4" w:rsidRDefault="00D65BD4" w:rsidP="00D65BD4">
            <w:pPr>
              <w:spacing w:after="60"/>
              <w:rPr>
                <w:rFonts w:eastAsia="SimSun"/>
                <w:i/>
                <w:iCs/>
                <w:sz w:val="20"/>
              </w:rPr>
            </w:pPr>
            <w:r w:rsidRPr="00D65BD4">
              <w:rPr>
                <w:rFonts w:eastAsia="SimSun"/>
                <w:i/>
                <w:iCs/>
                <w:sz w:val="20"/>
              </w:rPr>
              <w:t>Day-Ahead Self-Arranged Non-Spin Quantity per QSE for DAM</w:t>
            </w:r>
            <w:r w:rsidRPr="00D65BD4">
              <w:rPr>
                <w:rFonts w:eastAsia="SimSun"/>
                <w:iCs/>
                <w:sz w:val="20"/>
              </w:rPr>
              <w:t xml:space="preserve">—The self-arranged Non-Spin quantity submitted by QSE </w:t>
            </w:r>
            <w:r w:rsidRPr="00D65BD4">
              <w:rPr>
                <w:rFonts w:eastAsia="SimSun"/>
                <w:i/>
                <w:iCs/>
                <w:sz w:val="20"/>
              </w:rPr>
              <w:t>q</w:t>
            </w:r>
            <w:r w:rsidRPr="00D65BD4">
              <w:rPr>
                <w:rFonts w:eastAsia="SimSun"/>
                <w:iCs/>
                <w:sz w:val="20"/>
              </w:rPr>
              <w:t xml:space="preserve"> before 1000 in the Day-Ahead.</w:t>
            </w:r>
          </w:p>
        </w:tc>
      </w:tr>
      <w:tr w:rsidR="00D65BD4" w:rsidRPr="00D65BD4" w14:paraId="0EB47D8B" w14:textId="77777777" w:rsidTr="0003786F">
        <w:trPr>
          <w:cantSplit/>
        </w:trPr>
        <w:tc>
          <w:tcPr>
            <w:tcW w:w="849" w:type="pct"/>
            <w:tcBorders>
              <w:top w:val="single" w:sz="4" w:space="0" w:color="auto"/>
              <w:left w:val="single" w:sz="4" w:space="0" w:color="auto"/>
              <w:bottom w:val="single" w:sz="4" w:space="0" w:color="auto"/>
              <w:right w:val="single" w:sz="4" w:space="0" w:color="auto"/>
            </w:tcBorders>
          </w:tcPr>
          <w:p w14:paraId="22364524" w14:textId="77777777" w:rsidR="00D65BD4" w:rsidRPr="00D65BD4" w:rsidRDefault="00D65BD4" w:rsidP="00D65BD4">
            <w:pPr>
              <w:spacing w:after="60"/>
              <w:rPr>
                <w:rFonts w:eastAsia="SimSun"/>
                <w:iCs/>
                <w:sz w:val="20"/>
              </w:rPr>
            </w:pPr>
            <w:r w:rsidRPr="00D65BD4">
              <w:rPr>
                <w:rFonts w:eastAsia="SimSun"/>
                <w:iCs/>
                <w:sz w:val="20"/>
              </w:rPr>
              <w:t xml:space="preserve">RTSANSQ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072C2E"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93699BC" w14:textId="77777777" w:rsidR="00D65BD4" w:rsidRPr="00D65BD4" w:rsidRDefault="00D65BD4" w:rsidP="00D65BD4">
            <w:pPr>
              <w:spacing w:after="60"/>
              <w:rPr>
                <w:rFonts w:eastAsia="SimSun"/>
                <w:i/>
                <w:iCs/>
                <w:sz w:val="20"/>
              </w:rPr>
            </w:pPr>
            <w:r w:rsidRPr="00D65BD4">
              <w:rPr>
                <w:rFonts w:eastAsia="SimSun"/>
                <w:i/>
                <w:iCs/>
                <w:sz w:val="20"/>
              </w:rPr>
              <w:t>Self-Arranged Non-Spin Quantity per QSE for all SASMs</w:t>
            </w:r>
            <w:r w:rsidRPr="00D65BD4">
              <w:rPr>
                <w:rFonts w:eastAsia="SimSun"/>
                <w:iCs/>
                <w:sz w:val="20"/>
              </w:rPr>
              <w:t xml:space="preserve">—The sum of all self-arranged Non-Spin quantities submitted by QSE </w:t>
            </w:r>
            <w:r w:rsidRPr="00D65BD4">
              <w:rPr>
                <w:rFonts w:eastAsia="SimSun"/>
                <w:i/>
                <w:iCs/>
                <w:sz w:val="20"/>
              </w:rPr>
              <w:t>q</w:t>
            </w:r>
            <w:r w:rsidRPr="00D65BD4">
              <w:rPr>
                <w:rFonts w:eastAsia="SimSun"/>
                <w:iCs/>
                <w:sz w:val="20"/>
              </w:rPr>
              <w:t xml:space="preserve"> for all SASMs due to an increase in the Ancillary Service Plan per Section 4.4.7.1.</w:t>
            </w:r>
          </w:p>
        </w:tc>
      </w:tr>
      <w:tr w:rsidR="00D65BD4" w:rsidRPr="00D65BD4" w14:paraId="4FE5BC98" w14:textId="77777777" w:rsidTr="0003786F">
        <w:tc>
          <w:tcPr>
            <w:tcW w:w="849" w:type="pct"/>
            <w:tcBorders>
              <w:top w:val="single" w:sz="4" w:space="0" w:color="auto"/>
              <w:left w:val="single" w:sz="4" w:space="0" w:color="auto"/>
              <w:bottom w:val="single" w:sz="4" w:space="0" w:color="auto"/>
              <w:right w:val="single" w:sz="4" w:space="0" w:color="auto"/>
            </w:tcBorders>
          </w:tcPr>
          <w:p w14:paraId="3D40F279" w14:textId="77777777" w:rsidR="00D65BD4" w:rsidRPr="00D65BD4" w:rsidRDefault="00D65BD4" w:rsidP="00D65BD4">
            <w:pPr>
              <w:spacing w:after="60"/>
              <w:rPr>
                <w:rFonts w:eastAsia="SimSun"/>
                <w:iCs/>
                <w:sz w:val="20"/>
              </w:rPr>
            </w:pPr>
            <w:r w:rsidRPr="00D65BD4">
              <w:rPr>
                <w:rFonts w:eastAsia="SimSun"/>
                <w:iCs/>
                <w:sz w:val="20"/>
              </w:rPr>
              <w:t xml:space="preserve">RTPCNS </w:t>
            </w:r>
            <w:r w:rsidRPr="00D65BD4">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FA2CF8A"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400DB31" w14:textId="77777777" w:rsidR="00D65BD4" w:rsidRPr="00D65BD4" w:rsidRDefault="00D65BD4" w:rsidP="00D65BD4">
            <w:pPr>
              <w:spacing w:after="60"/>
              <w:rPr>
                <w:rFonts w:eastAsia="SimSun"/>
                <w:i/>
                <w:iCs/>
                <w:sz w:val="20"/>
              </w:rPr>
            </w:pPr>
            <w:r w:rsidRPr="00D65BD4">
              <w:rPr>
                <w:rFonts w:eastAsia="SimSun"/>
                <w:i/>
                <w:iCs/>
                <w:sz w:val="20"/>
              </w:rPr>
              <w:t>Procured Capacity for Non-Spin per QSE by market—</w:t>
            </w:r>
            <w:r w:rsidRPr="00D65BD4">
              <w:rPr>
                <w:rFonts w:eastAsia="SimSun"/>
                <w:iCs/>
                <w:sz w:val="20"/>
              </w:rPr>
              <w:t xml:space="preserve">The MW portion of QSE </w:t>
            </w:r>
            <w:r w:rsidRPr="00D65BD4">
              <w:rPr>
                <w:rFonts w:eastAsia="SimSun"/>
                <w:i/>
                <w:iCs/>
                <w:sz w:val="20"/>
              </w:rPr>
              <w:t>q</w:t>
            </w:r>
            <w:r w:rsidRPr="00D65BD4">
              <w:rPr>
                <w:rFonts w:eastAsia="SimSun"/>
                <w:iCs/>
                <w:sz w:val="20"/>
              </w:rPr>
              <w:t xml:space="preserve">’s Ancillary Service Offers cleared in the market </w:t>
            </w:r>
            <w:r w:rsidRPr="00D65BD4">
              <w:rPr>
                <w:rFonts w:eastAsia="SimSun"/>
                <w:i/>
                <w:iCs/>
                <w:sz w:val="20"/>
              </w:rPr>
              <w:t>m</w:t>
            </w:r>
            <w:r w:rsidRPr="00D65BD4">
              <w:rPr>
                <w:rFonts w:eastAsia="SimSun"/>
                <w:iCs/>
                <w:sz w:val="20"/>
              </w:rPr>
              <w:t xml:space="preserve"> to provide Non-Spin, for the hour.</w:t>
            </w:r>
          </w:p>
        </w:tc>
      </w:tr>
      <w:tr w:rsidR="00D65BD4" w:rsidRPr="00D65BD4" w14:paraId="2BFB22AA" w14:textId="77777777" w:rsidTr="0003786F">
        <w:tc>
          <w:tcPr>
            <w:tcW w:w="849" w:type="pct"/>
            <w:tcBorders>
              <w:top w:val="single" w:sz="4" w:space="0" w:color="auto"/>
              <w:left w:val="single" w:sz="4" w:space="0" w:color="auto"/>
              <w:bottom w:val="single" w:sz="4" w:space="0" w:color="auto"/>
              <w:right w:val="single" w:sz="4" w:space="0" w:color="auto"/>
            </w:tcBorders>
          </w:tcPr>
          <w:p w14:paraId="3B80EC3C" w14:textId="77777777" w:rsidR="00D65BD4" w:rsidRPr="00D65BD4" w:rsidRDefault="00D65BD4" w:rsidP="00D65BD4">
            <w:pPr>
              <w:spacing w:after="60"/>
              <w:rPr>
                <w:rFonts w:eastAsia="SimSun"/>
                <w:iCs/>
                <w:sz w:val="20"/>
              </w:rPr>
            </w:pPr>
            <w:r w:rsidRPr="00D65BD4">
              <w:rPr>
                <w:rFonts w:eastAsia="SimSun"/>
                <w:iCs/>
                <w:sz w:val="20"/>
              </w:rPr>
              <w:t xml:space="preserve">NSFQ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F38B8B"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93D33DB" w14:textId="77777777" w:rsidR="00D65BD4" w:rsidRPr="00D65BD4" w:rsidRDefault="00D65BD4" w:rsidP="00D65BD4">
            <w:pPr>
              <w:spacing w:after="60"/>
              <w:rPr>
                <w:rFonts w:eastAsia="SimSun"/>
                <w:iCs/>
                <w:sz w:val="20"/>
              </w:rPr>
            </w:pPr>
            <w:r w:rsidRPr="00D65BD4">
              <w:rPr>
                <w:rFonts w:eastAsia="SimSun"/>
                <w:i/>
                <w:iCs/>
                <w:sz w:val="20"/>
              </w:rPr>
              <w:t>Non-Spin Failure Quantity per QSE—</w:t>
            </w:r>
            <w:r w:rsidRPr="00D65BD4">
              <w:rPr>
                <w:rFonts w:eastAsia="SimSun"/>
                <w:iCs/>
                <w:sz w:val="20"/>
              </w:rPr>
              <w:t xml:space="preserve">QSE </w:t>
            </w:r>
            <w:r w:rsidRPr="00D65BD4">
              <w:rPr>
                <w:rFonts w:eastAsia="SimSun"/>
                <w:i/>
                <w:iCs/>
                <w:sz w:val="20"/>
              </w:rPr>
              <w:t>q</w:t>
            </w:r>
            <w:r w:rsidRPr="00D65BD4">
              <w:rPr>
                <w:rFonts w:eastAsia="SimSun"/>
                <w:iCs/>
                <w:sz w:val="20"/>
              </w:rPr>
              <w:t>’s total capacity associated with failures on its Ancillary Service Supply Responsibility for Non-Spin, for the hour.</w:t>
            </w:r>
          </w:p>
        </w:tc>
      </w:tr>
      <w:tr w:rsidR="00D65BD4" w:rsidRPr="00D65BD4" w14:paraId="397ED2A2" w14:textId="77777777" w:rsidTr="0003786F">
        <w:tc>
          <w:tcPr>
            <w:tcW w:w="849" w:type="pct"/>
            <w:tcBorders>
              <w:top w:val="single" w:sz="4" w:space="0" w:color="auto"/>
              <w:left w:val="single" w:sz="4" w:space="0" w:color="auto"/>
              <w:bottom w:val="single" w:sz="4" w:space="0" w:color="auto"/>
              <w:right w:val="single" w:sz="4" w:space="0" w:color="auto"/>
            </w:tcBorders>
          </w:tcPr>
          <w:p w14:paraId="5C6D9FE2" w14:textId="77777777" w:rsidR="00D65BD4" w:rsidRPr="00D65BD4" w:rsidRDefault="00D65BD4" w:rsidP="00D65BD4">
            <w:pPr>
              <w:spacing w:after="60"/>
              <w:rPr>
                <w:rFonts w:eastAsia="SimSun"/>
                <w:iCs/>
                <w:sz w:val="20"/>
              </w:rPr>
            </w:pPr>
            <w:r w:rsidRPr="00D65BD4">
              <w:rPr>
                <w:rFonts w:eastAsia="SimSun"/>
                <w:sz w:val="20"/>
              </w:rPr>
              <w:t xml:space="preserve">RNSFQ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9B8FEB" w14:textId="77777777" w:rsidR="00D65BD4" w:rsidRPr="00D65BD4" w:rsidRDefault="00D65BD4" w:rsidP="00D65BD4">
            <w:pPr>
              <w:spacing w:after="60"/>
              <w:rPr>
                <w:rFonts w:eastAsia="SimSun"/>
                <w:iCs/>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EED1D04" w14:textId="77777777" w:rsidR="00D65BD4" w:rsidRPr="00D65BD4" w:rsidRDefault="00D65BD4" w:rsidP="00D65BD4">
            <w:pPr>
              <w:spacing w:after="60"/>
              <w:rPr>
                <w:rFonts w:eastAsia="SimSun"/>
                <w:i/>
                <w:iCs/>
                <w:sz w:val="20"/>
              </w:rPr>
            </w:pPr>
            <w:r w:rsidRPr="00D65BD4">
              <w:rPr>
                <w:rFonts w:eastAsia="SimSun"/>
                <w:i/>
                <w:sz w:val="20"/>
              </w:rPr>
              <w:t>Reconfiguration Non-Spin Failure Quantity per QSE—</w:t>
            </w:r>
            <w:r w:rsidRPr="00D65BD4">
              <w:rPr>
                <w:rFonts w:eastAsia="SimSun"/>
                <w:sz w:val="20"/>
              </w:rPr>
              <w:t xml:space="preserve">QSE </w:t>
            </w:r>
            <w:r w:rsidRPr="00D65BD4">
              <w:rPr>
                <w:rFonts w:eastAsia="SimSun"/>
                <w:i/>
                <w:sz w:val="20"/>
              </w:rPr>
              <w:t>q</w:t>
            </w:r>
            <w:r w:rsidRPr="00D65BD4">
              <w:rPr>
                <w:rFonts w:eastAsia="SimSun"/>
                <w:sz w:val="20"/>
              </w:rPr>
              <w:t>’s total capacity associated with reconfiguration reductions on its Ancillary Service Supply Responsibility for Non-Spin, for the hour.</w:t>
            </w:r>
          </w:p>
        </w:tc>
      </w:tr>
      <w:tr w:rsidR="00D65BD4" w:rsidRPr="00D65BD4" w14:paraId="7A0EB3C3" w14:textId="77777777" w:rsidTr="0003786F">
        <w:tc>
          <w:tcPr>
            <w:tcW w:w="849" w:type="pct"/>
            <w:tcBorders>
              <w:top w:val="single" w:sz="4" w:space="0" w:color="auto"/>
              <w:left w:val="single" w:sz="4" w:space="0" w:color="auto"/>
              <w:bottom w:val="single" w:sz="4" w:space="0" w:color="auto"/>
              <w:right w:val="single" w:sz="4" w:space="0" w:color="auto"/>
            </w:tcBorders>
          </w:tcPr>
          <w:p w14:paraId="516362D3" w14:textId="77777777" w:rsidR="00D65BD4" w:rsidRPr="00D65BD4" w:rsidRDefault="00D65BD4" w:rsidP="00D65BD4">
            <w:pPr>
              <w:spacing w:after="60"/>
              <w:rPr>
                <w:rFonts w:eastAsia="SimSun"/>
                <w:iCs/>
                <w:sz w:val="20"/>
              </w:rPr>
            </w:pPr>
            <w:r w:rsidRPr="00D65BD4">
              <w:rPr>
                <w:rFonts w:eastAsia="SimSun"/>
                <w:iCs/>
                <w:sz w:val="20"/>
              </w:rPr>
              <w:t xml:space="preserve">HLRS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CD3078D"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76D59053" w14:textId="77777777" w:rsidR="00D65BD4" w:rsidRPr="00D65BD4" w:rsidRDefault="00D65BD4" w:rsidP="00D65BD4">
            <w:pPr>
              <w:spacing w:after="60"/>
              <w:rPr>
                <w:rFonts w:eastAsia="SimSun"/>
                <w:iCs/>
                <w:sz w:val="20"/>
              </w:rPr>
            </w:pPr>
            <w:r w:rsidRPr="00D65BD4">
              <w:rPr>
                <w:rFonts w:eastAsia="SimSun"/>
                <w:i/>
                <w:iCs/>
                <w:sz w:val="20"/>
              </w:rPr>
              <w:t>The Hourly Load Ratio Share calculated for QSE q for the hour</w:t>
            </w:r>
            <w:r w:rsidRPr="00D65BD4">
              <w:rPr>
                <w:rFonts w:eastAsia="SimSun"/>
                <w:iCs/>
                <w:sz w:val="20"/>
              </w:rPr>
              <w:t>.  See Section 6.6.2.4.</w:t>
            </w:r>
          </w:p>
        </w:tc>
      </w:tr>
      <w:tr w:rsidR="00D65BD4" w:rsidRPr="00D65BD4" w14:paraId="0EA95A3F" w14:textId="77777777" w:rsidTr="0003786F">
        <w:tc>
          <w:tcPr>
            <w:tcW w:w="849" w:type="pct"/>
            <w:tcBorders>
              <w:top w:val="single" w:sz="4" w:space="0" w:color="auto"/>
              <w:left w:val="single" w:sz="4" w:space="0" w:color="auto"/>
              <w:bottom w:val="single" w:sz="4" w:space="0" w:color="auto"/>
              <w:right w:val="single" w:sz="4" w:space="0" w:color="auto"/>
            </w:tcBorders>
          </w:tcPr>
          <w:p w14:paraId="21134A89" w14:textId="77777777" w:rsidR="00D65BD4" w:rsidRPr="00D65BD4" w:rsidRDefault="00D65BD4" w:rsidP="00D65BD4">
            <w:pPr>
              <w:rPr>
                <w:rFonts w:eastAsia="SimSun"/>
                <w:sz w:val="20"/>
              </w:rPr>
            </w:pPr>
            <w:r w:rsidRPr="00D65BD4">
              <w:rPr>
                <w:rFonts w:eastAsia="SimSun"/>
                <w:sz w:val="20"/>
              </w:rPr>
              <w:t xml:space="preserve">PCNS </w:t>
            </w:r>
            <w:r w:rsidRPr="00D65BD4">
              <w:rPr>
                <w:rFonts w:eastAsia="SimSun"/>
                <w:i/>
                <w:sz w:val="20"/>
                <w:vertAlign w:val="subscript"/>
              </w:rPr>
              <w:t>q</w:t>
            </w:r>
            <w:r w:rsidRPr="00D65BD4">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7C1F25A2" w14:textId="77777777" w:rsidR="00D65BD4" w:rsidRPr="00D65BD4" w:rsidRDefault="00D65BD4" w:rsidP="00D65BD4">
            <w:pPr>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51F3BD13" w14:textId="77777777" w:rsidR="00D65BD4" w:rsidRPr="00D65BD4" w:rsidRDefault="00D65BD4" w:rsidP="00D65BD4">
            <w:pPr>
              <w:rPr>
                <w:rFonts w:eastAsia="SimSun"/>
                <w:sz w:val="20"/>
              </w:rPr>
            </w:pPr>
            <w:r w:rsidRPr="00D65BD4">
              <w:rPr>
                <w:rFonts w:eastAsia="SimSun"/>
                <w:i/>
                <w:sz w:val="20"/>
              </w:rPr>
              <w:t>Procured Capacity for Non-Spin Service per QSE in DAM</w:t>
            </w:r>
            <w:r w:rsidRPr="00D65BD4">
              <w:rPr>
                <w:rFonts w:eastAsia="SimSun"/>
                <w:sz w:val="20"/>
              </w:rPr>
              <w:t xml:space="preserve">—The total Non-Spin capacity quantity awarded to QSE </w:t>
            </w:r>
            <w:r w:rsidRPr="00D65BD4">
              <w:rPr>
                <w:rFonts w:eastAsia="SimSun"/>
                <w:i/>
                <w:sz w:val="20"/>
              </w:rPr>
              <w:t>q</w:t>
            </w:r>
            <w:r w:rsidRPr="00D65BD4">
              <w:rPr>
                <w:rFonts w:eastAsia="SimSun"/>
                <w:sz w:val="20"/>
              </w:rPr>
              <w:t xml:space="preserve"> in the DAM for all the Resources represented by the QSE</w:t>
            </w:r>
            <w:r w:rsidRPr="00D65BD4">
              <w:rPr>
                <w:rFonts w:eastAsia="SimSun"/>
                <w:iCs/>
                <w:sz w:val="20"/>
              </w:rPr>
              <w:t>,</w:t>
            </w:r>
            <w:r w:rsidRPr="00D65BD4">
              <w:rPr>
                <w:rFonts w:eastAsia="SimSun"/>
                <w:sz w:val="20"/>
              </w:rPr>
              <w:t xml:space="preserve"> for the hour.</w:t>
            </w:r>
          </w:p>
        </w:tc>
      </w:tr>
      <w:tr w:rsidR="00D65BD4" w:rsidRPr="00D65BD4" w14:paraId="5EB0D36F" w14:textId="77777777" w:rsidTr="0003786F">
        <w:tc>
          <w:tcPr>
            <w:tcW w:w="849" w:type="pct"/>
            <w:tcBorders>
              <w:top w:val="single" w:sz="4" w:space="0" w:color="auto"/>
              <w:left w:val="single" w:sz="4" w:space="0" w:color="auto"/>
              <w:bottom w:val="single" w:sz="4" w:space="0" w:color="auto"/>
              <w:right w:val="single" w:sz="4" w:space="0" w:color="auto"/>
            </w:tcBorders>
          </w:tcPr>
          <w:p w14:paraId="11F7DC49" w14:textId="77777777" w:rsidR="00D65BD4" w:rsidRPr="00D65BD4" w:rsidRDefault="00D65BD4" w:rsidP="00D65BD4">
            <w:pPr>
              <w:spacing w:after="60"/>
              <w:rPr>
                <w:rFonts w:eastAsia="SimSun"/>
                <w:iCs/>
                <w:sz w:val="20"/>
              </w:rPr>
            </w:pPr>
            <w:r w:rsidRPr="00D65BD4">
              <w:rPr>
                <w:rFonts w:eastAsia="SimSun"/>
                <w:iCs/>
                <w:sz w:val="20"/>
              </w:rPr>
              <w:t xml:space="preserve">SANSQ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CCA953D"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2CC3242" w14:textId="77777777" w:rsidR="00D65BD4" w:rsidRPr="00D65BD4" w:rsidRDefault="00D65BD4" w:rsidP="00D65BD4">
            <w:pPr>
              <w:spacing w:after="60"/>
              <w:rPr>
                <w:rFonts w:eastAsia="SimSun"/>
                <w:i/>
                <w:iCs/>
                <w:sz w:val="20"/>
              </w:rPr>
            </w:pPr>
            <w:r w:rsidRPr="00D65BD4">
              <w:rPr>
                <w:rFonts w:eastAsia="SimSun"/>
                <w:i/>
                <w:iCs/>
                <w:sz w:val="20"/>
              </w:rPr>
              <w:t>Total Self-Arranged Non-Spin Supplied Quantity per QSE for all markets</w:t>
            </w:r>
            <w:r w:rsidRPr="00D65BD4">
              <w:rPr>
                <w:rFonts w:eastAsia="SimSun"/>
                <w:iCs/>
                <w:sz w:val="20"/>
              </w:rPr>
              <w:t xml:space="preserve">—The sum of all self-arranged Non-Spin quantities submitted by QSE </w:t>
            </w:r>
            <w:r w:rsidRPr="00D65BD4">
              <w:rPr>
                <w:rFonts w:eastAsia="SimSun"/>
                <w:i/>
                <w:iCs/>
                <w:sz w:val="20"/>
              </w:rPr>
              <w:t>q</w:t>
            </w:r>
            <w:r w:rsidRPr="00D65BD4">
              <w:rPr>
                <w:rFonts w:eastAsia="SimSun"/>
                <w:iCs/>
                <w:sz w:val="20"/>
              </w:rPr>
              <w:t xml:space="preserve"> for DAM and all SASMs.</w:t>
            </w:r>
          </w:p>
        </w:tc>
      </w:tr>
      <w:tr w:rsidR="00D65BD4" w:rsidRPr="00D65BD4" w14:paraId="0BC1D2F7" w14:textId="77777777" w:rsidTr="0003786F">
        <w:tc>
          <w:tcPr>
            <w:tcW w:w="849" w:type="pct"/>
            <w:tcBorders>
              <w:top w:val="single" w:sz="4" w:space="0" w:color="auto"/>
              <w:left w:val="single" w:sz="4" w:space="0" w:color="auto"/>
              <w:bottom w:val="single" w:sz="4" w:space="0" w:color="auto"/>
              <w:right w:val="single" w:sz="4" w:space="0" w:color="auto"/>
            </w:tcBorders>
          </w:tcPr>
          <w:p w14:paraId="40AC31C6" w14:textId="77777777" w:rsidR="00D65BD4" w:rsidRPr="00D65BD4" w:rsidRDefault="00D65BD4" w:rsidP="00D65BD4">
            <w:pPr>
              <w:spacing w:after="60"/>
              <w:rPr>
                <w:rFonts w:eastAsia="SimSun"/>
                <w:i/>
                <w:sz w:val="20"/>
              </w:rPr>
            </w:pPr>
            <w:r w:rsidRPr="00D65BD4">
              <w:rPr>
                <w:rFonts w:eastAsia="SimSun"/>
                <w:i/>
                <w:sz w:val="20"/>
              </w:rPr>
              <w:t>q</w:t>
            </w:r>
          </w:p>
        </w:tc>
        <w:tc>
          <w:tcPr>
            <w:tcW w:w="460" w:type="pct"/>
            <w:tcBorders>
              <w:top w:val="single" w:sz="4" w:space="0" w:color="auto"/>
              <w:left w:val="single" w:sz="4" w:space="0" w:color="auto"/>
              <w:bottom w:val="single" w:sz="4" w:space="0" w:color="auto"/>
              <w:right w:val="single" w:sz="4" w:space="0" w:color="auto"/>
            </w:tcBorders>
          </w:tcPr>
          <w:p w14:paraId="28FE5AB6" w14:textId="77777777" w:rsidR="00D65BD4" w:rsidRPr="00D65BD4" w:rsidRDefault="00D65BD4" w:rsidP="00D65BD4">
            <w:pPr>
              <w:spacing w:after="60"/>
              <w:rPr>
                <w:rFonts w:eastAsia="SimSun"/>
                <w:sz w:val="20"/>
              </w:rPr>
            </w:pPr>
            <w:r w:rsidRPr="00D65BD4">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40EAD388" w14:textId="77777777" w:rsidR="00D65BD4" w:rsidRPr="00D65BD4" w:rsidRDefault="00D65BD4" w:rsidP="00D65BD4">
            <w:pPr>
              <w:spacing w:after="60"/>
              <w:rPr>
                <w:rFonts w:eastAsia="SimSun"/>
                <w:sz w:val="20"/>
              </w:rPr>
            </w:pPr>
            <w:r w:rsidRPr="00D65BD4">
              <w:rPr>
                <w:rFonts w:eastAsia="SimSun"/>
                <w:sz w:val="20"/>
              </w:rPr>
              <w:t>A QSE.</w:t>
            </w:r>
          </w:p>
        </w:tc>
      </w:tr>
      <w:tr w:rsidR="00D65BD4" w:rsidRPr="00D65BD4" w14:paraId="42D9BDDB" w14:textId="77777777" w:rsidTr="0003786F">
        <w:tc>
          <w:tcPr>
            <w:tcW w:w="849" w:type="pct"/>
            <w:tcBorders>
              <w:top w:val="single" w:sz="4" w:space="0" w:color="auto"/>
              <w:left w:val="single" w:sz="4" w:space="0" w:color="auto"/>
              <w:bottom w:val="single" w:sz="4" w:space="0" w:color="auto"/>
              <w:right w:val="single" w:sz="4" w:space="0" w:color="auto"/>
            </w:tcBorders>
          </w:tcPr>
          <w:p w14:paraId="25C6F6F1" w14:textId="77777777" w:rsidR="00D65BD4" w:rsidRPr="00D65BD4" w:rsidRDefault="00D65BD4" w:rsidP="00D65BD4">
            <w:pPr>
              <w:spacing w:after="60"/>
              <w:rPr>
                <w:rFonts w:eastAsia="SimSun"/>
                <w:i/>
                <w:sz w:val="20"/>
              </w:rPr>
            </w:pPr>
            <w:r w:rsidRPr="00D65BD4">
              <w:rPr>
                <w:rFonts w:eastAsia="SimSun"/>
                <w:i/>
                <w:sz w:val="20"/>
              </w:rPr>
              <w:t>m</w:t>
            </w:r>
          </w:p>
        </w:tc>
        <w:tc>
          <w:tcPr>
            <w:tcW w:w="460" w:type="pct"/>
            <w:tcBorders>
              <w:top w:val="single" w:sz="4" w:space="0" w:color="auto"/>
              <w:left w:val="single" w:sz="4" w:space="0" w:color="auto"/>
              <w:bottom w:val="single" w:sz="4" w:space="0" w:color="auto"/>
              <w:right w:val="single" w:sz="4" w:space="0" w:color="auto"/>
            </w:tcBorders>
          </w:tcPr>
          <w:p w14:paraId="5CFC51A4" w14:textId="77777777" w:rsidR="00D65BD4" w:rsidRPr="00D65BD4" w:rsidRDefault="00D65BD4" w:rsidP="00D65BD4">
            <w:pPr>
              <w:spacing w:after="60"/>
              <w:rPr>
                <w:rFonts w:eastAsia="SimSun"/>
                <w:sz w:val="20"/>
              </w:rPr>
            </w:pPr>
            <w:r w:rsidRPr="00D65BD4">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56D4F577" w14:textId="77777777" w:rsidR="00D65BD4" w:rsidRPr="00D65BD4" w:rsidRDefault="00D65BD4" w:rsidP="00D65BD4">
            <w:pPr>
              <w:spacing w:after="60"/>
              <w:rPr>
                <w:rFonts w:eastAsia="SimSun"/>
                <w:sz w:val="20"/>
              </w:rPr>
            </w:pPr>
            <w:r w:rsidRPr="00D65BD4">
              <w:rPr>
                <w:rFonts w:eastAsia="SimSun"/>
                <w:sz w:val="20"/>
              </w:rPr>
              <w:t>An Ancillary Service market (SASM or RSASM) for the given Operating Hour.</w:t>
            </w:r>
          </w:p>
        </w:tc>
      </w:tr>
    </w:tbl>
    <w:p w14:paraId="36555C6A" w14:textId="77777777" w:rsidR="00D65BD4" w:rsidRPr="00D65BD4" w:rsidRDefault="00D65BD4" w:rsidP="00D65BD4">
      <w:pPr>
        <w:rPr>
          <w:rFonts w:eastAsia="SimSun"/>
        </w:rPr>
      </w:pPr>
    </w:p>
    <w:p w14:paraId="03C730E5"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The adjustment to each QSE’s DAM charge for the Non-Spin for the Operating Hour, due to changes during the Adjustment Period or Real-Time operations, is calculated as follows:</w:t>
      </w:r>
    </w:p>
    <w:p w14:paraId="0BAB6144" w14:textId="77777777" w:rsidR="00D65BD4" w:rsidRPr="00D65BD4" w:rsidRDefault="00D65BD4" w:rsidP="00D65BD4">
      <w:pPr>
        <w:spacing w:after="240"/>
        <w:ind w:left="2880" w:hanging="2160"/>
        <w:rPr>
          <w:rFonts w:eastAsia="SimSun"/>
          <w:b/>
          <w:bCs/>
          <w:lang w:val="pt-BR"/>
        </w:rPr>
      </w:pPr>
      <w:r w:rsidRPr="00D65BD4">
        <w:rPr>
          <w:rFonts w:eastAsia="SimSun"/>
          <w:b/>
          <w:bCs/>
          <w:lang w:val="pt-BR"/>
        </w:rPr>
        <w:t xml:space="preserve">RTNSAMT </w:t>
      </w:r>
      <w:r w:rsidRPr="00D65BD4">
        <w:rPr>
          <w:rFonts w:eastAsia="SimSun"/>
          <w:b/>
          <w:bCs/>
          <w:i/>
          <w:vertAlign w:val="subscript"/>
          <w:lang w:val="pt-BR"/>
        </w:rPr>
        <w:t>q</w:t>
      </w:r>
      <w:r w:rsidRPr="00D65BD4">
        <w:rPr>
          <w:rFonts w:eastAsia="SimSun"/>
          <w:b/>
          <w:bCs/>
          <w:lang w:val="pt-BR"/>
        </w:rPr>
        <w:tab/>
        <w:t>=</w:t>
      </w:r>
      <w:r w:rsidRPr="00D65BD4">
        <w:rPr>
          <w:rFonts w:eastAsia="SimSun"/>
          <w:b/>
          <w:bCs/>
          <w:lang w:val="pt-BR"/>
        </w:rPr>
        <w:tab/>
        <w:t xml:space="preserve">NSCOST </w:t>
      </w:r>
      <w:r w:rsidRPr="00D65BD4">
        <w:rPr>
          <w:rFonts w:eastAsia="SimSun"/>
          <w:b/>
          <w:bCs/>
          <w:i/>
          <w:vertAlign w:val="subscript"/>
          <w:lang w:val="pt-BR"/>
        </w:rPr>
        <w:t>q</w:t>
      </w:r>
      <w:r w:rsidRPr="00D65BD4">
        <w:rPr>
          <w:rFonts w:eastAsia="SimSun"/>
          <w:b/>
          <w:bCs/>
          <w:lang w:val="pt-BR"/>
        </w:rPr>
        <w:t xml:space="preserve"> – DANSAMT </w:t>
      </w:r>
      <w:r w:rsidRPr="00D65BD4">
        <w:rPr>
          <w:rFonts w:eastAsia="SimSun"/>
          <w:b/>
          <w:bCs/>
          <w:i/>
          <w:vertAlign w:val="subscript"/>
          <w:lang w:val="pt-BR"/>
        </w:rPr>
        <w:t>q</w:t>
      </w:r>
    </w:p>
    <w:p w14:paraId="48BF174A" w14:textId="77777777" w:rsidR="00D65BD4" w:rsidRPr="00D65BD4" w:rsidRDefault="00D65BD4" w:rsidP="00D65BD4">
      <w:pPr>
        <w:rPr>
          <w:rFonts w:eastAsia="SimSun"/>
        </w:rPr>
      </w:pPr>
      <w:r w:rsidRPr="00D65BD4">
        <w:rPr>
          <w:rFonts w:eastAsia="SimSun"/>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D65BD4" w:rsidRPr="00D65BD4" w14:paraId="0C88DA8C" w14:textId="77777777" w:rsidTr="0003786F">
        <w:tc>
          <w:tcPr>
            <w:tcW w:w="824" w:type="pct"/>
          </w:tcPr>
          <w:p w14:paraId="65ED4474" w14:textId="77777777" w:rsidR="00D65BD4" w:rsidRPr="00D65BD4" w:rsidRDefault="00D65BD4" w:rsidP="00D65BD4">
            <w:pPr>
              <w:spacing w:after="120"/>
              <w:rPr>
                <w:rFonts w:eastAsia="SimSun"/>
                <w:b/>
                <w:iCs/>
                <w:sz w:val="20"/>
              </w:rPr>
            </w:pPr>
            <w:r w:rsidRPr="00D65BD4">
              <w:rPr>
                <w:rFonts w:eastAsia="SimSun"/>
                <w:b/>
                <w:iCs/>
                <w:sz w:val="20"/>
              </w:rPr>
              <w:lastRenderedPageBreak/>
              <w:t>Variable</w:t>
            </w:r>
          </w:p>
        </w:tc>
        <w:tc>
          <w:tcPr>
            <w:tcW w:w="463" w:type="pct"/>
          </w:tcPr>
          <w:p w14:paraId="5A67F66C"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713" w:type="pct"/>
          </w:tcPr>
          <w:p w14:paraId="616576BB"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7D57D4FC" w14:textId="77777777" w:rsidTr="0003786F">
        <w:tc>
          <w:tcPr>
            <w:tcW w:w="824" w:type="pct"/>
          </w:tcPr>
          <w:p w14:paraId="7934F4F0" w14:textId="77777777" w:rsidR="00D65BD4" w:rsidRPr="00D65BD4" w:rsidRDefault="00D65BD4" w:rsidP="00D65BD4">
            <w:pPr>
              <w:spacing w:after="60"/>
              <w:rPr>
                <w:rFonts w:eastAsia="SimSun"/>
                <w:iCs/>
                <w:sz w:val="20"/>
              </w:rPr>
            </w:pPr>
            <w:r w:rsidRPr="00D65BD4">
              <w:rPr>
                <w:rFonts w:eastAsia="SimSun"/>
                <w:iCs/>
                <w:sz w:val="20"/>
              </w:rPr>
              <w:t xml:space="preserve">RTNSAMT </w:t>
            </w:r>
            <w:r w:rsidRPr="00D65BD4">
              <w:rPr>
                <w:rFonts w:eastAsia="SimSun"/>
                <w:i/>
                <w:iCs/>
                <w:sz w:val="20"/>
                <w:vertAlign w:val="subscript"/>
              </w:rPr>
              <w:t>q</w:t>
            </w:r>
          </w:p>
        </w:tc>
        <w:tc>
          <w:tcPr>
            <w:tcW w:w="463" w:type="pct"/>
          </w:tcPr>
          <w:p w14:paraId="7FA59159"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0DC5EE68" w14:textId="77777777" w:rsidR="00D65BD4" w:rsidRPr="00D65BD4" w:rsidRDefault="00D65BD4" w:rsidP="00D65BD4">
            <w:pPr>
              <w:spacing w:after="60"/>
              <w:rPr>
                <w:rFonts w:eastAsia="SimSun"/>
                <w:iCs/>
                <w:sz w:val="20"/>
              </w:rPr>
            </w:pPr>
            <w:r w:rsidRPr="00D65BD4">
              <w:rPr>
                <w:rFonts w:eastAsia="SimSun"/>
                <w:i/>
                <w:iCs/>
                <w:sz w:val="20"/>
              </w:rPr>
              <w:t>Real-Time Non-Spin Amount per QSE</w:t>
            </w:r>
            <w:r w:rsidRPr="00D65BD4">
              <w:rPr>
                <w:rFonts w:eastAsia="SimSun"/>
                <w:iCs/>
                <w:sz w:val="20"/>
              </w:rPr>
              <w:t xml:space="preserve">—The adjustment to QSE </w:t>
            </w:r>
            <w:r w:rsidRPr="00D65BD4">
              <w:rPr>
                <w:rFonts w:eastAsia="SimSun"/>
                <w:i/>
                <w:iCs/>
                <w:sz w:val="20"/>
              </w:rPr>
              <w:t>q</w:t>
            </w:r>
            <w:r w:rsidRPr="00D65BD4">
              <w:rPr>
                <w:rFonts w:eastAsia="SimSun"/>
                <w:iCs/>
                <w:sz w:val="20"/>
              </w:rPr>
              <w:t>’s share of the costs for Non-Spin, for the hour.</w:t>
            </w:r>
          </w:p>
        </w:tc>
      </w:tr>
      <w:tr w:rsidR="00D65BD4" w:rsidRPr="00D65BD4" w14:paraId="7E5EFABC" w14:textId="77777777" w:rsidTr="0003786F">
        <w:tc>
          <w:tcPr>
            <w:tcW w:w="824" w:type="pct"/>
          </w:tcPr>
          <w:p w14:paraId="2D92B325" w14:textId="77777777" w:rsidR="00D65BD4" w:rsidRPr="00D65BD4" w:rsidRDefault="00D65BD4" w:rsidP="00D65BD4">
            <w:pPr>
              <w:spacing w:after="60"/>
              <w:rPr>
                <w:rFonts w:eastAsia="SimSun"/>
                <w:iCs/>
                <w:sz w:val="20"/>
              </w:rPr>
            </w:pPr>
            <w:r w:rsidRPr="00D65BD4">
              <w:rPr>
                <w:rFonts w:eastAsia="SimSun"/>
                <w:iCs/>
                <w:sz w:val="20"/>
              </w:rPr>
              <w:t xml:space="preserve">NSCOST </w:t>
            </w:r>
            <w:r w:rsidRPr="00D65BD4">
              <w:rPr>
                <w:rFonts w:eastAsia="SimSun"/>
                <w:i/>
                <w:iCs/>
                <w:sz w:val="20"/>
                <w:vertAlign w:val="subscript"/>
              </w:rPr>
              <w:t>q</w:t>
            </w:r>
          </w:p>
        </w:tc>
        <w:tc>
          <w:tcPr>
            <w:tcW w:w="463" w:type="pct"/>
          </w:tcPr>
          <w:p w14:paraId="6FEF65FC"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4E2862B1" w14:textId="77777777" w:rsidR="00D65BD4" w:rsidRPr="00D65BD4" w:rsidRDefault="00D65BD4" w:rsidP="00D65BD4">
            <w:pPr>
              <w:spacing w:after="60"/>
              <w:rPr>
                <w:rFonts w:eastAsia="SimSun"/>
                <w:iCs/>
                <w:sz w:val="20"/>
              </w:rPr>
            </w:pPr>
            <w:r w:rsidRPr="00D65BD4">
              <w:rPr>
                <w:rFonts w:eastAsia="SimSun"/>
                <w:i/>
                <w:iCs/>
                <w:sz w:val="20"/>
              </w:rPr>
              <w:t>Non-Spin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Non-Spin, for the hour.</w:t>
            </w:r>
          </w:p>
        </w:tc>
      </w:tr>
      <w:tr w:rsidR="00D65BD4" w:rsidRPr="00D65BD4" w14:paraId="4A9690F9" w14:textId="77777777" w:rsidTr="0003786F">
        <w:tc>
          <w:tcPr>
            <w:tcW w:w="824" w:type="pct"/>
          </w:tcPr>
          <w:p w14:paraId="1CC607B8" w14:textId="77777777" w:rsidR="00D65BD4" w:rsidRPr="00D65BD4" w:rsidRDefault="00D65BD4" w:rsidP="00D65BD4">
            <w:pPr>
              <w:spacing w:after="60"/>
              <w:rPr>
                <w:rFonts w:eastAsia="SimSun"/>
                <w:iCs/>
                <w:sz w:val="20"/>
              </w:rPr>
            </w:pPr>
            <w:r w:rsidRPr="00D65BD4">
              <w:rPr>
                <w:rFonts w:eastAsia="SimSun"/>
                <w:iCs/>
                <w:sz w:val="20"/>
              </w:rPr>
              <w:t xml:space="preserve">DANSAMT </w:t>
            </w:r>
            <w:r w:rsidRPr="00D65BD4">
              <w:rPr>
                <w:rFonts w:eastAsia="SimSun"/>
                <w:i/>
                <w:iCs/>
                <w:sz w:val="20"/>
                <w:vertAlign w:val="subscript"/>
              </w:rPr>
              <w:t>q</w:t>
            </w:r>
          </w:p>
        </w:tc>
        <w:tc>
          <w:tcPr>
            <w:tcW w:w="463" w:type="pct"/>
          </w:tcPr>
          <w:p w14:paraId="7422D669"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77887FAA" w14:textId="77777777" w:rsidR="00D65BD4" w:rsidRPr="00D65BD4" w:rsidRDefault="00D65BD4" w:rsidP="00D65BD4">
            <w:pPr>
              <w:spacing w:after="60"/>
              <w:rPr>
                <w:rFonts w:eastAsia="SimSun"/>
                <w:iCs/>
                <w:sz w:val="20"/>
              </w:rPr>
            </w:pPr>
            <w:r w:rsidRPr="00D65BD4">
              <w:rPr>
                <w:rFonts w:eastAsia="SimSun"/>
                <w:i/>
                <w:iCs/>
                <w:sz w:val="20"/>
              </w:rPr>
              <w:t>Day-Ahead Non-Spin Amount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DAM cost for Non-Spin, for the hour.</w:t>
            </w:r>
          </w:p>
        </w:tc>
      </w:tr>
      <w:tr w:rsidR="00D65BD4" w:rsidRPr="00D65BD4" w14:paraId="26F722B3" w14:textId="77777777" w:rsidTr="0003786F">
        <w:tc>
          <w:tcPr>
            <w:tcW w:w="824" w:type="pct"/>
            <w:tcBorders>
              <w:top w:val="single" w:sz="4" w:space="0" w:color="auto"/>
              <w:left w:val="single" w:sz="4" w:space="0" w:color="auto"/>
              <w:bottom w:val="single" w:sz="4" w:space="0" w:color="auto"/>
              <w:right w:val="single" w:sz="4" w:space="0" w:color="auto"/>
            </w:tcBorders>
          </w:tcPr>
          <w:p w14:paraId="0D446FCF" w14:textId="77777777" w:rsidR="00D65BD4" w:rsidRPr="00D65BD4" w:rsidRDefault="00D65BD4" w:rsidP="00D65BD4">
            <w:pPr>
              <w:spacing w:after="60"/>
              <w:rPr>
                <w:rFonts w:eastAsia="SimSun"/>
                <w:i/>
                <w:iCs/>
                <w:sz w:val="20"/>
              </w:rPr>
            </w:pPr>
            <w:r w:rsidRPr="00D65BD4">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15821964" w14:textId="77777777" w:rsidR="00D65BD4" w:rsidRPr="00D65BD4" w:rsidRDefault="00D65BD4" w:rsidP="00D65BD4">
            <w:pPr>
              <w:spacing w:after="60"/>
              <w:rPr>
                <w:rFonts w:eastAsia="SimSun"/>
                <w:iCs/>
                <w:sz w:val="20"/>
              </w:rPr>
            </w:pPr>
            <w:r w:rsidRPr="00D65BD4">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3B14C5DA" w14:textId="77777777" w:rsidR="00D65BD4" w:rsidRPr="00D65BD4" w:rsidRDefault="00D65BD4" w:rsidP="00D65BD4">
            <w:pPr>
              <w:spacing w:after="60"/>
              <w:rPr>
                <w:rFonts w:eastAsia="SimSun"/>
                <w:iCs/>
                <w:sz w:val="20"/>
              </w:rPr>
            </w:pPr>
            <w:r w:rsidRPr="00D65BD4">
              <w:rPr>
                <w:rFonts w:eastAsia="SimSun"/>
                <w:iCs/>
                <w:sz w:val="20"/>
              </w:rPr>
              <w:t>A QSE.</w:t>
            </w:r>
          </w:p>
        </w:tc>
      </w:tr>
    </w:tbl>
    <w:p w14:paraId="71FAF315" w14:textId="77777777" w:rsidR="00D65BD4" w:rsidRPr="00D65BD4" w:rsidRDefault="00D65BD4" w:rsidP="00D65BD4">
      <w:pPr>
        <w:spacing w:before="240" w:after="240"/>
        <w:ind w:left="720" w:hanging="720"/>
        <w:rPr>
          <w:rFonts w:eastAsia="SimSun"/>
          <w:iCs/>
        </w:rPr>
      </w:pPr>
      <w:bookmarkStart w:id="2007" w:name="_Hlk135905291"/>
      <w:r w:rsidRPr="00D65BD4">
        <w:rPr>
          <w:rFonts w:eastAsia="SimSun"/>
          <w:iCs/>
        </w:rPr>
        <w:t>(6)</w:t>
      </w:r>
      <w:r w:rsidRPr="00D65BD4">
        <w:rPr>
          <w:rFonts w:eastAsia="SimSun"/>
          <w:iCs/>
        </w:rPr>
        <w:tab/>
        <w:t>For ECRS, if applicable:</w:t>
      </w:r>
    </w:p>
    <w:p w14:paraId="434C6676"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ECRS for a given Operating Hour is calculated as follows:</w:t>
      </w:r>
    </w:p>
    <w:p w14:paraId="6503A431" w14:textId="77777777" w:rsidR="00D65BD4" w:rsidRPr="00D65BD4" w:rsidRDefault="00D65BD4" w:rsidP="00D65BD4">
      <w:pPr>
        <w:spacing w:after="120"/>
        <w:ind w:left="3600" w:hanging="2880"/>
        <w:rPr>
          <w:rFonts w:eastAsia="SimSun"/>
          <w:b/>
          <w:bCs/>
        </w:rPr>
      </w:pPr>
      <w:r w:rsidRPr="00D65BD4">
        <w:rPr>
          <w:rFonts w:eastAsia="SimSun"/>
          <w:b/>
          <w:bCs/>
        </w:rPr>
        <w:t>ECRCOSTTOT</w:t>
      </w:r>
      <w:r w:rsidRPr="00D65BD4">
        <w:rPr>
          <w:rFonts w:eastAsia="SimSun"/>
          <w:b/>
          <w:bCs/>
        </w:rPr>
        <w:tab/>
        <w:t>=</w:t>
      </w:r>
      <w:r w:rsidRPr="00D65BD4">
        <w:rPr>
          <w:rFonts w:eastAsia="SimSun"/>
          <w:b/>
          <w:bCs/>
        </w:rPr>
        <w:tab/>
        <w:t>(-1) * (</w:t>
      </w:r>
      <w:r w:rsidRPr="00D65BD4">
        <w:rPr>
          <w:rFonts w:eastAsia="SimSun"/>
          <w:b/>
          <w:noProof/>
          <w:position w:val="-20"/>
        </w:rPr>
        <w:drawing>
          <wp:inline distT="0" distB="0" distL="0" distR="0" wp14:anchorId="3D1005E2" wp14:editId="2ABE90A9">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(RTPCECRAMTTOT </w:t>
      </w:r>
      <w:r w:rsidRPr="00D65BD4">
        <w:rPr>
          <w:rFonts w:eastAsia="SimSun"/>
          <w:b/>
          <w:bCs/>
          <w:i/>
          <w:vertAlign w:val="subscript"/>
        </w:rPr>
        <w:t>m</w:t>
      </w:r>
      <w:r w:rsidRPr="00D65BD4">
        <w:rPr>
          <w:rFonts w:ascii="Times New Roman Bold" w:eastAsia="SimSun" w:hAnsi="Times New Roman Bold"/>
          <w:b/>
          <w:bCs/>
        </w:rPr>
        <w:t>)</w:t>
      </w:r>
      <w:r w:rsidRPr="00D65BD4">
        <w:rPr>
          <w:rFonts w:eastAsia="SimSun"/>
          <w:b/>
          <w:bCs/>
        </w:rPr>
        <w:t xml:space="preserve"> +    </w:t>
      </w:r>
      <w:r w:rsidRPr="00D65BD4">
        <w:rPr>
          <w:rFonts w:eastAsia="SimSun"/>
          <w:b/>
          <w:bCs/>
        </w:rPr>
        <w:tab/>
        <w:t xml:space="preserve">PCECRAMTTOT  + ECRFQAMTTOT + </w:t>
      </w:r>
    </w:p>
    <w:p w14:paraId="57BED825" w14:textId="77777777" w:rsidR="00D65BD4" w:rsidRPr="00D65BD4" w:rsidRDefault="00D65BD4" w:rsidP="00D65BD4">
      <w:pPr>
        <w:spacing w:after="240"/>
        <w:ind w:left="3600" w:firstLine="720"/>
        <w:rPr>
          <w:rFonts w:eastAsia="SimSun"/>
          <w:b/>
          <w:bCs/>
        </w:rPr>
      </w:pPr>
      <w:r w:rsidRPr="00D65BD4">
        <w:rPr>
          <w:rFonts w:eastAsia="SimSun"/>
          <w:b/>
          <w:bCs/>
        </w:rPr>
        <w:t>ECRINFQAMTTOT)</w:t>
      </w:r>
    </w:p>
    <w:p w14:paraId="4F76F64E" w14:textId="77777777" w:rsidR="00D65BD4" w:rsidRPr="00D65BD4" w:rsidRDefault="00D65BD4" w:rsidP="00D65BD4">
      <w:pPr>
        <w:spacing w:after="240"/>
        <w:rPr>
          <w:rFonts w:eastAsia="SimSun"/>
          <w:iCs/>
        </w:rPr>
      </w:pPr>
      <w:r w:rsidRPr="00D65BD4">
        <w:rPr>
          <w:rFonts w:eastAsia="SimSun"/>
          <w:iCs/>
        </w:rPr>
        <w:t xml:space="preserve">Where: </w:t>
      </w:r>
    </w:p>
    <w:p w14:paraId="21D3F9A3" w14:textId="77777777" w:rsidR="00D65BD4" w:rsidRPr="00D65BD4" w:rsidRDefault="00D65BD4" w:rsidP="00D65BD4">
      <w:pPr>
        <w:rPr>
          <w:rFonts w:eastAsia="SimSun"/>
        </w:rPr>
      </w:pPr>
      <w:r w:rsidRPr="00D65BD4">
        <w:rPr>
          <w:rFonts w:eastAsia="SimSun"/>
        </w:rPr>
        <w:t xml:space="preserve">Total payment of SASM- and RSASM-procured capacity for ECRS by </w:t>
      </w:r>
      <w:proofErr w:type="gramStart"/>
      <w:r w:rsidRPr="00D65BD4">
        <w:rPr>
          <w:rFonts w:eastAsia="SimSun"/>
        </w:rPr>
        <w:t>market</w:t>
      </w:r>
      <w:proofErr w:type="gramEnd"/>
    </w:p>
    <w:p w14:paraId="5C1C99E3"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RTPCECRAMTTOT </w:t>
      </w:r>
      <w:r w:rsidRPr="00D65BD4">
        <w:rPr>
          <w:rFonts w:eastAsia="SimSun"/>
          <w:bCs/>
          <w:i/>
          <w:vertAlign w:val="subscript"/>
        </w:rPr>
        <w:t>m</w:t>
      </w:r>
      <w:r w:rsidRPr="00D65BD4">
        <w:rPr>
          <w:rFonts w:eastAsia="SimSun"/>
          <w:bCs/>
        </w:rPr>
        <w:tab/>
      </w:r>
      <w:r w:rsidRPr="00D65BD4">
        <w:rPr>
          <w:rFonts w:eastAsia="SimSun"/>
          <w:bCs/>
        </w:rPr>
        <w:tab/>
        <w:t>=</w:t>
      </w:r>
      <w:r w:rsidRPr="00D65BD4">
        <w:rPr>
          <w:rFonts w:eastAsia="SimSun"/>
          <w:bCs/>
        </w:rPr>
        <w:tab/>
      </w:r>
      <w:r w:rsidRPr="00D65BD4">
        <w:rPr>
          <w:rFonts w:eastAsia="SimSun"/>
          <w:noProof/>
          <w:position w:val="-22"/>
        </w:rPr>
        <w:drawing>
          <wp:inline distT="0" distB="0" distL="0" distR="0" wp14:anchorId="6BC069E6" wp14:editId="4FAB99D6">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RTPCECRAMT </w:t>
      </w:r>
      <w:r w:rsidRPr="00D65BD4">
        <w:rPr>
          <w:rFonts w:eastAsia="SimSun"/>
          <w:bCs/>
          <w:i/>
          <w:vertAlign w:val="subscript"/>
        </w:rPr>
        <w:t>q, m</w:t>
      </w:r>
    </w:p>
    <w:p w14:paraId="504871BB" w14:textId="77777777" w:rsidR="00D65BD4" w:rsidRPr="00D65BD4" w:rsidRDefault="00D65BD4" w:rsidP="00D65BD4">
      <w:pPr>
        <w:rPr>
          <w:rFonts w:eastAsia="SimSun"/>
        </w:rPr>
      </w:pPr>
      <w:r w:rsidRPr="00D65BD4">
        <w:rPr>
          <w:rFonts w:eastAsia="SimSun"/>
        </w:rPr>
        <w:t>Total payment of DAM-procured capacity for ECRS</w:t>
      </w:r>
    </w:p>
    <w:p w14:paraId="063FEBBA" w14:textId="77777777" w:rsidR="00D65BD4" w:rsidRPr="00D65BD4" w:rsidRDefault="00D65BD4" w:rsidP="00D65BD4">
      <w:pPr>
        <w:spacing w:after="240"/>
        <w:ind w:leftChars="300" w:left="2880" w:hangingChars="900" w:hanging="2160"/>
        <w:rPr>
          <w:rFonts w:eastAsia="SimSun"/>
          <w:bCs/>
        </w:rPr>
      </w:pPr>
      <w:r w:rsidRPr="00D65BD4">
        <w:rPr>
          <w:rFonts w:eastAsia="SimSun"/>
          <w:bCs/>
        </w:rPr>
        <w:t>PCECRAMTTOT</w:t>
      </w:r>
      <w:r w:rsidRPr="00D65BD4">
        <w:rPr>
          <w:rFonts w:eastAsia="SimSun"/>
          <w:bCs/>
          <w:i/>
          <w:vertAlign w:val="subscript"/>
        </w:rPr>
        <w:tab/>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noProof/>
          <w:position w:val="-22"/>
        </w:rPr>
        <w:drawing>
          <wp:inline distT="0" distB="0" distL="0" distR="0" wp14:anchorId="05397532" wp14:editId="0851B976">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PCECRAMT </w:t>
      </w:r>
      <w:r w:rsidRPr="00D65BD4">
        <w:rPr>
          <w:rFonts w:eastAsia="SimSun"/>
          <w:bCs/>
          <w:i/>
          <w:vertAlign w:val="subscript"/>
        </w:rPr>
        <w:t>q</w:t>
      </w:r>
    </w:p>
    <w:p w14:paraId="5D42FB69" w14:textId="77777777" w:rsidR="00D65BD4" w:rsidRPr="00D65BD4" w:rsidRDefault="00D65BD4" w:rsidP="00D65BD4">
      <w:pPr>
        <w:rPr>
          <w:rFonts w:eastAsia="SimSun"/>
        </w:rPr>
      </w:pPr>
      <w:r w:rsidRPr="00D65BD4">
        <w:rPr>
          <w:rFonts w:eastAsia="SimSun"/>
        </w:rPr>
        <w:t>Total charge of failure on Ancillary Service Supply Responsibility for ECRS</w:t>
      </w:r>
    </w:p>
    <w:p w14:paraId="6DB3D7DD"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ECRFQAMTTOT</w:t>
      </w:r>
      <w:r w:rsidRPr="00D65BD4">
        <w:rPr>
          <w:rFonts w:eastAsia="SimSun"/>
          <w:bCs/>
        </w:rPr>
        <w:tab/>
      </w:r>
      <w:r w:rsidRPr="00D65BD4">
        <w:rPr>
          <w:rFonts w:eastAsia="SimSun"/>
          <w:bCs/>
        </w:rPr>
        <w:tab/>
        <w:t>=</w:t>
      </w:r>
      <w:r w:rsidRPr="00D65BD4">
        <w:rPr>
          <w:rFonts w:eastAsia="SimSun"/>
          <w:bCs/>
        </w:rPr>
        <w:tab/>
      </w:r>
      <w:r w:rsidRPr="00D65BD4">
        <w:rPr>
          <w:rFonts w:eastAsia="SimSun"/>
          <w:noProof/>
          <w:position w:val="-22"/>
        </w:rPr>
        <w:drawing>
          <wp:inline distT="0" distB="0" distL="0" distR="0" wp14:anchorId="4244A37B" wp14:editId="5E4087B0">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ECRFQAMTQSETOT </w:t>
      </w:r>
      <w:r w:rsidRPr="00D65BD4">
        <w:rPr>
          <w:rFonts w:eastAsia="SimSun"/>
          <w:bCs/>
          <w:i/>
          <w:vertAlign w:val="subscript"/>
        </w:rPr>
        <w:t>q</w:t>
      </w:r>
    </w:p>
    <w:p w14:paraId="276D28A1" w14:textId="77777777" w:rsidR="00D65BD4" w:rsidRPr="00D65BD4" w:rsidRDefault="00D65BD4" w:rsidP="00D65BD4">
      <w:pPr>
        <w:ind w:left="300" w:hangingChars="125" w:hanging="300"/>
        <w:rPr>
          <w:rFonts w:eastAsia="SimSun"/>
          <w:bCs/>
        </w:rPr>
      </w:pPr>
      <w:r w:rsidRPr="00D65BD4">
        <w:rPr>
          <w:rFonts w:eastAsia="SimSun"/>
          <w:bCs/>
        </w:rPr>
        <w:t>Total payment of SASM- and RSASM-procured capacity ECRS Service by QSE</w:t>
      </w:r>
    </w:p>
    <w:p w14:paraId="21BC7F55"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RTPCECRAMTQSETOT </w:t>
      </w:r>
      <w:r w:rsidRPr="00D65BD4">
        <w:rPr>
          <w:rFonts w:eastAsia="SimSun"/>
          <w:bCs/>
          <w:i/>
          <w:vertAlign w:val="subscript"/>
        </w:rPr>
        <w:t>q</w:t>
      </w:r>
      <w:r w:rsidRPr="00D65BD4">
        <w:rPr>
          <w:rFonts w:eastAsia="SimSun"/>
          <w:bCs/>
        </w:rPr>
        <w:t xml:space="preserve"> </w:t>
      </w:r>
      <w:r w:rsidRPr="00D65BD4">
        <w:rPr>
          <w:rFonts w:eastAsia="SimSun"/>
          <w:bCs/>
        </w:rPr>
        <w:tab/>
        <w:t>=</w:t>
      </w:r>
      <w:r w:rsidRPr="00D65BD4">
        <w:rPr>
          <w:rFonts w:eastAsia="SimSun"/>
          <w:bCs/>
        </w:rPr>
        <w:tab/>
      </w:r>
      <w:r w:rsidRPr="00D65BD4">
        <w:rPr>
          <w:rFonts w:eastAsia="SimSun"/>
          <w:noProof/>
          <w:position w:val="-20"/>
        </w:rPr>
        <w:drawing>
          <wp:inline distT="0" distB="0" distL="0" distR="0" wp14:anchorId="6CA25B41" wp14:editId="2B93B12B">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RTPCECRAMT </w:t>
      </w:r>
      <w:r w:rsidRPr="00D65BD4">
        <w:rPr>
          <w:rFonts w:eastAsia="SimSun"/>
          <w:bCs/>
          <w:i/>
          <w:vertAlign w:val="subscript"/>
        </w:rPr>
        <w:t>q, m</w:t>
      </w:r>
    </w:p>
    <w:p w14:paraId="576DA75C" w14:textId="77777777" w:rsidR="00D65BD4" w:rsidRPr="00D65BD4" w:rsidRDefault="00D65BD4" w:rsidP="00D65BD4">
      <w:pPr>
        <w:rPr>
          <w:rFonts w:eastAsia="SimSun"/>
        </w:rPr>
      </w:pPr>
      <w:r w:rsidRPr="00D65BD4">
        <w:rPr>
          <w:rFonts w:eastAsia="SimSun"/>
        </w:rPr>
        <w:t>Total charge of infeasible Ancillary Service Supply Responsibility for ECRS</w:t>
      </w:r>
    </w:p>
    <w:p w14:paraId="24BA5934" w14:textId="77777777" w:rsidR="00D65BD4" w:rsidRPr="00D65BD4" w:rsidRDefault="00D65BD4" w:rsidP="00D65BD4">
      <w:pPr>
        <w:spacing w:after="240"/>
        <w:ind w:left="2880" w:hanging="2160"/>
        <w:rPr>
          <w:rFonts w:eastAsia="SimSun"/>
        </w:rPr>
      </w:pPr>
      <w:r w:rsidRPr="00D65BD4">
        <w:rPr>
          <w:rFonts w:eastAsia="SimSun"/>
        </w:rPr>
        <w:t>ECRINFQAMTTOT</w:t>
      </w:r>
      <w:r w:rsidRPr="00D65BD4">
        <w:rPr>
          <w:rFonts w:eastAsia="SimSun"/>
        </w:rPr>
        <w:tab/>
        <w:t>=</w:t>
      </w:r>
      <w:r w:rsidRPr="00D65BD4">
        <w:rPr>
          <w:rFonts w:eastAsia="SimSun"/>
        </w:rPr>
        <w:tab/>
      </w:r>
      <w:r w:rsidRPr="00D65BD4">
        <w:rPr>
          <w:rFonts w:eastAsia="SimSun"/>
          <w:position w:val="-22"/>
          <w:lang w:val="pt-BR"/>
        </w:rPr>
        <w:object w:dxaOrig="225" w:dyaOrig="465" w14:anchorId="66EE8993">
          <v:shape id="_x0000_i1061" type="#_x0000_t75" style="width:12pt;height:24pt" o:ole="">
            <v:imagedata r:id="rId63" o:title=""/>
          </v:shape>
          <o:OLEObject Type="Embed" ProgID="Equation.3" ShapeID="_x0000_i1061" DrawAspect="Content" ObjectID="_1786452168" r:id="rId74"/>
        </w:object>
      </w:r>
      <w:r w:rsidRPr="00D65BD4">
        <w:rPr>
          <w:rFonts w:eastAsia="SimSun"/>
        </w:rPr>
        <w:t xml:space="preserve"> ECRINFQAMT </w:t>
      </w:r>
      <w:r w:rsidRPr="00D65BD4">
        <w:rPr>
          <w:rFonts w:eastAsia="SimSun"/>
          <w:i/>
          <w:vertAlign w:val="subscript"/>
        </w:rPr>
        <w:t>q</w:t>
      </w:r>
      <w:r w:rsidRPr="00D65BD4">
        <w:rPr>
          <w:rFonts w:eastAsia="SimSun"/>
          <w:vertAlign w:val="subscript"/>
        </w:rPr>
        <w:t xml:space="preserve"> </w:t>
      </w:r>
    </w:p>
    <w:p w14:paraId="1BFCDF22"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D65BD4" w:rsidRPr="00D65BD4" w14:paraId="2E2BC560" w14:textId="77777777" w:rsidTr="0003786F">
        <w:trPr>
          <w:tblHeader/>
        </w:trPr>
        <w:tc>
          <w:tcPr>
            <w:tcW w:w="1278" w:type="pct"/>
          </w:tcPr>
          <w:p w14:paraId="4F08DA84"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29" w:type="pct"/>
          </w:tcPr>
          <w:p w14:paraId="21B3D884"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393" w:type="pct"/>
          </w:tcPr>
          <w:p w14:paraId="0B85FC46"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2909F0CD" w14:textId="77777777" w:rsidTr="0003786F">
        <w:tc>
          <w:tcPr>
            <w:tcW w:w="1278" w:type="pct"/>
          </w:tcPr>
          <w:p w14:paraId="603FB356" w14:textId="77777777" w:rsidR="00D65BD4" w:rsidRPr="00D65BD4" w:rsidRDefault="00D65BD4" w:rsidP="00D65BD4">
            <w:pPr>
              <w:spacing w:after="60"/>
              <w:rPr>
                <w:rFonts w:eastAsia="SimSun"/>
                <w:iCs/>
                <w:sz w:val="20"/>
              </w:rPr>
            </w:pPr>
            <w:r w:rsidRPr="00D65BD4">
              <w:rPr>
                <w:rFonts w:eastAsia="SimSun"/>
                <w:iCs/>
                <w:sz w:val="20"/>
              </w:rPr>
              <w:t>ECRCOSTTOT</w:t>
            </w:r>
          </w:p>
        </w:tc>
        <w:tc>
          <w:tcPr>
            <w:tcW w:w="329" w:type="pct"/>
          </w:tcPr>
          <w:p w14:paraId="06CFE4AE"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Pr>
          <w:p w14:paraId="7084930B" w14:textId="77777777" w:rsidR="00D65BD4" w:rsidRPr="00D65BD4" w:rsidRDefault="00D65BD4" w:rsidP="00D65BD4">
            <w:pPr>
              <w:spacing w:after="60"/>
              <w:rPr>
                <w:rFonts w:eastAsia="SimSun"/>
                <w:iCs/>
                <w:sz w:val="20"/>
              </w:rPr>
            </w:pPr>
            <w:r w:rsidRPr="00D65BD4">
              <w:rPr>
                <w:rFonts w:eastAsia="SimSun"/>
                <w:i/>
                <w:iCs/>
                <w:sz w:val="20"/>
              </w:rPr>
              <w:t>ERCOT Contingency Reserve Service Cost Total</w:t>
            </w:r>
            <w:r w:rsidRPr="00D65BD4">
              <w:rPr>
                <w:rFonts w:eastAsia="SimSun"/>
                <w:iCs/>
                <w:sz w:val="20"/>
              </w:rPr>
              <w:t>—The net total costs for ECRS, for the hour.</w:t>
            </w:r>
          </w:p>
        </w:tc>
      </w:tr>
      <w:tr w:rsidR="00D65BD4" w:rsidRPr="00D65BD4" w14:paraId="649F813A" w14:textId="77777777" w:rsidTr="0003786F">
        <w:tc>
          <w:tcPr>
            <w:tcW w:w="1278" w:type="pct"/>
            <w:tcBorders>
              <w:top w:val="single" w:sz="4" w:space="0" w:color="auto"/>
              <w:left w:val="single" w:sz="4" w:space="0" w:color="auto"/>
              <w:bottom w:val="single" w:sz="4" w:space="0" w:color="auto"/>
              <w:right w:val="single" w:sz="4" w:space="0" w:color="auto"/>
            </w:tcBorders>
          </w:tcPr>
          <w:p w14:paraId="7D67C036" w14:textId="77777777" w:rsidR="00D65BD4" w:rsidRPr="00D65BD4" w:rsidRDefault="00D65BD4" w:rsidP="00D65BD4">
            <w:pPr>
              <w:spacing w:after="60"/>
              <w:rPr>
                <w:rFonts w:eastAsia="SimSun"/>
                <w:iCs/>
                <w:sz w:val="20"/>
              </w:rPr>
            </w:pPr>
            <w:r w:rsidRPr="00D65BD4">
              <w:rPr>
                <w:rFonts w:eastAsia="SimSun"/>
                <w:iCs/>
                <w:sz w:val="20"/>
              </w:rPr>
              <w:t xml:space="preserve">RTPCECRAMTTOT </w:t>
            </w:r>
            <w:r w:rsidRPr="00D65BD4">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045CC5C"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0BD98E5" w14:textId="77777777" w:rsidR="00D65BD4" w:rsidRPr="00D65BD4" w:rsidRDefault="00D65BD4" w:rsidP="00D65BD4">
            <w:pPr>
              <w:spacing w:after="60"/>
              <w:rPr>
                <w:rFonts w:eastAsia="SimSun"/>
                <w:i/>
                <w:iCs/>
                <w:sz w:val="20"/>
              </w:rPr>
            </w:pPr>
            <w:r w:rsidRPr="00D65BD4">
              <w:rPr>
                <w:rFonts w:eastAsia="SimSun"/>
                <w:i/>
                <w:iCs/>
                <w:sz w:val="20"/>
              </w:rPr>
              <w:t>Procured Capacity for ERCOT Contingency Reserve Service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ECRS, for the hour.</w:t>
            </w:r>
          </w:p>
        </w:tc>
      </w:tr>
      <w:tr w:rsidR="00D65BD4" w:rsidRPr="00D65BD4" w14:paraId="7B7F69EE" w14:textId="77777777" w:rsidTr="0003786F">
        <w:tc>
          <w:tcPr>
            <w:tcW w:w="1278" w:type="pct"/>
            <w:tcBorders>
              <w:top w:val="single" w:sz="4" w:space="0" w:color="auto"/>
              <w:left w:val="single" w:sz="4" w:space="0" w:color="auto"/>
              <w:bottom w:val="single" w:sz="4" w:space="0" w:color="auto"/>
              <w:right w:val="single" w:sz="4" w:space="0" w:color="auto"/>
            </w:tcBorders>
          </w:tcPr>
          <w:p w14:paraId="562D6775" w14:textId="77777777" w:rsidR="00D65BD4" w:rsidRPr="00D65BD4" w:rsidRDefault="00D65BD4" w:rsidP="00D65BD4">
            <w:pPr>
              <w:spacing w:after="60"/>
              <w:rPr>
                <w:rFonts w:eastAsia="SimSun"/>
                <w:iCs/>
                <w:sz w:val="20"/>
              </w:rPr>
            </w:pPr>
            <w:r w:rsidRPr="00D65BD4">
              <w:rPr>
                <w:rFonts w:eastAsia="SimSun"/>
                <w:iCs/>
                <w:sz w:val="20"/>
              </w:rPr>
              <w:lastRenderedPageBreak/>
              <w:t xml:space="preserve">RTPCECRAMT </w:t>
            </w:r>
            <w:r w:rsidRPr="00D65BD4">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6E6E818"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362AC7A" w14:textId="77777777" w:rsidR="00D65BD4" w:rsidRPr="00D65BD4" w:rsidRDefault="00D65BD4" w:rsidP="00D65BD4">
            <w:pPr>
              <w:spacing w:after="60"/>
              <w:rPr>
                <w:rFonts w:eastAsia="SimSun"/>
                <w:i/>
                <w:iCs/>
                <w:sz w:val="20"/>
              </w:rPr>
            </w:pPr>
            <w:r w:rsidRPr="00D65BD4">
              <w:rPr>
                <w:rFonts w:eastAsia="SimSun"/>
                <w:i/>
                <w:iCs/>
                <w:sz w:val="20"/>
              </w:rPr>
              <w:t>Procured Capacity for ERCOT Contingency Reserve Service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ECRS, for the hour.</w:t>
            </w:r>
          </w:p>
        </w:tc>
      </w:tr>
      <w:tr w:rsidR="00D65BD4" w:rsidRPr="00D65BD4" w14:paraId="6022F6DF" w14:textId="77777777" w:rsidTr="0003786F">
        <w:tc>
          <w:tcPr>
            <w:tcW w:w="1278" w:type="pct"/>
            <w:tcBorders>
              <w:top w:val="single" w:sz="4" w:space="0" w:color="auto"/>
              <w:left w:val="single" w:sz="4" w:space="0" w:color="auto"/>
              <w:bottom w:val="single" w:sz="4" w:space="0" w:color="auto"/>
              <w:right w:val="single" w:sz="4" w:space="0" w:color="auto"/>
            </w:tcBorders>
          </w:tcPr>
          <w:p w14:paraId="620FD6B4" w14:textId="77777777" w:rsidR="00D65BD4" w:rsidRPr="00D65BD4" w:rsidRDefault="00D65BD4" w:rsidP="00D65BD4">
            <w:pPr>
              <w:spacing w:after="60"/>
              <w:rPr>
                <w:rFonts w:eastAsia="SimSun"/>
                <w:iCs/>
                <w:sz w:val="20"/>
              </w:rPr>
            </w:pPr>
            <w:r w:rsidRPr="00D65BD4">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14ACB25A"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042DCF2" w14:textId="77777777" w:rsidR="00D65BD4" w:rsidRPr="00D65BD4" w:rsidRDefault="00D65BD4" w:rsidP="00D65BD4">
            <w:pPr>
              <w:spacing w:after="60"/>
              <w:rPr>
                <w:rFonts w:eastAsia="SimSun"/>
                <w:i/>
                <w:iCs/>
                <w:sz w:val="20"/>
              </w:rPr>
            </w:pPr>
            <w:r w:rsidRPr="00D65BD4">
              <w:rPr>
                <w:rFonts w:eastAsia="SimSun"/>
                <w:i/>
                <w:iCs/>
                <w:sz w:val="20"/>
              </w:rPr>
              <w:t>ERCOT Contingency Reserve Service Failure Quantity Amount Total</w:t>
            </w:r>
            <w:r w:rsidRPr="00D65BD4">
              <w:rPr>
                <w:rFonts w:eastAsia="SimSun"/>
                <w:iCs/>
                <w:sz w:val="20"/>
              </w:rPr>
              <w:t>—The total charges to all QSEs for their capacity associated with failures and reconfiguration reductions on their Ancillary Service Supply Responsibilities for ECRS, for the hour.</w:t>
            </w:r>
          </w:p>
        </w:tc>
      </w:tr>
      <w:tr w:rsidR="00D65BD4" w:rsidRPr="00D65BD4" w14:paraId="6027EB47" w14:textId="77777777" w:rsidTr="0003786F">
        <w:tc>
          <w:tcPr>
            <w:tcW w:w="1278" w:type="pct"/>
            <w:tcBorders>
              <w:top w:val="single" w:sz="4" w:space="0" w:color="auto"/>
              <w:left w:val="single" w:sz="4" w:space="0" w:color="auto"/>
              <w:bottom w:val="single" w:sz="4" w:space="0" w:color="auto"/>
              <w:right w:val="single" w:sz="4" w:space="0" w:color="auto"/>
            </w:tcBorders>
          </w:tcPr>
          <w:p w14:paraId="3865A360" w14:textId="77777777" w:rsidR="00D65BD4" w:rsidRPr="00D65BD4" w:rsidRDefault="00D65BD4" w:rsidP="00D65BD4">
            <w:pPr>
              <w:spacing w:after="60"/>
              <w:rPr>
                <w:rFonts w:eastAsia="SimSun"/>
                <w:iCs/>
                <w:sz w:val="20"/>
              </w:rPr>
            </w:pPr>
            <w:r w:rsidRPr="00D65BD4">
              <w:rPr>
                <w:rFonts w:eastAsia="SimSun"/>
                <w:iCs/>
                <w:sz w:val="20"/>
              </w:rPr>
              <w:t xml:space="preserve">ECRFQAMTQSETOT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E3975F7"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D6F4145" w14:textId="77777777" w:rsidR="00D65BD4" w:rsidRPr="00D65BD4" w:rsidRDefault="00D65BD4" w:rsidP="00D65BD4">
            <w:pPr>
              <w:spacing w:after="60"/>
              <w:rPr>
                <w:rFonts w:eastAsia="SimSun"/>
                <w:i/>
                <w:iCs/>
                <w:sz w:val="20"/>
              </w:rPr>
            </w:pPr>
            <w:r w:rsidRPr="00D65BD4">
              <w:rPr>
                <w:rFonts w:eastAsia="SimSun"/>
                <w:i/>
                <w:iCs/>
                <w:sz w:val="20"/>
              </w:rPr>
              <w:t>ERCOT Contingency Reserve Service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ECRS, for the hour.</w:t>
            </w:r>
          </w:p>
        </w:tc>
      </w:tr>
      <w:tr w:rsidR="00D65BD4" w:rsidRPr="00D65BD4" w14:paraId="3F4799B2" w14:textId="77777777" w:rsidTr="0003786F">
        <w:tc>
          <w:tcPr>
            <w:tcW w:w="1278" w:type="pct"/>
            <w:tcBorders>
              <w:top w:val="single" w:sz="4" w:space="0" w:color="auto"/>
              <w:left w:val="single" w:sz="4" w:space="0" w:color="auto"/>
              <w:bottom w:val="single" w:sz="4" w:space="0" w:color="auto"/>
              <w:right w:val="single" w:sz="4" w:space="0" w:color="auto"/>
            </w:tcBorders>
          </w:tcPr>
          <w:p w14:paraId="7679DC54" w14:textId="77777777" w:rsidR="00D65BD4" w:rsidRPr="00D65BD4" w:rsidRDefault="00D65BD4" w:rsidP="00D65BD4">
            <w:pPr>
              <w:spacing w:after="60"/>
              <w:rPr>
                <w:rFonts w:eastAsia="SimSun"/>
                <w:iCs/>
                <w:sz w:val="20"/>
              </w:rPr>
            </w:pPr>
            <w:r w:rsidRPr="00D65BD4">
              <w:rPr>
                <w:rFonts w:eastAsia="SimSun"/>
                <w:iCs/>
                <w:sz w:val="20"/>
              </w:rPr>
              <w:t xml:space="preserve">RTPCECRAMTQSETOT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C06850B"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12ABAA8" w14:textId="77777777" w:rsidR="00D65BD4" w:rsidRPr="00D65BD4" w:rsidRDefault="00D65BD4" w:rsidP="00D65BD4">
            <w:pPr>
              <w:spacing w:after="60"/>
              <w:rPr>
                <w:rFonts w:eastAsia="SimSun"/>
                <w:iCs/>
                <w:sz w:val="20"/>
              </w:rPr>
            </w:pPr>
            <w:r w:rsidRPr="00D65BD4">
              <w:rPr>
                <w:rFonts w:eastAsia="SimSun"/>
                <w:i/>
                <w:iCs/>
                <w:sz w:val="20"/>
              </w:rPr>
              <w:t>Procured Capacity for ERCOT Contingency Reserve Service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ECRS, for the hour.</w:t>
            </w:r>
          </w:p>
        </w:tc>
      </w:tr>
      <w:tr w:rsidR="00D65BD4" w:rsidRPr="00D65BD4" w14:paraId="549316D0" w14:textId="77777777" w:rsidTr="0003786F">
        <w:tc>
          <w:tcPr>
            <w:tcW w:w="1278" w:type="pct"/>
            <w:tcBorders>
              <w:top w:val="single" w:sz="4" w:space="0" w:color="auto"/>
              <w:left w:val="single" w:sz="4" w:space="0" w:color="auto"/>
              <w:bottom w:val="single" w:sz="4" w:space="0" w:color="auto"/>
              <w:right w:val="single" w:sz="4" w:space="0" w:color="auto"/>
            </w:tcBorders>
          </w:tcPr>
          <w:p w14:paraId="38E01343" w14:textId="77777777" w:rsidR="00D65BD4" w:rsidRPr="00D65BD4" w:rsidRDefault="00D65BD4" w:rsidP="00D65BD4">
            <w:pPr>
              <w:rPr>
                <w:rFonts w:eastAsia="SimSun"/>
                <w:b/>
                <w:sz w:val="20"/>
              </w:rPr>
            </w:pPr>
            <w:r w:rsidRPr="00D65BD4">
              <w:rPr>
                <w:rFonts w:eastAsia="SimSun"/>
                <w:sz w:val="20"/>
              </w:rPr>
              <w:t xml:space="preserve">PCECRAMT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4FC3C4" w14:textId="77777777" w:rsidR="00D65BD4" w:rsidRPr="00D65BD4" w:rsidRDefault="00D65BD4" w:rsidP="00D65BD4">
            <w:pPr>
              <w:rPr>
                <w:rFonts w:eastAsia="SimSun"/>
                <w:b/>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A15E230" w14:textId="77777777" w:rsidR="00D65BD4" w:rsidRPr="00D65BD4" w:rsidRDefault="00D65BD4" w:rsidP="00D65BD4">
            <w:pPr>
              <w:rPr>
                <w:rFonts w:eastAsia="SimSun"/>
                <w:b/>
                <w:sz w:val="20"/>
              </w:rPr>
            </w:pPr>
            <w:r w:rsidRPr="00D65BD4">
              <w:rPr>
                <w:rFonts w:eastAsia="SimSun"/>
                <w:i/>
                <w:sz w:val="20"/>
              </w:rPr>
              <w:t xml:space="preserve">Procured Capacity for </w:t>
            </w:r>
            <w:r w:rsidRPr="00D65BD4">
              <w:rPr>
                <w:rFonts w:eastAsia="SimSun"/>
                <w:i/>
                <w:iCs/>
                <w:sz w:val="20"/>
              </w:rPr>
              <w:t>ERCOT Contingency Reserve Service</w:t>
            </w:r>
            <w:r w:rsidRPr="00D65BD4">
              <w:rPr>
                <w:rFonts w:eastAsia="SimSun"/>
                <w:i/>
                <w:sz w:val="20"/>
              </w:rPr>
              <w:t xml:space="preserve"> Amount per QSE for DAM</w:t>
            </w:r>
            <w:r w:rsidRPr="00D65BD4">
              <w:rPr>
                <w:rFonts w:eastAsia="SimSun"/>
                <w:sz w:val="20"/>
              </w:rPr>
              <w:t xml:space="preserve">—The DAM ECRS payment for QSE </w:t>
            </w:r>
            <w:r w:rsidRPr="00D65BD4">
              <w:rPr>
                <w:rFonts w:eastAsia="SimSun"/>
                <w:i/>
                <w:sz w:val="20"/>
              </w:rPr>
              <w:t>q</w:t>
            </w:r>
            <w:r w:rsidRPr="00D65BD4">
              <w:rPr>
                <w:rFonts w:eastAsia="SimSun"/>
                <w:sz w:val="20"/>
              </w:rPr>
              <w:t>, for the hour.</w:t>
            </w:r>
          </w:p>
        </w:tc>
      </w:tr>
      <w:tr w:rsidR="00D65BD4" w:rsidRPr="00D65BD4" w14:paraId="5592F085" w14:textId="77777777" w:rsidTr="0003786F">
        <w:tc>
          <w:tcPr>
            <w:tcW w:w="1278" w:type="pct"/>
            <w:tcBorders>
              <w:top w:val="single" w:sz="4" w:space="0" w:color="auto"/>
              <w:left w:val="single" w:sz="4" w:space="0" w:color="auto"/>
              <w:bottom w:val="single" w:sz="4" w:space="0" w:color="auto"/>
              <w:right w:val="single" w:sz="4" w:space="0" w:color="auto"/>
            </w:tcBorders>
          </w:tcPr>
          <w:p w14:paraId="29DF1F6D" w14:textId="77777777" w:rsidR="00D65BD4" w:rsidRPr="00D65BD4" w:rsidRDefault="00D65BD4" w:rsidP="00D65BD4">
            <w:pPr>
              <w:spacing w:after="60"/>
              <w:rPr>
                <w:rFonts w:eastAsia="SimSun"/>
                <w:sz w:val="20"/>
              </w:rPr>
            </w:pPr>
            <w:r w:rsidRPr="00D65BD4">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6FC567B8"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0328F6DB" w14:textId="77777777" w:rsidR="00D65BD4" w:rsidRPr="00D65BD4" w:rsidRDefault="00D65BD4" w:rsidP="00D65BD4">
            <w:pPr>
              <w:spacing w:after="60"/>
              <w:rPr>
                <w:rFonts w:eastAsia="SimSun"/>
                <w:sz w:val="20"/>
              </w:rPr>
            </w:pPr>
            <w:r w:rsidRPr="00D65BD4">
              <w:rPr>
                <w:rFonts w:eastAsia="SimSun"/>
                <w:i/>
                <w:sz w:val="20"/>
              </w:rPr>
              <w:t xml:space="preserve">Procured Capacity for </w:t>
            </w:r>
            <w:r w:rsidRPr="00D65BD4">
              <w:rPr>
                <w:rFonts w:eastAsia="SimSun"/>
                <w:i/>
                <w:iCs/>
                <w:sz w:val="20"/>
              </w:rPr>
              <w:t>ERCOT Contingency Reserve Service</w:t>
            </w:r>
            <w:r w:rsidRPr="00D65BD4">
              <w:rPr>
                <w:rFonts w:eastAsia="SimSun"/>
                <w:i/>
                <w:sz w:val="20"/>
              </w:rPr>
              <w:t xml:space="preserve"> Amount Total in DAM</w:t>
            </w:r>
            <w:r w:rsidRPr="00D65BD4">
              <w:rPr>
                <w:rFonts w:eastAsia="SimSun"/>
                <w:sz w:val="20"/>
              </w:rPr>
              <w:t>—The total of the DAM ECRS payments for all QSEs, for the hour.</w:t>
            </w:r>
          </w:p>
        </w:tc>
      </w:tr>
      <w:tr w:rsidR="00D65BD4" w:rsidRPr="00D65BD4" w14:paraId="3BC0BE66" w14:textId="77777777" w:rsidTr="0003786F">
        <w:tc>
          <w:tcPr>
            <w:tcW w:w="1278" w:type="pct"/>
            <w:tcBorders>
              <w:top w:val="single" w:sz="4" w:space="0" w:color="auto"/>
              <w:left w:val="single" w:sz="4" w:space="0" w:color="auto"/>
              <w:bottom w:val="single" w:sz="4" w:space="0" w:color="auto"/>
              <w:right w:val="single" w:sz="4" w:space="0" w:color="auto"/>
            </w:tcBorders>
          </w:tcPr>
          <w:p w14:paraId="01220AAB" w14:textId="77777777" w:rsidR="00D65BD4" w:rsidRPr="00D65BD4" w:rsidRDefault="00D65BD4" w:rsidP="00D65BD4">
            <w:pPr>
              <w:spacing w:after="60"/>
              <w:rPr>
                <w:rFonts w:eastAsia="SimSun"/>
                <w:sz w:val="20"/>
              </w:rPr>
            </w:pPr>
            <w:r w:rsidRPr="00D65BD4">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11FFFF44"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24F08F93" w14:textId="77777777" w:rsidR="00D65BD4" w:rsidRPr="00D65BD4" w:rsidRDefault="00D65BD4" w:rsidP="00D65BD4">
            <w:pPr>
              <w:spacing w:after="60"/>
              <w:rPr>
                <w:rFonts w:eastAsia="SimSun"/>
                <w:i/>
                <w:sz w:val="20"/>
              </w:rPr>
            </w:pPr>
            <w:r w:rsidRPr="00D65BD4">
              <w:rPr>
                <w:rFonts w:eastAsia="SimSun"/>
                <w:i/>
                <w:iCs/>
                <w:sz w:val="20"/>
              </w:rPr>
              <w:t>ERCOT Contingency Reserve Service</w:t>
            </w:r>
            <w:r w:rsidRPr="00D65BD4">
              <w:rPr>
                <w:rFonts w:eastAsia="SimSun"/>
                <w:i/>
                <w:sz w:val="20"/>
              </w:rPr>
              <w:t xml:space="preserve"> Infeasible Quantity Amount Total </w:t>
            </w:r>
            <w:r w:rsidRPr="00D65BD4">
              <w:rPr>
                <w:rFonts w:eastAsia="SimSun"/>
                <w:sz w:val="20"/>
              </w:rPr>
              <w:t>— The charge to all QSEs for their total capacity associated with infeasible deployment of Ancillary Service Supply Responsibilities for ECRS, for the hour.</w:t>
            </w:r>
          </w:p>
        </w:tc>
      </w:tr>
      <w:tr w:rsidR="00D65BD4" w:rsidRPr="00D65BD4" w14:paraId="1FEA3FF1" w14:textId="77777777" w:rsidTr="0003786F">
        <w:tc>
          <w:tcPr>
            <w:tcW w:w="1278" w:type="pct"/>
            <w:tcBorders>
              <w:top w:val="single" w:sz="4" w:space="0" w:color="auto"/>
              <w:left w:val="single" w:sz="4" w:space="0" w:color="auto"/>
              <w:bottom w:val="single" w:sz="4" w:space="0" w:color="auto"/>
              <w:right w:val="single" w:sz="4" w:space="0" w:color="auto"/>
            </w:tcBorders>
          </w:tcPr>
          <w:p w14:paraId="6C5535E4" w14:textId="77777777" w:rsidR="00D65BD4" w:rsidRPr="00D65BD4" w:rsidRDefault="00D65BD4" w:rsidP="00D65BD4">
            <w:pPr>
              <w:spacing w:after="60"/>
              <w:rPr>
                <w:rFonts w:eastAsia="SimSun"/>
                <w:sz w:val="20"/>
              </w:rPr>
            </w:pPr>
            <w:r w:rsidRPr="00D65BD4">
              <w:rPr>
                <w:rFonts w:eastAsia="SimSun"/>
                <w:sz w:val="20"/>
              </w:rPr>
              <w:t xml:space="preserve">ECRINFQAMT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C016477"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7C77EDC9" w14:textId="77777777" w:rsidR="00D65BD4" w:rsidRPr="00D65BD4" w:rsidRDefault="00D65BD4" w:rsidP="00D65BD4">
            <w:pPr>
              <w:spacing w:after="60"/>
              <w:rPr>
                <w:rFonts w:eastAsia="SimSun"/>
                <w:i/>
                <w:sz w:val="20"/>
              </w:rPr>
            </w:pPr>
            <w:r w:rsidRPr="00D65BD4">
              <w:rPr>
                <w:rFonts w:eastAsia="SimSun"/>
                <w:i/>
                <w:iCs/>
                <w:sz w:val="20"/>
              </w:rPr>
              <w:t>ERCOT Contingency Reserve Service</w:t>
            </w:r>
            <w:r w:rsidRPr="00D65BD4">
              <w:rPr>
                <w:rFonts w:eastAsia="SimSun"/>
                <w:i/>
                <w:sz w:val="20"/>
              </w:rPr>
              <w:t xml:space="preserve">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Ancillary Service Supply Responsibilities for ECRS, for the hour.</w:t>
            </w:r>
          </w:p>
        </w:tc>
      </w:tr>
      <w:tr w:rsidR="00D65BD4" w:rsidRPr="00D65BD4" w14:paraId="18202B64" w14:textId="77777777" w:rsidTr="0003786F">
        <w:tc>
          <w:tcPr>
            <w:tcW w:w="1278" w:type="pct"/>
            <w:tcBorders>
              <w:top w:val="single" w:sz="4" w:space="0" w:color="auto"/>
              <w:left w:val="single" w:sz="4" w:space="0" w:color="auto"/>
              <w:bottom w:val="single" w:sz="4" w:space="0" w:color="auto"/>
              <w:right w:val="single" w:sz="4" w:space="0" w:color="auto"/>
            </w:tcBorders>
          </w:tcPr>
          <w:p w14:paraId="78A3C734" w14:textId="77777777" w:rsidR="00D65BD4" w:rsidRPr="00D65BD4" w:rsidRDefault="00D65BD4" w:rsidP="00D65BD4">
            <w:pPr>
              <w:spacing w:after="60"/>
              <w:rPr>
                <w:rFonts w:eastAsia="SimSun"/>
                <w:i/>
                <w:iCs/>
                <w:sz w:val="20"/>
              </w:rPr>
            </w:pPr>
            <w:r w:rsidRPr="00D65BD4">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3E1E211C" w14:textId="77777777" w:rsidR="00D65BD4" w:rsidRPr="00D65BD4" w:rsidRDefault="00D65BD4" w:rsidP="00D65BD4">
            <w:pPr>
              <w:spacing w:after="60"/>
              <w:rPr>
                <w:rFonts w:eastAsia="SimSun"/>
                <w:iCs/>
                <w:sz w:val="20"/>
              </w:rPr>
            </w:pPr>
            <w:r w:rsidRPr="00D65BD4">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24E8F588"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06E58D1C" w14:textId="77777777" w:rsidTr="0003786F">
        <w:tc>
          <w:tcPr>
            <w:tcW w:w="1278" w:type="pct"/>
            <w:tcBorders>
              <w:top w:val="single" w:sz="4" w:space="0" w:color="auto"/>
              <w:left w:val="single" w:sz="4" w:space="0" w:color="auto"/>
              <w:bottom w:val="single" w:sz="4" w:space="0" w:color="auto"/>
              <w:right w:val="single" w:sz="4" w:space="0" w:color="auto"/>
            </w:tcBorders>
          </w:tcPr>
          <w:p w14:paraId="252D4BA9" w14:textId="77777777" w:rsidR="00D65BD4" w:rsidRPr="00D65BD4" w:rsidRDefault="00D65BD4" w:rsidP="00D65BD4">
            <w:pPr>
              <w:spacing w:after="60"/>
              <w:rPr>
                <w:rFonts w:eastAsia="SimSun"/>
                <w:i/>
                <w:iCs/>
                <w:sz w:val="20"/>
              </w:rPr>
            </w:pPr>
            <w:r w:rsidRPr="00D65BD4">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55BC4BF0" w14:textId="77777777" w:rsidR="00D65BD4" w:rsidRPr="00D65BD4" w:rsidRDefault="00D65BD4" w:rsidP="00D65BD4">
            <w:pPr>
              <w:spacing w:after="60"/>
              <w:rPr>
                <w:rFonts w:eastAsia="SimSun"/>
                <w:iCs/>
                <w:sz w:val="20"/>
              </w:rPr>
            </w:pPr>
            <w:r w:rsidRPr="00D65BD4">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33BA2336"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2F633162" w14:textId="77777777" w:rsidR="00D65BD4" w:rsidRPr="00D65BD4" w:rsidRDefault="00D65BD4" w:rsidP="00D65BD4">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5BD4" w:rsidRPr="00D65BD4" w14:paraId="3799A0FF" w14:textId="77777777" w:rsidTr="0003786F">
        <w:trPr>
          <w:trHeight w:val="1016"/>
        </w:trPr>
        <w:tc>
          <w:tcPr>
            <w:tcW w:w="9576" w:type="dxa"/>
            <w:shd w:val="pct12" w:color="auto" w:fill="auto"/>
          </w:tcPr>
          <w:p w14:paraId="0B6A37A6" w14:textId="77777777" w:rsidR="00D65BD4" w:rsidRPr="00D65BD4" w:rsidRDefault="00D65BD4" w:rsidP="00D65BD4">
            <w:pPr>
              <w:spacing w:before="120" w:after="240"/>
              <w:rPr>
                <w:rFonts w:eastAsia="SimSun"/>
                <w:b/>
                <w:i/>
                <w:iCs/>
              </w:rPr>
            </w:pPr>
            <w:r w:rsidRPr="00D65BD4">
              <w:rPr>
                <w:rFonts w:eastAsia="SimSun"/>
                <w:b/>
                <w:i/>
                <w:iCs/>
              </w:rPr>
              <w:t>[NPRR841:  Replace paragraph (a) above with the following upon system implementation:]</w:t>
            </w:r>
          </w:p>
          <w:p w14:paraId="04E593E1"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The net total costs for ECRS for a given Operating Hour is calculated as follows:</w:t>
            </w:r>
          </w:p>
          <w:p w14:paraId="7666D788" w14:textId="77777777" w:rsidR="00D65BD4" w:rsidRPr="00D65BD4" w:rsidRDefault="00D65BD4" w:rsidP="00D65BD4">
            <w:pPr>
              <w:spacing w:after="120"/>
              <w:ind w:left="3600" w:hanging="2880"/>
              <w:rPr>
                <w:rFonts w:eastAsia="SimSun"/>
                <w:b/>
                <w:bCs/>
              </w:rPr>
            </w:pPr>
            <w:r w:rsidRPr="00D65BD4">
              <w:rPr>
                <w:rFonts w:eastAsia="SimSun"/>
                <w:b/>
                <w:bCs/>
              </w:rPr>
              <w:t>ECRCOSTTOT</w:t>
            </w:r>
            <w:r w:rsidRPr="00D65BD4">
              <w:rPr>
                <w:rFonts w:eastAsia="SimSun"/>
                <w:b/>
                <w:bCs/>
              </w:rPr>
              <w:tab/>
              <w:t>=</w:t>
            </w:r>
            <w:r w:rsidRPr="00D65BD4">
              <w:rPr>
                <w:rFonts w:eastAsia="SimSun"/>
                <w:b/>
                <w:bCs/>
              </w:rPr>
              <w:tab/>
              <w:t>(-1) * (</w:t>
            </w:r>
            <w:r w:rsidRPr="00D65BD4">
              <w:rPr>
                <w:rFonts w:eastAsia="SimSun"/>
                <w:b/>
                <w:noProof/>
                <w:position w:val="-20"/>
              </w:rPr>
              <w:drawing>
                <wp:inline distT="0" distB="0" distL="0" distR="0" wp14:anchorId="5C008F78" wp14:editId="1C8CC810">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
                <w:bCs/>
              </w:rPr>
              <w:t xml:space="preserve">(RTPCECRAMTTOT </w:t>
            </w:r>
            <w:r w:rsidRPr="00D65BD4">
              <w:rPr>
                <w:rFonts w:eastAsia="SimSun"/>
                <w:b/>
                <w:bCs/>
                <w:i/>
                <w:vertAlign w:val="subscript"/>
              </w:rPr>
              <w:t>m</w:t>
            </w:r>
            <w:r w:rsidRPr="00D65BD4">
              <w:rPr>
                <w:rFonts w:ascii="Times New Roman Bold" w:eastAsia="SimSun" w:hAnsi="Times New Roman Bold"/>
                <w:b/>
                <w:bCs/>
              </w:rPr>
              <w:t>)</w:t>
            </w:r>
            <w:r w:rsidRPr="00D65BD4">
              <w:rPr>
                <w:rFonts w:eastAsia="SimSun"/>
                <w:b/>
                <w:bCs/>
              </w:rPr>
              <w:t xml:space="preserve"> +    </w:t>
            </w:r>
            <w:r w:rsidRPr="00D65BD4">
              <w:rPr>
                <w:rFonts w:eastAsia="SimSun"/>
                <w:b/>
                <w:bCs/>
              </w:rPr>
              <w:tab/>
              <w:t xml:space="preserve">PCECRAMTTOT  + ECRFQAMTTOT + </w:t>
            </w:r>
          </w:p>
          <w:p w14:paraId="62677078" w14:textId="77777777" w:rsidR="00D65BD4" w:rsidRPr="00D65BD4" w:rsidRDefault="00D65BD4" w:rsidP="00D65BD4">
            <w:pPr>
              <w:spacing w:after="240"/>
              <w:ind w:left="3600" w:firstLine="720"/>
              <w:rPr>
                <w:rFonts w:eastAsia="SimSun"/>
                <w:b/>
                <w:bCs/>
              </w:rPr>
            </w:pPr>
            <w:r w:rsidRPr="00D65BD4">
              <w:rPr>
                <w:rFonts w:eastAsia="SimSun"/>
                <w:b/>
                <w:bCs/>
              </w:rPr>
              <w:t xml:space="preserve">ECRINFQAMTTOT </w:t>
            </w:r>
            <w:r w:rsidRPr="00D65BD4">
              <w:rPr>
                <w:rFonts w:eastAsia="SimSun"/>
                <w:b/>
              </w:rPr>
              <w:t xml:space="preserve">+ </w:t>
            </w:r>
            <w:r w:rsidRPr="00D65BD4">
              <w:rPr>
                <w:rFonts w:eastAsia="SimSun"/>
                <w:b/>
                <w:color w:val="000000"/>
              </w:rPr>
              <w:t>ECRMWINFATOT</w:t>
            </w:r>
            <w:r w:rsidRPr="00D65BD4">
              <w:rPr>
                <w:rFonts w:eastAsia="SimSun"/>
                <w:b/>
                <w:bCs/>
              </w:rPr>
              <w:t>)</w:t>
            </w:r>
          </w:p>
          <w:p w14:paraId="3552935F" w14:textId="77777777" w:rsidR="00D65BD4" w:rsidRPr="00D65BD4" w:rsidRDefault="00D65BD4" w:rsidP="00D65BD4">
            <w:pPr>
              <w:spacing w:after="240"/>
              <w:rPr>
                <w:rFonts w:eastAsia="SimSun"/>
                <w:iCs/>
              </w:rPr>
            </w:pPr>
            <w:r w:rsidRPr="00D65BD4">
              <w:rPr>
                <w:rFonts w:eastAsia="SimSun"/>
                <w:iCs/>
              </w:rPr>
              <w:t xml:space="preserve">Where: </w:t>
            </w:r>
          </w:p>
          <w:p w14:paraId="3BEC6CF1" w14:textId="77777777" w:rsidR="00D65BD4" w:rsidRPr="00D65BD4" w:rsidRDefault="00D65BD4" w:rsidP="00D65BD4">
            <w:pPr>
              <w:rPr>
                <w:rFonts w:eastAsia="SimSun"/>
              </w:rPr>
            </w:pPr>
            <w:r w:rsidRPr="00D65BD4">
              <w:rPr>
                <w:rFonts w:eastAsia="SimSun"/>
              </w:rPr>
              <w:t xml:space="preserve">Total payment of SASM- and RSASM-procured capacity for ECRS by </w:t>
            </w:r>
            <w:proofErr w:type="gramStart"/>
            <w:r w:rsidRPr="00D65BD4">
              <w:rPr>
                <w:rFonts w:eastAsia="SimSun"/>
              </w:rPr>
              <w:t>market</w:t>
            </w:r>
            <w:proofErr w:type="gramEnd"/>
          </w:p>
          <w:p w14:paraId="781C33B0"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RTPCECRAMTTOT </w:t>
            </w:r>
            <w:r w:rsidRPr="00D65BD4">
              <w:rPr>
                <w:rFonts w:eastAsia="SimSun"/>
                <w:bCs/>
                <w:i/>
                <w:vertAlign w:val="subscript"/>
              </w:rPr>
              <w:t>m</w:t>
            </w:r>
            <w:r w:rsidRPr="00D65BD4">
              <w:rPr>
                <w:rFonts w:eastAsia="SimSun"/>
                <w:bCs/>
              </w:rPr>
              <w:tab/>
            </w:r>
            <w:r w:rsidRPr="00D65BD4">
              <w:rPr>
                <w:rFonts w:eastAsia="SimSun"/>
                <w:bCs/>
              </w:rPr>
              <w:tab/>
              <w:t>=</w:t>
            </w:r>
            <w:r w:rsidRPr="00D65BD4">
              <w:rPr>
                <w:rFonts w:eastAsia="SimSun"/>
                <w:bCs/>
              </w:rPr>
              <w:tab/>
            </w:r>
            <w:r w:rsidRPr="00D65BD4">
              <w:rPr>
                <w:rFonts w:eastAsia="SimSun"/>
                <w:noProof/>
                <w:position w:val="-22"/>
              </w:rPr>
              <w:drawing>
                <wp:inline distT="0" distB="0" distL="0" distR="0" wp14:anchorId="5FE3BCA4" wp14:editId="3EC8CD93">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RTPCECRAMT </w:t>
            </w:r>
            <w:r w:rsidRPr="00D65BD4">
              <w:rPr>
                <w:rFonts w:eastAsia="SimSun"/>
                <w:bCs/>
                <w:i/>
                <w:vertAlign w:val="subscript"/>
              </w:rPr>
              <w:t>q, m</w:t>
            </w:r>
          </w:p>
          <w:p w14:paraId="6CF7D47B" w14:textId="77777777" w:rsidR="00D65BD4" w:rsidRPr="00D65BD4" w:rsidRDefault="00D65BD4" w:rsidP="00D65BD4">
            <w:pPr>
              <w:rPr>
                <w:rFonts w:eastAsia="SimSun"/>
              </w:rPr>
            </w:pPr>
            <w:r w:rsidRPr="00D65BD4">
              <w:rPr>
                <w:rFonts w:eastAsia="SimSun"/>
              </w:rPr>
              <w:t>Total payment of DAM-procured capacity for ECRS</w:t>
            </w:r>
          </w:p>
          <w:p w14:paraId="7A9F6219" w14:textId="77777777" w:rsidR="00D65BD4" w:rsidRPr="00D65BD4" w:rsidRDefault="00D65BD4" w:rsidP="00D65BD4">
            <w:pPr>
              <w:spacing w:after="240"/>
              <w:ind w:leftChars="300" w:left="2880" w:hangingChars="900" w:hanging="2160"/>
              <w:rPr>
                <w:rFonts w:eastAsia="SimSun"/>
                <w:bCs/>
              </w:rPr>
            </w:pPr>
            <w:r w:rsidRPr="00D65BD4">
              <w:rPr>
                <w:rFonts w:eastAsia="SimSun"/>
                <w:bCs/>
              </w:rPr>
              <w:lastRenderedPageBreak/>
              <w:t>PCECRAMTTOT</w:t>
            </w:r>
            <w:r w:rsidRPr="00D65BD4">
              <w:rPr>
                <w:rFonts w:eastAsia="SimSun"/>
                <w:bCs/>
                <w:i/>
                <w:vertAlign w:val="subscript"/>
              </w:rPr>
              <w:tab/>
            </w:r>
            <w:r w:rsidRPr="00D65BD4">
              <w:rPr>
                <w:rFonts w:eastAsia="SimSun"/>
                <w:bCs/>
                <w:i/>
                <w:vertAlign w:val="subscript"/>
              </w:rPr>
              <w:tab/>
            </w:r>
            <w:r w:rsidRPr="00D65BD4">
              <w:rPr>
                <w:rFonts w:eastAsia="SimSun"/>
                <w:bCs/>
              </w:rPr>
              <w:t>=</w:t>
            </w:r>
            <w:r w:rsidRPr="00D65BD4">
              <w:rPr>
                <w:rFonts w:eastAsia="SimSun"/>
                <w:bCs/>
              </w:rPr>
              <w:tab/>
            </w:r>
            <w:r w:rsidRPr="00D65BD4">
              <w:rPr>
                <w:rFonts w:eastAsia="SimSun"/>
                <w:noProof/>
                <w:position w:val="-22"/>
              </w:rPr>
              <w:drawing>
                <wp:inline distT="0" distB="0" distL="0" distR="0" wp14:anchorId="38834CC1" wp14:editId="2024657A">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PCECRAMT </w:t>
            </w:r>
            <w:r w:rsidRPr="00D65BD4">
              <w:rPr>
                <w:rFonts w:eastAsia="SimSun"/>
                <w:bCs/>
                <w:i/>
                <w:vertAlign w:val="subscript"/>
              </w:rPr>
              <w:t>q</w:t>
            </w:r>
          </w:p>
          <w:p w14:paraId="4F835D2E" w14:textId="77777777" w:rsidR="00D65BD4" w:rsidRPr="00D65BD4" w:rsidRDefault="00D65BD4" w:rsidP="00D65BD4">
            <w:pPr>
              <w:rPr>
                <w:rFonts w:eastAsia="SimSun"/>
              </w:rPr>
            </w:pPr>
            <w:r w:rsidRPr="00D65BD4">
              <w:rPr>
                <w:rFonts w:eastAsia="SimSun"/>
              </w:rPr>
              <w:t>Total charge of failure on Ancillary Service Supply Responsibility for ECRS</w:t>
            </w:r>
          </w:p>
          <w:p w14:paraId="7D9A908A"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ECRFQAMTTOT</w:t>
            </w:r>
            <w:r w:rsidRPr="00D65BD4">
              <w:rPr>
                <w:rFonts w:eastAsia="SimSun"/>
                <w:bCs/>
              </w:rPr>
              <w:tab/>
            </w:r>
            <w:r w:rsidRPr="00D65BD4">
              <w:rPr>
                <w:rFonts w:eastAsia="SimSun"/>
                <w:bCs/>
              </w:rPr>
              <w:tab/>
              <w:t>=</w:t>
            </w:r>
            <w:r w:rsidRPr="00D65BD4">
              <w:rPr>
                <w:rFonts w:eastAsia="SimSun"/>
                <w:bCs/>
              </w:rPr>
              <w:tab/>
            </w:r>
            <w:r w:rsidRPr="00D65BD4">
              <w:rPr>
                <w:rFonts w:eastAsia="SimSun"/>
                <w:noProof/>
                <w:position w:val="-22"/>
              </w:rPr>
              <w:drawing>
                <wp:inline distT="0" distB="0" distL="0" distR="0" wp14:anchorId="2F55B93C" wp14:editId="06B00A51">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ECRFQAMTQSETOT </w:t>
            </w:r>
            <w:r w:rsidRPr="00D65BD4">
              <w:rPr>
                <w:rFonts w:eastAsia="SimSun"/>
                <w:bCs/>
                <w:i/>
                <w:vertAlign w:val="subscript"/>
              </w:rPr>
              <w:t>q</w:t>
            </w:r>
          </w:p>
          <w:p w14:paraId="2DA7EE60" w14:textId="77777777" w:rsidR="00D65BD4" w:rsidRPr="00D65BD4" w:rsidRDefault="00D65BD4" w:rsidP="00D65BD4">
            <w:pPr>
              <w:ind w:left="300" w:hangingChars="125" w:hanging="300"/>
              <w:rPr>
                <w:rFonts w:eastAsia="SimSun"/>
                <w:bCs/>
              </w:rPr>
            </w:pPr>
            <w:r w:rsidRPr="00D65BD4">
              <w:rPr>
                <w:rFonts w:eastAsia="SimSun"/>
                <w:bCs/>
              </w:rPr>
              <w:t>Total payment of SASM- and RSASM-procured capacity ECRS Service by QSE</w:t>
            </w:r>
          </w:p>
          <w:p w14:paraId="1E70B69D" w14:textId="77777777" w:rsidR="00D65BD4" w:rsidRPr="00D65BD4" w:rsidRDefault="00D65BD4" w:rsidP="00D65BD4">
            <w:pPr>
              <w:spacing w:after="240"/>
              <w:ind w:leftChars="300" w:left="2880" w:hangingChars="900" w:hanging="2160"/>
              <w:rPr>
                <w:rFonts w:eastAsia="SimSun"/>
                <w:bCs/>
                <w:i/>
                <w:vertAlign w:val="subscript"/>
              </w:rPr>
            </w:pPr>
            <w:r w:rsidRPr="00D65BD4">
              <w:rPr>
                <w:rFonts w:eastAsia="SimSun"/>
                <w:bCs/>
              </w:rPr>
              <w:t xml:space="preserve">RTPCECRAMTQSETOT </w:t>
            </w:r>
            <w:r w:rsidRPr="00D65BD4">
              <w:rPr>
                <w:rFonts w:eastAsia="SimSun"/>
                <w:bCs/>
                <w:i/>
                <w:vertAlign w:val="subscript"/>
              </w:rPr>
              <w:t>q</w:t>
            </w:r>
            <w:r w:rsidRPr="00D65BD4">
              <w:rPr>
                <w:rFonts w:eastAsia="SimSun"/>
                <w:bCs/>
              </w:rPr>
              <w:t xml:space="preserve"> </w:t>
            </w:r>
            <w:r w:rsidRPr="00D65BD4">
              <w:rPr>
                <w:rFonts w:eastAsia="SimSun"/>
                <w:bCs/>
              </w:rPr>
              <w:tab/>
              <w:t>=</w:t>
            </w:r>
            <w:r w:rsidRPr="00D65BD4">
              <w:rPr>
                <w:rFonts w:eastAsia="SimSun"/>
                <w:bCs/>
              </w:rPr>
              <w:tab/>
            </w:r>
            <w:r w:rsidRPr="00D65BD4">
              <w:rPr>
                <w:rFonts w:eastAsia="SimSun"/>
                <w:noProof/>
                <w:position w:val="-20"/>
              </w:rPr>
              <w:drawing>
                <wp:inline distT="0" distB="0" distL="0" distR="0" wp14:anchorId="2A887EE6" wp14:editId="5178FD3E">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rPr>
              <w:t xml:space="preserve">RTPCECRAMT </w:t>
            </w:r>
            <w:r w:rsidRPr="00D65BD4">
              <w:rPr>
                <w:rFonts w:eastAsia="SimSun"/>
                <w:bCs/>
                <w:i/>
                <w:vertAlign w:val="subscript"/>
              </w:rPr>
              <w:t>q, m</w:t>
            </w:r>
          </w:p>
          <w:p w14:paraId="651A616D" w14:textId="77777777" w:rsidR="00D65BD4" w:rsidRPr="00D65BD4" w:rsidRDefault="00D65BD4" w:rsidP="00D65BD4">
            <w:pPr>
              <w:rPr>
                <w:rFonts w:eastAsia="SimSun"/>
              </w:rPr>
            </w:pPr>
            <w:r w:rsidRPr="00D65BD4">
              <w:rPr>
                <w:rFonts w:eastAsia="SimSun"/>
              </w:rPr>
              <w:t>Total charge of infeasible Ancillary Service Supply Responsibility for ECRS</w:t>
            </w:r>
          </w:p>
          <w:p w14:paraId="40187BDF" w14:textId="77777777" w:rsidR="00D65BD4" w:rsidRPr="00D65BD4" w:rsidRDefault="00D65BD4" w:rsidP="00D65BD4">
            <w:pPr>
              <w:spacing w:after="240"/>
              <w:ind w:left="2880" w:hanging="2160"/>
              <w:rPr>
                <w:rFonts w:eastAsia="SimSun"/>
              </w:rPr>
            </w:pPr>
            <w:r w:rsidRPr="00D65BD4">
              <w:rPr>
                <w:rFonts w:eastAsia="SimSun"/>
              </w:rPr>
              <w:t>ECRINFQAMTTOT</w:t>
            </w:r>
            <w:r w:rsidRPr="00D65BD4">
              <w:rPr>
                <w:rFonts w:eastAsia="SimSun"/>
              </w:rPr>
              <w:tab/>
              <w:t>=</w:t>
            </w:r>
            <w:r w:rsidRPr="00D65BD4">
              <w:rPr>
                <w:rFonts w:eastAsia="SimSun"/>
              </w:rPr>
              <w:tab/>
            </w:r>
            <w:r w:rsidRPr="00D65BD4">
              <w:rPr>
                <w:rFonts w:eastAsia="SimSun"/>
                <w:noProof/>
                <w:position w:val="-22"/>
              </w:rPr>
              <w:drawing>
                <wp:inline distT="0" distB="0" distL="0" distR="0" wp14:anchorId="29981C80" wp14:editId="4B8A2055">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rPr>
              <w:t xml:space="preserve"> ECRINFQAMT </w:t>
            </w:r>
            <w:r w:rsidRPr="00D65BD4">
              <w:rPr>
                <w:rFonts w:eastAsia="SimSun"/>
                <w:i/>
                <w:vertAlign w:val="subscript"/>
              </w:rPr>
              <w:t>q</w:t>
            </w:r>
            <w:r w:rsidRPr="00D65BD4">
              <w:rPr>
                <w:rFonts w:eastAsia="SimSun"/>
                <w:vertAlign w:val="subscript"/>
              </w:rPr>
              <w:t xml:space="preserve"> </w:t>
            </w:r>
          </w:p>
          <w:p w14:paraId="0654FBB9" w14:textId="77777777" w:rsidR="00D65BD4" w:rsidRPr="00D65BD4" w:rsidRDefault="00D65BD4" w:rsidP="00D65BD4">
            <w:pPr>
              <w:tabs>
                <w:tab w:val="left" w:pos="2340"/>
                <w:tab w:val="left" w:pos="3420"/>
              </w:tabs>
              <w:spacing w:after="240"/>
              <w:ind w:left="1080" w:hanging="360"/>
              <w:rPr>
                <w:rFonts w:eastAsia="SimSun"/>
                <w:bCs/>
              </w:rPr>
            </w:pPr>
            <w:r w:rsidRPr="00D65BD4">
              <w:rPr>
                <w:rFonts w:eastAsia="SimSun"/>
                <w:bCs/>
              </w:rPr>
              <w:t xml:space="preserve">Total Real-Time </w:t>
            </w:r>
            <w:r w:rsidRPr="00D65BD4">
              <w:rPr>
                <w:rFonts w:eastAsia="SimSun"/>
                <w:bCs/>
                <w:iCs/>
              </w:rPr>
              <w:t>Day-Ahead</w:t>
            </w:r>
            <w:r w:rsidRPr="00D65BD4">
              <w:rPr>
                <w:rFonts w:eastAsia="SimSun"/>
                <w:bCs/>
              </w:rPr>
              <w:t xml:space="preserve"> Make-Whole Payment for ECRS</w:t>
            </w:r>
          </w:p>
          <w:p w14:paraId="0549964B" w14:textId="77777777" w:rsidR="00D65BD4" w:rsidRPr="00D65BD4" w:rsidRDefault="00D65BD4" w:rsidP="00D65BD4">
            <w:pPr>
              <w:spacing w:after="240"/>
              <w:ind w:left="2880" w:hanging="2160"/>
              <w:rPr>
                <w:rFonts w:eastAsia="SimSun"/>
              </w:rPr>
            </w:pPr>
            <w:r w:rsidRPr="00D65BD4">
              <w:rPr>
                <w:rFonts w:eastAsia="SimSun"/>
              </w:rPr>
              <w:t>ECRMWINFATOT</w:t>
            </w:r>
            <w:r w:rsidRPr="00D65BD4">
              <w:rPr>
                <w:rFonts w:eastAsia="SimSun"/>
              </w:rPr>
              <w:tab/>
              <w:t>=</w:t>
            </w:r>
            <w:r w:rsidRPr="00D65BD4">
              <w:rPr>
                <w:rFonts w:eastAsia="SimSun"/>
              </w:rPr>
              <w:tab/>
            </w:r>
            <w:r w:rsidRPr="00D65BD4">
              <w:rPr>
                <w:rFonts w:eastAsia="SimSun"/>
                <w:position w:val="-22"/>
                <w:lang w:val="pt-BR"/>
              </w:rPr>
              <w:object w:dxaOrig="220" w:dyaOrig="460" w14:anchorId="6820C1F6">
                <v:shape id="_x0000_i1062" type="#_x0000_t75" style="width:12pt;height:24pt" o:ole="">
                  <v:imagedata r:id="rId65" o:title=""/>
                </v:shape>
                <o:OLEObject Type="Embed" ProgID="Equation.3" ShapeID="_x0000_i1062" DrawAspect="Content" ObjectID="_1786452169" r:id="rId75"/>
              </w:object>
            </w:r>
            <w:r w:rsidRPr="00D65BD4">
              <w:rPr>
                <w:rFonts w:eastAsia="SimSun"/>
                <w:color w:val="000000"/>
              </w:rPr>
              <w:t xml:space="preserve"> ECRMWINFA</w:t>
            </w:r>
            <w:r w:rsidRPr="00D65BD4" w:rsidDel="00601212">
              <w:rPr>
                <w:rFonts w:eastAsia="SimSun"/>
                <w:color w:val="000000"/>
              </w:rPr>
              <w:t xml:space="preserve"> </w:t>
            </w:r>
            <w:r w:rsidRPr="00D65BD4">
              <w:rPr>
                <w:rFonts w:eastAsia="SimSun"/>
                <w:i/>
                <w:vertAlign w:val="subscript"/>
              </w:rPr>
              <w:t xml:space="preserve">q, h  </w:t>
            </w:r>
          </w:p>
          <w:p w14:paraId="7317638E"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D65BD4" w:rsidRPr="00D65BD4" w14:paraId="224B32A5" w14:textId="77777777" w:rsidTr="0003786F">
              <w:trPr>
                <w:tblHeader/>
              </w:trPr>
              <w:tc>
                <w:tcPr>
                  <w:tcW w:w="1278" w:type="pct"/>
                </w:tcPr>
                <w:p w14:paraId="63533426"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329" w:type="pct"/>
                </w:tcPr>
                <w:p w14:paraId="0A046F7F"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393" w:type="pct"/>
                </w:tcPr>
                <w:p w14:paraId="67361EDF"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47877F0D" w14:textId="77777777" w:rsidTr="0003786F">
              <w:tc>
                <w:tcPr>
                  <w:tcW w:w="1278" w:type="pct"/>
                </w:tcPr>
                <w:p w14:paraId="39E2B16B" w14:textId="77777777" w:rsidR="00D65BD4" w:rsidRPr="00D65BD4" w:rsidRDefault="00D65BD4" w:rsidP="00D65BD4">
                  <w:pPr>
                    <w:spacing w:after="60"/>
                    <w:rPr>
                      <w:rFonts w:eastAsia="SimSun"/>
                      <w:iCs/>
                      <w:sz w:val="20"/>
                    </w:rPr>
                  </w:pPr>
                  <w:r w:rsidRPr="00D65BD4">
                    <w:rPr>
                      <w:rFonts w:eastAsia="SimSun"/>
                      <w:iCs/>
                      <w:sz w:val="20"/>
                    </w:rPr>
                    <w:t>ECRCOSTTOT</w:t>
                  </w:r>
                </w:p>
              </w:tc>
              <w:tc>
                <w:tcPr>
                  <w:tcW w:w="329" w:type="pct"/>
                </w:tcPr>
                <w:p w14:paraId="48BD28AB"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Pr>
                <w:p w14:paraId="1BCDF6F3" w14:textId="77777777" w:rsidR="00D65BD4" w:rsidRPr="00D65BD4" w:rsidRDefault="00D65BD4" w:rsidP="00D65BD4">
                  <w:pPr>
                    <w:spacing w:after="60"/>
                    <w:rPr>
                      <w:rFonts w:eastAsia="SimSun"/>
                      <w:iCs/>
                      <w:sz w:val="20"/>
                    </w:rPr>
                  </w:pPr>
                  <w:r w:rsidRPr="00D65BD4">
                    <w:rPr>
                      <w:rFonts w:eastAsia="SimSun"/>
                      <w:i/>
                      <w:iCs/>
                      <w:sz w:val="20"/>
                    </w:rPr>
                    <w:t>ERCOT Contingency Reserve Service Cost Total</w:t>
                  </w:r>
                  <w:r w:rsidRPr="00D65BD4">
                    <w:rPr>
                      <w:rFonts w:eastAsia="SimSun"/>
                      <w:iCs/>
                      <w:sz w:val="20"/>
                    </w:rPr>
                    <w:t>—The net total costs for ECRS, for the hour.</w:t>
                  </w:r>
                </w:p>
              </w:tc>
            </w:tr>
            <w:tr w:rsidR="00D65BD4" w:rsidRPr="00D65BD4" w14:paraId="1D000281" w14:textId="77777777" w:rsidTr="0003786F">
              <w:tc>
                <w:tcPr>
                  <w:tcW w:w="1278" w:type="pct"/>
                  <w:tcBorders>
                    <w:top w:val="single" w:sz="4" w:space="0" w:color="auto"/>
                    <w:left w:val="single" w:sz="4" w:space="0" w:color="auto"/>
                    <w:bottom w:val="single" w:sz="4" w:space="0" w:color="auto"/>
                    <w:right w:val="single" w:sz="4" w:space="0" w:color="auto"/>
                  </w:tcBorders>
                </w:tcPr>
                <w:p w14:paraId="3421E719" w14:textId="77777777" w:rsidR="00D65BD4" w:rsidRPr="00D65BD4" w:rsidRDefault="00D65BD4" w:rsidP="00D65BD4">
                  <w:pPr>
                    <w:spacing w:after="60"/>
                    <w:rPr>
                      <w:rFonts w:eastAsia="SimSun"/>
                      <w:iCs/>
                      <w:sz w:val="20"/>
                    </w:rPr>
                  </w:pPr>
                  <w:r w:rsidRPr="00D65BD4">
                    <w:rPr>
                      <w:rFonts w:eastAsia="SimSun"/>
                      <w:iCs/>
                      <w:sz w:val="20"/>
                    </w:rPr>
                    <w:t xml:space="preserve">RTPCECRAMTTOT </w:t>
                  </w:r>
                  <w:r w:rsidRPr="00D65BD4">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3AB679A"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1B2374B" w14:textId="77777777" w:rsidR="00D65BD4" w:rsidRPr="00D65BD4" w:rsidRDefault="00D65BD4" w:rsidP="00D65BD4">
                  <w:pPr>
                    <w:spacing w:after="60"/>
                    <w:rPr>
                      <w:rFonts w:eastAsia="SimSun"/>
                      <w:i/>
                      <w:iCs/>
                      <w:sz w:val="20"/>
                    </w:rPr>
                  </w:pPr>
                  <w:r w:rsidRPr="00D65BD4">
                    <w:rPr>
                      <w:rFonts w:eastAsia="SimSun"/>
                      <w:i/>
                      <w:iCs/>
                      <w:sz w:val="20"/>
                    </w:rPr>
                    <w:t>Procured Capacity for ERCOT Contingency Reserve Service Amount Total by market—</w:t>
                  </w:r>
                  <w:r w:rsidRPr="00D65BD4">
                    <w:rPr>
                      <w:rFonts w:eastAsia="SimSun"/>
                      <w:iCs/>
                      <w:sz w:val="20"/>
                    </w:rPr>
                    <w:t xml:space="preserve">The total payments to all QSEs for the Ancillary Service Offers cleared in the market </w:t>
                  </w:r>
                  <w:r w:rsidRPr="00D65BD4">
                    <w:rPr>
                      <w:rFonts w:eastAsia="SimSun"/>
                      <w:i/>
                      <w:iCs/>
                      <w:sz w:val="20"/>
                    </w:rPr>
                    <w:t>m</w:t>
                  </w:r>
                  <w:r w:rsidRPr="00D65BD4">
                    <w:rPr>
                      <w:rFonts w:eastAsia="SimSun"/>
                      <w:iCs/>
                      <w:sz w:val="20"/>
                    </w:rPr>
                    <w:t xml:space="preserve"> for ECRS, for the hour.</w:t>
                  </w:r>
                </w:p>
              </w:tc>
            </w:tr>
            <w:tr w:rsidR="00D65BD4" w:rsidRPr="00D65BD4" w14:paraId="4FBAEFE8" w14:textId="77777777" w:rsidTr="0003786F">
              <w:tc>
                <w:tcPr>
                  <w:tcW w:w="1278" w:type="pct"/>
                  <w:tcBorders>
                    <w:top w:val="single" w:sz="4" w:space="0" w:color="auto"/>
                    <w:left w:val="single" w:sz="4" w:space="0" w:color="auto"/>
                    <w:bottom w:val="single" w:sz="4" w:space="0" w:color="auto"/>
                    <w:right w:val="single" w:sz="4" w:space="0" w:color="auto"/>
                  </w:tcBorders>
                </w:tcPr>
                <w:p w14:paraId="246CC291" w14:textId="77777777" w:rsidR="00D65BD4" w:rsidRPr="00D65BD4" w:rsidRDefault="00D65BD4" w:rsidP="00D65BD4">
                  <w:pPr>
                    <w:spacing w:after="60"/>
                    <w:rPr>
                      <w:rFonts w:eastAsia="SimSun"/>
                      <w:iCs/>
                      <w:sz w:val="20"/>
                    </w:rPr>
                  </w:pPr>
                  <w:r w:rsidRPr="00D65BD4">
                    <w:rPr>
                      <w:rFonts w:eastAsia="SimSun"/>
                      <w:iCs/>
                      <w:sz w:val="20"/>
                    </w:rPr>
                    <w:t xml:space="preserve">RTPCECRAMT </w:t>
                  </w:r>
                  <w:r w:rsidRPr="00D65BD4">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7B70F4E3"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76F9BDB" w14:textId="77777777" w:rsidR="00D65BD4" w:rsidRPr="00D65BD4" w:rsidRDefault="00D65BD4" w:rsidP="00D65BD4">
                  <w:pPr>
                    <w:spacing w:after="60"/>
                    <w:rPr>
                      <w:rFonts w:eastAsia="SimSun"/>
                      <w:i/>
                      <w:iCs/>
                      <w:sz w:val="20"/>
                    </w:rPr>
                  </w:pPr>
                  <w:r w:rsidRPr="00D65BD4">
                    <w:rPr>
                      <w:rFonts w:eastAsia="SimSun"/>
                      <w:i/>
                      <w:iCs/>
                      <w:sz w:val="20"/>
                    </w:rPr>
                    <w:t>Procured Capacity for ERCOT Contingency Reserve Service Amount per QSE by market</w:t>
                  </w:r>
                  <w:r w:rsidRPr="00D65BD4">
                    <w:rPr>
                      <w:rFonts w:eastAsia="SimSun"/>
                      <w:iCs/>
                      <w:sz w:val="20"/>
                    </w:rPr>
                    <w:t xml:space="preserve">—The payment to QSE </w:t>
                  </w:r>
                  <w:r w:rsidRPr="00D65BD4">
                    <w:rPr>
                      <w:rFonts w:eastAsia="SimSun"/>
                      <w:i/>
                      <w:iCs/>
                      <w:sz w:val="20"/>
                    </w:rPr>
                    <w:t>q</w:t>
                  </w:r>
                  <w:r w:rsidRPr="00D65BD4">
                    <w:rPr>
                      <w:rFonts w:eastAsia="SimSun"/>
                      <w:iCs/>
                      <w:sz w:val="20"/>
                    </w:rPr>
                    <w:t xml:space="preserve"> for its Ancillary Service Offers cleared in the market </w:t>
                  </w:r>
                  <w:r w:rsidRPr="00D65BD4">
                    <w:rPr>
                      <w:rFonts w:eastAsia="SimSun"/>
                      <w:i/>
                      <w:iCs/>
                      <w:sz w:val="20"/>
                    </w:rPr>
                    <w:t>m</w:t>
                  </w:r>
                  <w:r w:rsidRPr="00D65BD4">
                    <w:rPr>
                      <w:rFonts w:eastAsia="SimSun"/>
                      <w:iCs/>
                      <w:sz w:val="20"/>
                    </w:rPr>
                    <w:t xml:space="preserve"> for ECRS, for the hour.</w:t>
                  </w:r>
                </w:p>
              </w:tc>
            </w:tr>
            <w:tr w:rsidR="00D65BD4" w:rsidRPr="00D65BD4" w14:paraId="6283FE4F" w14:textId="77777777" w:rsidTr="0003786F">
              <w:tc>
                <w:tcPr>
                  <w:tcW w:w="1278" w:type="pct"/>
                  <w:tcBorders>
                    <w:top w:val="single" w:sz="4" w:space="0" w:color="auto"/>
                    <w:left w:val="single" w:sz="4" w:space="0" w:color="auto"/>
                    <w:bottom w:val="single" w:sz="4" w:space="0" w:color="auto"/>
                    <w:right w:val="single" w:sz="4" w:space="0" w:color="auto"/>
                  </w:tcBorders>
                </w:tcPr>
                <w:p w14:paraId="51927ED5" w14:textId="77777777" w:rsidR="00D65BD4" w:rsidRPr="00D65BD4" w:rsidRDefault="00D65BD4" w:rsidP="00D65BD4">
                  <w:pPr>
                    <w:spacing w:after="60"/>
                    <w:rPr>
                      <w:rFonts w:eastAsia="SimSun"/>
                      <w:iCs/>
                      <w:sz w:val="20"/>
                    </w:rPr>
                  </w:pPr>
                  <w:r w:rsidRPr="00D65BD4">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7C188C43"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4C9F334" w14:textId="77777777" w:rsidR="00D65BD4" w:rsidRPr="00D65BD4" w:rsidRDefault="00D65BD4" w:rsidP="00D65BD4">
                  <w:pPr>
                    <w:spacing w:after="60"/>
                    <w:rPr>
                      <w:rFonts w:eastAsia="SimSun"/>
                      <w:i/>
                      <w:iCs/>
                      <w:sz w:val="20"/>
                    </w:rPr>
                  </w:pPr>
                  <w:r w:rsidRPr="00D65BD4">
                    <w:rPr>
                      <w:rFonts w:eastAsia="SimSun"/>
                      <w:i/>
                      <w:iCs/>
                      <w:sz w:val="20"/>
                    </w:rPr>
                    <w:t>ERCOT Contingency Reserve Service Failure Quantity Amount Total</w:t>
                  </w:r>
                  <w:r w:rsidRPr="00D65BD4">
                    <w:rPr>
                      <w:rFonts w:eastAsia="SimSun"/>
                      <w:iCs/>
                      <w:sz w:val="20"/>
                    </w:rPr>
                    <w:t>—The total charges to all QSEs for their capacity associated with failures and reconfiguration reductions on their Ancillary Service Supply Responsibilities for ECRS, for the hour.</w:t>
                  </w:r>
                </w:p>
              </w:tc>
            </w:tr>
            <w:tr w:rsidR="00D65BD4" w:rsidRPr="00D65BD4" w14:paraId="6A9382D2" w14:textId="77777777" w:rsidTr="0003786F">
              <w:tc>
                <w:tcPr>
                  <w:tcW w:w="1278" w:type="pct"/>
                  <w:tcBorders>
                    <w:top w:val="single" w:sz="4" w:space="0" w:color="auto"/>
                    <w:left w:val="single" w:sz="4" w:space="0" w:color="auto"/>
                    <w:bottom w:val="single" w:sz="4" w:space="0" w:color="auto"/>
                    <w:right w:val="single" w:sz="4" w:space="0" w:color="auto"/>
                  </w:tcBorders>
                </w:tcPr>
                <w:p w14:paraId="7CC01687" w14:textId="77777777" w:rsidR="00D65BD4" w:rsidRPr="00D65BD4" w:rsidRDefault="00D65BD4" w:rsidP="00D65BD4">
                  <w:pPr>
                    <w:spacing w:after="60"/>
                    <w:rPr>
                      <w:rFonts w:eastAsia="SimSun"/>
                      <w:iCs/>
                      <w:sz w:val="20"/>
                    </w:rPr>
                  </w:pPr>
                  <w:r w:rsidRPr="00D65BD4">
                    <w:rPr>
                      <w:rFonts w:eastAsia="SimSun"/>
                      <w:color w:val="000000"/>
                      <w:sz w:val="20"/>
                    </w:rPr>
                    <w:t>ECRMWINFATOT</w:t>
                  </w:r>
                </w:p>
              </w:tc>
              <w:tc>
                <w:tcPr>
                  <w:tcW w:w="329" w:type="pct"/>
                  <w:tcBorders>
                    <w:top w:val="single" w:sz="4" w:space="0" w:color="auto"/>
                    <w:left w:val="single" w:sz="4" w:space="0" w:color="auto"/>
                    <w:bottom w:val="single" w:sz="4" w:space="0" w:color="auto"/>
                    <w:right w:val="single" w:sz="4" w:space="0" w:color="auto"/>
                  </w:tcBorders>
                </w:tcPr>
                <w:p w14:paraId="702D4694"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3F9A09E" w14:textId="77777777" w:rsidR="00D65BD4" w:rsidRPr="00D65BD4" w:rsidRDefault="00D65BD4" w:rsidP="00D65BD4">
                  <w:pPr>
                    <w:spacing w:after="60"/>
                    <w:rPr>
                      <w:rFonts w:eastAsia="SimSun"/>
                      <w:i/>
                      <w:iCs/>
                      <w:sz w:val="20"/>
                    </w:rPr>
                  </w:pPr>
                  <w:r w:rsidRPr="00D65BD4">
                    <w:rPr>
                      <w:rFonts w:eastAsia="SimSun"/>
                      <w:i/>
                      <w:sz w:val="20"/>
                    </w:rPr>
                    <w:t>ERCOT Contingency Reserve Service Make-Whole Infeasible Amount total</w:t>
                  </w:r>
                  <w:r w:rsidRPr="00D65BD4">
                    <w:rPr>
                      <w:rFonts w:ascii="Symbol" w:eastAsia="Symbol" w:hAnsi="Symbol" w:cs="Symbol"/>
                      <w:sz w:val="20"/>
                    </w:rPr>
                    <w:t>¾</w:t>
                  </w:r>
                  <w:r w:rsidRPr="00D65BD4">
                    <w:rPr>
                      <w:rFonts w:eastAsia="SimSun"/>
                      <w:sz w:val="20"/>
                    </w:rPr>
                    <w:t xml:space="preserve"> The total Real-Time calculated payment to all QSEs</w:t>
                  </w:r>
                  <w:r w:rsidRPr="00D65BD4">
                    <w:rPr>
                      <w:rFonts w:eastAsia="SimSun"/>
                      <w:i/>
                      <w:sz w:val="20"/>
                    </w:rPr>
                    <w:t>,</w:t>
                  </w:r>
                  <w:r w:rsidRPr="00D65BD4">
                    <w:rPr>
                      <w:rFonts w:eastAsia="SimSun"/>
                      <w:sz w:val="20"/>
                    </w:rPr>
                    <w:t xml:space="preserve"> for their contribution of ECRS, to make-whole the Startup and energy costs of all Resources committed in the DAM, for the hour.</w:t>
                  </w:r>
                </w:p>
              </w:tc>
            </w:tr>
            <w:tr w:rsidR="00D65BD4" w:rsidRPr="00D65BD4" w14:paraId="33F0852B" w14:textId="77777777" w:rsidTr="0003786F">
              <w:tc>
                <w:tcPr>
                  <w:tcW w:w="1278" w:type="pct"/>
                  <w:tcBorders>
                    <w:top w:val="single" w:sz="4" w:space="0" w:color="auto"/>
                    <w:left w:val="single" w:sz="4" w:space="0" w:color="auto"/>
                    <w:bottom w:val="single" w:sz="4" w:space="0" w:color="auto"/>
                    <w:right w:val="single" w:sz="4" w:space="0" w:color="auto"/>
                  </w:tcBorders>
                </w:tcPr>
                <w:p w14:paraId="380E9FAF" w14:textId="77777777" w:rsidR="00D65BD4" w:rsidRPr="00D65BD4" w:rsidRDefault="00D65BD4" w:rsidP="00D65BD4">
                  <w:pPr>
                    <w:spacing w:after="60"/>
                    <w:rPr>
                      <w:rFonts w:eastAsia="SimSun"/>
                      <w:iCs/>
                      <w:sz w:val="20"/>
                    </w:rPr>
                  </w:pPr>
                  <w:r w:rsidRPr="00D65BD4">
                    <w:rPr>
                      <w:rFonts w:eastAsia="SimSun"/>
                      <w:color w:val="000000"/>
                      <w:sz w:val="20"/>
                    </w:rPr>
                    <w:t xml:space="preserve">ECRMWINFA </w:t>
                  </w:r>
                  <w:r w:rsidRPr="00D65BD4">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410DDE8"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61DE53F" w14:textId="77777777" w:rsidR="00D65BD4" w:rsidRPr="00D65BD4" w:rsidRDefault="00D65BD4" w:rsidP="00D65BD4">
                  <w:pPr>
                    <w:spacing w:after="60"/>
                    <w:rPr>
                      <w:rFonts w:eastAsia="SimSun"/>
                      <w:i/>
                      <w:iCs/>
                      <w:sz w:val="20"/>
                    </w:rPr>
                  </w:pPr>
                  <w:r w:rsidRPr="00D65BD4">
                    <w:rPr>
                      <w:rFonts w:eastAsia="SimSun"/>
                      <w:i/>
                      <w:sz w:val="20"/>
                    </w:rPr>
                    <w:t>ERCOT Contingency Reserve Service Make-Whole Infeasible Amount per QSE per hour</w:t>
                  </w:r>
                  <w:r w:rsidRPr="00D65BD4">
                    <w:rPr>
                      <w:rFonts w:ascii="Symbol" w:eastAsia="Symbol" w:hAnsi="Symbol" w:cs="Symbol"/>
                      <w:sz w:val="20"/>
                    </w:rPr>
                    <w:t>¾</w:t>
                  </w:r>
                  <w:r w:rsidRPr="00D65BD4">
                    <w:rPr>
                      <w:rFonts w:eastAsia="SimSun"/>
                      <w:sz w:val="20"/>
                    </w:rPr>
                    <w:t xml:space="preserve"> The total Real-Time calculated payment to QSE </w:t>
                  </w:r>
                  <w:r w:rsidRPr="00D65BD4">
                    <w:rPr>
                      <w:rFonts w:eastAsia="SimSun"/>
                      <w:i/>
                      <w:sz w:val="20"/>
                    </w:rPr>
                    <w:t>q,</w:t>
                  </w:r>
                  <w:r w:rsidRPr="00D65BD4">
                    <w:rPr>
                      <w:rFonts w:eastAsia="SimSun"/>
                      <w:sz w:val="20"/>
                    </w:rPr>
                    <w:t xml:space="preserve"> for its contribution of ECRS, to make-whole the Startup and energy costs of all Resources committed in the DAM, for the hour </w:t>
                  </w:r>
                  <w:r w:rsidRPr="00D65BD4">
                    <w:rPr>
                      <w:rFonts w:eastAsia="SimSun"/>
                      <w:i/>
                      <w:sz w:val="20"/>
                    </w:rPr>
                    <w:t>h</w:t>
                  </w:r>
                  <w:r w:rsidRPr="00D65BD4">
                    <w:rPr>
                      <w:rFonts w:eastAsia="SimSun"/>
                      <w:sz w:val="20"/>
                    </w:rPr>
                    <w:t xml:space="preserve">.  </w:t>
                  </w:r>
                </w:p>
              </w:tc>
            </w:tr>
            <w:tr w:rsidR="00D65BD4" w:rsidRPr="00D65BD4" w14:paraId="50DB280B" w14:textId="77777777" w:rsidTr="0003786F">
              <w:tc>
                <w:tcPr>
                  <w:tcW w:w="1278" w:type="pct"/>
                  <w:tcBorders>
                    <w:top w:val="single" w:sz="4" w:space="0" w:color="auto"/>
                    <w:left w:val="single" w:sz="4" w:space="0" w:color="auto"/>
                    <w:bottom w:val="single" w:sz="4" w:space="0" w:color="auto"/>
                    <w:right w:val="single" w:sz="4" w:space="0" w:color="auto"/>
                  </w:tcBorders>
                </w:tcPr>
                <w:p w14:paraId="2D318FF3" w14:textId="77777777" w:rsidR="00D65BD4" w:rsidRPr="00D65BD4" w:rsidRDefault="00D65BD4" w:rsidP="00D65BD4">
                  <w:pPr>
                    <w:spacing w:after="60"/>
                    <w:rPr>
                      <w:rFonts w:eastAsia="SimSun"/>
                      <w:iCs/>
                      <w:sz w:val="20"/>
                    </w:rPr>
                  </w:pPr>
                  <w:r w:rsidRPr="00D65BD4">
                    <w:rPr>
                      <w:rFonts w:eastAsia="SimSun"/>
                      <w:iCs/>
                      <w:sz w:val="20"/>
                    </w:rPr>
                    <w:t xml:space="preserve">ECRFQAMTQSETOT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16C2222"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C666FC9" w14:textId="77777777" w:rsidR="00D65BD4" w:rsidRPr="00D65BD4" w:rsidRDefault="00D65BD4" w:rsidP="00D65BD4">
                  <w:pPr>
                    <w:spacing w:after="60"/>
                    <w:rPr>
                      <w:rFonts w:eastAsia="SimSun"/>
                      <w:i/>
                      <w:iCs/>
                      <w:sz w:val="20"/>
                    </w:rPr>
                  </w:pPr>
                  <w:r w:rsidRPr="00D65BD4">
                    <w:rPr>
                      <w:rFonts w:eastAsia="SimSun"/>
                      <w:i/>
                      <w:iCs/>
                      <w:sz w:val="20"/>
                    </w:rPr>
                    <w:t>ERCOT Contingency Reserve Service Failure Quantity Amount Total per QSE</w:t>
                  </w:r>
                  <w:r w:rsidRPr="00D65BD4">
                    <w:rPr>
                      <w:rFonts w:eastAsia="SimSun"/>
                      <w:iCs/>
                      <w:sz w:val="20"/>
                    </w:rPr>
                    <w:t xml:space="preserve">—The charge to QSE </w:t>
                  </w:r>
                  <w:r w:rsidRPr="00D65BD4">
                    <w:rPr>
                      <w:rFonts w:eastAsia="SimSun"/>
                      <w:i/>
                      <w:iCs/>
                      <w:sz w:val="20"/>
                    </w:rPr>
                    <w:t>q</w:t>
                  </w:r>
                  <w:r w:rsidRPr="00D65BD4">
                    <w:rPr>
                      <w:rFonts w:eastAsia="SimSun"/>
                      <w:iCs/>
                      <w:sz w:val="20"/>
                    </w:rPr>
                    <w:t xml:space="preserve"> for its total capacity associated with failures and reconfiguration reductions on its Ancillary Service Supply Responsibility for ECRS, for the hour.</w:t>
                  </w:r>
                </w:p>
              </w:tc>
            </w:tr>
            <w:tr w:rsidR="00D65BD4" w:rsidRPr="00D65BD4" w14:paraId="0810B5EF" w14:textId="77777777" w:rsidTr="0003786F">
              <w:tc>
                <w:tcPr>
                  <w:tcW w:w="1278" w:type="pct"/>
                  <w:tcBorders>
                    <w:top w:val="single" w:sz="4" w:space="0" w:color="auto"/>
                    <w:left w:val="single" w:sz="4" w:space="0" w:color="auto"/>
                    <w:bottom w:val="single" w:sz="4" w:space="0" w:color="auto"/>
                    <w:right w:val="single" w:sz="4" w:space="0" w:color="auto"/>
                  </w:tcBorders>
                </w:tcPr>
                <w:p w14:paraId="029C066A" w14:textId="77777777" w:rsidR="00D65BD4" w:rsidRPr="00D65BD4" w:rsidRDefault="00D65BD4" w:rsidP="00D65BD4">
                  <w:pPr>
                    <w:spacing w:after="60"/>
                    <w:rPr>
                      <w:rFonts w:eastAsia="SimSun"/>
                      <w:iCs/>
                      <w:sz w:val="20"/>
                    </w:rPr>
                  </w:pPr>
                  <w:r w:rsidRPr="00D65BD4">
                    <w:rPr>
                      <w:rFonts w:eastAsia="SimSun"/>
                      <w:iCs/>
                      <w:sz w:val="20"/>
                    </w:rPr>
                    <w:t xml:space="preserve">RTPCECRAMTQSETOT </w:t>
                  </w:r>
                  <w:r w:rsidRPr="00D65BD4">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6AED0DF" w14:textId="77777777" w:rsidR="00D65BD4" w:rsidRPr="00D65BD4" w:rsidRDefault="00D65BD4" w:rsidP="00D65BD4">
                  <w:pPr>
                    <w:spacing w:after="60"/>
                    <w:rPr>
                      <w:rFonts w:eastAsia="SimSun"/>
                      <w:iCs/>
                      <w:sz w:val="20"/>
                    </w:rPr>
                  </w:pPr>
                  <w:r w:rsidRPr="00D65BD4">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B8FD5FA" w14:textId="77777777" w:rsidR="00D65BD4" w:rsidRPr="00D65BD4" w:rsidRDefault="00D65BD4" w:rsidP="00D65BD4">
                  <w:pPr>
                    <w:spacing w:after="60"/>
                    <w:rPr>
                      <w:rFonts w:eastAsia="SimSun"/>
                      <w:iCs/>
                      <w:sz w:val="20"/>
                    </w:rPr>
                  </w:pPr>
                  <w:r w:rsidRPr="00D65BD4">
                    <w:rPr>
                      <w:rFonts w:eastAsia="SimSun"/>
                      <w:i/>
                      <w:iCs/>
                      <w:sz w:val="20"/>
                    </w:rPr>
                    <w:t>Procured Capacity for ERCOT Contingency Reserve Service Amount Total per QSE</w:t>
                  </w:r>
                  <w:r w:rsidRPr="00D65BD4">
                    <w:rPr>
                      <w:rFonts w:eastAsia="SimSun"/>
                      <w:iCs/>
                      <w:sz w:val="20"/>
                    </w:rPr>
                    <w:t xml:space="preserve">—The total payments to a QSE </w:t>
                  </w:r>
                  <w:r w:rsidRPr="00D65BD4">
                    <w:rPr>
                      <w:rFonts w:eastAsia="SimSun"/>
                      <w:i/>
                      <w:iCs/>
                      <w:sz w:val="20"/>
                    </w:rPr>
                    <w:t>q</w:t>
                  </w:r>
                  <w:r w:rsidRPr="00D65BD4">
                    <w:rPr>
                      <w:rFonts w:eastAsia="SimSun"/>
                      <w:iCs/>
                      <w:sz w:val="20"/>
                    </w:rPr>
                    <w:t xml:space="preserve"> in all SASMs and RSASMs for the Ancillary Service Offers cleared for ECRS, for the hour.</w:t>
                  </w:r>
                </w:p>
              </w:tc>
            </w:tr>
            <w:tr w:rsidR="00D65BD4" w:rsidRPr="00D65BD4" w14:paraId="48E04CB4" w14:textId="77777777" w:rsidTr="0003786F">
              <w:tc>
                <w:tcPr>
                  <w:tcW w:w="1278" w:type="pct"/>
                  <w:tcBorders>
                    <w:top w:val="single" w:sz="4" w:space="0" w:color="auto"/>
                    <w:left w:val="single" w:sz="4" w:space="0" w:color="auto"/>
                    <w:bottom w:val="single" w:sz="4" w:space="0" w:color="auto"/>
                    <w:right w:val="single" w:sz="4" w:space="0" w:color="auto"/>
                  </w:tcBorders>
                </w:tcPr>
                <w:p w14:paraId="04204AB3" w14:textId="77777777" w:rsidR="00D65BD4" w:rsidRPr="00D65BD4" w:rsidRDefault="00D65BD4" w:rsidP="00D65BD4">
                  <w:pPr>
                    <w:rPr>
                      <w:rFonts w:eastAsia="SimSun"/>
                      <w:b/>
                      <w:sz w:val="20"/>
                    </w:rPr>
                  </w:pPr>
                  <w:r w:rsidRPr="00D65BD4">
                    <w:rPr>
                      <w:rFonts w:eastAsia="SimSun"/>
                      <w:sz w:val="20"/>
                    </w:rPr>
                    <w:lastRenderedPageBreak/>
                    <w:t xml:space="preserve">PCECRAMT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5DE6355" w14:textId="77777777" w:rsidR="00D65BD4" w:rsidRPr="00D65BD4" w:rsidRDefault="00D65BD4" w:rsidP="00D65BD4">
                  <w:pPr>
                    <w:rPr>
                      <w:rFonts w:eastAsia="SimSun"/>
                      <w:b/>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F959776" w14:textId="77777777" w:rsidR="00D65BD4" w:rsidRPr="00D65BD4" w:rsidRDefault="00D65BD4" w:rsidP="00D65BD4">
                  <w:pPr>
                    <w:rPr>
                      <w:rFonts w:eastAsia="SimSun"/>
                      <w:b/>
                      <w:sz w:val="20"/>
                    </w:rPr>
                  </w:pPr>
                  <w:r w:rsidRPr="00D65BD4">
                    <w:rPr>
                      <w:rFonts w:eastAsia="SimSun"/>
                      <w:i/>
                      <w:sz w:val="20"/>
                    </w:rPr>
                    <w:t>Procured Capacity for ERCOT Contingency Reserve Service Amount per QSE for DAM</w:t>
                  </w:r>
                  <w:r w:rsidRPr="00D65BD4">
                    <w:rPr>
                      <w:rFonts w:eastAsia="SimSun"/>
                      <w:sz w:val="20"/>
                    </w:rPr>
                    <w:t xml:space="preserve">—The DAM ECRS payment for QSE </w:t>
                  </w:r>
                  <w:r w:rsidRPr="00D65BD4">
                    <w:rPr>
                      <w:rFonts w:eastAsia="SimSun"/>
                      <w:i/>
                      <w:sz w:val="20"/>
                    </w:rPr>
                    <w:t>q</w:t>
                  </w:r>
                  <w:r w:rsidRPr="00D65BD4">
                    <w:rPr>
                      <w:rFonts w:eastAsia="SimSun"/>
                      <w:sz w:val="20"/>
                    </w:rPr>
                    <w:t>, for the hour.</w:t>
                  </w:r>
                </w:p>
              </w:tc>
            </w:tr>
            <w:tr w:rsidR="00D65BD4" w:rsidRPr="00D65BD4" w14:paraId="3DE14230" w14:textId="77777777" w:rsidTr="0003786F">
              <w:tc>
                <w:tcPr>
                  <w:tcW w:w="1278" w:type="pct"/>
                  <w:tcBorders>
                    <w:top w:val="single" w:sz="4" w:space="0" w:color="auto"/>
                    <w:left w:val="single" w:sz="4" w:space="0" w:color="auto"/>
                    <w:bottom w:val="single" w:sz="4" w:space="0" w:color="auto"/>
                    <w:right w:val="single" w:sz="4" w:space="0" w:color="auto"/>
                  </w:tcBorders>
                </w:tcPr>
                <w:p w14:paraId="5FEB7021" w14:textId="77777777" w:rsidR="00D65BD4" w:rsidRPr="00D65BD4" w:rsidRDefault="00D65BD4" w:rsidP="00D65BD4">
                  <w:pPr>
                    <w:spacing w:after="60"/>
                    <w:rPr>
                      <w:rFonts w:eastAsia="SimSun"/>
                      <w:sz w:val="20"/>
                    </w:rPr>
                  </w:pPr>
                  <w:r w:rsidRPr="00D65BD4">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66397A8D"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61F67E3" w14:textId="77777777" w:rsidR="00D65BD4" w:rsidRPr="00D65BD4" w:rsidRDefault="00D65BD4" w:rsidP="00D65BD4">
                  <w:pPr>
                    <w:spacing w:after="60"/>
                    <w:rPr>
                      <w:rFonts w:eastAsia="SimSun"/>
                      <w:sz w:val="20"/>
                    </w:rPr>
                  </w:pPr>
                  <w:r w:rsidRPr="00D65BD4">
                    <w:rPr>
                      <w:rFonts w:eastAsia="SimSun"/>
                      <w:i/>
                      <w:sz w:val="20"/>
                    </w:rPr>
                    <w:t>Procured Capacity for ERCOT Contingency Reserve Service Amount Total in DAM</w:t>
                  </w:r>
                  <w:r w:rsidRPr="00D65BD4">
                    <w:rPr>
                      <w:rFonts w:eastAsia="SimSun"/>
                      <w:sz w:val="20"/>
                    </w:rPr>
                    <w:t>—The total of the DAM ECRS payments for all QSEs, for the hour.</w:t>
                  </w:r>
                </w:p>
              </w:tc>
            </w:tr>
            <w:tr w:rsidR="00D65BD4" w:rsidRPr="00D65BD4" w14:paraId="74CF9D52" w14:textId="77777777" w:rsidTr="0003786F">
              <w:tc>
                <w:tcPr>
                  <w:tcW w:w="1278" w:type="pct"/>
                  <w:tcBorders>
                    <w:top w:val="single" w:sz="4" w:space="0" w:color="auto"/>
                    <w:left w:val="single" w:sz="4" w:space="0" w:color="auto"/>
                    <w:bottom w:val="single" w:sz="4" w:space="0" w:color="auto"/>
                    <w:right w:val="single" w:sz="4" w:space="0" w:color="auto"/>
                  </w:tcBorders>
                </w:tcPr>
                <w:p w14:paraId="05B4F34C" w14:textId="77777777" w:rsidR="00D65BD4" w:rsidRPr="00D65BD4" w:rsidRDefault="00D65BD4" w:rsidP="00D65BD4">
                  <w:pPr>
                    <w:spacing w:after="60"/>
                    <w:rPr>
                      <w:rFonts w:eastAsia="SimSun"/>
                      <w:sz w:val="20"/>
                    </w:rPr>
                  </w:pPr>
                  <w:r w:rsidRPr="00D65BD4">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09E66582"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6D0D6DC" w14:textId="77777777" w:rsidR="00D65BD4" w:rsidRPr="00D65BD4" w:rsidRDefault="00D65BD4" w:rsidP="00D65BD4">
                  <w:pPr>
                    <w:spacing w:after="60"/>
                    <w:rPr>
                      <w:rFonts w:eastAsia="SimSun"/>
                      <w:i/>
                      <w:sz w:val="20"/>
                    </w:rPr>
                  </w:pPr>
                  <w:r w:rsidRPr="00D65BD4">
                    <w:rPr>
                      <w:rFonts w:eastAsia="SimSun"/>
                      <w:i/>
                      <w:sz w:val="20"/>
                    </w:rPr>
                    <w:t xml:space="preserve">ERCOT Contingency Reserve Service Infeasible Quantity Amount Total </w:t>
                  </w:r>
                  <w:r w:rsidRPr="00D65BD4">
                    <w:rPr>
                      <w:rFonts w:eastAsia="SimSun"/>
                      <w:sz w:val="20"/>
                    </w:rPr>
                    <w:t>— The charge to all QSEs for their total capacity associated with infeasible deployment of Ancillary Service Supply Responsibilities for ECRS, for the hour.</w:t>
                  </w:r>
                </w:p>
              </w:tc>
            </w:tr>
            <w:tr w:rsidR="00D65BD4" w:rsidRPr="00D65BD4" w14:paraId="407ED194" w14:textId="77777777" w:rsidTr="0003786F">
              <w:tc>
                <w:tcPr>
                  <w:tcW w:w="1278" w:type="pct"/>
                  <w:tcBorders>
                    <w:top w:val="single" w:sz="4" w:space="0" w:color="auto"/>
                    <w:left w:val="single" w:sz="4" w:space="0" w:color="auto"/>
                    <w:bottom w:val="single" w:sz="4" w:space="0" w:color="auto"/>
                    <w:right w:val="single" w:sz="4" w:space="0" w:color="auto"/>
                  </w:tcBorders>
                </w:tcPr>
                <w:p w14:paraId="5BD3461A" w14:textId="77777777" w:rsidR="00D65BD4" w:rsidRPr="00D65BD4" w:rsidRDefault="00D65BD4" w:rsidP="00D65BD4">
                  <w:pPr>
                    <w:spacing w:after="60"/>
                    <w:rPr>
                      <w:rFonts w:eastAsia="SimSun"/>
                      <w:sz w:val="20"/>
                    </w:rPr>
                  </w:pPr>
                  <w:r w:rsidRPr="00D65BD4">
                    <w:rPr>
                      <w:rFonts w:eastAsia="SimSun"/>
                      <w:sz w:val="20"/>
                    </w:rPr>
                    <w:t xml:space="preserve">ECRINFQAMT </w:t>
                  </w:r>
                  <w:r w:rsidRPr="00D65BD4">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3354243" w14:textId="77777777" w:rsidR="00D65BD4" w:rsidRPr="00D65BD4" w:rsidRDefault="00D65BD4" w:rsidP="00D65BD4">
                  <w:pPr>
                    <w:spacing w:after="60"/>
                    <w:rPr>
                      <w:rFonts w:eastAsia="SimSun"/>
                      <w:sz w:val="20"/>
                    </w:rPr>
                  </w:pPr>
                  <w:r w:rsidRPr="00D65BD4">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D3BF6FB" w14:textId="77777777" w:rsidR="00D65BD4" w:rsidRPr="00D65BD4" w:rsidRDefault="00D65BD4" w:rsidP="00D65BD4">
                  <w:pPr>
                    <w:spacing w:after="60"/>
                    <w:rPr>
                      <w:rFonts w:eastAsia="SimSun"/>
                      <w:i/>
                      <w:sz w:val="20"/>
                    </w:rPr>
                  </w:pPr>
                  <w:r w:rsidRPr="00D65BD4">
                    <w:rPr>
                      <w:rFonts w:eastAsia="SimSun"/>
                      <w:i/>
                      <w:sz w:val="20"/>
                    </w:rPr>
                    <w:t>ERCOT Contingency Reserve Service Infeasible Quantity Amount per QSE</w:t>
                  </w:r>
                  <w:r w:rsidRPr="00D65BD4">
                    <w:rPr>
                      <w:rFonts w:eastAsia="SimSun"/>
                      <w:sz w:val="20"/>
                    </w:rPr>
                    <w:t xml:space="preserve">—The total charge to QSE </w:t>
                  </w:r>
                  <w:r w:rsidRPr="00D65BD4">
                    <w:rPr>
                      <w:rFonts w:eastAsia="SimSun"/>
                      <w:i/>
                      <w:sz w:val="20"/>
                    </w:rPr>
                    <w:t>q</w:t>
                  </w:r>
                  <w:r w:rsidRPr="00D65BD4">
                    <w:rPr>
                      <w:rFonts w:eastAsia="SimSun"/>
                      <w:sz w:val="20"/>
                    </w:rPr>
                    <w:t xml:space="preserve"> for its total capacity associated with infeasible deployment of Ancillary Service Supply Responsibilities for ECRS, for the hour.</w:t>
                  </w:r>
                </w:p>
              </w:tc>
            </w:tr>
            <w:tr w:rsidR="00D65BD4" w:rsidRPr="00D65BD4" w14:paraId="526EEF9F" w14:textId="77777777" w:rsidTr="0003786F">
              <w:tc>
                <w:tcPr>
                  <w:tcW w:w="1278" w:type="pct"/>
                  <w:tcBorders>
                    <w:top w:val="single" w:sz="4" w:space="0" w:color="auto"/>
                    <w:left w:val="single" w:sz="4" w:space="0" w:color="auto"/>
                    <w:bottom w:val="single" w:sz="4" w:space="0" w:color="auto"/>
                    <w:right w:val="single" w:sz="4" w:space="0" w:color="auto"/>
                  </w:tcBorders>
                </w:tcPr>
                <w:p w14:paraId="5C3ADECD" w14:textId="77777777" w:rsidR="00D65BD4" w:rsidRPr="00D65BD4" w:rsidRDefault="00D65BD4" w:rsidP="00D65BD4">
                  <w:pPr>
                    <w:spacing w:after="60"/>
                    <w:rPr>
                      <w:rFonts w:eastAsia="SimSun"/>
                      <w:i/>
                      <w:iCs/>
                      <w:sz w:val="20"/>
                    </w:rPr>
                  </w:pPr>
                  <w:r w:rsidRPr="00D65BD4">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5982359D" w14:textId="77777777" w:rsidR="00D65BD4" w:rsidRPr="00D65BD4" w:rsidRDefault="00D65BD4" w:rsidP="00D65BD4">
                  <w:pPr>
                    <w:spacing w:after="60"/>
                    <w:rPr>
                      <w:rFonts w:eastAsia="SimSun"/>
                      <w:iCs/>
                      <w:sz w:val="20"/>
                    </w:rPr>
                  </w:pPr>
                  <w:r w:rsidRPr="00D65BD4">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734FAB63"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6D3CD2B3" w14:textId="77777777" w:rsidTr="0003786F">
              <w:tc>
                <w:tcPr>
                  <w:tcW w:w="1278" w:type="pct"/>
                  <w:tcBorders>
                    <w:top w:val="single" w:sz="4" w:space="0" w:color="auto"/>
                    <w:left w:val="single" w:sz="4" w:space="0" w:color="auto"/>
                    <w:bottom w:val="single" w:sz="4" w:space="0" w:color="auto"/>
                    <w:right w:val="single" w:sz="4" w:space="0" w:color="auto"/>
                  </w:tcBorders>
                </w:tcPr>
                <w:p w14:paraId="04EB8DF1" w14:textId="77777777" w:rsidR="00D65BD4" w:rsidRPr="00D65BD4" w:rsidRDefault="00D65BD4" w:rsidP="00D65BD4">
                  <w:pPr>
                    <w:spacing w:after="60"/>
                    <w:rPr>
                      <w:rFonts w:eastAsia="SimSun"/>
                      <w:i/>
                      <w:iCs/>
                      <w:sz w:val="20"/>
                    </w:rPr>
                  </w:pPr>
                  <w:r w:rsidRPr="00D65BD4">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5BB10E99" w14:textId="77777777" w:rsidR="00D65BD4" w:rsidRPr="00D65BD4" w:rsidRDefault="00D65BD4" w:rsidP="00D65BD4">
                  <w:pPr>
                    <w:spacing w:after="60"/>
                    <w:rPr>
                      <w:rFonts w:eastAsia="SimSun"/>
                      <w:iCs/>
                      <w:sz w:val="20"/>
                    </w:rPr>
                  </w:pPr>
                  <w:r w:rsidRPr="00D65BD4">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3289D854"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516C021B" w14:textId="77777777" w:rsidR="00D65BD4" w:rsidRPr="00D65BD4" w:rsidRDefault="00D65BD4" w:rsidP="00D65BD4">
            <w:pPr>
              <w:spacing w:after="240"/>
              <w:rPr>
                <w:rFonts w:eastAsia="SimSun"/>
              </w:rPr>
            </w:pPr>
          </w:p>
        </w:tc>
      </w:tr>
    </w:tbl>
    <w:p w14:paraId="1BC232A7" w14:textId="77777777" w:rsidR="00D65BD4" w:rsidRPr="00D65BD4" w:rsidRDefault="00D65BD4" w:rsidP="00D65BD4">
      <w:pPr>
        <w:spacing w:before="240" w:after="240"/>
        <w:ind w:left="1440" w:hanging="720"/>
        <w:rPr>
          <w:rFonts w:eastAsia="SimSun"/>
        </w:rPr>
      </w:pPr>
      <w:r w:rsidRPr="00D65BD4">
        <w:rPr>
          <w:rFonts w:eastAsia="SimSun"/>
        </w:rPr>
        <w:lastRenderedPageBreak/>
        <w:t>(b)</w:t>
      </w:r>
      <w:r w:rsidRPr="00D65BD4">
        <w:rPr>
          <w:rFonts w:eastAsia="SimSun"/>
        </w:rPr>
        <w:tab/>
        <w:t>Each QSE’s share of the net total costs for ECRS for the Operating Hour is calculated as follows:</w:t>
      </w:r>
    </w:p>
    <w:p w14:paraId="041DE63F" w14:textId="77777777" w:rsidR="00D65BD4" w:rsidRPr="00D65BD4" w:rsidRDefault="00D65BD4" w:rsidP="00D65BD4">
      <w:pPr>
        <w:spacing w:after="240"/>
        <w:ind w:left="2880" w:hanging="2160"/>
        <w:rPr>
          <w:rFonts w:eastAsia="SimSun"/>
          <w:b/>
          <w:bCs/>
        </w:rPr>
      </w:pPr>
      <w:r w:rsidRPr="00D65BD4">
        <w:rPr>
          <w:rFonts w:eastAsia="SimSun"/>
          <w:b/>
          <w:bCs/>
        </w:rPr>
        <w:t xml:space="preserve">ECRCOST </w:t>
      </w:r>
      <w:r w:rsidRPr="00D65BD4">
        <w:rPr>
          <w:rFonts w:eastAsia="SimSun"/>
          <w:b/>
          <w:bCs/>
          <w:i/>
          <w:vertAlign w:val="subscript"/>
        </w:rPr>
        <w:t>q</w:t>
      </w:r>
      <w:r w:rsidRPr="00D65BD4">
        <w:rPr>
          <w:rFonts w:eastAsia="SimSun"/>
          <w:b/>
          <w:bCs/>
          <w:i/>
          <w:vertAlign w:val="subscript"/>
        </w:rPr>
        <w:tab/>
      </w:r>
      <w:r w:rsidRPr="00D65BD4">
        <w:rPr>
          <w:rFonts w:eastAsia="SimSun"/>
          <w:b/>
          <w:bCs/>
        </w:rPr>
        <w:t>=</w:t>
      </w:r>
      <w:r w:rsidRPr="00D65BD4">
        <w:rPr>
          <w:rFonts w:eastAsia="SimSun"/>
          <w:b/>
          <w:bCs/>
        </w:rPr>
        <w:tab/>
        <w:t xml:space="preserve">ECRPR * ECRQ </w:t>
      </w:r>
      <w:r w:rsidRPr="00D65BD4">
        <w:rPr>
          <w:rFonts w:eastAsia="SimSun"/>
          <w:b/>
          <w:bCs/>
          <w:i/>
          <w:vertAlign w:val="subscript"/>
        </w:rPr>
        <w:t>q</w:t>
      </w:r>
    </w:p>
    <w:p w14:paraId="0A16AD7F" w14:textId="77777777" w:rsidR="00D65BD4" w:rsidRPr="00D65BD4" w:rsidRDefault="00D65BD4" w:rsidP="00D65BD4">
      <w:pPr>
        <w:spacing w:after="240"/>
        <w:rPr>
          <w:rFonts w:eastAsia="SimSun"/>
          <w:iCs/>
        </w:rPr>
      </w:pPr>
      <w:r w:rsidRPr="00D65BD4">
        <w:rPr>
          <w:rFonts w:eastAsia="SimSun"/>
          <w:iCs/>
        </w:rPr>
        <w:t>Where:</w:t>
      </w:r>
    </w:p>
    <w:p w14:paraId="230A93DE" w14:textId="77777777" w:rsidR="00D65BD4" w:rsidRPr="00D65BD4" w:rsidRDefault="00D65BD4" w:rsidP="00D65BD4">
      <w:pPr>
        <w:spacing w:after="120"/>
        <w:ind w:leftChars="300" w:left="2880" w:hangingChars="900" w:hanging="2160"/>
        <w:rPr>
          <w:rFonts w:eastAsia="SimSun"/>
          <w:bCs/>
        </w:rPr>
      </w:pPr>
      <w:r w:rsidRPr="00D65BD4">
        <w:rPr>
          <w:rFonts w:eastAsia="SimSun"/>
          <w:bCs/>
        </w:rPr>
        <w:t>ECRPR</w:t>
      </w:r>
      <w:r w:rsidRPr="00D65BD4">
        <w:rPr>
          <w:rFonts w:eastAsia="SimSun"/>
          <w:bCs/>
        </w:rPr>
        <w:tab/>
        <w:t>=</w:t>
      </w:r>
      <w:r w:rsidRPr="00D65BD4">
        <w:rPr>
          <w:rFonts w:eastAsia="SimSun"/>
          <w:bCs/>
        </w:rPr>
        <w:tab/>
        <w:t>ECRCOSTTOT / ECRQTOT</w:t>
      </w:r>
    </w:p>
    <w:p w14:paraId="67D75E00" w14:textId="77777777" w:rsidR="00D65BD4" w:rsidRPr="00D65BD4" w:rsidRDefault="00D65BD4" w:rsidP="00D65BD4">
      <w:pPr>
        <w:spacing w:after="120"/>
        <w:ind w:leftChars="300" w:left="2880" w:hangingChars="900" w:hanging="2160"/>
        <w:rPr>
          <w:rFonts w:eastAsia="SimSun"/>
          <w:bCs/>
        </w:rPr>
      </w:pPr>
      <w:r w:rsidRPr="00D65BD4">
        <w:rPr>
          <w:rFonts w:eastAsia="SimSun"/>
          <w:bCs/>
        </w:rPr>
        <w:t>ECRQTOT</w:t>
      </w:r>
      <w:r w:rsidRPr="00D65BD4">
        <w:rPr>
          <w:rFonts w:eastAsia="SimSun"/>
          <w:bCs/>
        </w:rPr>
        <w:tab/>
        <w:t>=</w:t>
      </w:r>
      <w:r w:rsidRPr="00D65BD4">
        <w:rPr>
          <w:rFonts w:eastAsia="SimSun"/>
          <w:bCs/>
        </w:rPr>
        <w:tab/>
      </w:r>
      <w:r w:rsidRPr="00D65BD4">
        <w:rPr>
          <w:rFonts w:eastAsia="SimSun"/>
          <w:noProof/>
          <w:position w:val="-22"/>
        </w:rPr>
        <w:drawing>
          <wp:inline distT="0" distB="0" distL="0" distR="0" wp14:anchorId="0D0741D0" wp14:editId="6A746F60">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rPr>
        <w:t xml:space="preserve">ECRQ </w:t>
      </w:r>
      <w:r w:rsidRPr="00D65BD4">
        <w:rPr>
          <w:rFonts w:eastAsia="SimSun"/>
          <w:bCs/>
          <w:i/>
          <w:vertAlign w:val="subscript"/>
        </w:rPr>
        <w:t>q</w:t>
      </w:r>
    </w:p>
    <w:p w14:paraId="4C3E023C" w14:textId="77777777" w:rsidR="00D65BD4" w:rsidRPr="00D65BD4" w:rsidRDefault="00D65BD4" w:rsidP="00D65BD4">
      <w:pPr>
        <w:spacing w:after="120"/>
        <w:ind w:leftChars="300" w:left="2880" w:hangingChars="900" w:hanging="2160"/>
        <w:rPr>
          <w:rFonts w:eastAsia="SimSun"/>
          <w:bCs/>
          <w:lang w:val="es-ES"/>
        </w:rPr>
      </w:pPr>
      <w:r w:rsidRPr="00D65BD4">
        <w:rPr>
          <w:rFonts w:eastAsia="SimSun"/>
          <w:bCs/>
          <w:lang w:val="es-ES"/>
        </w:rPr>
        <w:t xml:space="preserve">ECRQ </w:t>
      </w:r>
      <w:r w:rsidRPr="00D65BD4">
        <w:rPr>
          <w:rFonts w:eastAsia="SimSun"/>
          <w:bCs/>
          <w:i/>
          <w:vertAlign w:val="subscript"/>
          <w:lang w:val="es-ES"/>
        </w:rPr>
        <w:t>q</w:t>
      </w:r>
      <w:r w:rsidRPr="00D65BD4">
        <w:rPr>
          <w:rFonts w:eastAsia="SimSun"/>
          <w:bCs/>
          <w:lang w:val="es-ES"/>
        </w:rPr>
        <w:tab/>
        <w:t>=</w:t>
      </w:r>
      <w:r w:rsidRPr="00D65BD4">
        <w:rPr>
          <w:rFonts w:eastAsia="SimSun"/>
          <w:bCs/>
          <w:lang w:val="es-ES"/>
        </w:rPr>
        <w:tab/>
        <w:t xml:space="preserve">ECRO </w:t>
      </w:r>
      <w:r w:rsidRPr="00D65BD4">
        <w:rPr>
          <w:rFonts w:eastAsia="SimSun"/>
          <w:bCs/>
          <w:i/>
          <w:vertAlign w:val="subscript"/>
          <w:lang w:val="es-ES"/>
        </w:rPr>
        <w:t>q</w:t>
      </w:r>
      <w:r w:rsidRPr="00D65BD4">
        <w:rPr>
          <w:rFonts w:eastAsia="SimSun"/>
          <w:bCs/>
          <w:lang w:val="es-ES"/>
        </w:rPr>
        <w:t xml:space="preserve"> – SAECRQ </w:t>
      </w:r>
      <w:r w:rsidRPr="00D65BD4">
        <w:rPr>
          <w:rFonts w:eastAsia="SimSun"/>
          <w:bCs/>
          <w:i/>
          <w:vertAlign w:val="subscript"/>
          <w:lang w:val="es-ES"/>
        </w:rPr>
        <w:t>q</w:t>
      </w:r>
    </w:p>
    <w:p w14:paraId="01E8A8A5" w14:textId="77777777" w:rsidR="00D65BD4" w:rsidRPr="00D65BD4" w:rsidRDefault="00D65BD4" w:rsidP="00D65BD4">
      <w:pPr>
        <w:spacing w:after="120"/>
        <w:ind w:leftChars="300" w:left="2880" w:hangingChars="900" w:hanging="2160"/>
        <w:rPr>
          <w:rFonts w:eastAsia="SimSun"/>
          <w:bCs/>
          <w:lang w:val="es-ES"/>
        </w:rPr>
      </w:pPr>
      <w:r w:rsidRPr="00D65BD4">
        <w:rPr>
          <w:rFonts w:eastAsia="SimSun"/>
          <w:bCs/>
          <w:lang w:val="es-ES"/>
        </w:rPr>
        <w:t xml:space="preserve">ECRO </w:t>
      </w:r>
      <w:r w:rsidRPr="00D65BD4">
        <w:rPr>
          <w:rFonts w:eastAsia="SimSun"/>
          <w:bCs/>
          <w:i/>
          <w:vertAlign w:val="subscript"/>
          <w:lang w:val="es-ES"/>
        </w:rPr>
        <w:t>q</w:t>
      </w:r>
      <w:r w:rsidRPr="00D65BD4">
        <w:rPr>
          <w:rFonts w:eastAsia="SimSun"/>
          <w:bCs/>
          <w:lang w:val="es-ES"/>
        </w:rPr>
        <w:tab/>
        <w:t>=</w:t>
      </w:r>
      <w:r w:rsidRPr="00D65BD4">
        <w:rPr>
          <w:rFonts w:eastAsia="SimSun"/>
          <w:bCs/>
          <w:lang w:val="es-ES"/>
        </w:rPr>
        <w:tab/>
      </w:r>
      <w:r w:rsidRPr="00D65BD4">
        <w:rPr>
          <w:rFonts w:eastAsia="SimSun"/>
          <w:noProof/>
          <w:position w:val="-22"/>
        </w:rPr>
        <w:drawing>
          <wp:inline distT="0" distB="0" distL="0" distR="0" wp14:anchorId="0FE1932A" wp14:editId="5BD76B34">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65BD4">
        <w:rPr>
          <w:rFonts w:eastAsia="SimSun"/>
          <w:bCs/>
          <w:lang w:val="es-ES"/>
        </w:rPr>
        <w:t>(</w:t>
      </w:r>
      <w:proofErr w:type="spellStart"/>
      <w:r w:rsidRPr="00D65BD4">
        <w:rPr>
          <w:rFonts w:eastAsia="SimSun"/>
          <w:bCs/>
          <w:lang w:val="es-ES"/>
        </w:rPr>
        <w:t>SAECRQ</w:t>
      </w:r>
      <w:r w:rsidRPr="00D65BD4">
        <w:rPr>
          <w:rFonts w:eastAsia="SimSun"/>
          <w:bCs/>
          <w:i/>
          <w:vertAlign w:val="subscript"/>
          <w:lang w:val="es-ES"/>
        </w:rPr>
        <w:t>q</w:t>
      </w:r>
      <w:proofErr w:type="spellEnd"/>
      <w:r w:rsidRPr="00D65BD4">
        <w:rPr>
          <w:rFonts w:eastAsia="SimSun"/>
          <w:bCs/>
          <w:lang w:val="es-ES"/>
        </w:rPr>
        <w:t xml:space="preserve"> + </w:t>
      </w:r>
      <w:r w:rsidRPr="00D65BD4">
        <w:rPr>
          <w:rFonts w:eastAsia="SimSun"/>
          <w:noProof/>
          <w:position w:val="-20"/>
        </w:rPr>
        <w:drawing>
          <wp:inline distT="0" distB="0" distL="0" distR="0" wp14:anchorId="72388586" wp14:editId="7D676B80">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65BD4">
        <w:rPr>
          <w:rFonts w:eastAsia="SimSun"/>
          <w:bCs/>
          <w:lang w:val="es-ES"/>
        </w:rPr>
        <w:t xml:space="preserve">(RTPCECR </w:t>
      </w:r>
      <w:r w:rsidRPr="00D65BD4">
        <w:rPr>
          <w:rFonts w:eastAsia="SimSun"/>
          <w:bCs/>
          <w:i/>
          <w:vertAlign w:val="subscript"/>
          <w:lang w:val="es-ES"/>
        </w:rPr>
        <w:t>q, m</w:t>
      </w:r>
      <w:r w:rsidRPr="00D65BD4">
        <w:rPr>
          <w:rFonts w:eastAsia="SimSun"/>
          <w:bCs/>
          <w:lang w:val="es-ES"/>
        </w:rPr>
        <w:t xml:space="preserve">) + PCECR </w:t>
      </w:r>
      <w:r w:rsidRPr="00D65BD4">
        <w:rPr>
          <w:rFonts w:eastAsia="SimSun"/>
          <w:bCs/>
          <w:i/>
          <w:vertAlign w:val="subscript"/>
          <w:lang w:val="es-ES"/>
        </w:rPr>
        <w:t>q</w:t>
      </w:r>
      <w:r w:rsidRPr="00D65BD4">
        <w:rPr>
          <w:rFonts w:eastAsia="SimSun"/>
          <w:bCs/>
          <w:lang w:val="es-ES"/>
        </w:rPr>
        <w:t xml:space="preserve"> –  </w:t>
      </w:r>
    </w:p>
    <w:p w14:paraId="559A642F" w14:textId="77777777" w:rsidR="00D65BD4" w:rsidRPr="00D65BD4" w:rsidRDefault="00D65BD4" w:rsidP="00D65BD4">
      <w:pPr>
        <w:spacing w:after="120"/>
        <w:ind w:leftChars="1200" w:left="2880" w:firstLine="720"/>
        <w:rPr>
          <w:rFonts w:eastAsia="SimSun"/>
          <w:bCs/>
          <w:i/>
          <w:vertAlign w:val="subscript"/>
          <w:lang w:val="es-ES"/>
        </w:rPr>
      </w:pPr>
      <w:r w:rsidRPr="00D65BD4">
        <w:rPr>
          <w:rFonts w:eastAsia="SimSun"/>
          <w:bCs/>
          <w:lang w:val="es-ES"/>
        </w:rPr>
        <w:t xml:space="preserve">ECRFQ </w:t>
      </w:r>
      <w:r w:rsidRPr="00D65BD4">
        <w:rPr>
          <w:rFonts w:eastAsia="SimSun"/>
          <w:bCs/>
          <w:i/>
          <w:vertAlign w:val="subscript"/>
          <w:lang w:val="es-ES"/>
        </w:rPr>
        <w:t>q</w:t>
      </w:r>
      <w:r w:rsidRPr="00D65BD4">
        <w:rPr>
          <w:rFonts w:eastAsia="SimSun"/>
          <w:bCs/>
          <w:lang w:val="es-ES"/>
        </w:rPr>
        <w:t xml:space="preserve"> – RECRFQ </w:t>
      </w:r>
      <w:r w:rsidRPr="00D65BD4">
        <w:rPr>
          <w:rFonts w:eastAsia="SimSun"/>
          <w:bCs/>
          <w:i/>
          <w:vertAlign w:val="subscript"/>
          <w:lang w:val="es-ES"/>
        </w:rPr>
        <w:t>q</w:t>
      </w:r>
      <w:r w:rsidRPr="00D65BD4">
        <w:rPr>
          <w:rFonts w:eastAsia="SimSun"/>
          <w:bCs/>
          <w:lang w:val="es-ES"/>
        </w:rPr>
        <w:t xml:space="preserve">) * HLRS </w:t>
      </w:r>
      <w:r w:rsidRPr="00D65BD4">
        <w:rPr>
          <w:rFonts w:eastAsia="SimSun"/>
          <w:bCs/>
          <w:i/>
          <w:vertAlign w:val="subscript"/>
          <w:lang w:val="es-ES"/>
        </w:rPr>
        <w:t>q</w:t>
      </w:r>
    </w:p>
    <w:p w14:paraId="1F02394B" w14:textId="77777777" w:rsidR="00D65BD4" w:rsidRPr="00D65BD4" w:rsidRDefault="00D65BD4" w:rsidP="00D65BD4">
      <w:pPr>
        <w:spacing w:after="240"/>
        <w:ind w:leftChars="300" w:left="2880" w:hangingChars="900" w:hanging="2160"/>
        <w:rPr>
          <w:rFonts w:eastAsia="SimSun"/>
          <w:bCs/>
          <w:lang w:val="fr-FR"/>
        </w:rPr>
      </w:pPr>
      <w:r w:rsidRPr="00D65BD4">
        <w:rPr>
          <w:rFonts w:eastAsia="SimSun"/>
          <w:bCs/>
          <w:lang w:val="fr-FR"/>
        </w:rPr>
        <w:t xml:space="preserve">SAECRQ </w:t>
      </w:r>
      <w:r w:rsidRPr="00D65BD4">
        <w:rPr>
          <w:rFonts w:eastAsia="SimSun"/>
          <w:bCs/>
          <w:i/>
          <w:vertAlign w:val="subscript"/>
          <w:lang w:val="fr-FR"/>
        </w:rPr>
        <w:t>q</w:t>
      </w:r>
      <w:r w:rsidRPr="00D65BD4">
        <w:rPr>
          <w:rFonts w:eastAsia="SimSun"/>
          <w:bCs/>
          <w:lang w:val="fr-FR"/>
        </w:rPr>
        <w:tab/>
        <w:t>=</w:t>
      </w:r>
      <w:r w:rsidRPr="00D65BD4">
        <w:rPr>
          <w:rFonts w:eastAsia="SimSun"/>
          <w:bCs/>
          <w:lang w:val="fr-FR"/>
        </w:rPr>
        <w:tab/>
        <w:t xml:space="preserve">DASAECRQ </w:t>
      </w:r>
      <w:r w:rsidRPr="00D65BD4">
        <w:rPr>
          <w:rFonts w:eastAsia="SimSun"/>
          <w:bCs/>
          <w:i/>
          <w:vertAlign w:val="subscript"/>
          <w:lang w:val="fr-FR"/>
        </w:rPr>
        <w:t>q</w:t>
      </w:r>
      <w:r w:rsidRPr="00D65BD4">
        <w:rPr>
          <w:rFonts w:eastAsia="SimSun"/>
          <w:bCs/>
          <w:lang w:val="fr-FR"/>
        </w:rPr>
        <w:t xml:space="preserve"> + RTSAECRQ </w:t>
      </w:r>
      <w:r w:rsidRPr="00D65BD4">
        <w:rPr>
          <w:rFonts w:eastAsia="SimSun"/>
          <w:bCs/>
          <w:i/>
          <w:vertAlign w:val="subscript"/>
          <w:lang w:val="fr-FR"/>
        </w:rPr>
        <w:t>q</w:t>
      </w:r>
    </w:p>
    <w:p w14:paraId="335CB109" w14:textId="77777777" w:rsidR="00D65BD4" w:rsidRPr="00D65BD4" w:rsidRDefault="00D65BD4" w:rsidP="00D65BD4">
      <w:pPr>
        <w:keepNext/>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D65BD4" w:rsidRPr="00D65BD4" w14:paraId="2A241274" w14:textId="77777777" w:rsidTr="0003786F">
        <w:trPr>
          <w:tblHeader/>
        </w:trPr>
        <w:tc>
          <w:tcPr>
            <w:tcW w:w="849" w:type="pct"/>
          </w:tcPr>
          <w:p w14:paraId="0600885B" w14:textId="77777777" w:rsidR="00D65BD4" w:rsidRPr="00D65BD4" w:rsidRDefault="00D65BD4" w:rsidP="00D65BD4">
            <w:pPr>
              <w:keepNext/>
              <w:spacing w:after="120"/>
              <w:rPr>
                <w:rFonts w:eastAsia="SimSun"/>
                <w:b/>
                <w:iCs/>
                <w:sz w:val="20"/>
              </w:rPr>
            </w:pPr>
            <w:r w:rsidRPr="00D65BD4">
              <w:rPr>
                <w:rFonts w:eastAsia="SimSun"/>
                <w:b/>
                <w:iCs/>
                <w:sz w:val="20"/>
              </w:rPr>
              <w:t>Variable</w:t>
            </w:r>
          </w:p>
        </w:tc>
        <w:tc>
          <w:tcPr>
            <w:tcW w:w="460" w:type="pct"/>
          </w:tcPr>
          <w:p w14:paraId="5D7BB59E" w14:textId="77777777" w:rsidR="00D65BD4" w:rsidRPr="00D65BD4" w:rsidRDefault="00D65BD4" w:rsidP="00D65BD4">
            <w:pPr>
              <w:keepNext/>
              <w:spacing w:after="120"/>
              <w:rPr>
                <w:rFonts w:eastAsia="SimSun"/>
                <w:b/>
                <w:iCs/>
                <w:sz w:val="20"/>
              </w:rPr>
            </w:pPr>
            <w:r w:rsidRPr="00D65BD4">
              <w:rPr>
                <w:rFonts w:eastAsia="SimSun"/>
                <w:b/>
                <w:iCs/>
                <w:sz w:val="20"/>
              </w:rPr>
              <w:t>Unit</w:t>
            </w:r>
          </w:p>
        </w:tc>
        <w:tc>
          <w:tcPr>
            <w:tcW w:w="3691" w:type="pct"/>
          </w:tcPr>
          <w:p w14:paraId="6DF34ED4" w14:textId="77777777" w:rsidR="00D65BD4" w:rsidRPr="00D65BD4" w:rsidRDefault="00D65BD4" w:rsidP="00D65BD4">
            <w:pPr>
              <w:keepNext/>
              <w:spacing w:after="120"/>
              <w:rPr>
                <w:rFonts w:eastAsia="SimSun"/>
                <w:b/>
                <w:iCs/>
                <w:sz w:val="20"/>
              </w:rPr>
            </w:pPr>
            <w:r w:rsidRPr="00D65BD4">
              <w:rPr>
                <w:rFonts w:eastAsia="SimSun"/>
                <w:b/>
                <w:iCs/>
                <w:sz w:val="20"/>
              </w:rPr>
              <w:t>Description</w:t>
            </w:r>
          </w:p>
        </w:tc>
      </w:tr>
      <w:tr w:rsidR="00D65BD4" w:rsidRPr="00D65BD4" w14:paraId="50D841A6" w14:textId="77777777" w:rsidTr="0003786F">
        <w:tc>
          <w:tcPr>
            <w:tcW w:w="849" w:type="pct"/>
          </w:tcPr>
          <w:p w14:paraId="44E4B44C" w14:textId="77777777" w:rsidR="00D65BD4" w:rsidRPr="00D65BD4" w:rsidRDefault="00D65BD4" w:rsidP="00D65BD4">
            <w:pPr>
              <w:spacing w:after="60"/>
              <w:rPr>
                <w:rFonts w:eastAsia="SimSun"/>
                <w:iCs/>
                <w:sz w:val="20"/>
              </w:rPr>
            </w:pPr>
            <w:r w:rsidRPr="00D65BD4">
              <w:rPr>
                <w:rFonts w:eastAsia="SimSun"/>
                <w:iCs/>
                <w:sz w:val="20"/>
              </w:rPr>
              <w:t xml:space="preserve">ECRCOST </w:t>
            </w:r>
            <w:r w:rsidRPr="00D65BD4">
              <w:rPr>
                <w:rFonts w:eastAsia="SimSun"/>
                <w:i/>
                <w:iCs/>
                <w:sz w:val="20"/>
                <w:vertAlign w:val="subscript"/>
              </w:rPr>
              <w:t>q</w:t>
            </w:r>
          </w:p>
        </w:tc>
        <w:tc>
          <w:tcPr>
            <w:tcW w:w="460" w:type="pct"/>
          </w:tcPr>
          <w:p w14:paraId="14E59E61" w14:textId="77777777" w:rsidR="00D65BD4" w:rsidRPr="00D65BD4" w:rsidRDefault="00D65BD4" w:rsidP="00D65BD4">
            <w:pPr>
              <w:keepNext/>
              <w:spacing w:after="60"/>
              <w:rPr>
                <w:rFonts w:eastAsia="SimSun"/>
                <w:iCs/>
                <w:sz w:val="20"/>
              </w:rPr>
            </w:pPr>
            <w:r w:rsidRPr="00D65BD4">
              <w:rPr>
                <w:rFonts w:eastAsia="SimSun"/>
                <w:iCs/>
                <w:sz w:val="20"/>
              </w:rPr>
              <w:t>$</w:t>
            </w:r>
          </w:p>
        </w:tc>
        <w:tc>
          <w:tcPr>
            <w:tcW w:w="3691" w:type="pct"/>
          </w:tcPr>
          <w:p w14:paraId="47F9AFC0" w14:textId="77777777" w:rsidR="00D65BD4" w:rsidRPr="00D65BD4" w:rsidRDefault="00D65BD4" w:rsidP="00D65BD4">
            <w:pPr>
              <w:keepNext/>
              <w:spacing w:after="60"/>
              <w:rPr>
                <w:rFonts w:eastAsia="SimSun"/>
                <w:iCs/>
                <w:sz w:val="20"/>
              </w:rPr>
            </w:pPr>
            <w:r w:rsidRPr="00D65BD4">
              <w:rPr>
                <w:rFonts w:eastAsia="SimSun"/>
                <w:i/>
                <w:iCs/>
                <w:sz w:val="20"/>
              </w:rPr>
              <w:t>ERCOT Contingency Reserve Service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ECRS, for the hour.</w:t>
            </w:r>
          </w:p>
        </w:tc>
      </w:tr>
      <w:tr w:rsidR="00D65BD4" w:rsidRPr="00D65BD4" w14:paraId="17D97625" w14:textId="77777777" w:rsidTr="0003786F">
        <w:tc>
          <w:tcPr>
            <w:tcW w:w="849" w:type="pct"/>
            <w:tcBorders>
              <w:top w:val="single" w:sz="4" w:space="0" w:color="auto"/>
              <w:left w:val="single" w:sz="4" w:space="0" w:color="auto"/>
              <w:bottom w:val="single" w:sz="4" w:space="0" w:color="auto"/>
              <w:right w:val="single" w:sz="4" w:space="0" w:color="auto"/>
            </w:tcBorders>
          </w:tcPr>
          <w:p w14:paraId="135B6289" w14:textId="77777777" w:rsidR="00D65BD4" w:rsidRPr="00D65BD4" w:rsidRDefault="00D65BD4" w:rsidP="00D65BD4">
            <w:pPr>
              <w:spacing w:after="60"/>
              <w:rPr>
                <w:rFonts w:eastAsia="SimSun"/>
                <w:iCs/>
                <w:sz w:val="20"/>
              </w:rPr>
            </w:pPr>
            <w:r w:rsidRPr="00D65BD4">
              <w:rPr>
                <w:rFonts w:eastAsia="SimSun"/>
                <w:iCs/>
                <w:sz w:val="20"/>
              </w:rPr>
              <w:t>ECRPR</w:t>
            </w:r>
          </w:p>
        </w:tc>
        <w:tc>
          <w:tcPr>
            <w:tcW w:w="460" w:type="pct"/>
            <w:tcBorders>
              <w:top w:val="single" w:sz="4" w:space="0" w:color="auto"/>
              <w:left w:val="single" w:sz="4" w:space="0" w:color="auto"/>
              <w:bottom w:val="single" w:sz="4" w:space="0" w:color="auto"/>
              <w:right w:val="single" w:sz="4" w:space="0" w:color="auto"/>
            </w:tcBorders>
          </w:tcPr>
          <w:p w14:paraId="33DFE475" w14:textId="77777777" w:rsidR="00D65BD4" w:rsidRPr="00D65BD4" w:rsidRDefault="00D65BD4" w:rsidP="00D65BD4">
            <w:pPr>
              <w:spacing w:after="60"/>
              <w:rPr>
                <w:rFonts w:eastAsia="SimSun"/>
                <w:iCs/>
                <w:sz w:val="20"/>
              </w:rPr>
            </w:pPr>
            <w:r w:rsidRPr="00D65BD4">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F4C294F" w14:textId="77777777" w:rsidR="00D65BD4" w:rsidRPr="00D65BD4" w:rsidRDefault="00D65BD4" w:rsidP="00D65BD4">
            <w:pPr>
              <w:spacing w:after="60"/>
              <w:rPr>
                <w:rFonts w:eastAsia="SimSun"/>
                <w:i/>
                <w:iCs/>
                <w:sz w:val="20"/>
              </w:rPr>
            </w:pPr>
            <w:r w:rsidRPr="00D65BD4">
              <w:rPr>
                <w:rFonts w:eastAsia="SimSun"/>
                <w:i/>
                <w:iCs/>
                <w:sz w:val="20"/>
              </w:rPr>
              <w:t>ERCOT Contingency Reserve Service Price—</w:t>
            </w:r>
            <w:r w:rsidRPr="00D65BD4">
              <w:rPr>
                <w:rFonts w:eastAsia="SimSun"/>
                <w:iCs/>
                <w:sz w:val="20"/>
              </w:rPr>
              <w:t>The price for ECRS calculated based on the net total costs for ECRS, for the hour.</w:t>
            </w:r>
          </w:p>
        </w:tc>
      </w:tr>
      <w:tr w:rsidR="00D65BD4" w:rsidRPr="00D65BD4" w14:paraId="31216AD4" w14:textId="77777777" w:rsidTr="0003786F">
        <w:tc>
          <w:tcPr>
            <w:tcW w:w="849" w:type="pct"/>
            <w:tcBorders>
              <w:top w:val="single" w:sz="4" w:space="0" w:color="auto"/>
              <w:left w:val="single" w:sz="4" w:space="0" w:color="auto"/>
              <w:bottom w:val="single" w:sz="4" w:space="0" w:color="auto"/>
              <w:right w:val="single" w:sz="4" w:space="0" w:color="auto"/>
            </w:tcBorders>
          </w:tcPr>
          <w:p w14:paraId="0C9636FF" w14:textId="77777777" w:rsidR="00D65BD4" w:rsidRPr="00D65BD4" w:rsidRDefault="00D65BD4" w:rsidP="00D65BD4">
            <w:pPr>
              <w:spacing w:after="60"/>
              <w:rPr>
                <w:rFonts w:eastAsia="SimSun"/>
                <w:iCs/>
                <w:sz w:val="20"/>
              </w:rPr>
            </w:pPr>
            <w:r w:rsidRPr="00D65BD4">
              <w:rPr>
                <w:rFonts w:eastAsia="SimSun"/>
                <w:iCs/>
                <w:sz w:val="20"/>
              </w:rPr>
              <w:t>ECRCOSTTOT</w:t>
            </w:r>
          </w:p>
        </w:tc>
        <w:tc>
          <w:tcPr>
            <w:tcW w:w="460" w:type="pct"/>
            <w:tcBorders>
              <w:top w:val="single" w:sz="4" w:space="0" w:color="auto"/>
              <w:left w:val="single" w:sz="4" w:space="0" w:color="auto"/>
              <w:bottom w:val="single" w:sz="4" w:space="0" w:color="auto"/>
              <w:right w:val="single" w:sz="4" w:space="0" w:color="auto"/>
            </w:tcBorders>
          </w:tcPr>
          <w:p w14:paraId="79C88809" w14:textId="77777777" w:rsidR="00D65BD4" w:rsidRPr="00D65BD4" w:rsidRDefault="00D65BD4" w:rsidP="00D65BD4">
            <w:pPr>
              <w:spacing w:after="60"/>
              <w:rPr>
                <w:rFonts w:eastAsia="SimSun"/>
                <w:iCs/>
                <w:sz w:val="20"/>
              </w:rPr>
            </w:pPr>
            <w:r w:rsidRPr="00D65BD4">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1D17B257" w14:textId="77777777" w:rsidR="00D65BD4" w:rsidRPr="00D65BD4" w:rsidRDefault="00D65BD4" w:rsidP="00D65BD4">
            <w:pPr>
              <w:spacing w:after="60"/>
              <w:rPr>
                <w:rFonts w:eastAsia="SimSun"/>
                <w:i/>
                <w:iCs/>
                <w:sz w:val="20"/>
              </w:rPr>
            </w:pPr>
            <w:r w:rsidRPr="00D65BD4">
              <w:rPr>
                <w:rFonts w:eastAsia="SimSun"/>
                <w:i/>
                <w:iCs/>
                <w:sz w:val="20"/>
              </w:rPr>
              <w:t>ERCOT Contingency Reserve Service Cost Total</w:t>
            </w:r>
            <w:r w:rsidRPr="00D65BD4">
              <w:rPr>
                <w:rFonts w:eastAsia="SimSun"/>
                <w:iCs/>
                <w:sz w:val="20"/>
              </w:rPr>
              <w:t>—The net total costs for ECRS, for the hour.  See item (6)(a) above.</w:t>
            </w:r>
          </w:p>
        </w:tc>
      </w:tr>
      <w:tr w:rsidR="00D65BD4" w:rsidRPr="00D65BD4" w14:paraId="5D9CFA71" w14:textId="77777777" w:rsidTr="0003786F">
        <w:tc>
          <w:tcPr>
            <w:tcW w:w="849" w:type="pct"/>
            <w:tcBorders>
              <w:top w:val="single" w:sz="4" w:space="0" w:color="auto"/>
              <w:left w:val="single" w:sz="4" w:space="0" w:color="auto"/>
              <w:bottom w:val="single" w:sz="4" w:space="0" w:color="auto"/>
              <w:right w:val="single" w:sz="4" w:space="0" w:color="auto"/>
            </w:tcBorders>
          </w:tcPr>
          <w:p w14:paraId="6A0C1BD5" w14:textId="77777777" w:rsidR="00D65BD4" w:rsidRPr="00D65BD4" w:rsidRDefault="00D65BD4" w:rsidP="00D65BD4">
            <w:pPr>
              <w:spacing w:after="60"/>
              <w:rPr>
                <w:rFonts w:eastAsia="SimSun"/>
                <w:iCs/>
                <w:sz w:val="20"/>
              </w:rPr>
            </w:pPr>
            <w:r w:rsidRPr="00D65BD4">
              <w:rPr>
                <w:rFonts w:eastAsia="SimSun"/>
                <w:iCs/>
                <w:sz w:val="20"/>
              </w:rPr>
              <w:t>ECRQTOT</w:t>
            </w:r>
          </w:p>
        </w:tc>
        <w:tc>
          <w:tcPr>
            <w:tcW w:w="460" w:type="pct"/>
            <w:tcBorders>
              <w:top w:val="single" w:sz="4" w:space="0" w:color="auto"/>
              <w:left w:val="single" w:sz="4" w:space="0" w:color="auto"/>
              <w:bottom w:val="single" w:sz="4" w:space="0" w:color="auto"/>
              <w:right w:val="single" w:sz="4" w:space="0" w:color="auto"/>
            </w:tcBorders>
          </w:tcPr>
          <w:p w14:paraId="6D94ABE5"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B935125" w14:textId="77777777" w:rsidR="00D65BD4" w:rsidRPr="00D65BD4" w:rsidRDefault="00D65BD4" w:rsidP="00D65BD4">
            <w:pPr>
              <w:spacing w:after="60"/>
              <w:rPr>
                <w:rFonts w:eastAsia="SimSun"/>
                <w:i/>
                <w:iCs/>
                <w:sz w:val="20"/>
              </w:rPr>
            </w:pPr>
            <w:r w:rsidRPr="00D65BD4">
              <w:rPr>
                <w:rFonts w:eastAsia="SimSun"/>
                <w:i/>
                <w:iCs/>
                <w:sz w:val="20"/>
              </w:rPr>
              <w:t>ERCOT Contingency Reserve Service Quantity Total</w:t>
            </w:r>
            <w:r w:rsidRPr="00D65BD4">
              <w:rPr>
                <w:rFonts w:eastAsia="SimSun"/>
                <w:iCs/>
                <w:sz w:val="20"/>
              </w:rPr>
              <w:t xml:space="preserve">—The sum of every QSE’s Ancillary Service Obligation minus its self-arranged ECRS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37063177" w14:textId="77777777" w:rsidTr="0003786F">
        <w:tc>
          <w:tcPr>
            <w:tcW w:w="849" w:type="pct"/>
            <w:tcBorders>
              <w:top w:val="single" w:sz="4" w:space="0" w:color="auto"/>
              <w:left w:val="single" w:sz="4" w:space="0" w:color="auto"/>
              <w:bottom w:val="single" w:sz="4" w:space="0" w:color="auto"/>
              <w:right w:val="single" w:sz="4" w:space="0" w:color="auto"/>
            </w:tcBorders>
          </w:tcPr>
          <w:p w14:paraId="6A40A095" w14:textId="77777777" w:rsidR="00D65BD4" w:rsidRPr="00D65BD4" w:rsidRDefault="00D65BD4" w:rsidP="00D65BD4">
            <w:pPr>
              <w:spacing w:after="60"/>
              <w:rPr>
                <w:rFonts w:eastAsia="SimSun"/>
                <w:iCs/>
                <w:sz w:val="20"/>
              </w:rPr>
            </w:pPr>
            <w:r w:rsidRPr="00D65BD4">
              <w:rPr>
                <w:rFonts w:eastAsia="SimSun"/>
                <w:iCs/>
                <w:sz w:val="20"/>
              </w:rPr>
              <w:lastRenderedPageBreak/>
              <w:t xml:space="preserve">ECRQ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5D64AC"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5EBED95" w14:textId="77777777" w:rsidR="00D65BD4" w:rsidRPr="00D65BD4" w:rsidRDefault="00D65BD4" w:rsidP="00D65BD4">
            <w:pPr>
              <w:spacing w:after="60"/>
              <w:rPr>
                <w:rFonts w:eastAsia="SimSun"/>
                <w:i/>
                <w:iCs/>
                <w:sz w:val="20"/>
              </w:rPr>
            </w:pPr>
            <w:r w:rsidRPr="00D65BD4">
              <w:rPr>
                <w:rFonts w:eastAsia="SimSun"/>
                <w:i/>
                <w:iCs/>
                <w:sz w:val="20"/>
              </w:rPr>
              <w:t>ERCOT Contingency Reserve Service Quantity per QSE</w:t>
            </w:r>
            <w:r w:rsidRPr="00D65BD4">
              <w:rPr>
                <w:rFonts w:eastAsia="SimSun"/>
                <w:iCs/>
                <w:sz w:val="20"/>
              </w:rPr>
              <w:t xml:space="preserve">—The QSE </w:t>
            </w:r>
            <w:r w:rsidRPr="00D65BD4">
              <w:rPr>
                <w:rFonts w:eastAsia="SimSun"/>
                <w:i/>
                <w:iCs/>
                <w:sz w:val="20"/>
              </w:rPr>
              <w:t>q</w:t>
            </w:r>
            <w:r w:rsidRPr="00D65BD4">
              <w:rPr>
                <w:rFonts w:eastAsia="SimSun"/>
                <w:iCs/>
                <w:sz w:val="20"/>
              </w:rPr>
              <w:t xml:space="preserve">’s Ancillary Service Obligation minus its self-arranged ECRS quantity in the DAM and </w:t>
            </w:r>
            <w:proofErr w:type="gramStart"/>
            <w:r w:rsidRPr="00D65BD4">
              <w:rPr>
                <w:rFonts w:eastAsia="SimSun"/>
                <w:iCs/>
                <w:sz w:val="20"/>
              </w:rPr>
              <w:t>any and all</w:t>
            </w:r>
            <w:proofErr w:type="gramEnd"/>
            <w:r w:rsidRPr="00D65BD4">
              <w:rPr>
                <w:rFonts w:eastAsia="SimSun"/>
                <w:iCs/>
                <w:sz w:val="20"/>
              </w:rPr>
              <w:t xml:space="preserve"> SASMs, for the hour.</w:t>
            </w:r>
          </w:p>
        </w:tc>
      </w:tr>
      <w:tr w:rsidR="00D65BD4" w:rsidRPr="00D65BD4" w14:paraId="3FB09444" w14:textId="77777777" w:rsidTr="0003786F">
        <w:tc>
          <w:tcPr>
            <w:tcW w:w="849" w:type="pct"/>
            <w:tcBorders>
              <w:top w:val="single" w:sz="4" w:space="0" w:color="auto"/>
              <w:left w:val="single" w:sz="4" w:space="0" w:color="auto"/>
              <w:bottom w:val="single" w:sz="4" w:space="0" w:color="auto"/>
              <w:right w:val="single" w:sz="4" w:space="0" w:color="auto"/>
            </w:tcBorders>
          </w:tcPr>
          <w:p w14:paraId="03A46EE3" w14:textId="77777777" w:rsidR="00D65BD4" w:rsidRPr="00D65BD4" w:rsidRDefault="00D65BD4" w:rsidP="00D65BD4">
            <w:pPr>
              <w:spacing w:after="60"/>
              <w:rPr>
                <w:rFonts w:eastAsia="SimSun"/>
                <w:iCs/>
                <w:sz w:val="20"/>
              </w:rPr>
            </w:pPr>
            <w:r w:rsidRPr="00D65BD4">
              <w:rPr>
                <w:rFonts w:eastAsia="SimSun"/>
                <w:iCs/>
                <w:sz w:val="20"/>
              </w:rPr>
              <w:t xml:space="preserve">ECRO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63EA6F9"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C987440" w14:textId="77777777" w:rsidR="00D65BD4" w:rsidRPr="00D65BD4" w:rsidRDefault="00D65BD4" w:rsidP="00D65BD4">
            <w:pPr>
              <w:spacing w:after="60"/>
              <w:rPr>
                <w:rFonts w:eastAsia="SimSun"/>
                <w:i/>
                <w:iCs/>
                <w:sz w:val="20"/>
              </w:rPr>
            </w:pPr>
            <w:r w:rsidRPr="00D65BD4">
              <w:rPr>
                <w:rFonts w:eastAsia="SimSun"/>
                <w:i/>
                <w:iCs/>
                <w:sz w:val="20"/>
              </w:rPr>
              <w:t>ERCOT Contingency Reserve Service Obligation per QSE</w:t>
            </w:r>
            <w:r w:rsidRPr="00D65BD4">
              <w:rPr>
                <w:rFonts w:eastAsia="SimSun"/>
                <w:iCs/>
                <w:sz w:val="20"/>
              </w:rPr>
              <w:t xml:space="preserve">—The Ancillary Service Obligation of QSE </w:t>
            </w:r>
            <w:r w:rsidRPr="00D65BD4">
              <w:rPr>
                <w:rFonts w:eastAsia="SimSun"/>
                <w:i/>
                <w:iCs/>
                <w:sz w:val="20"/>
              </w:rPr>
              <w:t>q</w:t>
            </w:r>
            <w:r w:rsidRPr="00D65BD4">
              <w:rPr>
                <w:rFonts w:eastAsia="SimSun"/>
                <w:iCs/>
                <w:sz w:val="20"/>
              </w:rPr>
              <w:t>, for the hour.</w:t>
            </w:r>
          </w:p>
        </w:tc>
      </w:tr>
      <w:tr w:rsidR="00D65BD4" w:rsidRPr="00D65BD4" w14:paraId="38F6C629" w14:textId="77777777" w:rsidTr="0003786F">
        <w:tc>
          <w:tcPr>
            <w:tcW w:w="849" w:type="pct"/>
            <w:tcBorders>
              <w:top w:val="single" w:sz="4" w:space="0" w:color="auto"/>
              <w:left w:val="single" w:sz="4" w:space="0" w:color="auto"/>
              <w:bottom w:val="single" w:sz="4" w:space="0" w:color="auto"/>
              <w:right w:val="single" w:sz="4" w:space="0" w:color="auto"/>
            </w:tcBorders>
          </w:tcPr>
          <w:p w14:paraId="7434C672" w14:textId="77777777" w:rsidR="00D65BD4" w:rsidRPr="00D65BD4" w:rsidRDefault="00D65BD4" w:rsidP="00D65BD4">
            <w:pPr>
              <w:spacing w:after="60"/>
              <w:rPr>
                <w:rFonts w:eastAsia="SimSun"/>
                <w:iCs/>
                <w:sz w:val="20"/>
              </w:rPr>
            </w:pPr>
            <w:r w:rsidRPr="00D65BD4">
              <w:rPr>
                <w:rFonts w:eastAsia="SimSun"/>
                <w:iCs/>
                <w:sz w:val="20"/>
              </w:rPr>
              <w:t>DASAECRQ</w:t>
            </w:r>
            <w:r w:rsidRPr="00D65BD4">
              <w:rPr>
                <w:rFonts w:eastAsia="SimSun"/>
                <w:i/>
                <w:iCs/>
                <w:sz w:val="20"/>
              </w:rPr>
              <w:t xml:space="preserve">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7AE0A23"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AC7AAF8" w14:textId="77777777" w:rsidR="00D65BD4" w:rsidRPr="00D65BD4" w:rsidRDefault="00D65BD4" w:rsidP="00D65BD4">
            <w:pPr>
              <w:spacing w:after="60"/>
              <w:rPr>
                <w:rFonts w:eastAsia="SimSun"/>
                <w:i/>
                <w:iCs/>
                <w:sz w:val="20"/>
              </w:rPr>
            </w:pPr>
            <w:r w:rsidRPr="00D65BD4">
              <w:rPr>
                <w:rFonts w:eastAsia="SimSun"/>
                <w:i/>
                <w:iCs/>
                <w:sz w:val="20"/>
              </w:rPr>
              <w:t>Day-Ahead Self-Arranged ERCOT Contingency Reserve Service Quantity per QSE</w:t>
            </w:r>
            <w:r w:rsidRPr="00D65BD4">
              <w:rPr>
                <w:rFonts w:eastAsia="SimSun"/>
                <w:iCs/>
                <w:sz w:val="20"/>
              </w:rPr>
              <w:t xml:space="preserve">—The self-arranged ECRS quantity submitted by QSE </w:t>
            </w:r>
            <w:r w:rsidRPr="00D65BD4">
              <w:rPr>
                <w:rFonts w:eastAsia="SimSun"/>
                <w:i/>
                <w:iCs/>
                <w:sz w:val="20"/>
              </w:rPr>
              <w:t>q</w:t>
            </w:r>
            <w:r w:rsidRPr="00D65BD4">
              <w:rPr>
                <w:rFonts w:eastAsia="SimSun"/>
                <w:iCs/>
                <w:sz w:val="20"/>
              </w:rPr>
              <w:t xml:space="preserve"> before 1000 in the Day-Ahead.</w:t>
            </w:r>
          </w:p>
        </w:tc>
      </w:tr>
      <w:tr w:rsidR="00D65BD4" w:rsidRPr="00D65BD4" w14:paraId="1CB195EE" w14:textId="77777777" w:rsidTr="0003786F">
        <w:tc>
          <w:tcPr>
            <w:tcW w:w="849" w:type="pct"/>
            <w:tcBorders>
              <w:top w:val="single" w:sz="4" w:space="0" w:color="auto"/>
              <w:left w:val="single" w:sz="4" w:space="0" w:color="auto"/>
              <w:bottom w:val="single" w:sz="4" w:space="0" w:color="auto"/>
              <w:right w:val="single" w:sz="4" w:space="0" w:color="auto"/>
            </w:tcBorders>
          </w:tcPr>
          <w:p w14:paraId="6E1CD31B" w14:textId="77777777" w:rsidR="00D65BD4" w:rsidRPr="00D65BD4" w:rsidRDefault="00D65BD4" w:rsidP="00D65BD4">
            <w:pPr>
              <w:spacing w:after="60"/>
              <w:rPr>
                <w:rFonts w:eastAsia="SimSun"/>
                <w:iCs/>
                <w:sz w:val="20"/>
              </w:rPr>
            </w:pPr>
            <w:r w:rsidRPr="00D65BD4">
              <w:rPr>
                <w:rFonts w:eastAsia="SimSun"/>
                <w:iCs/>
                <w:sz w:val="20"/>
              </w:rPr>
              <w:t>RTSAECRQ</w:t>
            </w:r>
            <w:r w:rsidRPr="00D65BD4">
              <w:rPr>
                <w:rFonts w:eastAsia="SimSun"/>
                <w:i/>
                <w:iCs/>
                <w:sz w:val="20"/>
              </w:rPr>
              <w:t xml:space="preserve">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2DBA632"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F83C1E1" w14:textId="77777777" w:rsidR="00D65BD4" w:rsidRPr="00D65BD4" w:rsidRDefault="00D65BD4" w:rsidP="00D65BD4">
            <w:pPr>
              <w:spacing w:after="60"/>
              <w:rPr>
                <w:rFonts w:eastAsia="SimSun"/>
                <w:i/>
                <w:iCs/>
                <w:sz w:val="20"/>
              </w:rPr>
            </w:pPr>
            <w:r w:rsidRPr="00D65BD4">
              <w:rPr>
                <w:rFonts w:eastAsia="SimSun"/>
                <w:i/>
                <w:iCs/>
                <w:sz w:val="20"/>
              </w:rPr>
              <w:t>Self-Arranged ERCOT Contingency Reserve Service Quantity per QSE for all SASMs</w:t>
            </w:r>
            <w:r w:rsidRPr="00D65BD4">
              <w:rPr>
                <w:rFonts w:eastAsia="SimSun"/>
                <w:iCs/>
                <w:sz w:val="20"/>
              </w:rPr>
              <w:t xml:space="preserve">—The sum of all self-arranged ECRS quantities submitted by QSE </w:t>
            </w:r>
            <w:r w:rsidRPr="00D65BD4">
              <w:rPr>
                <w:rFonts w:eastAsia="SimSun"/>
                <w:i/>
                <w:iCs/>
                <w:sz w:val="20"/>
              </w:rPr>
              <w:t>q</w:t>
            </w:r>
            <w:r w:rsidRPr="00D65BD4">
              <w:rPr>
                <w:rFonts w:eastAsia="SimSun"/>
                <w:iCs/>
                <w:sz w:val="20"/>
              </w:rPr>
              <w:t xml:space="preserve"> for all SASMs due to an increase in the Ancillary Service Plan per Section 4.4.7.1.</w:t>
            </w:r>
          </w:p>
        </w:tc>
      </w:tr>
      <w:tr w:rsidR="00D65BD4" w:rsidRPr="00D65BD4" w14:paraId="026C9935" w14:textId="77777777" w:rsidTr="0003786F">
        <w:tc>
          <w:tcPr>
            <w:tcW w:w="849" w:type="pct"/>
            <w:tcBorders>
              <w:top w:val="single" w:sz="4" w:space="0" w:color="auto"/>
              <w:left w:val="single" w:sz="4" w:space="0" w:color="auto"/>
              <w:bottom w:val="single" w:sz="4" w:space="0" w:color="auto"/>
              <w:right w:val="single" w:sz="4" w:space="0" w:color="auto"/>
            </w:tcBorders>
          </w:tcPr>
          <w:p w14:paraId="63D17FFC" w14:textId="77777777" w:rsidR="00D65BD4" w:rsidRPr="00D65BD4" w:rsidRDefault="00D65BD4" w:rsidP="00D65BD4">
            <w:pPr>
              <w:spacing w:after="60"/>
              <w:rPr>
                <w:rFonts w:eastAsia="SimSun"/>
                <w:iCs/>
                <w:sz w:val="20"/>
              </w:rPr>
            </w:pPr>
            <w:r w:rsidRPr="00D65BD4">
              <w:rPr>
                <w:rFonts w:eastAsia="SimSun"/>
                <w:iCs/>
                <w:sz w:val="20"/>
              </w:rPr>
              <w:t xml:space="preserve">RTPCECR </w:t>
            </w:r>
            <w:r w:rsidRPr="00D65BD4">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727CD0C"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CF231C8" w14:textId="77777777" w:rsidR="00D65BD4" w:rsidRPr="00D65BD4" w:rsidRDefault="00D65BD4" w:rsidP="00D65BD4">
            <w:pPr>
              <w:spacing w:after="60"/>
              <w:rPr>
                <w:rFonts w:eastAsia="SimSun"/>
                <w:i/>
                <w:iCs/>
                <w:sz w:val="20"/>
              </w:rPr>
            </w:pPr>
            <w:r w:rsidRPr="00D65BD4">
              <w:rPr>
                <w:rFonts w:eastAsia="SimSun"/>
                <w:i/>
                <w:iCs/>
                <w:sz w:val="20"/>
              </w:rPr>
              <w:t>Procured Capacity for ERCOT Contingency Reserve Service per QSE by market—</w:t>
            </w:r>
            <w:r w:rsidRPr="00D65BD4">
              <w:rPr>
                <w:rFonts w:eastAsia="SimSun"/>
                <w:iCs/>
                <w:sz w:val="20"/>
              </w:rPr>
              <w:t xml:space="preserve">The MW portion of QSE </w:t>
            </w:r>
            <w:r w:rsidRPr="00D65BD4">
              <w:rPr>
                <w:rFonts w:eastAsia="SimSun"/>
                <w:i/>
                <w:iCs/>
                <w:sz w:val="20"/>
              </w:rPr>
              <w:t>q</w:t>
            </w:r>
            <w:r w:rsidRPr="00D65BD4">
              <w:rPr>
                <w:rFonts w:eastAsia="SimSun"/>
                <w:iCs/>
                <w:sz w:val="20"/>
              </w:rPr>
              <w:t xml:space="preserve">’s Ancillary Service Offers cleared in the market </w:t>
            </w:r>
            <w:r w:rsidRPr="00D65BD4">
              <w:rPr>
                <w:rFonts w:eastAsia="SimSun"/>
                <w:i/>
                <w:iCs/>
                <w:sz w:val="20"/>
              </w:rPr>
              <w:t>m</w:t>
            </w:r>
            <w:r w:rsidRPr="00D65BD4">
              <w:rPr>
                <w:rFonts w:eastAsia="SimSun"/>
                <w:iCs/>
                <w:sz w:val="20"/>
              </w:rPr>
              <w:t xml:space="preserve"> to provide ECRS, for the hour.</w:t>
            </w:r>
          </w:p>
        </w:tc>
      </w:tr>
      <w:tr w:rsidR="00D65BD4" w:rsidRPr="00D65BD4" w14:paraId="3D3A6BAF" w14:textId="77777777" w:rsidTr="0003786F">
        <w:tc>
          <w:tcPr>
            <w:tcW w:w="849" w:type="pct"/>
            <w:tcBorders>
              <w:top w:val="single" w:sz="4" w:space="0" w:color="auto"/>
              <w:left w:val="single" w:sz="4" w:space="0" w:color="auto"/>
              <w:bottom w:val="single" w:sz="4" w:space="0" w:color="auto"/>
              <w:right w:val="single" w:sz="4" w:space="0" w:color="auto"/>
            </w:tcBorders>
          </w:tcPr>
          <w:p w14:paraId="1B3E27AD" w14:textId="77777777" w:rsidR="00D65BD4" w:rsidRPr="00D65BD4" w:rsidRDefault="00D65BD4" w:rsidP="00D65BD4">
            <w:pPr>
              <w:spacing w:after="60"/>
              <w:rPr>
                <w:rFonts w:eastAsia="SimSun"/>
                <w:iCs/>
                <w:sz w:val="20"/>
              </w:rPr>
            </w:pPr>
            <w:r w:rsidRPr="00D65BD4">
              <w:rPr>
                <w:rFonts w:eastAsia="SimSun"/>
                <w:iCs/>
                <w:sz w:val="20"/>
              </w:rPr>
              <w:t xml:space="preserve">ECRFQ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A84CBC7" w14:textId="77777777" w:rsidR="00D65BD4" w:rsidRPr="00D65BD4" w:rsidRDefault="00D65BD4" w:rsidP="00D65BD4">
            <w:pPr>
              <w:spacing w:after="60"/>
              <w:rPr>
                <w:rFonts w:eastAsia="SimSun"/>
                <w:iCs/>
                <w:sz w:val="20"/>
              </w:rPr>
            </w:pPr>
            <w:r w:rsidRPr="00D65BD4">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38A570E" w14:textId="77777777" w:rsidR="00D65BD4" w:rsidRPr="00D65BD4" w:rsidRDefault="00D65BD4" w:rsidP="00D65BD4">
            <w:pPr>
              <w:spacing w:after="60"/>
              <w:rPr>
                <w:rFonts w:eastAsia="SimSun"/>
                <w:iCs/>
                <w:sz w:val="20"/>
              </w:rPr>
            </w:pPr>
            <w:r w:rsidRPr="00D65BD4">
              <w:rPr>
                <w:rFonts w:eastAsia="SimSun"/>
                <w:i/>
                <w:iCs/>
                <w:sz w:val="20"/>
              </w:rPr>
              <w:t>ERCOT Contingency Reserve Service Failure Quantity per QSE—</w:t>
            </w:r>
            <w:r w:rsidRPr="00D65BD4">
              <w:rPr>
                <w:rFonts w:eastAsia="SimSun"/>
                <w:iCs/>
                <w:sz w:val="20"/>
              </w:rPr>
              <w:t xml:space="preserve">QSE </w:t>
            </w:r>
            <w:r w:rsidRPr="00D65BD4">
              <w:rPr>
                <w:rFonts w:eastAsia="SimSun"/>
                <w:i/>
                <w:iCs/>
                <w:sz w:val="20"/>
              </w:rPr>
              <w:t>q</w:t>
            </w:r>
            <w:r w:rsidRPr="00D65BD4">
              <w:rPr>
                <w:rFonts w:eastAsia="SimSun"/>
                <w:iCs/>
                <w:sz w:val="20"/>
              </w:rPr>
              <w:t>’s total capacity associated with failures on its Ancillary Service Supply Responsibility for ECRS, for the hour.</w:t>
            </w:r>
          </w:p>
        </w:tc>
      </w:tr>
      <w:tr w:rsidR="00D65BD4" w:rsidRPr="00D65BD4" w14:paraId="433C108E" w14:textId="77777777" w:rsidTr="0003786F">
        <w:tc>
          <w:tcPr>
            <w:tcW w:w="849" w:type="pct"/>
            <w:tcBorders>
              <w:top w:val="single" w:sz="4" w:space="0" w:color="auto"/>
              <w:left w:val="single" w:sz="4" w:space="0" w:color="auto"/>
              <w:bottom w:val="single" w:sz="4" w:space="0" w:color="auto"/>
              <w:right w:val="single" w:sz="4" w:space="0" w:color="auto"/>
            </w:tcBorders>
          </w:tcPr>
          <w:p w14:paraId="0541E9E0" w14:textId="77777777" w:rsidR="00D65BD4" w:rsidRPr="00D65BD4" w:rsidRDefault="00D65BD4" w:rsidP="00D65BD4">
            <w:pPr>
              <w:spacing w:after="60"/>
              <w:rPr>
                <w:rFonts w:eastAsia="SimSun"/>
                <w:iCs/>
                <w:sz w:val="20"/>
              </w:rPr>
            </w:pPr>
            <w:r w:rsidRPr="00D65BD4">
              <w:rPr>
                <w:rFonts w:eastAsia="SimSun"/>
                <w:sz w:val="20"/>
              </w:rPr>
              <w:t xml:space="preserve">RECRFQ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B5ECEC" w14:textId="77777777" w:rsidR="00D65BD4" w:rsidRPr="00D65BD4" w:rsidRDefault="00D65BD4" w:rsidP="00D65BD4">
            <w:pPr>
              <w:spacing w:after="60"/>
              <w:rPr>
                <w:rFonts w:eastAsia="SimSun"/>
                <w:iCs/>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A4EFC90" w14:textId="77777777" w:rsidR="00D65BD4" w:rsidRPr="00D65BD4" w:rsidRDefault="00D65BD4" w:rsidP="00D65BD4">
            <w:pPr>
              <w:spacing w:after="60"/>
              <w:rPr>
                <w:rFonts w:eastAsia="SimSun"/>
                <w:i/>
                <w:iCs/>
                <w:sz w:val="20"/>
              </w:rPr>
            </w:pPr>
            <w:r w:rsidRPr="00D65BD4">
              <w:rPr>
                <w:rFonts w:eastAsia="SimSun"/>
                <w:i/>
                <w:sz w:val="20"/>
              </w:rPr>
              <w:t>Reconfiguration ERCOT Contingency Reserve Service Failure Quantity per QSE—</w:t>
            </w:r>
            <w:r w:rsidRPr="00D65BD4">
              <w:rPr>
                <w:rFonts w:eastAsia="SimSun"/>
                <w:sz w:val="20"/>
              </w:rPr>
              <w:t xml:space="preserve">QSE </w:t>
            </w:r>
            <w:r w:rsidRPr="00D65BD4">
              <w:rPr>
                <w:rFonts w:eastAsia="SimSun"/>
                <w:i/>
                <w:sz w:val="20"/>
              </w:rPr>
              <w:t>q</w:t>
            </w:r>
            <w:r w:rsidRPr="00D65BD4">
              <w:rPr>
                <w:rFonts w:eastAsia="SimSun"/>
                <w:sz w:val="20"/>
              </w:rPr>
              <w:t>’s total capacity associated with reconfiguration reductions on its Ancillary Service Supply Responsibility for ECRS, for the hour.</w:t>
            </w:r>
          </w:p>
        </w:tc>
      </w:tr>
      <w:tr w:rsidR="00D65BD4" w:rsidRPr="00D65BD4" w14:paraId="6ACB2503" w14:textId="77777777" w:rsidTr="0003786F">
        <w:tc>
          <w:tcPr>
            <w:tcW w:w="849" w:type="pct"/>
            <w:tcBorders>
              <w:top w:val="single" w:sz="4" w:space="0" w:color="auto"/>
              <w:left w:val="single" w:sz="4" w:space="0" w:color="auto"/>
              <w:bottom w:val="single" w:sz="4" w:space="0" w:color="auto"/>
              <w:right w:val="single" w:sz="4" w:space="0" w:color="auto"/>
            </w:tcBorders>
          </w:tcPr>
          <w:p w14:paraId="7253F552" w14:textId="77777777" w:rsidR="00D65BD4" w:rsidRPr="00D65BD4" w:rsidRDefault="00D65BD4" w:rsidP="00D65BD4">
            <w:pPr>
              <w:spacing w:after="60"/>
              <w:rPr>
                <w:rFonts w:eastAsia="SimSun"/>
                <w:iCs/>
                <w:sz w:val="20"/>
              </w:rPr>
            </w:pPr>
            <w:r w:rsidRPr="00D65BD4">
              <w:rPr>
                <w:rFonts w:eastAsia="SimSun"/>
                <w:iCs/>
                <w:sz w:val="20"/>
              </w:rPr>
              <w:t xml:space="preserve">HLRS </w:t>
            </w:r>
            <w:r w:rsidRPr="00D65BD4">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9F72D8C"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A9B16EC" w14:textId="77777777" w:rsidR="00D65BD4" w:rsidRPr="00D65BD4" w:rsidRDefault="00D65BD4" w:rsidP="00D65BD4">
            <w:pPr>
              <w:spacing w:after="60"/>
              <w:rPr>
                <w:rFonts w:eastAsia="SimSun"/>
                <w:iCs/>
                <w:sz w:val="20"/>
              </w:rPr>
            </w:pPr>
            <w:r w:rsidRPr="00D65BD4">
              <w:rPr>
                <w:rFonts w:eastAsia="SimSun"/>
                <w:i/>
                <w:iCs/>
                <w:sz w:val="20"/>
              </w:rPr>
              <w:t>The Hourly Load Ratio Share calculated for QSE q for the hour</w:t>
            </w:r>
            <w:r w:rsidRPr="00D65BD4">
              <w:rPr>
                <w:rFonts w:eastAsia="SimSun"/>
                <w:iCs/>
                <w:sz w:val="20"/>
              </w:rPr>
              <w:t>.  See Section 6.6.2.4.</w:t>
            </w:r>
          </w:p>
        </w:tc>
      </w:tr>
      <w:tr w:rsidR="00D65BD4" w:rsidRPr="00D65BD4" w14:paraId="0C15AE0E" w14:textId="77777777" w:rsidTr="0003786F">
        <w:tc>
          <w:tcPr>
            <w:tcW w:w="849" w:type="pct"/>
            <w:tcBorders>
              <w:top w:val="single" w:sz="4" w:space="0" w:color="auto"/>
              <w:left w:val="single" w:sz="4" w:space="0" w:color="auto"/>
              <w:bottom w:val="single" w:sz="4" w:space="0" w:color="auto"/>
              <w:right w:val="single" w:sz="4" w:space="0" w:color="auto"/>
            </w:tcBorders>
          </w:tcPr>
          <w:p w14:paraId="0E57D6A9" w14:textId="77777777" w:rsidR="00D65BD4" w:rsidRPr="00D65BD4" w:rsidRDefault="00D65BD4" w:rsidP="00D65BD4">
            <w:pPr>
              <w:rPr>
                <w:rFonts w:eastAsia="SimSun"/>
                <w:sz w:val="20"/>
              </w:rPr>
            </w:pPr>
            <w:r w:rsidRPr="00D65BD4">
              <w:rPr>
                <w:rFonts w:eastAsia="SimSun"/>
                <w:sz w:val="20"/>
              </w:rPr>
              <w:t xml:space="preserve">PCECR </w:t>
            </w:r>
            <w:r w:rsidRPr="00D65BD4">
              <w:rPr>
                <w:rFonts w:eastAsia="SimSun"/>
                <w:i/>
                <w:sz w:val="20"/>
                <w:vertAlign w:val="subscript"/>
              </w:rPr>
              <w:t>q</w:t>
            </w:r>
            <w:r w:rsidRPr="00D65BD4">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5AD2BA87" w14:textId="77777777" w:rsidR="00D65BD4" w:rsidRPr="00D65BD4" w:rsidRDefault="00D65BD4" w:rsidP="00D65BD4">
            <w:pPr>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14AC287" w14:textId="77777777" w:rsidR="00D65BD4" w:rsidRPr="00D65BD4" w:rsidRDefault="00D65BD4" w:rsidP="00D65BD4">
            <w:pPr>
              <w:rPr>
                <w:rFonts w:eastAsia="SimSun"/>
                <w:sz w:val="20"/>
              </w:rPr>
            </w:pPr>
            <w:r w:rsidRPr="00D65BD4">
              <w:rPr>
                <w:rFonts w:eastAsia="SimSun"/>
                <w:i/>
                <w:sz w:val="20"/>
              </w:rPr>
              <w:t>Procured Capacity for ERCOT Contingency Reserve Service per QSE in DAM</w:t>
            </w:r>
            <w:r w:rsidRPr="00D65BD4">
              <w:rPr>
                <w:rFonts w:eastAsia="SimSun"/>
                <w:sz w:val="20"/>
              </w:rPr>
              <w:t xml:space="preserve">—The total ECRS capacity quantity awarded to QSE </w:t>
            </w:r>
            <w:r w:rsidRPr="00D65BD4">
              <w:rPr>
                <w:rFonts w:eastAsia="SimSun"/>
                <w:i/>
                <w:sz w:val="20"/>
              </w:rPr>
              <w:t>q</w:t>
            </w:r>
            <w:r w:rsidRPr="00D65BD4">
              <w:rPr>
                <w:rFonts w:eastAsia="SimSun"/>
                <w:sz w:val="20"/>
              </w:rPr>
              <w:t xml:space="preserve"> in the DAM for all the Resources represented by the QSE, for the hour.</w:t>
            </w:r>
          </w:p>
        </w:tc>
      </w:tr>
      <w:tr w:rsidR="00D65BD4" w:rsidRPr="00D65BD4" w14:paraId="6D08DCB5" w14:textId="77777777" w:rsidTr="0003786F">
        <w:tc>
          <w:tcPr>
            <w:tcW w:w="849" w:type="pct"/>
            <w:tcBorders>
              <w:top w:val="single" w:sz="4" w:space="0" w:color="auto"/>
              <w:left w:val="single" w:sz="4" w:space="0" w:color="auto"/>
              <w:bottom w:val="single" w:sz="4" w:space="0" w:color="auto"/>
              <w:right w:val="single" w:sz="4" w:space="0" w:color="auto"/>
            </w:tcBorders>
          </w:tcPr>
          <w:p w14:paraId="36C30FFA" w14:textId="77777777" w:rsidR="00D65BD4" w:rsidRPr="00D65BD4" w:rsidRDefault="00D65BD4" w:rsidP="00D65BD4">
            <w:pPr>
              <w:spacing w:after="60"/>
              <w:rPr>
                <w:rFonts w:eastAsia="SimSun"/>
                <w:sz w:val="20"/>
              </w:rPr>
            </w:pPr>
            <w:r w:rsidRPr="00D65BD4">
              <w:rPr>
                <w:rFonts w:eastAsia="SimSun"/>
                <w:sz w:val="20"/>
              </w:rPr>
              <w:t xml:space="preserve">SAECRQ </w:t>
            </w:r>
            <w:r w:rsidRPr="00D65BD4">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48A8D5" w14:textId="77777777" w:rsidR="00D65BD4" w:rsidRPr="00D65BD4" w:rsidRDefault="00D65BD4" w:rsidP="00D65BD4">
            <w:pPr>
              <w:spacing w:after="60"/>
              <w:rPr>
                <w:rFonts w:eastAsia="SimSun"/>
                <w:sz w:val="20"/>
              </w:rPr>
            </w:pPr>
            <w:r w:rsidRPr="00D65BD4">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281EA5E" w14:textId="77777777" w:rsidR="00D65BD4" w:rsidRPr="00D65BD4" w:rsidRDefault="00D65BD4" w:rsidP="00D65BD4">
            <w:pPr>
              <w:spacing w:after="60"/>
              <w:rPr>
                <w:rFonts w:eastAsia="SimSun"/>
                <w:i/>
                <w:sz w:val="20"/>
              </w:rPr>
            </w:pPr>
            <w:r w:rsidRPr="00D65BD4">
              <w:rPr>
                <w:rFonts w:eastAsia="SimSun"/>
                <w:i/>
                <w:sz w:val="20"/>
              </w:rPr>
              <w:t>Total Self-Arranged ERCOT Contingency Reserve Service Quantity per QSE for all markets</w:t>
            </w:r>
            <w:r w:rsidRPr="00D65BD4">
              <w:rPr>
                <w:rFonts w:eastAsia="SimSun"/>
                <w:sz w:val="20"/>
              </w:rPr>
              <w:t xml:space="preserve">—The sum of all self-arranged ECRS quantities submitted by QSE </w:t>
            </w:r>
            <w:r w:rsidRPr="00D65BD4">
              <w:rPr>
                <w:rFonts w:eastAsia="SimSun"/>
                <w:i/>
                <w:sz w:val="20"/>
              </w:rPr>
              <w:t>q</w:t>
            </w:r>
            <w:r w:rsidRPr="00D65BD4">
              <w:rPr>
                <w:rFonts w:eastAsia="SimSun"/>
                <w:sz w:val="20"/>
              </w:rPr>
              <w:t xml:space="preserve"> for DAM and all SASMs.</w:t>
            </w:r>
          </w:p>
        </w:tc>
      </w:tr>
      <w:tr w:rsidR="00D65BD4" w:rsidRPr="00D65BD4" w14:paraId="363C903C" w14:textId="77777777" w:rsidTr="0003786F">
        <w:tc>
          <w:tcPr>
            <w:tcW w:w="849" w:type="pct"/>
            <w:tcBorders>
              <w:top w:val="single" w:sz="4" w:space="0" w:color="auto"/>
              <w:left w:val="single" w:sz="4" w:space="0" w:color="auto"/>
              <w:bottom w:val="single" w:sz="4" w:space="0" w:color="auto"/>
              <w:right w:val="single" w:sz="4" w:space="0" w:color="auto"/>
            </w:tcBorders>
          </w:tcPr>
          <w:p w14:paraId="0807ED50" w14:textId="77777777" w:rsidR="00D65BD4" w:rsidRPr="00D65BD4" w:rsidRDefault="00D65BD4" w:rsidP="00D65BD4">
            <w:pPr>
              <w:spacing w:after="60"/>
              <w:rPr>
                <w:rFonts w:eastAsia="SimSun"/>
                <w:i/>
                <w:iCs/>
                <w:sz w:val="20"/>
              </w:rPr>
            </w:pPr>
            <w:r w:rsidRPr="00D65BD4">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3327DCB9"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1B4B63B3"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3FE7FE6A" w14:textId="77777777" w:rsidTr="0003786F">
        <w:tc>
          <w:tcPr>
            <w:tcW w:w="849" w:type="pct"/>
            <w:tcBorders>
              <w:top w:val="single" w:sz="4" w:space="0" w:color="auto"/>
              <w:left w:val="single" w:sz="4" w:space="0" w:color="auto"/>
              <w:bottom w:val="single" w:sz="4" w:space="0" w:color="auto"/>
              <w:right w:val="single" w:sz="4" w:space="0" w:color="auto"/>
            </w:tcBorders>
          </w:tcPr>
          <w:p w14:paraId="4C762F34" w14:textId="77777777" w:rsidR="00D65BD4" w:rsidRPr="00D65BD4" w:rsidRDefault="00D65BD4" w:rsidP="00D65BD4">
            <w:pPr>
              <w:spacing w:after="60"/>
              <w:rPr>
                <w:rFonts w:eastAsia="SimSun"/>
                <w:i/>
                <w:iCs/>
                <w:sz w:val="20"/>
              </w:rPr>
            </w:pPr>
            <w:r w:rsidRPr="00D65BD4">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6CFDBCD3" w14:textId="77777777" w:rsidR="00D65BD4" w:rsidRPr="00D65BD4" w:rsidRDefault="00D65BD4" w:rsidP="00D65BD4">
            <w:pPr>
              <w:spacing w:after="60"/>
              <w:rPr>
                <w:rFonts w:eastAsia="SimSun"/>
                <w:iCs/>
                <w:sz w:val="20"/>
              </w:rPr>
            </w:pPr>
            <w:r w:rsidRPr="00D65BD4">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D41C9CF" w14:textId="77777777" w:rsidR="00D65BD4" w:rsidRPr="00D65BD4" w:rsidRDefault="00D65BD4" w:rsidP="00D65BD4">
            <w:pPr>
              <w:spacing w:after="60"/>
              <w:rPr>
                <w:rFonts w:eastAsia="SimSun"/>
                <w:iCs/>
                <w:sz w:val="20"/>
              </w:rPr>
            </w:pPr>
            <w:r w:rsidRPr="00D65BD4">
              <w:rPr>
                <w:rFonts w:eastAsia="SimSun"/>
                <w:iCs/>
                <w:sz w:val="20"/>
              </w:rPr>
              <w:t>An Ancillary Service market (SASM or RSASM) for the given Operating Hour.</w:t>
            </w:r>
          </w:p>
        </w:tc>
      </w:tr>
    </w:tbl>
    <w:p w14:paraId="4217F7C8" w14:textId="77777777" w:rsidR="00D65BD4" w:rsidRPr="00D65BD4" w:rsidRDefault="00D65BD4" w:rsidP="00D65BD4">
      <w:pPr>
        <w:rPr>
          <w:rFonts w:eastAsia="SimSun"/>
        </w:rPr>
      </w:pPr>
    </w:p>
    <w:p w14:paraId="2C89943E"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The adjustment to each QSE’s DAM charge for the ECRS for the Operating Hour, due to changes during the Adjustment Period or Real-Time operations, is calculated as follows:</w:t>
      </w:r>
    </w:p>
    <w:p w14:paraId="3508C72C" w14:textId="77777777" w:rsidR="00D65BD4" w:rsidRPr="00D65BD4" w:rsidRDefault="00D65BD4" w:rsidP="00D65BD4">
      <w:pPr>
        <w:spacing w:after="240"/>
        <w:ind w:left="2880" w:hanging="2160"/>
        <w:rPr>
          <w:rFonts w:eastAsia="SimSun"/>
          <w:b/>
          <w:bCs/>
          <w:lang w:val="pt-BR"/>
        </w:rPr>
      </w:pPr>
      <w:r w:rsidRPr="00D65BD4">
        <w:rPr>
          <w:rFonts w:eastAsia="SimSun"/>
          <w:b/>
          <w:bCs/>
          <w:lang w:val="pt-BR"/>
        </w:rPr>
        <w:t xml:space="preserve">RTECRAMT </w:t>
      </w:r>
      <w:r w:rsidRPr="00D65BD4">
        <w:rPr>
          <w:rFonts w:eastAsia="SimSun"/>
          <w:b/>
          <w:bCs/>
          <w:i/>
          <w:vertAlign w:val="subscript"/>
          <w:lang w:val="pt-BR"/>
        </w:rPr>
        <w:t>q</w:t>
      </w:r>
      <w:r w:rsidRPr="00D65BD4">
        <w:rPr>
          <w:rFonts w:eastAsia="SimSun"/>
          <w:b/>
          <w:bCs/>
          <w:lang w:val="pt-BR"/>
        </w:rPr>
        <w:tab/>
        <w:t>=</w:t>
      </w:r>
      <w:r w:rsidRPr="00D65BD4">
        <w:rPr>
          <w:rFonts w:eastAsia="SimSun"/>
          <w:b/>
          <w:bCs/>
          <w:lang w:val="pt-BR"/>
        </w:rPr>
        <w:tab/>
        <w:t xml:space="preserve">ECRCOST </w:t>
      </w:r>
      <w:r w:rsidRPr="00D65BD4">
        <w:rPr>
          <w:rFonts w:eastAsia="SimSun"/>
          <w:b/>
          <w:bCs/>
          <w:i/>
          <w:vertAlign w:val="subscript"/>
          <w:lang w:val="pt-BR"/>
        </w:rPr>
        <w:t>q</w:t>
      </w:r>
      <w:r w:rsidRPr="00D65BD4">
        <w:rPr>
          <w:rFonts w:eastAsia="SimSun"/>
          <w:b/>
          <w:bCs/>
          <w:lang w:val="pt-BR"/>
        </w:rPr>
        <w:t xml:space="preserve"> – DAECRAMT </w:t>
      </w:r>
      <w:r w:rsidRPr="00D65BD4">
        <w:rPr>
          <w:rFonts w:eastAsia="SimSun"/>
          <w:b/>
          <w:bCs/>
          <w:i/>
          <w:vertAlign w:val="subscript"/>
          <w:lang w:val="pt-BR"/>
        </w:rPr>
        <w:t>q</w:t>
      </w:r>
    </w:p>
    <w:p w14:paraId="2CCDA2C0" w14:textId="77777777" w:rsidR="00D65BD4" w:rsidRPr="00D65BD4" w:rsidRDefault="00D65BD4" w:rsidP="00D65BD4">
      <w:pPr>
        <w:rPr>
          <w:rFonts w:eastAsia="SimSun"/>
        </w:rPr>
      </w:pPr>
      <w:r w:rsidRPr="00D65BD4">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D65BD4" w:rsidRPr="00D65BD4" w14:paraId="447F978D" w14:textId="77777777" w:rsidTr="0003786F">
        <w:trPr>
          <w:cantSplit/>
        </w:trPr>
        <w:tc>
          <w:tcPr>
            <w:tcW w:w="824" w:type="pct"/>
          </w:tcPr>
          <w:p w14:paraId="67E96954" w14:textId="77777777" w:rsidR="00D65BD4" w:rsidRPr="00D65BD4" w:rsidRDefault="00D65BD4" w:rsidP="00D65BD4">
            <w:pPr>
              <w:spacing w:after="120"/>
              <w:rPr>
                <w:rFonts w:eastAsia="SimSun"/>
                <w:b/>
                <w:iCs/>
                <w:sz w:val="20"/>
              </w:rPr>
            </w:pPr>
            <w:r w:rsidRPr="00D65BD4">
              <w:rPr>
                <w:rFonts w:eastAsia="SimSun"/>
                <w:b/>
                <w:iCs/>
                <w:sz w:val="20"/>
              </w:rPr>
              <w:t>Variable</w:t>
            </w:r>
          </w:p>
        </w:tc>
        <w:tc>
          <w:tcPr>
            <w:tcW w:w="463" w:type="pct"/>
          </w:tcPr>
          <w:p w14:paraId="007AA398" w14:textId="77777777" w:rsidR="00D65BD4" w:rsidRPr="00D65BD4" w:rsidRDefault="00D65BD4" w:rsidP="00D65BD4">
            <w:pPr>
              <w:spacing w:after="120"/>
              <w:rPr>
                <w:rFonts w:eastAsia="SimSun"/>
                <w:b/>
                <w:iCs/>
                <w:sz w:val="20"/>
              </w:rPr>
            </w:pPr>
            <w:r w:rsidRPr="00D65BD4">
              <w:rPr>
                <w:rFonts w:eastAsia="SimSun"/>
                <w:b/>
                <w:iCs/>
                <w:sz w:val="20"/>
              </w:rPr>
              <w:t>Unit</w:t>
            </w:r>
          </w:p>
        </w:tc>
        <w:tc>
          <w:tcPr>
            <w:tcW w:w="3713" w:type="pct"/>
          </w:tcPr>
          <w:p w14:paraId="7BE2BD28" w14:textId="77777777" w:rsidR="00D65BD4" w:rsidRPr="00D65BD4" w:rsidRDefault="00D65BD4" w:rsidP="00D65BD4">
            <w:pPr>
              <w:spacing w:after="120"/>
              <w:rPr>
                <w:rFonts w:eastAsia="SimSun"/>
                <w:b/>
                <w:iCs/>
                <w:sz w:val="20"/>
              </w:rPr>
            </w:pPr>
            <w:r w:rsidRPr="00D65BD4">
              <w:rPr>
                <w:rFonts w:eastAsia="SimSun"/>
                <w:b/>
                <w:iCs/>
                <w:sz w:val="20"/>
              </w:rPr>
              <w:t>Description</w:t>
            </w:r>
          </w:p>
        </w:tc>
      </w:tr>
      <w:tr w:rsidR="00D65BD4" w:rsidRPr="00D65BD4" w14:paraId="4607BAE8" w14:textId="77777777" w:rsidTr="0003786F">
        <w:trPr>
          <w:cantSplit/>
        </w:trPr>
        <w:tc>
          <w:tcPr>
            <w:tcW w:w="824" w:type="pct"/>
          </w:tcPr>
          <w:p w14:paraId="6DE5D084" w14:textId="77777777" w:rsidR="00D65BD4" w:rsidRPr="00D65BD4" w:rsidRDefault="00D65BD4" w:rsidP="00D65BD4">
            <w:pPr>
              <w:spacing w:after="60"/>
              <w:rPr>
                <w:rFonts w:eastAsia="SimSun"/>
                <w:iCs/>
                <w:sz w:val="20"/>
              </w:rPr>
            </w:pPr>
            <w:r w:rsidRPr="00D65BD4">
              <w:rPr>
                <w:rFonts w:eastAsia="SimSun"/>
                <w:iCs/>
                <w:sz w:val="20"/>
              </w:rPr>
              <w:t xml:space="preserve">RTECRAMT </w:t>
            </w:r>
            <w:r w:rsidRPr="00D65BD4">
              <w:rPr>
                <w:rFonts w:eastAsia="SimSun"/>
                <w:i/>
                <w:iCs/>
                <w:sz w:val="20"/>
                <w:vertAlign w:val="subscript"/>
              </w:rPr>
              <w:t>q</w:t>
            </w:r>
          </w:p>
        </w:tc>
        <w:tc>
          <w:tcPr>
            <w:tcW w:w="463" w:type="pct"/>
          </w:tcPr>
          <w:p w14:paraId="247D3F0E"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73E8D386" w14:textId="77777777" w:rsidR="00D65BD4" w:rsidRPr="00D65BD4" w:rsidRDefault="00D65BD4" w:rsidP="00D65BD4">
            <w:pPr>
              <w:spacing w:after="60"/>
              <w:rPr>
                <w:rFonts w:eastAsia="SimSun"/>
                <w:iCs/>
                <w:sz w:val="20"/>
              </w:rPr>
            </w:pPr>
            <w:r w:rsidRPr="00D65BD4">
              <w:rPr>
                <w:rFonts w:eastAsia="SimSun"/>
                <w:i/>
                <w:iCs/>
                <w:sz w:val="20"/>
              </w:rPr>
              <w:t>Real-Time ERCOT Contingency Reserve Service Amount per QSE</w:t>
            </w:r>
            <w:r w:rsidRPr="00D65BD4">
              <w:rPr>
                <w:rFonts w:eastAsia="SimSun"/>
                <w:iCs/>
                <w:sz w:val="20"/>
              </w:rPr>
              <w:t xml:space="preserve">—The adjustment to QSE </w:t>
            </w:r>
            <w:r w:rsidRPr="00D65BD4">
              <w:rPr>
                <w:rFonts w:eastAsia="SimSun"/>
                <w:i/>
                <w:iCs/>
                <w:sz w:val="20"/>
              </w:rPr>
              <w:t>q</w:t>
            </w:r>
            <w:r w:rsidRPr="00D65BD4">
              <w:rPr>
                <w:rFonts w:eastAsia="SimSun"/>
                <w:iCs/>
                <w:sz w:val="20"/>
              </w:rPr>
              <w:t>’s share of the costs for ECRS, for the hour.</w:t>
            </w:r>
          </w:p>
        </w:tc>
      </w:tr>
      <w:tr w:rsidR="00D65BD4" w:rsidRPr="00D65BD4" w14:paraId="36EA50D1" w14:textId="77777777" w:rsidTr="0003786F">
        <w:trPr>
          <w:cantSplit/>
        </w:trPr>
        <w:tc>
          <w:tcPr>
            <w:tcW w:w="824" w:type="pct"/>
          </w:tcPr>
          <w:p w14:paraId="319A409B" w14:textId="77777777" w:rsidR="00D65BD4" w:rsidRPr="00D65BD4" w:rsidRDefault="00D65BD4" w:rsidP="00D65BD4">
            <w:pPr>
              <w:spacing w:after="60"/>
              <w:rPr>
                <w:rFonts w:eastAsia="SimSun"/>
                <w:iCs/>
                <w:sz w:val="20"/>
              </w:rPr>
            </w:pPr>
            <w:r w:rsidRPr="00D65BD4">
              <w:rPr>
                <w:rFonts w:eastAsia="SimSun"/>
                <w:iCs/>
                <w:sz w:val="20"/>
              </w:rPr>
              <w:t xml:space="preserve">ECRCOST </w:t>
            </w:r>
            <w:r w:rsidRPr="00D65BD4">
              <w:rPr>
                <w:rFonts w:eastAsia="SimSun"/>
                <w:i/>
                <w:iCs/>
                <w:sz w:val="20"/>
                <w:vertAlign w:val="subscript"/>
              </w:rPr>
              <w:t>q</w:t>
            </w:r>
          </w:p>
        </w:tc>
        <w:tc>
          <w:tcPr>
            <w:tcW w:w="463" w:type="pct"/>
          </w:tcPr>
          <w:p w14:paraId="05AD4A7C"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640F3828" w14:textId="77777777" w:rsidR="00D65BD4" w:rsidRPr="00D65BD4" w:rsidRDefault="00D65BD4" w:rsidP="00D65BD4">
            <w:pPr>
              <w:spacing w:after="60"/>
              <w:rPr>
                <w:rFonts w:eastAsia="SimSun"/>
                <w:iCs/>
                <w:sz w:val="20"/>
              </w:rPr>
            </w:pPr>
            <w:r w:rsidRPr="00D65BD4">
              <w:rPr>
                <w:rFonts w:eastAsia="SimSun"/>
                <w:i/>
                <w:iCs/>
                <w:sz w:val="20"/>
              </w:rPr>
              <w:t>ERCOT Contingency Reserve Service Cost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net total costs for ECRS, for the hour.</w:t>
            </w:r>
          </w:p>
        </w:tc>
      </w:tr>
      <w:tr w:rsidR="00D65BD4" w:rsidRPr="00D65BD4" w14:paraId="08684C09" w14:textId="77777777" w:rsidTr="0003786F">
        <w:trPr>
          <w:cantSplit/>
        </w:trPr>
        <w:tc>
          <w:tcPr>
            <w:tcW w:w="824" w:type="pct"/>
          </w:tcPr>
          <w:p w14:paraId="562B262F" w14:textId="77777777" w:rsidR="00D65BD4" w:rsidRPr="00D65BD4" w:rsidRDefault="00D65BD4" w:rsidP="00D65BD4">
            <w:pPr>
              <w:spacing w:after="60"/>
              <w:rPr>
                <w:rFonts w:eastAsia="SimSun"/>
                <w:iCs/>
                <w:sz w:val="20"/>
              </w:rPr>
            </w:pPr>
            <w:r w:rsidRPr="00D65BD4">
              <w:rPr>
                <w:rFonts w:eastAsia="SimSun"/>
                <w:iCs/>
                <w:sz w:val="20"/>
              </w:rPr>
              <w:t xml:space="preserve">DAECRAMT </w:t>
            </w:r>
            <w:r w:rsidRPr="00D65BD4">
              <w:rPr>
                <w:rFonts w:eastAsia="SimSun"/>
                <w:i/>
                <w:iCs/>
                <w:sz w:val="20"/>
                <w:vertAlign w:val="subscript"/>
              </w:rPr>
              <w:t>q</w:t>
            </w:r>
          </w:p>
        </w:tc>
        <w:tc>
          <w:tcPr>
            <w:tcW w:w="463" w:type="pct"/>
          </w:tcPr>
          <w:p w14:paraId="5064C51F" w14:textId="77777777" w:rsidR="00D65BD4" w:rsidRPr="00D65BD4" w:rsidRDefault="00D65BD4" w:rsidP="00D65BD4">
            <w:pPr>
              <w:spacing w:after="60"/>
              <w:rPr>
                <w:rFonts w:eastAsia="SimSun"/>
                <w:iCs/>
                <w:sz w:val="20"/>
              </w:rPr>
            </w:pPr>
            <w:r w:rsidRPr="00D65BD4">
              <w:rPr>
                <w:rFonts w:eastAsia="SimSun"/>
                <w:iCs/>
                <w:sz w:val="20"/>
              </w:rPr>
              <w:t>$</w:t>
            </w:r>
          </w:p>
        </w:tc>
        <w:tc>
          <w:tcPr>
            <w:tcW w:w="3713" w:type="pct"/>
          </w:tcPr>
          <w:p w14:paraId="44EB0D41" w14:textId="77777777" w:rsidR="00D65BD4" w:rsidRPr="00D65BD4" w:rsidRDefault="00D65BD4" w:rsidP="00D65BD4">
            <w:pPr>
              <w:spacing w:after="60"/>
              <w:rPr>
                <w:rFonts w:eastAsia="SimSun"/>
                <w:iCs/>
                <w:sz w:val="20"/>
              </w:rPr>
            </w:pPr>
            <w:r w:rsidRPr="00D65BD4">
              <w:rPr>
                <w:rFonts w:eastAsia="SimSun"/>
                <w:i/>
                <w:iCs/>
                <w:sz w:val="20"/>
              </w:rPr>
              <w:t>Day-Ahead ERCOT Contingency Reserve Service Amount per QSE</w:t>
            </w:r>
            <w:r w:rsidRPr="00D65BD4">
              <w:rPr>
                <w:rFonts w:eastAsia="SimSun"/>
                <w:iCs/>
                <w:sz w:val="20"/>
              </w:rPr>
              <w:t xml:space="preserve">—QSE </w:t>
            </w:r>
            <w:r w:rsidRPr="00D65BD4">
              <w:rPr>
                <w:rFonts w:eastAsia="SimSun"/>
                <w:i/>
                <w:iCs/>
                <w:sz w:val="20"/>
              </w:rPr>
              <w:t>q</w:t>
            </w:r>
            <w:r w:rsidRPr="00D65BD4">
              <w:rPr>
                <w:rFonts w:eastAsia="SimSun"/>
                <w:iCs/>
                <w:sz w:val="20"/>
              </w:rPr>
              <w:t>’s share of the DAM cost for ECRS, for the hour.</w:t>
            </w:r>
          </w:p>
        </w:tc>
      </w:tr>
      <w:tr w:rsidR="00D65BD4" w:rsidRPr="00D65BD4" w14:paraId="174B06A2" w14:textId="77777777" w:rsidTr="0003786F">
        <w:trPr>
          <w:cantSplit/>
        </w:trPr>
        <w:tc>
          <w:tcPr>
            <w:tcW w:w="824" w:type="pct"/>
            <w:tcBorders>
              <w:top w:val="single" w:sz="4" w:space="0" w:color="auto"/>
              <w:left w:val="single" w:sz="4" w:space="0" w:color="auto"/>
              <w:bottom w:val="single" w:sz="4" w:space="0" w:color="auto"/>
              <w:right w:val="single" w:sz="4" w:space="0" w:color="auto"/>
            </w:tcBorders>
          </w:tcPr>
          <w:p w14:paraId="2439AB72" w14:textId="77777777" w:rsidR="00D65BD4" w:rsidRPr="00D65BD4" w:rsidRDefault="00D65BD4" w:rsidP="00D65BD4">
            <w:pPr>
              <w:spacing w:after="60"/>
              <w:rPr>
                <w:rFonts w:eastAsia="SimSun"/>
                <w:i/>
                <w:iCs/>
                <w:sz w:val="20"/>
              </w:rPr>
            </w:pPr>
            <w:r w:rsidRPr="00D65BD4">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5372F467" w14:textId="77777777" w:rsidR="00D65BD4" w:rsidRPr="00D65BD4" w:rsidRDefault="00D65BD4" w:rsidP="00D65BD4">
            <w:pPr>
              <w:spacing w:after="60"/>
              <w:rPr>
                <w:rFonts w:eastAsia="SimSun"/>
                <w:iCs/>
                <w:sz w:val="20"/>
              </w:rPr>
            </w:pPr>
            <w:r w:rsidRPr="00D65BD4">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7C16F1E6" w14:textId="77777777" w:rsidR="00D65BD4" w:rsidRPr="00D65BD4" w:rsidRDefault="00D65BD4" w:rsidP="00D65BD4">
            <w:pPr>
              <w:spacing w:after="60"/>
              <w:rPr>
                <w:rFonts w:eastAsia="SimSun"/>
                <w:iCs/>
                <w:sz w:val="20"/>
              </w:rPr>
            </w:pPr>
            <w:r w:rsidRPr="00D65BD4">
              <w:rPr>
                <w:rFonts w:eastAsia="SimSun"/>
                <w:iCs/>
                <w:sz w:val="20"/>
              </w:rPr>
              <w:t>A QSE.</w:t>
            </w:r>
          </w:p>
        </w:tc>
      </w:tr>
      <w:bookmarkEnd w:id="2007"/>
    </w:tbl>
    <w:p w14:paraId="344A34EB" w14:textId="77777777" w:rsidR="00D65BD4" w:rsidRPr="00D65BD4" w:rsidRDefault="00D65BD4" w:rsidP="00D65BD4">
      <w:pPr>
        <w:rPr>
          <w:rFonts w:eastAsia="SimSun"/>
        </w:rPr>
      </w:pPr>
    </w:p>
    <w:p w14:paraId="1DDCDA77" w14:textId="77777777" w:rsidR="00D65BD4" w:rsidRPr="00D65BD4" w:rsidRDefault="00D65BD4" w:rsidP="00D65BD4">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65BD4" w:rsidRPr="00D65BD4" w14:paraId="1A095E02" w14:textId="77777777" w:rsidTr="0003786F">
        <w:trPr>
          <w:trHeight w:val="206"/>
        </w:trPr>
        <w:tc>
          <w:tcPr>
            <w:tcW w:w="9350" w:type="dxa"/>
            <w:shd w:val="pct12" w:color="auto" w:fill="auto"/>
          </w:tcPr>
          <w:p w14:paraId="3CB5B875" w14:textId="77777777" w:rsidR="00D65BD4" w:rsidRPr="00D65BD4" w:rsidRDefault="00D65BD4" w:rsidP="00D65BD4">
            <w:pPr>
              <w:spacing w:before="120" w:after="240"/>
              <w:rPr>
                <w:rFonts w:eastAsia="SimSun"/>
                <w:b/>
                <w:i/>
                <w:iCs/>
              </w:rPr>
            </w:pPr>
            <w:r w:rsidRPr="00D65BD4">
              <w:rPr>
                <w:rFonts w:eastAsia="SimSun"/>
                <w:b/>
                <w:i/>
                <w:iCs/>
              </w:rPr>
              <w:t>[NPRR1010:  Replace Section 6.7.</w:t>
            </w:r>
            <w:ins w:id="2008" w:author="ERCOT" w:date="2024-05-11T21:05:00Z">
              <w:r w:rsidRPr="00D65BD4">
                <w:rPr>
                  <w:rFonts w:eastAsia="SimSun"/>
                  <w:b/>
                  <w:i/>
                  <w:iCs/>
                </w:rPr>
                <w:t>5</w:t>
              </w:r>
            </w:ins>
            <w:del w:id="2009" w:author="ERCOT" w:date="2024-05-11T21:05:00Z">
              <w:r w:rsidRPr="00D65BD4" w:rsidDel="00503649">
                <w:rPr>
                  <w:rFonts w:eastAsia="SimSun"/>
                  <w:b/>
                  <w:i/>
                  <w:iCs/>
                </w:rPr>
                <w:delText>4</w:delText>
              </w:r>
            </w:del>
            <w:r w:rsidRPr="00D65BD4">
              <w:rPr>
                <w:rFonts w:eastAsia="SimSun"/>
                <w:b/>
                <w:i/>
                <w:iCs/>
              </w:rPr>
              <w:t xml:space="preserve"> above with the following upon system implementation of the Real-Time Co-Optimization (RTC) project:]</w:t>
            </w:r>
          </w:p>
          <w:p w14:paraId="2272474F" w14:textId="77777777" w:rsidR="00D65BD4" w:rsidRPr="00D65BD4" w:rsidRDefault="00D65BD4" w:rsidP="00D65BD4">
            <w:pPr>
              <w:keepNext/>
              <w:tabs>
                <w:tab w:val="left" w:pos="1080"/>
              </w:tabs>
              <w:spacing w:before="240" w:after="240"/>
              <w:ind w:left="1080" w:hanging="1080"/>
              <w:outlineLvl w:val="2"/>
              <w:rPr>
                <w:rFonts w:eastAsia="SimSun"/>
                <w:b/>
                <w:bCs/>
                <w:i/>
                <w:szCs w:val="20"/>
              </w:rPr>
            </w:pPr>
            <w:bookmarkStart w:id="2010" w:name="_Toc60040748"/>
            <w:bookmarkStart w:id="2011" w:name="_Toc65151807"/>
            <w:bookmarkStart w:id="2012" w:name="_Toc80174833"/>
            <w:bookmarkStart w:id="2013" w:name="_Toc108712599"/>
            <w:bookmarkStart w:id="2014" w:name="_Toc112417718"/>
            <w:bookmarkStart w:id="2015" w:name="_Toc119310387"/>
            <w:bookmarkStart w:id="2016" w:name="_Toc125966320"/>
            <w:bookmarkStart w:id="2017" w:name="_Toc135992419"/>
            <w:r w:rsidRPr="00D65BD4">
              <w:rPr>
                <w:rFonts w:eastAsia="SimSun"/>
                <w:b/>
                <w:bCs/>
                <w:i/>
                <w:szCs w:val="20"/>
              </w:rPr>
              <w:t>6.7.</w:t>
            </w:r>
            <w:ins w:id="2018" w:author="ERCOT" w:date="2024-05-11T21:05:00Z">
              <w:r w:rsidRPr="00D65BD4">
                <w:rPr>
                  <w:rFonts w:eastAsia="SimSun"/>
                  <w:b/>
                  <w:bCs/>
                  <w:i/>
                  <w:szCs w:val="20"/>
                </w:rPr>
                <w:t>5</w:t>
              </w:r>
            </w:ins>
            <w:del w:id="2019" w:author="ERCOT" w:date="2024-05-11T21:05:00Z">
              <w:r w:rsidRPr="00D65BD4" w:rsidDel="00503649">
                <w:rPr>
                  <w:rFonts w:eastAsia="SimSun"/>
                  <w:b/>
                  <w:bCs/>
                  <w:i/>
                  <w:szCs w:val="20"/>
                </w:rPr>
                <w:delText>4</w:delText>
              </w:r>
            </w:del>
            <w:r w:rsidRPr="00D65BD4">
              <w:rPr>
                <w:rFonts w:eastAsia="SimSun"/>
                <w:b/>
                <w:bCs/>
                <w:i/>
                <w:szCs w:val="20"/>
              </w:rPr>
              <w:tab/>
              <w:t>Real-Time Settlement for Updated Day-Ahead Market Ancillary Service Obligations</w:t>
            </w:r>
            <w:bookmarkEnd w:id="2010"/>
            <w:bookmarkEnd w:id="2011"/>
            <w:bookmarkEnd w:id="2012"/>
            <w:bookmarkEnd w:id="2013"/>
            <w:bookmarkEnd w:id="2014"/>
            <w:bookmarkEnd w:id="2015"/>
            <w:bookmarkEnd w:id="2016"/>
            <w:bookmarkEnd w:id="2017"/>
          </w:p>
          <w:p w14:paraId="15265D45" w14:textId="77777777" w:rsidR="00D65BD4" w:rsidRPr="00D65BD4" w:rsidRDefault="00D65BD4" w:rsidP="00D65BD4">
            <w:pPr>
              <w:spacing w:after="240"/>
              <w:ind w:left="720" w:hanging="720"/>
              <w:rPr>
                <w:rFonts w:eastAsia="SimSun"/>
                <w:iCs/>
              </w:rPr>
            </w:pPr>
            <w:r w:rsidRPr="00D65BD4">
              <w:rPr>
                <w:rFonts w:eastAsia="SimSun"/>
              </w:rPr>
              <w:t>(1)</w:t>
            </w:r>
            <w:r w:rsidRPr="00D65BD4">
              <w:rPr>
                <w:rFonts w:eastAsia="SimSun"/>
              </w:rPr>
              <w:tab/>
            </w:r>
            <w:r w:rsidRPr="00D65BD4">
              <w:rPr>
                <w:rFonts w:eastAsia="SimSun"/>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D65BD4">
              <w:rPr>
                <w:rFonts w:eastAsia="SimSun"/>
              </w:rPr>
              <w:t xml:space="preserve">Payments and/or charges for Ancillary Service obligations are calculated by Operating Hour as follows:      </w:t>
            </w:r>
          </w:p>
          <w:p w14:paraId="7BD4E30D" w14:textId="77777777" w:rsidR="00D65BD4" w:rsidRPr="00D65BD4" w:rsidRDefault="00D65BD4" w:rsidP="00D65BD4">
            <w:pPr>
              <w:spacing w:after="240"/>
              <w:ind w:left="1440" w:hanging="720"/>
              <w:rPr>
                <w:rFonts w:eastAsia="SimSun"/>
                <w:szCs w:val="20"/>
              </w:rPr>
            </w:pPr>
            <w:r w:rsidRPr="00D65BD4">
              <w:rPr>
                <w:rFonts w:eastAsia="SimSun"/>
                <w:iCs/>
                <w:szCs w:val="20"/>
              </w:rPr>
              <w:t>(a)</w:t>
            </w:r>
            <w:r w:rsidRPr="00D65BD4">
              <w:rPr>
                <w:rFonts w:eastAsia="SimSun"/>
                <w:iCs/>
                <w:szCs w:val="20"/>
              </w:rPr>
              <w:tab/>
              <w:t>For Regulation Up Service (Reg-Up), if applicable:</w:t>
            </w:r>
          </w:p>
          <w:p w14:paraId="31175266" w14:textId="77777777" w:rsidR="00D65BD4" w:rsidRPr="00D65BD4" w:rsidRDefault="00D65BD4" w:rsidP="00D65BD4">
            <w:pPr>
              <w:spacing w:after="240"/>
              <w:ind w:left="1440" w:hanging="720"/>
              <w:rPr>
                <w:rFonts w:eastAsia="SimSun"/>
                <w:szCs w:val="20"/>
              </w:rPr>
            </w:pPr>
            <w:r w:rsidRPr="00D65BD4">
              <w:rPr>
                <w:rFonts w:eastAsia="SimSun"/>
                <w:iCs/>
                <w:szCs w:val="20"/>
              </w:rPr>
              <w:t xml:space="preserve">DARTPCRUAMT </w:t>
            </w:r>
            <w:r w:rsidRPr="00D65BD4">
              <w:rPr>
                <w:rFonts w:eastAsia="SimSun"/>
                <w:i/>
                <w:iCs/>
                <w:szCs w:val="20"/>
                <w:vertAlign w:val="subscript"/>
              </w:rPr>
              <w:t>q</w:t>
            </w:r>
            <w:r w:rsidRPr="00D65BD4">
              <w:rPr>
                <w:rFonts w:eastAsia="SimSun"/>
                <w:iCs/>
                <w:szCs w:val="20"/>
                <w:vertAlign w:val="subscript"/>
              </w:rPr>
              <w:t xml:space="preserve">  </w:t>
            </w:r>
            <w:r w:rsidRPr="00D65BD4">
              <w:rPr>
                <w:rFonts w:eastAsia="SimSun"/>
                <w:iCs/>
                <w:szCs w:val="20"/>
              </w:rPr>
              <w:t>=  (DARUNOBL</w:t>
            </w:r>
            <w:r w:rsidRPr="00D65BD4">
              <w:rPr>
                <w:rFonts w:eastAsia="SimSun"/>
                <w:iCs/>
                <w:szCs w:val="20"/>
                <w:vertAlign w:val="subscript"/>
              </w:rPr>
              <w:t xml:space="preserve"> </w:t>
            </w:r>
            <w:r w:rsidRPr="00D65BD4">
              <w:rPr>
                <w:rFonts w:eastAsia="SimSun"/>
                <w:i/>
                <w:iCs/>
                <w:szCs w:val="20"/>
                <w:vertAlign w:val="subscript"/>
              </w:rPr>
              <w:t>q</w:t>
            </w:r>
            <w:r w:rsidRPr="00D65BD4">
              <w:rPr>
                <w:rFonts w:eastAsia="SimSun"/>
                <w:iCs/>
                <w:szCs w:val="20"/>
              </w:rPr>
              <w:t xml:space="preserve"> -</w:t>
            </w:r>
            <w:r w:rsidRPr="00D65BD4">
              <w:rPr>
                <w:rFonts w:eastAsia="SimSun"/>
                <w:i/>
                <w:iCs/>
                <w:szCs w:val="20"/>
                <w:vertAlign w:val="subscript"/>
              </w:rPr>
              <w:t xml:space="preserve"> </w:t>
            </w:r>
            <w:r w:rsidRPr="00D65BD4">
              <w:rPr>
                <w:rFonts w:eastAsia="SimSun"/>
                <w:iCs/>
                <w:szCs w:val="20"/>
              </w:rPr>
              <w:t xml:space="preserve">DASARUQ </w:t>
            </w:r>
            <w:r w:rsidRPr="00D65BD4">
              <w:rPr>
                <w:rFonts w:eastAsia="SimSun"/>
                <w:i/>
                <w:iCs/>
                <w:szCs w:val="20"/>
                <w:vertAlign w:val="subscript"/>
              </w:rPr>
              <w:t>q</w:t>
            </w:r>
            <w:r w:rsidRPr="00D65BD4">
              <w:rPr>
                <w:rFonts w:eastAsia="SimSun"/>
                <w:iCs/>
                <w:szCs w:val="20"/>
              </w:rPr>
              <w:t xml:space="preserve">) * DARUPR - DARUAMT </w:t>
            </w:r>
            <w:r w:rsidRPr="00D65BD4">
              <w:rPr>
                <w:rFonts w:eastAsia="SimSun"/>
                <w:i/>
                <w:iCs/>
                <w:szCs w:val="20"/>
                <w:vertAlign w:val="subscript"/>
              </w:rPr>
              <w:t>q</w:t>
            </w:r>
          </w:p>
          <w:p w14:paraId="66C0E373" w14:textId="77777777" w:rsidR="00D65BD4" w:rsidRPr="00D65BD4" w:rsidRDefault="00D65BD4" w:rsidP="00D65BD4">
            <w:pPr>
              <w:tabs>
                <w:tab w:val="left" w:pos="2340"/>
              </w:tabs>
              <w:spacing w:after="240"/>
              <w:rPr>
                <w:rFonts w:eastAsia="SimSun"/>
                <w:iCs/>
                <w:lang w:val="pt-BR"/>
              </w:rPr>
            </w:pPr>
            <w:r w:rsidRPr="00D65BD4">
              <w:rPr>
                <w:rFonts w:eastAsia="SimSun"/>
                <w:lang w:val="pt-BR"/>
              </w:rPr>
              <w:t>Where:</w:t>
            </w:r>
          </w:p>
          <w:p w14:paraId="10E2AF29" w14:textId="77777777" w:rsidR="00D65BD4" w:rsidRPr="00D65BD4" w:rsidRDefault="00D65BD4" w:rsidP="00D65BD4">
            <w:pPr>
              <w:spacing w:after="240"/>
              <w:ind w:left="1440" w:hanging="720"/>
              <w:rPr>
                <w:rFonts w:eastAsia="SimSun"/>
                <w:szCs w:val="20"/>
                <w:vertAlign w:val="subscript"/>
                <w:lang w:val="pt-BR"/>
              </w:rPr>
            </w:pPr>
            <w:r w:rsidRPr="00D65BD4">
              <w:rPr>
                <w:rFonts w:eastAsia="SimSun"/>
                <w:iCs/>
                <w:szCs w:val="20"/>
                <w:lang w:val="pt-BR"/>
              </w:rPr>
              <w:t xml:space="preserve">DARUNOBL </w:t>
            </w:r>
            <w:r w:rsidRPr="00D65BD4">
              <w:rPr>
                <w:rFonts w:eastAsia="SimSun"/>
                <w:i/>
                <w:iCs/>
                <w:szCs w:val="20"/>
                <w:vertAlign w:val="subscript"/>
                <w:lang w:val="pt-BR"/>
              </w:rPr>
              <w:t>q</w:t>
            </w:r>
            <w:r w:rsidRPr="00D65BD4">
              <w:rPr>
                <w:rFonts w:eastAsia="SimSun"/>
                <w:iCs/>
                <w:szCs w:val="20"/>
                <w:lang w:val="pt-BR"/>
              </w:rPr>
              <w:tab/>
              <w:t xml:space="preserve">=  DAPCRUQTOT * HLRS </w:t>
            </w:r>
            <w:r w:rsidRPr="00D65BD4">
              <w:rPr>
                <w:rFonts w:eastAsia="SimSun"/>
                <w:i/>
                <w:iCs/>
                <w:szCs w:val="20"/>
                <w:vertAlign w:val="subscript"/>
                <w:lang w:val="pt-BR"/>
              </w:rPr>
              <w:t>q</w:t>
            </w:r>
          </w:p>
          <w:p w14:paraId="63667F73" w14:textId="77777777" w:rsidR="00D65BD4" w:rsidRPr="00D65BD4" w:rsidRDefault="00D65BD4" w:rsidP="00D65BD4">
            <w:pPr>
              <w:spacing w:after="240"/>
              <w:ind w:left="1440" w:hanging="720"/>
              <w:rPr>
                <w:rFonts w:eastAsia="SimSun"/>
                <w:szCs w:val="20"/>
                <w:lang w:val="pt-BR"/>
              </w:rPr>
            </w:pPr>
            <w:r w:rsidRPr="00D65BD4">
              <w:rPr>
                <w:rFonts w:eastAsia="SimSun"/>
                <w:iCs/>
                <w:szCs w:val="20"/>
                <w:lang w:val="pt-BR"/>
              </w:rPr>
              <w:t>DAPCRUQTOT  =</w:t>
            </w:r>
            <w:r w:rsidRPr="00D65BD4">
              <w:rPr>
                <w:rFonts w:eastAsia="SimSun"/>
                <w:iCs/>
                <w:position w:val="-22"/>
                <w:szCs w:val="20"/>
              </w:rPr>
              <w:object w:dxaOrig="285" w:dyaOrig="285" w14:anchorId="4BBDFA58">
                <v:shape id="_x0000_i1063" type="#_x0000_t75" style="width:12pt;height:12pt" o:ole="">
                  <v:imagedata r:id="rId17" o:title=""/>
                </v:shape>
                <o:OLEObject Type="Embed" ProgID="Equation.3" ShapeID="_x0000_i1063" DrawAspect="Content" ObjectID="_1786452170" r:id="rId76"/>
              </w:object>
            </w:r>
            <w:r w:rsidRPr="00D65BD4">
              <w:rPr>
                <w:rFonts w:eastAsia="SimSun"/>
                <w:iCs/>
                <w:szCs w:val="20"/>
                <w:lang w:val="pt-BR"/>
              </w:rPr>
              <w:t xml:space="preserve"> (</w:t>
            </w:r>
            <w:r w:rsidRPr="00D65BD4">
              <w:rPr>
                <w:rFonts w:eastAsia="SimSun"/>
                <w:iCs/>
                <w:position w:val="-18"/>
                <w:szCs w:val="20"/>
              </w:rPr>
              <w:object w:dxaOrig="285" w:dyaOrig="570" w14:anchorId="5239E519">
                <v:shape id="_x0000_i1064" type="#_x0000_t75" style="width:12pt;height:30pt" o:ole="">
                  <v:imagedata r:id="rId77" o:title=""/>
                </v:shape>
                <o:OLEObject Type="Embed" ProgID="Equation.3" ShapeID="_x0000_i1064" DrawAspect="Content" ObjectID="_1786452171" r:id="rId78"/>
              </w:object>
            </w:r>
            <w:r w:rsidRPr="00D65BD4">
              <w:rPr>
                <w:rFonts w:eastAsia="SimSun"/>
                <w:iCs/>
                <w:szCs w:val="20"/>
                <w:lang w:val="pt-BR"/>
              </w:rPr>
              <w:t>PCRUR</w:t>
            </w:r>
            <w:r w:rsidRPr="00D65BD4">
              <w:rPr>
                <w:rFonts w:eastAsia="SimSun"/>
                <w:i/>
                <w:iCs/>
                <w:szCs w:val="20"/>
                <w:lang w:val="pt-BR"/>
              </w:rPr>
              <w:t xml:space="preserve"> </w:t>
            </w:r>
            <w:r w:rsidRPr="00D65BD4">
              <w:rPr>
                <w:rFonts w:eastAsia="SimSun"/>
                <w:i/>
                <w:iCs/>
                <w:szCs w:val="20"/>
                <w:vertAlign w:val="subscript"/>
                <w:lang w:val="pt-BR"/>
              </w:rPr>
              <w:t>r, q, DAM</w:t>
            </w:r>
            <w:r w:rsidRPr="00D65BD4">
              <w:rPr>
                <w:rFonts w:eastAsia="SimSun"/>
                <w:iCs/>
                <w:szCs w:val="20"/>
                <w:lang w:val="pt-BR"/>
              </w:rPr>
              <w:t xml:space="preserve"> </w:t>
            </w:r>
            <w:r w:rsidRPr="00D65BD4">
              <w:rPr>
                <w:rFonts w:eastAsia="SimSun"/>
                <w:i/>
                <w:iCs/>
                <w:szCs w:val="20"/>
                <w:lang w:val="pt-BR"/>
              </w:rPr>
              <w:t xml:space="preserve">+ </w:t>
            </w:r>
            <w:r w:rsidRPr="00D65BD4">
              <w:rPr>
                <w:rFonts w:eastAsia="SimSun"/>
                <w:iCs/>
                <w:szCs w:val="20"/>
                <w:lang w:val="pt-BR"/>
              </w:rPr>
              <w:t xml:space="preserve">DARUOAWD </w:t>
            </w:r>
            <w:r w:rsidRPr="00D65BD4">
              <w:rPr>
                <w:rFonts w:eastAsia="SimSun"/>
                <w:i/>
                <w:iCs/>
                <w:szCs w:val="20"/>
                <w:vertAlign w:val="subscript"/>
                <w:lang w:val="pt-BR"/>
              </w:rPr>
              <w:t xml:space="preserve">q </w:t>
            </w:r>
            <w:r w:rsidRPr="00D65BD4">
              <w:rPr>
                <w:rFonts w:eastAsia="SimSun"/>
                <w:iCs/>
                <w:szCs w:val="20"/>
                <w:lang w:val="pt-BR"/>
              </w:rPr>
              <w:t>+</w:t>
            </w:r>
            <w:r w:rsidRPr="00D65BD4">
              <w:rPr>
                <w:rFonts w:eastAsia="SimSun"/>
                <w:i/>
                <w:iCs/>
                <w:szCs w:val="20"/>
                <w:vertAlign w:val="subscript"/>
                <w:lang w:val="pt-BR"/>
              </w:rPr>
              <w:t xml:space="preserve"> </w:t>
            </w:r>
            <w:r w:rsidRPr="00D65BD4">
              <w:rPr>
                <w:rFonts w:eastAsia="SimSun"/>
                <w:iCs/>
                <w:szCs w:val="20"/>
                <w:lang w:val="pt-BR"/>
              </w:rPr>
              <w:t xml:space="preserve">DASARUQ </w:t>
            </w:r>
            <w:r w:rsidRPr="00D65BD4">
              <w:rPr>
                <w:rFonts w:eastAsia="SimSun"/>
                <w:i/>
                <w:iCs/>
                <w:szCs w:val="20"/>
                <w:vertAlign w:val="subscript"/>
                <w:lang w:val="pt-BR"/>
              </w:rPr>
              <w:t>q</w:t>
            </w:r>
            <w:r w:rsidRPr="00D65BD4">
              <w:rPr>
                <w:rFonts w:eastAsia="SimSun"/>
                <w:iCs/>
                <w:color w:val="000000"/>
                <w:szCs w:val="20"/>
                <w:lang w:val="pt-BR"/>
              </w:rPr>
              <w:t xml:space="preserve">) </w:t>
            </w:r>
          </w:p>
          <w:p w14:paraId="6E344A86" w14:textId="77777777" w:rsidR="00D65BD4" w:rsidRPr="00D65BD4" w:rsidRDefault="00D65BD4" w:rsidP="00D65BD4">
            <w:pPr>
              <w:rPr>
                <w:rFonts w:eastAsia="SimSun"/>
              </w:rPr>
            </w:pPr>
            <w:r w:rsidRPr="00D65BD4">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D65BD4" w:rsidRPr="00D65BD4" w14:paraId="6CED94C5" w14:textId="77777777" w:rsidTr="0003786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671BD829" w14:textId="77777777" w:rsidR="00D65BD4" w:rsidRPr="00D65BD4" w:rsidRDefault="00D65BD4" w:rsidP="00D65BD4">
                  <w:pPr>
                    <w:spacing w:after="240"/>
                    <w:rPr>
                      <w:rFonts w:eastAsia="SimSun"/>
                      <w:b/>
                      <w:iCs/>
                      <w:sz w:val="20"/>
                      <w:szCs w:val="20"/>
                    </w:rPr>
                  </w:pPr>
                  <w:r w:rsidRPr="00D65BD4">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324082E0"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6FE98704" w14:textId="77777777" w:rsidR="00D65BD4" w:rsidRPr="00D65BD4" w:rsidRDefault="00D65BD4" w:rsidP="00D65BD4">
                  <w:pPr>
                    <w:spacing w:after="240"/>
                    <w:rPr>
                      <w:rFonts w:eastAsia="SimSun"/>
                      <w:b/>
                      <w:iCs/>
                      <w:sz w:val="20"/>
                      <w:szCs w:val="20"/>
                    </w:rPr>
                  </w:pPr>
                  <w:r w:rsidRPr="00D65BD4">
                    <w:rPr>
                      <w:rFonts w:eastAsia="SimSun"/>
                      <w:b/>
                      <w:iCs/>
                      <w:sz w:val="20"/>
                      <w:szCs w:val="20"/>
                    </w:rPr>
                    <w:t>Description</w:t>
                  </w:r>
                </w:p>
              </w:tc>
            </w:tr>
            <w:tr w:rsidR="00D65BD4" w:rsidRPr="00D65BD4" w14:paraId="48FA9397"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71712E31"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DARTPCRUAMT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E060BE8"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90391BB"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Updated Real-Time Procured Capacity for Reg-Up Amount by QSE - </w:t>
                  </w:r>
                  <w:r w:rsidRPr="00D65BD4">
                    <w:rPr>
                      <w:rFonts w:eastAsia="SimSun"/>
                      <w:iCs/>
                      <w:sz w:val="20"/>
                      <w:szCs w:val="20"/>
                    </w:rPr>
                    <w:t xml:space="preserve">The payment or charge to QSE </w:t>
                  </w:r>
                  <w:r w:rsidRPr="00D65BD4">
                    <w:rPr>
                      <w:rFonts w:eastAsia="SimSun"/>
                      <w:i/>
                      <w:iCs/>
                      <w:sz w:val="20"/>
                      <w:szCs w:val="20"/>
                    </w:rPr>
                    <w:t>q</w:t>
                  </w:r>
                  <w:r w:rsidRPr="00D65BD4">
                    <w:rPr>
                      <w:rFonts w:eastAsia="SimSun"/>
                      <w:iCs/>
                      <w:sz w:val="20"/>
                      <w:szCs w:val="20"/>
                    </w:rPr>
                    <w:t xml:space="preserve"> for Reg-Up, for the re-calculated Real-Time obligation, for the Operating Hour.</w:t>
                  </w:r>
                </w:p>
              </w:tc>
            </w:tr>
            <w:tr w:rsidR="00D65BD4" w:rsidRPr="00D65BD4" w14:paraId="6A7174EC"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4FFCEDD5" w14:textId="77777777" w:rsidR="00D65BD4" w:rsidRPr="00D65BD4" w:rsidRDefault="00D65BD4" w:rsidP="00D65BD4">
                  <w:pPr>
                    <w:spacing w:after="60"/>
                    <w:rPr>
                      <w:rFonts w:eastAsia="SimSun"/>
                      <w:iCs/>
                      <w:sz w:val="20"/>
                      <w:szCs w:val="20"/>
                    </w:rPr>
                  </w:pPr>
                  <w:r w:rsidRPr="00D65BD4">
                    <w:rPr>
                      <w:rFonts w:eastAsia="SimSu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353CE663"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7C5F2DEA" w14:textId="77777777" w:rsidR="00D65BD4" w:rsidRPr="00D65BD4" w:rsidRDefault="00D65BD4" w:rsidP="00D65BD4">
                  <w:pPr>
                    <w:spacing w:after="60"/>
                    <w:rPr>
                      <w:rFonts w:eastAsia="SimSun"/>
                      <w:i/>
                      <w:iCs/>
                      <w:sz w:val="20"/>
                      <w:szCs w:val="20"/>
                    </w:rPr>
                  </w:pPr>
                  <w:r w:rsidRPr="00D65BD4">
                    <w:rPr>
                      <w:rFonts w:eastAsia="SimSun"/>
                      <w:i/>
                      <w:iCs/>
                      <w:sz w:val="20"/>
                      <w:szCs w:val="20"/>
                    </w:rPr>
                    <w:t>Day-Ahead Reg-Up Price</w:t>
                  </w:r>
                  <w:r w:rsidRPr="00D65BD4">
                    <w:rPr>
                      <w:rFonts w:eastAsia="SimSun"/>
                      <w:iCs/>
                      <w:sz w:val="20"/>
                      <w:szCs w:val="20"/>
                    </w:rPr>
                    <w:t>—The DAM Reg-Up price for the Operating Hour.</w:t>
                  </w:r>
                </w:p>
              </w:tc>
            </w:tr>
            <w:tr w:rsidR="00D65BD4" w:rsidRPr="00D65BD4" w14:paraId="54D8ACF4"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1D9F78F3" w14:textId="77777777" w:rsidR="00D65BD4" w:rsidRPr="00D65BD4" w:rsidRDefault="00D65BD4" w:rsidP="00D65BD4">
                  <w:pPr>
                    <w:spacing w:after="60"/>
                    <w:rPr>
                      <w:rFonts w:eastAsia="SimSun"/>
                      <w:iCs/>
                      <w:sz w:val="20"/>
                      <w:szCs w:val="20"/>
                    </w:rPr>
                  </w:pPr>
                  <w:r w:rsidRPr="00D65BD4">
                    <w:rPr>
                      <w:rFonts w:eastAsia="SimSun"/>
                      <w:iCs/>
                      <w:sz w:val="20"/>
                      <w:szCs w:val="20"/>
                    </w:rPr>
                    <w:t>DARUNOBL</w:t>
                  </w:r>
                  <w:r w:rsidRPr="00D65BD4">
                    <w:rPr>
                      <w:rFonts w:eastAsia="SimSun"/>
                      <w:iCs/>
                      <w:sz w:val="20"/>
                      <w:szCs w:val="20"/>
                      <w:vertAlign w:val="subscript"/>
                    </w:rPr>
                    <w:t xml:space="preserve">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9EFB562"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C0E1F6E" w14:textId="77777777" w:rsidR="00D65BD4" w:rsidRPr="00D65BD4" w:rsidRDefault="00D65BD4" w:rsidP="00D65BD4">
                  <w:pPr>
                    <w:spacing w:after="60"/>
                    <w:rPr>
                      <w:rFonts w:eastAsia="SimSun"/>
                      <w:i/>
                      <w:iCs/>
                      <w:sz w:val="20"/>
                      <w:szCs w:val="20"/>
                    </w:rPr>
                  </w:pPr>
                  <w:r w:rsidRPr="00D65BD4">
                    <w:rPr>
                      <w:rFonts w:eastAsia="SimSun"/>
                      <w:i/>
                      <w:iCs/>
                      <w:sz w:val="20"/>
                      <w:szCs w:val="20"/>
                    </w:rPr>
                    <w:t>Day-Ahead Reg-Up New Obligation per QSE—</w:t>
                  </w:r>
                  <w:r w:rsidRPr="00D65BD4">
                    <w:rPr>
                      <w:rFonts w:eastAsia="SimSun"/>
                      <w:iCs/>
                      <w:sz w:val="20"/>
                      <w:szCs w:val="20"/>
                    </w:rPr>
                    <w:t xml:space="preserve">The updated Reg-Up Ancillary Service Obligation in Real-Time for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39C5D752"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76FFF5C" w14:textId="77777777" w:rsidR="00D65BD4" w:rsidRPr="00D65BD4" w:rsidRDefault="00D65BD4" w:rsidP="00D65BD4">
                  <w:pPr>
                    <w:spacing w:after="60"/>
                    <w:rPr>
                      <w:rFonts w:eastAsia="SimSun"/>
                      <w:i/>
                      <w:iCs/>
                      <w:sz w:val="20"/>
                      <w:szCs w:val="20"/>
                    </w:rPr>
                  </w:pPr>
                  <w:r w:rsidRPr="00D65BD4">
                    <w:rPr>
                      <w:rFonts w:eastAsia="SimSun"/>
                      <w:iCs/>
                      <w:sz w:val="20"/>
                      <w:szCs w:val="20"/>
                    </w:rPr>
                    <w:t xml:space="preserve">DARUAMT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EA4236B"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9EFA626" w14:textId="77777777" w:rsidR="00D65BD4" w:rsidRPr="00D65BD4" w:rsidRDefault="00D65BD4" w:rsidP="00D65BD4">
                  <w:pPr>
                    <w:spacing w:after="60"/>
                    <w:rPr>
                      <w:rFonts w:eastAsia="SimSun"/>
                      <w:iCs/>
                      <w:sz w:val="20"/>
                      <w:szCs w:val="20"/>
                    </w:rPr>
                  </w:pPr>
                  <w:r w:rsidRPr="00D65BD4">
                    <w:rPr>
                      <w:rFonts w:eastAsia="SimSun"/>
                      <w:i/>
                      <w:iCs/>
                      <w:sz w:val="20"/>
                      <w:szCs w:val="20"/>
                    </w:rPr>
                    <w:t>Day-Ahead Reg-Up Amount per QSE</w:t>
                  </w:r>
                  <w:r w:rsidRPr="00D65BD4">
                    <w:rPr>
                      <w:rFonts w:eastAsia="SimSun"/>
                      <w:iCs/>
                      <w:sz w:val="20"/>
                      <w:szCs w:val="20"/>
                    </w:rPr>
                    <w:t xml:space="preserve">—QSE </w:t>
                  </w:r>
                  <w:r w:rsidRPr="00D65BD4">
                    <w:rPr>
                      <w:rFonts w:eastAsia="SimSun"/>
                      <w:i/>
                      <w:iCs/>
                      <w:sz w:val="20"/>
                      <w:szCs w:val="20"/>
                    </w:rPr>
                    <w:t>q</w:t>
                  </w:r>
                  <w:r w:rsidRPr="00D65BD4">
                    <w:rPr>
                      <w:rFonts w:eastAsia="SimSun"/>
                      <w:iCs/>
                      <w:sz w:val="20"/>
                      <w:szCs w:val="20"/>
                    </w:rPr>
                    <w:t>’s share of the DAM costs for Reg-Up for the Operating Hour.</w:t>
                  </w:r>
                </w:p>
              </w:tc>
            </w:tr>
            <w:tr w:rsidR="00D65BD4" w:rsidRPr="00D65BD4" w14:paraId="17180CB6"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5E2449F"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PCRUR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46F6DD1"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1D4ADB0"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Reg-Up per Resource per QSE in DAM</w:t>
                  </w:r>
                  <w:r w:rsidRPr="00D65BD4">
                    <w:rPr>
                      <w:rFonts w:eastAsia="SimSun"/>
                      <w:iCs/>
                      <w:sz w:val="20"/>
                      <w:szCs w:val="20"/>
                    </w:rPr>
                    <w:t xml:space="preserve">—The Reg-Up capacity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Operating Hour.  Where for a Combined Cycle Train, the Resource </w:t>
                  </w:r>
                  <w:r w:rsidRPr="00D65BD4">
                    <w:rPr>
                      <w:rFonts w:eastAsia="SimSun"/>
                      <w:i/>
                      <w:iCs/>
                      <w:sz w:val="20"/>
                      <w:szCs w:val="20"/>
                    </w:rPr>
                    <w:t>r</w:t>
                  </w:r>
                  <w:r w:rsidRPr="00D65BD4">
                    <w:rPr>
                      <w:rFonts w:eastAsia="SimSun"/>
                      <w:iCs/>
                      <w:sz w:val="20"/>
                      <w:szCs w:val="20"/>
                    </w:rPr>
                    <w:t xml:space="preserve"> is a Combined Cycle Generation Resource within the Combined Cycle Train.</w:t>
                  </w:r>
                </w:p>
              </w:tc>
            </w:tr>
            <w:tr w:rsidR="00D65BD4" w:rsidRPr="00D65BD4" w14:paraId="76058F45"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0AC5872"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DARUOAWD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EC9B4FA"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B30B110"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Day-Ahead Reg-Up Award for the QSE </w:t>
                  </w:r>
                  <w:r w:rsidRPr="00D65BD4">
                    <w:rPr>
                      <w:rFonts w:eastAsia="SimSun"/>
                      <w:iCs/>
                      <w:sz w:val="20"/>
                      <w:szCs w:val="20"/>
                    </w:rPr>
                    <w:t xml:space="preserve">—The Reg-Up Only capacity awarded in the DAM to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1D172FD8"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E564FD0" w14:textId="77777777" w:rsidR="00D65BD4" w:rsidRPr="00D65BD4" w:rsidRDefault="00D65BD4" w:rsidP="00D65BD4">
                  <w:pPr>
                    <w:spacing w:after="60"/>
                    <w:rPr>
                      <w:rFonts w:eastAsia="SimSun"/>
                      <w:iCs/>
                      <w:sz w:val="20"/>
                      <w:szCs w:val="20"/>
                    </w:rPr>
                  </w:pPr>
                  <w:r w:rsidRPr="00D65BD4">
                    <w:rPr>
                      <w:rFonts w:eastAsia="SimSun"/>
                      <w:iCs/>
                      <w:sz w:val="20"/>
                      <w:szCs w:val="20"/>
                    </w:rPr>
                    <w:t>HLRS</w:t>
                  </w:r>
                  <w:r w:rsidRPr="00D65BD4">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040C13E"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F4249D5" w14:textId="77777777" w:rsidR="00D65BD4" w:rsidRPr="00D65BD4" w:rsidRDefault="00D65BD4" w:rsidP="00D65BD4">
                  <w:pPr>
                    <w:spacing w:after="60"/>
                    <w:rPr>
                      <w:rFonts w:eastAsia="SimSun"/>
                      <w:iCs/>
                      <w:sz w:val="20"/>
                      <w:szCs w:val="20"/>
                    </w:rPr>
                  </w:pPr>
                  <w:r w:rsidRPr="00D65BD4">
                    <w:rPr>
                      <w:rFonts w:eastAsia="SimSun"/>
                      <w:i/>
                      <w:iCs/>
                      <w:sz w:val="20"/>
                      <w:szCs w:val="20"/>
                    </w:rPr>
                    <w:t>Hourly Load Ratio Share per QSE</w:t>
                  </w:r>
                  <w:r w:rsidRPr="00D65BD4">
                    <w:rPr>
                      <w:rFonts w:eastAsia="SimSun"/>
                      <w:iCs/>
                      <w:sz w:val="20"/>
                      <w:szCs w:val="20"/>
                    </w:rPr>
                    <w:t xml:space="preserve">—The Real-Time LRS as defined in Section 6.6.2.4, QSE Load Ratio Share for an Operating Hour, for QSE </w:t>
                  </w:r>
                  <w:r w:rsidRPr="00D65BD4">
                    <w:rPr>
                      <w:rFonts w:eastAsia="SimSun"/>
                      <w:i/>
                      <w:iCs/>
                      <w:sz w:val="20"/>
                      <w:szCs w:val="20"/>
                    </w:rPr>
                    <w:t>q</w:t>
                  </w:r>
                  <w:r w:rsidRPr="00D65BD4">
                    <w:rPr>
                      <w:rFonts w:eastAsia="SimSun"/>
                      <w:iCs/>
                      <w:sz w:val="20"/>
                      <w:szCs w:val="20"/>
                    </w:rPr>
                    <w:t>, for the Operating Hour.</w:t>
                  </w:r>
                </w:p>
              </w:tc>
            </w:tr>
            <w:tr w:rsidR="00D65BD4" w:rsidRPr="00D65BD4" w14:paraId="450C4C88"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D93458A" w14:textId="77777777" w:rsidR="00D65BD4" w:rsidRPr="00D65BD4" w:rsidRDefault="00D65BD4" w:rsidP="00D65BD4">
                  <w:pPr>
                    <w:spacing w:after="60"/>
                    <w:rPr>
                      <w:rFonts w:eastAsia="SimSun"/>
                      <w:iCs/>
                      <w:sz w:val="20"/>
                      <w:szCs w:val="20"/>
                    </w:rPr>
                  </w:pPr>
                  <w:r w:rsidRPr="00D65BD4">
                    <w:rPr>
                      <w:rFonts w:eastAsia="SimSun"/>
                      <w:iCs/>
                      <w:sz w:val="20"/>
                      <w:szCs w:val="20"/>
                    </w:rPr>
                    <w:lastRenderedPageBreak/>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35DF9155"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CD72752" w14:textId="77777777" w:rsidR="00D65BD4" w:rsidRPr="00D65BD4" w:rsidRDefault="00D65BD4" w:rsidP="00D65BD4">
                  <w:pPr>
                    <w:spacing w:after="60"/>
                    <w:rPr>
                      <w:rFonts w:eastAsia="SimSun"/>
                      <w:i/>
                      <w:iCs/>
                      <w:sz w:val="20"/>
                      <w:szCs w:val="20"/>
                    </w:rPr>
                  </w:pPr>
                  <w:r w:rsidRPr="00D65BD4">
                    <w:rPr>
                      <w:rFonts w:eastAsia="SimSun"/>
                      <w:i/>
                      <w:iCs/>
                      <w:sz w:val="20"/>
                      <w:szCs w:val="20"/>
                    </w:rPr>
                    <w:t>Day-Ahead Procured Capacity for Reg-Up Total</w:t>
                  </w:r>
                  <w:r w:rsidRPr="00D65BD4">
                    <w:rPr>
                      <w:rFonts w:eastAsia="SimSun"/>
                      <w:iCs/>
                      <w:sz w:val="20"/>
                      <w:szCs w:val="20"/>
                    </w:rPr>
                    <w:t>—The total Reg-Up capacity for all QSEs for all Reg-Up awarded and self-arranged in the DAM for the Operating Hour.</w:t>
                  </w:r>
                </w:p>
              </w:tc>
            </w:tr>
            <w:tr w:rsidR="00D65BD4" w:rsidRPr="00D65BD4" w14:paraId="760BB8CE"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3E0CBC9"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DASARUQ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1F69158"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B32C711" w14:textId="77777777" w:rsidR="00D65BD4" w:rsidRPr="00D65BD4" w:rsidRDefault="00D65BD4" w:rsidP="00D65BD4">
                  <w:pPr>
                    <w:spacing w:after="60"/>
                    <w:rPr>
                      <w:rFonts w:eastAsia="SimSun"/>
                      <w:i/>
                      <w:iCs/>
                      <w:sz w:val="20"/>
                      <w:szCs w:val="20"/>
                    </w:rPr>
                  </w:pPr>
                  <w:r w:rsidRPr="00D65BD4">
                    <w:rPr>
                      <w:rFonts w:eastAsia="SimSun"/>
                      <w:i/>
                      <w:iCs/>
                      <w:sz w:val="20"/>
                      <w:szCs w:val="20"/>
                    </w:rPr>
                    <w:t>Day-Ahead Self-Arranged Reg-Up Quantity per QSE</w:t>
                  </w:r>
                  <w:r w:rsidRPr="00D65BD4">
                    <w:rPr>
                      <w:rFonts w:eastAsia="SimSun"/>
                      <w:iCs/>
                      <w:sz w:val="20"/>
                      <w:szCs w:val="20"/>
                    </w:rPr>
                    <w:t xml:space="preserve">—The self-arranged Reg-Up capacity submitted by QSE </w:t>
                  </w:r>
                  <w:r w:rsidRPr="00D65BD4">
                    <w:rPr>
                      <w:rFonts w:eastAsia="SimSun"/>
                      <w:i/>
                      <w:iCs/>
                      <w:sz w:val="20"/>
                      <w:szCs w:val="20"/>
                    </w:rPr>
                    <w:t>q</w:t>
                  </w:r>
                  <w:r w:rsidRPr="00D65BD4">
                    <w:rPr>
                      <w:rFonts w:eastAsia="SimSun"/>
                      <w:iCs/>
                      <w:sz w:val="20"/>
                      <w:szCs w:val="20"/>
                    </w:rPr>
                    <w:t xml:space="preserve"> before 1000 in the DAM for the Operating Hour.</w:t>
                  </w:r>
                </w:p>
              </w:tc>
            </w:tr>
            <w:tr w:rsidR="00D65BD4" w:rsidRPr="00D65BD4" w14:paraId="447CC11F"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3ABDAAAD"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94981CC"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4052582"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6B0B5EAF"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01099463" w14:textId="77777777" w:rsidR="00D65BD4" w:rsidRPr="00D65BD4" w:rsidRDefault="00D65BD4" w:rsidP="00D65BD4">
                  <w:pPr>
                    <w:spacing w:after="60"/>
                    <w:rPr>
                      <w:rFonts w:eastAsia="SimSun"/>
                      <w:i/>
                      <w:iCs/>
                      <w:sz w:val="20"/>
                      <w:szCs w:val="20"/>
                    </w:rPr>
                  </w:pPr>
                  <w:r w:rsidRPr="00D65BD4">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78E5070"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9B0B48D" w14:textId="77777777" w:rsidR="00D65BD4" w:rsidRPr="00D65BD4" w:rsidRDefault="00D65BD4" w:rsidP="00D65BD4">
                  <w:pPr>
                    <w:spacing w:after="60"/>
                    <w:rPr>
                      <w:rFonts w:eastAsia="SimSun"/>
                      <w:iCs/>
                      <w:sz w:val="20"/>
                      <w:szCs w:val="20"/>
                    </w:rPr>
                  </w:pPr>
                  <w:r w:rsidRPr="00D65BD4">
                    <w:rPr>
                      <w:rFonts w:eastAsia="SimSun"/>
                      <w:iCs/>
                      <w:sz w:val="20"/>
                      <w:szCs w:val="20"/>
                    </w:rPr>
                    <w:t>A Resource.</w:t>
                  </w:r>
                </w:p>
              </w:tc>
            </w:tr>
          </w:tbl>
          <w:p w14:paraId="2E3C5B22" w14:textId="77777777" w:rsidR="00D65BD4" w:rsidRPr="00D65BD4" w:rsidRDefault="00D65BD4" w:rsidP="00D65BD4">
            <w:pPr>
              <w:spacing w:before="240" w:after="240"/>
              <w:ind w:left="1440" w:hanging="720"/>
              <w:rPr>
                <w:rFonts w:eastAsia="SimSun"/>
                <w:szCs w:val="20"/>
              </w:rPr>
            </w:pPr>
            <w:r w:rsidRPr="00D65BD4">
              <w:rPr>
                <w:rFonts w:eastAsia="SimSun"/>
                <w:iCs/>
                <w:szCs w:val="20"/>
              </w:rPr>
              <w:t>(b)</w:t>
            </w:r>
            <w:r w:rsidRPr="00D65BD4">
              <w:rPr>
                <w:rFonts w:eastAsia="SimSun"/>
                <w:iCs/>
                <w:szCs w:val="20"/>
              </w:rPr>
              <w:tab/>
              <w:t>For Regulation Down Service (Reg-Down), if applicable:</w:t>
            </w:r>
          </w:p>
          <w:p w14:paraId="5C80EF0E" w14:textId="77777777" w:rsidR="00D65BD4" w:rsidRPr="00D65BD4" w:rsidRDefault="00D65BD4" w:rsidP="00D65BD4">
            <w:pPr>
              <w:spacing w:after="240"/>
              <w:ind w:left="1440" w:hanging="720"/>
              <w:rPr>
                <w:rFonts w:eastAsia="SimSun"/>
                <w:szCs w:val="20"/>
              </w:rPr>
            </w:pPr>
            <w:r w:rsidRPr="00D65BD4">
              <w:rPr>
                <w:rFonts w:eastAsia="SimSun"/>
                <w:iCs/>
                <w:szCs w:val="20"/>
              </w:rPr>
              <w:t xml:space="preserve">DARTPCRDAMT </w:t>
            </w:r>
            <w:r w:rsidRPr="00D65BD4">
              <w:rPr>
                <w:rFonts w:eastAsia="SimSun"/>
                <w:i/>
                <w:iCs/>
                <w:szCs w:val="20"/>
                <w:vertAlign w:val="subscript"/>
              </w:rPr>
              <w:t>q</w:t>
            </w:r>
            <w:r w:rsidRPr="00D65BD4">
              <w:rPr>
                <w:rFonts w:eastAsia="SimSun"/>
                <w:iCs/>
                <w:szCs w:val="20"/>
                <w:vertAlign w:val="subscript"/>
              </w:rPr>
              <w:t xml:space="preserve"> </w:t>
            </w:r>
            <w:r w:rsidRPr="00D65BD4">
              <w:rPr>
                <w:rFonts w:eastAsia="SimSun"/>
                <w:iCs/>
                <w:szCs w:val="20"/>
              </w:rPr>
              <w:t>= (DARDNOBL</w:t>
            </w:r>
            <w:r w:rsidRPr="00D65BD4">
              <w:rPr>
                <w:rFonts w:eastAsia="SimSun"/>
                <w:iCs/>
                <w:szCs w:val="20"/>
                <w:vertAlign w:val="subscript"/>
              </w:rPr>
              <w:t xml:space="preserve"> </w:t>
            </w:r>
            <w:r w:rsidRPr="00D65BD4">
              <w:rPr>
                <w:rFonts w:eastAsia="SimSun"/>
                <w:i/>
                <w:iCs/>
                <w:szCs w:val="20"/>
                <w:vertAlign w:val="subscript"/>
              </w:rPr>
              <w:t>q</w:t>
            </w:r>
            <w:r w:rsidRPr="00D65BD4">
              <w:rPr>
                <w:rFonts w:eastAsia="SimSun"/>
                <w:iCs/>
                <w:szCs w:val="20"/>
                <w:vertAlign w:val="subscript"/>
              </w:rPr>
              <w:t xml:space="preserve"> </w:t>
            </w:r>
            <w:r w:rsidRPr="00D65BD4">
              <w:rPr>
                <w:rFonts w:eastAsia="SimSun"/>
                <w:iCs/>
                <w:szCs w:val="20"/>
              </w:rPr>
              <w:t xml:space="preserve">- DASARDQ </w:t>
            </w:r>
            <w:r w:rsidRPr="00D65BD4">
              <w:rPr>
                <w:rFonts w:eastAsia="SimSun"/>
                <w:i/>
                <w:iCs/>
                <w:szCs w:val="20"/>
                <w:vertAlign w:val="subscript"/>
              </w:rPr>
              <w:t>q</w:t>
            </w:r>
            <w:r w:rsidRPr="00D65BD4">
              <w:rPr>
                <w:rFonts w:eastAsia="SimSun"/>
                <w:iCs/>
                <w:szCs w:val="20"/>
              </w:rPr>
              <w:t xml:space="preserve">) * DARDPR - DARDAMT </w:t>
            </w:r>
            <w:r w:rsidRPr="00D65BD4">
              <w:rPr>
                <w:rFonts w:eastAsia="SimSun"/>
                <w:i/>
                <w:iCs/>
                <w:szCs w:val="20"/>
                <w:vertAlign w:val="subscript"/>
              </w:rPr>
              <w:t>q</w:t>
            </w:r>
          </w:p>
          <w:p w14:paraId="595FE5C5" w14:textId="77777777" w:rsidR="00D65BD4" w:rsidRPr="00D65BD4" w:rsidRDefault="00D65BD4" w:rsidP="00D65BD4">
            <w:pPr>
              <w:spacing w:after="240"/>
              <w:rPr>
                <w:rFonts w:eastAsia="SimSun"/>
                <w:iCs/>
                <w:lang w:val="pt-BR"/>
              </w:rPr>
            </w:pPr>
            <w:r w:rsidRPr="00D65BD4">
              <w:rPr>
                <w:rFonts w:eastAsia="SimSun"/>
                <w:lang w:val="pt-BR"/>
              </w:rPr>
              <w:t>Where:</w:t>
            </w:r>
          </w:p>
          <w:p w14:paraId="4EFE8FCE" w14:textId="77777777" w:rsidR="00D65BD4" w:rsidRPr="00D65BD4" w:rsidRDefault="00D65BD4" w:rsidP="00D65BD4">
            <w:pPr>
              <w:spacing w:after="240"/>
              <w:ind w:left="1440" w:hanging="720"/>
              <w:rPr>
                <w:rFonts w:eastAsia="SimSun"/>
                <w:szCs w:val="20"/>
                <w:lang w:val="pt-BR"/>
              </w:rPr>
            </w:pPr>
            <w:r w:rsidRPr="00D65BD4">
              <w:rPr>
                <w:rFonts w:eastAsia="SimSun"/>
                <w:iCs/>
                <w:szCs w:val="20"/>
                <w:lang w:val="pt-BR"/>
              </w:rPr>
              <w:t xml:space="preserve">DARDNOBL </w:t>
            </w:r>
            <w:r w:rsidRPr="00D65BD4">
              <w:rPr>
                <w:rFonts w:eastAsia="SimSun"/>
                <w:i/>
                <w:iCs/>
                <w:szCs w:val="20"/>
                <w:vertAlign w:val="subscript"/>
                <w:lang w:val="pt-BR"/>
              </w:rPr>
              <w:t xml:space="preserve">q     </w:t>
            </w:r>
            <w:r w:rsidRPr="00D65BD4">
              <w:rPr>
                <w:rFonts w:eastAsia="SimSun"/>
                <w:iCs/>
                <w:szCs w:val="20"/>
                <w:lang w:val="pt-BR"/>
              </w:rPr>
              <w:t xml:space="preserve">=  DAPCRDQTOT * HLRS </w:t>
            </w:r>
            <w:r w:rsidRPr="00D65BD4">
              <w:rPr>
                <w:rFonts w:eastAsia="SimSun"/>
                <w:i/>
                <w:iCs/>
                <w:szCs w:val="20"/>
                <w:vertAlign w:val="subscript"/>
                <w:lang w:val="pt-BR"/>
              </w:rPr>
              <w:t>q</w:t>
            </w:r>
            <w:r w:rsidRPr="00D65BD4">
              <w:rPr>
                <w:rFonts w:eastAsia="SimSun"/>
                <w:iCs/>
                <w:szCs w:val="20"/>
                <w:lang w:val="pt-BR"/>
              </w:rPr>
              <w:t xml:space="preserve"> </w:t>
            </w:r>
          </w:p>
          <w:p w14:paraId="16DFB87E" w14:textId="77777777" w:rsidR="00D65BD4" w:rsidRPr="00D65BD4" w:rsidRDefault="00D65BD4" w:rsidP="00D65BD4">
            <w:pPr>
              <w:spacing w:after="240"/>
              <w:ind w:left="1440" w:hanging="720"/>
              <w:rPr>
                <w:rFonts w:eastAsia="SimSun"/>
                <w:szCs w:val="20"/>
                <w:lang w:val="pt-BR"/>
              </w:rPr>
            </w:pPr>
            <w:r w:rsidRPr="00D65BD4">
              <w:rPr>
                <w:rFonts w:eastAsia="SimSun"/>
                <w:iCs/>
                <w:szCs w:val="20"/>
                <w:lang w:val="pt-BR"/>
              </w:rPr>
              <w:t xml:space="preserve">DAPCRDQTOT       = </w:t>
            </w:r>
            <w:r w:rsidRPr="00D65BD4">
              <w:rPr>
                <w:rFonts w:eastAsia="SimSun"/>
                <w:iCs/>
                <w:position w:val="-22"/>
                <w:szCs w:val="20"/>
              </w:rPr>
              <w:object w:dxaOrig="285" w:dyaOrig="285" w14:anchorId="1216D5D6">
                <v:shape id="_x0000_i1065" type="#_x0000_t75" style="width:12pt;height:12pt" o:ole="">
                  <v:imagedata r:id="rId17" o:title=""/>
                </v:shape>
                <o:OLEObject Type="Embed" ProgID="Equation.3" ShapeID="_x0000_i1065" DrawAspect="Content" ObjectID="_1786452172" r:id="rId79"/>
              </w:object>
            </w:r>
            <w:r w:rsidRPr="00D65BD4">
              <w:rPr>
                <w:rFonts w:eastAsia="SimSun"/>
                <w:iCs/>
                <w:szCs w:val="20"/>
                <w:lang w:val="pt-BR"/>
              </w:rPr>
              <w:t xml:space="preserve"> (</w:t>
            </w:r>
            <w:r w:rsidRPr="00D65BD4">
              <w:rPr>
                <w:rFonts w:eastAsia="SimSun"/>
                <w:iCs/>
                <w:position w:val="-18"/>
                <w:szCs w:val="20"/>
              </w:rPr>
              <w:object w:dxaOrig="285" w:dyaOrig="570" w14:anchorId="11163FD9">
                <v:shape id="_x0000_i1066" type="#_x0000_t75" style="width:12pt;height:30pt" o:ole="">
                  <v:imagedata r:id="rId77" o:title=""/>
                </v:shape>
                <o:OLEObject Type="Embed" ProgID="Equation.3" ShapeID="_x0000_i1066" DrawAspect="Content" ObjectID="_1786452173" r:id="rId80"/>
              </w:object>
            </w:r>
            <w:r w:rsidRPr="00D65BD4">
              <w:rPr>
                <w:rFonts w:eastAsia="SimSun"/>
                <w:iCs/>
                <w:szCs w:val="20"/>
                <w:lang w:val="pt-BR"/>
              </w:rPr>
              <w:t>PCRDR</w:t>
            </w:r>
            <w:r w:rsidRPr="00D65BD4">
              <w:rPr>
                <w:rFonts w:eastAsia="SimSun"/>
                <w:i/>
                <w:iCs/>
                <w:szCs w:val="20"/>
                <w:lang w:val="pt-BR"/>
              </w:rPr>
              <w:t xml:space="preserve"> </w:t>
            </w:r>
            <w:r w:rsidRPr="00D65BD4">
              <w:rPr>
                <w:rFonts w:eastAsia="SimSun"/>
                <w:i/>
                <w:iCs/>
                <w:szCs w:val="20"/>
                <w:vertAlign w:val="subscript"/>
                <w:lang w:val="pt-BR"/>
              </w:rPr>
              <w:t>r, q, DAM</w:t>
            </w:r>
            <w:r w:rsidRPr="00D65BD4">
              <w:rPr>
                <w:rFonts w:eastAsia="SimSun"/>
                <w:iCs/>
                <w:szCs w:val="20"/>
                <w:lang w:val="pt-BR"/>
              </w:rPr>
              <w:t xml:space="preserve"> + DARDOAWD </w:t>
            </w:r>
            <w:r w:rsidRPr="00D65BD4">
              <w:rPr>
                <w:rFonts w:eastAsia="SimSun"/>
                <w:i/>
                <w:iCs/>
                <w:szCs w:val="20"/>
                <w:vertAlign w:val="subscript"/>
                <w:lang w:val="pt-BR"/>
              </w:rPr>
              <w:t>q</w:t>
            </w:r>
            <w:r w:rsidRPr="00D65BD4">
              <w:rPr>
                <w:rFonts w:eastAsia="SimSun"/>
                <w:iCs/>
                <w:szCs w:val="20"/>
                <w:lang w:val="pt-BR"/>
              </w:rPr>
              <w:t xml:space="preserve"> + DASARDQ </w:t>
            </w:r>
            <w:r w:rsidRPr="00D65BD4">
              <w:rPr>
                <w:rFonts w:eastAsia="SimSun"/>
                <w:i/>
                <w:iCs/>
                <w:szCs w:val="20"/>
                <w:vertAlign w:val="subscript"/>
                <w:lang w:val="pt-BR"/>
              </w:rPr>
              <w:t>q</w:t>
            </w:r>
            <w:r w:rsidRPr="00D65BD4">
              <w:rPr>
                <w:rFonts w:eastAsia="SimSun"/>
                <w:iCs/>
                <w:szCs w:val="20"/>
                <w:lang w:val="pt-BR"/>
              </w:rPr>
              <w:t>)</w:t>
            </w:r>
          </w:p>
          <w:p w14:paraId="1FB56768" w14:textId="77777777" w:rsidR="00D65BD4" w:rsidRPr="00D65BD4" w:rsidRDefault="00D65BD4" w:rsidP="00D65BD4">
            <w:pPr>
              <w:rPr>
                <w:rFonts w:eastAsia="SimSun"/>
                <w:iCs/>
              </w:rPr>
            </w:pPr>
            <w:r w:rsidRPr="00D65BD4">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D65BD4" w:rsidRPr="00D65BD4" w14:paraId="4565A12B" w14:textId="77777777" w:rsidTr="0003786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D4CCC03" w14:textId="77777777" w:rsidR="00D65BD4" w:rsidRPr="00D65BD4" w:rsidRDefault="00D65BD4" w:rsidP="00D65BD4">
                  <w:pPr>
                    <w:spacing w:after="240"/>
                    <w:rPr>
                      <w:rFonts w:eastAsia="SimSun"/>
                      <w:b/>
                      <w:iCs/>
                      <w:sz w:val="20"/>
                      <w:szCs w:val="20"/>
                    </w:rPr>
                  </w:pPr>
                  <w:r w:rsidRPr="00D65BD4">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563B50A7"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C91EE09" w14:textId="77777777" w:rsidR="00D65BD4" w:rsidRPr="00D65BD4" w:rsidRDefault="00D65BD4" w:rsidP="00D65BD4">
                  <w:pPr>
                    <w:spacing w:after="240"/>
                    <w:rPr>
                      <w:rFonts w:eastAsia="SimSun"/>
                      <w:b/>
                      <w:iCs/>
                      <w:sz w:val="20"/>
                      <w:szCs w:val="20"/>
                    </w:rPr>
                  </w:pPr>
                  <w:r w:rsidRPr="00D65BD4">
                    <w:rPr>
                      <w:rFonts w:eastAsia="SimSun"/>
                      <w:b/>
                      <w:iCs/>
                      <w:sz w:val="20"/>
                      <w:szCs w:val="20"/>
                    </w:rPr>
                    <w:t>Description</w:t>
                  </w:r>
                </w:p>
              </w:tc>
            </w:tr>
            <w:tr w:rsidR="00D65BD4" w:rsidRPr="00D65BD4" w14:paraId="42447598"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66E4B68D"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DARTPCRDAMT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F3C2772"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1C233A7"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Updated Real-Time Procured Capacity for Reg-Down Amount by QSE - </w:t>
                  </w:r>
                  <w:r w:rsidRPr="00D65BD4">
                    <w:rPr>
                      <w:rFonts w:eastAsia="SimSun"/>
                      <w:iCs/>
                      <w:sz w:val="20"/>
                      <w:szCs w:val="20"/>
                    </w:rPr>
                    <w:t xml:space="preserve">The payment or charge to QSE </w:t>
                  </w:r>
                  <w:r w:rsidRPr="00D65BD4">
                    <w:rPr>
                      <w:rFonts w:eastAsia="SimSun"/>
                      <w:i/>
                      <w:iCs/>
                      <w:sz w:val="20"/>
                      <w:szCs w:val="20"/>
                    </w:rPr>
                    <w:t>q</w:t>
                  </w:r>
                  <w:r w:rsidRPr="00D65BD4">
                    <w:rPr>
                      <w:rFonts w:eastAsia="SimSun"/>
                      <w:iCs/>
                      <w:sz w:val="20"/>
                      <w:szCs w:val="20"/>
                    </w:rPr>
                    <w:t xml:space="preserve"> for Reg-Down, for the re-calculated Real-Time obligation, for the Operating Hour.</w:t>
                  </w:r>
                </w:p>
              </w:tc>
            </w:tr>
            <w:tr w:rsidR="00D65BD4" w:rsidRPr="00D65BD4" w14:paraId="027C9769"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57601FA9" w14:textId="77777777" w:rsidR="00D65BD4" w:rsidRPr="00D65BD4" w:rsidRDefault="00D65BD4" w:rsidP="00D65BD4">
                  <w:pPr>
                    <w:spacing w:after="60"/>
                    <w:rPr>
                      <w:rFonts w:eastAsia="SimSun"/>
                      <w:iCs/>
                      <w:sz w:val="20"/>
                      <w:szCs w:val="20"/>
                    </w:rPr>
                  </w:pPr>
                  <w:r w:rsidRPr="00D65BD4">
                    <w:rPr>
                      <w:rFonts w:eastAsia="SimSu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1DAB6F43"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4D82126" w14:textId="77777777" w:rsidR="00D65BD4" w:rsidRPr="00D65BD4" w:rsidRDefault="00D65BD4" w:rsidP="00D65BD4">
                  <w:pPr>
                    <w:spacing w:after="60"/>
                    <w:rPr>
                      <w:rFonts w:eastAsia="SimSun"/>
                      <w:i/>
                      <w:iCs/>
                      <w:sz w:val="20"/>
                      <w:szCs w:val="20"/>
                    </w:rPr>
                  </w:pPr>
                  <w:r w:rsidRPr="00D65BD4">
                    <w:rPr>
                      <w:rFonts w:eastAsia="SimSun"/>
                      <w:i/>
                      <w:iCs/>
                      <w:sz w:val="20"/>
                      <w:szCs w:val="20"/>
                    </w:rPr>
                    <w:t>Day-Ahead Reg-Down Price</w:t>
                  </w:r>
                  <w:r w:rsidRPr="00D65BD4">
                    <w:rPr>
                      <w:rFonts w:eastAsia="SimSun"/>
                      <w:iCs/>
                      <w:sz w:val="20"/>
                      <w:szCs w:val="20"/>
                    </w:rPr>
                    <w:t>—The DAM Reg-Down price for the Operating Hour.</w:t>
                  </w:r>
                </w:p>
              </w:tc>
            </w:tr>
            <w:tr w:rsidR="00D65BD4" w:rsidRPr="00D65BD4" w14:paraId="3F523AED"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00C93A24" w14:textId="77777777" w:rsidR="00D65BD4" w:rsidRPr="00D65BD4" w:rsidRDefault="00D65BD4" w:rsidP="00D65BD4">
                  <w:pPr>
                    <w:spacing w:after="60"/>
                    <w:rPr>
                      <w:rFonts w:eastAsia="SimSun"/>
                      <w:iCs/>
                      <w:sz w:val="20"/>
                      <w:szCs w:val="20"/>
                    </w:rPr>
                  </w:pPr>
                  <w:r w:rsidRPr="00D65BD4">
                    <w:rPr>
                      <w:rFonts w:eastAsia="SimSun"/>
                      <w:iCs/>
                      <w:sz w:val="20"/>
                      <w:szCs w:val="20"/>
                    </w:rPr>
                    <w:t>DARDNOBL</w:t>
                  </w:r>
                  <w:r w:rsidRPr="00D65BD4">
                    <w:rPr>
                      <w:rFonts w:eastAsia="SimSun"/>
                      <w:iCs/>
                      <w:sz w:val="20"/>
                      <w:szCs w:val="20"/>
                      <w:vertAlign w:val="subscript"/>
                    </w:rPr>
                    <w:t xml:space="preserve">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2C823E3"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159DC5" w14:textId="77777777" w:rsidR="00D65BD4" w:rsidRPr="00D65BD4" w:rsidRDefault="00D65BD4" w:rsidP="00D65BD4">
                  <w:pPr>
                    <w:spacing w:after="60"/>
                    <w:rPr>
                      <w:rFonts w:eastAsia="SimSun"/>
                      <w:i/>
                      <w:iCs/>
                      <w:sz w:val="20"/>
                      <w:szCs w:val="20"/>
                    </w:rPr>
                  </w:pPr>
                  <w:r w:rsidRPr="00D65BD4">
                    <w:rPr>
                      <w:rFonts w:eastAsia="SimSun"/>
                      <w:i/>
                      <w:iCs/>
                      <w:sz w:val="20"/>
                      <w:szCs w:val="20"/>
                    </w:rPr>
                    <w:t>Day-Ahead Reg-Down New Obligation per QSE—</w:t>
                  </w:r>
                  <w:r w:rsidRPr="00D65BD4">
                    <w:rPr>
                      <w:rFonts w:eastAsia="SimSun"/>
                      <w:iCs/>
                      <w:sz w:val="20"/>
                      <w:szCs w:val="20"/>
                    </w:rPr>
                    <w:t xml:space="preserve">The updated Reg-Down Ancillary Service Obligation in Real-Time, for QSE </w:t>
                  </w:r>
                  <w:r w:rsidRPr="00D65BD4">
                    <w:rPr>
                      <w:rFonts w:eastAsia="SimSun"/>
                      <w:i/>
                      <w:iCs/>
                      <w:sz w:val="20"/>
                      <w:szCs w:val="20"/>
                    </w:rPr>
                    <w:t>q</w:t>
                  </w:r>
                  <w:r w:rsidRPr="00D65BD4">
                    <w:rPr>
                      <w:rFonts w:eastAsia="SimSun"/>
                      <w:iCs/>
                      <w:sz w:val="20"/>
                      <w:szCs w:val="20"/>
                    </w:rPr>
                    <w:t>, for the Operating Hour.</w:t>
                  </w:r>
                </w:p>
              </w:tc>
            </w:tr>
            <w:tr w:rsidR="00D65BD4" w:rsidRPr="00D65BD4" w14:paraId="443EBAA0"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0AB5DF4" w14:textId="77777777" w:rsidR="00D65BD4" w:rsidRPr="00D65BD4" w:rsidRDefault="00D65BD4" w:rsidP="00D65BD4">
                  <w:pPr>
                    <w:spacing w:after="60"/>
                    <w:rPr>
                      <w:rFonts w:eastAsia="SimSun"/>
                      <w:i/>
                      <w:iCs/>
                      <w:sz w:val="20"/>
                      <w:szCs w:val="20"/>
                    </w:rPr>
                  </w:pPr>
                  <w:r w:rsidRPr="00D65BD4">
                    <w:rPr>
                      <w:rFonts w:eastAsia="SimSun"/>
                      <w:iCs/>
                      <w:sz w:val="20"/>
                      <w:szCs w:val="20"/>
                    </w:rPr>
                    <w:t xml:space="preserve">DARDAMT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9403AE5"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0205A8E" w14:textId="77777777" w:rsidR="00D65BD4" w:rsidRPr="00D65BD4" w:rsidRDefault="00D65BD4" w:rsidP="00D65BD4">
                  <w:pPr>
                    <w:spacing w:after="60"/>
                    <w:rPr>
                      <w:rFonts w:eastAsia="SimSun"/>
                      <w:iCs/>
                      <w:sz w:val="20"/>
                      <w:szCs w:val="20"/>
                    </w:rPr>
                  </w:pPr>
                  <w:r w:rsidRPr="00D65BD4">
                    <w:rPr>
                      <w:rFonts w:eastAsia="SimSun"/>
                      <w:i/>
                      <w:iCs/>
                      <w:sz w:val="20"/>
                      <w:szCs w:val="20"/>
                    </w:rPr>
                    <w:t>Day-Ahead Reg-Down Amount per QSE</w:t>
                  </w:r>
                  <w:r w:rsidRPr="00D65BD4">
                    <w:rPr>
                      <w:rFonts w:eastAsia="SimSun"/>
                      <w:iCs/>
                      <w:sz w:val="20"/>
                      <w:szCs w:val="20"/>
                    </w:rPr>
                    <w:t xml:space="preserve">—QSE </w:t>
                  </w:r>
                  <w:r w:rsidRPr="00D65BD4">
                    <w:rPr>
                      <w:rFonts w:eastAsia="SimSun"/>
                      <w:i/>
                      <w:iCs/>
                      <w:sz w:val="20"/>
                      <w:szCs w:val="20"/>
                    </w:rPr>
                    <w:t>q</w:t>
                  </w:r>
                  <w:r w:rsidRPr="00D65BD4">
                    <w:rPr>
                      <w:rFonts w:eastAsia="SimSun"/>
                      <w:iCs/>
                      <w:sz w:val="20"/>
                      <w:szCs w:val="20"/>
                    </w:rPr>
                    <w:t>’s share of the DAM cost for Reg-Down, for the Operating Hour.</w:t>
                  </w:r>
                </w:p>
              </w:tc>
            </w:tr>
            <w:tr w:rsidR="00D65BD4" w:rsidRPr="00D65BD4" w14:paraId="68D94E8C"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58A5914"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PCRDR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7881CA6"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BBFD19D"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Reg-Down per Resource per QSE in DAM</w:t>
                  </w:r>
                  <w:r w:rsidRPr="00D65BD4">
                    <w:rPr>
                      <w:rFonts w:eastAsia="SimSun"/>
                      <w:iCs/>
                      <w:sz w:val="20"/>
                      <w:szCs w:val="20"/>
                    </w:rPr>
                    <w:t xml:space="preserve">—The Reg-Down capacity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Operating Hour.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0FBF54B7"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3A73AE1"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DARDOAWD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18ACAC3"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49192F2"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Reg-Down Only Award for the QSE </w:t>
                  </w:r>
                  <w:r w:rsidRPr="00D65BD4">
                    <w:rPr>
                      <w:rFonts w:eastAsia="SimSun"/>
                      <w:iCs/>
                      <w:sz w:val="20"/>
                      <w:szCs w:val="20"/>
                    </w:rPr>
                    <w:t xml:space="preserve">—The Reg-Down Only capacity awarded in the DAM to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61477FDD"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219B44" w14:textId="77777777" w:rsidR="00D65BD4" w:rsidRPr="00D65BD4" w:rsidRDefault="00D65BD4" w:rsidP="00D65BD4">
                  <w:pPr>
                    <w:spacing w:after="60"/>
                    <w:rPr>
                      <w:rFonts w:eastAsia="SimSun"/>
                      <w:iCs/>
                      <w:sz w:val="20"/>
                      <w:szCs w:val="20"/>
                    </w:rPr>
                  </w:pPr>
                  <w:r w:rsidRPr="00D65BD4">
                    <w:rPr>
                      <w:rFonts w:eastAsia="SimSun"/>
                      <w:iCs/>
                      <w:sz w:val="20"/>
                      <w:szCs w:val="20"/>
                    </w:rPr>
                    <w:t>HLRS</w:t>
                  </w:r>
                  <w:r w:rsidRPr="00D65BD4">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64E4EAE"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52D2DEB" w14:textId="77777777" w:rsidR="00D65BD4" w:rsidRPr="00D65BD4" w:rsidRDefault="00D65BD4" w:rsidP="00D65BD4">
                  <w:pPr>
                    <w:spacing w:after="60"/>
                    <w:rPr>
                      <w:rFonts w:eastAsia="SimSun"/>
                      <w:iCs/>
                      <w:sz w:val="20"/>
                      <w:szCs w:val="20"/>
                    </w:rPr>
                  </w:pPr>
                  <w:r w:rsidRPr="00D65BD4">
                    <w:rPr>
                      <w:rFonts w:eastAsia="SimSun"/>
                      <w:i/>
                      <w:iCs/>
                      <w:sz w:val="20"/>
                      <w:szCs w:val="20"/>
                    </w:rPr>
                    <w:t>Hourly Load Ratio Share per QSE</w:t>
                  </w:r>
                  <w:r w:rsidRPr="00D65BD4">
                    <w:rPr>
                      <w:rFonts w:eastAsia="SimSun"/>
                      <w:iCs/>
                      <w:sz w:val="20"/>
                      <w:szCs w:val="20"/>
                    </w:rPr>
                    <w:t xml:space="preserve">—The Real-Time as defined in Section 6.6.2.4, QSE Load Ratio Share for an Operating Hour for QSE </w:t>
                  </w:r>
                  <w:r w:rsidRPr="00D65BD4">
                    <w:rPr>
                      <w:rFonts w:eastAsia="SimSun"/>
                      <w:i/>
                      <w:iCs/>
                      <w:sz w:val="20"/>
                      <w:szCs w:val="20"/>
                    </w:rPr>
                    <w:t>q</w:t>
                  </w:r>
                  <w:r w:rsidRPr="00D65BD4">
                    <w:rPr>
                      <w:rFonts w:eastAsia="SimSun"/>
                      <w:iCs/>
                      <w:sz w:val="20"/>
                      <w:szCs w:val="20"/>
                    </w:rPr>
                    <w:t>, for the Operating Hour.</w:t>
                  </w:r>
                </w:p>
              </w:tc>
            </w:tr>
            <w:tr w:rsidR="00D65BD4" w:rsidRPr="00D65BD4" w14:paraId="34B0E06D"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F0125EB"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3A1859AD"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3350941" w14:textId="77777777" w:rsidR="00D65BD4" w:rsidRPr="00D65BD4" w:rsidRDefault="00D65BD4" w:rsidP="00D65BD4">
                  <w:pPr>
                    <w:spacing w:after="60"/>
                    <w:rPr>
                      <w:rFonts w:eastAsia="SimSun"/>
                      <w:i/>
                      <w:iCs/>
                      <w:sz w:val="20"/>
                      <w:szCs w:val="20"/>
                    </w:rPr>
                  </w:pPr>
                  <w:r w:rsidRPr="00D65BD4">
                    <w:rPr>
                      <w:rFonts w:eastAsia="SimSun"/>
                      <w:i/>
                      <w:iCs/>
                      <w:sz w:val="20"/>
                      <w:szCs w:val="20"/>
                    </w:rPr>
                    <w:t>Day-Ahead Procured Capacity for Reg-Down Total</w:t>
                  </w:r>
                  <w:r w:rsidRPr="00D65BD4">
                    <w:rPr>
                      <w:rFonts w:eastAsia="SimSun"/>
                      <w:iCs/>
                      <w:sz w:val="20"/>
                      <w:szCs w:val="20"/>
                    </w:rPr>
                    <w:t>—The total Reg-Down capacity for all QSEs for all Reg-Down awarded and self-arranged, in the DAM for the Operating Hour.</w:t>
                  </w:r>
                </w:p>
              </w:tc>
            </w:tr>
            <w:tr w:rsidR="00D65BD4" w:rsidRPr="00D65BD4" w14:paraId="5537976C"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09E78F6"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DASARDQ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A933428"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C44C49D" w14:textId="77777777" w:rsidR="00D65BD4" w:rsidRPr="00D65BD4" w:rsidRDefault="00D65BD4" w:rsidP="00D65BD4">
                  <w:pPr>
                    <w:spacing w:after="60"/>
                    <w:rPr>
                      <w:rFonts w:eastAsia="SimSun"/>
                      <w:iCs/>
                      <w:sz w:val="20"/>
                      <w:szCs w:val="20"/>
                    </w:rPr>
                  </w:pPr>
                  <w:r w:rsidRPr="00D65BD4">
                    <w:rPr>
                      <w:rFonts w:eastAsia="SimSun"/>
                      <w:i/>
                      <w:iCs/>
                      <w:sz w:val="20"/>
                      <w:szCs w:val="20"/>
                    </w:rPr>
                    <w:t>Day-Ahead Self-Arranged Reg-Down Quantity per QSE</w:t>
                  </w:r>
                  <w:r w:rsidRPr="00D65BD4">
                    <w:rPr>
                      <w:rFonts w:eastAsia="SimSun"/>
                      <w:iCs/>
                      <w:sz w:val="20"/>
                      <w:szCs w:val="20"/>
                    </w:rPr>
                    <w:t xml:space="preserve">—The self-arranged Reg-Down capacity submitted by QSE </w:t>
                  </w:r>
                  <w:r w:rsidRPr="00D65BD4">
                    <w:rPr>
                      <w:rFonts w:eastAsia="SimSun"/>
                      <w:i/>
                      <w:iCs/>
                      <w:sz w:val="20"/>
                      <w:szCs w:val="20"/>
                    </w:rPr>
                    <w:t>q</w:t>
                  </w:r>
                  <w:r w:rsidRPr="00D65BD4">
                    <w:rPr>
                      <w:rFonts w:eastAsia="SimSun"/>
                      <w:iCs/>
                      <w:sz w:val="20"/>
                      <w:szCs w:val="20"/>
                    </w:rPr>
                    <w:t xml:space="preserve"> before 1000 in the DAM for the Operating Hour.</w:t>
                  </w:r>
                </w:p>
              </w:tc>
            </w:tr>
            <w:tr w:rsidR="00D65BD4" w:rsidRPr="00D65BD4" w14:paraId="7CF7941E"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50B8E2A6"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5FDBE108"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154CADF"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09D2EA6E"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40FA2B33" w14:textId="77777777" w:rsidR="00D65BD4" w:rsidRPr="00D65BD4" w:rsidRDefault="00D65BD4" w:rsidP="00D65BD4">
                  <w:pPr>
                    <w:spacing w:after="60"/>
                    <w:rPr>
                      <w:rFonts w:eastAsia="SimSun"/>
                      <w:i/>
                      <w:iCs/>
                      <w:sz w:val="20"/>
                      <w:szCs w:val="20"/>
                    </w:rPr>
                  </w:pPr>
                  <w:r w:rsidRPr="00D65BD4">
                    <w:rPr>
                      <w:rFonts w:eastAsia="SimSun"/>
                      <w:i/>
                      <w:iCs/>
                      <w:sz w:val="20"/>
                      <w:szCs w:val="20"/>
                    </w:rPr>
                    <w:lastRenderedPageBreak/>
                    <w:t>r</w:t>
                  </w:r>
                </w:p>
              </w:tc>
              <w:tc>
                <w:tcPr>
                  <w:tcW w:w="990" w:type="dxa"/>
                  <w:tcBorders>
                    <w:top w:val="single" w:sz="4" w:space="0" w:color="auto"/>
                    <w:left w:val="single" w:sz="4" w:space="0" w:color="auto"/>
                    <w:bottom w:val="single" w:sz="4" w:space="0" w:color="auto"/>
                    <w:right w:val="single" w:sz="4" w:space="0" w:color="auto"/>
                  </w:tcBorders>
                  <w:hideMark/>
                </w:tcPr>
                <w:p w14:paraId="5858175F"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6857B2B" w14:textId="77777777" w:rsidR="00D65BD4" w:rsidRPr="00D65BD4" w:rsidRDefault="00D65BD4" w:rsidP="00D65BD4">
                  <w:pPr>
                    <w:spacing w:after="60"/>
                    <w:rPr>
                      <w:rFonts w:eastAsia="SimSun"/>
                      <w:iCs/>
                      <w:sz w:val="20"/>
                      <w:szCs w:val="20"/>
                    </w:rPr>
                  </w:pPr>
                  <w:r w:rsidRPr="00D65BD4">
                    <w:rPr>
                      <w:rFonts w:eastAsia="SimSun"/>
                      <w:iCs/>
                      <w:sz w:val="20"/>
                      <w:szCs w:val="20"/>
                    </w:rPr>
                    <w:t>A Resource.</w:t>
                  </w:r>
                </w:p>
              </w:tc>
            </w:tr>
          </w:tbl>
          <w:p w14:paraId="7B782E36" w14:textId="77777777" w:rsidR="00D65BD4" w:rsidRPr="00D65BD4" w:rsidRDefault="00D65BD4" w:rsidP="00D65BD4">
            <w:pPr>
              <w:spacing w:before="240" w:after="240"/>
              <w:ind w:left="1440" w:hanging="720"/>
              <w:rPr>
                <w:rFonts w:eastAsia="SimSun"/>
                <w:szCs w:val="20"/>
              </w:rPr>
            </w:pPr>
            <w:r w:rsidRPr="00D65BD4">
              <w:rPr>
                <w:rFonts w:eastAsia="SimSun"/>
                <w:iCs/>
                <w:szCs w:val="20"/>
              </w:rPr>
              <w:t>(c)</w:t>
            </w:r>
            <w:r w:rsidRPr="00D65BD4">
              <w:rPr>
                <w:rFonts w:eastAsia="SimSun"/>
                <w:iCs/>
                <w:szCs w:val="20"/>
              </w:rPr>
              <w:tab/>
              <w:t>For Responsive Reserve (RRS), if applicable:</w:t>
            </w:r>
          </w:p>
          <w:p w14:paraId="4C91CCEB" w14:textId="77777777" w:rsidR="00D65BD4" w:rsidRPr="00D65BD4" w:rsidRDefault="00D65BD4" w:rsidP="00D65BD4">
            <w:pPr>
              <w:spacing w:after="240"/>
              <w:ind w:left="1440" w:hanging="720"/>
              <w:rPr>
                <w:rFonts w:eastAsia="SimSun"/>
                <w:szCs w:val="20"/>
              </w:rPr>
            </w:pPr>
            <w:r w:rsidRPr="00D65BD4">
              <w:rPr>
                <w:rFonts w:eastAsia="SimSun"/>
                <w:iCs/>
                <w:szCs w:val="20"/>
              </w:rPr>
              <w:t xml:space="preserve">DARTPCRRAMT </w:t>
            </w:r>
            <w:r w:rsidRPr="00D65BD4">
              <w:rPr>
                <w:rFonts w:eastAsia="SimSun"/>
                <w:i/>
                <w:iCs/>
                <w:szCs w:val="20"/>
                <w:vertAlign w:val="subscript"/>
              </w:rPr>
              <w:t>q</w:t>
            </w:r>
            <w:r w:rsidRPr="00D65BD4">
              <w:rPr>
                <w:rFonts w:eastAsia="SimSun"/>
                <w:iCs/>
                <w:szCs w:val="20"/>
              </w:rPr>
              <w:t xml:space="preserve">  =  (DARRNOBL </w:t>
            </w:r>
            <w:r w:rsidRPr="00D65BD4">
              <w:rPr>
                <w:rFonts w:eastAsia="SimSun"/>
                <w:i/>
                <w:iCs/>
                <w:szCs w:val="20"/>
                <w:vertAlign w:val="subscript"/>
              </w:rPr>
              <w:t>q</w:t>
            </w:r>
            <w:r w:rsidRPr="00D65BD4">
              <w:rPr>
                <w:rFonts w:eastAsia="SimSun"/>
                <w:iCs/>
                <w:szCs w:val="20"/>
              </w:rPr>
              <w:t xml:space="preserve"> – DASARRQ </w:t>
            </w:r>
            <w:r w:rsidRPr="00D65BD4">
              <w:rPr>
                <w:rFonts w:eastAsia="SimSun"/>
                <w:i/>
                <w:iCs/>
                <w:szCs w:val="20"/>
                <w:vertAlign w:val="subscript"/>
              </w:rPr>
              <w:t>q</w:t>
            </w:r>
            <w:r w:rsidRPr="00D65BD4">
              <w:rPr>
                <w:rFonts w:eastAsia="SimSun"/>
                <w:iCs/>
                <w:szCs w:val="20"/>
              </w:rPr>
              <w:t xml:space="preserve">) * DARRPR - DARRAMT </w:t>
            </w:r>
            <w:r w:rsidRPr="00D65BD4">
              <w:rPr>
                <w:rFonts w:eastAsia="SimSun"/>
                <w:i/>
                <w:iCs/>
                <w:szCs w:val="20"/>
                <w:vertAlign w:val="subscript"/>
              </w:rPr>
              <w:t>q</w:t>
            </w:r>
          </w:p>
          <w:p w14:paraId="106F4497" w14:textId="77777777" w:rsidR="00D65BD4" w:rsidRPr="00D65BD4" w:rsidRDefault="00D65BD4" w:rsidP="00D65BD4">
            <w:pPr>
              <w:spacing w:after="240"/>
              <w:ind w:left="720" w:hanging="720"/>
              <w:rPr>
                <w:rFonts w:eastAsia="SimSun"/>
                <w:szCs w:val="20"/>
              </w:rPr>
            </w:pPr>
            <w:r w:rsidRPr="00D65BD4">
              <w:rPr>
                <w:rFonts w:eastAsia="SimSun"/>
                <w:iCs/>
                <w:szCs w:val="20"/>
              </w:rPr>
              <w:t>Where:</w:t>
            </w:r>
          </w:p>
          <w:p w14:paraId="17A719F1" w14:textId="77777777" w:rsidR="00D65BD4" w:rsidRPr="00D65BD4" w:rsidRDefault="00D65BD4" w:rsidP="00D65BD4">
            <w:pPr>
              <w:spacing w:after="240"/>
              <w:ind w:left="1440" w:hanging="720"/>
              <w:rPr>
                <w:rFonts w:eastAsia="SimSun"/>
                <w:szCs w:val="20"/>
              </w:rPr>
            </w:pPr>
            <w:r w:rsidRPr="00D65BD4">
              <w:rPr>
                <w:rFonts w:eastAsia="SimSun"/>
                <w:iCs/>
                <w:szCs w:val="20"/>
              </w:rPr>
              <w:t xml:space="preserve">DARRNOBL </w:t>
            </w:r>
            <w:r w:rsidRPr="00D65BD4">
              <w:rPr>
                <w:rFonts w:eastAsia="SimSun"/>
                <w:i/>
                <w:iCs/>
                <w:szCs w:val="20"/>
                <w:vertAlign w:val="subscript"/>
              </w:rPr>
              <w:t>q</w:t>
            </w:r>
            <w:r w:rsidRPr="00D65BD4">
              <w:rPr>
                <w:rFonts w:eastAsia="SimSun"/>
                <w:iCs/>
                <w:szCs w:val="20"/>
              </w:rPr>
              <w:tab/>
              <w:t xml:space="preserve">=  DAPCRRQTOT * HLRS </w:t>
            </w:r>
            <w:r w:rsidRPr="00D65BD4">
              <w:rPr>
                <w:rFonts w:eastAsia="SimSun"/>
                <w:i/>
                <w:iCs/>
                <w:szCs w:val="20"/>
                <w:vertAlign w:val="subscript"/>
              </w:rPr>
              <w:t>q</w:t>
            </w:r>
            <w:r w:rsidRPr="00D65BD4">
              <w:rPr>
                <w:rFonts w:eastAsia="SimSun"/>
                <w:iCs/>
                <w:szCs w:val="20"/>
              </w:rPr>
              <w:t xml:space="preserve"> </w:t>
            </w:r>
          </w:p>
          <w:p w14:paraId="009AF82A" w14:textId="77777777" w:rsidR="00D65BD4" w:rsidRPr="00D65BD4" w:rsidRDefault="00D65BD4" w:rsidP="00D65BD4">
            <w:pPr>
              <w:spacing w:after="240"/>
              <w:ind w:left="1440" w:hanging="720"/>
              <w:rPr>
                <w:rFonts w:eastAsia="SimSun"/>
                <w:szCs w:val="20"/>
              </w:rPr>
            </w:pPr>
            <w:r w:rsidRPr="00D65BD4">
              <w:rPr>
                <w:rFonts w:eastAsia="SimSun"/>
                <w:iCs/>
                <w:szCs w:val="20"/>
              </w:rPr>
              <w:t xml:space="preserve">DAPCRRQTOT  =  </w:t>
            </w:r>
            <w:r w:rsidRPr="00D65BD4">
              <w:rPr>
                <w:rFonts w:eastAsia="SimSun"/>
                <w:iCs/>
                <w:position w:val="-22"/>
                <w:szCs w:val="20"/>
              </w:rPr>
              <w:object w:dxaOrig="285" w:dyaOrig="285" w14:anchorId="1D9C17CA">
                <v:shape id="_x0000_i1067" type="#_x0000_t75" style="width:12pt;height:12pt" o:ole="">
                  <v:imagedata r:id="rId17" o:title=""/>
                </v:shape>
                <o:OLEObject Type="Embed" ProgID="Equation.3" ShapeID="_x0000_i1067" DrawAspect="Content" ObjectID="_1786452174" r:id="rId81"/>
              </w:object>
            </w:r>
            <w:r w:rsidRPr="00D65BD4">
              <w:rPr>
                <w:rFonts w:eastAsia="SimSun"/>
                <w:iCs/>
                <w:szCs w:val="20"/>
              </w:rPr>
              <w:t>(</w:t>
            </w:r>
            <w:r w:rsidRPr="00D65BD4">
              <w:rPr>
                <w:rFonts w:eastAsia="SimSun"/>
                <w:szCs w:val="20"/>
              </w:rPr>
              <w:fldChar w:fldCharType="begin"/>
            </w:r>
            <w:r w:rsidRPr="00D65BD4">
              <w:rPr>
                <w:rFonts w:eastAsia="SimSun"/>
                <w:szCs w:val="20"/>
              </w:rPr>
              <w:fldChar w:fldCharType="separate"/>
            </w:r>
            <w:r w:rsidRPr="00D65BD4">
              <w:rPr>
                <w:rFonts w:eastAsia="SimSun"/>
                <w:noProof/>
                <w:position w:val="-18"/>
                <w:szCs w:val="20"/>
              </w:rPr>
              <w:drawing>
                <wp:inline distT="0" distB="0" distL="0" distR="0" wp14:anchorId="0393F73A" wp14:editId="5E802AEF">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D65BD4">
              <w:rPr>
                <w:rFonts w:eastAsia="SimSun"/>
                <w:szCs w:val="20"/>
              </w:rPr>
              <w:fldChar w:fldCharType="end"/>
            </w:r>
            <w:r w:rsidRPr="00D65BD4">
              <w:rPr>
                <w:rFonts w:eastAsia="SimSun"/>
                <w:iCs/>
                <w:szCs w:val="20"/>
              </w:rPr>
              <w:t>PCRRR</w:t>
            </w:r>
            <w:r w:rsidRPr="00D65BD4">
              <w:rPr>
                <w:rFonts w:eastAsia="SimSun"/>
                <w:i/>
                <w:iCs/>
                <w:szCs w:val="20"/>
              </w:rPr>
              <w:t xml:space="preserve"> </w:t>
            </w:r>
            <w:r w:rsidRPr="00D65BD4">
              <w:rPr>
                <w:rFonts w:eastAsia="SimSun"/>
                <w:i/>
                <w:iCs/>
                <w:szCs w:val="20"/>
                <w:vertAlign w:val="subscript"/>
              </w:rPr>
              <w:t>r, q, DAM</w:t>
            </w:r>
            <w:r w:rsidRPr="00D65BD4">
              <w:rPr>
                <w:rFonts w:eastAsia="SimSun"/>
                <w:iCs/>
                <w:szCs w:val="20"/>
              </w:rPr>
              <w:t xml:space="preserve"> + DARROAWD </w:t>
            </w:r>
            <w:r w:rsidRPr="00D65BD4">
              <w:rPr>
                <w:rFonts w:eastAsia="SimSun"/>
                <w:i/>
                <w:iCs/>
                <w:szCs w:val="20"/>
                <w:vertAlign w:val="subscript"/>
              </w:rPr>
              <w:t>q</w:t>
            </w:r>
            <w:r w:rsidRPr="00D65BD4">
              <w:rPr>
                <w:rFonts w:eastAsia="SimSun"/>
                <w:iCs/>
                <w:szCs w:val="20"/>
              </w:rPr>
              <w:t xml:space="preserve"> + DASARRQ </w:t>
            </w:r>
            <w:r w:rsidRPr="00D65BD4">
              <w:rPr>
                <w:rFonts w:eastAsia="SimSun"/>
                <w:i/>
                <w:iCs/>
                <w:szCs w:val="20"/>
                <w:vertAlign w:val="subscript"/>
              </w:rPr>
              <w:t>q</w:t>
            </w:r>
            <w:r w:rsidRPr="00D65BD4">
              <w:rPr>
                <w:rFonts w:eastAsia="SimSun"/>
                <w:iCs/>
                <w:szCs w:val="20"/>
              </w:rPr>
              <w:t>)</w:t>
            </w:r>
          </w:p>
          <w:p w14:paraId="542F0CEB" w14:textId="77777777" w:rsidR="00D65BD4" w:rsidRPr="00D65BD4" w:rsidRDefault="00D65BD4" w:rsidP="00D65BD4">
            <w:pPr>
              <w:rPr>
                <w:rFonts w:eastAsia="SimSun"/>
              </w:rPr>
            </w:pPr>
            <w:r w:rsidRPr="00D65BD4">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D65BD4" w:rsidRPr="00D65BD4" w14:paraId="2632961E" w14:textId="77777777" w:rsidTr="0003786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2C0F6CEA" w14:textId="77777777" w:rsidR="00D65BD4" w:rsidRPr="00D65BD4" w:rsidRDefault="00D65BD4" w:rsidP="00D65BD4">
                  <w:pPr>
                    <w:spacing w:after="240"/>
                    <w:rPr>
                      <w:rFonts w:eastAsia="SimSun"/>
                      <w:b/>
                      <w:iCs/>
                      <w:sz w:val="20"/>
                      <w:szCs w:val="20"/>
                    </w:rPr>
                  </w:pPr>
                  <w:r w:rsidRPr="00D65BD4">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6D20E45"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237A4EED" w14:textId="77777777" w:rsidR="00D65BD4" w:rsidRPr="00D65BD4" w:rsidRDefault="00D65BD4" w:rsidP="00D65BD4">
                  <w:pPr>
                    <w:spacing w:after="240"/>
                    <w:rPr>
                      <w:rFonts w:eastAsia="SimSun"/>
                      <w:b/>
                      <w:iCs/>
                      <w:sz w:val="20"/>
                      <w:szCs w:val="20"/>
                    </w:rPr>
                  </w:pPr>
                  <w:r w:rsidRPr="00D65BD4">
                    <w:rPr>
                      <w:rFonts w:eastAsia="SimSun"/>
                      <w:b/>
                      <w:iCs/>
                      <w:sz w:val="20"/>
                      <w:szCs w:val="20"/>
                    </w:rPr>
                    <w:t>Description</w:t>
                  </w:r>
                </w:p>
              </w:tc>
            </w:tr>
            <w:tr w:rsidR="00D65BD4" w:rsidRPr="00D65BD4" w14:paraId="5E12D0A5"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7DB5C354"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DARTPCRRAMT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11363D4"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FE98EAA"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Updated Real-Time Procured Capacity for Responsive Reserve Amount by QSE - </w:t>
                  </w:r>
                  <w:r w:rsidRPr="00D65BD4">
                    <w:rPr>
                      <w:rFonts w:eastAsia="SimSun"/>
                      <w:iCs/>
                      <w:sz w:val="20"/>
                      <w:szCs w:val="20"/>
                    </w:rPr>
                    <w:t xml:space="preserve">The payment or charge to QSE </w:t>
                  </w:r>
                  <w:r w:rsidRPr="00D65BD4">
                    <w:rPr>
                      <w:rFonts w:eastAsia="SimSun"/>
                      <w:i/>
                      <w:iCs/>
                      <w:sz w:val="20"/>
                      <w:szCs w:val="20"/>
                    </w:rPr>
                    <w:t>q</w:t>
                  </w:r>
                  <w:r w:rsidRPr="00D65BD4">
                    <w:rPr>
                      <w:rFonts w:eastAsia="SimSun"/>
                      <w:iCs/>
                      <w:sz w:val="20"/>
                      <w:szCs w:val="20"/>
                    </w:rPr>
                    <w:t xml:space="preserve"> for RRS, for the re-calculated Real-Time obligation, for the Operating Hour.</w:t>
                  </w:r>
                </w:p>
              </w:tc>
            </w:tr>
            <w:tr w:rsidR="00D65BD4" w:rsidRPr="00D65BD4" w14:paraId="42296DCF"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12DB2F53" w14:textId="77777777" w:rsidR="00D65BD4" w:rsidRPr="00D65BD4" w:rsidRDefault="00D65BD4" w:rsidP="00D65BD4">
                  <w:pPr>
                    <w:spacing w:after="60"/>
                    <w:rPr>
                      <w:rFonts w:eastAsia="SimSun"/>
                      <w:iCs/>
                      <w:sz w:val="20"/>
                      <w:szCs w:val="20"/>
                    </w:rPr>
                  </w:pPr>
                  <w:r w:rsidRPr="00D65BD4">
                    <w:rPr>
                      <w:rFonts w:eastAsia="SimSu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7DB32D69"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DE20011" w14:textId="77777777" w:rsidR="00D65BD4" w:rsidRPr="00D65BD4" w:rsidRDefault="00D65BD4" w:rsidP="00D65BD4">
                  <w:pPr>
                    <w:spacing w:after="60"/>
                    <w:rPr>
                      <w:rFonts w:eastAsia="SimSun"/>
                      <w:i/>
                      <w:iCs/>
                      <w:sz w:val="20"/>
                      <w:szCs w:val="20"/>
                    </w:rPr>
                  </w:pPr>
                  <w:r w:rsidRPr="00D65BD4">
                    <w:rPr>
                      <w:rFonts w:eastAsia="SimSun"/>
                      <w:i/>
                      <w:iCs/>
                      <w:sz w:val="20"/>
                      <w:szCs w:val="20"/>
                    </w:rPr>
                    <w:t>Day-Ahead Responsive Reserve Price</w:t>
                  </w:r>
                  <w:r w:rsidRPr="00D65BD4">
                    <w:rPr>
                      <w:rFonts w:eastAsia="SimSun"/>
                      <w:iCs/>
                      <w:sz w:val="20"/>
                      <w:szCs w:val="20"/>
                    </w:rPr>
                    <w:t>—The DAM RRS price for the Operating Hour.</w:t>
                  </w:r>
                </w:p>
              </w:tc>
            </w:tr>
            <w:tr w:rsidR="00D65BD4" w:rsidRPr="00D65BD4" w14:paraId="2003B257"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4A666BAD" w14:textId="77777777" w:rsidR="00D65BD4" w:rsidRPr="00D65BD4" w:rsidRDefault="00D65BD4" w:rsidP="00D65BD4">
                  <w:pPr>
                    <w:spacing w:after="60"/>
                    <w:rPr>
                      <w:rFonts w:eastAsia="SimSun"/>
                      <w:iCs/>
                      <w:sz w:val="20"/>
                      <w:szCs w:val="20"/>
                    </w:rPr>
                  </w:pPr>
                  <w:r w:rsidRPr="00D65BD4">
                    <w:rPr>
                      <w:rFonts w:eastAsia="SimSun"/>
                      <w:iCs/>
                      <w:sz w:val="20"/>
                      <w:szCs w:val="20"/>
                    </w:rPr>
                    <w:t>DARRNOBL</w:t>
                  </w:r>
                  <w:r w:rsidRPr="00D65BD4">
                    <w:rPr>
                      <w:rFonts w:eastAsia="SimSun"/>
                      <w:iCs/>
                      <w:sz w:val="20"/>
                      <w:szCs w:val="20"/>
                      <w:vertAlign w:val="subscript"/>
                    </w:rPr>
                    <w:t xml:space="preserve">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63D9EA4"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4FBEEC5" w14:textId="77777777" w:rsidR="00D65BD4" w:rsidRPr="00D65BD4" w:rsidRDefault="00D65BD4" w:rsidP="00D65BD4">
                  <w:pPr>
                    <w:spacing w:after="60"/>
                    <w:rPr>
                      <w:rFonts w:eastAsia="SimSun"/>
                      <w:i/>
                      <w:iCs/>
                      <w:sz w:val="20"/>
                      <w:szCs w:val="20"/>
                    </w:rPr>
                  </w:pPr>
                  <w:r w:rsidRPr="00D65BD4">
                    <w:rPr>
                      <w:rFonts w:eastAsia="SimSun"/>
                      <w:i/>
                      <w:iCs/>
                      <w:sz w:val="20"/>
                      <w:szCs w:val="20"/>
                    </w:rPr>
                    <w:t>Day-Ahead Responsive Reserve New Obligation per QSE—</w:t>
                  </w:r>
                  <w:r w:rsidRPr="00D65BD4">
                    <w:rPr>
                      <w:rFonts w:eastAsia="SimSun"/>
                      <w:iCs/>
                      <w:sz w:val="20"/>
                      <w:szCs w:val="20"/>
                    </w:rPr>
                    <w:t xml:space="preserve">The updated RRS Ancillary Service Obligation in Real-Time for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5148A7EA"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8DD84FA"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DARRAMT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5434EB2"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22F07BD" w14:textId="77777777" w:rsidR="00D65BD4" w:rsidRPr="00D65BD4" w:rsidRDefault="00D65BD4" w:rsidP="00D65BD4">
                  <w:pPr>
                    <w:spacing w:after="60"/>
                    <w:rPr>
                      <w:rFonts w:eastAsia="SimSun"/>
                      <w:i/>
                      <w:iCs/>
                      <w:sz w:val="20"/>
                      <w:szCs w:val="20"/>
                    </w:rPr>
                  </w:pPr>
                  <w:r w:rsidRPr="00D65BD4">
                    <w:rPr>
                      <w:rFonts w:eastAsia="SimSun"/>
                      <w:i/>
                      <w:iCs/>
                      <w:sz w:val="20"/>
                      <w:szCs w:val="20"/>
                    </w:rPr>
                    <w:t>Day-Ahead Responsive Reserve Amount per QSE</w:t>
                  </w:r>
                  <w:r w:rsidRPr="00D65BD4">
                    <w:rPr>
                      <w:rFonts w:eastAsia="SimSun"/>
                      <w:iCs/>
                      <w:sz w:val="20"/>
                      <w:szCs w:val="20"/>
                    </w:rPr>
                    <w:t xml:space="preserve">—QSE </w:t>
                  </w:r>
                  <w:r w:rsidRPr="00D65BD4">
                    <w:rPr>
                      <w:rFonts w:eastAsia="SimSun"/>
                      <w:i/>
                      <w:iCs/>
                      <w:sz w:val="20"/>
                      <w:szCs w:val="20"/>
                    </w:rPr>
                    <w:t>q</w:t>
                  </w:r>
                  <w:r w:rsidRPr="00D65BD4">
                    <w:rPr>
                      <w:rFonts w:eastAsia="SimSun"/>
                      <w:iCs/>
                      <w:sz w:val="20"/>
                      <w:szCs w:val="20"/>
                    </w:rPr>
                    <w:t>’s share of the DAM cost for RRS for the Operating Hour.</w:t>
                  </w:r>
                </w:p>
              </w:tc>
            </w:tr>
            <w:tr w:rsidR="00D65BD4" w:rsidRPr="00D65BD4" w14:paraId="0BDA8152"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B5E9612"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PCRRR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6B0171E"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C73A700"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Responsive Reserve per Resource per QSE in DAM</w:t>
                  </w:r>
                  <w:r w:rsidRPr="00D65BD4">
                    <w:rPr>
                      <w:rFonts w:eastAsia="SimSun"/>
                      <w:iCs/>
                      <w:sz w:val="20"/>
                      <w:szCs w:val="20"/>
                    </w:rPr>
                    <w:t xml:space="preserve">—The RRS capacity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Operating Hour.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3005B8E2"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89FE3DB"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DARROAWD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8F523D3"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F6C1245"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Responsive Reserve Only Award for the QSE </w:t>
                  </w:r>
                  <w:r w:rsidRPr="00D65BD4">
                    <w:rPr>
                      <w:rFonts w:eastAsia="SimSun"/>
                      <w:iCs/>
                      <w:sz w:val="20"/>
                      <w:szCs w:val="20"/>
                    </w:rPr>
                    <w:t xml:space="preserve">—The RRS Only capacity awarded in the DAM to QSE </w:t>
                  </w:r>
                  <w:r w:rsidRPr="00D65BD4">
                    <w:rPr>
                      <w:rFonts w:eastAsia="SimSun"/>
                      <w:i/>
                      <w:iCs/>
                      <w:sz w:val="20"/>
                      <w:szCs w:val="20"/>
                    </w:rPr>
                    <w:t>q</w:t>
                  </w:r>
                  <w:r w:rsidRPr="00D65BD4">
                    <w:rPr>
                      <w:rFonts w:eastAsia="SimSun"/>
                      <w:iCs/>
                      <w:sz w:val="20"/>
                      <w:szCs w:val="20"/>
                    </w:rPr>
                    <w:t xml:space="preserve"> for the Operating Hour.  </w:t>
                  </w:r>
                </w:p>
              </w:tc>
            </w:tr>
            <w:tr w:rsidR="00D65BD4" w:rsidRPr="00D65BD4" w14:paraId="013E8725"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6928B71" w14:textId="77777777" w:rsidR="00D65BD4" w:rsidRPr="00D65BD4" w:rsidRDefault="00D65BD4" w:rsidP="00D65BD4">
                  <w:pPr>
                    <w:spacing w:after="60"/>
                    <w:rPr>
                      <w:rFonts w:eastAsia="SimSun"/>
                      <w:iCs/>
                      <w:sz w:val="20"/>
                      <w:szCs w:val="20"/>
                    </w:rPr>
                  </w:pPr>
                  <w:r w:rsidRPr="00D65BD4">
                    <w:rPr>
                      <w:rFonts w:eastAsia="SimSun"/>
                      <w:iCs/>
                      <w:sz w:val="20"/>
                      <w:szCs w:val="20"/>
                    </w:rPr>
                    <w:t>HLRS</w:t>
                  </w:r>
                  <w:r w:rsidRPr="00D65BD4">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EFC69FC"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47AACA8"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Hourly Load Ratio Share per QSE—The Real-Time LRS as defined in Section 6.6.2.4, QSE Load Ratio Share for an Operating Hour for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79ECA000"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6D34F50"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039684BD"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06EE8FA"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Procured Capacity for Responsive Reserve Total </w:t>
                  </w:r>
                  <w:r w:rsidRPr="00D65BD4">
                    <w:rPr>
                      <w:rFonts w:eastAsia="SimSun"/>
                      <w:iCs/>
                      <w:sz w:val="20"/>
                      <w:szCs w:val="20"/>
                    </w:rPr>
                    <w:t>—The total RRS capacity for all QSEs for all RRS awarded and self-arranged in the DAM for the Operating Hour.</w:t>
                  </w:r>
                </w:p>
              </w:tc>
            </w:tr>
            <w:tr w:rsidR="00D65BD4" w:rsidRPr="00D65BD4" w14:paraId="271B61D5"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5C31065"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DASARRQ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758B7DA"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191F2C6" w14:textId="77777777" w:rsidR="00D65BD4" w:rsidRPr="00D65BD4" w:rsidRDefault="00D65BD4" w:rsidP="00D65BD4">
                  <w:pPr>
                    <w:spacing w:after="60"/>
                    <w:rPr>
                      <w:rFonts w:eastAsia="SimSun"/>
                      <w:i/>
                      <w:iCs/>
                      <w:sz w:val="20"/>
                      <w:szCs w:val="20"/>
                    </w:rPr>
                  </w:pPr>
                  <w:r w:rsidRPr="00D65BD4">
                    <w:rPr>
                      <w:rFonts w:eastAsia="SimSun"/>
                      <w:i/>
                      <w:iCs/>
                      <w:sz w:val="20"/>
                      <w:szCs w:val="20"/>
                    </w:rPr>
                    <w:t>Day-Ahead Self-Arranged Responsive Reserve Quantity per QSE</w:t>
                  </w:r>
                  <w:r w:rsidRPr="00D65BD4">
                    <w:rPr>
                      <w:rFonts w:eastAsia="SimSun"/>
                      <w:iCs/>
                      <w:sz w:val="20"/>
                      <w:szCs w:val="20"/>
                    </w:rPr>
                    <w:t xml:space="preserve">—The self-arranged RRS capacity submitted by QSE </w:t>
                  </w:r>
                  <w:r w:rsidRPr="00D65BD4">
                    <w:rPr>
                      <w:rFonts w:eastAsia="SimSun"/>
                      <w:i/>
                      <w:iCs/>
                      <w:sz w:val="20"/>
                      <w:szCs w:val="20"/>
                    </w:rPr>
                    <w:t>q</w:t>
                  </w:r>
                  <w:r w:rsidRPr="00D65BD4">
                    <w:rPr>
                      <w:rFonts w:eastAsia="SimSun"/>
                      <w:iCs/>
                      <w:sz w:val="20"/>
                      <w:szCs w:val="20"/>
                    </w:rPr>
                    <w:t xml:space="preserve"> before 1000 in the DAM for the Operating Hour.</w:t>
                  </w:r>
                </w:p>
              </w:tc>
            </w:tr>
            <w:tr w:rsidR="00D65BD4" w:rsidRPr="00D65BD4" w14:paraId="19F656E6"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6085024B"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69B5CFE2"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EF50CBB"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32E4A120"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1A707DDD" w14:textId="77777777" w:rsidR="00D65BD4" w:rsidRPr="00D65BD4" w:rsidRDefault="00D65BD4" w:rsidP="00D65BD4">
                  <w:pPr>
                    <w:spacing w:after="60"/>
                    <w:rPr>
                      <w:rFonts w:eastAsia="SimSun"/>
                      <w:i/>
                      <w:iCs/>
                      <w:sz w:val="20"/>
                      <w:szCs w:val="20"/>
                    </w:rPr>
                  </w:pPr>
                  <w:r w:rsidRPr="00D65BD4">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89945A0"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B10E9C2" w14:textId="77777777" w:rsidR="00D65BD4" w:rsidRPr="00D65BD4" w:rsidRDefault="00D65BD4" w:rsidP="00D65BD4">
                  <w:pPr>
                    <w:spacing w:after="60"/>
                    <w:rPr>
                      <w:rFonts w:eastAsia="SimSun"/>
                      <w:iCs/>
                      <w:sz w:val="20"/>
                      <w:szCs w:val="20"/>
                    </w:rPr>
                  </w:pPr>
                  <w:r w:rsidRPr="00D65BD4">
                    <w:rPr>
                      <w:rFonts w:eastAsia="SimSun"/>
                      <w:iCs/>
                      <w:sz w:val="20"/>
                      <w:szCs w:val="20"/>
                    </w:rPr>
                    <w:t>A Resource.</w:t>
                  </w:r>
                </w:p>
              </w:tc>
            </w:tr>
          </w:tbl>
          <w:p w14:paraId="080626D0" w14:textId="77777777" w:rsidR="00D65BD4" w:rsidRPr="00D65BD4" w:rsidRDefault="00D65BD4" w:rsidP="00D65BD4">
            <w:pPr>
              <w:spacing w:before="240" w:after="240"/>
              <w:ind w:left="1440" w:hanging="720"/>
              <w:rPr>
                <w:rFonts w:eastAsia="SimSun"/>
                <w:szCs w:val="20"/>
              </w:rPr>
            </w:pPr>
            <w:r w:rsidRPr="00D65BD4">
              <w:rPr>
                <w:rFonts w:eastAsia="SimSun"/>
                <w:iCs/>
                <w:szCs w:val="20"/>
              </w:rPr>
              <w:t>(d)</w:t>
            </w:r>
            <w:r w:rsidRPr="00D65BD4">
              <w:rPr>
                <w:rFonts w:eastAsia="SimSun"/>
                <w:iCs/>
                <w:szCs w:val="20"/>
              </w:rPr>
              <w:tab/>
              <w:t xml:space="preserve">For Non-Spinning Reserve (Non-Spin), if applicable: </w:t>
            </w:r>
          </w:p>
          <w:p w14:paraId="6F0BB966" w14:textId="77777777" w:rsidR="00D65BD4" w:rsidRPr="00D65BD4" w:rsidRDefault="00D65BD4" w:rsidP="00D65BD4">
            <w:pPr>
              <w:spacing w:after="240"/>
              <w:ind w:left="1440" w:hanging="720"/>
              <w:rPr>
                <w:rFonts w:eastAsia="SimSun"/>
                <w:szCs w:val="20"/>
                <w:lang w:val="sv-SE"/>
              </w:rPr>
            </w:pPr>
            <w:r w:rsidRPr="00D65BD4">
              <w:rPr>
                <w:rFonts w:eastAsia="SimSun"/>
                <w:iCs/>
                <w:szCs w:val="20"/>
                <w:lang w:val="sv-SE"/>
              </w:rPr>
              <w:t xml:space="preserve">DARTPCNSAMT </w:t>
            </w:r>
            <w:r w:rsidRPr="00D65BD4">
              <w:rPr>
                <w:rFonts w:eastAsia="SimSun"/>
                <w:i/>
                <w:iCs/>
                <w:szCs w:val="20"/>
                <w:vertAlign w:val="subscript"/>
                <w:lang w:val="sv-SE"/>
              </w:rPr>
              <w:t>q</w:t>
            </w:r>
            <w:r w:rsidRPr="00D65BD4">
              <w:rPr>
                <w:rFonts w:eastAsia="SimSun"/>
                <w:iCs/>
                <w:szCs w:val="20"/>
                <w:lang w:val="sv-SE"/>
              </w:rPr>
              <w:t xml:space="preserve"> = (DANSNOBL </w:t>
            </w:r>
            <w:r w:rsidRPr="00D65BD4">
              <w:rPr>
                <w:rFonts w:eastAsia="SimSun"/>
                <w:i/>
                <w:iCs/>
                <w:szCs w:val="20"/>
                <w:vertAlign w:val="subscript"/>
                <w:lang w:val="sv-SE"/>
              </w:rPr>
              <w:t>q</w:t>
            </w:r>
            <w:r w:rsidRPr="00D65BD4">
              <w:rPr>
                <w:rFonts w:eastAsia="SimSun"/>
                <w:iCs/>
                <w:szCs w:val="20"/>
                <w:lang w:val="sv-SE"/>
              </w:rPr>
              <w:t xml:space="preserve"> – DASANSQ </w:t>
            </w:r>
            <w:r w:rsidRPr="00D65BD4">
              <w:rPr>
                <w:rFonts w:eastAsia="SimSun"/>
                <w:i/>
                <w:iCs/>
                <w:szCs w:val="20"/>
                <w:vertAlign w:val="subscript"/>
                <w:lang w:val="sv-SE"/>
              </w:rPr>
              <w:t>q</w:t>
            </w:r>
            <w:r w:rsidRPr="00D65BD4">
              <w:rPr>
                <w:rFonts w:eastAsia="SimSun"/>
                <w:iCs/>
                <w:szCs w:val="20"/>
                <w:lang w:val="sv-SE"/>
              </w:rPr>
              <w:t xml:space="preserve">) * DANSPR - DANSAMT </w:t>
            </w:r>
            <w:r w:rsidRPr="00D65BD4">
              <w:rPr>
                <w:rFonts w:eastAsia="SimSun"/>
                <w:i/>
                <w:iCs/>
                <w:szCs w:val="20"/>
                <w:vertAlign w:val="subscript"/>
                <w:lang w:val="sv-SE"/>
              </w:rPr>
              <w:t>q</w:t>
            </w:r>
          </w:p>
          <w:p w14:paraId="2FD474F8" w14:textId="77777777" w:rsidR="00D65BD4" w:rsidRPr="00D65BD4" w:rsidRDefault="00D65BD4" w:rsidP="00D65BD4">
            <w:pPr>
              <w:spacing w:after="240"/>
              <w:ind w:left="720" w:hanging="720"/>
              <w:rPr>
                <w:rFonts w:eastAsia="SimSun"/>
                <w:szCs w:val="20"/>
              </w:rPr>
            </w:pPr>
            <w:r w:rsidRPr="00D65BD4">
              <w:rPr>
                <w:rFonts w:eastAsia="SimSun"/>
                <w:iCs/>
                <w:szCs w:val="20"/>
              </w:rPr>
              <w:lastRenderedPageBreak/>
              <w:t>Where:</w:t>
            </w:r>
          </w:p>
          <w:p w14:paraId="04980BC4" w14:textId="77777777" w:rsidR="00D65BD4" w:rsidRPr="00D65BD4" w:rsidRDefault="00D65BD4" w:rsidP="00D65BD4">
            <w:pPr>
              <w:spacing w:after="240"/>
              <w:ind w:left="1440" w:hanging="720"/>
              <w:rPr>
                <w:rFonts w:eastAsia="SimSun"/>
                <w:szCs w:val="20"/>
              </w:rPr>
            </w:pPr>
            <w:r w:rsidRPr="00D65BD4">
              <w:rPr>
                <w:rFonts w:eastAsia="SimSun"/>
                <w:iCs/>
                <w:szCs w:val="20"/>
              </w:rPr>
              <w:t xml:space="preserve">DANSNOBL </w:t>
            </w:r>
            <w:r w:rsidRPr="00D65BD4">
              <w:rPr>
                <w:rFonts w:eastAsia="SimSun"/>
                <w:i/>
                <w:iCs/>
                <w:szCs w:val="20"/>
                <w:vertAlign w:val="subscript"/>
              </w:rPr>
              <w:t xml:space="preserve">q </w:t>
            </w:r>
            <w:r w:rsidRPr="00D65BD4">
              <w:rPr>
                <w:rFonts w:eastAsia="SimSun"/>
                <w:iCs/>
                <w:szCs w:val="20"/>
              </w:rPr>
              <w:t xml:space="preserve">    =  DAPCNSQTOT * HLRS </w:t>
            </w:r>
            <w:r w:rsidRPr="00D65BD4">
              <w:rPr>
                <w:rFonts w:eastAsia="SimSun"/>
                <w:i/>
                <w:iCs/>
                <w:szCs w:val="20"/>
                <w:vertAlign w:val="subscript"/>
              </w:rPr>
              <w:t>q</w:t>
            </w:r>
            <w:r w:rsidRPr="00D65BD4">
              <w:rPr>
                <w:rFonts w:eastAsia="SimSun"/>
                <w:iCs/>
                <w:szCs w:val="20"/>
              </w:rPr>
              <w:t xml:space="preserve"> </w:t>
            </w:r>
          </w:p>
          <w:p w14:paraId="5807FE1F" w14:textId="77777777" w:rsidR="00D65BD4" w:rsidRPr="00D65BD4" w:rsidRDefault="00D65BD4" w:rsidP="00D65BD4">
            <w:pPr>
              <w:spacing w:after="240"/>
              <w:ind w:left="1440" w:hanging="720"/>
              <w:rPr>
                <w:rFonts w:eastAsia="SimSun"/>
                <w:szCs w:val="20"/>
              </w:rPr>
            </w:pPr>
            <w:r w:rsidRPr="00D65BD4">
              <w:rPr>
                <w:rFonts w:eastAsia="SimSun"/>
                <w:iCs/>
                <w:szCs w:val="20"/>
              </w:rPr>
              <w:t xml:space="preserve">DAPCNSQTOT      =  </w:t>
            </w:r>
            <w:r w:rsidRPr="00D65BD4">
              <w:rPr>
                <w:rFonts w:eastAsia="SimSun"/>
                <w:iCs/>
                <w:position w:val="-22"/>
                <w:szCs w:val="20"/>
              </w:rPr>
              <w:object w:dxaOrig="285" w:dyaOrig="285" w14:anchorId="08495D74">
                <v:shape id="_x0000_i1068" type="#_x0000_t75" style="width:12pt;height:12pt" o:ole="">
                  <v:imagedata r:id="rId17" o:title=""/>
                </v:shape>
                <o:OLEObject Type="Embed" ProgID="Equation.3" ShapeID="_x0000_i1068" DrawAspect="Content" ObjectID="_1786452175" r:id="rId83"/>
              </w:object>
            </w:r>
            <w:r w:rsidRPr="00D65BD4">
              <w:rPr>
                <w:rFonts w:eastAsia="SimSun"/>
                <w:iCs/>
                <w:szCs w:val="20"/>
              </w:rPr>
              <w:t xml:space="preserve"> (</w:t>
            </w:r>
            <w:r w:rsidRPr="00D65BD4">
              <w:rPr>
                <w:rFonts w:eastAsia="SimSun"/>
                <w:iCs/>
                <w:position w:val="-18"/>
                <w:szCs w:val="20"/>
              </w:rPr>
              <w:object w:dxaOrig="285" w:dyaOrig="570" w14:anchorId="0192E00B">
                <v:shape id="_x0000_i1069" type="#_x0000_t75" style="width:12pt;height:30pt" o:ole="">
                  <v:imagedata r:id="rId77" o:title=""/>
                </v:shape>
                <o:OLEObject Type="Embed" ProgID="Equation.3" ShapeID="_x0000_i1069" DrawAspect="Content" ObjectID="_1786452176" r:id="rId84"/>
              </w:object>
            </w:r>
            <w:r w:rsidRPr="00D65BD4">
              <w:rPr>
                <w:rFonts w:eastAsia="SimSun"/>
                <w:iCs/>
                <w:szCs w:val="20"/>
              </w:rPr>
              <w:t>PCNSR</w:t>
            </w:r>
            <w:r w:rsidRPr="00D65BD4">
              <w:rPr>
                <w:rFonts w:eastAsia="SimSun"/>
                <w:i/>
                <w:iCs/>
                <w:szCs w:val="20"/>
              </w:rPr>
              <w:t xml:space="preserve"> </w:t>
            </w:r>
            <w:r w:rsidRPr="00D65BD4">
              <w:rPr>
                <w:rFonts w:eastAsia="SimSun"/>
                <w:i/>
                <w:iCs/>
                <w:szCs w:val="20"/>
                <w:vertAlign w:val="subscript"/>
              </w:rPr>
              <w:t>r, q, DAM</w:t>
            </w:r>
            <w:r w:rsidRPr="00D65BD4">
              <w:rPr>
                <w:rFonts w:eastAsia="SimSun"/>
                <w:iCs/>
                <w:szCs w:val="20"/>
              </w:rPr>
              <w:t xml:space="preserve"> + DANSOAWD </w:t>
            </w:r>
            <w:r w:rsidRPr="00D65BD4">
              <w:rPr>
                <w:rFonts w:eastAsia="SimSun"/>
                <w:i/>
                <w:iCs/>
                <w:szCs w:val="20"/>
                <w:vertAlign w:val="subscript"/>
              </w:rPr>
              <w:t>q</w:t>
            </w:r>
            <w:r w:rsidRPr="00D65BD4">
              <w:rPr>
                <w:rFonts w:eastAsia="SimSun"/>
                <w:iCs/>
                <w:szCs w:val="20"/>
              </w:rPr>
              <w:t xml:space="preserve"> + DASANSQ </w:t>
            </w:r>
            <w:r w:rsidRPr="00D65BD4">
              <w:rPr>
                <w:rFonts w:eastAsia="SimSun"/>
                <w:i/>
                <w:iCs/>
                <w:szCs w:val="20"/>
                <w:vertAlign w:val="subscript"/>
              </w:rPr>
              <w:t>q</w:t>
            </w:r>
            <w:r w:rsidRPr="00D65BD4">
              <w:rPr>
                <w:rFonts w:eastAsia="SimSun"/>
                <w:iCs/>
                <w:szCs w:val="20"/>
              </w:rPr>
              <w:t>)</w:t>
            </w:r>
          </w:p>
          <w:p w14:paraId="45ACD3A3" w14:textId="77777777" w:rsidR="00D65BD4" w:rsidRPr="00D65BD4" w:rsidRDefault="00D65BD4" w:rsidP="00D65BD4">
            <w:pPr>
              <w:ind w:left="720" w:hanging="720"/>
              <w:rPr>
                <w:rFonts w:eastAsia="SimSun"/>
                <w:szCs w:val="20"/>
              </w:rPr>
            </w:pPr>
            <w:r w:rsidRPr="00D65BD4">
              <w:rPr>
                <w:rFonts w:eastAsia="SimSu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D65BD4" w:rsidRPr="00D65BD4" w14:paraId="2BD1E483" w14:textId="77777777" w:rsidTr="0003786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23FEF08" w14:textId="77777777" w:rsidR="00D65BD4" w:rsidRPr="00D65BD4" w:rsidRDefault="00D65BD4" w:rsidP="00D65BD4">
                  <w:pPr>
                    <w:spacing w:after="240"/>
                    <w:rPr>
                      <w:rFonts w:eastAsia="SimSun"/>
                      <w:b/>
                      <w:iCs/>
                      <w:sz w:val="20"/>
                      <w:szCs w:val="20"/>
                    </w:rPr>
                  </w:pPr>
                  <w:r w:rsidRPr="00D65BD4">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39C1BF14"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8CC2C72" w14:textId="77777777" w:rsidR="00D65BD4" w:rsidRPr="00D65BD4" w:rsidRDefault="00D65BD4" w:rsidP="00D65BD4">
                  <w:pPr>
                    <w:spacing w:after="240"/>
                    <w:rPr>
                      <w:rFonts w:eastAsia="SimSun"/>
                      <w:b/>
                      <w:iCs/>
                      <w:sz w:val="20"/>
                      <w:szCs w:val="20"/>
                    </w:rPr>
                  </w:pPr>
                  <w:r w:rsidRPr="00D65BD4">
                    <w:rPr>
                      <w:rFonts w:eastAsia="SimSun"/>
                      <w:b/>
                      <w:iCs/>
                      <w:sz w:val="20"/>
                      <w:szCs w:val="20"/>
                    </w:rPr>
                    <w:t>Description</w:t>
                  </w:r>
                </w:p>
              </w:tc>
            </w:tr>
            <w:tr w:rsidR="00D65BD4" w:rsidRPr="00D65BD4" w14:paraId="2870CE8E"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2E3839ED"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DARTPCNSAMT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E1305C0"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AD0699E"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Updated Real-Time Procured Capacity for Non-Spin Amount by QSE - </w:t>
                  </w:r>
                  <w:r w:rsidRPr="00D65BD4">
                    <w:rPr>
                      <w:rFonts w:eastAsia="SimSun"/>
                      <w:iCs/>
                      <w:sz w:val="20"/>
                      <w:szCs w:val="20"/>
                    </w:rPr>
                    <w:t xml:space="preserve">The payment or charge to QSE </w:t>
                  </w:r>
                  <w:r w:rsidRPr="00D65BD4">
                    <w:rPr>
                      <w:rFonts w:eastAsia="SimSun"/>
                      <w:i/>
                      <w:iCs/>
                      <w:sz w:val="20"/>
                      <w:szCs w:val="20"/>
                    </w:rPr>
                    <w:t>q</w:t>
                  </w:r>
                  <w:r w:rsidRPr="00D65BD4">
                    <w:rPr>
                      <w:rFonts w:eastAsia="SimSun"/>
                      <w:iCs/>
                      <w:sz w:val="20"/>
                      <w:szCs w:val="20"/>
                    </w:rPr>
                    <w:t xml:space="preserve"> for Non-Spin for the re-calculated Real-Time obligation for the Operating Hour.</w:t>
                  </w:r>
                </w:p>
              </w:tc>
            </w:tr>
            <w:tr w:rsidR="00D65BD4" w:rsidRPr="00D65BD4" w14:paraId="36CB16B4"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0AB0F6AE" w14:textId="77777777" w:rsidR="00D65BD4" w:rsidRPr="00D65BD4" w:rsidRDefault="00D65BD4" w:rsidP="00D65BD4">
                  <w:pPr>
                    <w:spacing w:after="60"/>
                    <w:rPr>
                      <w:rFonts w:eastAsia="SimSun"/>
                      <w:iCs/>
                      <w:sz w:val="20"/>
                      <w:szCs w:val="20"/>
                    </w:rPr>
                  </w:pPr>
                  <w:r w:rsidRPr="00D65BD4">
                    <w:rPr>
                      <w:rFonts w:eastAsia="SimSu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41F42390"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E05278C" w14:textId="77777777" w:rsidR="00D65BD4" w:rsidRPr="00D65BD4" w:rsidRDefault="00D65BD4" w:rsidP="00D65BD4">
                  <w:pPr>
                    <w:spacing w:after="60"/>
                    <w:rPr>
                      <w:rFonts w:eastAsia="SimSun"/>
                      <w:i/>
                      <w:iCs/>
                      <w:sz w:val="20"/>
                      <w:szCs w:val="20"/>
                    </w:rPr>
                  </w:pPr>
                  <w:r w:rsidRPr="00D65BD4">
                    <w:rPr>
                      <w:rFonts w:eastAsia="SimSun"/>
                      <w:i/>
                      <w:iCs/>
                      <w:sz w:val="20"/>
                      <w:szCs w:val="20"/>
                    </w:rPr>
                    <w:t>Day-Ahead Non-Spin Price</w:t>
                  </w:r>
                  <w:r w:rsidRPr="00D65BD4">
                    <w:rPr>
                      <w:rFonts w:eastAsia="SimSun"/>
                      <w:iCs/>
                      <w:sz w:val="20"/>
                      <w:szCs w:val="20"/>
                    </w:rPr>
                    <w:t>—The DAM Non-Spin price for the Operating Hour.</w:t>
                  </w:r>
                </w:p>
              </w:tc>
            </w:tr>
            <w:tr w:rsidR="00D65BD4" w:rsidRPr="00D65BD4" w14:paraId="13B25B1F"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2832BFFF" w14:textId="77777777" w:rsidR="00D65BD4" w:rsidRPr="00D65BD4" w:rsidRDefault="00D65BD4" w:rsidP="00D65BD4">
                  <w:pPr>
                    <w:spacing w:after="60"/>
                    <w:rPr>
                      <w:rFonts w:eastAsia="SimSun"/>
                      <w:iCs/>
                      <w:sz w:val="20"/>
                      <w:szCs w:val="20"/>
                    </w:rPr>
                  </w:pPr>
                  <w:r w:rsidRPr="00D65BD4">
                    <w:rPr>
                      <w:rFonts w:eastAsia="SimSun"/>
                      <w:iCs/>
                      <w:sz w:val="20"/>
                      <w:szCs w:val="20"/>
                    </w:rPr>
                    <w:t>DANSNOBL</w:t>
                  </w:r>
                  <w:r w:rsidRPr="00D65BD4">
                    <w:rPr>
                      <w:rFonts w:eastAsia="SimSun"/>
                      <w:iCs/>
                      <w:sz w:val="20"/>
                      <w:szCs w:val="20"/>
                      <w:vertAlign w:val="subscript"/>
                    </w:rPr>
                    <w:t xml:space="preserve">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DFC73DA"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8F54059" w14:textId="77777777" w:rsidR="00D65BD4" w:rsidRPr="00D65BD4" w:rsidRDefault="00D65BD4" w:rsidP="00D65BD4">
                  <w:pPr>
                    <w:spacing w:after="60"/>
                    <w:rPr>
                      <w:rFonts w:eastAsia="SimSun"/>
                      <w:i/>
                      <w:iCs/>
                      <w:sz w:val="20"/>
                      <w:szCs w:val="20"/>
                    </w:rPr>
                  </w:pPr>
                  <w:r w:rsidRPr="00D65BD4">
                    <w:rPr>
                      <w:rFonts w:eastAsia="SimSun"/>
                      <w:i/>
                      <w:iCs/>
                      <w:sz w:val="20"/>
                      <w:szCs w:val="20"/>
                    </w:rPr>
                    <w:t>Day-Ahead Non-Spin New Obligation per QSE—</w:t>
                  </w:r>
                  <w:r w:rsidRPr="00D65BD4">
                    <w:rPr>
                      <w:rFonts w:eastAsia="SimSun"/>
                      <w:iCs/>
                      <w:sz w:val="20"/>
                      <w:szCs w:val="20"/>
                    </w:rPr>
                    <w:t xml:space="preserve">The updated Non-Spin Ancillary Service Obligation in Real-Time for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75172FEE"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3C5E5DFF"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PCNSR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B48E026"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5CBC37C" w14:textId="77777777" w:rsidR="00D65BD4" w:rsidRPr="00D65BD4" w:rsidRDefault="00D65BD4" w:rsidP="00D65BD4">
                  <w:pPr>
                    <w:spacing w:after="60"/>
                    <w:rPr>
                      <w:rFonts w:eastAsia="SimSun"/>
                      <w:i/>
                      <w:iCs/>
                      <w:sz w:val="20"/>
                      <w:szCs w:val="20"/>
                    </w:rPr>
                  </w:pPr>
                  <w:r w:rsidRPr="00D65BD4">
                    <w:rPr>
                      <w:rFonts w:eastAsia="SimSun"/>
                      <w:i/>
                      <w:iCs/>
                      <w:sz w:val="20"/>
                      <w:szCs w:val="20"/>
                    </w:rPr>
                    <w:t>Procured Capacity for Non-Spin per Resource per QSE in DAM</w:t>
                  </w:r>
                  <w:r w:rsidRPr="00D65BD4">
                    <w:rPr>
                      <w:rFonts w:eastAsia="SimSun"/>
                      <w:iCs/>
                      <w:sz w:val="20"/>
                      <w:szCs w:val="20"/>
                    </w:rPr>
                    <w:t xml:space="preserve">—The Non-Spin capacity awarded to QSE </w:t>
                  </w:r>
                  <w:r w:rsidRPr="00D65BD4">
                    <w:rPr>
                      <w:rFonts w:eastAsia="SimSun"/>
                      <w:i/>
                      <w:iCs/>
                      <w:sz w:val="20"/>
                      <w:szCs w:val="20"/>
                    </w:rPr>
                    <w:t>q</w:t>
                  </w:r>
                  <w:r w:rsidRPr="00D65BD4">
                    <w:rPr>
                      <w:rFonts w:eastAsia="SimSun"/>
                      <w:iCs/>
                      <w:sz w:val="20"/>
                      <w:szCs w:val="20"/>
                    </w:rPr>
                    <w:t xml:space="preserve"> in the DAM for Resource </w:t>
                  </w:r>
                  <w:r w:rsidRPr="00D65BD4">
                    <w:rPr>
                      <w:rFonts w:eastAsia="SimSun"/>
                      <w:i/>
                      <w:iCs/>
                      <w:sz w:val="20"/>
                      <w:szCs w:val="20"/>
                    </w:rPr>
                    <w:t>r</w:t>
                  </w:r>
                  <w:r w:rsidRPr="00D65BD4">
                    <w:rPr>
                      <w:rFonts w:eastAsia="SimSun"/>
                      <w:iCs/>
                      <w:sz w:val="20"/>
                      <w:szCs w:val="20"/>
                    </w:rPr>
                    <w:t xml:space="preserve"> for the Operating Hour.  Where for a Combined Cycle Train, the Resource </w:t>
                  </w:r>
                  <w:r w:rsidRPr="00D65BD4">
                    <w:rPr>
                      <w:rFonts w:eastAsia="SimSun"/>
                      <w:i/>
                      <w:iCs/>
                      <w:sz w:val="20"/>
                      <w:szCs w:val="20"/>
                    </w:rPr>
                    <w:t xml:space="preserve">r </w:t>
                  </w:r>
                  <w:r w:rsidRPr="00D65BD4">
                    <w:rPr>
                      <w:rFonts w:eastAsia="SimSun"/>
                      <w:iCs/>
                      <w:sz w:val="20"/>
                      <w:szCs w:val="20"/>
                    </w:rPr>
                    <w:t>is a Combined Cycle Generation Resource within the Combined Cycle Train.</w:t>
                  </w:r>
                </w:p>
              </w:tc>
            </w:tr>
            <w:tr w:rsidR="00D65BD4" w:rsidRPr="00D65BD4" w14:paraId="63829CCC"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596AD08"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DANSOAWD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078D137"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5FF057E"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Day-Ahead Non-Spin Only Award for the QSE </w:t>
                  </w:r>
                  <w:r w:rsidRPr="00D65BD4">
                    <w:rPr>
                      <w:rFonts w:eastAsia="SimSun"/>
                      <w:iCs/>
                      <w:sz w:val="20"/>
                      <w:szCs w:val="20"/>
                    </w:rPr>
                    <w:t xml:space="preserve">— The Non-Spin Only capacity awarded in the DAM to QSE </w:t>
                  </w:r>
                  <w:r w:rsidRPr="00D65BD4">
                    <w:rPr>
                      <w:rFonts w:eastAsia="SimSun"/>
                      <w:i/>
                      <w:iCs/>
                      <w:sz w:val="20"/>
                      <w:szCs w:val="20"/>
                    </w:rPr>
                    <w:t>q</w:t>
                  </w:r>
                  <w:r w:rsidRPr="00D65BD4">
                    <w:rPr>
                      <w:rFonts w:eastAsia="SimSun"/>
                      <w:iCs/>
                      <w:sz w:val="20"/>
                      <w:szCs w:val="20"/>
                    </w:rPr>
                    <w:t xml:space="preserve"> for the Operating Hour.  </w:t>
                  </w:r>
                </w:p>
              </w:tc>
            </w:tr>
            <w:tr w:rsidR="00D65BD4" w:rsidRPr="00D65BD4" w14:paraId="1651FD94"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4C618C6" w14:textId="77777777" w:rsidR="00D65BD4" w:rsidRPr="00D65BD4" w:rsidRDefault="00D65BD4" w:rsidP="00D65BD4">
                  <w:pPr>
                    <w:spacing w:after="60"/>
                    <w:rPr>
                      <w:rFonts w:eastAsia="SimSun"/>
                      <w:i/>
                      <w:iCs/>
                      <w:sz w:val="20"/>
                      <w:szCs w:val="20"/>
                    </w:rPr>
                  </w:pPr>
                  <w:r w:rsidRPr="00D65BD4">
                    <w:rPr>
                      <w:rFonts w:eastAsia="SimSun"/>
                      <w:iCs/>
                      <w:sz w:val="20"/>
                      <w:szCs w:val="20"/>
                    </w:rPr>
                    <w:t xml:space="preserve">DANSAMT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EB13586"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F5F4E77" w14:textId="77777777" w:rsidR="00D65BD4" w:rsidRPr="00D65BD4" w:rsidRDefault="00D65BD4" w:rsidP="00D65BD4">
                  <w:pPr>
                    <w:spacing w:after="60"/>
                    <w:rPr>
                      <w:rFonts w:eastAsia="SimSun"/>
                      <w:iCs/>
                      <w:sz w:val="20"/>
                      <w:szCs w:val="20"/>
                    </w:rPr>
                  </w:pPr>
                  <w:r w:rsidRPr="00D65BD4">
                    <w:rPr>
                      <w:rFonts w:eastAsia="SimSun"/>
                      <w:i/>
                      <w:iCs/>
                      <w:sz w:val="20"/>
                      <w:szCs w:val="20"/>
                    </w:rPr>
                    <w:t>Day-Ahead Non-Spin Amount per QSE</w:t>
                  </w:r>
                  <w:r w:rsidRPr="00D65BD4">
                    <w:rPr>
                      <w:rFonts w:eastAsia="SimSun"/>
                      <w:iCs/>
                      <w:sz w:val="20"/>
                      <w:szCs w:val="20"/>
                    </w:rPr>
                    <w:t xml:space="preserve">—QSE </w:t>
                  </w:r>
                  <w:r w:rsidRPr="00D65BD4">
                    <w:rPr>
                      <w:rFonts w:eastAsia="SimSun"/>
                      <w:i/>
                      <w:iCs/>
                      <w:sz w:val="20"/>
                      <w:szCs w:val="20"/>
                    </w:rPr>
                    <w:t>q</w:t>
                  </w:r>
                  <w:r w:rsidRPr="00D65BD4">
                    <w:rPr>
                      <w:rFonts w:eastAsia="SimSun"/>
                      <w:iCs/>
                      <w:sz w:val="20"/>
                      <w:szCs w:val="20"/>
                    </w:rPr>
                    <w:t>’s share of the DAM cost for Non-Spin for the Operating Hour.</w:t>
                  </w:r>
                </w:p>
              </w:tc>
            </w:tr>
            <w:tr w:rsidR="00D65BD4" w:rsidRPr="00D65BD4" w14:paraId="1DC08F7F"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279E224" w14:textId="77777777" w:rsidR="00D65BD4" w:rsidRPr="00D65BD4" w:rsidRDefault="00D65BD4" w:rsidP="00D65BD4">
                  <w:pPr>
                    <w:spacing w:after="60"/>
                    <w:rPr>
                      <w:rFonts w:eastAsia="SimSun"/>
                      <w:iCs/>
                      <w:sz w:val="20"/>
                      <w:szCs w:val="20"/>
                    </w:rPr>
                  </w:pPr>
                  <w:r w:rsidRPr="00D65BD4">
                    <w:rPr>
                      <w:rFonts w:eastAsia="SimSun"/>
                      <w:iCs/>
                      <w:sz w:val="20"/>
                      <w:szCs w:val="20"/>
                    </w:rPr>
                    <w:t>HLRS</w:t>
                  </w:r>
                  <w:r w:rsidRPr="00D65BD4">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8E574F0"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5C410AE" w14:textId="77777777" w:rsidR="00D65BD4" w:rsidRPr="00D65BD4" w:rsidRDefault="00D65BD4" w:rsidP="00D65BD4">
                  <w:pPr>
                    <w:spacing w:after="60"/>
                    <w:rPr>
                      <w:rFonts w:eastAsia="SimSun"/>
                      <w:iCs/>
                      <w:sz w:val="20"/>
                      <w:szCs w:val="20"/>
                    </w:rPr>
                  </w:pPr>
                  <w:r w:rsidRPr="00D65BD4">
                    <w:rPr>
                      <w:rFonts w:eastAsia="SimSun"/>
                      <w:i/>
                      <w:iCs/>
                      <w:sz w:val="20"/>
                      <w:szCs w:val="20"/>
                    </w:rPr>
                    <w:t>Hourly Load Ratio Share per QSE</w:t>
                  </w:r>
                  <w:r w:rsidRPr="00D65BD4">
                    <w:rPr>
                      <w:rFonts w:eastAsia="SimSun"/>
                      <w:iCs/>
                      <w:sz w:val="20"/>
                      <w:szCs w:val="20"/>
                    </w:rPr>
                    <w:t xml:space="preserve">—The Real-Time LRS as defined in Section 6.6.2.4, QSE Load Ratio Share for an Operating Hour for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18E240D6"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F4DBC05"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6433178E"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71B99A6" w14:textId="77777777" w:rsidR="00D65BD4" w:rsidRPr="00D65BD4" w:rsidRDefault="00D65BD4" w:rsidP="00D65BD4">
                  <w:pPr>
                    <w:spacing w:after="60"/>
                    <w:rPr>
                      <w:rFonts w:eastAsia="SimSun"/>
                      <w:iCs/>
                      <w:sz w:val="20"/>
                      <w:szCs w:val="20"/>
                    </w:rPr>
                  </w:pPr>
                  <w:r w:rsidRPr="00D65BD4">
                    <w:rPr>
                      <w:rFonts w:eastAsia="SimSun"/>
                      <w:i/>
                      <w:iCs/>
                      <w:sz w:val="20"/>
                      <w:szCs w:val="20"/>
                    </w:rPr>
                    <w:t>Day-Ahead Procured Capacity for Non-Spin Total</w:t>
                  </w:r>
                  <w:r w:rsidRPr="00D65BD4">
                    <w:rPr>
                      <w:rFonts w:eastAsia="SimSun"/>
                      <w:iCs/>
                      <w:sz w:val="20"/>
                      <w:szCs w:val="20"/>
                    </w:rPr>
                    <w:t xml:space="preserve"> —The total Non-Spin capacity for all QSEs for all Non-Spin awarded and self-arranged in the DAM for the Operating Hour.</w:t>
                  </w:r>
                </w:p>
              </w:tc>
            </w:tr>
            <w:tr w:rsidR="00D65BD4" w:rsidRPr="00D65BD4" w14:paraId="7C0E1F80" w14:textId="77777777" w:rsidTr="0003786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DE08D1"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DASANSQ </w:t>
                  </w:r>
                  <w:r w:rsidRPr="00D65BD4">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30500CE"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1FCD899" w14:textId="77777777" w:rsidR="00D65BD4" w:rsidRPr="00D65BD4" w:rsidRDefault="00D65BD4" w:rsidP="00D65BD4">
                  <w:pPr>
                    <w:spacing w:after="60"/>
                    <w:rPr>
                      <w:rFonts w:eastAsia="SimSun"/>
                      <w:iCs/>
                      <w:sz w:val="20"/>
                      <w:szCs w:val="20"/>
                    </w:rPr>
                  </w:pPr>
                  <w:r w:rsidRPr="00D65BD4">
                    <w:rPr>
                      <w:rFonts w:eastAsia="SimSun"/>
                      <w:i/>
                      <w:iCs/>
                      <w:sz w:val="20"/>
                      <w:szCs w:val="20"/>
                    </w:rPr>
                    <w:t>Day-Ahead Self-Arranged Non-Spin Quantity per QSE</w:t>
                  </w:r>
                  <w:r w:rsidRPr="00D65BD4">
                    <w:rPr>
                      <w:rFonts w:eastAsia="SimSun"/>
                      <w:iCs/>
                      <w:sz w:val="20"/>
                      <w:szCs w:val="20"/>
                    </w:rPr>
                    <w:t xml:space="preserve">—The self-arranged Non-Spin capacity submitted by QSE </w:t>
                  </w:r>
                  <w:r w:rsidRPr="00D65BD4">
                    <w:rPr>
                      <w:rFonts w:eastAsia="SimSun"/>
                      <w:i/>
                      <w:iCs/>
                      <w:sz w:val="20"/>
                      <w:szCs w:val="20"/>
                    </w:rPr>
                    <w:t>q</w:t>
                  </w:r>
                  <w:r w:rsidRPr="00D65BD4">
                    <w:rPr>
                      <w:rFonts w:eastAsia="SimSun"/>
                      <w:iCs/>
                      <w:sz w:val="20"/>
                      <w:szCs w:val="20"/>
                    </w:rPr>
                    <w:t xml:space="preserve"> before 1000 in the DAM for the Operating Hour.</w:t>
                  </w:r>
                </w:p>
              </w:tc>
            </w:tr>
            <w:tr w:rsidR="00D65BD4" w:rsidRPr="00D65BD4" w14:paraId="5F5426AD"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44DB5B00"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2E3EDF40"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D076255"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0E796179" w14:textId="77777777" w:rsidTr="0003786F">
              <w:trPr>
                <w:cantSplit/>
              </w:trPr>
              <w:tc>
                <w:tcPr>
                  <w:tcW w:w="1883" w:type="dxa"/>
                  <w:tcBorders>
                    <w:top w:val="single" w:sz="4" w:space="0" w:color="auto"/>
                    <w:left w:val="single" w:sz="4" w:space="0" w:color="auto"/>
                    <w:bottom w:val="single" w:sz="4" w:space="0" w:color="auto"/>
                    <w:right w:val="single" w:sz="4" w:space="0" w:color="auto"/>
                  </w:tcBorders>
                  <w:hideMark/>
                </w:tcPr>
                <w:p w14:paraId="3A5CA5D9" w14:textId="77777777" w:rsidR="00D65BD4" w:rsidRPr="00D65BD4" w:rsidRDefault="00D65BD4" w:rsidP="00D65BD4">
                  <w:pPr>
                    <w:spacing w:after="60"/>
                    <w:rPr>
                      <w:rFonts w:eastAsia="SimSun"/>
                      <w:i/>
                      <w:iCs/>
                      <w:sz w:val="20"/>
                      <w:szCs w:val="20"/>
                    </w:rPr>
                  </w:pPr>
                  <w:r w:rsidRPr="00D65BD4">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F5337FF"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697F407" w14:textId="77777777" w:rsidR="00D65BD4" w:rsidRPr="00D65BD4" w:rsidRDefault="00D65BD4" w:rsidP="00D65BD4">
                  <w:pPr>
                    <w:spacing w:after="60"/>
                    <w:rPr>
                      <w:rFonts w:eastAsia="SimSun"/>
                      <w:iCs/>
                      <w:sz w:val="20"/>
                      <w:szCs w:val="20"/>
                    </w:rPr>
                  </w:pPr>
                  <w:r w:rsidRPr="00D65BD4">
                    <w:rPr>
                      <w:rFonts w:eastAsia="SimSun"/>
                      <w:iCs/>
                      <w:sz w:val="20"/>
                      <w:szCs w:val="20"/>
                    </w:rPr>
                    <w:t>A Resource.</w:t>
                  </w:r>
                </w:p>
              </w:tc>
            </w:tr>
          </w:tbl>
          <w:p w14:paraId="619D29E2" w14:textId="77777777" w:rsidR="00D65BD4" w:rsidRPr="00D65BD4" w:rsidRDefault="00D65BD4" w:rsidP="00D65BD4">
            <w:pPr>
              <w:spacing w:before="240" w:after="240"/>
              <w:ind w:left="1440" w:hanging="720"/>
              <w:rPr>
                <w:rFonts w:eastAsia="SimSun"/>
                <w:szCs w:val="20"/>
              </w:rPr>
            </w:pPr>
            <w:r w:rsidRPr="00D65BD4">
              <w:rPr>
                <w:rFonts w:eastAsia="SimSun"/>
                <w:iCs/>
                <w:szCs w:val="20"/>
              </w:rPr>
              <w:t>(e)</w:t>
            </w:r>
            <w:r w:rsidRPr="00D65BD4">
              <w:rPr>
                <w:rFonts w:eastAsia="SimSun"/>
                <w:iCs/>
                <w:szCs w:val="20"/>
              </w:rPr>
              <w:tab/>
              <w:t>For ERCOT Contingency Reserve Service</w:t>
            </w:r>
            <w:r w:rsidRPr="00D65BD4">
              <w:rPr>
                <w:rFonts w:eastAsia="SimSun"/>
                <w:i/>
                <w:iCs/>
                <w:sz w:val="20"/>
                <w:szCs w:val="20"/>
              </w:rPr>
              <w:t xml:space="preserve"> </w:t>
            </w:r>
            <w:r w:rsidRPr="00D65BD4">
              <w:rPr>
                <w:rFonts w:eastAsia="SimSun"/>
                <w:iCs/>
                <w:szCs w:val="20"/>
              </w:rPr>
              <w:t>(ECRS), if applicable:</w:t>
            </w:r>
          </w:p>
          <w:p w14:paraId="655CB584" w14:textId="77777777" w:rsidR="00D65BD4" w:rsidRPr="00D65BD4" w:rsidRDefault="00D65BD4" w:rsidP="00D65BD4">
            <w:pPr>
              <w:ind w:left="1440" w:hanging="720"/>
              <w:rPr>
                <w:rFonts w:eastAsia="SimSun"/>
                <w:szCs w:val="20"/>
              </w:rPr>
            </w:pPr>
            <w:r w:rsidRPr="00D65BD4">
              <w:rPr>
                <w:rFonts w:eastAsia="SimSun"/>
                <w:iCs/>
                <w:szCs w:val="20"/>
              </w:rPr>
              <w:t xml:space="preserve">DARTPCECRAMT </w:t>
            </w:r>
            <w:r w:rsidRPr="00D65BD4">
              <w:rPr>
                <w:rFonts w:eastAsia="SimSun"/>
                <w:i/>
                <w:iCs/>
                <w:szCs w:val="20"/>
                <w:vertAlign w:val="subscript"/>
              </w:rPr>
              <w:t>q</w:t>
            </w:r>
            <w:r w:rsidRPr="00D65BD4">
              <w:rPr>
                <w:rFonts w:eastAsia="SimSun"/>
                <w:iCs/>
                <w:szCs w:val="20"/>
              </w:rPr>
              <w:t xml:space="preserve"> = (DAECRNOBL </w:t>
            </w:r>
            <w:r w:rsidRPr="00D65BD4">
              <w:rPr>
                <w:rFonts w:eastAsia="SimSun"/>
                <w:i/>
                <w:iCs/>
                <w:szCs w:val="20"/>
                <w:vertAlign w:val="subscript"/>
              </w:rPr>
              <w:t>q</w:t>
            </w:r>
            <w:r w:rsidRPr="00D65BD4">
              <w:rPr>
                <w:rFonts w:eastAsia="SimSun"/>
                <w:iCs/>
                <w:szCs w:val="20"/>
              </w:rPr>
              <w:t xml:space="preserve"> – DASAECRQ </w:t>
            </w:r>
            <w:r w:rsidRPr="00D65BD4">
              <w:rPr>
                <w:rFonts w:eastAsia="SimSun"/>
                <w:i/>
                <w:iCs/>
                <w:szCs w:val="20"/>
                <w:vertAlign w:val="subscript"/>
              </w:rPr>
              <w:t>q</w:t>
            </w:r>
            <w:r w:rsidRPr="00D65BD4">
              <w:rPr>
                <w:rFonts w:eastAsia="SimSun"/>
                <w:iCs/>
                <w:szCs w:val="20"/>
              </w:rPr>
              <w:t xml:space="preserve">) * DAECRPR –  </w:t>
            </w:r>
          </w:p>
          <w:p w14:paraId="30AC70CE" w14:textId="77777777" w:rsidR="00D65BD4" w:rsidRPr="00D65BD4" w:rsidRDefault="00D65BD4" w:rsidP="00D65BD4">
            <w:pPr>
              <w:spacing w:after="240"/>
              <w:ind w:left="2880"/>
              <w:rPr>
                <w:rFonts w:eastAsia="SimSun"/>
                <w:szCs w:val="20"/>
              </w:rPr>
            </w:pPr>
            <w:r w:rsidRPr="00D65BD4">
              <w:rPr>
                <w:rFonts w:eastAsia="SimSun"/>
                <w:iCs/>
                <w:szCs w:val="20"/>
              </w:rPr>
              <w:t xml:space="preserve">      DAECRAMT </w:t>
            </w:r>
            <w:r w:rsidRPr="00D65BD4">
              <w:rPr>
                <w:rFonts w:eastAsia="SimSun"/>
                <w:i/>
                <w:iCs/>
                <w:szCs w:val="20"/>
                <w:vertAlign w:val="subscript"/>
              </w:rPr>
              <w:t>q</w:t>
            </w:r>
          </w:p>
          <w:p w14:paraId="62705F3B" w14:textId="77777777" w:rsidR="00D65BD4" w:rsidRPr="00D65BD4" w:rsidRDefault="00D65BD4" w:rsidP="00D65BD4">
            <w:pPr>
              <w:spacing w:after="240"/>
              <w:ind w:left="720" w:hanging="720"/>
              <w:rPr>
                <w:rFonts w:eastAsia="SimSun"/>
                <w:szCs w:val="20"/>
              </w:rPr>
            </w:pPr>
            <w:r w:rsidRPr="00D65BD4">
              <w:rPr>
                <w:rFonts w:eastAsia="SimSun"/>
                <w:iCs/>
                <w:szCs w:val="20"/>
              </w:rPr>
              <w:t>Where:</w:t>
            </w:r>
          </w:p>
          <w:p w14:paraId="0C0256D1" w14:textId="77777777" w:rsidR="00D65BD4" w:rsidRPr="00D65BD4" w:rsidRDefault="00D65BD4" w:rsidP="00D65BD4">
            <w:pPr>
              <w:spacing w:after="240"/>
              <w:ind w:left="1440" w:hanging="720"/>
              <w:rPr>
                <w:rFonts w:eastAsia="SimSun"/>
                <w:szCs w:val="20"/>
              </w:rPr>
            </w:pPr>
            <w:r w:rsidRPr="00D65BD4">
              <w:rPr>
                <w:rFonts w:eastAsia="SimSun"/>
                <w:iCs/>
                <w:szCs w:val="20"/>
              </w:rPr>
              <w:t xml:space="preserve">DAECRNOBL </w:t>
            </w:r>
            <w:r w:rsidRPr="00D65BD4">
              <w:rPr>
                <w:rFonts w:eastAsia="SimSun"/>
                <w:i/>
                <w:iCs/>
                <w:szCs w:val="20"/>
                <w:vertAlign w:val="subscript"/>
              </w:rPr>
              <w:t>q</w:t>
            </w:r>
            <w:r w:rsidRPr="00D65BD4">
              <w:rPr>
                <w:rFonts w:eastAsia="SimSun"/>
                <w:iCs/>
                <w:szCs w:val="20"/>
              </w:rPr>
              <w:t xml:space="preserve"> = DAPCECRQTOT * HLRS </w:t>
            </w:r>
            <w:r w:rsidRPr="00D65BD4">
              <w:rPr>
                <w:rFonts w:eastAsia="SimSun"/>
                <w:i/>
                <w:iCs/>
                <w:szCs w:val="20"/>
                <w:vertAlign w:val="subscript"/>
              </w:rPr>
              <w:t>q</w:t>
            </w:r>
            <w:r w:rsidRPr="00D65BD4">
              <w:rPr>
                <w:rFonts w:eastAsia="SimSun"/>
                <w:iCs/>
                <w:szCs w:val="20"/>
              </w:rPr>
              <w:t xml:space="preserve"> </w:t>
            </w:r>
          </w:p>
          <w:p w14:paraId="50C9577B" w14:textId="77777777" w:rsidR="00D65BD4" w:rsidRPr="00D65BD4" w:rsidRDefault="00D65BD4" w:rsidP="00D65BD4">
            <w:pPr>
              <w:spacing w:after="240"/>
              <w:ind w:left="1440" w:hanging="720"/>
              <w:rPr>
                <w:rFonts w:eastAsia="SimSun"/>
                <w:szCs w:val="20"/>
              </w:rPr>
            </w:pPr>
            <w:r w:rsidRPr="00D65BD4">
              <w:rPr>
                <w:rFonts w:eastAsia="SimSun"/>
                <w:iCs/>
                <w:szCs w:val="20"/>
              </w:rPr>
              <w:lastRenderedPageBreak/>
              <w:t xml:space="preserve">DAPCECRQTOT  =  </w:t>
            </w:r>
            <w:r w:rsidRPr="00D65BD4">
              <w:rPr>
                <w:rFonts w:eastAsia="SimSun"/>
                <w:iCs/>
                <w:position w:val="-22"/>
                <w:szCs w:val="20"/>
              </w:rPr>
              <w:object w:dxaOrig="285" w:dyaOrig="285" w14:anchorId="7AA9C29C">
                <v:shape id="_x0000_i1070" type="#_x0000_t75" style="width:12pt;height:12pt" o:ole="">
                  <v:imagedata r:id="rId17" o:title=""/>
                </v:shape>
                <o:OLEObject Type="Embed" ProgID="Equation.3" ShapeID="_x0000_i1070" DrawAspect="Content" ObjectID="_1786452177" r:id="rId85"/>
              </w:object>
            </w:r>
            <w:r w:rsidRPr="00D65BD4">
              <w:rPr>
                <w:rFonts w:eastAsia="SimSun"/>
                <w:iCs/>
                <w:szCs w:val="20"/>
              </w:rPr>
              <w:t>(</w:t>
            </w:r>
            <w:r w:rsidRPr="00D65BD4">
              <w:rPr>
                <w:rFonts w:eastAsia="SimSun"/>
                <w:iCs/>
                <w:position w:val="-18"/>
                <w:szCs w:val="20"/>
              </w:rPr>
              <w:object w:dxaOrig="285" w:dyaOrig="570" w14:anchorId="5D9BD8DA">
                <v:shape id="_x0000_i1071" type="#_x0000_t75" style="width:12pt;height:30pt" o:ole="">
                  <v:imagedata r:id="rId77" o:title=""/>
                </v:shape>
                <o:OLEObject Type="Embed" ProgID="Equation.3" ShapeID="_x0000_i1071" DrawAspect="Content" ObjectID="_1786452178" r:id="rId86"/>
              </w:object>
            </w:r>
            <w:r w:rsidRPr="00D65BD4">
              <w:rPr>
                <w:rFonts w:eastAsia="SimSun"/>
                <w:bCs/>
                <w:iCs/>
                <w:szCs w:val="20"/>
              </w:rPr>
              <w:t>PCECRR</w:t>
            </w:r>
            <w:r w:rsidRPr="00D65BD4">
              <w:rPr>
                <w:rFonts w:eastAsia="SimSun"/>
                <w:bCs/>
                <w:i/>
                <w:iCs/>
                <w:szCs w:val="20"/>
              </w:rPr>
              <w:t xml:space="preserve"> </w:t>
            </w:r>
            <w:r w:rsidRPr="00D65BD4">
              <w:rPr>
                <w:rFonts w:eastAsia="SimSun"/>
                <w:bCs/>
                <w:i/>
                <w:iCs/>
                <w:szCs w:val="20"/>
                <w:vertAlign w:val="subscript"/>
              </w:rPr>
              <w:t>r, q, DAM</w:t>
            </w:r>
            <w:r w:rsidRPr="00D65BD4">
              <w:rPr>
                <w:rFonts w:eastAsia="SimSun"/>
                <w:iCs/>
                <w:szCs w:val="20"/>
              </w:rPr>
              <w:t xml:space="preserve"> + DAECROAWD </w:t>
            </w:r>
            <w:r w:rsidRPr="00D65BD4">
              <w:rPr>
                <w:rFonts w:eastAsia="SimSun"/>
                <w:i/>
                <w:iCs/>
                <w:szCs w:val="20"/>
                <w:vertAlign w:val="subscript"/>
              </w:rPr>
              <w:t>q</w:t>
            </w:r>
            <w:r w:rsidRPr="00D65BD4">
              <w:rPr>
                <w:rFonts w:eastAsia="SimSun"/>
                <w:iCs/>
                <w:szCs w:val="20"/>
              </w:rPr>
              <w:t xml:space="preserve"> + DASAECRQ </w:t>
            </w:r>
            <w:r w:rsidRPr="00D65BD4">
              <w:rPr>
                <w:rFonts w:eastAsia="SimSun"/>
                <w:i/>
                <w:iCs/>
                <w:szCs w:val="20"/>
                <w:vertAlign w:val="subscript"/>
              </w:rPr>
              <w:t>q</w:t>
            </w:r>
            <w:r w:rsidRPr="00D65BD4">
              <w:rPr>
                <w:rFonts w:eastAsia="SimSun"/>
                <w:iCs/>
                <w:szCs w:val="20"/>
              </w:rPr>
              <w:t>)</w:t>
            </w:r>
          </w:p>
          <w:p w14:paraId="572DF56E" w14:textId="77777777" w:rsidR="00D65BD4" w:rsidRPr="00D65BD4" w:rsidRDefault="00D65BD4" w:rsidP="00D65BD4">
            <w:pPr>
              <w:rPr>
                <w:rFonts w:eastAsia="SimSun"/>
              </w:rPr>
            </w:pPr>
            <w:r w:rsidRPr="00D65BD4">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D65BD4" w:rsidRPr="00D65BD4" w14:paraId="373F0A5D" w14:textId="77777777" w:rsidTr="0003786F">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92D5E72" w14:textId="77777777" w:rsidR="00D65BD4" w:rsidRPr="00D65BD4" w:rsidRDefault="00D65BD4" w:rsidP="00D65BD4">
                  <w:pPr>
                    <w:spacing w:after="240"/>
                    <w:rPr>
                      <w:rFonts w:eastAsia="SimSun"/>
                      <w:b/>
                      <w:iCs/>
                      <w:sz w:val="20"/>
                      <w:szCs w:val="20"/>
                    </w:rPr>
                  </w:pPr>
                  <w:r w:rsidRPr="00D65BD4">
                    <w:rPr>
                      <w:rFonts w:eastAsia="SimSun"/>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7C8CFAF3" w14:textId="77777777" w:rsidR="00D65BD4" w:rsidRPr="00D65BD4" w:rsidRDefault="00D65BD4" w:rsidP="00D65BD4">
                  <w:pPr>
                    <w:spacing w:after="240"/>
                    <w:rPr>
                      <w:rFonts w:eastAsia="SimSun"/>
                      <w:b/>
                      <w:iCs/>
                      <w:sz w:val="20"/>
                      <w:szCs w:val="20"/>
                    </w:rPr>
                  </w:pPr>
                  <w:r w:rsidRPr="00D65BD4">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7843DAE" w14:textId="77777777" w:rsidR="00D65BD4" w:rsidRPr="00D65BD4" w:rsidRDefault="00D65BD4" w:rsidP="00D65BD4">
                  <w:pPr>
                    <w:spacing w:after="240"/>
                    <w:rPr>
                      <w:rFonts w:eastAsia="SimSun"/>
                      <w:b/>
                      <w:iCs/>
                      <w:sz w:val="20"/>
                      <w:szCs w:val="20"/>
                    </w:rPr>
                  </w:pPr>
                  <w:r w:rsidRPr="00D65BD4">
                    <w:rPr>
                      <w:rFonts w:eastAsia="SimSun"/>
                      <w:b/>
                      <w:iCs/>
                      <w:sz w:val="20"/>
                      <w:szCs w:val="20"/>
                    </w:rPr>
                    <w:t>Description</w:t>
                  </w:r>
                </w:p>
              </w:tc>
            </w:tr>
            <w:tr w:rsidR="00D65BD4" w:rsidRPr="00D65BD4" w14:paraId="12D14CC0" w14:textId="77777777" w:rsidTr="0003786F">
              <w:trPr>
                <w:cantSplit/>
              </w:trPr>
              <w:tc>
                <w:tcPr>
                  <w:tcW w:w="1973" w:type="dxa"/>
                  <w:tcBorders>
                    <w:top w:val="single" w:sz="4" w:space="0" w:color="auto"/>
                    <w:left w:val="single" w:sz="4" w:space="0" w:color="auto"/>
                    <w:bottom w:val="single" w:sz="4" w:space="0" w:color="auto"/>
                    <w:right w:val="single" w:sz="4" w:space="0" w:color="auto"/>
                  </w:tcBorders>
                  <w:hideMark/>
                </w:tcPr>
                <w:p w14:paraId="087D5693"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DARTPCECRAMT </w:t>
                  </w:r>
                  <w:r w:rsidRPr="00D65BD4">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B6EEF23"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9D8F238" w14:textId="77777777" w:rsidR="00D65BD4" w:rsidRPr="00D65BD4" w:rsidRDefault="00D65BD4" w:rsidP="00D65BD4">
                  <w:pPr>
                    <w:spacing w:after="60"/>
                    <w:rPr>
                      <w:rFonts w:eastAsia="SimSun"/>
                      <w:iCs/>
                      <w:sz w:val="20"/>
                      <w:szCs w:val="20"/>
                    </w:rPr>
                  </w:pPr>
                  <w:r w:rsidRPr="00D65BD4">
                    <w:rPr>
                      <w:rFonts w:eastAsia="SimSun"/>
                      <w:i/>
                      <w:iCs/>
                      <w:sz w:val="20"/>
                      <w:szCs w:val="20"/>
                    </w:rPr>
                    <w:t xml:space="preserve">Day-Ahead Updated Real-Time Procured Capacity for </w:t>
                  </w:r>
                  <w:r w:rsidRPr="00D65BD4">
                    <w:rPr>
                      <w:rFonts w:eastAsia="SimSun"/>
                      <w:i/>
                      <w:sz w:val="20"/>
                      <w:szCs w:val="20"/>
                    </w:rPr>
                    <w:t xml:space="preserve">ERCOT Contingency Reserve Service </w:t>
                  </w:r>
                  <w:r w:rsidRPr="00D65BD4">
                    <w:rPr>
                      <w:rFonts w:eastAsia="SimSun"/>
                      <w:i/>
                      <w:iCs/>
                      <w:sz w:val="20"/>
                      <w:szCs w:val="20"/>
                    </w:rPr>
                    <w:t xml:space="preserve">Amount by QSE - </w:t>
                  </w:r>
                  <w:r w:rsidRPr="00D65BD4">
                    <w:rPr>
                      <w:rFonts w:eastAsia="SimSun"/>
                      <w:iCs/>
                      <w:sz w:val="20"/>
                      <w:szCs w:val="20"/>
                    </w:rPr>
                    <w:t xml:space="preserve">The payment or charge to QSE </w:t>
                  </w:r>
                  <w:r w:rsidRPr="00D65BD4">
                    <w:rPr>
                      <w:rFonts w:eastAsia="SimSun"/>
                      <w:i/>
                      <w:iCs/>
                      <w:sz w:val="20"/>
                      <w:szCs w:val="20"/>
                    </w:rPr>
                    <w:t>q</w:t>
                  </w:r>
                  <w:r w:rsidRPr="00D65BD4">
                    <w:rPr>
                      <w:rFonts w:eastAsia="SimSun"/>
                      <w:iCs/>
                      <w:sz w:val="20"/>
                      <w:szCs w:val="20"/>
                    </w:rPr>
                    <w:t xml:space="preserve"> for ECRS for the re-calculated Real-Time obligation for the Operating Hour.</w:t>
                  </w:r>
                </w:p>
              </w:tc>
            </w:tr>
            <w:tr w:rsidR="00D65BD4" w:rsidRPr="00D65BD4" w14:paraId="4F87F958" w14:textId="77777777" w:rsidTr="0003786F">
              <w:trPr>
                <w:cantSplit/>
              </w:trPr>
              <w:tc>
                <w:tcPr>
                  <w:tcW w:w="1973" w:type="dxa"/>
                  <w:tcBorders>
                    <w:top w:val="single" w:sz="4" w:space="0" w:color="auto"/>
                    <w:left w:val="single" w:sz="4" w:space="0" w:color="auto"/>
                    <w:bottom w:val="single" w:sz="4" w:space="0" w:color="auto"/>
                    <w:right w:val="single" w:sz="4" w:space="0" w:color="auto"/>
                  </w:tcBorders>
                  <w:hideMark/>
                </w:tcPr>
                <w:p w14:paraId="027A25B7" w14:textId="77777777" w:rsidR="00D65BD4" w:rsidRPr="00D65BD4" w:rsidRDefault="00D65BD4" w:rsidP="00D65BD4">
                  <w:pPr>
                    <w:spacing w:after="60"/>
                    <w:rPr>
                      <w:rFonts w:eastAsia="SimSun"/>
                      <w:iCs/>
                      <w:sz w:val="20"/>
                      <w:szCs w:val="20"/>
                    </w:rPr>
                  </w:pPr>
                  <w:r w:rsidRPr="00D65BD4">
                    <w:rPr>
                      <w:rFonts w:eastAsia="SimSun"/>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2305874B"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624095D" w14:textId="77777777" w:rsidR="00D65BD4" w:rsidRPr="00D65BD4" w:rsidRDefault="00D65BD4" w:rsidP="00D65BD4">
                  <w:pPr>
                    <w:spacing w:after="60"/>
                    <w:rPr>
                      <w:rFonts w:eastAsia="SimSun"/>
                      <w:i/>
                      <w:iCs/>
                      <w:sz w:val="20"/>
                      <w:szCs w:val="20"/>
                    </w:rPr>
                  </w:pPr>
                  <w:r w:rsidRPr="00D65BD4">
                    <w:rPr>
                      <w:rFonts w:eastAsia="SimSun"/>
                      <w:i/>
                      <w:iCs/>
                      <w:sz w:val="20"/>
                      <w:szCs w:val="20"/>
                    </w:rPr>
                    <w:t>Day-Ahead ERCOT Contingency Reserve Price</w:t>
                  </w:r>
                  <w:r w:rsidRPr="00D65BD4">
                    <w:rPr>
                      <w:rFonts w:eastAsia="SimSun"/>
                      <w:iCs/>
                      <w:sz w:val="20"/>
                      <w:szCs w:val="20"/>
                    </w:rPr>
                    <w:t>—The DAM ECRS price for the Operating Hour.</w:t>
                  </w:r>
                </w:p>
              </w:tc>
            </w:tr>
            <w:tr w:rsidR="00D65BD4" w:rsidRPr="00D65BD4" w14:paraId="15DBB288" w14:textId="77777777" w:rsidTr="0003786F">
              <w:trPr>
                <w:cantSplit/>
              </w:trPr>
              <w:tc>
                <w:tcPr>
                  <w:tcW w:w="1973" w:type="dxa"/>
                  <w:tcBorders>
                    <w:top w:val="single" w:sz="4" w:space="0" w:color="auto"/>
                    <w:left w:val="single" w:sz="4" w:space="0" w:color="auto"/>
                    <w:bottom w:val="single" w:sz="4" w:space="0" w:color="auto"/>
                    <w:right w:val="single" w:sz="4" w:space="0" w:color="auto"/>
                  </w:tcBorders>
                  <w:hideMark/>
                </w:tcPr>
                <w:p w14:paraId="2E758687" w14:textId="77777777" w:rsidR="00D65BD4" w:rsidRPr="00D65BD4" w:rsidRDefault="00D65BD4" w:rsidP="00D65BD4">
                  <w:pPr>
                    <w:spacing w:after="60"/>
                    <w:rPr>
                      <w:rFonts w:eastAsia="SimSun"/>
                      <w:iCs/>
                      <w:sz w:val="20"/>
                      <w:szCs w:val="20"/>
                    </w:rPr>
                  </w:pPr>
                  <w:r w:rsidRPr="00D65BD4">
                    <w:rPr>
                      <w:rFonts w:eastAsia="SimSun"/>
                      <w:iCs/>
                      <w:sz w:val="20"/>
                      <w:szCs w:val="20"/>
                    </w:rPr>
                    <w:t>DAECRNOBL</w:t>
                  </w:r>
                  <w:r w:rsidRPr="00D65BD4">
                    <w:rPr>
                      <w:rFonts w:eastAsia="SimSun"/>
                      <w:iCs/>
                      <w:sz w:val="20"/>
                      <w:szCs w:val="20"/>
                      <w:vertAlign w:val="subscript"/>
                    </w:rPr>
                    <w:t xml:space="preserve"> </w:t>
                  </w:r>
                  <w:r w:rsidRPr="00D65BD4">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DB6AF8C"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4798B24" w14:textId="77777777" w:rsidR="00D65BD4" w:rsidRPr="00D65BD4" w:rsidRDefault="00D65BD4" w:rsidP="00D65BD4">
                  <w:pPr>
                    <w:spacing w:after="60"/>
                    <w:rPr>
                      <w:rFonts w:eastAsia="SimSun"/>
                      <w:iCs/>
                      <w:sz w:val="20"/>
                      <w:szCs w:val="20"/>
                    </w:rPr>
                  </w:pPr>
                  <w:r w:rsidRPr="00D65BD4">
                    <w:rPr>
                      <w:rFonts w:eastAsia="SimSun"/>
                      <w:i/>
                      <w:iCs/>
                      <w:sz w:val="20"/>
                      <w:szCs w:val="20"/>
                    </w:rPr>
                    <w:t>Day-Ahead ERCOT Contingency Reserve Service New Obligation per QSE</w:t>
                  </w:r>
                  <w:r w:rsidRPr="00D65BD4">
                    <w:rPr>
                      <w:rFonts w:eastAsia="SimSun"/>
                      <w:iCs/>
                      <w:sz w:val="20"/>
                      <w:szCs w:val="20"/>
                    </w:rPr>
                    <w:t xml:space="preserve">—The updated ECRS Ancillary Service Obligation in Real-Time for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2D840878" w14:textId="77777777" w:rsidTr="0003786F">
              <w:trPr>
                <w:cantSplit/>
              </w:trPr>
              <w:tc>
                <w:tcPr>
                  <w:tcW w:w="1973" w:type="dxa"/>
                  <w:tcBorders>
                    <w:top w:val="single" w:sz="4" w:space="0" w:color="auto"/>
                    <w:left w:val="single" w:sz="4" w:space="0" w:color="auto"/>
                    <w:bottom w:val="single" w:sz="4" w:space="0" w:color="auto"/>
                    <w:right w:val="single" w:sz="4" w:space="0" w:color="auto"/>
                  </w:tcBorders>
                  <w:hideMark/>
                </w:tcPr>
                <w:p w14:paraId="285CC5B4" w14:textId="77777777" w:rsidR="00D65BD4" w:rsidRPr="00D65BD4" w:rsidRDefault="00D65BD4" w:rsidP="00D65BD4">
                  <w:pPr>
                    <w:spacing w:after="60"/>
                    <w:rPr>
                      <w:rFonts w:eastAsia="SimSun"/>
                      <w:sz w:val="20"/>
                      <w:szCs w:val="20"/>
                    </w:rPr>
                  </w:pPr>
                  <w:r w:rsidRPr="00D65BD4">
                    <w:rPr>
                      <w:rFonts w:eastAsia="SimSun"/>
                      <w:iCs/>
                      <w:sz w:val="20"/>
                      <w:szCs w:val="20"/>
                    </w:rPr>
                    <w:t xml:space="preserve">PCECRR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0A194A02" w14:textId="77777777" w:rsidR="00D65BD4" w:rsidRPr="00D65BD4" w:rsidRDefault="00D65BD4" w:rsidP="00D65BD4">
                  <w:pPr>
                    <w:spacing w:after="60"/>
                    <w:rPr>
                      <w:rFonts w:eastAsia="SimSun"/>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738EA60" w14:textId="77777777" w:rsidR="00D65BD4" w:rsidRPr="00D65BD4" w:rsidRDefault="00D65BD4" w:rsidP="00D65BD4">
                  <w:pPr>
                    <w:spacing w:after="60"/>
                    <w:rPr>
                      <w:rFonts w:eastAsia="SimSun"/>
                      <w:i/>
                      <w:iCs/>
                      <w:sz w:val="20"/>
                      <w:szCs w:val="20"/>
                    </w:rPr>
                  </w:pPr>
                  <w:r w:rsidRPr="00D65BD4">
                    <w:rPr>
                      <w:rFonts w:eastAsia="SimSun"/>
                      <w:i/>
                      <w:sz w:val="20"/>
                      <w:szCs w:val="20"/>
                    </w:rPr>
                    <w:t>Procured Capacity for ERCOT Contingency Reserve Service per Resource per QSE in DAM</w:t>
                  </w:r>
                  <w:r w:rsidRPr="00D65BD4">
                    <w:rPr>
                      <w:rFonts w:eastAsia="SimSun"/>
                      <w:sz w:val="20"/>
                      <w:szCs w:val="20"/>
                    </w:rPr>
                    <w:t xml:space="preserve">—The ECRS capacity awarded to QSE </w:t>
                  </w:r>
                  <w:r w:rsidRPr="00D65BD4">
                    <w:rPr>
                      <w:rFonts w:eastAsia="SimSun"/>
                      <w:i/>
                      <w:sz w:val="20"/>
                      <w:szCs w:val="20"/>
                    </w:rPr>
                    <w:t>q</w:t>
                  </w:r>
                  <w:r w:rsidRPr="00D65BD4">
                    <w:rPr>
                      <w:rFonts w:eastAsia="SimSun"/>
                      <w:sz w:val="20"/>
                      <w:szCs w:val="20"/>
                    </w:rPr>
                    <w:t xml:space="preserve"> in the DAM for Resource </w:t>
                  </w:r>
                  <w:r w:rsidRPr="00D65BD4">
                    <w:rPr>
                      <w:rFonts w:eastAsia="SimSun"/>
                      <w:i/>
                      <w:sz w:val="20"/>
                      <w:szCs w:val="20"/>
                    </w:rPr>
                    <w:t>r</w:t>
                  </w:r>
                  <w:r w:rsidRPr="00D65BD4">
                    <w:rPr>
                      <w:rFonts w:eastAsia="SimSun"/>
                      <w:sz w:val="20"/>
                      <w:szCs w:val="20"/>
                    </w:rPr>
                    <w:t xml:space="preserve"> for the </w:t>
                  </w:r>
                  <w:r w:rsidRPr="00D65BD4">
                    <w:rPr>
                      <w:rFonts w:eastAsia="SimSun"/>
                      <w:iCs/>
                      <w:sz w:val="20"/>
                      <w:szCs w:val="20"/>
                    </w:rPr>
                    <w:t>Operating Hour</w:t>
                  </w:r>
                  <w:r w:rsidRPr="00D65BD4">
                    <w:rPr>
                      <w:rFonts w:eastAsia="SimSun"/>
                      <w:sz w:val="20"/>
                      <w:szCs w:val="20"/>
                    </w:rPr>
                    <w:t xml:space="preserve">.  Where for a Combined Cycle Train, the Resource </w:t>
                  </w:r>
                  <w:r w:rsidRPr="00D65BD4">
                    <w:rPr>
                      <w:rFonts w:eastAsia="SimSun"/>
                      <w:i/>
                      <w:sz w:val="20"/>
                      <w:szCs w:val="20"/>
                    </w:rPr>
                    <w:t xml:space="preserve">r </w:t>
                  </w:r>
                  <w:r w:rsidRPr="00D65BD4">
                    <w:rPr>
                      <w:rFonts w:eastAsia="SimSun"/>
                      <w:sz w:val="20"/>
                      <w:szCs w:val="20"/>
                    </w:rPr>
                    <w:t>is a Combined Cycle Generation Resource within the Combined Cycle Train.</w:t>
                  </w:r>
                </w:p>
              </w:tc>
            </w:tr>
            <w:tr w:rsidR="00D65BD4" w:rsidRPr="00D65BD4" w14:paraId="1A060BF3" w14:textId="77777777" w:rsidTr="0003786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D45A1C9" w14:textId="77777777" w:rsidR="00D65BD4" w:rsidRPr="00D65BD4" w:rsidRDefault="00D65BD4" w:rsidP="00D65BD4">
                  <w:pPr>
                    <w:spacing w:after="60"/>
                    <w:rPr>
                      <w:rFonts w:eastAsia="SimSun"/>
                      <w:sz w:val="20"/>
                      <w:szCs w:val="20"/>
                    </w:rPr>
                  </w:pPr>
                  <w:r w:rsidRPr="00D65BD4">
                    <w:rPr>
                      <w:rFonts w:eastAsia="SimSun"/>
                      <w:iCs/>
                      <w:sz w:val="20"/>
                      <w:szCs w:val="20"/>
                    </w:rPr>
                    <w:t>DAECROAWD</w:t>
                  </w:r>
                  <w:r w:rsidRPr="00D65BD4">
                    <w:rPr>
                      <w:rFonts w:eastAsia="SimSun"/>
                      <w:i/>
                      <w:sz w:val="20"/>
                      <w:szCs w:val="20"/>
                    </w:rPr>
                    <w:t xml:space="preserve"> </w:t>
                  </w:r>
                  <w:r w:rsidRPr="00D65BD4">
                    <w:rPr>
                      <w:rFonts w:eastAsia="SimSun"/>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35C6CB8"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BC39A5E" w14:textId="77777777" w:rsidR="00D65BD4" w:rsidRPr="00D65BD4" w:rsidRDefault="00D65BD4" w:rsidP="00D65BD4">
                  <w:pPr>
                    <w:spacing w:after="60"/>
                    <w:rPr>
                      <w:rFonts w:eastAsia="SimSun"/>
                      <w:i/>
                      <w:iCs/>
                      <w:sz w:val="20"/>
                      <w:szCs w:val="20"/>
                    </w:rPr>
                  </w:pPr>
                  <w:r w:rsidRPr="00D65BD4">
                    <w:rPr>
                      <w:rFonts w:eastAsia="SimSun"/>
                      <w:i/>
                      <w:iCs/>
                      <w:sz w:val="20"/>
                      <w:szCs w:val="20"/>
                    </w:rPr>
                    <w:t xml:space="preserve">Day-Ahead </w:t>
                  </w:r>
                  <w:r w:rsidRPr="00D65BD4">
                    <w:rPr>
                      <w:rFonts w:eastAsia="SimSun"/>
                      <w:i/>
                      <w:sz w:val="20"/>
                      <w:szCs w:val="20"/>
                    </w:rPr>
                    <w:t>ERCOT Contingency Reserve Service Only</w:t>
                  </w:r>
                  <w:r w:rsidRPr="00D65BD4">
                    <w:rPr>
                      <w:rFonts w:eastAsia="SimSun"/>
                      <w:i/>
                      <w:iCs/>
                      <w:sz w:val="20"/>
                      <w:szCs w:val="20"/>
                    </w:rPr>
                    <w:t xml:space="preserve"> Award for the QSE — </w:t>
                  </w:r>
                  <w:r w:rsidRPr="00D65BD4">
                    <w:rPr>
                      <w:rFonts w:eastAsia="SimSun"/>
                      <w:iCs/>
                      <w:sz w:val="20"/>
                      <w:szCs w:val="20"/>
                    </w:rPr>
                    <w:t xml:space="preserve">The </w:t>
                  </w:r>
                  <w:r w:rsidRPr="00D65BD4">
                    <w:rPr>
                      <w:rFonts w:eastAsia="SimSun"/>
                      <w:sz w:val="20"/>
                      <w:szCs w:val="20"/>
                    </w:rPr>
                    <w:t>ECRS</w:t>
                  </w:r>
                  <w:r w:rsidRPr="00D65BD4">
                    <w:rPr>
                      <w:rFonts w:eastAsia="SimSun"/>
                      <w:iCs/>
                      <w:sz w:val="20"/>
                      <w:szCs w:val="20"/>
                    </w:rPr>
                    <w:t xml:space="preserve"> Only capacity awarded in the DAM to QSE </w:t>
                  </w:r>
                  <w:r w:rsidRPr="00D65BD4">
                    <w:rPr>
                      <w:rFonts w:eastAsia="SimSun"/>
                      <w:i/>
                      <w:iCs/>
                      <w:sz w:val="20"/>
                      <w:szCs w:val="20"/>
                    </w:rPr>
                    <w:t>q</w:t>
                  </w:r>
                  <w:r w:rsidRPr="00D65BD4">
                    <w:rPr>
                      <w:rFonts w:eastAsia="SimSun"/>
                      <w:iCs/>
                      <w:sz w:val="20"/>
                      <w:szCs w:val="20"/>
                    </w:rPr>
                    <w:t xml:space="preserve"> for the Operating Hour.  </w:t>
                  </w:r>
                </w:p>
              </w:tc>
            </w:tr>
            <w:tr w:rsidR="00D65BD4" w:rsidRPr="00D65BD4" w14:paraId="3657C7D5" w14:textId="77777777" w:rsidTr="0003786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505303B" w14:textId="77777777" w:rsidR="00D65BD4" w:rsidRPr="00D65BD4" w:rsidRDefault="00D65BD4" w:rsidP="00D65BD4">
                  <w:pPr>
                    <w:spacing w:after="60"/>
                    <w:rPr>
                      <w:rFonts w:eastAsia="SimSun"/>
                      <w:i/>
                      <w:iCs/>
                      <w:sz w:val="20"/>
                      <w:szCs w:val="20"/>
                    </w:rPr>
                  </w:pPr>
                  <w:r w:rsidRPr="00D65BD4">
                    <w:rPr>
                      <w:rFonts w:eastAsia="SimSun"/>
                      <w:sz w:val="20"/>
                      <w:szCs w:val="20"/>
                    </w:rPr>
                    <w:t xml:space="preserve">DAECRAMT </w:t>
                  </w:r>
                  <w:r w:rsidRPr="00D65BD4">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3184829" w14:textId="77777777" w:rsidR="00D65BD4" w:rsidRPr="00D65BD4" w:rsidRDefault="00D65BD4" w:rsidP="00D65BD4">
                  <w:pPr>
                    <w:spacing w:after="60"/>
                    <w:rPr>
                      <w:rFonts w:eastAsia="SimSun"/>
                      <w:iCs/>
                      <w:sz w:val="20"/>
                      <w:szCs w:val="20"/>
                    </w:rPr>
                  </w:pPr>
                  <w:r w:rsidRPr="00D65BD4">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5952922" w14:textId="77777777" w:rsidR="00D65BD4" w:rsidRPr="00D65BD4" w:rsidRDefault="00D65BD4" w:rsidP="00D65BD4">
                  <w:pPr>
                    <w:spacing w:after="60"/>
                    <w:rPr>
                      <w:rFonts w:eastAsia="SimSun"/>
                      <w:iCs/>
                      <w:sz w:val="20"/>
                      <w:szCs w:val="20"/>
                    </w:rPr>
                  </w:pPr>
                  <w:r w:rsidRPr="00D65BD4">
                    <w:rPr>
                      <w:rFonts w:eastAsia="SimSun"/>
                      <w:i/>
                      <w:iCs/>
                      <w:sz w:val="20"/>
                      <w:szCs w:val="20"/>
                    </w:rPr>
                    <w:t>Day-Ahead ERCOT Contingency Reserve Amount per QSE</w:t>
                  </w:r>
                  <w:r w:rsidRPr="00D65BD4">
                    <w:rPr>
                      <w:rFonts w:eastAsia="SimSun"/>
                      <w:iCs/>
                      <w:sz w:val="20"/>
                      <w:szCs w:val="20"/>
                    </w:rPr>
                    <w:t xml:space="preserve">—QSE </w:t>
                  </w:r>
                  <w:r w:rsidRPr="00D65BD4">
                    <w:rPr>
                      <w:rFonts w:eastAsia="SimSun"/>
                      <w:i/>
                      <w:iCs/>
                      <w:sz w:val="20"/>
                      <w:szCs w:val="20"/>
                    </w:rPr>
                    <w:t>q</w:t>
                  </w:r>
                  <w:r w:rsidRPr="00D65BD4">
                    <w:rPr>
                      <w:rFonts w:eastAsia="SimSun"/>
                      <w:iCs/>
                      <w:sz w:val="20"/>
                      <w:szCs w:val="20"/>
                    </w:rPr>
                    <w:t>’s share of the DAM cost for ECRS for the Operating Hour.</w:t>
                  </w:r>
                </w:p>
              </w:tc>
            </w:tr>
            <w:tr w:rsidR="00D65BD4" w:rsidRPr="00D65BD4" w14:paraId="1D733E0F" w14:textId="77777777" w:rsidTr="0003786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6099FEFC" w14:textId="77777777" w:rsidR="00D65BD4" w:rsidRPr="00D65BD4" w:rsidRDefault="00D65BD4" w:rsidP="00D65BD4">
                  <w:pPr>
                    <w:spacing w:after="60"/>
                    <w:rPr>
                      <w:rFonts w:eastAsia="SimSun"/>
                      <w:iCs/>
                      <w:sz w:val="20"/>
                      <w:szCs w:val="20"/>
                    </w:rPr>
                  </w:pPr>
                  <w:r w:rsidRPr="00D65BD4">
                    <w:rPr>
                      <w:rFonts w:eastAsia="SimSun"/>
                      <w:iCs/>
                      <w:sz w:val="20"/>
                      <w:szCs w:val="20"/>
                    </w:rPr>
                    <w:t>HLRS</w:t>
                  </w:r>
                  <w:r w:rsidRPr="00D65BD4">
                    <w:rPr>
                      <w:rFonts w:eastAsia="SimSun"/>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0ED7E3C4"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B497DFE" w14:textId="77777777" w:rsidR="00D65BD4" w:rsidRPr="00D65BD4" w:rsidRDefault="00D65BD4" w:rsidP="00D65BD4">
                  <w:pPr>
                    <w:spacing w:after="60"/>
                    <w:rPr>
                      <w:rFonts w:eastAsia="SimSun"/>
                      <w:iCs/>
                      <w:sz w:val="20"/>
                      <w:szCs w:val="20"/>
                    </w:rPr>
                  </w:pPr>
                  <w:r w:rsidRPr="00D65BD4">
                    <w:rPr>
                      <w:rFonts w:eastAsia="SimSun"/>
                      <w:i/>
                      <w:iCs/>
                      <w:sz w:val="20"/>
                      <w:szCs w:val="20"/>
                    </w:rPr>
                    <w:t>Hourly Load Ratio Share per QSE</w:t>
                  </w:r>
                  <w:r w:rsidRPr="00D65BD4">
                    <w:rPr>
                      <w:rFonts w:eastAsia="SimSun"/>
                      <w:iCs/>
                      <w:sz w:val="20"/>
                      <w:szCs w:val="20"/>
                    </w:rPr>
                    <w:t xml:space="preserve">—The Real-Time LRS as defined in Section 6.6.2.4, QSE Load Ratio Share for an Operating Hour for QSE </w:t>
                  </w:r>
                  <w:r w:rsidRPr="00D65BD4">
                    <w:rPr>
                      <w:rFonts w:eastAsia="SimSun"/>
                      <w:i/>
                      <w:iCs/>
                      <w:sz w:val="20"/>
                      <w:szCs w:val="20"/>
                    </w:rPr>
                    <w:t>q</w:t>
                  </w:r>
                  <w:r w:rsidRPr="00D65BD4">
                    <w:rPr>
                      <w:rFonts w:eastAsia="SimSun"/>
                      <w:iCs/>
                      <w:sz w:val="20"/>
                      <w:szCs w:val="20"/>
                    </w:rPr>
                    <w:t xml:space="preserve"> for the Operating Hour.</w:t>
                  </w:r>
                </w:p>
              </w:tc>
            </w:tr>
            <w:tr w:rsidR="00D65BD4" w:rsidRPr="00D65BD4" w14:paraId="757F6DAF" w14:textId="77777777" w:rsidTr="0003786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6920958C"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2215FC5F"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07F7A31" w14:textId="77777777" w:rsidR="00D65BD4" w:rsidRPr="00D65BD4" w:rsidRDefault="00D65BD4" w:rsidP="00D65BD4">
                  <w:pPr>
                    <w:spacing w:after="60"/>
                    <w:rPr>
                      <w:rFonts w:eastAsia="SimSun"/>
                      <w:iCs/>
                      <w:sz w:val="20"/>
                      <w:szCs w:val="20"/>
                    </w:rPr>
                  </w:pPr>
                  <w:r w:rsidRPr="00D65BD4">
                    <w:rPr>
                      <w:rFonts w:eastAsia="SimSun"/>
                      <w:i/>
                      <w:iCs/>
                      <w:sz w:val="20"/>
                      <w:szCs w:val="20"/>
                    </w:rPr>
                    <w:t>Day-Ahead Procured Capacity for ERCOT Contingency Reserve Total</w:t>
                  </w:r>
                  <w:r w:rsidRPr="00D65BD4">
                    <w:rPr>
                      <w:rFonts w:eastAsia="SimSun"/>
                      <w:iCs/>
                      <w:sz w:val="20"/>
                      <w:szCs w:val="20"/>
                    </w:rPr>
                    <w:t>—The total ECRS capacity for all QSEs for all ECRS awarded and self-arranged in the DAM for the Operating Hour.</w:t>
                  </w:r>
                </w:p>
              </w:tc>
            </w:tr>
            <w:tr w:rsidR="00D65BD4" w:rsidRPr="00D65BD4" w14:paraId="5A15AE5D" w14:textId="77777777" w:rsidTr="0003786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49FC225" w14:textId="77777777" w:rsidR="00D65BD4" w:rsidRPr="00D65BD4" w:rsidRDefault="00D65BD4" w:rsidP="00D65BD4">
                  <w:pPr>
                    <w:spacing w:after="60"/>
                    <w:rPr>
                      <w:rFonts w:eastAsia="SimSun"/>
                      <w:iCs/>
                      <w:sz w:val="20"/>
                      <w:szCs w:val="20"/>
                    </w:rPr>
                  </w:pPr>
                  <w:r w:rsidRPr="00D65BD4">
                    <w:rPr>
                      <w:rFonts w:eastAsia="SimSun"/>
                      <w:iCs/>
                      <w:sz w:val="20"/>
                      <w:szCs w:val="20"/>
                    </w:rPr>
                    <w:t xml:space="preserve">DASAECRQ </w:t>
                  </w:r>
                  <w:r w:rsidRPr="00D65BD4">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FE7CABF" w14:textId="77777777" w:rsidR="00D65BD4" w:rsidRPr="00D65BD4" w:rsidRDefault="00D65BD4" w:rsidP="00D65BD4">
                  <w:pPr>
                    <w:spacing w:after="60"/>
                    <w:rPr>
                      <w:rFonts w:eastAsia="SimSun"/>
                      <w:iCs/>
                      <w:sz w:val="20"/>
                      <w:szCs w:val="20"/>
                    </w:rPr>
                  </w:pPr>
                  <w:r w:rsidRPr="00D65BD4">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A5A0244" w14:textId="77777777" w:rsidR="00D65BD4" w:rsidRPr="00D65BD4" w:rsidRDefault="00D65BD4" w:rsidP="00D65BD4">
                  <w:pPr>
                    <w:spacing w:after="60"/>
                    <w:rPr>
                      <w:rFonts w:eastAsia="SimSun"/>
                      <w:iCs/>
                      <w:sz w:val="20"/>
                      <w:szCs w:val="20"/>
                    </w:rPr>
                  </w:pPr>
                  <w:r w:rsidRPr="00D65BD4">
                    <w:rPr>
                      <w:rFonts w:eastAsia="SimSun"/>
                      <w:i/>
                      <w:iCs/>
                      <w:sz w:val="20"/>
                      <w:szCs w:val="20"/>
                    </w:rPr>
                    <w:t>Day-Ahead Self-Arranged ERCOT Contingency Reserve Quantity per QSE</w:t>
                  </w:r>
                  <w:r w:rsidRPr="00D65BD4">
                    <w:rPr>
                      <w:rFonts w:eastAsia="SimSun"/>
                      <w:iCs/>
                      <w:sz w:val="20"/>
                      <w:szCs w:val="20"/>
                    </w:rPr>
                    <w:t xml:space="preserve">—The self-arranged ECRS capacity submitted by QSE </w:t>
                  </w:r>
                  <w:r w:rsidRPr="00D65BD4">
                    <w:rPr>
                      <w:rFonts w:eastAsia="SimSun"/>
                      <w:i/>
                      <w:iCs/>
                      <w:sz w:val="20"/>
                      <w:szCs w:val="20"/>
                    </w:rPr>
                    <w:t>q</w:t>
                  </w:r>
                  <w:r w:rsidRPr="00D65BD4">
                    <w:rPr>
                      <w:rFonts w:eastAsia="SimSun"/>
                      <w:iCs/>
                      <w:sz w:val="20"/>
                      <w:szCs w:val="20"/>
                    </w:rPr>
                    <w:t xml:space="preserve"> before 1000 in the DAM for the Operating Hour.</w:t>
                  </w:r>
                </w:p>
              </w:tc>
            </w:tr>
            <w:tr w:rsidR="00D65BD4" w:rsidRPr="00D65BD4" w14:paraId="2314ABF5" w14:textId="77777777" w:rsidTr="0003786F">
              <w:trPr>
                <w:cantSplit/>
              </w:trPr>
              <w:tc>
                <w:tcPr>
                  <w:tcW w:w="1973" w:type="dxa"/>
                  <w:tcBorders>
                    <w:top w:val="single" w:sz="4" w:space="0" w:color="auto"/>
                    <w:left w:val="single" w:sz="4" w:space="0" w:color="auto"/>
                    <w:bottom w:val="single" w:sz="4" w:space="0" w:color="auto"/>
                    <w:right w:val="single" w:sz="4" w:space="0" w:color="auto"/>
                  </w:tcBorders>
                  <w:hideMark/>
                </w:tcPr>
                <w:p w14:paraId="0CCF0074" w14:textId="77777777" w:rsidR="00D65BD4" w:rsidRPr="00D65BD4" w:rsidRDefault="00D65BD4" w:rsidP="00D65BD4">
                  <w:pPr>
                    <w:spacing w:after="60"/>
                    <w:rPr>
                      <w:rFonts w:eastAsia="SimSun"/>
                      <w:i/>
                      <w:iCs/>
                      <w:sz w:val="20"/>
                      <w:szCs w:val="20"/>
                    </w:rPr>
                  </w:pPr>
                  <w:r w:rsidRPr="00D65BD4">
                    <w:rPr>
                      <w:rFonts w:eastAsia="SimSun"/>
                      <w:i/>
                      <w:iCs/>
                      <w:sz w:val="20"/>
                      <w:szCs w:val="20"/>
                    </w:rPr>
                    <w:t>q</w:t>
                  </w:r>
                </w:p>
              </w:tc>
              <w:tc>
                <w:tcPr>
                  <w:tcW w:w="900" w:type="dxa"/>
                  <w:tcBorders>
                    <w:top w:val="single" w:sz="4" w:space="0" w:color="auto"/>
                    <w:left w:val="single" w:sz="4" w:space="0" w:color="auto"/>
                    <w:bottom w:val="single" w:sz="4" w:space="0" w:color="auto"/>
                    <w:right w:val="single" w:sz="4" w:space="0" w:color="auto"/>
                  </w:tcBorders>
                  <w:hideMark/>
                </w:tcPr>
                <w:p w14:paraId="7C510D5F"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C7AEE4C" w14:textId="77777777" w:rsidR="00D65BD4" w:rsidRPr="00D65BD4" w:rsidRDefault="00D65BD4" w:rsidP="00D65BD4">
                  <w:pPr>
                    <w:spacing w:after="60"/>
                    <w:rPr>
                      <w:rFonts w:eastAsia="SimSun"/>
                      <w:iCs/>
                      <w:sz w:val="20"/>
                      <w:szCs w:val="20"/>
                    </w:rPr>
                  </w:pPr>
                  <w:r w:rsidRPr="00D65BD4">
                    <w:rPr>
                      <w:rFonts w:eastAsia="SimSun"/>
                      <w:iCs/>
                      <w:sz w:val="20"/>
                      <w:szCs w:val="20"/>
                    </w:rPr>
                    <w:t>A QSE.</w:t>
                  </w:r>
                </w:p>
              </w:tc>
            </w:tr>
            <w:tr w:rsidR="00D65BD4" w:rsidRPr="00D65BD4" w14:paraId="717CD38E" w14:textId="77777777" w:rsidTr="0003786F">
              <w:trPr>
                <w:cantSplit/>
              </w:trPr>
              <w:tc>
                <w:tcPr>
                  <w:tcW w:w="1973" w:type="dxa"/>
                  <w:tcBorders>
                    <w:top w:val="single" w:sz="4" w:space="0" w:color="auto"/>
                    <w:left w:val="single" w:sz="4" w:space="0" w:color="auto"/>
                    <w:bottom w:val="single" w:sz="4" w:space="0" w:color="auto"/>
                    <w:right w:val="single" w:sz="4" w:space="0" w:color="auto"/>
                  </w:tcBorders>
                  <w:hideMark/>
                </w:tcPr>
                <w:p w14:paraId="6B15A161" w14:textId="77777777" w:rsidR="00D65BD4" w:rsidRPr="00D65BD4" w:rsidRDefault="00D65BD4" w:rsidP="00D65BD4">
                  <w:pPr>
                    <w:spacing w:after="60"/>
                    <w:rPr>
                      <w:rFonts w:eastAsia="SimSun"/>
                      <w:i/>
                      <w:iCs/>
                      <w:sz w:val="20"/>
                      <w:szCs w:val="20"/>
                    </w:rPr>
                  </w:pPr>
                  <w:r w:rsidRPr="00D65BD4">
                    <w:rPr>
                      <w:rFonts w:eastAsia="SimSun"/>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37DCFC1A" w14:textId="77777777" w:rsidR="00D65BD4" w:rsidRPr="00D65BD4" w:rsidRDefault="00D65BD4" w:rsidP="00D65BD4">
                  <w:pPr>
                    <w:spacing w:after="60"/>
                    <w:rPr>
                      <w:rFonts w:eastAsia="SimSun"/>
                      <w:iCs/>
                      <w:sz w:val="20"/>
                      <w:szCs w:val="20"/>
                    </w:rPr>
                  </w:pPr>
                  <w:r w:rsidRPr="00D65BD4">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3C040A5" w14:textId="77777777" w:rsidR="00D65BD4" w:rsidRPr="00D65BD4" w:rsidRDefault="00D65BD4" w:rsidP="00D65BD4">
                  <w:pPr>
                    <w:spacing w:after="60"/>
                    <w:rPr>
                      <w:rFonts w:eastAsia="SimSun"/>
                      <w:iCs/>
                      <w:sz w:val="20"/>
                      <w:szCs w:val="20"/>
                    </w:rPr>
                  </w:pPr>
                  <w:r w:rsidRPr="00D65BD4">
                    <w:rPr>
                      <w:rFonts w:eastAsia="SimSun"/>
                      <w:iCs/>
                      <w:sz w:val="20"/>
                      <w:szCs w:val="20"/>
                    </w:rPr>
                    <w:t>A Resource.</w:t>
                  </w:r>
                </w:p>
              </w:tc>
            </w:tr>
          </w:tbl>
          <w:p w14:paraId="5CCCD1B7" w14:textId="77777777" w:rsidR="00D65BD4" w:rsidRPr="00D65BD4" w:rsidRDefault="00D65BD4" w:rsidP="00D65BD4">
            <w:pPr>
              <w:spacing w:before="240" w:after="240"/>
              <w:ind w:left="1440" w:hanging="720"/>
              <w:rPr>
                <w:ins w:id="2020" w:author="ERCOT" w:date="2024-01-22T09:50:00Z"/>
                <w:rFonts w:eastAsia="SimSun"/>
                <w:szCs w:val="20"/>
              </w:rPr>
            </w:pPr>
            <w:ins w:id="2021" w:author="ERCOT" w:date="2024-01-22T09:50:00Z">
              <w:r w:rsidRPr="00D65BD4">
                <w:rPr>
                  <w:rFonts w:eastAsia="SimSun"/>
                  <w:iCs/>
                  <w:szCs w:val="20"/>
                </w:rPr>
                <w:t>(</w:t>
              </w:r>
            </w:ins>
            <w:ins w:id="2022" w:author="ERCOT" w:date="2024-02-01T14:16:00Z">
              <w:r w:rsidRPr="00D65BD4">
                <w:rPr>
                  <w:rFonts w:eastAsia="SimSun"/>
                  <w:iCs/>
                  <w:szCs w:val="20"/>
                </w:rPr>
                <w:t>f</w:t>
              </w:r>
            </w:ins>
            <w:ins w:id="2023" w:author="ERCOT" w:date="2024-01-22T09:50:00Z">
              <w:r w:rsidRPr="00D65BD4">
                <w:rPr>
                  <w:rFonts w:eastAsia="SimSun"/>
                  <w:iCs/>
                  <w:szCs w:val="20"/>
                </w:rPr>
                <w:t>)</w:t>
              </w:r>
              <w:r w:rsidRPr="00D65BD4">
                <w:rPr>
                  <w:rFonts w:eastAsia="SimSun"/>
                  <w:iCs/>
                  <w:szCs w:val="20"/>
                </w:rPr>
                <w:tab/>
                <w:t>For Dispatchable Reliability Reserve Service (DRRS), if applicable:</w:t>
              </w:r>
            </w:ins>
          </w:p>
          <w:p w14:paraId="38963F4F" w14:textId="77777777" w:rsidR="00D65BD4" w:rsidRPr="00D65BD4" w:rsidRDefault="00D65BD4" w:rsidP="00D65BD4">
            <w:pPr>
              <w:ind w:left="1440" w:hanging="720"/>
              <w:rPr>
                <w:ins w:id="2024" w:author="ERCOT" w:date="2024-01-22T09:50:00Z"/>
                <w:rFonts w:eastAsia="SimSun"/>
                <w:szCs w:val="20"/>
              </w:rPr>
            </w:pPr>
            <w:ins w:id="2025" w:author="ERCOT" w:date="2024-01-22T09:50:00Z">
              <w:r w:rsidRPr="00D65BD4">
                <w:rPr>
                  <w:rFonts w:eastAsia="SimSun"/>
                  <w:iCs/>
                  <w:szCs w:val="20"/>
                </w:rPr>
                <w:t>DARTPC</w:t>
              </w:r>
            </w:ins>
            <w:ins w:id="2026" w:author="ERCOT" w:date="2024-01-22T09:51:00Z">
              <w:r w:rsidRPr="00D65BD4">
                <w:rPr>
                  <w:rFonts w:eastAsia="SimSun"/>
                  <w:iCs/>
                  <w:szCs w:val="20"/>
                </w:rPr>
                <w:t>DRR</w:t>
              </w:r>
            </w:ins>
            <w:ins w:id="2027" w:author="ERCOT" w:date="2024-01-22T09:50:00Z">
              <w:r w:rsidRPr="00D65BD4">
                <w:rPr>
                  <w:rFonts w:eastAsia="SimSun"/>
                  <w:iCs/>
                  <w:szCs w:val="20"/>
                </w:rPr>
                <w:t xml:space="preserve">AMT </w:t>
              </w:r>
              <w:r w:rsidRPr="00D65BD4">
                <w:rPr>
                  <w:rFonts w:eastAsia="SimSun"/>
                  <w:i/>
                  <w:iCs/>
                  <w:szCs w:val="20"/>
                  <w:vertAlign w:val="subscript"/>
                </w:rPr>
                <w:t>q</w:t>
              </w:r>
              <w:r w:rsidRPr="00D65BD4">
                <w:rPr>
                  <w:rFonts w:eastAsia="SimSun"/>
                  <w:iCs/>
                  <w:szCs w:val="20"/>
                </w:rPr>
                <w:t xml:space="preserve"> = (DA</w:t>
              </w:r>
            </w:ins>
            <w:ins w:id="2028" w:author="ERCOT" w:date="2024-01-22T09:51:00Z">
              <w:r w:rsidRPr="00D65BD4">
                <w:rPr>
                  <w:rFonts w:eastAsia="SimSun"/>
                  <w:iCs/>
                  <w:szCs w:val="20"/>
                </w:rPr>
                <w:t>DRR</w:t>
              </w:r>
            </w:ins>
            <w:ins w:id="2029" w:author="ERCOT" w:date="2024-01-22T09:50:00Z">
              <w:r w:rsidRPr="00D65BD4">
                <w:rPr>
                  <w:rFonts w:eastAsia="SimSun"/>
                  <w:iCs/>
                  <w:szCs w:val="20"/>
                </w:rPr>
                <w:t xml:space="preserve">NOBL </w:t>
              </w:r>
              <w:r w:rsidRPr="00D65BD4">
                <w:rPr>
                  <w:rFonts w:eastAsia="SimSun"/>
                  <w:i/>
                  <w:iCs/>
                  <w:szCs w:val="20"/>
                  <w:vertAlign w:val="subscript"/>
                </w:rPr>
                <w:t>q</w:t>
              </w:r>
              <w:r w:rsidRPr="00D65BD4">
                <w:rPr>
                  <w:rFonts w:eastAsia="SimSun"/>
                  <w:iCs/>
                  <w:szCs w:val="20"/>
                </w:rPr>
                <w:t xml:space="preserve"> – DASA</w:t>
              </w:r>
            </w:ins>
            <w:ins w:id="2030" w:author="ERCOT" w:date="2024-01-22T09:51:00Z">
              <w:r w:rsidRPr="00D65BD4">
                <w:rPr>
                  <w:rFonts w:eastAsia="SimSun"/>
                  <w:iCs/>
                  <w:szCs w:val="20"/>
                </w:rPr>
                <w:t>DRR</w:t>
              </w:r>
            </w:ins>
            <w:ins w:id="2031" w:author="ERCOT" w:date="2024-01-22T09:50:00Z">
              <w:r w:rsidRPr="00D65BD4">
                <w:rPr>
                  <w:rFonts w:eastAsia="SimSun"/>
                  <w:iCs/>
                  <w:szCs w:val="20"/>
                </w:rPr>
                <w:t xml:space="preserve">Q </w:t>
              </w:r>
              <w:r w:rsidRPr="00D65BD4">
                <w:rPr>
                  <w:rFonts w:eastAsia="SimSun"/>
                  <w:i/>
                  <w:iCs/>
                  <w:szCs w:val="20"/>
                  <w:vertAlign w:val="subscript"/>
                </w:rPr>
                <w:t>q</w:t>
              </w:r>
              <w:r w:rsidRPr="00D65BD4">
                <w:rPr>
                  <w:rFonts w:eastAsia="SimSun"/>
                  <w:iCs/>
                  <w:szCs w:val="20"/>
                </w:rPr>
                <w:t xml:space="preserve">) * </w:t>
              </w:r>
            </w:ins>
            <w:ins w:id="2032" w:author="ERCOT" w:date="2024-02-05T09:44:00Z">
              <w:r w:rsidRPr="00D65BD4">
                <w:rPr>
                  <w:rFonts w:eastAsia="SimSun"/>
                  <w:iCs/>
                  <w:szCs w:val="20"/>
                </w:rPr>
                <w:t xml:space="preserve">                           </w:t>
              </w:r>
            </w:ins>
            <w:ins w:id="2033" w:author="ERCOT" w:date="2024-01-22T09:50:00Z">
              <w:r w:rsidRPr="00D65BD4">
                <w:rPr>
                  <w:rFonts w:eastAsia="SimSun"/>
                  <w:iCs/>
                  <w:szCs w:val="20"/>
                </w:rPr>
                <w:t>DA</w:t>
              </w:r>
            </w:ins>
            <w:ins w:id="2034" w:author="ERCOT" w:date="2024-01-22T09:51:00Z">
              <w:r w:rsidRPr="00D65BD4">
                <w:rPr>
                  <w:rFonts w:eastAsia="SimSun"/>
                  <w:iCs/>
                  <w:szCs w:val="20"/>
                </w:rPr>
                <w:t>DR</w:t>
              </w:r>
            </w:ins>
            <w:ins w:id="2035" w:author="ERCOT" w:date="2024-01-22T09:50:00Z">
              <w:r w:rsidRPr="00D65BD4">
                <w:rPr>
                  <w:rFonts w:eastAsia="SimSun"/>
                  <w:iCs/>
                  <w:szCs w:val="20"/>
                </w:rPr>
                <w:t xml:space="preserve">RPR </w:t>
              </w:r>
            </w:ins>
            <w:ins w:id="2036" w:author="ERCOT" w:date="2024-02-05T09:44:00Z">
              <w:r w:rsidRPr="00D65BD4">
                <w:rPr>
                  <w:rFonts w:eastAsia="SimSun"/>
                  <w:iCs/>
                  <w:szCs w:val="20"/>
                </w:rPr>
                <w:t xml:space="preserve"> </w:t>
              </w:r>
            </w:ins>
            <w:ins w:id="2037" w:author="ERCOT" w:date="2024-01-22T09:50:00Z">
              <w:r w:rsidRPr="00D65BD4">
                <w:rPr>
                  <w:rFonts w:eastAsia="SimSun"/>
                  <w:iCs/>
                  <w:szCs w:val="20"/>
                </w:rPr>
                <w:t>–   DA</w:t>
              </w:r>
            </w:ins>
            <w:ins w:id="2038" w:author="ERCOT" w:date="2024-01-22T09:51:00Z">
              <w:r w:rsidRPr="00D65BD4">
                <w:rPr>
                  <w:rFonts w:eastAsia="SimSun"/>
                  <w:iCs/>
                  <w:szCs w:val="20"/>
                </w:rPr>
                <w:t>DRR</w:t>
              </w:r>
            </w:ins>
            <w:ins w:id="2039" w:author="ERCOT" w:date="2024-01-22T09:50:00Z">
              <w:r w:rsidRPr="00D65BD4">
                <w:rPr>
                  <w:rFonts w:eastAsia="SimSun"/>
                  <w:iCs/>
                  <w:szCs w:val="20"/>
                </w:rPr>
                <w:t xml:space="preserve">AMT </w:t>
              </w:r>
              <w:r w:rsidRPr="00D65BD4">
                <w:rPr>
                  <w:rFonts w:eastAsia="SimSun"/>
                  <w:i/>
                  <w:iCs/>
                  <w:szCs w:val="20"/>
                  <w:vertAlign w:val="subscript"/>
                </w:rPr>
                <w:t>q</w:t>
              </w:r>
            </w:ins>
          </w:p>
          <w:p w14:paraId="77078DC4" w14:textId="77777777" w:rsidR="00D65BD4" w:rsidRPr="00D65BD4" w:rsidRDefault="00D65BD4" w:rsidP="00D65BD4">
            <w:pPr>
              <w:spacing w:after="240"/>
              <w:ind w:left="720" w:hanging="720"/>
              <w:rPr>
                <w:ins w:id="2040" w:author="ERCOT" w:date="2024-01-22T09:50:00Z"/>
                <w:rFonts w:eastAsia="SimSun"/>
                <w:szCs w:val="20"/>
              </w:rPr>
            </w:pPr>
            <w:ins w:id="2041" w:author="ERCOT" w:date="2024-01-22T09:50:00Z">
              <w:r w:rsidRPr="00D65BD4">
                <w:rPr>
                  <w:rFonts w:eastAsia="SimSun"/>
                  <w:iCs/>
                  <w:szCs w:val="20"/>
                </w:rPr>
                <w:t>Where:</w:t>
              </w:r>
            </w:ins>
          </w:p>
          <w:p w14:paraId="77D690C2" w14:textId="77777777" w:rsidR="00D65BD4" w:rsidRPr="00D65BD4" w:rsidRDefault="00D65BD4" w:rsidP="00D65BD4">
            <w:pPr>
              <w:spacing w:after="240"/>
              <w:ind w:left="1440" w:hanging="720"/>
              <w:rPr>
                <w:ins w:id="2042" w:author="ERCOT" w:date="2024-01-22T09:50:00Z"/>
                <w:rFonts w:eastAsia="SimSun"/>
                <w:szCs w:val="20"/>
              </w:rPr>
            </w:pPr>
            <w:del w:id="2043" w:author="ERCOT" w:date="2024-02-07T15:43:00Z">
              <w:r w:rsidRPr="00D65BD4" w:rsidDel="00895676">
                <w:rPr>
                  <w:rFonts w:eastAsia="SimSun"/>
                  <w:iCs/>
                  <w:szCs w:val="20"/>
                </w:rPr>
                <w:fldChar w:fldCharType="begin"/>
              </w:r>
              <w:r w:rsidR="00EA16A5">
                <w:rPr>
                  <w:rFonts w:eastAsia="SimSun"/>
                  <w:iCs/>
                  <w:szCs w:val="20"/>
                </w:rPr>
                <w:fldChar w:fldCharType="separate"/>
              </w:r>
              <w:r w:rsidRPr="00D65BD4" w:rsidDel="00895676">
                <w:rPr>
                  <w:rFonts w:eastAsia="SimSun"/>
                  <w:iCs/>
                  <w:szCs w:val="20"/>
                </w:rPr>
                <w:fldChar w:fldCharType="end"/>
              </w:r>
            </w:del>
            <w:ins w:id="2044" w:author="ERCOT" w:date="2024-01-22T09:50:00Z">
              <w:r w:rsidRPr="00D65BD4">
                <w:rPr>
                  <w:rFonts w:eastAsia="SimSun"/>
                  <w:iCs/>
                  <w:szCs w:val="20"/>
                </w:rPr>
                <w:t>DA</w:t>
              </w:r>
            </w:ins>
            <w:ins w:id="2045" w:author="ERCOT" w:date="2024-01-22T09:51:00Z">
              <w:r w:rsidRPr="00D65BD4">
                <w:rPr>
                  <w:rFonts w:eastAsia="SimSun"/>
                  <w:iCs/>
                  <w:szCs w:val="20"/>
                </w:rPr>
                <w:t>DR</w:t>
              </w:r>
            </w:ins>
            <w:ins w:id="2046" w:author="ERCOT" w:date="2024-01-22T09:50:00Z">
              <w:r w:rsidRPr="00D65BD4">
                <w:rPr>
                  <w:rFonts w:eastAsia="SimSun"/>
                  <w:iCs/>
                  <w:szCs w:val="20"/>
                </w:rPr>
                <w:t xml:space="preserve">RNOBL </w:t>
              </w:r>
              <w:r w:rsidRPr="00D65BD4">
                <w:rPr>
                  <w:rFonts w:eastAsia="SimSun"/>
                  <w:i/>
                  <w:iCs/>
                  <w:szCs w:val="20"/>
                  <w:vertAlign w:val="subscript"/>
                </w:rPr>
                <w:t>q</w:t>
              </w:r>
              <w:r w:rsidRPr="00D65BD4">
                <w:rPr>
                  <w:rFonts w:eastAsia="SimSun"/>
                  <w:iCs/>
                  <w:szCs w:val="20"/>
                </w:rPr>
                <w:t xml:space="preserve"> = DAPC</w:t>
              </w:r>
            </w:ins>
            <w:ins w:id="2047" w:author="ERCOT" w:date="2024-01-22T09:51:00Z">
              <w:r w:rsidRPr="00D65BD4">
                <w:rPr>
                  <w:rFonts w:eastAsia="SimSun"/>
                  <w:iCs/>
                  <w:szCs w:val="20"/>
                </w:rPr>
                <w:t>DR</w:t>
              </w:r>
            </w:ins>
            <w:ins w:id="2048" w:author="ERCOT" w:date="2024-01-22T09:50:00Z">
              <w:r w:rsidRPr="00D65BD4">
                <w:rPr>
                  <w:rFonts w:eastAsia="SimSun"/>
                  <w:iCs/>
                  <w:szCs w:val="20"/>
                </w:rPr>
                <w:t xml:space="preserve">RQTOT * HLRS </w:t>
              </w:r>
              <w:r w:rsidRPr="00D65BD4">
                <w:rPr>
                  <w:rFonts w:eastAsia="SimSun"/>
                  <w:i/>
                  <w:iCs/>
                  <w:szCs w:val="20"/>
                  <w:vertAlign w:val="subscript"/>
                </w:rPr>
                <w:t>q</w:t>
              </w:r>
            </w:ins>
          </w:p>
          <w:p w14:paraId="7D7C6CB7" w14:textId="77777777" w:rsidR="00D65BD4" w:rsidRPr="00D65BD4" w:rsidRDefault="00D65BD4" w:rsidP="00D65BD4">
            <w:pPr>
              <w:spacing w:after="240"/>
              <w:ind w:left="1440" w:hanging="720"/>
              <w:rPr>
                <w:ins w:id="2049" w:author="ERCOT" w:date="2024-01-22T09:50:00Z"/>
                <w:rFonts w:eastAsia="SimSun"/>
                <w:szCs w:val="20"/>
              </w:rPr>
            </w:pPr>
            <w:ins w:id="2050" w:author="ERCOT" w:date="2024-01-22T09:50:00Z">
              <w:r w:rsidRPr="00D65BD4">
                <w:rPr>
                  <w:rFonts w:eastAsia="SimSun"/>
                  <w:iCs/>
                  <w:szCs w:val="20"/>
                </w:rPr>
                <w:t>DAPC</w:t>
              </w:r>
            </w:ins>
            <w:ins w:id="2051" w:author="ERCOT" w:date="2024-01-22T09:52:00Z">
              <w:r w:rsidRPr="00D65BD4">
                <w:rPr>
                  <w:rFonts w:eastAsia="SimSun"/>
                  <w:iCs/>
                  <w:szCs w:val="20"/>
                </w:rPr>
                <w:t>DR</w:t>
              </w:r>
            </w:ins>
            <w:ins w:id="2052" w:author="ERCOT" w:date="2024-01-22T09:50:00Z">
              <w:r w:rsidRPr="00D65BD4">
                <w:rPr>
                  <w:rFonts w:eastAsia="SimSun"/>
                  <w:iCs/>
                  <w:szCs w:val="20"/>
                </w:rPr>
                <w:t xml:space="preserve">RQTOT  =  </w:t>
              </w:r>
            </w:ins>
            <w:r w:rsidRPr="00D65BD4">
              <w:rPr>
                <w:rFonts w:eastAsia="SimSun"/>
                <w:iCs/>
                <w:position w:val="-22"/>
                <w:szCs w:val="20"/>
              </w:rPr>
              <w:object w:dxaOrig="220" w:dyaOrig="460" w14:anchorId="3EDB0414">
                <v:shape id="_x0000_i1072" type="#_x0000_t75" style="width:12pt;height:24pt" o:ole="">
                  <v:imagedata r:id="rId30" o:title=""/>
                </v:shape>
                <o:OLEObject Type="Embed" ProgID="Equation.3" ShapeID="_x0000_i1072" DrawAspect="Content" ObjectID="_1786452179" r:id="rId87"/>
              </w:object>
            </w:r>
            <w:r w:rsidRPr="00D65BD4">
              <w:rPr>
                <w:rFonts w:eastAsia="SimSun"/>
                <w:iCs/>
                <w:szCs w:val="20"/>
              </w:rPr>
              <w:t xml:space="preserve"> </w:t>
            </w:r>
            <w:ins w:id="2053" w:author="ERCOT" w:date="2024-01-22T09:50:00Z">
              <w:r w:rsidRPr="00D65BD4">
                <w:rPr>
                  <w:rFonts w:eastAsia="SimSun"/>
                  <w:iCs/>
                  <w:szCs w:val="20"/>
                </w:rPr>
                <w:t>(</w:t>
              </w:r>
            </w:ins>
            <w:ins w:id="2054" w:author="ERCOT" w:date="2024-01-11T08:31:00Z">
              <w:r w:rsidRPr="00D65BD4">
                <w:rPr>
                  <w:rFonts w:eastAsia="SimSun"/>
                  <w:iCs/>
                  <w:position w:val="-18"/>
                  <w:szCs w:val="20"/>
                </w:rPr>
                <w:object w:dxaOrig="225" w:dyaOrig="420" w14:anchorId="733847C8">
                  <v:shape id="_x0000_i1073" type="#_x0000_t75" style="width:12pt;height:24pt" o:ole="">
                    <v:imagedata r:id="rId57" o:title=""/>
                  </v:shape>
                  <o:OLEObject Type="Embed" ProgID="Equation.3" ShapeID="_x0000_i1073" DrawAspect="Content" ObjectID="_1786452180" r:id="rId88"/>
                </w:object>
              </w:r>
            </w:ins>
            <w:ins w:id="2055" w:author="ERCOT" w:date="2024-01-22T09:50:00Z">
              <w:r w:rsidRPr="00D65BD4">
                <w:rPr>
                  <w:rFonts w:eastAsia="SimSun"/>
                  <w:bCs/>
                  <w:iCs/>
                  <w:szCs w:val="20"/>
                </w:rPr>
                <w:t>PC</w:t>
              </w:r>
            </w:ins>
            <w:ins w:id="2056" w:author="ERCOT" w:date="2024-01-22T09:52:00Z">
              <w:r w:rsidRPr="00D65BD4">
                <w:rPr>
                  <w:rFonts w:eastAsia="SimSun"/>
                  <w:bCs/>
                  <w:iCs/>
                  <w:szCs w:val="20"/>
                </w:rPr>
                <w:t>DR</w:t>
              </w:r>
            </w:ins>
            <w:ins w:id="2057" w:author="ERCOT" w:date="2024-01-22T09:50:00Z">
              <w:r w:rsidRPr="00D65BD4">
                <w:rPr>
                  <w:rFonts w:eastAsia="SimSun"/>
                  <w:bCs/>
                  <w:iCs/>
                  <w:szCs w:val="20"/>
                </w:rPr>
                <w:t>RR</w:t>
              </w:r>
              <w:r w:rsidRPr="00D65BD4">
                <w:rPr>
                  <w:rFonts w:eastAsia="SimSun"/>
                  <w:bCs/>
                  <w:i/>
                  <w:iCs/>
                  <w:szCs w:val="20"/>
                </w:rPr>
                <w:t xml:space="preserve"> </w:t>
              </w:r>
              <w:r w:rsidRPr="00D65BD4">
                <w:rPr>
                  <w:rFonts w:eastAsia="SimSun"/>
                  <w:bCs/>
                  <w:i/>
                  <w:iCs/>
                  <w:szCs w:val="20"/>
                  <w:vertAlign w:val="subscript"/>
                </w:rPr>
                <w:t>r, q, DAM</w:t>
              </w:r>
              <w:r w:rsidRPr="00D65BD4">
                <w:rPr>
                  <w:rFonts w:eastAsia="SimSun"/>
                  <w:iCs/>
                  <w:szCs w:val="20"/>
                </w:rPr>
                <w:t xml:space="preserve"> + DASA</w:t>
              </w:r>
            </w:ins>
            <w:ins w:id="2058" w:author="ERCOT" w:date="2024-01-22T09:52:00Z">
              <w:r w:rsidRPr="00D65BD4">
                <w:rPr>
                  <w:rFonts w:eastAsia="SimSun"/>
                  <w:iCs/>
                  <w:szCs w:val="20"/>
                </w:rPr>
                <w:t>DR</w:t>
              </w:r>
            </w:ins>
            <w:ins w:id="2059" w:author="ERCOT" w:date="2024-01-22T09:50:00Z">
              <w:r w:rsidRPr="00D65BD4">
                <w:rPr>
                  <w:rFonts w:eastAsia="SimSun"/>
                  <w:iCs/>
                  <w:szCs w:val="20"/>
                </w:rPr>
                <w:t xml:space="preserve">RQ </w:t>
              </w:r>
              <w:r w:rsidRPr="00D65BD4">
                <w:rPr>
                  <w:rFonts w:eastAsia="SimSun"/>
                  <w:i/>
                  <w:iCs/>
                  <w:szCs w:val="20"/>
                  <w:vertAlign w:val="subscript"/>
                </w:rPr>
                <w:t>q</w:t>
              </w:r>
              <w:r w:rsidRPr="00D65BD4">
                <w:rPr>
                  <w:rFonts w:eastAsia="SimSun"/>
                  <w:iCs/>
                  <w:szCs w:val="20"/>
                </w:rPr>
                <w:t>)</w:t>
              </w:r>
            </w:ins>
          </w:p>
          <w:p w14:paraId="2963ADA1" w14:textId="77777777" w:rsidR="00D65BD4" w:rsidRPr="00D65BD4" w:rsidRDefault="00D65BD4" w:rsidP="00D65BD4">
            <w:pPr>
              <w:rPr>
                <w:ins w:id="2060" w:author="ERCOT" w:date="2024-01-22T09:50:00Z"/>
                <w:rFonts w:eastAsia="SimSun"/>
              </w:rPr>
            </w:pPr>
            <w:ins w:id="2061" w:author="ERCOT" w:date="2024-01-22T09:50:00Z">
              <w:r w:rsidRPr="00D65BD4">
                <w:rPr>
                  <w:rFonts w:eastAsia="SimSun"/>
                </w:rP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D65BD4" w:rsidRPr="00D65BD4" w14:paraId="11B34521" w14:textId="77777777" w:rsidTr="0003786F">
              <w:trPr>
                <w:cantSplit/>
                <w:tblHeader/>
                <w:ins w:id="206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008CAC8" w14:textId="77777777" w:rsidR="00D65BD4" w:rsidRPr="00D65BD4" w:rsidRDefault="00D65BD4" w:rsidP="00D65BD4">
                  <w:pPr>
                    <w:spacing w:after="240"/>
                    <w:rPr>
                      <w:ins w:id="2063" w:author="ERCOT" w:date="2024-01-22T09:50:00Z"/>
                      <w:rFonts w:eastAsia="SimSun"/>
                      <w:b/>
                      <w:iCs/>
                      <w:sz w:val="20"/>
                      <w:szCs w:val="20"/>
                    </w:rPr>
                  </w:pPr>
                  <w:ins w:id="2064" w:author="ERCOT" w:date="2024-01-22T09:50:00Z">
                    <w:r w:rsidRPr="00D65BD4">
                      <w:rPr>
                        <w:rFonts w:eastAsia="SimSun"/>
                        <w:b/>
                        <w:sz w:val="20"/>
                        <w:szCs w:val="20"/>
                      </w:rPr>
                      <w:lastRenderedPageBreak/>
                      <w:t>Variable</w:t>
                    </w:r>
                  </w:ins>
                </w:p>
              </w:tc>
              <w:tc>
                <w:tcPr>
                  <w:tcW w:w="755" w:type="dxa"/>
                  <w:tcBorders>
                    <w:top w:val="single" w:sz="4" w:space="0" w:color="auto"/>
                    <w:left w:val="single" w:sz="4" w:space="0" w:color="auto"/>
                    <w:bottom w:val="single" w:sz="4" w:space="0" w:color="auto"/>
                    <w:right w:val="single" w:sz="4" w:space="0" w:color="auto"/>
                  </w:tcBorders>
                  <w:hideMark/>
                </w:tcPr>
                <w:p w14:paraId="1C585DEF" w14:textId="77777777" w:rsidR="00D65BD4" w:rsidRPr="00D65BD4" w:rsidRDefault="00D65BD4" w:rsidP="00D65BD4">
                  <w:pPr>
                    <w:spacing w:after="240"/>
                    <w:rPr>
                      <w:ins w:id="2065" w:author="ERCOT" w:date="2024-01-22T09:50:00Z"/>
                      <w:rFonts w:eastAsia="SimSun"/>
                      <w:b/>
                      <w:iCs/>
                      <w:sz w:val="20"/>
                      <w:szCs w:val="20"/>
                    </w:rPr>
                  </w:pPr>
                  <w:ins w:id="2066" w:author="ERCOT" w:date="2024-01-22T09:50:00Z">
                    <w:r w:rsidRPr="00D65BD4">
                      <w:rPr>
                        <w:rFonts w:eastAsia="SimSun"/>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0518564C" w14:textId="77777777" w:rsidR="00D65BD4" w:rsidRPr="00D65BD4" w:rsidRDefault="00D65BD4" w:rsidP="00D65BD4">
                  <w:pPr>
                    <w:spacing w:after="240"/>
                    <w:rPr>
                      <w:ins w:id="2067" w:author="ERCOT" w:date="2024-01-22T09:50:00Z"/>
                      <w:rFonts w:eastAsia="SimSun"/>
                      <w:b/>
                      <w:iCs/>
                      <w:sz w:val="20"/>
                      <w:szCs w:val="20"/>
                    </w:rPr>
                  </w:pPr>
                  <w:ins w:id="2068" w:author="ERCOT" w:date="2024-01-22T09:50:00Z">
                    <w:r w:rsidRPr="00D65BD4">
                      <w:rPr>
                        <w:rFonts w:eastAsia="SimSun"/>
                        <w:b/>
                        <w:iCs/>
                        <w:sz w:val="20"/>
                        <w:szCs w:val="20"/>
                      </w:rPr>
                      <w:t>Description</w:t>
                    </w:r>
                  </w:ins>
                </w:p>
              </w:tc>
            </w:tr>
            <w:tr w:rsidR="00D65BD4" w:rsidRPr="00D65BD4" w14:paraId="74E56E0F" w14:textId="77777777" w:rsidTr="0003786F">
              <w:trPr>
                <w:cantSplit/>
                <w:ins w:id="206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56FBA36" w14:textId="77777777" w:rsidR="00D65BD4" w:rsidRPr="00D65BD4" w:rsidRDefault="00D65BD4" w:rsidP="00D65BD4">
                  <w:pPr>
                    <w:spacing w:after="60"/>
                    <w:rPr>
                      <w:ins w:id="2070" w:author="ERCOT" w:date="2024-01-22T09:50:00Z"/>
                      <w:rFonts w:eastAsia="SimSun"/>
                      <w:iCs/>
                      <w:sz w:val="20"/>
                      <w:szCs w:val="20"/>
                    </w:rPr>
                  </w:pPr>
                  <w:ins w:id="2071" w:author="ERCOT" w:date="2024-01-22T09:50:00Z">
                    <w:r w:rsidRPr="00D65BD4">
                      <w:rPr>
                        <w:rFonts w:eastAsia="SimSun"/>
                        <w:iCs/>
                        <w:sz w:val="20"/>
                        <w:szCs w:val="20"/>
                      </w:rPr>
                      <w:t>DARTPC</w:t>
                    </w:r>
                  </w:ins>
                  <w:ins w:id="2072" w:author="ERCOT" w:date="2024-01-22T09:57:00Z">
                    <w:r w:rsidRPr="00D65BD4">
                      <w:rPr>
                        <w:rFonts w:eastAsia="SimSun"/>
                        <w:iCs/>
                        <w:sz w:val="20"/>
                        <w:szCs w:val="20"/>
                      </w:rPr>
                      <w:t>DRR</w:t>
                    </w:r>
                  </w:ins>
                  <w:ins w:id="2073" w:author="ERCOT" w:date="2024-01-22T09:50:00Z">
                    <w:r w:rsidRPr="00D65BD4">
                      <w:rPr>
                        <w:rFonts w:eastAsia="SimSun"/>
                        <w:iCs/>
                        <w:sz w:val="20"/>
                        <w:szCs w:val="20"/>
                      </w:rPr>
                      <w:t xml:space="preserve">AMT </w:t>
                    </w:r>
                    <w:r w:rsidRPr="00D65BD4">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A477E70" w14:textId="77777777" w:rsidR="00D65BD4" w:rsidRPr="00D65BD4" w:rsidRDefault="00D65BD4" w:rsidP="00D65BD4">
                  <w:pPr>
                    <w:spacing w:after="60"/>
                    <w:rPr>
                      <w:ins w:id="2074" w:author="ERCOT" w:date="2024-01-22T09:50:00Z"/>
                      <w:rFonts w:eastAsia="SimSun"/>
                      <w:iCs/>
                      <w:sz w:val="20"/>
                      <w:szCs w:val="20"/>
                    </w:rPr>
                  </w:pPr>
                  <w:ins w:id="2075" w:author="ERCOT" w:date="2024-01-22T09:50:00Z">
                    <w:r w:rsidRPr="00D65BD4">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33CA59D7" w14:textId="77777777" w:rsidR="00D65BD4" w:rsidRPr="00D65BD4" w:rsidRDefault="00D65BD4" w:rsidP="00D65BD4">
                  <w:pPr>
                    <w:spacing w:after="60"/>
                    <w:rPr>
                      <w:ins w:id="2076" w:author="ERCOT" w:date="2024-01-22T09:50:00Z"/>
                      <w:rFonts w:eastAsia="SimSun"/>
                      <w:iCs/>
                      <w:sz w:val="20"/>
                      <w:szCs w:val="20"/>
                    </w:rPr>
                  </w:pPr>
                  <w:ins w:id="2077" w:author="ERCOT" w:date="2024-01-22T09:50:00Z">
                    <w:r w:rsidRPr="00D65BD4">
                      <w:rPr>
                        <w:rFonts w:eastAsia="SimSun"/>
                        <w:i/>
                        <w:iCs/>
                        <w:sz w:val="20"/>
                        <w:szCs w:val="20"/>
                      </w:rPr>
                      <w:t xml:space="preserve">Day-Ahead Updated Real-Time Procured Capacity for </w:t>
                    </w:r>
                  </w:ins>
                  <w:ins w:id="2078" w:author="ERCOT" w:date="2024-01-22T09:58:00Z">
                    <w:r w:rsidRPr="00D65BD4">
                      <w:rPr>
                        <w:rFonts w:eastAsia="SimSun"/>
                        <w:i/>
                        <w:sz w:val="20"/>
                        <w:szCs w:val="20"/>
                      </w:rPr>
                      <w:t>Dispatchable Reliability Reserve</w:t>
                    </w:r>
                  </w:ins>
                  <w:ins w:id="2079" w:author="ERCOT" w:date="2024-01-22T09:50:00Z">
                    <w:r w:rsidRPr="00D65BD4">
                      <w:rPr>
                        <w:rFonts w:eastAsia="SimSun"/>
                        <w:i/>
                        <w:sz w:val="20"/>
                        <w:szCs w:val="20"/>
                      </w:rPr>
                      <w:t xml:space="preserve"> Service </w:t>
                    </w:r>
                    <w:r w:rsidRPr="00D65BD4">
                      <w:rPr>
                        <w:rFonts w:eastAsia="SimSun"/>
                        <w:i/>
                        <w:iCs/>
                        <w:sz w:val="20"/>
                        <w:szCs w:val="20"/>
                      </w:rPr>
                      <w:t>Amount by QSE</w:t>
                    </w:r>
                    <w:r w:rsidRPr="00D65BD4">
                      <w:rPr>
                        <w:rFonts w:eastAsia="SimSun"/>
                        <w:iCs/>
                        <w:sz w:val="20"/>
                        <w:szCs w:val="20"/>
                      </w:rPr>
                      <w:t xml:space="preserve">—The payment or charge to QSE </w:t>
                    </w:r>
                    <w:r w:rsidRPr="00D65BD4">
                      <w:rPr>
                        <w:rFonts w:eastAsia="SimSun"/>
                        <w:i/>
                        <w:iCs/>
                        <w:sz w:val="20"/>
                        <w:szCs w:val="20"/>
                      </w:rPr>
                      <w:t>q</w:t>
                    </w:r>
                    <w:r w:rsidRPr="00D65BD4">
                      <w:rPr>
                        <w:rFonts w:eastAsia="SimSun"/>
                        <w:iCs/>
                        <w:sz w:val="20"/>
                        <w:szCs w:val="20"/>
                      </w:rPr>
                      <w:t xml:space="preserve"> for </w:t>
                    </w:r>
                  </w:ins>
                  <w:ins w:id="2080" w:author="ERCOT" w:date="2024-01-22T09:58:00Z">
                    <w:r w:rsidRPr="00D65BD4">
                      <w:rPr>
                        <w:rFonts w:eastAsia="SimSun"/>
                        <w:iCs/>
                        <w:sz w:val="20"/>
                        <w:szCs w:val="20"/>
                      </w:rPr>
                      <w:t>DRRS</w:t>
                    </w:r>
                  </w:ins>
                  <w:ins w:id="2081" w:author="ERCOT" w:date="2024-01-22T09:50:00Z">
                    <w:r w:rsidRPr="00D65BD4">
                      <w:rPr>
                        <w:rFonts w:eastAsia="SimSun"/>
                        <w:iCs/>
                        <w:sz w:val="20"/>
                        <w:szCs w:val="20"/>
                      </w:rPr>
                      <w:t xml:space="preserve"> for the re-calculated Real-Time obligation for the Operating Hour.</w:t>
                    </w:r>
                  </w:ins>
                </w:p>
              </w:tc>
            </w:tr>
            <w:tr w:rsidR="00D65BD4" w:rsidRPr="00D65BD4" w14:paraId="473F0E37" w14:textId="77777777" w:rsidTr="0003786F">
              <w:trPr>
                <w:cantSplit/>
                <w:ins w:id="208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0BC374D" w14:textId="77777777" w:rsidR="00D65BD4" w:rsidRPr="00D65BD4" w:rsidRDefault="00D65BD4" w:rsidP="00D65BD4">
                  <w:pPr>
                    <w:spacing w:after="60"/>
                    <w:rPr>
                      <w:ins w:id="2083" w:author="ERCOT" w:date="2024-01-22T09:50:00Z"/>
                      <w:rFonts w:eastAsia="SimSun"/>
                      <w:iCs/>
                      <w:sz w:val="20"/>
                      <w:szCs w:val="20"/>
                    </w:rPr>
                  </w:pPr>
                  <w:ins w:id="2084" w:author="ERCOT" w:date="2024-01-22T09:50:00Z">
                    <w:r w:rsidRPr="00D65BD4">
                      <w:rPr>
                        <w:rFonts w:eastAsia="SimSun"/>
                        <w:iCs/>
                        <w:sz w:val="20"/>
                        <w:szCs w:val="20"/>
                      </w:rPr>
                      <w:t>DA</w:t>
                    </w:r>
                  </w:ins>
                  <w:ins w:id="2085" w:author="ERCOT" w:date="2024-01-22T09:57:00Z">
                    <w:r w:rsidRPr="00D65BD4">
                      <w:rPr>
                        <w:rFonts w:eastAsia="SimSun"/>
                        <w:iCs/>
                        <w:sz w:val="20"/>
                        <w:szCs w:val="20"/>
                      </w:rPr>
                      <w:t>DRR</w:t>
                    </w:r>
                  </w:ins>
                  <w:ins w:id="2086" w:author="ERCOT" w:date="2024-01-22T09:50:00Z">
                    <w:r w:rsidRPr="00D65BD4">
                      <w:rPr>
                        <w:rFonts w:eastAsia="SimSun"/>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6FA25691" w14:textId="77777777" w:rsidR="00D65BD4" w:rsidRPr="00D65BD4" w:rsidRDefault="00D65BD4" w:rsidP="00D65BD4">
                  <w:pPr>
                    <w:spacing w:after="60"/>
                    <w:rPr>
                      <w:ins w:id="2087" w:author="ERCOT" w:date="2024-01-22T09:50:00Z"/>
                      <w:rFonts w:eastAsia="SimSun"/>
                      <w:iCs/>
                      <w:sz w:val="20"/>
                      <w:szCs w:val="20"/>
                    </w:rPr>
                  </w:pPr>
                  <w:ins w:id="2088" w:author="ERCOT" w:date="2024-01-22T09:50:00Z">
                    <w:r w:rsidRPr="00D65BD4">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41DFF176" w14:textId="77777777" w:rsidR="00D65BD4" w:rsidRPr="00D65BD4" w:rsidRDefault="00D65BD4" w:rsidP="00D65BD4">
                  <w:pPr>
                    <w:spacing w:after="60"/>
                    <w:rPr>
                      <w:ins w:id="2089" w:author="ERCOT" w:date="2024-01-22T09:50:00Z"/>
                      <w:rFonts w:eastAsia="SimSun"/>
                      <w:i/>
                      <w:iCs/>
                      <w:sz w:val="20"/>
                      <w:szCs w:val="20"/>
                    </w:rPr>
                  </w:pPr>
                  <w:ins w:id="2090" w:author="ERCOT" w:date="2024-01-22T09:50:00Z">
                    <w:r w:rsidRPr="00D65BD4">
                      <w:rPr>
                        <w:rFonts w:eastAsia="SimSun"/>
                        <w:i/>
                        <w:iCs/>
                        <w:sz w:val="20"/>
                        <w:szCs w:val="20"/>
                      </w:rPr>
                      <w:t xml:space="preserve">Day-Ahead </w:t>
                    </w:r>
                  </w:ins>
                  <w:ins w:id="2091" w:author="ERCOT" w:date="2024-01-22T09:58:00Z">
                    <w:r w:rsidRPr="00D65BD4">
                      <w:rPr>
                        <w:rFonts w:eastAsia="SimSun"/>
                        <w:i/>
                        <w:iCs/>
                        <w:sz w:val="20"/>
                        <w:szCs w:val="20"/>
                      </w:rPr>
                      <w:t xml:space="preserve">Dispatchable Reliability Reserve Service </w:t>
                    </w:r>
                  </w:ins>
                  <w:ins w:id="2092" w:author="ERCOT" w:date="2024-01-22T09:50:00Z">
                    <w:r w:rsidRPr="00D65BD4">
                      <w:rPr>
                        <w:rFonts w:eastAsia="SimSun"/>
                        <w:i/>
                        <w:iCs/>
                        <w:sz w:val="20"/>
                        <w:szCs w:val="20"/>
                      </w:rPr>
                      <w:t>Price</w:t>
                    </w:r>
                    <w:r w:rsidRPr="00D65BD4">
                      <w:rPr>
                        <w:rFonts w:eastAsia="SimSun"/>
                        <w:iCs/>
                        <w:sz w:val="20"/>
                        <w:szCs w:val="20"/>
                      </w:rPr>
                      <w:t xml:space="preserve">—The DAM </w:t>
                    </w:r>
                  </w:ins>
                  <w:ins w:id="2093" w:author="ERCOT" w:date="2024-01-22T10:02:00Z">
                    <w:r w:rsidRPr="00D65BD4">
                      <w:rPr>
                        <w:rFonts w:eastAsia="SimSun"/>
                        <w:iCs/>
                        <w:sz w:val="20"/>
                        <w:szCs w:val="20"/>
                      </w:rPr>
                      <w:t xml:space="preserve">DRRS </w:t>
                    </w:r>
                  </w:ins>
                  <w:ins w:id="2094" w:author="ERCOT" w:date="2024-01-22T09:50:00Z">
                    <w:r w:rsidRPr="00D65BD4">
                      <w:rPr>
                        <w:rFonts w:eastAsia="SimSun"/>
                        <w:iCs/>
                        <w:sz w:val="20"/>
                        <w:szCs w:val="20"/>
                      </w:rPr>
                      <w:t>price for the Operating Hour.</w:t>
                    </w:r>
                  </w:ins>
                </w:p>
              </w:tc>
            </w:tr>
            <w:tr w:rsidR="00D65BD4" w:rsidRPr="00D65BD4" w14:paraId="1EDCB992" w14:textId="77777777" w:rsidTr="0003786F">
              <w:trPr>
                <w:cantSplit/>
                <w:ins w:id="209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9111F5B" w14:textId="77777777" w:rsidR="00D65BD4" w:rsidRPr="00D65BD4" w:rsidRDefault="00D65BD4" w:rsidP="00D65BD4">
                  <w:pPr>
                    <w:spacing w:after="60"/>
                    <w:rPr>
                      <w:ins w:id="2096" w:author="ERCOT" w:date="2024-01-22T09:50:00Z"/>
                      <w:rFonts w:eastAsia="SimSun"/>
                      <w:iCs/>
                      <w:sz w:val="20"/>
                      <w:szCs w:val="20"/>
                    </w:rPr>
                  </w:pPr>
                  <w:ins w:id="2097" w:author="ERCOT" w:date="2024-01-22T09:50:00Z">
                    <w:r w:rsidRPr="00D65BD4">
                      <w:rPr>
                        <w:rFonts w:eastAsia="SimSun"/>
                        <w:iCs/>
                        <w:sz w:val="20"/>
                        <w:szCs w:val="20"/>
                      </w:rPr>
                      <w:t>DA</w:t>
                    </w:r>
                  </w:ins>
                  <w:ins w:id="2098" w:author="ERCOT" w:date="2024-01-22T10:02:00Z">
                    <w:r w:rsidRPr="00D65BD4">
                      <w:rPr>
                        <w:rFonts w:eastAsia="SimSun"/>
                        <w:iCs/>
                        <w:sz w:val="20"/>
                        <w:szCs w:val="20"/>
                      </w:rPr>
                      <w:t>DRR</w:t>
                    </w:r>
                  </w:ins>
                  <w:ins w:id="2099" w:author="ERCOT" w:date="2024-01-22T09:50:00Z">
                    <w:r w:rsidRPr="00D65BD4">
                      <w:rPr>
                        <w:rFonts w:eastAsia="SimSun"/>
                        <w:iCs/>
                        <w:sz w:val="20"/>
                        <w:szCs w:val="20"/>
                      </w:rPr>
                      <w:t>NOBL</w:t>
                    </w:r>
                    <w:r w:rsidRPr="00D65BD4">
                      <w:rPr>
                        <w:rFonts w:eastAsia="SimSun"/>
                        <w:iCs/>
                        <w:sz w:val="20"/>
                        <w:szCs w:val="20"/>
                        <w:vertAlign w:val="subscript"/>
                      </w:rPr>
                      <w:t xml:space="preserve"> </w:t>
                    </w:r>
                    <w:r w:rsidRPr="00D65BD4">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00ECDBED" w14:textId="77777777" w:rsidR="00D65BD4" w:rsidRPr="00D65BD4" w:rsidRDefault="00D65BD4" w:rsidP="00D65BD4">
                  <w:pPr>
                    <w:spacing w:after="60"/>
                    <w:rPr>
                      <w:ins w:id="2100" w:author="ERCOT" w:date="2024-01-22T09:50:00Z"/>
                      <w:rFonts w:eastAsia="SimSun"/>
                      <w:iCs/>
                      <w:sz w:val="20"/>
                      <w:szCs w:val="20"/>
                    </w:rPr>
                  </w:pPr>
                  <w:ins w:id="2101" w:author="ERCOT" w:date="2024-01-22T09:50:00Z">
                    <w:r w:rsidRPr="00D65BD4">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9BDBBDC" w14:textId="77777777" w:rsidR="00D65BD4" w:rsidRPr="00D65BD4" w:rsidRDefault="00D65BD4" w:rsidP="00D65BD4">
                  <w:pPr>
                    <w:spacing w:after="60"/>
                    <w:rPr>
                      <w:ins w:id="2102" w:author="ERCOT" w:date="2024-01-22T09:50:00Z"/>
                      <w:rFonts w:eastAsia="SimSun"/>
                      <w:iCs/>
                      <w:sz w:val="20"/>
                      <w:szCs w:val="20"/>
                    </w:rPr>
                  </w:pPr>
                  <w:ins w:id="2103" w:author="ERCOT" w:date="2024-01-22T09:50:00Z">
                    <w:r w:rsidRPr="00D65BD4">
                      <w:rPr>
                        <w:rFonts w:eastAsia="SimSun"/>
                        <w:i/>
                        <w:iCs/>
                        <w:sz w:val="20"/>
                        <w:szCs w:val="20"/>
                      </w:rPr>
                      <w:t xml:space="preserve">Day-Ahead </w:t>
                    </w:r>
                  </w:ins>
                  <w:ins w:id="2104" w:author="ERCOT" w:date="2024-01-22T09:58:00Z">
                    <w:r w:rsidRPr="00D65BD4">
                      <w:rPr>
                        <w:rFonts w:eastAsia="SimSun"/>
                        <w:i/>
                        <w:iCs/>
                        <w:sz w:val="20"/>
                        <w:szCs w:val="20"/>
                      </w:rPr>
                      <w:t xml:space="preserve">Dispatchable Reliability Reserve Service </w:t>
                    </w:r>
                  </w:ins>
                  <w:ins w:id="2105" w:author="ERCOT" w:date="2024-01-22T09:50:00Z">
                    <w:r w:rsidRPr="00D65BD4">
                      <w:rPr>
                        <w:rFonts w:eastAsia="SimSun"/>
                        <w:i/>
                        <w:iCs/>
                        <w:sz w:val="20"/>
                        <w:szCs w:val="20"/>
                      </w:rPr>
                      <w:t>New Obligation per QSE</w:t>
                    </w:r>
                    <w:r w:rsidRPr="00D65BD4">
                      <w:rPr>
                        <w:rFonts w:eastAsia="SimSun"/>
                        <w:iCs/>
                        <w:sz w:val="20"/>
                        <w:szCs w:val="20"/>
                      </w:rPr>
                      <w:t xml:space="preserve">—The updated </w:t>
                    </w:r>
                  </w:ins>
                  <w:ins w:id="2106" w:author="ERCOT" w:date="2024-01-22T10:02:00Z">
                    <w:r w:rsidRPr="00D65BD4">
                      <w:rPr>
                        <w:rFonts w:eastAsia="SimSun"/>
                        <w:iCs/>
                        <w:sz w:val="20"/>
                        <w:szCs w:val="20"/>
                      </w:rPr>
                      <w:t xml:space="preserve">DRRS </w:t>
                    </w:r>
                  </w:ins>
                  <w:ins w:id="2107" w:author="ERCOT" w:date="2024-01-22T09:50:00Z">
                    <w:r w:rsidRPr="00D65BD4">
                      <w:rPr>
                        <w:rFonts w:eastAsia="SimSun"/>
                        <w:iCs/>
                        <w:sz w:val="20"/>
                        <w:szCs w:val="20"/>
                      </w:rPr>
                      <w:t xml:space="preserve">Ancillary Service Obligation in Real-Time for QSE </w:t>
                    </w:r>
                    <w:r w:rsidRPr="00D65BD4">
                      <w:rPr>
                        <w:rFonts w:eastAsia="SimSun"/>
                        <w:i/>
                        <w:iCs/>
                        <w:sz w:val="20"/>
                        <w:szCs w:val="20"/>
                      </w:rPr>
                      <w:t>q</w:t>
                    </w:r>
                    <w:r w:rsidRPr="00D65BD4">
                      <w:rPr>
                        <w:rFonts w:eastAsia="SimSun"/>
                        <w:iCs/>
                        <w:sz w:val="20"/>
                        <w:szCs w:val="20"/>
                      </w:rPr>
                      <w:t xml:space="preserve"> for the Operating Hour.</w:t>
                    </w:r>
                  </w:ins>
                </w:p>
              </w:tc>
            </w:tr>
            <w:tr w:rsidR="00D65BD4" w:rsidRPr="00D65BD4" w14:paraId="23ED7690" w14:textId="77777777" w:rsidTr="0003786F">
              <w:trPr>
                <w:cantSplit/>
                <w:ins w:id="210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4C7E26E" w14:textId="77777777" w:rsidR="00D65BD4" w:rsidRPr="00D65BD4" w:rsidRDefault="00D65BD4" w:rsidP="00D65BD4">
                  <w:pPr>
                    <w:spacing w:after="60"/>
                    <w:rPr>
                      <w:ins w:id="2109" w:author="ERCOT" w:date="2024-01-22T09:50:00Z"/>
                      <w:rFonts w:eastAsia="SimSun"/>
                      <w:sz w:val="20"/>
                      <w:szCs w:val="20"/>
                    </w:rPr>
                  </w:pPr>
                  <w:ins w:id="2110" w:author="ERCOT" w:date="2024-01-22T09:50:00Z">
                    <w:r w:rsidRPr="00D65BD4">
                      <w:rPr>
                        <w:rFonts w:eastAsia="SimSun"/>
                        <w:iCs/>
                        <w:sz w:val="20"/>
                        <w:szCs w:val="20"/>
                      </w:rPr>
                      <w:t>PC</w:t>
                    </w:r>
                  </w:ins>
                  <w:ins w:id="2111" w:author="ERCOT" w:date="2024-01-22T10:02:00Z">
                    <w:r w:rsidRPr="00D65BD4">
                      <w:rPr>
                        <w:rFonts w:eastAsia="SimSun"/>
                        <w:iCs/>
                        <w:sz w:val="20"/>
                        <w:szCs w:val="20"/>
                      </w:rPr>
                      <w:t>DRR</w:t>
                    </w:r>
                  </w:ins>
                  <w:ins w:id="2112" w:author="ERCOT" w:date="2024-01-22T09:50:00Z">
                    <w:r w:rsidRPr="00D65BD4">
                      <w:rPr>
                        <w:rFonts w:eastAsia="SimSun"/>
                        <w:iCs/>
                        <w:sz w:val="20"/>
                        <w:szCs w:val="20"/>
                      </w:rPr>
                      <w:t xml:space="preserve">R </w:t>
                    </w:r>
                    <w:r w:rsidRPr="00D65BD4">
                      <w:rPr>
                        <w:rFonts w:eastAsia="SimSun"/>
                        <w:i/>
                        <w:iCs/>
                        <w:sz w:val="20"/>
                        <w:szCs w:val="20"/>
                        <w:vertAlign w:val="subscript"/>
                      </w:rPr>
                      <w:t>r,</w:t>
                    </w:r>
                    <w:r w:rsidRPr="00D65BD4">
                      <w:rPr>
                        <w:rFonts w:eastAsia="SimSun"/>
                        <w:i/>
                        <w:iCs/>
                        <w:sz w:val="20"/>
                        <w:szCs w:val="20"/>
                      </w:rPr>
                      <w:t xml:space="preserve"> </w:t>
                    </w:r>
                    <w:r w:rsidRPr="00D65BD4">
                      <w:rPr>
                        <w:rFonts w:eastAsia="SimSun"/>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534663A0" w14:textId="77777777" w:rsidR="00D65BD4" w:rsidRPr="00D65BD4" w:rsidRDefault="00D65BD4" w:rsidP="00D65BD4">
                  <w:pPr>
                    <w:spacing w:after="60"/>
                    <w:rPr>
                      <w:ins w:id="2113" w:author="ERCOT" w:date="2024-01-22T09:50:00Z"/>
                      <w:rFonts w:eastAsia="SimSun"/>
                      <w:sz w:val="20"/>
                      <w:szCs w:val="20"/>
                    </w:rPr>
                  </w:pPr>
                  <w:ins w:id="2114" w:author="ERCOT" w:date="2024-01-22T09:50:00Z">
                    <w:r w:rsidRPr="00D65BD4">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4E68C229" w14:textId="77777777" w:rsidR="00D65BD4" w:rsidRPr="00D65BD4" w:rsidRDefault="00D65BD4" w:rsidP="00D65BD4">
                  <w:pPr>
                    <w:spacing w:after="60"/>
                    <w:rPr>
                      <w:ins w:id="2115" w:author="ERCOT" w:date="2024-01-22T09:50:00Z"/>
                      <w:rFonts w:eastAsia="SimSun"/>
                      <w:i/>
                      <w:iCs/>
                      <w:sz w:val="20"/>
                      <w:szCs w:val="20"/>
                    </w:rPr>
                  </w:pPr>
                  <w:ins w:id="2116" w:author="ERCOT" w:date="2024-01-22T09:50:00Z">
                    <w:r w:rsidRPr="00D65BD4">
                      <w:rPr>
                        <w:rFonts w:eastAsia="SimSun"/>
                        <w:i/>
                        <w:sz w:val="20"/>
                        <w:szCs w:val="20"/>
                      </w:rPr>
                      <w:t xml:space="preserve">Procured Capacity for </w:t>
                    </w:r>
                  </w:ins>
                  <w:ins w:id="2117" w:author="ERCOT" w:date="2024-01-22T09:59:00Z">
                    <w:r w:rsidRPr="00D65BD4">
                      <w:rPr>
                        <w:rFonts w:eastAsia="SimSun"/>
                        <w:i/>
                        <w:iCs/>
                        <w:sz w:val="20"/>
                        <w:szCs w:val="20"/>
                      </w:rPr>
                      <w:t xml:space="preserve">Dispatchable Reliability Reserve Service </w:t>
                    </w:r>
                  </w:ins>
                  <w:ins w:id="2118" w:author="ERCOT" w:date="2024-01-22T09:50:00Z">
                    <w:r w:rsidRPr="00D65BD4">
                      <w:rPr>
                        <w:rFonts w:eastAsia="SimSun"/>
                        <w:i/>
                        <w:sz w:val="20"/>
                        <w:szCs w:val="20"/>
                      </w:rPr>
                      <w:t>per Resource per QSE in DAM</w:t>
                    </w:r>
                    <w:r w:rsidRPr="00D65BD4">
                      <w:rPr>
                        <w:rFonts w:eastAsia="SimSun"/>
                        <w:sz w:val="20"/>
                        <w:szCs w:val="20"/>
                      </w:rPr>
                      <w:t xml:space="preserve">—The </w:t>
                    </w:r>
                  </w:ins>
                  <w:ins w:id="2119" w:author="ERCOT" w:date="2024-01-22T10:02:00Z">
                    <w:r w:rsidRPr="00D65BD4">
                      <w:rPr>
                        <w:rFonts w:eastAsia="SimSun"/>
                        <w:iCs/>
                        <w:sz w:val="20"/>
                        <w:szCs w:val="20"/>
                      </w:rPr>
                      <w:t>DRRS</w:t>
                    </w:r>
                    <w:r w:rsidRPr="00D65BD4">
                      <w:rPr>
                        <w:rFonts w:eastAsia="SimSun"/>
                        <w:sz w:val="20"/>
                        <w:szCs w:val="20"/>
                      </w:rPr>
                      <w:t xml:space="preserve"> </w:t>
                    </w:r>
                  </w:ins>
                  <w:ins w:id="2120" w:author="ERCOT" w:date="2024-01-22T09:50:00Z">
                    <w:r w:rsidRPr="00D65BD4">
                      <w:rPr>
                        <w:rFonts w:eastAsia="SimSun"/>
                        <w:sz w:val="20"/>
                        <w:szCs w:val="20"/>
                      </w:rPr>
                      <w:t xml:space="preserve">capacity awarded to QSE </w:t>
                    </w:r>
                    <w:r w:rsidRPr="00D65BD4">
                      <w:rPr>
                        <w:rFonts w:eastAsia="SimSun"/>
                        <w:i/>
                        <w:sz w:val="20"/>
                        <w:szCs w:val="20"/>
                      </w:rPr>
                      <w:t>q</w:t>
                    </w:r>
                    <w:r w:rsidRPr="00D65BD4">
                      <w:rPr>
                        <w:rFonts w:eastAsia="SimSun"/>
                        <w:sz w:val="20"/>
                        <w:szCs w:val="20"/>
                      </w:rPr>
                      <w:t xml:space="preserve"> in the DAM for Resource </w:t>
                    </w:r>
                    <w:r w:rsidRPr="00D65BD4">
                      <w:rPr>
                        <w:rFonts w:eastAsia="SimSun"/>
                        <w:i/>
                        <w:sz w:val="20"/>
                        <w:szCs w:val="20"/>
                      </w:rPr>
                      <w:t>r</w:t>
                    </w:r>
                    <w:r w:rsidRPr="00D65BD4">
                      <w:rPr>
                        <w:rFonts w:eastAsia="SimSun"/>
                        <w:sz w:val="20"/>
                        <w:szCs w:val="20"/>
                      </w:rPr>
                      <w:t xml:space="preserve"> for the </w:t>
                    </w:r>
                    <w:r w:rsidRPr="00D65BD4">
                      <w:rPr>
                        <w:rFonts w:eastAsia="SimSun"/>
                        <w:iCs/>
                        <w:sz w:val="20"/>
                        <w:szCs w:val="20"/>
                      </w:rPr>
                      <w:t>Operating Hour</w:t>
                    </w:r>
                    <w:r w:rsidRPr="00D65BD4">
                      <w:rPr>
                        <w:rFonts w:eastAsia="SimSun"/>
                        <w:sz w:val="20"/>
                        <w:szCs w:val="20"/>
                      </w:rPr>
                      <w:t xml:space="preserve">.  Where for a Combined Cycle Train, the Resource </w:t>
                    </w:r>
                    <w:r w:rsidRPr="00D65BD4">
                      <w:rPr>
                        <w:rFonts w:eastAsia="SimSun"/>
                        <w:i/>
                        <w:sz w:val="20"/>
                        <w:szCs w:val="20"/>
                      </w:rPr>
                      <w:t xml:space="preserve">r </w:t>
                    </w:r>
                    <w:r w:rsidRPr="00D65BD4">
                      <w:rPr>
                        <w:rFonts w:eastAsia="SimSun"/>
                        <w:sz w:val="20"/>
                        <w:szCs w:val="20"/>
                      </w:rPr>
                      <w:t>is a Combined Cycle Generation Resource within the Combined Cycle Train.</w:t>
                    </w:r>
                  </w:ins>
                </w:p>
              </w:tc>
            </w:tr>
            <w:tr w:rsidR="00D65BD4" w:rsidRPr="00D65BD4" w14:paraId="560F1E7B" w14:textId="77777777" w:rsidTr="0003786F">
              <w:trPr>
                <w:cantSplit/>
                <w:trHeight w:val="440"/>
                <w:ins w:id="212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7EA39B8" w14:textId="77777777" w:rsidR="00D65BD4" w:rsidRPr="00D65BD4" w:rsidRDefault="00D65BD4" w:rsidP="00D65BD4">
                  <w:pPr>
                    <w:spacing w:after="60"/>
                    <w:rPr>
                      <w:ins w:id="2122" w:author="ERCOT" w:date="2024-01-22T09:50:00Z"/>
                      <w:rFonts w:eastAsia="SimSun"/>
                      <w:i/>
                      <w:iCs/>
                      <w:sz w:val="20"/>
                      <w:szCs w:val="20"/>
                    </w:rPr>
                  </w:pPr>
                  <w:ins w:id="2123" w:author="ERCOT" w:date="2024-01-22T09:50:00Z">
                    <w:r w:rsidRPr="00D65BD4">
                      <w:rPr>
                        <w:rFonts w:eastAsia="SimSun"/>
                        <w:sz w:val="20"/>
                        <w:szCs w:val="20"/>
                      </w:rPr>
                      <w:t>DA</w:t>
                    </w:r>
                  </w:ins>
                  <w:ins w:id="2124" w:author="ERCOT" w:date="2024-01-22T10:02:00Z">
                    <w:r w:rsidRPr="00D65BD4">
                      <w:rPr>
                        <w:rFonts w:eastAsia="SimSun"/>
                        <w:sz w:val="20"/>
                        <w:szCs w:val="20"/>
                      </w:rPr>
                      <w:t>DRR</w:t>
                    </w:r>
                  </w:ins>
                  <w:ins w:id="2125" w:author="ERCOT" w:date="2024-01-22T09:50:00Z">
                    <w:r w:rsidRPr="00D65BD4">
                      <w:rPr>
                        <w:rFonts w:eastAsia="SimSun"/>
                        <w:sz w:val="20"/>
                        <w:szCs w:val="20"/>
                      </w:rPr>
                      <w:t xml:space="preserve">AMT </w:t>
                    </w:r>
                    <w:r w:rsidRPr="00D65BD4">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1FB525A8" w14:textId="77777777" w:rsidR="00D65BD4" w:rsidRPr="00D65BD4" w:rsidRDefault="00D65BD4" w:rsidP="00D65BD4">
                  <w:pPr>
                    <w:spacing w:after="60"/>
                    <w:rPr>
                      <w:ins w:id="2126" w:author="ERCOT" w:date="2024-01-22T09:50:00Z"/>
                      <w:rFonts w:eastAsia="SimSun"/>
                      <w:iCs/>
                      <w:sz w:val="20"/>
                      <w:szCs w:val="20"/>
                    </w:rPr>
                  </w:pPr>
                  <w:ins w:id="2127" w:author="ERCOT" w:date="2024-01-22T09:50:00Z">
                    <w:r w:rsidRPr="00D65BD4">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03726165" w14:textId="77777777" w:rsidR="00D65BD4" w:rsidRPr="00D65BD4" w:rsidRDefault="00D65BD4" w:rsidP="00D65BD4">
                  <w:pPr>
                    <w:spacing w:after="60"/>
                    <w:rPr>
                      <w:ins w:id="2128" w:author="ERCOT" w:date="2024-01-22T09:50:00Z"/>
                      <w:rFonts w:eastAsia="SimSun"/>
                      <w:iCs/>
                      <w:sz w:val="20"/>
                      <w:szCs w:val="20"/>
                    </w:rPr>
                  </w:pPr>
                  <w:ins w:id="2129" w:author="ERCOT" w:date="2024-01-22T09:50:00Z">
                    <w:r w:rsidRPr="00D65BD4">
                      <w:rPr>
                        <w:rFonts w:eastAsia="SimSun"/>
                        <w:i/>
                        <w:iCs/>
                        <w:sz w:val="20"/>
                        <w:szCs w:val="20"/>
                      </w:rPr>
                      <w:t xml:space="preserve">Day-Ahead </w:t>
                    </w:r>
                  </w:ins>
                  <w:ins w:id="2130" w:author="ERCOT" w:date="2024-01-22T10:01:00Z">
                    <w:r w:rsidRPr="00D65BD4">
                      <w:rPr>
                        <w:rFonts w:eastAsia="SimSun"/>
                        <w:i/>
                        <w:iCs/>
                        <w:sz w:val="20"/>
                        <w:szCs w:val="20"/>
                      </w:rPr>
                      <w:t xml:space="preserve">Dispatchable Reliability Reserve Service </w:t>
                    </w:r>
                  </w:ins>
                  <w:ins w:id="2131" w:author="ERCOT" w:date="2024-01-22T09:50:00Z">
                    <w:r w:rsidRPr="00D65BD4">
                      <w:rPr>
                        <w:rFonts w:eastAsia="SimSun"/>
                        <w:i/>
                        <w:iCs/>
                        <w:sz w:val="20"/>
                        <w:szCs w:val="20"/>
                      </w:rPr>
                      <w:t>Amount per QSE</w:t>
                    </w:r>
                    <w:r w:rsidRPr="00D65BD4">
                      <w:rPr>
                        <w:rFonts w:eastAsia="SimSun"/>
                        <w:iCs/>
                        <w:sz w:val="20"/>
                        <w:szCs w:val="20"/>
                      </w:rPr>
                      <w:t xml:space="preserve">—QSE </w:t>
                    </w:r>
                    <w:r w:rsidRPr="00D65BD4">
                      <w:rPr>
                        <w:rFonts w:eastAsia="SimSun"/>
                        <w:i/>
                        <w:iCs/>
                        <w:sz w:val="20"/>
                        <w:szCs w:val="20"/>
                      </w:rPr>
                      <w:t>q</w:t>
                    </w:r>
                    <w:r w:rsidRPr="00D65BD4">
                      <w:rPr>
                        <w:rFonts w:eastAsia="SimSun"/>
                        <w:iCs/>
                        <w:sz w:val="20"/>
                        <w:szCs w:val="20"/>
                      </w:rPr>
                      <w:t xml:space="preserve">’s share of the DAM cost for </w:t>
                    </w:r>
                  </w:ins>
                  <w:ins w:id="2132" w:author="ERCOT" w:date="2024-01-22T10:02:00Z">
                    <w:r w:rsidRPr="00D65BD4">
                      <w:rPr>
                        <w:rFonts w:eastAsia="SimSun"/>
                        <w:iCs/>
                        <w:sz w:val="20"/>
                        <w:szCs w:val="20"/>
                      </w:rPr>
                      <w:t xml:space="preserve">DRRS </w:t>
                    </w:r>
                  </w:ins>
                  <w:ins w:id="2133" w:author="ERCOT" w:date="2024-01-22T09:50:00Z">
                    <w:r w:rsidRPr="00D65BD4">
                      <w:rPr>
                        <w:rFonts w:eastAsia="SimSun"/>
                        <w:iCs/>
                        <w:sz w:val="20"/>
                        <w:szCs w:val="20"/>
                      </w:rPr>
                      <w:t>for the Operating Hour.</w:t>
                    </w:r>
                  </w:ins>
                </w:p>
              </w:tc>
            </w:tr>
            <w:tr w:rsidR="00D65BD4" w:rsidRPr="00D65BD4" w14:paraId="5F184A85" w14:textId="77777777" w:rsidTr="0003786F">
              <w:trPr>
                <w:cantSplit/>
                <w:trHeight w:val="440"/>
                <w:ins w:id="213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D1136C4" w14:textId="77777777" w:rsidR="00D65BD4" w:rsidRPr="00D65BD4" w:rsidRDefault="00D65BD4" w:rsidP="00D65BD4">
                  <w:pPr>
                    <w:spacing w:after="60"/>
                    <w:rPr>
                      <w:ins w:id="2135" w:author="ERCOT" w:date="2024-01-22T09:50:00Z"/>
                      <w:rFonts w:eastAsia="SimSun"/>
                      <w:iCs/>
                      <w:sz w:val="20"/>
                      <w:szCs w:val="20"/>
                    </w:rPr>
                  </w:pPr>
                  <w:ins w:id="2136" w:author="ERCOT" w:date="2024-01-22T09:50:00Z">
                    <w:r w:rsidRPr="00D65BD4">
                      <w:rPr>
                        <w:rFonts w:eastAsia="SimSun"/>
                        <w:iCs/>
                        <w:sz w:val="20"/>
                        <w:szCs w:val="20"/>
                      </w:rPr>
                      <w:t>HLRS</w:t>
                    </w:r>
                    <w:r w:rsidRPr="00D65BD4">
                      <w:rPr>
                        <w:rFonts w:eastAsia="SimSun"/>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386ECE20" w14:textId="77777777" w:rsidR="00D65BD4" w:rsidRPr="00D65BD4" w:rsidRDefault="00D65BD4" w:rsidP="00D65BD4">
                  <w:pPr>
                    <w:spacing w:after="60"/>
                    <w:rPr>
                      <w:ins w:id="2137" w:author="ERCOT" w:date="2024-01-22T09:50:00Z"/>
                      <w:rFonts w:eastAsia="SimSun"/>
                      <w:iCs/>
                      <w:sz w:val="20"/>
                      <w:szCs w:val="20"/>
                    </w:rPr>
                  </w:pPr>
                  <w:ins w:id="2138" w:author="ERCOT" w:date="2024-01-22T09:50:00Z">
                    <w:r w:rsidRPr="00D65BD4">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0DE68210" w14:textId="77777777" w:rsidR="00D65BD4" w:rsidRPr="00D65BD4" w:rsidRDefault="00D65BD4" w:rsidP="00D65BD4">
                  <w:pPr>
                    <w:spacing w:after="60"/>
                    <w:rPr>
                      <w:ins w:id="2139" w:author="ERCOT" w:date="2024-01-22T09:50:00Z"/>
                      <w:rFonts w:eastAsia="SimSun"/>
                      <w:iCs/>
                      <w:sz w:val="20"/>
                      <w:szCs w:val="20"/>
                    </w:rPr>
                  </w:pPr>
                  <w:ins w:id="2140" w:author="ERCOT" w:date="2024-01-22T09:50:00Z">
                    <w:r w:rsidRPr="00D65BD4">
                      <w:rPr>
                        <w:rFonts w:eastAsia="SimSun"/>
                        <w:i/>
                        <w:iCs/>
                        <w:sz w:val="20"/>
                        <w:szCs w:val="20"/>
                      </w:rPr>
                      <w:t>Hourly Load Ratio Share per QSE</w:t>
                    </w:r>
                    <w:r w:rsidRPr="00D65BD4">
                      <w:rPr>
                        <w:rFonts w:eastAsia="SimSun"/>
                        <w:iCs/>
                        <w:sz w:val="20"/>
                        <w:szCs w:val="20"/>
                      </w:rPr>
                      <w:t xml:space="preserve">—The Real-Time LRS as defined in Section 6.6.2.4, QSE Load Ratio Share for an Operating Hour for QSE </w:t>
                    </w:r>
                    <w:r w:rsidRPr="00D65BD4">
                      <w:rPr>
                        <w:rFonts w:eastAsia="SimSun"/>
                        <w:i/>
                        <w:iCs/>
                        <w:sz w:val="20"/>
                        <w:szCs w:val="20"/>
                      </w:rPr>
                      <w:t>q</w:t>
                    </w:r>
                    <w:r w:rsidRPr="00D65BD4">
                      <w:rPr>
                        <w:rFonts w:eastAsia="SimSun"/>
                        <w:iCs/>
                        <w:sz w:val="20"/>
                        <w:szCs w:val="20"/>
                      </w:rPr>
                      <w:t xml:space="preserve"> for the Operating Hour.</w:t>
                    </w:r>
                  </w:ins>
                </w:p>
              </w:tc>
            </w:tr>
            <w:tr w:rsidR="00D65BD4" w:rsidRPr="00D65BD4" w14:paraId="0370A5F2" w14:textId="77777777" w:rsidTr="0003786F">
              <w:trPr>
                <w:cantSplit/>
                <w:trHeight w:val="440"/>
                <w:ins w:id="214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1EFBEB0" w14:textId="77777777" w:rsidR="00D65BD4" w:rsidRPr="00D65BD4" w:rsidRDefault="00D65BD4" w:rsidP="00D65BD4">
                  <w:pPr>
                    <w:spacing w:after="60"/>
                    <w:rPr>
                      <w:ins w:id="2142" w:author="ERCOT" w:date="2024-01-22T09:50:00Z"/>
                      <w:rFonts w:eastAsia="SimSun"/>
                      <w:iCs/>
                      <w:sz w:val="20"/>
                      <w:szCs w:val="20"/>
                    </w:rPr>
                  </w:pPr>
                  <w:ins w:id="2143" w:author="ERCOT" w:date="2024-01-22T09:50:00Z">
                    <w:r w:rsidRPr="00D65BD4">
                      <w:rPr>
                        <w:rFonts w:eastAsia="SimSun"/>
                        <w:iCs/>
                        <w:sz w:val="20"/>
                        <w:szCs w:val="20"/>
                      </w:rPr>
                      <w:t>DAPC</w:t>
                    </w:r>
                  </w:ins>
                  <w:ins w:id="2144" w:author="ERCOT" w:date="2024-01-22T10:02:00Z">
                    <w:r w:rsidRPr="00D65BD4">
                      <w:rPr>
                        <w:rFonts w:eastAsia="SimSun"/>
                        <w:iCs/>
                        <w:sz w:val="20"/>
                        <w:szCs w:val="20"/>
                      </w:rPr>
                      <w:t>DRR</w:t>
                    </w:r>
                  </w:ins>
                  <w:ins w:id="2145" w:author="ERCOT" w:date="2024-01-22T09:50:00Z">
                    <w:r w:rsidRPr="00D65BD4">
                      <w:rPr>
                        <w:rFonts w:eastAsia="SimSun"/>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25732EC5" w14:textId="77777777" w:rsidR="00D65BD4" w:rsidRPr="00D65BD4" w:rsidRDefault="00D65BD4" w:rsidP="00D65BD4">
                  <w:pPr>
                    <w:spacing w:after="60"/>
                    <w:rPr>
                      <w:ins w:id="2146" w:author="ERCOT" w:date="2024-01-22T09:50:00Z"/>
                      <w:rFonts w:eastAsia="SimSun"/>
                      <w:iCs/>
                      <w:sz w:val="20"/>
                      <w:szCs w:val="20"/>
                    </w:rPr>
                  </w:pPr>
                  <w:ins w:id="2147" w:author="ERCOT" w:date="2024-01-22T09:50:00Z">
                    <w:r w:rsidRPr="00D65BD4">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4ED60452" w14:textId="77777777" w:rsidR="00D65BD4" w:rsidRPr="00D65BD4" w:rsidRDefault="00D65BD4" w:rsidP="00D65BD4">
                  <w:pPr>
                    <w:spacing w:after="60"/>
                    <w:rPr>
                      <w:ins w:id="2148" w:author="ERCOT" w:date="2024-01-22T09:50:00Z"/>
                      <w:rFonts w:eastAsia="SimSun"/>
                      <w:iCs/>
                      <w:sz w:val="20"/>
                      <w:szCs w:val="20"/>
                    </w:rPr>
                  </w:pPr>
                  <w:ins w:id="2149" w:author="ERCOT" w:date="2024-01-22T09:50:00Z">
                    <w:r w:rsidRPr="00D65BD4">
                      <w:rPr>
                        <w:rFonts w:eastAsia="SimSun"/>
                        <w:i/>
                        <w:iCs/>
                        <w:sz w:val="20"/>
                        <w:szCs w:val="20"/>
                      </w:rPr>
                      <w:t xml:space="preserve">Day-Ahead Procured Capacity for </w:t>
                    </w:r>
                  </w:ins>
                  <w:ins w:id="2150" w:author="ERCOT" w:date="2024-01-22T10:01:00Z">
                    <w:r w:rsidRPr="00D65BD4">
                      <w:rPr>
                        <w:rFonts w:eastAsia="SimSun"/>
                        <w:i/>
                        <w:iCs/>
                        <w:sz w:val="20"/>
                        <w:szCs w:val="20"/>
                      </w:rPr>
                      <w:t xml:space="preserve">Dispatchable Reliability Reserve Service </w:t>
                    </w:r>
                  </w:ins>
                  <w:ins w:id="2151" w:author="ERCOT" w:date="2024-01-22T09:50:00Z">
                    <w:r w:rsidRPr="00D65BD4">
                      <w:rPr>
                        <w:rFonts w:eastAsia="SimSun"/>
                        <w:i/>
                        <w:iCs/>
                        <w:sz w:val="20"/>
                        <w:szCs w:val="20"/>
                      </w:rPr>
                      <w:t>Total</w:t>
                    </w:r>
                    <w:r w:rsidRPr="00D65BD4">
                      <w:rPr>
                        <w:rFonts w:eastAsia="SimSun"/>
                        <w:iCs/>
                        <w:sz w:val="20"/>
                        <w:szCs w:val="20"/>
                      </w:rPr>
                      <w:t xml:space="preserve">—The total </w:t>
                    </w:r>
                  </w:ins>
                  <w:ins w:id="2152" w:author="ERCOT" w:date="2024-02-01T14:50:00Z">
                    <w:r w:rsidRPr="00D65BD4">
                      <w:rPr>
                        <w:rFonts w:eastAsia="SimSun"/>
                        <w:iCs/>
                        <w:sz w:val="20"/>
                        <w:szCs w:val="20"/>
                      </w:rPr>
                      <w:t>DRRS</w:t>
                    </w:r>
                  </w:ins>
                  <w:ins w:id="2153" w:author="ERCOT" w:date="2024-01-22T09:50:00Z">
                    <w:r w:rsidRPr="00D65BD4">
                      <w:rPr>
                        <w:rFonts w:eastAsia="SimSun"/>
                        <w:iCs/>
                        <w:sz w:val="20"/>
                        <w:szCs w:val="20"/>
                      </w:rPr>
                      <w:t xml:space="preserve"> capacity for all QSEs for all </w:t>
                    </w:r>
                  </w:ins>
                  <w:ins w:id="2154" w:author="ERCOT" w:date="2024-01-22T10:02:00Z">
                    <w:r w:rsidRPr="00D65BD4">
                      <w:rPr>
                        <w:rFonts w:eastAsia="SimSun"/>
                        <w:iCs/>
                        <w:sz w:val="20"/>
                        <w:szCs w:val="20"/>
                      </w:rPr>
                      <w:t xml:space="preserve">DRRS </w:t>
                    </w:r>
                  </w:ins>
                  <w:ins w:id="2155" w:author="ERCOT" w:date="2024-01-22T09:50:00Z">
                    <w:r w:rsidRPr="00D65BD4">
                      <w:rPr>
                        <w:rFonts w:eastAsia="SimSun"/>
                        <w:iCs/>
                        <w:sz w:val="20"/>
                        <w:szCs w:val="20"/>
                      </w:rPr>
                      <w:t>awarded and self-arranged in the DAM for the Operating Hour.</w:t>
                    </w:r>
                  </w:ins>
                </w:p>
              </w:tc>
            </w:tr>
            <w:tr w:rsidR="00D65BD4" w:rsidRPr="00D65BD4" w14:paraId="0AE28F9F" w14:textId="77777777" w:rsidTr="0003786F">
              <w:trPr>
                <w:cantSplit/>
                <w:trHeight w:val="440"/>
                <w:ins w:id="215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39AD476" w14:textId="77777777" w:rsidR="00D65BD4" w:rsidRPr="00D65BD4" w:rsidRDefault="00D65BD4" w:rsidP="00D65BD4">
                  <w:pPr>
                    <w:spacing w:after="60"/>
                    <w:rPr>
                      <w:ins w:id="2157" w:author="ERCOT" w:date="2024-01-22T09:50:00Z"/>
                      <w:rFonts w:eastAsia="SimSun"/>
                      <w:iCs/>
                      <w:sz w:val="20"/>
                      <w:szCs w:val="20"/>
                    </w:rPr>
                  </w:pPr>
                  <w:ins w:id="2158" w:author="ERCOT" w:date="2024-01-22T09:50:00Z">
                    <w:r w:rsidRPr="00D65BD4">
                      <w:rPr>
                        <w:rFonts w:eastAsia="SimSun"/>
                        <w:iCs/>
                        <w:sz w:val="20"/>
                        <w:szCs w:val="20"/>
                      </w:rPr>
                      <w:t>DASA</w:t>
                    </w:r>
                  </w:ins>
                  <w:ins w:id="2159" w:author="ERCOT" w:date="2024-01-22T10:03:00Z">
                    <w:r w:rsidRPr="00D65BD4">
                      <w:rPr>
                        <w:rFonts w:eastAsia="SimSun"/>
                        <w:iCs/>
                        <w:sz w:val="20"/>
                        <w:szCs w:val="20"/>
                      </w:rPr>
                      <w:t>DRR</w:t>
                    </w:r>
                  </w:ins>
                  <w:ins w:id="2160" w:author="ERCOT" w:date="2024-01-22T09:50:00Z">
                    <w:r w:rsidRPr="00D65BD4">
                      <w:rPr>
                        <w:rFonts w:eastAsia="SimSun"/>
                        <w:iCs/>
                        <w:sz w:val="20"/>
                        <w:szCs w:val="20"/>
                      </w:rPr>
                      <w:t xml:space="preserve">Q </w:t>
                    </w:r>
                    <w:r w:rsidRPr="00D65BD4">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35D57867" w14:textId="77777777" w:rsidR="00D65BD4" w:rsidRPr="00D65BD4" w:rsidRDefault="00D65BD4" w:rsidP="00D65BD4">
                  <w:pPr>
                    <w:spacing w:after="60"/>
                    <w:rPr>
                      <w:ins w:id="2161" w:author="ERCOT" w:date="2024-01-22T09:50:00Z"/>
                      <w:rFonts w:eastAsia="SimSun"/>
                      <w:iCs/>
                      <w:sz w:val="20"/>
                      <w:szCs w:val="20"/>
                    </w:rPr>
                  </w:pPr>
                  <w:ins w:id="2162" w:author="ERCOT" w:date="2024-01-22T09:50:00Z">
                    <w:r w:rsidRPr="00D65BD4">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5978D079" w14:textId="77777777" w:rsidR="00D65BD4" w:rsidRPr="00D65BD4" w:rsidRDefault="00D65BD4" w:rsidP="00D65BD4">
                  <w:pPr>
                    <w:spacing w:after="60"/>
                    <w:rPr>
                      <w:ins w:id="2163" w:author="ERCOT" w:date="2024-01-22T09:50:00Z"/>
                      <w:rFonts w:eastAsia="SimSun"/>
                      <w:iCs/>
                      <w:sz w:val="20"/>
                      <w:szCs w:val="20"/>
                    </w:rPr>
                  </w:pPr>
                  <w:ins w:id="2164" w:author="ERCOT" w:date="2024-01-22T09:50:00Z">
                    <w:r w:rsidRPr="00D65BD4">
                      <w:rPr>
                        <w:rFonts w:eastAsia="SimSun"/>
                        <w:i/>
                        <w:iCs/>
                        <w:sz w:val="20"/>
                        <w:szCs w:val="20"/>
                      </w:rPr>
                      <w:t xml:space="preserve">Day-Ahead Self-Arranged </w:t>
                    </w:r>
                  </w:ins>
                  <w:ins w:id="2165" w:author="ERCOT" w:date="2024-01-22T10:01:00Z">
                    <w:r w:rsidRPr="00D65BD4">
                      <w:rPr>
                        <w:rFonts w:eastAsia="SimSun"/>
                        <w:i/>
                        <w:iCs/>
                        <w:sz w:val="20"/>
                        <w:szCs w:val="20"/>
                      </w:rPr>
                      <w:t xml:space="preserve">Dispatchable Reliability Reserve Service </w:t>
                    </w:r>
                  </w:ins>
                  <w:ins w:id="2166" w:author="ERCOT" w:date="2024-01-22T09:50:00Z">
                    <w:r w:rsidRPr="00D65BD4">
                      <w:rPr>
                        <w:rFonts w:eastAsia="SimSun"/>
                        <w:i/>
                        <w:iCs/>
                        <w:sz w:val="20"/>
                        <w:szCs w:val="20"/>
                      </w:rPr>
                      <w:t>Quantity per QSE</w:t>
                    </w:r>
                    <w:r w:rsidRPr="00D65BD4">
                      <w:rPr>
                        <w:rFonts w:eastAsia="SimSun"/>
                        <w:iCs/>
                        <w:sz w:val="20"/>
                        <w:szCs w:val="20"/>
                      </w:rPr>
                      <w:t xml:space="preserve">—The self-arranged </w:t>
                    </w:r>
                  </w:ins>
                  <w:ins w:id="2167" w:author="ERCOT" w:date="2024-01-22T10:01:00Z">
                    <w:r w:rsidRPr="00D65BD4">
                      <w:rPr>
                        <w:rFonts w:eastAsia="SimSun"/>
                        <w:iCs/>
                        <w:sz w:val="20"/>
                        <w:szCs w:val="20"/>
                      </w:rPr>
                      <w:t>DRRS</w:t>
                    </w:r>
                  </w:ins>
                  <w:ins w:id="2168" w:author="ERCOT" w:date="2024-01-22T09:50:00Z">
                    <w:r w:rsidRPr="00D65BD4">
                      <w:rPr>
                        <w:rFonts w:eastAsia="SimSun"/>
                        <w:iCs/>
                        <w:sz w:val="20"/>
                        <w:szCs w:val="20"/>
                      </w:rPr>
                      <w:t xml:space="preserve"> capacity submitted by QSE </w:t>
                    </w:r>
                    <w:r w:rsidRPr="00D65BD4">
                      <w:rPr>
                        <w:rFonts w:eastAsia="SimSun"/>
                        <w:i/>
                        <w:iCs/>
                        <w:sz w:val="20"/>
                        <w:szCs w:val="20"/>
                      </w:rPr>
                      <w:t>q</w:t>
                    </w:r>
                    <w:r w:rsidRPr="00D65BD4">
                      <w:rPr>
                        <w:rFonts w:eastAsia="SimSun"/>
                        <w:iCs/>
                        <w:sz w:val="20"/>
                        <w:szCs w:val="20"/>
                      </w:rPr>
                      <w:t xml:space="preserve"> before 1000 in the DAM for the Operating Hour.</w:t>
                    </w:r>
                  </w:ins>
                </w:p>
              </w:tc>
            </w:tr>
            <w:tr w:rsidR="00D65BD4" w:rsidRPr="00D65BD4" w14:paraId="7B126C0F" w14:textId="77777777" w:rsidTr="0003786F">
              <w:trPr>
                <w:cantSplit/>
                <w:ins w:id="216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AC7C30" w14:textId="77777777" w:rsidR="00D65BD4" w:rsidRPr="00D65BD4" w:rsidRDefault="00D65BD4" w:rsidP="00D65BD4">
                  <w:pPr>
                    <w:spacing w:after="60"/>
                    <w:rPr>
                      <w:ins w:id="2170" w:author="ERCOT" w:date="2024-01-22T09:50:00Z"/>
                      <w:rFonts w:eastAsia="SimSun"/>
                      <w:i/>
                      <w:iCs/>
                      <w:sz w:val="20"/>
                      <w:szCs w:val="20"/>
                    </w:rPr>
                  </w:pPr>
                  <w:ins w:id="2171" w:author="ERCOT" w:date="2024-01-22T09:50:00Z">
                    <w:r w:rsidRPr="00D65BD4">
                      <w:rPr>
                        <w:rFonts w:eastAsia="SimSun"/>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64250478" w14:textId="77777777" w:rsidR="00D65BD4" w:rsidRPr="00D65BD4" w:rsidRDefault="00D65BD4" w:rsidP="00D65BD4">
                  <w:pPr>
                    <w:spacing w:after="60"/>
                    <w:rPr>
                      <w:ins w:id="2172" w:author="ERCOT" w:date="2024-01-22T09:50:00Z"/>
                      <w:rFonts w:eastAsia="SimSun"/>
                      <w:iCs/>
                      <w:sz w:val="20"/>
                      <w:szCs w:val="20"/>
                    </w:rPr>
                  </w:pPr>
                  <w:ins w:id="2173" w:author="ERCOT" w:date="2024-01-22T09:50:00Z">
                    <w:r w:rsidRPr="00D65BD4">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7B2950EC" w14:textId="77777777" w:rsidR="00D65BD4" w:rsidRPr="00D65BD4" w:rsidRDefault="00D65BD4" w:rsidP="00D65BD4">
                  <w:pPr>
                    <w:spacing w:after="60"/>
                    <w:rPr>
                      <w:ins w:id="2174" w:author="ERCOT" w:date="2024-01-22T09:50:00Z"/>
                      <w:rFonts w:eastAsia="SimSun"/>
                      <w:iCs/>
                      <w:sz w:val="20"/>
                      <w:szCs w:val="20"/>
                    </w:rPr>
                  </w:pPr>
                  <w:ins w:id="2175" w:author="ERCOT" w:date="2024-01-22T09:50:00Z">
                    <w:r w:rsidRPr="00D65BD4">
                      <w:rPr>
                        <w:rFonts w:eastAsia="SimSun"/>
                        <w:iCs/>
                        <w:sz w:val="20"/>
                        <w:szCs w:val="20"/>
                      </w:rPr>
                      <w:t>A QSE.</w:t>
                    </w:r>
                  </w:ins>
                </w:p>
              </w:tc>
            </w:tr>
            <w:tr w:rsidR="00D65BD4" w:rsidRPr="00D65BD4" w14:paraId="09C5A1B6" w14:textId="77777777" w:rsidTr="0003786F">
              <w:trPr>
                <w:cantSplit/>
                <w:ins w:id="217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CC8853F" w14:textId="77777777" w:rsidR="00D65BD4" w:rsidRPr="00D65BD4" w:rsidRDefault="00D65BD4" w:rsidP="00D65BD4">
                  <w:pPr>
                    <w:spacing w:after="60"/>
                    <w:rPr>
                      <w:ins w:id="2177" w:author="ERCOT" w:date="2024-01-22T09:50:00Z"/>
                      <w:rFonts w:eastAsia="SimSun"/>
                      <w:i/>
                      <w:iCs/>
                      <w:sz w:val="20"/>
                      <w:szCs w:val="20"/>
                    </w:rPr>
                  </w:pPr>
                  <w:ins w:id="2178" w:author="ERCOT" w:date="2024-01-22T09:50:00Z">
                    <w:r w:rsidRPr="00D65BD4">
                      <w:rPr>
                        <w:rFonts w:eastAsia="SimSun"/>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03AC76DD" w14:textId="77777777" w:rsidR="00D65BD4" w:rsidRPr="00D65BD4" w:rsidRDefault="00D65BD4" w:rsidP="00D65BD4">
                  <w:pPr>
                    <w:spacing w:after="60"/>
                    <w:rPr>
                      <w:ins w:id="2179" w:author="ERCOT" w:date="2024-01-22T09:50:00Z"/>
                      <w:rFonts w:eastAsia="SimSun"/>
                      <w:iCs/>
                      <w:sz w:val="20"/>
                      <w:szCs w:val="20"/>
                    </w:rPr>
                  </w:pPr>
                  <w:ins w:id="2180" w:author="ERCOT" w:date="2024-01-22T09:50:00Z">
                    <w:r w:rsidRPr="00D65BD4">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0A58BFE0" w14:textId="77777777" w:rsidR="00D65BD4" w:rsidRPr="00D65BD4" w:rsidRDefault="00D65BD4" w:rsidP="00D65BD4">
                  <w:pPr>
                    <w:spacing w:after="60"/>
                    <w:rPr>
                      <w:ins w:id="2181" w:author="ERCOT" w:date="2024-01-22T09:50:00Z"/>
                      <w:rFonts w:eastAsia="SimSun"/>
                      <w:iCs/>
                      <w:sz w:val="20"/>
                      <w:szCs w:val="20"/>
                    </w:rPr>
                  </w:pPr>
                  <w:ins w:id="2182" w:author="ERCOT" w:date="2024-01-22T09:50:00Z">
                    <w:r w:rsidRPr="00D65BD4">
                      <w:rPr>
                        <w:rFonts w:eastAsia="SimSun"/>
                        <w:iCs/>
                        <w:sz w:val="20"/>
                        <w:szCs w:val="20"/>
                      </w:rPr>
                      <w:t>A Resource.</w:t>
                    </w:r>
                  </w:ins>
                </w:p>
              </w:tc>
            </w:tr>
          </w:tbl>
          <w:p w14:paraId="7DD97278" w14:textId="77777777" w:rsidR="00D65BD4" w:rsidRPr="00D65BD4" w:rsidRDefault="00D65BD4" w:rsidP="00D65BD4">
            <w:pPr>
              <w:spacing w:before="120" w:after="240"/>
              <w:rPr>
                <w:rFonts w:eastAsia="SimSun"/>
                <w:b/>
                <w:i/>
                <w:iCs/>
              </w:rPr>
            </w:pPr>
          </w:p>
        </w:tc>
      </w:tr>
    </w:tbl>
    <w:p w14:paraId="7468224E" w14:textId="77777777" w:rsidR="00D65BD4" w:rsidRPr="00D65BD4" w:rsidRDefault="00D65BD4" w:rsidP="00D65BD4">
      <w:pPr>
        <w:keepNext/>
        <w:tabs>
          <w:tab w:val="left" w:pos="1800"/>
        </w:tabs>
        <w:spacing w:before="240" w:after="240"/>
        <w:ind w:left="1800" w:hanging="1800"/>
        <w:outlineLvl w:val="5"/>
        <w:rPr>
          <w:ins w:id="2183" w:author="ERCOT" w:date="2024-01-11T14:28:00Z"/>
          <w:rFonts w:eastAsia="SimSun"/>
          <w:b/>
          <w:bCs/>
          <w:szCs w:val="22"/>
        </w:rPr>
      </w:pPr>
      <w:bookmarkStart w:id="2184" w:name="_Toc60045906"/>
      <w:bookmarkStart w:id="2185" w:name="_Toc65157801"/>
      <w:bookmarkStart w:id="2186" w:name="_Toc116564825"/>
      <w:bookmarkStart w:id="2187" w:name="_Toc135994482"/>
      <w:bookmarkStart w:id="2188" w:name="_Toc138931493"/>
      <w:ins w:id="2189" w:author="ERCOT" w:date="2024-01-11T14:28:00Z">
        <w:r w:rsidRPr="00D65BD4">
          <w:rPr>
            <w:rFonts w:eastAsia="SimSun"/>
            <w:b/>
            <w:bCs/>
            <w:szCs w:val="22"/>
          </w:rPr>
          <w:lastRenderedPageBreak/>
          <w:t>8.1.1.2.1.</w:t>
        </w:r>
      </w:ins>
      <w:ins w:id="2190" w:author="ERCOT" w:date="2024-01-11T14:29:00Z">
        <w:r w:rsidRPr="00D65BD4">
          <w:rPr>
            <w:rFonts w:eastAsia="SimSun"/>
            <w:b/>
            <w:bCs/>
            <w:szCs w:val="22"/>
          </w:rPr>
          <w:t>8</w:t>
        </w:r>
      </w:ins>
      <w:ins w:id="2191" w:author="ERCOT" w:date="2024-01-11T14:28:00Z">
        <w:r w:rsidRPr="00D65BD4">
          <w:rPr>
            <w:rFonts w:eastAsia="SimSun"/>
            <w:b/>
            <w:bCs/>
            <w:szCs w:val="22"/>
          </w:rPr>
          <w:tab/>
        </w:r>
      </w:ins>
      <w:bookmarkEnd w:id="2184"/>
      <w:bookmarkEnd w:id="2185"/>
      <w:bookmarkEnd w:id="2186"/>
      <w:bookmarkEnd w:id="2187"/>
      <w:bookmarkEnd w:id="2188"/>
      <w:ins w:id="2192" w:author="ERCOT" w:date="2024-01-11T14:29:00Z">
        <w:r w:rsidRPr="00D65BD4">
          <w:rPr>
            <w:rFonts w:eastAsia="SimSun"/>
            <w:b/>
            <w:bCs/>
            <w:szCs w:val="22"/>
          </w:rPr>
          <w:t>Dispatchable Reliability Reserve Service Qualification</w:t>
        </w:r>
      </w:ins>
    </w:p>
    <w:p w14:paraId="59F8F149" w14:textId="77777777" w:rsidR="00D65BD4" w:rsidRPr="00D65BD4" w:rsidRDefault="00D65BD4" w:rsidP="00D65BD4">
      <w:pPr>
        <w:spacing w:after="240"/>
        <w:ind w:left="720" w:hanging="720"/>
        <w:rPr>
          <w:ins w:id="2193" w:author="ERCOT" w:date="2024-05-10T15:51:00Z"/>
          <w:rFonts w:eastAsia="SimSun"/>
          <w:iCs/>
        </w:rPr>
      </w:pPr>
      <w:bookmarkStart w:id="2194" w:name="_Toc60045922"/>
      <w:bookmarkStart w:id="2195" w:name="_Toc65157818"/>
      <w:bookmarkStart w:id="2196" w:name="_Toc116564843"/>
      <w:bookmarkStart w:id="2197" w:name="_Toc135994502"/>
      <w:bookmarkStart w:id="2198" w:name="_Toc138931513"/>
      <w:ins w:id="2199" w:author="ERCOT" w:date="2024-05-10T15:51:00Z">
        <w:r w:rsidRPr="00D65BD4">
          <w:rPr>
            <w:rFonts w:eastAsia="SimSun"/>
            <w:iCs/>
          </w:rPr>
          <w:t>(1)</w:t>
        </w:r>
        <w:r w:rsidRPr="00D65BD4">
          <w:rPr>
            <w:rFonts w:eastAsia="SimSun"/>
            <w:iCs/>
          </w:rPr>
          <w:tab/>
          <w:t>Each Resource being offered to provide Dispatchable Reliability Reserve Service (DRRS) must be capable of ramping to its Ancillary Service award for DRRS within two hours.  DRRS may only be provided from capability that is not fulfilling any other energy or capacity commitment.</w:t>
        </w:r>
      </w:ins>
    </w:p>
    <w:p w14:paraId="3E4D6D8A" w14:textId="77777777" w:rsidR="00D65BD4" w:rsidRPr="00D65BD4" w:rsidRDefault="00D65BD4" w:rsidP="00D65BD4">
      <w:pPr>
        <w:spacing w:after="240"/>
        <w:ind w:left="720" w:hanging="720"/>
        <w:rPr>
          <w:ins w:id="2200" w:author="ERCOT" w:date="2024-05-10T15:51:00Z"/>
          <w:rFonts w:eastAsia="SimSun"/>
        </w:rPr>
      </w:pPr>
      <w:ins w:id="2201" w:author="ERCOT" w:date="2024-05-10T15:51:00Z">
        <w:r w:rsidRPr="00D65BD4">
          <w:rPr>
            <w:rFonts w:eastAsia="SimSun"/>
          </w:rPr>
          <w:t>(2)</w:t>
        </w:r>
        <w:r w:rsidRPr="00D65BD4">
          <w:rPr>
            <w:rFonts w:eastAsia="SimSun"/>
          </w:rPr>
          <w:tab/>
          <w:t>Each QSE shall ensure that each Resource is able to meet the Resource’s obligations to provide the Ancillary Service award.</w:t>
        </w:r>
      </w:ins>
    </w:p>
    <w:p w14:paraId="3B700FD0" w14:textId="77777777" w:rsidR="00D65BD4" w:rsidRPr="00D65BD4" w:rsidRDefault="00D65BD4" w:rsidP="00D65BD4">
      <w:pPr>
        <w:spacing w:after="240"/>
        <w:ind w:left="720" w:hanging="720"/>
        <w:rPr>
          <w:ins w:id="2202" w:author="ERCOT" w:date="2024-05-10T15:51:00Z"/>
          <w:rFonts w:eastAsia="SimSun"/>
        </w:rPr>
      </w:pPr>
      <w:ins w:id="2203" w:author="ERCOT" w:date="2024-05-10T15:51:00Z">
        <w:r w:rsidRPr="00D65BD4">
          <w:rPr>
            <w:rFonts w:eastAsia="SimSun"/>
          </w:rPr>
          <w:t>(3)</w:t>
        </w:r>
        <w:r w:rsidRPr="00D65BD4">
          <w:rPr>
            <w:rFonts w:eastAsia="SimSun"/>
          </w:rPr>
          <w:tab/>
          <w:t xml:space="preserve">For any Resource requesting qualification for providing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551B7FBE" w14:textId="77777777" w:rsidR="00D65BD4" w:rsidRPr="00D65BD4" w:rsidRDefault="00D65BD4" w:rsidP="00D65BD4">
      <w:pPr>
        <w:spacing w:after="240"/>
        <w:ind w:left="1440" w:hanging="720"/>
        <w:rPr>
          <w:ins w:id="2204" w:author="ERCOT" w:date="2024-05-10T15:51:00Z"/>
          <w:rFonts w:eastAsia="SimSun"/>
        </w:rPr>
      </w:pPr>
      <w:ins w:id="2205" w:author="ERCOT" w:date="2024-05-10T15:51:00Z">
        <w:r w:rsidRPr="00D65BD4">
          <w:rPr>
            <w:rFonts w:eastAsia="SimSun"/>
          </w:rPr>
          <w:t>(a)</w:t>
        </w:r>
        <w:r w:rsidRPr="00D65BD4">
          <w:rPr>
            <w:rFonts w:eastAsia="SimSun"/>
          </w:rPr>
          <w:tab/>
          <w:t xml:space="preserve">At any time during the window (selected by ERCOT when market and reliability conditions allow and not previously disclosed to the QSE), ERCOT shall notify the QSE by using the messaging system and requesting that the QSE provide an </w:t>
        </w:r>
        <w:r w:rsidRPr="00D65BD4">
          <w:rPr>
            <w:rFonts w:eastAsia="SimSun"/>
          </w:rPr>
          <w:lastRenderedPageBreak/>
          <w:t xml:space="preserve">amount of DRRS from each </w:t>
        </w:r>
        <w:del w:id="2206" w:author="ERCOT" w:date="2024-05-10T20:03:00Z">
          <w:r w:rsidRPr="00D65BD4" w:rsidDel="003255C0">
            <w:rPr>
              <w:rFonts w:eastAsia="SimSun"/>
            </w:rPr>
            <w:delText xml:space="preserve"> </w:delText>
          </w:r>
        </w:del>
        <w:r w:rsidRPr="00D65BD4">
          <w:rPr>
            <w:rFonts w:eastAsia="SimSun"/>
          </w:rPr>
          <w:t>Resource equal to the amount for which the QSE is requesting qualification.  The QSE shall acknowledge the start of the test; and</w:t>
        </w:r>
      </w:ins>
    </w:p>
    <w:p w14:paraId="1B008C6B" w14:textId="77777777" w:rsidR="00D65BD4" w:rsidRPr="00D65BD4" w:rsidRDefault="00D65BD4" w:rsidP="00D65BD4">
      <w:pPr>
        <w:spacing w:after="240"/>
        <w:ind w:left="1440" w:hanging="720"/>
        <w:rPr>
          <w:ins w:id="2207" w:author="ERCOT" w:date="2024-05-10T15:51:00Z"/>
          <w:rFonts w:eastAsia="SimSun"/>
        </w:rPr>
      </w:pPr>
      <w:ins w:id="2208" w:author="ERCOT" w:date="2024-05-10T15:51:00Z">
        <w:r w:rsidRPr="00D65BD4">
          <w:rPr>
            <w:rFonts w:eastAsia="SimSun"/>
          </w:rPr>
          <w:t>(b)</w:t>
        </w:r>
        <w:r w:rsidRPr="00D65BD4">
          <w:rPr>
            <w:rFonts w:eastAsia="SimSun"/>
          </w:rPr>
          <w:tab/>
          <w:t>For the Resources being tested during the test window, ERCOT shall send a message to the QSE representing a Resource to deploy DRRS.  ERCOT shall measure the test Resource’s response as described under Section 8.1.1.4.5, Dispatchable Reliability Reserve Service Energy Deployment Criteria.  ERCOT shall evaluate the response of the Resource given the current operating conditions of the system and determine the Resource’s qualification to provide DRRS.</w:t>
        </w:r>
      </w:ins>
    </w:p>
    <w:p w14:paraId="7F17AA07" w14:textId="77777777" w:rsidR="00D65BD4" w:rsidRPr="00D65BD4" w:rsidRDefault="00D65BD4" w:rsidP="00D65BD4">
      <w:pPr>
        <w:spacing w:after="240"/>
        <w:ind w:left="720" w:hanging="720"/>
        <w:rPr>
          <w:ins w:id="2209" w:author="ERCOT" w:date="2024-05-10T15:51:00Z"/>
          <w:rFonts w:eastAsia="SimSun"/>
          <w:b/>
          <w:bCs/>
          <w:i/>
          <w:iCs/>
        </w:rPr>
      </w:pPr>
      <w:ins w:id="2210" w:author="ERCOT" w:date="2024-05-10T15:51:00Z">
        <w:r w:rsidRPr="00D65BD4">
          <w:rPr>
            <w:rFonts w:eastAsia="SimSun"/>
          </w:rPr>
          <w:t>(4)</w:t>
        </w:r>
        <w:r w:rsidRPr="00D65BD4">
          <w:rPr>
            <w:rFonts w:eastAsia="SimSun"/>
          </w:rPr>
          <w:tab/>
          <w:t xml:space="preserve">For Resources providing DRRS, the Resource must be able to </w:t>
        </w:r>
        <w:r w:rsidRPr="00D65BD4">
          <w:rPr>
            <w:rFonts w:eastAsia="SimSun"/>
            <w:iCs/>
          </w:rPr>
          <w:t>operate</w:t>
        </w:r>
        <w:r w:rsidRPr="00D65BD4">
          <w:rPr>
            <w:rFonts w:eastAsia="SimSun"/>
          </w:rPr>
          <w:t xml:space="preserve"> at its High Sustained Limit (LSL) for at least four consecutive hours.</w:t>
        </w:r>
      </w:ins>
    </w:p>
    <w:p w14:paraId="49E2C17C" w14:textId="77777777" w:rsidR="00D65BD4" w:rsidRPr="00D65BD4" w:rsidRDefault="00D65BD4" w:rsidP="00D65BD4">
      <w:pPr>
        <w:keepNext/>
        <w:tabs>
          <w:tab w:val="left" w:pos="1620"/>
        </w:tabs>
        <w:spacing w:before="240" w:after="240"/>
        <w:ind w:left="1620" w:hanging="1620"/>
        <w:outlineLvl w:val="4"/>
        <w:rPr>
          <w:ins w:id="2211" w:author="ERCOT" w:date="2024-01-11T14:39:00Z"/>
          <w:rFonts w:eastAsia="SimSun"/>
          <w:b/>
          <w:i/>
          <w:iCs/>
          <w:szCs w:val="26"/>
        </w:rPr>
      </w:pPr>
      <w:ins w:id="2212" w:author="ERCOT" w:date="2024-01-11T14:39:00Z">
        <w:r w:rsidRPr="00D65BD4">
          <w:rPr>
            <w:rFonts w:eastAsia="SimSun"/>
            <w:b/>
            <w:i/>
            <w:iCs/>
            <w:szCs w:val="26"/>
          </w:rPr>
          <w:t>8.1.1.4.</w:t>
        </w:r>
      </w:ins>
      <w:ins w:id="2213" w:author="ERCOT" w:date="2024-01-11T14:40:00Z">
        <w:r w:rsidRPr="00D65BD4">
          <w:rPr>
            <w:rFonts w:eastAsia="SimSun"/>
            <w:b/>
            <w:i/>
            <w:iCs/>
            <w:szCs w:val="26"/>
          </w:rPr>
          <w:t>5</w:t>
        </w:r>
      </w:ins>
      <w:ins w:id="2214" w:author="ERCOT" w:date="2024-01-11T14:39:00Z">
        <w:r w:rsidRPr="00D65BD4">
          <w:rPr>
            <w:rFonts w:eastAsia="SimSun"/>
            <w:b/>
            <w:i/>
            <w:iCs/>
            <w:szCs w:val="26"/>
          </w:rPr>
          <w:tab/>
        </w:r>
      </w:ins>
      <w:ins w:id="2215" w:author="ERCOT" w:date="2024-01-11T14:40:00Z">
        <w:r w:rsidRPr="00D65BD4">
          <w:rPr>
            <w:rFonts w:eastAsia="SimSun"/>
            <w:b/>
            <w:i/>
            <w:iCs/>
            <w:szCs w:val="26"/>
          </w:rPr>
          <w:t>Dispatchable Reliability</w:t>
        </w:r>
      </w:ins>
      <w:ins w:id="2216" w:author="ERCOT" w:date="2024-01-11T14:39:00Z">
        <w:r w:rsidRPr="00D65BD4">
          <w:rPr>
            <w:rFonts w:eastAsia="SimSun"/>
            <w:b/>
            <w:i/>
            <w:iCs/>
            <w:szCs w:val="26"/>
          </w:rPr>
          <w:t xml:space="preserve"> Reserve Service Energy Deployment Criteria</w:t>
        </w:r>
        <w:bookmarkEnd w:id="2194"/>
        <w:bookmarkEnd w:id="2195"/>
        <w:bookmarkEnd w:id="2196"/>
        <w:bookmarkEnd w:id="2197"/>
        <w:bookmarkEnd w:id="2198"/>
      </w:ins>
    </w:p>
    <w:p w14:paraId="1B257E1A" w14:textId="77777777" w:rsidR="00D65BD4" w:rsidRPr="00D65BD4" w:rsidRDefault="00D65BD4" w:rsidP="00D65BD4">
      <w:pPr>
        <w:spacing w:after="240"/>
        <w:ind w:left="720" w:hanging="720"/>
        <w:rPr>
          <w:ins w:id="2217" w:author="ERCOT" w:date="2024-01-11T14:39:00Z"/>
          <w:rFonts w:eastAsia="SimSun"/>
          <w:iCs/>
        </w:rPr>
      </w:pPr>
      <w:ins w:id="2218" w:author="ERCOT" w:date="2024-01-11T14:39:00Z">
        <w:r w:rsidRPr="00D65BD4">
          <w:rPr>
            <w:rFonts w:eastAsia="SimSun"/>
            <w:iCs/>
          </w:rPr>
          <w:t>(1)</w:t>
        </w:r>
        <w:r w:rsidRPr="00D65BD4">
          <w:rPr>
            <w:rFonts w:eastAsia="SimSun"/>
            <w:iCs/>
          </w:rPr>
          <w:tab/>
          <w:t xml:space="preserve">ERCOT shall, as part of its Ancillary Service deployment procedure under Section </w:t>
        </w:r>
      </w:ins>
      <w:ins w:id="2219" w:author="ERCOT" w:date="2024-01-11T14:42:00Z">
        <w:r w:rsidRPr="00D65BD4">
          <w:rPr>
            <w:rFonts w:eastAsia="SimSun"/>
            <w:iCs/>
          </w:rPr>
          <w:t>6.5.7.6.2.5</w:t>
        </w:r>
      </w:ins>
      <w:ins w:id="2220" w:author="ERCOT" w:date="2024-03-19T12:58:00Z">
        <w:r w:rsidRPr="00D65BD4">
          <w:rPr>
            <w:rFonts w:eastAsia="SimSun"/>
            <w:iCs/>
          </w:rPr>
          <w:t>,</w:t>
        </w:r>
      </w:ins>
      <w:ins w:id="2221" w:author="ERCOT" w:date="2024-01-11T14:42:00Z">
        <w:r w:rsidRPr="00D65BD4">
          <w:rPr>
            <w:rFonts w:eastAsia="SimSun"/>
            <w:iCs/>
          </w:rPr>
          <w:t xml:space="preserve"> Deployment of Dispatchable Reliability Reserve Service (DRRS)</w:t>
        </w:r>
      </w:ins>
      <w:ins w:id="2222" w:author="ERCOT" w:date="2024-01-11T14:39:00Z">
        <w:r w:rsidRPr="00D65BD4">
          <w:rPr>
            <w:rFonts w:eastAsia="SimSun"/>
            <w:iCs/>
          </w:rPr>
          <w:t xml:space="preserve">, include all performance metrics for a Resource receiving a </w:t>
        </w:r>
      </w:ins>
      <w:ins w:id="2223" w:author="ERCOT" w:date="2024-01-30T17:21:00Z">
        <w:r w:rsidRPr="00D65BD4">
          <w:rPr>
            <w:rFonts w:eastAsia="SimSun"/>
            <w:iCs/>
          </w:rPr>
          <w:t>DRRS</w:t>
        </w:r>
      </w:ins>
      <w:ins w:id="2224" w:author="ERCOT" w:date="2024-01-11T14:39:00Z">
        <w:r w:rsidRPr="00D65BD4">
          <w:rPr>
            <w:rFonts w:eastAsia="SimSun"/>
            <w:iCs/>
          </w:rPr>
          <w:t xml:space="preserve"> </w:t>
        </w:r>
      </w:ins>
      <w:ins w:id="2225" w:author="ERCOT" w:date="2024-03-18T11:13:00Z">
        <w:r w:rsidRPr="00D65BD4">
          <w:rPr>
            <w:rFonts w:eastAsia="SimSun"/>
            <w:iCs/>
          </w:rPr>
          <w:t xml:space="preserve">deployment and </w:t>
        </w:r>
      </w:ins>
      <w:ins w:id="2226" w:author="ERCOT" w:date="2024-01-11T14:39:00Z">
        <w:r w:rsidRPr="00D65BD4">
          <w:rPr>
            <w:rFonts w:eastAsia="SimSun"/>
            <w:iCs/>
          </w:rPr>
          <w:t xml:space="preserve">recall instruction from ERCOT. </w:t>
        </w:r>
      </w:ins>
    </w:p>
    <w:p w14:paraId="08636CF0" w14:textId="77777777" w:rsidR="00D65BD4" w:rsidRPr="00D65BD4" w:rsidRDefault="00D65BD4" w:rsidP="00D65BD4">
      <w:pPr>
        <w:spacing w:after="240"/>
        <w:ind w:left="720" w:hanging="720"/>
        <w:rPr>
          <w:ins w:id="2227" w:author="ERCOT" w:date="2024-05-10T15:52:00Z"/>
          <w:rFonts w:eastAsia="SimSun"/>
          <w:iCs/>
        </w:rPr>
      </w:pPr>
      <w:ins w:id="2228" w:author="ERCOT" w:date="2024-05-10T15:52:00Z">
        <w:r w:rsidRPr="00D65BD4">
          <w:rPr>
            <w:rFonts w:eastAsia="SimSun"/>
            <w:iCs/>
          </w:rPr>
          <w:t>(2)</w:t>
        </w:r>
        <w:r w:rsidRPr="00D65BD4">
          <w:rPr>
            <w:rFonts w:eastAsia="SimSun"/>
            <w:iCs/>
          </w:rPr>
          <w:tab/>
          <w:t xml:space="preserve">A DRRS </w:t>
        </w:r>
        <w:r w:rsidRPr="00D65BD4">
          <w:rPr>
            <w:rFonts w:eastAsia="SimSun"/>
            <w:iCs/>
            <w:color w:val="000000"/>
          </w:rPr>
          <w:t xml:space="preserve">Dispatch Instruction from ERCOT must respect the minimum runtime of the Resource. </w:t>
        </w:r>
      </w:ins>
    </w:p>
    <w:p w14:paraId="6956DD38" w14:textId="77777777" w:rsidR="00D65BD4" w:rsidRPr="00D65BD4" w:rsidRDefault="00D65BD4" w:rsidP="00D65BD4">
      <w:pPr>
        <w:spacing w:after="240"/>
        <w:ind w:left="720" w:hanging="720"/>
        <w:rPr>
          <w:ins w:id="2229" w:author="ERCOT" w:date="2024-05-10T15:52:00Z"/>
          <w:rFonts w:eastAsia="SimSun"/>
        </w:rPr>
      </w:pPr>
      <w:ins w:id="2230" w:author="ERCOT" w:date="2024-05-10T15:52:00Z">
        <w:r w:rsidRPr="00D65BD4">
          <w:rPr>
            <w:rFonts w:eastAsia="SimSun"/>
          </w:rPr>
          <w:t>(3)</w:t>
        </w:r>
        <w:r w:rsidRPr="00D65BD4">
          <w:rPr>
            <w:rFonts w:eastAsia="SimSun"/>
          </w:rP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4471A9BA" w14:textId="77777777" w:rsidR="00D65BD4" w:rsidRPr="00D65BD4" w:rsidRDefault="00D65BD4" w:rsidP="00D65BD4">
      <w:pPr>
        <w:spacing w:after="240"/>
        <w:ind w:left="1440" w:hanging="720"/>
        <w:rPr>
          <w:ins w:id="2231" w:author="ERCOT" w:date="2024-05-10T15:52:00Z"/>
          <w:rFonts w:eastAsia="SimSun"/>
        </w:rPr>
      </w:pPr>
      <w:ins w:id="2232" w:author="ERCOT" w:date="2024-05-10T15:52:00Z">
        <w:r w:rsidRPr="00D65BD4">
          <w:rPr>
            <w:rFonts w:eastAsia="SimSun"/>
          </w:rPr>
          <w:t>(a)</w:t>
        </w:r>
        <w:r w:rsidRPr="00D65BD4">
          <w:rPr>
            <w:rFonts w:eastAsia="SimSun"/>
          </w:rPr>
          <w:tab/>
          <w:t>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Resource Responsibility for DRRS within two hours of receiving a DRRS</w:t>
        </w:r>
      </w:ins>
      <w:ins w:id="2233" w:author="ERCOT" w:date="2024-05-29T07:41:00Z">
        <w:r w:rsidRPr="00D65BD4">
          <w:rPr>
            <w:rFonts w:eastAsia="SimSun"/>
          </w:rPr>
          <w:t xml:space="preserve"> d</w:t>
        </w:r>
      </w:ins>
      <w:ins w:id="2234" w:author="ERCOT" w:date="2024-05-10T15:52:00Z">
        <w:r w:rsidRPr="00D65BD4">
          <w:rPr>
            <w:rFonts w:eastAsia="SimSun"/>
          </w:rPr>
          <w:t>eployment.  Once the Resource is On-Line, the Resource Status that must be telemetered indicating that the Resource has come On-Line with an Energy Offer Curve is ON, as described in paragraph (5)(b)(i) of Section 3.9.1.</w:t>
        </w:r>
      </w:ins>
    </w:p>
    <w:p w14:paraId="57890C20" w14:textId="77777777" w:rsidR="00D65BD4" w:rsidRPr="00D65BD4" w:rsidRDefault="00D65BD4" w:rsidP="00D65BD4">
      <w:pPr>
        <w:spacing w:after="240"/>
        <w:ind w:left="1440" w:hanging="720"/>
        <w:rPr>
          <w:ins w:id="2235" w:author="ERCOT" w:date="2024-05-10T15:52:00Z"/>
          <w:rFonts w:eastAsia="SimSun"/>
        </w:rPr>
      </w:pPr>
      <w:ins w:id="2236" w:author="ERCOT" w:date="2024-05-10T15:52:00Z">
        <w:r w:rsidRPr="00D65BD4">
          <w:rPr>
            <w:rFonts w:eastAsia="SimSun"/>
          </w:rPr>
          <w:t>(b)</w:t>
        </w:r>
        <w:r w:rsidRPr="00D65BD4">
          <w:rPr>
            <w:rFonts w:eastAsia="SimSun"/>
          </w:rPr>
          <w:tab/>
          <w:t>If a</w:t>
        </w:r>
        <w:r w:rsidRPr="00D65BD4" w:rsidDel="00F43235">
          <w:rPr>
            <w:rFonts w:eastAsia="SimSun"/>
          </w:rPr>
          <w:t xml:space="preserve"> </w:t>
        </w:r>
        <w:r w:rsidRPr="00D65BD4">
          <w:rPr>
            <w:rFonts w:eastAsia="SimSun"/>
          </w:rP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3FA3135F" w14:textId="77777777" w:rsidR="00D65BD4" w:rsidRPr="00D65BD4" w:rsidRDefault="00D65BD4" w:rsidP="00D65BD4">
      <w:pPr>
        <w:spacing w:after="240"/>
        <w:ind w:left="2160" w:hanging="720"/>
        <w:rPr>
          <w:ins w:id="2237" w:author="ERCOT" w:date="2024-05-10T15:52:00Z"/>
          <w:rFonts w:eastAsia="SimSun"/>
          <w:iCs/>
        </w:rPr>
      </w:pPr>
      <w:ins w:id="2238" w:author="ERCOT" w:date="2024-05-10T15:52:00Z">
        <w:r w:rsidRPr="00D65BD4">
          <w:rPr>
            <w:rFonts w:eastAsia="SimSun"/>
            <w:iCs/>
          </w:rPr>
          <w:t>(i)</w:t>
        </w:r>
        <w:r w:rsidRPr="00D65BD4">
          <w:rPr>
            <w:rFonts w:eastAsia="SimSun"/>
            <w:iCs/>
          </w:rPr>
          <w:tab/>
          <w:t xml:space="preserve">Its generation log documenting the Startup Loading Failure; and </w:t>
        </w:r>
      </w:ins>
    </w:p>
    <w:p w14:paraId="6E2B04FE" w14:textId="77777777" w:rsidR="00D65BD4" w:rsidRPr="00D65BD4" w:rsidRDefault="00D65BD4" w:rsidP="00D65BD4">
      <w:pPr>
        <w:spacing w:after="240"/>
        <w:ind w:left="2160" w:hanging="720"/>
        <w:rPr>
          <w:ins w:id="2239" w:author="ERCOT" w:date="2024-05-10T15:52:00Z"/>
          <w:rFonts w:eastAsia="SimSun"/>
        </w:rPr>
      </w:pPr>
      <w:ins w:id="2240" w:author="ERCOT" w:date="2024-05-10T15:52:00Z">
        <w:r w:rsidRPr="00D65BD4">
          <w:rPr>
            <w:rFonts w:eastAsia="SimSun"/>
            <w:iCs/>
          </w:rPr>
          <w:lastRenderedPageBreak/>
          <w:t>(ii)</w:t>
        </w:r>
        <w:r w:rsidRPr="00D65BD4">
          <w:rPr>
            <w:rFonts w:eastAsia="SimSun"/>
            <w:iCs/>
          </w:rPr>
          <w:tab/>
          <w:t>Equipment</w:t>
        </w:r>
        <w:r w:rsidRPr="00D65BD4">
          <w:rPr>
            <w:rFonts w:eastAsia="SimSun"/>
          </w:rPr>
          <w:t xml:space="preserve"> failure documentation such as, but not limited to, GADS reports, plant operator logs, work orders, or other applicable information.  </w:t>
        </w:r>
      </w:ins>
    </w:p>
    <w:p w14:paraId="036B6A2E" w14:textId="77777777" w:rsidR="00D65BD4" w:rsidRPr="00D65BD4" w:rsidRDefault="00D65BD4" w:rsidP="00D65BD4">
      <w:pPr>
        <w:spacing w:after="240"/>
        <w:ind w:left="720" w:hanging="720"/>
        <w:rPr>
          <w:ins w:id="2241" w:author="ERCOT" w:date="2024-03-19T12:59:00Z"/>
          <w:rFonts w:eastAsia="SimSun"/>
          <w:iCs/>
        </w:rPr>
      </w:pPr>
      <w:ins w:id="2242" w:author="ERCOT" w:date="2024-05-10T15:52:00Z">
        <w:r w:rsidRPr="00D65BD4">
          <w:rPr>
            <w:rFonts w:eastAsia="SimSun"/>
            <w:iCs/>
          </w:rPr>
          <w:t>(4)</w:t>
        </w:r>
        <w:r w:rsidRPr="00D65BD4">
          <w:rPr>
            <w:rFonts w:eastAsia="SimSun"/>
            <w:iCs/>
          </w:rPr>
          <w:tab/>
          <w:t>Resources that been made available through a dispatch of DRRS will be economically dispatched by SCED</w:t>
        </w:r>
      </w:ins>
      <w:ins w:id="2243" w:author="ERCOT" w:date="2024-03-19T12:59:00Z">
        <w:r w:rsidRPr="00D65BD4">
          <w:rPr>
            <w:rFonts w:eastAsia="SimSun"/>
            <w:iCs/>
          </w:rPr>
          <w:t>.</w:t>
        </w:r>
      </w:ins>
    </w:p>
    <w:p w14:paraId="4AD51B63" w14:textId="77777777" w:rsidR="00D65BD4" w:rsidRPr="00D65BD4" w:rsidRDefault="00D65BD4" w:rsidP="00D65BD4">
      <w:pPr>
        <w:keepNext/>
        <w:tabs>
          <w:tab w:val="left" w:pos="1080"/>
        </w:tabs>
        <w:spacing w:before="240" w:after="240"/>
        <w:ind w:left="1080" w:hanging="1080"/>
        <w:outlineLvl w:val="2"/>
        <w:rPr>
          <w:ins w:id="2244" w:author="ERCOT" w:date="2024-02-19T13:52:00Z"/>
          <w:rFonts w:eastAsia="SimSun"/>
          <w:b/>
          <w:i/>
          <w:szCs w:val="20"/>
        </w:rPr>
      </w:pPr>
      <w:bookmarkStart w:id="2245" w:name="_Toc309731025"/>
      <w:bookmarkStart w:id="2246" w:name="_Toc405814007"/>
      <w:bookmarkStart w:id="2247" w:name="_Toc422207897"/>
      <w:bookmarkStart w:id="2248" w:name="_Toc438044811"/>
      <w:bookmarkStart w:id="2249" w:name="_Toc447622594"/>
      <w:bookmarkStart w:id="2250" w:name="_Toc80175244"/>
      <w:r w:rsidRPr="00D65BD4">
        <w:rPr>
          <w:rFonts w:eastAsia="SimSun"/>
          <w:b/>
          <w:i/>
          <w:szCs w:val="20"/>
        </w:rPr>
        <w:t>9.2.3</w:t>
      </w:r>
      <w:r w:rsidRPr="00D65BD4">
        <w:rPr>
          <w:rFonts w:eastAsia="SimSun"/>
          <w:b/>
          <w:i/>
          <w:szCs w:val="20"/>
        </w:rPr>
        <w:tab/>
        <w:t>DAM Settlement Charge Types</w:t>
      </w:r>
      <w:bookmarkEnd w:id="2245"/>
      <w:bookmarkEnd w:id="2246"/>
      <w:bookmarkEnd w:id="2247"/>
      <w:bookmarkEnd w:id="2248"/>
      <w:bookmarkEnd w:id="2249"/>
      <w:bookmarkEnd w:id="2250"/>
    </w:p>
    <w:p w14:paraId="6C88730A" w14:textId="77777777" w:rsidR="00D65BD4" w:rsidRPr="00D65BD4" w:rsidRDefault="00D65BD4" w:rsidP="00D65BD4">
      <w:pPr>
        <w:spacing w:after="240"/>
        <w:ind w:left="720" w:hanging="720"/>
        <w:rPr>
          <w:rFonts w:eastAsia="SimSun"/>
          <w:szCs w:val="20"/>
        </w:rPr>
      </w:pPr>
      <w:r w:rsidRPr="00D65BD4">
        <w:rPr>
          <w:rFonts w:eastAsia="SimSun"/>
          <w:iCs/>
          <w:szCs w:val="20"/>
        </w:rPr>
        <w:t>(1)</w:t>
      </w:r>
      <w:r w:rsidRPr="00D65BD4">
        <w:rPr>
          <w:rFonts w:eastAsia="SimSun"/>
          <w:iCs/>
          <w:szCs w:val="20"/>
        </w:rPr>
        <w:tab/>
      </w:r>
      <w:r w:rsidRPr="00D65BD4">
        <w:rPr>
          <w:rFonts w:eastAsia="SimSun"/>
          <w:szCs w:val="20"/>
        </w:rPr>
        <w:t>ERCOT shall provide, on each Settlement Statement, the dollar amount for each DAM Settlement charge and payment.  The DAM settlement “Charge Types” are:</w:t>
      </w:r>
    </w:p>
    <w:p w14:paraId="49B22AD0"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Section 4.6.2.1, Day-Ahead Energy Payment;</w:t>
      </w:r>
    </w:p>
    <w:p w14:paraId="532141DB"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Section 4.6.2.2, Day-Ahead Energy Charge;</w:t>
      </w:r>
    </w:p>
    <w:p w14:paraId="3DE855A9"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Section 4.6.2.3.1, Day-Ahead Make-Whole Payment;</w:t>
      </w:r>
    </w:p>
    <w:p w14:paraId="152B0BD7"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Section 4.6.2.3.2, Day-Ahead Make-Whole Charge;</w:t>
      </w:r>
    </w:p>
    <w:p w14:paraId="2F71E99C" w14:textId="77777777" w:rsidR="00D65BD4" w:rsidRPr="00D65BD4" w:rsidRDefault="00D65BD4" w:rsidP="00D65BD4">
      <w:pPr>
        <w:spacing w:after="240"/>
        <w:ind w:left="1440" w:hanging="720"/>
        <w:rPr>
          <w:rFonts w:eastAsia="SimSun"/>
          <w:szCs w:val="20"/>
        </w:rPr>
      </w:pPr>
      <w:r w:rsidRPr="00D65BD4">
        <w:rPr>
          <w:rFonts w:eastAsia="SimSun"/>
          <w:szCs w:val="20"/>
        </w:rPr>
        <w:t>(e)</w:t>
      </w:r>
      <w:r w:rsidRPr="00D65BD4">
        <w:rPr>
          <w:rFonts w:eastAsia="SimSun"/>
          <w:szCs w:val="20"/>
        </w:rPr>
        <w:tab/>
        <w:t>Section 4.6.3, Settlement for PTP Obligations Bought in DAM;</w:t>
      </w:r>
    </w:p>
    <w:p w14:paraId="401BC97B" w14:textId="77777777" w:rsidR="00D65BD4" w:rsidRPr="00D65BD4" w:rsidRDefault="00D65BD4" w:rsidP="00D65BD4">
      <w:pPr>
        <w:spacing w:after="240"/>
        <w:ind w:left="1440" w:hanging="720"/>
        <w:rPr>
          <w:rFonts w:eastAsia="SimSun"/>
          <w:szCs w:val="20"/>
        </w:rPr>
      </w:pPr>
      <w:r w:rsidRPr="00D65BD4">
        <w:rPr>
          <w:rFonts w:eastAsia="SimSun"/>
          <w:szCs w:val="20"/>
        </w:rPr>
        <w:t>(f)</w:t>
      </w:r>
      <w:r w:rsidRPr="00D65BD4">
        <w:rPr>
          <w:rFonts w:eastAsia="SimSun"/>
          <w:szCs w:val="20"/>
        </w:rPr>
        <w:tab/>
        <w:t>Section 4.6.4.1.1, Regulation Up Service Payment;</w:t>
      </w:r>
    </w:p>
    <w:p w14:paraId="050D5C4A" w14:textId="77777777" w:rsidR="00D65BD4" w:rsidRPr="00D65BD4" w:rsidRDefault="00D65BD4" w:rsidP="00D65BD4">
      <w:pPr>
        <w:spacing w:after="240"/>
        <w:ind w:left="1440" w:hanging="720"/>
        <w:rPr>
          <w:rFonts w:eastAsia="SimSun"/>
          <w:szCs w:val="20"/>
        </w:rPr>
      </w:pPr>
      <w:r w:rsidRPr="00D65BD4">
        <w:rPr>
          <w:rFonts w:eastAsia="SimSun"/>
          <w:szCs w:val="20"/>
        </w:rPr>
        <w:t>(g)</w:t>
      </w:r>
      <w:r w:rsidRPr="00D65BD4">
        <w:rPr>
          <w:rFonts w:eastAsia="SimSun"/>
          <w:szCs w:val="20"/>
        </w:rPr>
        <w:tab/>
        <w:t>Section 4.6.4.1.2, Regulation Down Service Payment;</w:t>
      </w:r>
    </w:p>
    <w:p w14:paraId="6C9A25DF" w14:textId="77777777" w:rsidR="00D65BD4" w:rsidRPr="00D65BD4" w:rsidRDefault="00D65BD4" w:rsidP="00D65BD4">
      <w:pPr>
        <w:spacing w:after="240"/>
        <w:ind w:left="1440" w:hanging="720"/>
        <w:rPr>
          <w:rFonts w:eastAsia="SimSun"/>
          <w:szCs w:val="20"/>
        </w:rPr>
      </w:pPr>
      <w:r w:rsidRPr="00D65BD4">
        <w:rPr>
          <w:rFonts w:eastAsia="SimSun"/>
          <w:szCs w:val="20"/>
        </w:rPr>
        <w:t>(h)</w:t>
      </w:r>
      <w:r w:rsidRPr="00D65BD4">
        <w:rPr>
          <w:rFonts w:eastAsia="SimSun"/>
          <w:szCs w:val="20"/>
        </w:rPr>
        <w:tab/>
        <w:t>Section 4.6.4.1.3, Responsive Reserve Payment;</w:t>
      </w:r>
    </w:p>
    <w:p w14:paraId="70ABD58B" w14:textId="77777777" w:rsidR="00D65BD4" w:rsidRPr="00D65BD4" w:rsidRDefault="00D65BD4" w:rsidP="00D65BD4">
      <w:pPr>
        <w:spacing w:after="240"/>
        <w:ind w:left="1440" w:hanging="720"/>
        <w:rPr>
          <w:rFonts w:eastAsia="SimSun"/>
          <w:szCs w:val="20"/>
        </w:rPr>
      </w:pPr>
      <w:r w:rsidRPr="00D65BD4">
        <w:rPr>
          <w:rFonts w:eastAsia="SimSun"/>
          <w:szCs w:val="20"/>
        </w:rPr>
        <w:t>(i)</w:t>
      </w:r>
      <w:r w:rsidRPr="00D65BD4">
        <w:rPr>
          <w:rFonts w:eastAsia="SimSun"/>
          <w:szCs w:val="20"/>
        </w:rPr>
        <w:tab/>
        <w:t>Section 4.6.4.1.4, Non-Spinning Reserve Service Payment;</w:t>
      </w:r>
    </w:p>
    <w:p w14:paraId="0B2C2751" w14:textId="77777777" w:rsidR="00D65BD4" w:rsidRPr="00D65BD4" w:rsidRDefault="00D65BD4" w:rsidP="00D65BD4">
      <w:pPr>
        <w:spacing w:after="240"/>
        <w:ind w:left="1440" w:hanging="720"/>
        <w:rPr>
          <w:rFonts w:eastAsia="SimSun"/>
          <w:szCs w:val="20"/>
        </w:rPr>
      </w:pPr>
      <w:r w:rsidRPr="00D65BD4">
        <w:rPr>
          <w:rFonts w:eastAsia="SimSun"/>
          <w:szCs w:val="20"/>
        </w:rPr>
        <w:t>(j)</w:t>
      </w:r>
      <w:r w:rsidRPr="00D65BD4">
        <w:rPr>
          <w:rFonts w:eastAsia="SimSun"/>
          <w:szCs w:val="20"/>
        </w:rPr>
        <w:tab/>
        <w:t>Section 4.6.4.1.5, ERCOT Contingency Reserve Service Payment;</w:t>
      </w:r>
    </w:p>
    <w:p w14:paraId="37ECFE9B" w14:textId="77777777" w:rsidR="00D65BD4" w:rsidRPr="00D65BD4" w:rsidDel="00CE563A" w:rsidRDefault="00D65BD4" w:rsidP="00D65BD4">
      <w:pPr>
        <w:spacing w:after="240"/>
        <w:ind w:left="1440" w:hanging="720"/>
        <w:rPr>
          <w:del w:id="2251" w:author="ERCOT" w:date="2024-02-19T13:54:00Z"/>
          <w:rFonts w:eastAsia="SimSun"/>
          <w:szCs w:val="20"/>
        </w:rPr>
      </w:pPr>
      <w:ins w:id="2252" w:author="ERCOT" w:date="2024-02-19T13:53:00Z">
        <w:r w:rsidRPr="00D65BD4">
          <w:rPr>
            <w:rFonts w:eastAsia="SimSun"/>
            <w:szCs w:val="20"/>
          </w:rPr>
          <w:t>(k)</w:t>
        </w:r>
        <w:r w:rsidRPr="00D65BD4">
          <w:rPr>
            <w:rFonts w:eastAsia="SimSun"/>
            <w:szCs w:val="20"/>
          </w:rPr>
          <w:tab/>
          <w:t xml:space="preserve">Section 4.6.4.1.6, </w:t>
        </w:r>
      </w:ins>
      <w:ins w:id="2253" w:author="ERCOT" w:date="2024-02-19T13:54:00Z">
        <w:r w:rsidRPr="00D65BD4">
          <w:rPr>
            <w:rFonts w:eastAsia="SimSun"/>
            <w:szCs w:val="20"/>
          </w:rPr>
          <w:t>Dispatchable Reliability</w:t>
        </w:r>
      </w:ins>
      <w:ins w:id="2254" w:author="ERCOT" w:date="2024-02-19T13:53:00Z">
        <w:r w:rsidRPr="00D65BD4">
          <w:rPr>
            <w:rFonts w:eastAsia="SimSun"/>
            <w:szCs w:val="20"/>
          </w:rPr>
          <w:t xml:space="preserve"> Reserve Service Payment;</w:t>
        </w:r>
      </w:ins>
    </w:p>
    <w:p w14:paraId="19F05248" w14:textId="77777777" w:rsidR="00D65BD4" w:rsidRPr="00D65BD4" w:rsidRDefault="00D65BD4" w:rsidP="00D65BD4">
      <w:pPr>
        <w:spacing w:after="240"/>
        <w:ind w:left="1440" w:hanging="720"/>
        <w:rPr>
          <w:rFonts w:eastAsia="SimSun"/>
          <w:szCs w:val="20"/>
        </w:rPr>
      </w:pPr>
      <w:r w:rsidRPr="00D65BD4">
        <w:rPr>
          <w:rFonts w:eastAsia="SimSun"/>
          <w:szCs w:val="20"/>
        </w:rPr>
        <w:t>(</w:t>
      </w:r>
      <w:ins w:id="2255" w:author="ERCOT" w:date="2024-02-19T13:55:00Z">
        <w:r w:rsidRPr="00D65BD4">
          <w:rPr>
            <w:rFonts w:eastAsia="SimSun"/>
            <w:szCs w:val="20"/>
          </w:rPr>
          <w:t>l</w:t>
        </w:r>
      </w:ins>
      <w:del w:id="2256" w:author="ERCOT" w:date="2024-02-19T13:54:00Z">
        <w:r w:rsidRPr="00D65BD4" w:rsidDel="00CE563A">
          <w:rPr>
            <w:rFonts w:eastAsia="SimSun"/>
            <w:szCs w:val="20"/>
          </w:rPr>
          <w:delText>k</w:delText>
        </w:r>
      </w:del>
      <w:r w:rsidRPr="00D65BD4">
        <w:rPr>
          <w:rFonts w:eastAsia="SimSun"/>
          <w:szCs w:val="20"/>
        </w:rPr>
        <w:t>)</w:t>
      </w:r>
      <w:r w:rsidRPr="00D65BD4">
        <w:rPr>
          <w:rFonts w:eastAsia="SimSun"/>
          <w:szCs w:val="20"/>
        </w:rPr>
        <w:tab/>
        <w:t>Section 4.6.4.2.1, Regulation Up Service Charge;</w:t>
      </w:r>
    </w:p>
    <w:p w14:paraId="3391630F" w14:textId="77777777" w:rsidR="00D65BD4" w:rsidRPr="00D65BD4" w:rsidRDefault="00D65BD4" w:rsidP="00D65BD4">
      <w:pPr>
        <w:spacing w:after="240"/>
        <w:ind w:left="1440" w:hanging="720"/>
        <w:rPr>
          <w:rFonts w:eastAsia="SimSun"/>
          <w:szCs w:val="20"/>
        </w:rPr>
      </w:pPr>
      <w:r w:rsidRPr="00D65BD4">
        <w:rPr>
          <w:rFonts w:eastAsia="SimSun"/>
          <w:szCs w:val="20"/>
        </w:rPr>
        <w:t>(</w:t>
      </w:r>
      <w:ins w:id="2257" w:author="ERCOT" w:date="2024-02-19T13:55:00Z">
        <w:r w:rsidRPr="00D65BD4">
          <w:rPr>
            <w:rFonts w:eastAsia="SimSun"/>
            <w:szCs w:val="20"/>
          </w:rPr>
          <w:t>m</w:t>
        </w:r>
      </w:ins>
      <w:del w:id="2258" w:author="ERCOT" w:date="2024-02-19T13:55:00Z">
        <w:r w:rsidRPr="00D65BD4" w:rsidDel="00CE563A">
          <w:rPr>
            <w:rFonts w:eastAsia="SimSun"/>
            <w:szCs w:val="20"/>
          </w:rPr>
          <w:delText>l</w:delText>
        </w:r>
      </w:del>
      <w:r w:rsidRPr="00D65BD4">
        <w:rPr>
          <w:rFonts w:eastAsia="SimSun"/>
          <w:szCs w:val="20"/>
        </w:rPr>
        <w:t>)</w:t>
      </w:r>
      <w:r w:rsidRPr="00D65BD4">
        <w:rPr>
          <w:rFonts w:eastAsia="SimSun"/>
          <w:szCs w:val="20"/>
        </w:rPr>
        <w:tab/>
        <w:t xml:space="preserve">Section 4.6.4.2.2, </w:t>
      </w:r>
      <w:hyperlink w:anchor="_Toc109527549" w:history="1">
        <w:r w:rsidRPr="00D65BD4">
          <w:rPr>
            <w:rFonts w:eastAsia="SimSun"/>
            <w:szCs w:val="20"/>
          </w:rPr>
          <w:t>Regulation Down Service Charge</w:t>
        </w:r>
      </w:hyperlink>
      <w:r w:rsidRPr="00D65BD4">
        <w:rPr>
          <w:rFonts w:eastAsia="SimSun"/>
          <w:szCs w:val="20"/>
        </w:rPr>
        <w:t>;</w:t>
      </w:r>
    </w:p>
    <w:p w14:paraId="6B91F430" w14:textId="77777777" w:rsidR="00D65BD4" w:rsidRPr="00D65BD4" w:rsidRDefault="00D65BD4" w:rsidP="00D65BD4">
      <w:pPr>
        <w:spacing w:after="240"/>
        <w:ind w:left="1440" w:hanging="720"/>
        <w:rPr>
          <w:rFonts w:eastAsia="SimSun"/>
          <w:szCs w:val="20"/>
        </w:rPr>
      </w:pPr>
      <w:r w:rsidRPr="00D65BD4">
        <w:rPr>
          <w:rFonts w:eastAsia="SimSun"/>
          <w:szCs w:val="20"/>
          <w:lang w:val="pt-BR"/>
        </w:rPr>
        <w:t>(</w:t>
      </w:r>
      <w:ins w:id="2259" w:author="ERCOT" w:date="2024-02-19T13:55:00Z">
        <w:r w:rsidRPr="00D65BD4">
          <w:rPr>
            <w:rFonts w:eastAsia="SimSun"/>
            <w:szCs w:val="20"/>
            <w:lang w:val="pt-BR"/>
          </w:rPr>
          <w:t>n</w:t>
        </w:r>
      </w:ins>
      <w:del w:id="2260" w:author="ERCOT" w:date="2024-02-19T13:55:00Z">
        <w:r w:rsidRPr="00D65BD4" w:rsidDel="00CE563A">
          <w:rPr>
            <w:rFonts w:eastAsia="SimSun"/>
            <w:szCs w:val="20"/>
            <w:lang w:val="pt-BR"/>
          </w:rPr>
          <w:delText>m</w:delText>
        </w:r>
      </w:del>
      <w:r w:rsidRPr="00D65BD4">
        <w:rPr>
          <w:rFonts w:eastAsia="SimSun"/>
          <w:szCs w:val="20"/>
          <w:lang w:val="pt-BR"/>
        </w:rPr>
        <w:t>)</w:t>
      </w:r>
      <w:r w:rsidRPr="00D65BD4">
        <w:rPr>
          <w:rFonts w:eastAsia="SimSun"/>
          <w:szCs w:val="20"/>
          <w:lang w:val="pt-BR"/>
        </w:rPr>
        <w:tab/>
      </w:r>
      <w:r w:rsidRPr="00D65BD4">
        <w:rPr>
          <w:rFonts w:eastAsia="SimSun"/>
          <w:szCs w:val="20"/>
        </w:rPr>
        <w:t xml:space="preserve">Section 4.6.4.2.3, </w:t>
      </w:r>
      <w:r w:rsidRPr="00D65BD4">
        <w:rPr>
          <w:rFonts w:eastAsia="SimSun"/>
          <w:szCs w:val="20"/>
          <w:lang w:val="pt-BR"/>
        </w:rPr>
        <w:t>Responsive Reserve Charge;</w:t>
      </w:r>
    </w:p>
    <w:p w14:paraId="5951C90D" w14:textId="77777777" w:rsidR="00D65BD4" w:rsidRPr="00D65BD4" w:rsidRDefault="00D65BD4" w:rsidP="00D65BD4">
      <w:pPr>
        <w:spacing w:after="240"/>
        <w:ind w:left="1440" w:hanging="720"/>
        <w:rPr>
          <w:rFonts w:eastAsia="SimSun"/>
          <w:szCs w:val="20"/>
        </w:rPr>
      </w:pPr>
      <w:r w:rsidRPr="00D65BD4">
        <w:rPr>
          <w:rFonts w:eastAsia="SimSun"/>
          <w:szCs w:val="20"/>
        </w:rPr>
        <w:t>(</w:t>
      </w:r>
      <w:ins w:id="2261" w:author="ERCOT" w:date="2024-02-19T13:55:00Z">
        <w:r w:rsidRPr="00D65BD4">
          <w:rPr>
            <w:rFonts w:eastAsia="SimSun"/>
            <w:szCs w:val="20"/>
          </w:rPr>
          <w:t>o</w:t>
        </w:r>
      </w:ins>
      <w:del w:id="2262" w:author="ERCOT" w:date="2024-02-19T13:55:00Z">
        <w:r w:rsidRPr="00D65BD4" w:rsidDel="00CE563A">
          <w:rPr>
            <w:rFonts w:eastAsia="SimSun"/>
            <w:szCs w:val="20"/>
          </w:rPr>
          <w:delText>n</w:delText>
        </w:r>
      </w:del>
      <w:r w:rsidRPr="00D65BD4">
        <w:rPr>
          <w:rFonts w:eastAsia="SimSun"/>
          <w:szCs w:val="20"/>
        </w:rPr>
        <w:t>)</w:t>
      </w:r>
      <w:r w:rsidRPr="00D65BD4">
        <w:rPr>
          <w:rFonts w:eastAsia="SimSun"/>
          <w:szCs w:val="20"/>
        </w:rPr>
        <w:tab/>
        <w:t>Section 4.6.4.2.4, Non-Spinning Reserve Service Charge;</w:t>
      </w:r>
    </w:p>
    <w:p w14:paraId="319ADC0E" w14:textId="77777777" w:rsidR="00D65BD4" w:rsidRPr="00D65BD4" w:rsidRDefault="00D65BD4" w:rsidP="00D65BD4">
      <w:pPr>
        <w:spacing w:after="240"/>
        <w:ind w:left="1440" w:hanging="720"/>
        <w:rPr>
          <w:ins w:id="2263" w:author="ERCOT" w:date="2024-02-19T13:55:00Z"/>
          <w:rFonts w:eastAsia="SimSun"/>
          <w:szCs w:val="20"/>
        </w:rPr>
      </w:pPr>
      <w:r w:rsidRPr="00D65BD4">
        <w:rPr>
          <w:rFonts w:eastAsia="SimSun"/>
          <w:szCs w:val="20"/>
        </w:rPr>
        <w:t>(</w:t>
      </w:r>
      <w:ins w:id="2264" w:author="ERCOT" w:date="2024-02-19T13:55:00Z">
        <w:r w:rsidRPr="00D65BD4">
          <w:rPr>
            <w:rFonts w:eastAsia="SimSun"/>
            <w:szCs w:val="20"/>
          </w:rPr>
          <w:t>p</w:t>
        </w:r>
      </w:ins>
      <w:del w:id="2265" w:author="ERCOT" w:date="2024-02-19T13:55:00Z">
        <w:r w:rsidRPr="00D65BD4" w:rsidDel="00CE563A">
          <w:rPr>
            <w:rFonts w:eastAsia="SimSun"/>
            <w:szCs w:val="20"/>
          </w:rPr>
          <w:delText>o</w:delText>
        </w:r>
      </w:del>
      <w:r w:rsidRPr="00D65BD4">
        <w:rPr>
          <w:rFonts w:eastAsia="SimSun"/>
          <w:szCs w:val="20"/>
        </w:rPr>
        <w:t>)</w:t>
      </w:r>
      <w:r w:rsidRPr="00D65BD4">
        <w:rPr>
          <w:rFonts w:eastAsia="SimSun"/>
          <w:szCs w:val="20"/>
        </w:rPr>
        <w:tab/>
        <w:t>Section 4.6.4.2.5, ERCOT Contingency Reserve Service Charge;</w:t>
      </w:r>
    </w:p>
    <w:p w14:paraId="1CF8C0E2" w14:textId="77777777" w:rsidR="00D65BD4" w:rsidRPr="00D65BD4" w:rsidDel="00CE563A" w:rsidRDefault="00D65BD4" w:rsidP="00D65BD4">
      <w:pPr>
        <w:spacing w:after="240"/>
        <w:ind w:left="1440" w:hanging="720"/>
        <w:rPr>
          <w:del w:id="2266" w:author="ERCOT" w:date="2024-02-19T13:55:00Z"/>
          <w:rFonts w:eastAsia="SimSun"/>
          <w:szCs w:val="20"/>
        </w:rPr>
      </w:pPr>
      <w:ins w:id="2267" w:author="ERCOT" w:date="2024-02-19T13:55:00Z">
        <w:r w:rsidRPr="00D65BD4">
          <w:rPr>
            <w:rFonts w:eastAsia="SimSun"/>
            <w:szCs w:val="20"/>
          </w:rPr>
          <w:t>(q)</w:t>
        </w:r>
        <w:r w:rsidRPr="00D65BD4">
          <w:rPr>
            <w:rFonts w:eastAsia="SimSun"/>
            <w:szCs w:val="20"/>
          </w:rPr>
          <w:tab/>
          <w:t>Section 4.6.4.2.6, Dispatchable Reliability Reserve Service Charge;</w:t>
        </w:r>
      </w:ins>
    </w:p>
    <w:p w14:paraId="0E0C4FA2" w14:textId="77777777" w:rsidR="00D65BD4" w:rsidRPr="00D65BD4" w:rsidRDefault="00D65BD4" w:rsidP="00D65BD4">
      <w:pPr>
        <w:spacing w:after="240"/>
        <w:ind w:left="1440" w:hanging="720"/>
        <w:rPr>
          <w:rFonts w:eastAsia="SimSun"/>
          <w:szCs w:val="20"/>
        </w:rPr>
      </w:pPr>
      <w:r w:rsidRPr="00D65BD4">
        <w:rPr>
          <w:rFonts w:eastAsia="SimSun"/>
          <w:szCs w:val="20"/>
        </w:rPr>
        <w:t>(</w:t>
      </w:r>
      <w:ins w:id="2268" w:author="ERCOT" w:date="2024-02-19T13:55:00Z">
        <w:r w:rsidRPr="00D65BD4">
          <w:rPr>
            <w:rFonts w:eastAsia="SimSun"/>
            <w:szCs w:val="20"/>
          </w:rPr>
          <w:t>r</w:t>
        </w:r>
      </w:ins>
      <w:del w:id="2269" w:author="ERCOT" w:date="2024-02-19T13:55:00Z">
        <w:r w:rsidRPr="00D65BD4" w:rsidDel="00CE563A">
          <w:rPr>
            <w:rFonts w:eastAsia="SimSun"/>
            <w:szCs w:val="20"/>
          </w:rPr>
          <w:delText>p</w:delText>
        </w:r>
      </w:del>
      <w:r w:rsidRPr="00D65BD4">
        <w:rPr>
          <w:rFonts w:eastAsia="SimSun"/>
          <w:szCs w:val="20"/>
        </w:rPr>
        <w:t>)</w:t>
      </w:r>
      <w:r w:rsidRPr="00D65BD4">
        <w:rPr>
          <w:rFonts w:eastAsia="SimSun"/>
          <w:szCs w:val="20"/>
        </w:rPr>
        <w:tab/>
        <w:t>Section 7.9.1.1, Payments and Charges for PTP Obligations Settled in DAM;</w:t>
      </w:r>
    </w:p>
    <w:p w14:paraId="0957AFCE" w14:textId="77777777" w:rsidR="00D65BD4" w:rsidRPr="00D65BD4" w:rsidRDefault="00D65BD4" w:rsidP="00D65BD4">
      <w:pPr>
        <w:spacing w:after="240"/>
        <w:ind w:left="1440" w:hanging="720"/>
        <w:rPr>
          <w:rFonts w:eastAsia="SimSun"/>
        </w:rPr>
      </w:pPr>
      <w:r w:rsidRPr="00D65BD4">
        <w:rPr>
          <w:rFonts w:eastAsia="SimSun"/>
        </w:rPr>
        <w:t>(</w:t>
      </w:r>
      <w:ins w:id="2270" w:author="ERCOT" w:date="2024-02-19T13:55:00Z">
        <w:r w:rsidRPr="00D65BD4">
          <w:rPr>
            <w:rFonts w:eastAsia="SimSun"/>
          </w:rPr>
          <w:t>s</w:t>
        </w:r>
      </w:ins>
      <w:del w:id="2271" w:author="ERCOT" w:date="2024-02-19T13:55:00Z">
        <w:r w:rsidRPr="00D65BD4" w:rsidDel="338DCCB3">
          <w:rPr>
            <w:rFonts w:eastAsia="SimSun"/>
          </w:rPr>
          <w:delText>q</w:delText>
        </w:r>
      </w:del>
      <w:r w:rsidRPr="00D65BD4">
        <w:rPr>
          <w:rFonts w:eastAsia="SimSun"/>
        </w:rPr>
        <w:t>)</w:t>
      </w:r>
      <w:r w:rsidRPr="00D65BD4">
        <w:rPr>
          <w:rFonts w:eastAsia="SimSun"/>
        </w:rPr>
        <w:tab/>
        <w:t>Section 7.9.1.2, Payments for PTP Options Settled in DAM;</w:t>
      </w:r>
    </w:p>
    <w:p w14:paraId="04001CEC"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w:t>
      </w:r>
      <w:ins w:id="2272" w:author="ERCOT" w:date="2024-02-19T13:55:00Z">
        <w:r w:rsidRPr="00D65BD4">
          <w:rPr>
            <w:rFonts w:eastAsia="SimSun"/>
            <w:szCs w:val="20"/>
          </w:rPr>
          <w:t>t</w:t>
        </w:r>
      </w:ins>
      <w:del w:id="2273" w:author="ERCOT" w:date="2024-02-19T13:55:00Z">
        <w:r w:rsidRPr="00D65BD4" w:rsidDel="00CE563A">
          <w:rPr>
            <w:rFonts w:eastAsia="SimSun"/>
            <w:szCs w:val="20"/>
          </w:rPr>
          <w:delText>r</w:delText>
        </w:r>
      </w:del>
      <w:r w:rsidRPr="00D65BD4">
        <w:rPr>
          <w:rFonts w:eastAsia="SimSun"/>
          <w:szCs w:val="20"/>
        </w:rPr>
        <w:t>)</w:t>
      </w:r>
      <w:r w:rsidRPr="00D65BD4">
        <w:rPr>
          <w:rFonts w:eastAsia="SimSun"/>
          <w:szCs w:val="20"/>
        </w:rPr>
        <w:tab/>
        <w:t>Section 7.9.1.4, Payments for FGRs Settled in DAM;</w:t>
      </w:r>
    </w:p>
    <w:p w14:paraId="13624E39" w14:textId="77777777" w:rsidR="00D65BD4" w:rsidRPr="00D65BD4" w:rsidRDefault="00D65BD4" w:rsidP="00D65BD4">
      <w:pPr>
        <w:spacing w:after="240"/>
        <w:ind w:left="1440" w:hanging="720"/>
        <w:rPr>
          <w:rFonts w:eastAsia="SimSun"/>
          <w:szCs w:val="20"/>
        </w:rPr>
      </w:pPr>
      <w:r w:rsidRPr="00D65BD4">
        <w:rPr>
          <w:rFonts w:eastAsia="SimSun"/>
          <w:szCs w:val="20"/>
        </w:rPr>
        <w:t>(</w:t>
      </w:r>
      <w:ins w:id="2274" w:author="ERCOT" w:date="2024-02-19T13:55:00Z">
        <w:r w:rsidRPr="00D65BD4">
          <w:rPr>
            <w:rFonts w:eastAsia="SimSun"/>
            <w:szCs w:val="20"/>
          </w:rPr>
          <w:t>u</w:t>
        </w:r>
      </w:ins>
      <w:del w:id="2275" w:author="ERCOT" w:date="2024-02-19T13:55:00Z">
        <w:r w:rsidRPr="00D65BD4" w:rsidDel="00CE563A">
          <w:rPr>
            <w:rFonts w:eastAsia="SimSun"/>
            <w:szCs w:val="20"/>
          </w:rPr>
          <w:delText>s</w:delText>
        </w:r>
      </w:del>
      <w:r w:rsidRPr="00D65BD4">
        <w:rPr>
          <w:rFonts w:eastAsia="SimSun"/>
          <w:szCs w:val="20"/>
        </w:rPr>
        <w:t>)</w:t>
      </w:r>
      <w:r w:rsidRPr="00D65BD4">
        <w:rPr>
          <w:rFonts w:eastAsia="SimSun"/>
          <w:szCs w:val="20"/>
        </w:rPr>
        <w:tab/>
        <w:t>Section 7.9.1.5, Payments and Charges for PTP Obligations with Refund Settled in DAM;</w:t>
      </w:r>
    </w:p>
    <w:p w14:paraId="3D5F94EF" w14:textId="77777777" w:rsidR="00D65BD4" w:rsidRPr="00D65BD4" w:rsidRDefault="00D65BD4" w:rsidP="00D65BD4">
      <w:pPr>
        <w:spacing w:after="240"/>
        <w:ind w:left="1440" w:hanging="720"/>
        <w:rPr>
          <w:rFonts w:eastAsia="SimSun"/>
          <w:szCs w:val="20"/>
        </w:rPr>
      </w:pPr>
      <w:r w:rsidRPr="00D65BD4">
        <w:rPr>
          <w:rFonts w:eastAsia="SimSun"/>
          <w:szCs w:val="20"/>
        </w:rPr>
        <w:t>(</w:t>
      </w:r>
      <w:ins w:id="2276" w:author="ERCOT" w:date="2024-02-19T13:55:00Z">
        <w:r w:rsidRPr="00D65BD4">
          <w:rPr>
            <w:rFonts w:eastAsia="SimSun"/>
            <w:szCs w:val="20"/>
          </w:rPr>
          <w:t>v</w:t>
        </w:r>
      </w:ins>
      <w:del w:id="2277" w:author="ERCOT" w:date="2024-02-19T13:55:00Z">
        <w:r w:rsidRPr="00D65BD4" w:rsidDel="00CE563A">
          <w:rPr>
            <w:rFonts w:eastAsia="SimSun"/>
            <w:szCs w:val="20"/>
          </w:rPr>
          <w:delText>t</w:delText>
        </w:r>
      </w:del>
      <w:r w:rsidRPr="00D65BD4">
        <w:rPr>
          <w:rFonts w:eastAsia="SimSun"/>
          <w:szCs w:val="20"/>
        </w:rPr>
        <w:t>)</w:t>
      </w:r>
      <w:r w:rsidRPr="00D65BD4">
        <w:rPr>
          <w:rFonts w:eastAsia="SimSun"/>
          <w:szCs w:val="20"/>
        </w:rPr>
        <w:tab/>
        <w:t>Section 7.9.1.6, Payments for PTP Options with Refund Settled in DAM; and</w:t>
      </w:r>
    </w:p>
    <w:p w14:paraId="16E15F75" w14:textId="77777777" w:rsidR="00D65BD4" w:rsidRPr="00D65BD4" w:rsidRDefault="00D65BD4" w:rsidP="00D65BD4">
      <w:pPr>
        <w:spacing w:after="240"/>
        <w:ind w:left="1440" w:hanging="720"/>
        <w:rPr>
          <w:rFonts w:eastAsia="SimSun"/>
          <w:szCs w:val="20"/>
        </w:rPr>
      </w:pPr>
      <w:r w:rsidRPr="00D65BD4">
        <w:rPr>
          <w:rFonts w:eastAsia="SimSun"/>
          <w:szCs w:val="20"/>
        </w:rPr>
        <w:t>(</w:t>
      </w:r>
      <w:ins w:id="2278" w:author="ERCOT" w:date="2024-02-19T13:55:00Z">
        <w:r w:rsidRPr="00D65BD4">
          <w:rPr>
            <w:rFonts w:eastAsia="SimSun"/>
            <w:szCs w:val="20"/>
          </w:rPr>
          <w:t>w</w:t>
        </w:r>
      </w:ins>
      <w:del w:id="2279" w:author="ERCOT" w:date="2024-02-19T13:55:00Z">
        <w:r w:rsidRPr="00D65BD4" w:rsidDel="00CE563A">
          <w:rPr>
            <w:rFonts w:eastAsia="SimSun"/>
            <w:szCs w:val="20"/>
          </w:rPr>
          <w:delText>u</w:delText>
        </w:r>
      </w:del>
      <w:r w:rsidRPr="00D65BD4">
        <w:rPr>
          <w:rFonts w:eastAsia="SimSun"/>
          <w:szCs w:val="20"/>
        </w:rPr>
        <w:t>)</w:t>
      </w:r>
      <w:r w:rsidRPr="00D65BD4">
        <w:rPr>
          <w:rFonts w:eastAsia="SimSun"/>
          <w:szCs w:val="20"/>
        </w:rPr>
        <w:tab/>
        <w:t>Paragraph (2) of Section 7.9.3.3, Shortfall Charges to CRR Owners.</w:t>
      </w:r>
    </w:p>
    <w:p w14:paraId="5F17BBAE" w14:textId="77777777" w:rsidR="00D65BD4" w:rsidRPr="00D65BD4" w:rsidRDefault="00D65BD4" w:rsidP="00D65BD4">
      <w:pPr>
        <w:keepNext/>
        <w:tabs>
          <w:tab w:val="left" w:pos="1080"/>
        </w:tabs>
        <w:spacing w:before="240" w:after="240"/>
        <w:ind w:left="1080" w:hanging="1080"/>
        <w:outlineLvl w:val="2"/>
        <w:rPr>
          <w:rFonts w:eastAsia="SimSun"/>
          <w:bCs/>
          <w:szCs w:val="20"/>
        </w:rPr>
      </w:pPr>
      <w:bookmarkStart w:id="2280" w:name="_Toc309731044"/>
      <w:bookmarkStart w:id="2281" w:name="_Toc405814019"/>
      <w:bookmarkStart w:id="2282" w:name="_Toc422207909"/>
      <w:bookmarkStart w:id="2283" w:name="_Toc438044823"/>
      <w:bookmarkStart w:id="2284" w:name="_Toc447622606"/>
      <w:bookmarkStart w:id="2285" w:name="_Toc80175256"/>
      <w:r w:rsidRPr="00D65BD4">
        <w:rPr>
          <w:rFonts w:eastAsia="SimSun"/>
          <w:b/>
          <w:bCs/>
          <w:i/>
          <w:szCs w:val="20"/>
        </w:rPr>
        <w:t>9.5.3</w:t>
      </w:r>
      <w:r w:rsidRPr="00D65BD4">
        <w:rPr>
          <w:rFonts w:eastAsia="SimSun"/>
          <w:b/>
          <w:bCs/>
          <w:i/>
          <w:szCs w:val="20"/>
        </w:rPr>
        <w:tab/>
        <w:t>Real-Time Market Settlement Charge Types</w:t>
      </w:r>
      <w:bookmarkEnd w:id="2280"/>
      <w:bookmarkEnd w:id="2281"/>
      <w:bookmarkEnd w:id="2282"/>
      <w:bookmarkEnd w:id="2283"/>
      <w:bookmarkEnd w:id="2284"/>
      <w:bookmarkEnd w:id="2285"/>
    </w:p>
    <w:p w14:paraId="2C87FA8C" w14:textId="77777777" w:rsidR="00D65BD4" w:rsidRPr="00D65BD4" w:rsidRDefault="00D65BD4" w:rsidP="00D65BD4">
      <w:pPr>
        <w:spacing w:after="240"/>
        <w:ind w:left="720" w:hanging="720"/>
        <w:rPr>
          <w:rFonts w:eastAsia="SimSun"/>
          <w:szCs w:val="20"/>
        </w:rPr>
      </w:pPr>
      <w:r w:rsidRPr="00D65BD4">
        <w:rPr>
          <w:rFonts w:eastAsia="SimSun"/>
          <w:szCs w:val="20"/>
        </w:rPr>
        <w:t>(1)</w:t>
      </w:r>
      <w:r w:rsidRPr="00D65BD4">
        <w:rPr>
          <w:rFonts w:eastAsia="SimSun"/>
          <w:szCs w:val="20"/>
        </w:rPr>
        <w:tab/>
        <w:t>ERCOT shall provide, on each RTM Settlement Statement, the dollar amount for each RTM Settlement charge and payment.  The RTM Settlement “Charge Types” are:</w:t>
      </w:r>
    </w:p>
    <w:p w14:paraId="77A39BC1"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Section 5.7.1, RUC Make-Whole Payment;</w:t>
      </w:r>
    </w:p>
    <w:p w14:paraId="5A9B4594"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Section 5.7.2, RUC </w:t>
      </w:r>
      <w:proofErr w:type="spellStart"/>
      <w:r w:rsidRPr="00D65BD4">
        <w:rPr>
          <w:rFonts w:eastAsia="SimSun"/>
          <w:szCs w:val="20"/>
        </w:rPr>
        <w:t>Clawback</w:t>
      </w:r>
      <w:proofErr w:type="spellEnd"/>
      <w:r w:rsidRPr="00D65BD4">
        <w:rPr>
          <w:rFonts w:eastAsia="SimSun"/>
          <w:szCs w:val="20"/>
        </w:rPr>
        <w:t xml:space="preserve"> Charge;</w:t>
      </w:r>
    </w:p>
    <w:p w14:paraId="11C93262"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Section 5.7.3, Payment When ERCOT Decommits a QSE-Committed Resource;</w:t>
      </w:r>
    </w:p>
    <w:p w14:paraId="6E9E977D" w14:textId="77777777" w:rsidR="00D65BD4" w:rsidRPr="00D65BD4" w:rsidRDefault="00D65BD4" w:rsidP="00D65BD4">
      <w:pPr>
        <w:spacing w:after="240"/>
        <w:ind w:left="1440" w:hanging="720"/>
        <w:rPr>
          <w:rFonts w:eastAsia="SimSun"/>
          <w:szCs w:val="20"/>
        </w:rPr>
      </w:pPr>
      <w:r w:rsidRPr="00D65BD4">
        <w:rPr>
          <w:rFonts w:eastAsia="SimSun"/>
          <w:szCs w:val="20"/>
        </w:rPr>
        <w:t>(d)</w:t>
      </w:r>
      <w:r w:rsidRPr="00D65BD4">
        <w:rPr>
          <w:rFonts w:eastAsia="SimSun"/>
          <w:szCs w:val="20"/>
        </w:rPr>
        <w:tab/>
        <w:t>Section 5.7.4.1, RUC Capacity-Short Charge;</w:t>
      </w:r>
    </w:p>
    <w:p w14:paraId="552697F6" w14:textId="77777777" w:rsidR="00D65BD4" w:rsidRPr="00D65BD4" w:rsidRDefault="00D65BD4" w:rsidP="00D65BD4">
      <w:pPr>
        <w:spacing w:after="240"/>
        <w:ind w:left="1440" w:hanging="720"/>
        <w:rPr>
          <w:rFonts w:eastAsia="SimSun"/>
          <w:szCs w:val="20"/>
        </w:rPr>
      </w:pPr>
      <w:r w:rsidRPr="00D65BD4">
        <w:rPr>
          <w:rFonts w:eastAsia="SimSun"/>
          <w:szCs w:val="20"/>
        </w:rPr>
        <w:t>(e)</w:t>
      </w:r>
      <w:r w:rsidRPr="00D65BD4">
        <w:rPr>
          <w:rFonts w:eastAsia="SimSun"/>
          <w:szCs w:val="20"/>
        </w:rPr>
        <w:tab/>
        <w:t>Section 5.7.4.2, RUC Make-Whole Uplift Charge;</w:t>
      </w:r>
    </w:p>
    <w:p w14:paraId="44A09474" w14:textId="77777777" w:rsidR="00D65BD4" w:rsidRPr="00D65BD4" w:rsidRDefault="00D65BD4" w:rsidP="00D65BD4">
      <w:pPr>
        <w:spacing w:after="240"/>
        <w:ind w:left="1440" w:hanging="720"/>
        <w:rPr>
          <w:rFonts w:eastAsia="SimSun"/>
          <w:szCs w:val="20"/>
        </w:rPr>
      </w:pPr>
      <w:r w:rsidRPr="00D65BD4">
        <w:rPr>
          <w:rFonts w:eastAsia="SimSun"/>
          <w:szCs w:val="20"/>
        </w:rPr>
        <w:t>(f)</w:t>
      </w:r>
      <w:r w:rsidRPr="00D65BD4">
        <w:rPr>
          <w:rFonts w:eastAsia="SimSun"/>
          <w:szCs w:val="20"/>
        </w:rPr>
        <w:tab/>
        <w:t xml:space="preserve">Section </w:t>
      </w:r>
      <w:hyperlink w:anchor="_Toc109528011" w:history="1">
        <w:r w:rsidRPr="00D65BD4">
          <w:rPr>
            <w:rFonts w:eastAsia="SimSun"/>
            <w:szCs w:val="20"/>
          </w:rPr>
          <w:t xml:space="preserve">5.7.5, RUC </w:t>
        </w:r>
        <w:proofErr w:type="spellStart"/>
        <w:r w:rsidRPr="00D65BD4">
          <w:rPr>
            <w:rFonts w:eastAsia="SimSun"/>
            <w:szCs w:val="20"/>
          </w:rPr>
          <w:t>Clawback</w:t>
        </w:r>
        <w:proofErr w:type="spellEnd"/>
        <w:r w:rsidRPr="00D65BD4">
          <w:rPr>
            <w:rFonts w:eastAsia="SimSun"/>
            <w:szCs w:val="20"/>
          </w:rPr>
          <w:t xml:space="preserve"> Payment</w:t>
        </w:r>
      </w:hyperlink>
      <w:r w:rsidRPr="00D65BD4">
        <w:rPr>
          <w:rFonts w:eastAsia="SimSun"/>
          <w:szCs w:val="20"/>
        </w:rPr>
        <w:t>;</w:t>
      </w:r>
    </w:p>
    <w:p w14:paraId="5F6C090B" w14:textId="77777777" w:rsidR="00D65BD4" w:rsidRPr="00D65BD4" w:rsidRDefault="00D65BD4" w:rsidP="00D65BD4">
      <w:pPr>
        <w:spacing w:after="240"/>
        <w:ind w:left="1440" w:hanging="720"/>
        <w:rPr>
          <w:rFonts w:eastAsia="SimSun"/>
          <w:szCs w:val="20"/>
        </w:rPr>
      </w:pPr>
      <w:r w:rsidRPr="00D65BD4">
        <w:rPr>
          <w:rFonts w:eastAsia="SimSun"/>
          <w:szCs w:val="20"/>
        </w:rPr>
        <w:t>(g)</w:t>
      </w:r>
      <w:r w:rsidRPr="00D65BD4">
        <w:rPr>
          <w:rFonts w:eastAsia="SimSun"/>
          <w:szCs w:val="20"/>
        </w:rPr>
        <w:tab/>
        <w:t xml:space="preserve">Section </w:t>
      </w:r>
      <w:hyperlink w:anchor="_Toc109528014" w:history="1">
        <w:r w:rsidRPr="00D65BD4">
          <w:rPr>
            <w:rFonts w:eastAsia="SimSun"/>
            <w:szCs w:val="20"/>
          </w:rPr>
          <w:t>5.7.6, RUC Decommitment Charge</w:t>
        </w:r>
      </w:hyperlink>
      <w:r w:rsidRPr="00D65BD4">
        <w:rPr>
          <w:rFonts w:eastAsia="SimSun"/>
          <w:szCs w:val="20"/>
        </w:rPr>
        <w:t>;</w:t>
      </w:r>
    </w:p>
    <w:p w14:paraId="4EA3E235" w14:textId="77777777" w:rsidR="00D65BD4" w:rsidRPr="00D65BD4" w:rsidRDefault="00D65BD4" w:rsidP="00D65BD4">
      <w:pPr>
        <w:spacing w:after="240"/>
        <w:ind w:left="1440" w:hanging="720"/>
        <w:rPr>
          <w:rFonts w:eastAsia="SimSun"/>
          <w:szCs w:val="20"/>
        </w:rPr>
      </w:pPr>
      <w:r w:rsidRPr="00D65BD4">
        <w:rPr>
          <w:rFonts w:eastAsia="SimSun"/>
          <w:szCs w:val="20"/>
        </w:rPr>
        <w:t>(h)</w:t>
      </w:r>
      <w:r w:rsidRPr="00D65BD4">
        <w:rPr>
          <w:rFonts w:eastAsia="SimSun"/>
          <w:szCs w:val="20"/>
        </w:rPr>
        <w:tab/>
        <w:t xml:space="preserve">Section 6.6.3.1, Real-Time Energy Imbalance Payment or Charge at a Resource Node; </w:t>
      </w:r>
    </w:p>
    <w:p w14:paraId="0029E4B9" w14:textId="77777777" w:rsidR="00D65BD4" w:rsidRPr="00D65BD4" w:rsidRDefault="00D65BD4" w:rsidP="00D65BD4">
      <w:pPr>
        <w:spacing w:after="240"/>
        <w:ind w:left="1440" w:hanging="720"/>
        <w:rPr>
          <w:rFonts w:eastAsia="SimSun"/>
          <w:szCs w:val="20"/>
        </w:rPr>
      </w:pPr>
      <w:r w:rsidRPr="00D65BD4">
        <w:rPr>
          <w:rFonts w:eastAsia="SimSun"/>
          <w:szCs w:val="20"/>
        </w:rPr>
        <w:t>(i)</w:t>
      </w:r>
      <w:r w:rsidRPr="00D65BD4">
        <w:rPr>
          <w:rFonts w:eastAsia="SimSun"/>
          <w:szCs w:val="20"/>
        </w:rPr>
        <w:tab/>
        <w:t>Section 6.6.3.2, Real-Time Energy Imbalance Payment or Charge at a Load Zone;</w:t>
      </w:r>
    </w:p>
    <w:p w14:paraId="62383C09" w14:textId="77777777" w:rsidR="00D65BD4" w:rsidRPr="00D65BD4" w:rsidRDefault="00D65BD4" w:rsidP="00D65BD4">
      <w:pPr>
        <w:spacing w:after="240"/>
        <w:ind w:left="1440" w:hanging="720"/>
        <w:rPr>
          <w:rFonts w:eastAsia="SimSun"/>
          <w:szCs w:val="20"/>
        </w:rPr>
      </w:pPr>
      <w:r w:rsidRPr="00D65BD4">
        <w:rPr>
          <w:rFonts w:eastAsia="SimSun"/>
          <w:szCs w:val="20"/>
        </w:rPr>
        <w:t>(j)</w:t>
      </w:r>
      <w:r w:rsidRPr="00D65BD4">
        <w:rPr>
          <w:rFonts w:eastAsia="SimSun"/>
          <w:szCs w:val="20"/>
        </w:rPr>
        <w:tab/>
        <w:t>Section 6.6.3.3, Real-Time Energy Imbalance Payment or Charge at a Hub;</w:t>
      </w:r>
    </w:p>
    <w:p w14:paraId="22641345" w14:textId="77777777" w:rsidR="00D65BD4" w:rsidRPr="00D65BD4" w:rsidRDefault="00D65BD4" w:rsidP="00D65BD4">
      <w:pPr>
        <w:spacing w:after="240"/>
        <w:ind w:left="1440" w:hanging="720"/>
        <w:rPr>
          <w:rFonts w:eastAsia="SimSun"/>
          <w:szCs w:val="20"/>
        </w:rPr>
      </w:pPr>
      <w:r w:rsidRPr="00D65BD4">
        <w:rPr>
          <w:rFonts w:eastAsia="SimSun"/>
          <w:szCs w:val="20"/>
        </w:rPr>
        <w:t>(k)</w:t>
      </w:r>
      <w:r w:rsidRPr="00D65BD4">
        <w:rPr>
          <w:rFonts w:eastAsia="SimSun"/>
          <w:szCs w:val="20"/>
        </w:rPr>
        <w:tab/>
        <w:t>Section 6.6.3.4, Real-Time Energy Payment for DC Tie Import;</w:t>
      </w:r>
    </w:p>
    <w:p w14:paraId="7443F270" w14:textId="77777777" w:rsidR="00D65BD4" w:rsidRPr="00D65BD4" w:rsidRDefault="00D65BD4" w:rsidP="00D65BD4">
      <w:pPr>
        <w:spacing w:after="240"/>
        <w:ind w:left="1440" w:hanging="720"/>
        <w:rPr>
          <w:rFonts w:eastAsia="SimSun"/>
          <w:szCs w:val="20"/>
        </w:rPr>
      </w:pPr>
      <w:r w:rsidRPr="00D65BD4">
        <w:rPr>
          <w:rFonts w:eastAsia="SimSun"/>
          <w:szCs w:val="20"/>
        </w:rPr>
        <w:t>(l)</w:t>
      </w:r>
      <w:r w:rsidRPr="00D65BD4">
        <w:rPr>
          <w:rFonts w:eastAsia="SimSun"/>
          <w:szCs w:val="20"/>
        </w:rPr>
        <w:tab/>
        <w:t>Section 6.6.3.5, Real-Time Payment for a Block Load Transfer Point;</w:t>
      </w:r>
    </w:p>
    <w:p w14:paraId="6DB8B19D" w14:textId="77777777" w:rsidR="00D65BD4" w:rsidRPr="00D65BD4" w:rsidRDefault="00D65BD4" w:rsidP="00D65BD4">
      <w:pPr>
        <w:spacing w:after="240"/>
        <w:ind w:left="1440" w:hanging="720"/>
        <w:rPr>
          <w:rFonts w:eastAsia="SimSun"/>
          <w:szCs w:val="20"/>
        </w:rPr>
      </w:pPr>
      <w:r w:rsidRPr="00D65BD4">
        <w:rPr>
          <w:rFonts w:eastAsia="SimSun"/>
          <w:szCs w:val="20"/>
        </w:rPr>
        <w:t>(m)</w:t>
      </w:r>
      <w:r w:rsidRPr="00D65BD4">
        <w:rPr>
          <w:rFonts w:eastAsia="SimSun"/>
          <w:szCs w:val="20"/>
        </w:rPr>
        <w:tab/>
        <w:t>Section 6.6.3.6, Real-Time High Dispatch Limit Override Energy Payment;</w:t>
      </w:r>
    </w:p>
    <w:p w14:paraId="6182C8D9" w14:textId="77777777" w:rsidR="00D65BD4" w:rsidRPr="00D65BD4" w:rsidRDefault="00D65BD4" w:rsidP="00D65BD4">
      <w:pPr>
        <w:spacing w:after="240"/>
        <w:ind w:left="1440" w:hanging="720"/>
        <w:rPr>
          <w:rFonts w:eastAsia="SimSun"/>
          <w:szCs w:val="20"/>
        </w:rPr>
      </w:pPr>
      <w:r w:rsidRPr="00D65BD4">
        <w:rPr>
          <w:rFonts w:eastAsia="SimSun"/>
          <w:szCs w:val="20"/>
        </w:rPr>
        <w:t>(n)</w:t>
      </w:r>
      <w:r w:rsidRPr="00D65BD4">
        <w:rPr>
          <w:rFonts w:eastAsia="SimSun"/>
          <w:szCs w:val="20"/>
        </w:rPr>
        <w:tab/>
        <w:t>Section 6.6.3.7, Real-Time High Dispatch Limit Override Energy Charge;</w:t>
      </w:r>
    </w:p>
    <w:p w14:paraId="71600D90" w14:textId="77777777" w:rsidR="00D65BD4" w:rsidRPr="00D65BD4" w:rsidRDefault="00D65BD4" w:rsidP="00D65BD4">
      <w:pPr>
        <w:spacing w:after="240"/>
        <w:ind w:left="1440" w:hanging="720"/>
        <w:rPr>
          <w:rFonts w:eastAsia="SimSun"/>
          <w:szCs w:val="20"/>
        </w:rPr>
      </w:pPr>
      <w:r w:rsidRPr="00D65BD4">
        <w:rPr>
          <w:rFonts w:eastAsia="SimSun"/>
          <w:szCs w:val="20"/>
        </w:rPr>
        <w:t>(o)</w:t>
      </w:r>
      <w:r w:rsidRPr="00D65BD4">
        <w:rPr>
          <w:rFonts w:eastAsia="SimSun"/>
          <w:szCs w:val="20"/>
        </w:rPr>
        <w:tab/>
        <w:t>Section 6.6.3.8, Real-Time Payment or Charge for Energy from a Settlement Only Distribution Generator (SODG) or a Settlement Only Transmission Generator (SOTG);</w:t>
      </w:r>
    </w:p>
    <w:p w14:paraId="0CF53A43" w14:textId="77777777" w:rsidR="00D65BD4" w:rsidRPr="00D65BD4" w:rsidRDefault="00D65BD4" w:rsidP="00D65BD4">
      <w:pPr>
        <w:spacing w:after="240"/>
        <w:ind w:left="1440" w:hanging="720"/>
        <w:rPr>
          <w:rFonts w:eastAsia="SimSun"/>
          <w:szCs w:val="20"/>
        </w:rPr>
      </w:pPr>
      <w:r w:rsidRPr="00D65BD4">
        <w:rPr>
          <w:rFonts w:eastAsia="SimSun"/>
          <w:szCs w:val="20"/>
        </w:rPr>
        <w:t>(p)</w:t>
      </w:r>
      <w:r w:rsidRPr="00D65BD4">
        <w:rPr>
          <w:rFonts w:eastAsia="SimSun"/>
          <w:szCs w:val="20"/>
        </w:rPr>
        <w:tab/>
        <w:t>Section 6.6.4, Real-Time Congestion Payment or Charge for Self-Schedules;</w:t>
      </w:r>
    </w:p>
    <w:p w14:paraId="36C8D403"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(q)</w:t>
      </w:r>
      <w:r w:rsidRPr="00D65BD4">
        <w:rPr>
          <w:rFonts w:eastAsia="SimSun"/>
          <w:szCs w:val="20"/>
        </w:rPr>
        <w:tab/>
        <w:t xml:space="preserve">Section 6.6.5.1.1.1, Base Point Deviation Charge for Over Generation; </w:t>
      </w:r>
    </w:p>
    <w:p w14:paraId="517A4F5B" w14:textId="77777777" w:rsidR="00D65BD4" w:rsidRPr="00D65BD4" w:rsidRDefault="00D65BD4" w:rsidP="00D65BD4">
      <w:pPr>
        <w:spacing w:after="240"/>
        <w:ind w:left="1440" w:hanging="720"/>
        <w:rPr>
          <w:rFonts w:eastAsia="SimSun"/>
          <w:szCs w:val="20"/>
        </w:rPr>
      </w:pPr>
      <w:r w:rsidRPr="00D65BD4">
        <w:rPr>
          <w:rFonts w:eastAsia="SimSun"/>
          <w:szCs w:val="20"/>
        </w:rPr>
        <w:t>(r)</w:t>
      </w:r>
      <w:r w:rsidRPr="00D65BD4">
        <w:rPr>
          <w:rFonts w:eastAsia="SimSun"/>
          <w:szCs w:val="20"/>
        </w:rPr>
        <w:tab/>
        <w:t xml:space="preserve">Section 6.6.5.1.1.2, Base Point Deviation Charge for Under Generation; </w:t>
      </w:r>
    </w:p>
    <w:p w14:paraId="5C432ED9" w14:textId="77777777" w:rsidR="00D65BD4" w:rsidRPr="00D65BD4" w:rsidRDefault="00D65BD4" w:rsidP="00D65BD4">
      <w:pPr>
        <w:spacing w:after="240"/>
        <w:ind w:left="1440" w:hanging="720"/>
        <w:rPr>
          <w:rFonts w:eastAsia="SimSun"/>
          <w:szCs w:val="20"/>
        </w:rPr>
      </w:pPr>
      <w:r w:rsidRPr="00D65BD4">
        <w:rPr>
          <w:rFonts w:eastAsia="SimSun"/>
          <w:szCs w:val="20"/>
        </w:rPr>
        <w:t>(s)</w:t>
      </w:r>
      <w:r w:rsidRPr="00D65BD4">
        <w:rPr>
          <w:rFonts w:eastAsia="SimSun"/>
          <w:szCs w:val="20"/>
        </w:rPr>
        <w:tab/>
        <w:t xml:space="preserve">Section 6.6.5.2, IRR Generation Resource Base Point Deviation Charge; </w:t>
      </w:r>
    </w:p>
    <w:p w14:paraId="18691E0A" w14:textId="77777777" w:rsidR="00D65BD4" w:rsidRPr="00D65BD4" w:rsidRDefault="00D65BD4" w:rsidP="00D65BD4">
      <w:pPr>
        <w:spacing w:after="240"/>
        <w:ind w:left="1440" w:hanging="720"/>
        <w:rPr>
          <w:rFonts w:eastAsia="SimSun"/>
          <w:szCs w:val="20"/>
        </w:rPr>
      </w:pPr>
      <w:r w:rsidRPr="00D65BD4">
        <w:rPr>
          <w:rFonts w:eastAsia="SimSun"/>
          <w:szCs w:val="20"/>
        </w:rPr>
        <w:t>(t)</w:t>
      </w:r>
      <w:r w:rsidRPr="00D65BD4">
        <w:rPr>
          <w:rFonts w:eastAsia="SimSun"/>
          <w:szCs w:val="20"/>
        </w:rPr>
        <w:tab/>
        <w:t>Section 6.6.5.4, Base Point Deviation Payment;</w:t>
      </w:r>
    </w:p>
    <w:p w14:paraId="13B22BFE" w14:textId="77777777" w:rsidR="00D65BD4" w:rsidRPr="00D65BD4" w:rsidRDefault="00D65BD4" w:rsidP="00D65BD4">
      <w:pPr>
        <w:spacing w:after="240"/>
        <w:ind w:left="1440" w:hanging="720"/>
        <w:rPr>
          <w:rFonts w:eastAsia="SimSun"/>
          <w:szCs w:val="20"/>
        </w:rPr>
      </w:pPr>
      <w:r w:rsidRPr="00D65BD4">
        <w:rPr>
          <w:rFonts w:eastAsia="SimSun"/>
          <w:szCs w:val="20"/>
        </w:rPr>
        <w:t>(u)</w:t>
      </w:r>
      <w:r w:rsidRPr="00D65BD4">
        <w:rPr>
          <w:rFonts w:eastAsia="SimSun"/>
          <w:szCs w:val="20"/>
        </w:rPr>
        <w:tab/>
        <w:t>Section 6.6.6.1, RMR Standby Payment;</w:t>
      </w:r>
    </w:p>
    <w:p w14:paraId="354E7841" w14:textId="77777777" w:rsidR="00D65BD4" w:rsidRPr="00D65BD4" w:rsidRDefault="00D65BD4" w:rsidP="00D65BD4">
      <w:pPr>
        <w:spacing w:after="240"/>
        <w:ind w:left="1440" w:hanging="720"/>
        <w:rPr>
          <w:rFonts w:eastAsia="SimSun"/>
          <w:szCs w:val="20"/>
        </w:rPr>
      </w:pPr>
      <w:r w:rsidRPr="00D65BD4">
        <w:rPr>
          <w:rFonts w:eastAsia="SimSun"/>
          <w:szCs w:val="20"/>
        </w:rPr>
        <w:t>(v)</w:t>
      </w:r>
      <w:r w:rsidRPr="00D65BD4">
        <w:rPr>
          <w:rFonts w:eastAsia="SimSun"/>
          <w:szCs w:val="20"/>
        </w:rPr>
        <w:tab/>
        <w:t>Section 6.6.6.2, RMR Payment for Energy;</w:t>
      </w:r>
    </w:p>
    <w:p w14:paraId="1E682C4F" w14:textId="77777777" w:rsidR="00D65BD4" w:rsidRPr="00D65BD4" w:rsidRDefault="00D65BD4" w:rsidP="00D65BD4">
      <w:pPr>
        <w:spacing w:after="240"/>
        <w:ind w:left="1440" w:hanging="720"/>
        <w:rPr>
          <w:rFonts w:eastAsia="SimSun"/>
          <w:szCs w:val="20"/>
        </w:rPr>
      </w:pPr>
      <w:r w:rsidRPr="00D65BD4">
        <w:rPr>
          <w:rFonts w:eastAsia="SimSun"/>
          <w:szCs w:val="20"/>
        </w:rPr>
        <w:t>(w)</w:t>
      </w:r>
      <w:r w:rsidRPr="00D65BD4">
        <w:rPr>
          <w:rFonts w:eastAsia="SimSun"/>
          <w:szCs w:val="20"/>
        </w:rPr>
        <w:tab/>
        <w:t>Section 6.6.6.3, RMR Adjustment Charge;</w:t>
      </w:r>
    </w:p>
    <w:p w14:paraId="1D788C3F" w14:textId="77777777" w:rsidR="00D65BD4" w:rsidRPr="00D65BD4" w:rsidRDefault="00D65BD4" w:rsidP="00D65BD4">
      <w:pPr>
        <w:spacing w:after="240"/>
        <w:ind w:left="1440" w:hanging="720"/>
        <w:rPr>
          <w:rFonts w:eastAsia="SimSun"/>
          <w:szCs w:val="20"/>
        </w:rPr>
      </w:pPr>
      <w:r w:rsidRPr="00D65BD4">
        <w:rPr>
          <w:rFonts w:eastAsia="SimSun"/>
          <w:szCs w:val="20"/>
        </w:rPr>
        <w:t>(x)</w:t>
      </w:r>
      <w:r w:rsidRPr="00D65BD4">
        <w:rPr>
          <w:rFonts w:eastAsia="SimSun"/>
          <w:szCs w:val="20"/>
        </w:rPr>
        <w:tab/>
        <w:t>Section 6.6.6.4, RMR Charge for Unexcused Misconduct;</w:t>
      </w:r>
    </w:p>
    <w:p w14:paraId="34A9138C" w14:textId="77777777" w:rsidR="00D65BD4" w:rsidRPr="00D65BD4" w:rsidRDefault="00D65BD4" w:rsidP="00D65BD4">
      <w:pPr>
        <w:spacing w:after="240"/>
        <w:ind w:left="1440" w:hanging="720"/>
        <w:rPr>
          <w:rFonts w:eastAsia="SimSun"/>
          <w:szCs w:val="20"/>
        </w:rPr>
      </w:pPr>
      <w:r w:rsidRPr="00D65BD4">
        <w:rPr>
          <w:rFonts w:eastAsia="SimSun"/>
          <w:szCs w:val="20"/>
        </w:rPr>
        <w:t>(y)</w:t>
      </w:r>
      <w:r w:rsidRPr="00D65BD4">
        <w:rPr>
          <w:rFonts w:eastAsia="SimSun"/>
          <w:szCs w:val="20"/>
        </w:rPr>
        <w:tab/>
        <w:t>Section 6.6.6.5, RMR Service Charge;</w:t>
      </w:r>
    </w:p>
    <w:p w14:paraId="555FA059" w14:textId="77777777" w:rsidR="00D65BD4" w:rsidRPr="00D65BD4" w:rsidRDefault="00D65BD4" w:rsidP="00D65BD4">
      <w:pPr>
        <w:spacing w:after="240"/>
        <w:ind w:left="1440" w:hanging="720"/>
        <w:rPr>
          <w:rFonts w:eastAsia="SimSun"/>
          <w:szCs w:val="20"/>
        </w:rPr>
      </w:pPr>
      <w:r w:rsidRPr="00D65BD4">
        <w:rPr>
          <w:rFonts w:eastAsia="SimSun"/>
          <w:szCs w:val="20"/>
        </w:rPr>
        <w:t xml:space="preserve">(z) </w:t>
      </w:r>
      <w:r w:rsidRPr="00D65BD4">
        <w:rPr>
          <w:rFonts w:eastAsia="SimSun"/>
          <w:szCs w:val="20"/>
        </w:rPr>
        <w:tab/>
        <w:t>Section 6.6.6.6, Method for Reconciling RMR Actual Eligible Costs, RMR and MRA Contributed Capital Expenditures, and Miscellaneous RMR Incurred Expenses;</w:t>
      </w:r>
    </w:p>
    <w:p w14:paraId="509762E7" w14:textId="77777777" w:rsidR="00D65BD4" w:rsidRPr="00D65BD4" w:rsidRDefault="00D65BD4" w:rsidP="00D65BD4">
      <w:pPr>
        <w:spacing w:after="240"/>
        <w:ind w:left="1440" w:hanging="720"/>
        <w:rPr>
          <w:rFonts w:eastAsia="SimSun"/>
          <w:szCs w:val="20"/>
        </w:rPr>
      </w:pPr>
      <w:r w:rsidRPr="00D65BD4">
        <w:rPr>
          <w:rFonts w:eastAsia="SimSun"/>
          <w:szCs w:val="20"/>
        </w:rPr>
        <w:t>(aa)</w:t>
      </w:r>
      <w:r w:rsidRPr="00D65BD4">
        <w:rPr>
          <w:rFonts w:eastAsia="SimSun"/>
          <w:szCs w:val="20"/>
        </w:rPr>
        <w:tab/>
        <w:t>Paragraph (2) of Section 6.6.7.1, Voltage Support Service Payments;</w:t>
      </w:r>
    </w:p>
    <w:p w14:paraId="5ABA1953" w14:textId="77777777" w:rsidR="00D65BD4" w:rsidRPr="00D65BD4" w:rsidRDefault="00D65BD4" w:rsidP="00D65BD4">
      <w:pPr>
        <w:spacing w:after="240"/>
        <w:ind w:left="1440" w:hanging="720"/>
        <w:rPr>
          <w:rFonts w:eastAsia="SimSun"/>
          <w:szCs w:val="20"/>
        </w:rPr>
      </w:pPr>
      <w:r w:rsidRPr="00D65BD4">
        <w:rPr>
          <w:rFonts w:eastAsia="SimSun"/>
          <w:szCs w:val="20"/>
        </w:rPr>
        <w:t>(bb)</w:t>
      </w:r>
      <w:r w:rsidRPr="00D65BD4">
        <w:rPr>
          <w:rFonts w:eastAsia="SimSun"/>
          <w:szCs w:val="20"/>
        </w:rPr>
        <w:tab/>
        <w:t>Paragraph (4) of Section 6.6.7.1;</w:t>
      </w:r>
    </w:p>
    <w:p w14:paraId="306A6416" w14:textId="77777777" w:rsidR="00D65BD4" w:rsidRPr="00D65BD4" w:rsidRDefault="00D65BD4" w:rsidP="00D65BD4">
      <w:pPr>
        <w:spacing w:after="240"/>
        <w:ind w:left="1440" w:hanging="720"/>
        <w:rPr>
          <w:rFonts w:eastAsia="SimSun"/>
          <w:szCs w:val="20"/>
        </w:rPr>
      </w:pPr>
      <w:r w:rsidRPr="00D65BD4">
        <w:rPr>
          <w:rFonts w:eastAsia="SimSun"/>
          <w:szCs w:val="20"/>
        </w:rPr>
        <w:t>(cc)</w:t>
      </w:r>
      <w:r w:rsidRPr="00D65BD4">
        <w:rPr>
          <w:rFonts w:eastAsia="SimSun"/>
          <w:szCs w:val="20"/>
        </w:rPr>
        <w:tab/>
        <w:t>Section 6.6.7.2, Voltage Support Charge;</w:t>
      </w:r>
    </w:p>
    <w:p w14:paraId="7C8E7F26" w14:textId="77777777" w:rsidR="00D65BD4" w:rsidRPr="00D65BD4" w:rsidRDefault="00D65BD4" w:rsidP="00D65BD4">
      <w:pPr>
        <w:spacing w:after="240"/>
        <w:ind w:left="1440" w:hanging="720"/>
        <w:rPr>
          <w:rFonts w:eastAsia="SimSun"/>
          <w:szCs w:val="20"/>
        </w:rPr>
      </w:pPr>
      <w:r w:rsidRPr="00D65BD4">
        <w:rPr>
          <w:rFonts w:eastAsia="SimSun"/>
          <w:szCs w:val="20"/>
        </w:rPr>
        <w:t>(dd)</w:t>
      </w:r>
      <w:r w:rsidRPr="00D65BD4">
        <w:rPr>
          <w:rFonts w:eastAsia="SimSun"/>
          <w:szCs w:val="20"/>
        </w:rPr>
        <w:tab/>
        <w:t>Section 6.6.8.1, Black Start Hourly Standby Fee Payment;</w:t>
      </w:r>
    </w:p>
    <w:p w14:paraId="01B0C8DF"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ee</w:t>
      </w:r>
      <w:proofErr w:type="spellEnd"/>
      <w:r w:rsidRPr="00D65BD4">
        <w:rPr>
          <w:rFonts w:eastAsia="SimSun"/>
          <w:szCs w:val="20"/>
        </w:rPr>
        <w:t>)</w:t>
      </w:r>
      <w:r w:rsidRPr="00D65BD4">
        <w:rPr>
          <w:rFonts w:eastAsia="SimSun"/>
          <w:szCs w:val="20"/>
        </w:rPr>
        <w:tab/>
        <w:t>Section 6.6.8.2, Black Start Capacity Charge;</w:t>
      </w:r>
    </w:p>
    <w:p w14:paraId="7616D46C" w14:textId="77777777" w:rsidR="00D65BD4" w:rsidRPr="00D65BD4" w:rsidRDefault="00D65BD4" w:rsidP="00D65BD4">
      <w:pPr>
        <w:spacing w:after="240"/>
        <w:ind w:left="1440" w:hanging="720"/>
        <w:rPr>
          <w:rFonts w:eastAsia="SimSun"/>
          <w:szCs w:val="20"/>
        </w:rPr>
      </w:pPr>
      <w:r w:rsidRPr="00D65BD4">
        <w:rPr>
          <w:rFonts w:eastAsia="SimSun"/>
          <w:szCs w:val="20"/>
        </w:rPr>
        <w:t>(ff)</w:t>
      </w:r>
      <w:r w:rsidRPr="00D65BD4">
        <w:rPr>
          <w:rFonts w:eastAsia="SimSun"/>
          <w:szCs w:val="20"/>
        </w:rPr>
        <w:tab/>
        <w:t>Section 6.6.9.1, Payment for Emergency Power Increase Directed by ERCOT;</w:t>
      </w:r>
    </w:p>
    <w:p w14:paraId="64E02307" w14:textId="77777777" w:rsidR="00D65BD4" w:rsidRPr="00D65BD4" w:rsidRDefault="00D65BD4" w:rsidP="00D65BD4">
      <w:pPr>
        <w:spacing w:after="240"/>
        <w:ind w:left="1440" w:hanging="720"/>
        <w:rPr>
          <w:rFonts w:eastAsia="SimSun"/>
          <w:szCs w:val="20"/>
        </w:rPr>
      </w:pPr>
      <w:r w:rsidRPr="00D65BD4">
        <w:rPr>
          <w:rFonts w:eastAsia="SimSun"/>
          <w:szCs w:val="20"/>
        </w:rPr>
        <w:t>(gg)</w:t>
      </w:r>
      <w:r w:rsidRPr="00D65BD4">
        <w:rPr>
          <w:rFonts w:eastAsia="SimSun"/>
          <w:szCs w:val="20"/>
        </w:rPr>
        <w:tab/>
        <w:t>Section 6.6.9.2, Charge for Emergency Power Increases;</w:t>
      </w:r>
    </w:p>
    <w:p w14:paraId="05ACB4C3"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hh</w:t>
      </w:r>
      <w:proofErr w:type="spellEnd"/>
      <w:r w:rsidRPr="00D65BD4">
        <w:rPr>
          <w:rFonts w:eastAsia="SimSun"/>
          <w:szCs w:val="20"/>
        </w:rPr>
        <w:t>)</w:t>
      </w:r>
      <w:r w:rsidRPr="00D65BD4">
        <w:rPr>
          <w:rFonts w:eastAsia="SimSun"/>
          <w:szCs w:val="20"/>
        </w:rPr>
        <w:tab/>
        <w:t>Section 6.6.10, Real-Time Revenue Neutrality Allocation;</w:t>
      </w:r>
    </w:p>
    <w:p w14:paraId="4D9F61EC" w14:textId="77777777" w:rsidR="00D65BD4" w:rsidRPr="00D65BD4" w:rsidRDefault="00D65BD4" w:rsidP="00D65BD4">
      <w:pPr>
        <w:spacing w:after="240"/>
        <w:ind w:left="1440" w:hanging="720"/>
        <w:rPr>
          <w:rFonts w:eastAsia="SimSun"/>
          <w:szCs w:val="20"/>
        </w:rPr>
      </w:pPr>
      <w:r w:rsidRPr="00D65BD4">
        <w:rPr>
          <w:rFonts w:eastAsia="SimSun"/>
          <w:szCs w:val="20"/>
        </w:rPr>
        <w:t>(ii)</w:t>
      </w:r>
      <w:r w:rsidRPr="00D65BD4">
        <w:rPr>
          <w:rFonts w:eastAsia="SimSun"/>
          <w:szCs w:val="20"/>
        </w:rPr>
        <w:tab/>
        <w:t>Section 6.6.14.2, Firm Fuel Supply Service Hourly Standby Fee Payment and Fuel Replacement Cost Recovery;</w:t>
      </w:r>
    </w:p>
    <w:p w14:paraId="767C86B4"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jj</w:t>
      </w:r>
      <w:proofErr w:type="spellEnd"/>
      <w:r w:rsidRPr="00D65BD4">
        <w:rPr>
          <w:rFonts w:eastAsia="SimSun"/>
          <w:szCs w:val="20"/>
        </w:rPr>
        <w:t>)</w:t>
      </w:r>
      <w:r w:rsidRPr="00D65BD4">
        <w:rPr>
          <w:rFonts w:eastAsia="SimSun"/>
          <w:szCs w:val="20"/>
        </w:rPr>
        <w:tab/>
        <w:t>Section 6.6.14.3, Firm Fuel Supply Service Capacity Charge;</w:t>
      </w:r>
    </w:p>
    <w:p w14:paraId="22489DC8" w14:textId="77777777" w:rsidR="00D65BD4" w:rsidRPr="00D65BD4" w:rsidRDefault="00D65BD4" w:rsidP="00D65BD4">
      <w:pPr>
        <w:spacing w:after="240"/>
        <w:ind w:left="1440" w:hanging="720"/>
        <w:rPr>
          <w:rFonts w:eastAsia="SimSun"/>
          <w:szCs w:val="20"/>
        </w:rPr>
      </w:pPr>
      <w:r w:rsidRPr="00D65BD4">
        <w:rPr>
          <w:rFonts w:eastAsia="SimSun"/>
          <w:szCs w:val="20"/>
        </w:rPr>
        <w:t>(kk)</w:t>
      </w:r>
      <w:r w:rsidRPr="00D65BD4">
        <w:rPr>
          <w:rFonts w:eastAsia="SimSun"/>
          <w:szCs w:val="20"/>
        </w:rPr>
        <w:tab/>
        <w:t>Paragraph (1)(a) of Section 6.7.1, Payments for Ancillary Service Capacity Sold in a Supplemental Ancillary Services Market (SASM) or Reconfiguration Supplemental Ancillary Services Market (RSASM);</w:t>
      </w:r>
    </w:p>
    <w:p w14:paraId="56D9B4D5"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ll</w:t>
      </w:r>
      <w:proofErr w:type="spellEnd"/>
      <w:r w:rsidRPr="00D65BD4">
        <w:rPr>
          <w:rFonts w:eastAsia="SimSun"/>
          <w:szCs w:val="20"/>
        </w:rPr>
        <w:t>)</w:t>
      </w:r>
      <w:r w:rsidRPr="00D65BD4">
        <w:rPr>
          <w:rFonts w:eastAsia="SimSun"/>
          <w:szCs w:val="20"/>
        </w:rPr>
        <w:tab/>
        <w:t>Paragraph (1)(b) of Section 6.7.1;</w:t>
      </w:r>
    </w:p>
    <w:p w14:paraId="78FB2B8A"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(mm)</w:t>
      </w:r>
      <w:r w:rsidRPr="00D65BD4">
        <w:rPr>
          <w:rFonts w:eastAsia="SimSun"/>
          <w:szCs w:val="20"/>
        </w:rPr>
        <w:tab/>
        <w:t>Paragraph (1)(c) of Section 6.7.1;</w:t>
      </w:r>
    </w:p>
    <w:p w14:paraId="56C23701"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nn</w:t>
      </w:r>
      <w:proofErr w:type="spellEnd"/>
      <w:r w:rsidRPr="00D65BD4">
        <w:rPr>
          <w:rFonts w:eastAsia="SimSun"/>
          <w:szCs w:val="20"/>
        </w:rPr>
        <w:t>)</w:t>
      </w:r>
      <w:r w:rsidRPr="00D65BD4">
        <w:rPr>
          <w:rFonts w:eastAsia="SimSun"/>
          <w:szCs w:val="20"/>
        </w:rPr>
        <w:tab/>
        <w:t xml:space="preserve">Paragraph (1)(d) of Section 6.7.1; </w:t>
      </w:r>
    </w:p>
    <w:p w14:paraId="73C51486"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oo</w:t>
      </w:r>
      <w:proofErr w:type="spellEnd"/>
      <w:r w:rsidRPr="00D65BD4">
        <w:rPr>
          <w:rFonts w:eastAsia="SimSun"/>
          <w:szCs w:val="20"/>
        </w:rPr>
        <w:t>)</w:t>
      </w:r>
      <w:r w:rsidRPr="00D65BD4">
        <w:rPr>
          <w:rFonts w:eastAsia="SimSun"/>
          <w:szCs w:val="20"/>
        </w:rPr>
        <w:tab/>
        <w:t xml:space="preserve">Paragraph (1)(e) of Section 6.7.1; </w:t>
      </w:r>
    </w:p>
    <w:p w14:paraId="6AB15FD9" w14:textId="77777777" w:rsidR="00D65BD4" w:rsidRPr="00D65BD4" w:rsidRDefault="00D65BD4" w:rsidP="00D65BD4">
      <w:pPr>
        <w:spacing w:after="240"/>
        <w:ind w:left="1440" w:hanging="720"/>
        <w:rPr>
          <w:rFonts w:eastAsia="SimSun"/>
          <w:szCs w:val="20"/>
        </w:rPr>
      </w:pPr>
      <w:r w:rsidRPr="00D65BD4">
        <w:rPr>
          <w:rFonts w:eastAsia="SimSun"/>
          <w:szCs w:val="20"/>
        </w:rPr>
        <w:t>(pp)</w:t>
      </w:r>
      <w:r w:rsidRPr="00D65BD4">
        <w:rPr>
          <w:rFonts w:eastAsia="SimSun"/>
          <w:szCs w:val="20"/>
        </w:rPr>
        <w:tab/>
        <w:t>Paragraph (1)(a) of Section 6.7.2, Payments for Ancillary Service Capacity Assigned in Real-Time Operations;</w:t>
      </w:r>
    </w:p>
    <w:p w14:paraId="31B6FBBF"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qq</w:t>
      </w:r>
      <w:proofErr w:type="spellEnd"/>
      <w:r w:rsidRPr="00D65BD4">
        <w:rPr>
          <w:rFonts w:eastAsia="SimSun"/>
          <w:szCs w:val="20"/>
        </w:rPr>
        <w:t>)</w:t>
      </w:r>
      <w:r w:rsidRPr="00D65BD4">
        <w:rPr>
          <w:rFonts w:eastAsia="SimSun"/>
          <w:szCs w:val="20"/>
        </w:rPr>
        <w:tab/>
        <w:t>Paragraph (1)(b) of Section 6.7.2;</w:t>
      </w:r>
    </w:p>
    <w:p w14:paraId="53E4A826"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rr</w:t>
      </w:r>
      <w:proofErr w:type="spellEnd"/>
      <w:r w:rsidRPr="00D65BD4">
        <w:rPr>
          <w:rFonts w:eastAsia="SimSun"/>
          <w:szCs w:val="20"/>
        </w:rPr>
        <w:t>)</w:t>
      </w:r>
      <w:r w:rsidRPr="00D65BD4">
        <w:rPr>
          <w:rFonts w:eastAsia="SimSun"/>
          <w:szCs w:val="20"/>
        </w:rPr>
        <w:tab/>
        <w:t xml:space="preserve">Paragraph (1)(c) of Section 6.7.2; </w:t>
      </w:r>
    </w:p>
    <w:p w14:paraId="0613AAE0" w14:textId="77777777" w:rsidR="00D65BD4" w:rsidRPr="00D65BD4" w:rsidRDefault="00D65BD4" w:rsidP="00D65BD4">
      <w:pPr>
        <w:spacing w:after="240"/>
        <w:ind w:left="1440" w:hanging="720"/>
        <w:rPr>
          <w:rFonts w:eastAsia="SimSun"/>
          <w:szCs w:val="20"/>
        </w:rPr>
      </w:pPr>
      <w:r w:rsidRPr="00D65BD4">
        <w:rPr>
          <w:rFonts w:eastAsia="SimSun"/>
          <w:szCs w:val="20"/>
        </w:rPr>
        <w:t>(ss)</w:t>
      </w:r>
      <w:r w:rsidRPr="00D65BD4">
        <w:rPr>
          <w:rFonts w:eastAsia="SimSun"/>
          <w:szCs w:val="20"/>
        </w:rPr>
        <w:tab/>
        <w:t>Paragraph (1)(a) of Section 6.7.2.1, Charges for Infeasible Ancillary Service Capacity Due to Transmission Constraints;</w:t>
      </w:r>
    </w:p>
    <w:p w14:paraId="3B8F0A86"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tt</w:t>
      </w:r>
      <w:proofErr w:type="spellEnd"/>
      <w:r w:rsidRPr="00D65BD4">
        <w:rPr>
          <w:rFonts w:eastAsia="SimSun"/>
          <w:szCs w:val="20"/>
        </w:rPr>
        <w:t>)</w:t>
      </w:r>
      <w:r w:rsidRPr="00D65BD4">
        <w:rPr>
          <w:rFonts w:eastAsia="SimSun"/>
          <w:szCs w:val="20"/>
        </w:rPr>
        <w:tab/>
        <w:t>Paragraph (1)(b) of Section 6.7.2.1;</w:t>
      </w:r>
    </w:p>
    <w:p w14:paraId="79938487"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uu</w:t>
      </w:r>
      <w:proofErr w:type="spellEnd"/>
      <w:r w:rsidRPr="00D65BD4">
        <w:rPr>
          <w:rFonts w:eastAsia="SimSun"/>
          <w:szCs w:val="20"/>
        </w:rPr>
        <w:t>)</w:t>
      </w:r>
      <w:r w:rsidRPr="00D65BD4">
        <w:rPr>
          <w:rFonts w:eastAsia="SimSun"/>
          <w:szCs w:val="20"/>
        </w:rPr>
        <w:tab/>
        <w:t>Paragraph (1)(c) of Section 6.7.2.1;</w:t>
      </w:r>
    </w:p>
    <w:p w14:paraId="2B5024AF"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vv</w:t>
      </w:r>
      <w:proofErr w:type="spellEnd"/>
      <w:r w:rsidRPr="00D65BD4">
        <w:rPr>
          <w:rFonts w:eastAsia="SimSun"/>
          <w:szCs w:val="20"/>
        </w:rPr>
        <w:t>)</w:t>
      </w:r>
      <w:r w:rsidRPr="00D65BD4">
        <w:rPr>
          <w:rFonts w:eastAsia="SimSun"/>
          <w:szCs w:val="20"/>
        </w:rPr>
        <w:tab/>
        <w:t>Paragraph (1)(d) of Section 6.7.2.1;</w:t>
      </w:r>
    </w:p>
    <w:p w14:paraId="3C9C07F2" w14:textId="77777777" w:rsidR="00D65BD4" w:rsidRPr="00D65BD4" w:rsidRDefault="00D65BD4" w:rsidP="00D65BD4">
      <w:pPr>
        <w:spacing w:after="240"/>
        <w:ind w:left="1440" w:hanging="720"/>
        <w:rPr>
          <w:rFonts w:eastAsia="SimSun"/>
          <w:szCs w:val="20"/>
        </w:rPr>
      </w:pPr>
      <w:r w:rsidRPr="00D65BD4">
        <w:rPr>
          <w:rFonts w:eastAsia="SimSun"/>
          <w:szCs w:val="20"/>
        </w:rPr>
        <w:t>(ww)</w:t>
      </w:r>
      <w:r w:rsidRPr="00D65BD4">
        <w:rPr>
          <w:rFonts w:eastAsia="SimSun"/>
          <w:szCs w:val="20"/>
        </w:rPr>
        <w:tab/>
        <w:t>Paragraph (1)(e) of Section 6.7.2.1;</w:t>
      </w:r>
    </w:p>
    <w:p w14:paraId="48E9957F" w14:textId="77777777" w:rsidR="00D65BD4" w:rsidRPr="00D65BD4" w:rsidRDefault="00D65BD4" w:rsidP="00D65BD4">
      <w:pPr>
        <w:spacing w:after="240"/>
        <w:ind w:left="1440" w:hanging="720"/>
        <w:rPr>
          <w:rFonts w:eastAsia="SimSun"/>
          <w:szCs w:val="20"/>
        </w:rPr>
      </w:pPr>
      <w:r w:rsidRPr="00D65BD4">
        <w:rPr>
          <w:rFonts w:eastAsia="SimSun"/>
          <w:szCs w:val="20"/>
        </w:rPr>
        <w:t>(xx)</w:t>
      </w:r>
      <w:r w:rsidRPr="00D65BD4">
        <w:rPr>
          <w:rFonts w:eastAsia="SimSun"/>
          <w:szCs w:val="20"/>
        </w:rPr>
        <w:tab/>
        <w:t>Paragraph (1)(a) of Section 6.7.3, Charges for Ancillary Service Capacity Replaced Due to Failure to Provide;</w:t>
      </w:r>
    </w:p>
    <w:p w14:paraId="44190706"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yy</w:t>
      </w:r>
      <w:proofErr w:type="spellEnd"/>
      <w:r w:rsidRPr="00D65BD4">
        <w:rPr>
          <w:rFonts w:eastAsia="SimSun"/>
          <w:szCs w:val="20"/>
        </w:rPr>
        <w:t>)</w:t>
      </w:r>
      <w:r w:rsidRPr="00D65BD4">
        <w:rPr>
          <w:rFonts w:eastAsia="SimSun"/>
          <w:szCs w:val="20"/>
        </w:rPr>
        <w:tab/>
        <w:t>Paragraph (1)(b) of Section 6.7.3;</w:t>
      </w:r>
    </w:p>
    <w:p w14:paraId="0F2F3B83"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zz</w:t>
      </w:r>
      <w:proofErr w:type="spellEnd"/>
      <w:r w:rsidRPr="00D65BD4">
        <w:rPr>
          <w:rFonts w:eastAsia="SimSun"/>
          <w:szCs w:val="20"/>
        </w:rPr>
        <w:t>)</w:t>
      </w:r>
      <w:r w:rsidRPr="00D65BD4">
        <w:rPr>
          <w:rFonts w:eastAsia="SimSun"/>
          <w:szCs w:val="20"/>
        </w:rPr>
        <w:tab/>
        <w:t>Paragraph (1)(c) of Section 6.7.3;</w:t>
      </w:r>
    </w:p>
    <w:p w14:paraId="220ACB43"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aaa</w:t>
      </w:r>
      <w:proofErr w:type="spellEnd"/>
      <w:r w:rsidRPr="00D65BD4">
        <w:rPr>
          <w:rFonts w:eastAsia="SimSun"/>
          <w:szCs w:val="20"/>
        </w:rPr>
        <w:t>)</w:t>
      </w:r>
      <w:r w:rsidRPr="00D65BD4">
        <w:rPr>
          <w:rFonts w:eastAsia="SimSun"/>
          <w:szCs w:val="20"/>
        </w:rPr>
        <w:tab/>
        <w:t>Paragraph (1)(d) of Section 6.7.3;</w:t>
      </w:r>
    </w:p>
    <w:p w14:paraId="1324856F"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bbb</w:t>
      </w:r>
      <w:proofErr w:type="spellEnd"/>
      <w:r w:rsidRPr="00D65BD4">
        <w:rPr>
          <w:rFonts w:eastAsia="SimSun"/>
          <w:szCs w:val="20"/>
        </w:rPr>
        <w:t>)</w:t>
      </w:r>
      <w:r w:rsidRPr="00D65BD4">
        <w:rPr>
          <w:rFonts w:eastAsia="SimSun"/>
          <w:szCs w:val="20"/>
        </w:rPr>
        <w:tab/>
        <w:t>Paragraph (1)(e) of Section 6.7.3;</w:t>
      </w:r>
    </w:p>
    <w:p w14:paraId="7B1FC0B9" w14:textId="77777777" w:rsidR="00D65BD4" w:rsidRPr="00D65BD4" w:rsidRDefault="00D65BD4" w:rsidP="00D65BD4">
      <w:pPr>
        <w:spacing w:after="240"/>
        <w:ind w:left="1440" w:hanging="720"/>
        <w:rPr>
          <w:rFonts w:eastAsia="SimSun"/>
          <w:szCs w:val="20"/>
        </w:rPr>
      </w:pPr>
      <w:r w:rsidRPr="00D65BD4">
        <w:rPr>
          <w:rFonts w:eastAsia="SimSun"/>
          <w:szCs w:val="20"/>
        </w:rPr>
        <w:t>(ccc)</w:t>
      </w:r>
      <w:r w:rsidRPr="00D65BD4">
        <w:rPr>
          <w:rFonts w:eastAsia="SimSun"/>
          <w:szCs w:val="20"/>
        </w:rPr>
        <w:tab/>
        <w:t>Paragraph (2) of Section 6.7.4, Adjustments to Cost Allocations for Ancillary Services Procurement;</w:t>
      </w:r>
    </w:p>
    <w:p w14:paraId="0C316B67"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ddd</w:t>
      </w:r>
      <w:proofErr w:type="spellEnd"/>
      <w:r w:rsidRPr="00D65BD4">
        <w:rPr>
          <w:rFonts w:eastAsia="SimSun"/>
          <w:szCs w:val="20"/>
        </w:rPr>
        <w:t>)</w:t>
      </w:r>
      <w:r w:rsidRPr="00D65BD4">
        <w:rPr>
          <w:rFonts w:eastAsia="SimSun"/>
          <w:szCs w:val="20"/>
        </w:rPr>
        <w:tab/>
        <w:t>Paragraph (3) of Section 6.7.4;</w:t>
      </w:r>
    </w:p>
    <w:p w14:paraId="5EF1FB00"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eee</w:t>
      </w:r>
      <w:proofErr w:type="spellEnd"/>
      <w:r w:rsidRPr="00D65BD4">
        <w:rPr>
          <w:rFonts w:eastAsia="SimSun"/>
          <w:szCs w:val="20"/>
        </w:rPr>
        <w:t>)</w:t>
      </w:r>
      <w:r w:rsidRPr="00D65BD4">
        <w:rPr>
          <w:rFonts w:eastAsia="SimSun"/>
          <w:szCs w:val="20"/>
        </w:rPr>
        <w:tab/>
        <w:t>Paragraph (4) of Section 6.7.4;</w:t>
      </w:r>
    </w:p>
    <w:p w14:paraId="04370BC4"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fff</w:t>
      </w:r>
      <w:proofErr w:type="spellEnd"/>
      <w:r w:rsidRPr="00D65BD4">
        <w:rPr>
          <w:rFonts w:eastAsia="SimSun"/>
          <w:szCs w:val="20"/>
        </w:rPr>
        <w:t>)</w:t>
      </w:r>
      <w:r w:rsidRPr="00D65BD4">
        <w:rPr>
          <w:rFonts w:eastAsia="SimSun"/>
          <w:szCs w:val="20"/>
        </w:rPr>
        <w:tab/>
        <w:t xml:space="preserve">Paragraph (5) of Section 6.7.4; </w:t>
      </w:r>
    </w:p>
    <w:p w14:paraId="4ECB0CBC"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ggg</w:t>
      </w:r>
      <w:proofErr w:type="spellEnd"/>
      <w:r w:rsidRPr="00D65BD4">
        <w:rPr>
          <w:rFonts w:eastAsia="SimSun"/>
          <w:szCs w:val="20"/>
        </w:rPr>
        <w:t>)</w:t>
      </w:r>
      <w:r w:rsidRPr="00D65BD4">
        <w:rPr>
          <w:rFonts w:eastAsia="SimSun"/>
          <w:szCs w:val="20"/>
        </w:rPr>
        <w:tab/>
        <w:t>Paragraph (6) of Section 6.7.4;</w:t>
      </w:r>
    </w:p>
    <w:p w14:paraId="5EB45A6B"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hhh</w:t>
      </w:r>
      <w:proofErr w:type="spellEnd"/>
      <w:r w:rsidRPr="00D65BD4">
        <w:rPr>
          <w:rFonts w:eastAsia="SimSun"/>
          <w:szCs w:val="20"/>
        </w:rPr>
        <w:t>)</w:t>
      </w:r>
      <w:r w:rsidRPr="00D65BD4">
        <w:rPr>
          <w:rFonts w:eastAsia="SimSun"/>
          <w:szCs w:val="20"/>
        </w:rPr>
        <w:tab/>
        <w:t>Paragraph (7) of Section 6.7.5, Real-Time Ancillary Service Imbalance Payment or Charge (Real-Time Ancillary Service Imbalance Amount);</w:t>
      </w:r>
    </w:p>
    <w:p w14:paraId="47FD97B5"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(iii)</w:t>
      </w:r>
      <w:r w:rsidRPr="00D65BD4">
        <w:rPr>
          <w:rFonts w:eastAsia="SimSun"/>
          <w:szCs w:val="20"/>
        </w:rPr>
        <w:tab/>
        <w:t>Paragraph (7) of Section 6.7.5, (Real-Time Reliability Deployment Ancillary Service Imbalance Amount);</w:t>
      </w:r>
    </w:p>
    <w:p w14:paraId="66B1D69D"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jjj</w:t>
      </w:r>
      <w:proofErr w:type="spellEnd"/>
      <w:r w:rsidRPr="00D65BD4">
        <w:rPr>
          <w:rFonts w:eastAsia="SimSun"/>
          <w:szCs w:val="20"/>
        </w:rPr>
        <w:t>)</w:t>
      </w:r>
      <w:r w:rsidRPr="00D65BD4">
        <w:rPr>
          <w:rFonts w:eastAsia="SimSun"/>
          <w:szCs w:val="20"/>
        </w:rPr>
        <w:tab/>
        <w:t xml:space="preserve">Paragraph (8) of Section 6.7.5, (Real-Time RUC Ancillary Service Reserve Amount); </w:t>
      </w:r>
    </w:p>
    <w:p w14:paraId="4F833966"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kkk</w:t>
      </w:r>
      <w:proofErr w:type="spellEnd"/>
      <w:r w:rsidRPr="00D65BD4">
        <w:rPr>
          <w:rFonts w:eastAsia="SimSun"/>
          <w:szCs w:val="20"/>
        </w:rPr>
        <w:t>)</w:t>
      </w:r>
      <w:r w:rsidRPr="00D65BD4">
        <w:rPr>
          <w:rFonts w:eastAsia="SimSun"/>
          <w:szCs w:val="20"/>
        </w:rPr>
        <w:tab/>
        <w:t xml:space="preserve">Paragraph (8) of Section 6.7.5, (Real-Time Reliability Deployment RUC Ancillary Service Reserve Amount); </w:t>
      </w:r>
    </w:p>
    <w:p w14:paraId="783DDB43"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lll</w:t>
      </w:r>
      <w:proofErr w:type="spellEnd"/>
      <w:r w:rsidRPr="00D65BD4">
        <w:rPr>
          <w:rFonts w:eastAsia="SimSun"/>
          <w:szCs w:val="20"/>
        </w:rPr>
        <w:t>)</w:t>
      </w:r>
      <w:r w:rsidRPr="00D65BD4">
        <w:rPr>
          <w:rFonts w:eastAsia="SimSun"/>
          <w:szCs w:val="20"/>
        </w:rPr>
        <w:tab/>
        <w:t>Section 6.7.6, Real-Time Ancillary Service Imbalance Revenue Neutrality Allocation (Load-Allocated Ancillary Service Imbalance Revenue Neutrality Amount);</w:t>
      </w:r>
    </w:p>
    <w:p w14:paraId="7811980A" w14:textId="77777777" w:rsidR="00D65BD4" w:rsidRPr="00D65BD4" w:rsidRDefault="00D65BD4" w:rsidP="00D65BD4">
      <w:pPr>
        <w:spacing w:after="240"/>
        <w:ind w:left="1440" w:hanging="720"/>
        <w:rPr>
          <w:rFonts w:eastAsia="SimSun"/>
          <w:szCs w:val="20"/>
        </w:rPr>
      </w:pPr>
      <w:r w:rsidRPr="00D65BD4">
        <w:rPr>
          <w:rFonts w:eastAsia="SimSun"/>
          <w:szCs w:val="20"/>
        </w:rPr>
        <w:t>(mmm)</w:t>
      </w:r>
      <w:r w:rsidRPr="00D65BD4">
        <w:rPr>
          <w:rFonts w:eastAsia="SimSun"/>
          <w:szCs w:val="20"/>
        </w:rPr>
        <w:tab/>
        <w:t>Section 6.7.6, (Load-Allocated Reliability Deployment Ancillary Service Imbalance Revenue Neutrality Amount);</w:t>
      </w:r>
    </w:p>
    <w:p w14:paraId="5602BDD4"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nnn</w:t>
      </w:r>
      <w:proofErr w:type="spellEnd"/>
      <w:r w:rsidRPr="00D65BD4">
        <w:rPr>
          <w:rFonts w:eastAsia="SimSun"/>
          <w:szCs w:val="20"/>
        </w:rPr>
        <w:t>)</w:t>
      </w:r>
      <w:r w:rsidRPr="00D65BD4">
        <w:rPr>
          <w:rFonts w:eastAsia="SimSun"/>
          <w:szCs w:val="20"/>
        </w:rPr>
        <w:tab/>
        <w:t>Section 7.9.2.1, Payments and Charges for PTP Obligations Settled in Real-Time; and</w:t>
      </w:r>
    </w:p>
    <w:p w14:paraId="42395425"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r w:rsidRPr="00D65BD4">
        <w:rPr>
          <w:rFonts w:eastAsia="SimSun"/>
          <w:szCs w:val="20"/>
        </w:rPr>
        <w:t>ooo</w:t>
      </w:r>
      <w:proofErr w:type="spellEnd"/>
      <w:r w:rsidRPr="00D65BD4">
        <w:rPr>
          <w:rFonts w:eastAsia="SimSun"/>
          <w:szCs w:val="20"/>
        </w:rPr>
        <w:t>)</w:t>
      </w:r>
      <w:r w:rsidRPr="00D65BD4">
        <w:rPr>
          <w:rFonts w:eastAsia="SimSun"/>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5BD4" w:rsidRPr="00D65BD4" w14:paraId="3B262C85" w14:textId="77777777" w:rsidTr="0003786F">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5DD906" w14:textId="77777777" w:rsidR="00D65BD4" w:rsidRPr="00D65BD4" w:rsidRDefault="00D65BD4" w:rsidP="00D65BD4">
            <w:pPr>
              <w:spacing w:before="120" w:after="240"/>
              <w:rPr>
                <w:rFonts w:eastAsia="SimSun"/>
                <w:b/>
                <w:i/>
                <w:iCs/>
                <w:szCs w:val="20"/>
              </w:rPr>
            </w:pPr>
            <w:r w:rsidRPr="00D65BD4">
              <w:rPr>
                <w:rFonts w:eastAsia="SimSun"/>
                <w:b/>
                <w:i/>
                <w:iCs/>
                <w:szCs w:val="20"/>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275B7CE5" w14:textId="77777777" w:rsidR="00D65BD4" w:rsidRPr="00D65BD4" w:rsidRDefault="00D65BD4" w:rsidP="00D65BD4">
            <w:pPr>
              <w:spacing w:after="240"/>
              <w:ind w:left="720" w:hanging="720"/>
              <w:rPr>
                <w:rFonts w:eastAsia="SimSun"/>
                <w:szCs w:val="20"/>
              </w:rPr>
            </w:pPr>
            <w:r w:rsidRPr="00D65BD4">
              <w:rPr>
                <w:rFonts w:eastAsia="SimSun"/>
                <w:szCs w:val="20"/>
              </w:rPr>
              <w:t>(1)</w:t>
            </w:r>
            <w:r w:rsidRPr="00D65BD4">
              <w:rPr>
                <w:rFonts w:eastAsia="SimSun"/>
                <w:szCs w:val="20"/>
              </w:rPr>
              <w:tab/>
              <w:t>ERCOT shall provide, on each RTM Settlement Statement, the dollar amount for each RTM Settlement charge and payment.  The RTM Settlement “Charge Types” are:</w:t>
            </w:r>
          </w:p>
          <w:p w14:paraId="7BD31C21"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Section 5.7.1, RUC Make-Whole Payment;</w:t>
            </w:r>
          </w:p>
          <w:p w14:paraId="6CEB0E01"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 xml:space="preserve">Section 5.7.2, RUC </w:t>
            </w:r>
            <w:proofErr w:type="spellStart"/>
            <w:r w:rsidRPr="00D65BD4">
              <w:rPr>
                <w:rFonts w:eastAsia="SimSun"/>
                <w:szCs w:val="20"/>
              </w:rPr>
              <w:t>Clawback</w:t>
            </w:r>
            <w:proofErr w:type="spellEnd"/>
            <w:r w:rsidRPr="00D65BD4">
              <w:rPr>
                <w:rFonts w:eastAsia="SimSun"/>
                <w:szCs w:val="20"/>
              </w:rPr>
              <w:t xml:space="preserve"> Charge;</w:t>
            </w:r>
          </w:p>
          <w:p w14:paraId="10852B7C" w14:textId="77777777" w:rsidR="00D65BD4" w:rsidRPr="00D65BD4" w:rsidRDefault="00D65BD4" w:rsidP="00D65BD4">
            <w:pPr>
              <w:spacing w:after="240"/>
              <w:ind w:left="1440" w:hanging="720"/>
              <w:rPr>
                <w:rFonts w:eastAsia="SimSun"/>
                <w:szCs w:val="20"/>
              </w:rPr>
            </w:pPr>
            <w:r w:rsidRPr="00D65BD4">
              <w:rPr>
                <w:rFonts w:eastAsia="SimSun"/>
                <w:szCs w:val="20"/>
              </w:rPr>
              <w:t>(c)</w:t>
            </w:r>
            <w:r w:rsidRPr="00D65BD4">
              <w:rPr>
                <w:rFonts w:eastAsia="SimSun"/>
                <w:szCs w:val="20"/>
              </w:rPr>
              <w:tab/>
              <w:t>Section 5.7.3, Payment When ERCOT Decommits a QSE-Committed Resource;</w:t>
            </w:r>
          </w:p>
          <w:p w14:paraId="5FE1F5E8" w14:textId="77777777" w:rsidR="00D65BD4" w:rsidRPr="00D65BD4" w:rsidRDefault="00D65BD4" w:rsidP="00D65BD4">
            <w:pPr>
              <w:spacing w:after="240"/>
              <w:ind w:left="1440" w:hanging="720"/>
              <w:rPr>
                <w:ins w:id="2286" w:author="ERCOT" w:date="2024-02-19T13:56:00Z"/>
                <w:rFonts w:eastAsia="SimSun"/>
                <w:szCs w:val="20"/>
              </w:rPr>
            </w:pPr>
            <w:ins w:id="2287" w:author="ERCOT" w:date="2024-02-19T13:56:00Z">
              <w:r w:rsidRPr="00D65BD4">
                <w:rPr>
                  <w:rFonts w:eastAsia="SimSun"/>
                  <w:szCs w:val="20"/>
                </w:rPr>
                <w:t>(d)</w:t>
              </w:r>
              <w:r w:rsidRPr="00D65BD4">
                <w:rPr>
                  <w:rFonts w:eastAsia="SimSun"/>
                  <w:szCs w:val="20"/>
                </w:rPr>
                <w:tab/>
                <w:t>Section 5.7.4.1, RUC DRRS-Short Charge;</w:t>
              </w:r>
            </w:ins>
          </w:p>
          <w:p w14:paraId="7AA3B885" w14:textId="77777777" w:rsidR="00D65BD4" w:rsidRPr="00D65BD4" w:rsidRDefault="00D65BD4" w:rsidP="00D65BD4">
            <w:pPr>
              <w:spacing w:after="240"/>
              <w:ind w:left="1440" w:hanging="720"/>
              <w:rPr>
                <w:rFonts w:eastAsia="SimSun"/>
                <w:szCs w:val="20"/>
              </w:rPr>
            </w:pPr>
            <w:r w:rsidRPr="00D65BD4">
              <w:rPr>
                <w:rFonts w:eastAsia="SimSun"/>
                <w:szCs w:val="20"/>
              </w:rPr>
              <w:t>(</w:t>
            </w:r>
            <w:ins w:id="2288" w:author="ERCOT" w:date="2024-03-19T13:00:00Z">
              <w:r w:rsidRPr="00D65BD4">
                <w:rPr>
                  <w:rFonts w:eastAsia="SimSun"/>
                  <w:szCs w:val="20"/>
                </w:rPr>
                <w:t>e</w:t>
              </w:r>
            </w:ins>
            <w:del w:id="2289" w:author="ERCOT" w:date="2024-03-19T13:00:00Z">
              <w:r w:rsidRPr="00D65BD4" w:rsidDel="00582CEF">
                <w:rPr>
                  <w:rFonts w:eastAsia="SimSun"/>
                  <w:szCs w:val="20"/>
                </w:rPr>
                <w:delText>d</w:delText>
              </w:r>
            </w:del>
            <w:r w:rsidRPr="00D65BD4">
              <w:rPr>
                <w:rFonts w:eastAsia="SimSun"/>
                <w:szCs w:val="20"/>
              </w:rPr>
              <w:t>)</w:t>
            </w:r>
            <w:r w:rsidRPr="00D65BD4">
              <w:rPr>
                <w:rFonts w:eastAsia="SimSun"/>
                <w:szCs w:val="20"/>
              </w:rPr>
              <w:tab/>
              <w:t>Section 5.7.4.</w:t>
            </w:r>
            <w:ins w:id="2290" w:author="ERCOT" w:date="2024-02-19T13:57:00Z">
              <w:r w:rsidRPr="00D65BD4">
                <w:rPr>
                  <w:rFonts w:eastAsia="SimSun"/>
                  <w:szCs w:val="20"/>
                </w:rPr>
                <w:t>2</w:t>
              </w:r>
            </w:ins>
            <w:del w:id="2291" w:author="ERCOT" w:date="2024-02-19T13:57:00Z">
              <w:r w:rsidRPr="00D65BD4" w:rsidDel="00D07787">
                <w:rPr>
                  <w:rFonts w:eastAsia="SimSun"/>
                  <w:szCs w:val="20"/>
                </w:rPr>
                <w:delText>1</w:delText>
              </w:r>
            </w:del>
            <w:r w:rsidRPr="00D65BD4">
              <w:rPr>
                <w:rFonts w:eastAsia="SimSun"/>
                <w:szCs w:val="20"/>
              </w:rPr>
              <w:t>, RUC Capacity-Short Charge;</w:t>
            </w:r>
          </w:p>
          <w:p w14:paraId="75EAAE17" w14:textId="77777777" w:rsidR="00D65BD4" w:rsidRPr="00D65BD4" w:rsidRDefault="00D65BD4" w:rsidP="00D65BD4">
            <w:pPr>
              <w:spacing w:after="240"/>
              <w:ind w:left="1440" w:hanging="720"/>
              <w:rPr>
                <w:rFonts w:eastAsia="SimSun"/>
                <w:szCs w:val="20"/>
              </w:rPr>
            </w:pPr>
            <w:r w:rsidRPr="00D65BD4">
              <w:rPr>
                <w:rFonts w:eastAsia="SimSun"/>
                <w:szCs w:val="20"/>
              </w:rPr>
              <w:t>(</w:t>
            </w:r>
            <w:ins w:id="2292" w:author="ERCOT" w:date="2024-03-19T13:00:00Z">
              <w:r w:rsidRPr="00D65BD4">
                <w:rPr>
                  <w:rFonts w:eastAsia="SimSun"/>
                  <w:szCs w:val="20"/>
                </w:rPr>
                <w:t>f</w:t>
              </w:r>
            </w:ins>
            <w:del w:id="2293" w:author="ERCOT" w:date="2024-03-19T13:00:00Z">
              <w:r w:rsidRPr="00D65BD4" w:rsidDel="00582CEF">
                <w:rPr>
                  <w:rFonts w:eastAsia="SimSun"/>
                  <w:szCs w:val="20"/>
                </w:rPr>
                <w:delText>e</w:delText>
              </w:r>
            </w:del>
            <w:r w:rsidRPr="00D65BD4">
              <w:rPr>
                <w:rFonts w:eastAsia="SimSun"/>
                <w:szCs w:val="20"/>
              </w:rPr>
              <w:t>)</w:t>
            </w:r>
            <w:r w:rsidRPr="00D65BD4">
              <w:rPr>
                <w:rFonts w:eastAsia="SimSun"/>
                <w:szCs w:val="20"/>
              </w:rPr>
              <w:tab/>
              <w:t>Section 5.7.4.</w:t>
            </w:r>
            <w:ins w:id="2294" w:author="ERCOT" w:date="2024-02-19T13:57:00Z">
              <w:r w:rsidRPr="00D65BD4">
                <w:rPr>
                  <w:rFonts w:eastAsia="SimSun"/>
                  <w:szCs w:val="20"/>
                </w:rPr>
                <w:t>3</w:t>
              </w:r>
            </w:ins>
            <w:del w:id="2295" w:author="ERCOT" w:date="2024-02-19T13:57:00Z">
              <w:r w:rsidRPr="00D65BD4" w:rsidDel="00D07787">
                <w:rPr>
                  <w:rFonts w:eastAsia="SimSun"/>
                  <w:szCs w:val="20"/>
                </w:rPr>
                <w:delText>2</w:delText>
              </w:r>
            </w:del>
            <w:r w:rsidRPr="00D65BD4">
              <w:rPr>
                <w:rFonts w:eastAsia="SimSun"/>
                <w:szCs w:val="20"/>
              </w:rPr>
              <w:t>, RUC Make-Whole Uplift Charge;</w:t>
            </w:r>
          </w:p>
          <w:p w14:paraId="47259839" w14:textId="77777777" w:rsidR="00D65BD4" w:rsidRPr="00D65BD4" w:rsidRDefault="00D65BD4" w:rsidP="00D65BD4">
            <w:pPr>
              <w:spacing w:after="240"/>
              <w:ind w:left="1440" w:hanging="720"/>
              <w:rPr>
                <w:rFonts w:eastAsia="SimSun"/>
                <w:szCs w:val="20"/>
              </w:rPr>
            </w:pPr>
            <w:r w:rsidRPr="00D65BD4">
              <w:rPr>
                <w:rFonts w:eastAsia="SimSun"/>
                <w:szCs w:val="20"/>
              </w:rPr>
              <w:t>(</w:t>
            </w:r>
            <w:ins w:id="2296" w:author="ERCOT" w:date="2024-03-19T13:00:00Z">
              <w:r w:rsidRPr="00D65BD4">
                <w:rPr>
                  <w:rFonts w:eastAsia="SimSun"/>
                  <w:szCs w:val="20"/>
                </w:rPr>
                <w:t>g</w:t>
              </w:r>
            </w:ins>
            <w:del w:id="2297" w:author="ERCOT" w:date="2024-03-19T13:00:00Z">
              <w:r w:rsidRPr="00D65BD4" w:rsidDel="00582CEF">
                <w:rPr>
                  <w:rFonts w:eastAsia="SimSun"/>
                  <w:szCs w:val="20"/>
                </w:rPr>
                <w:delText>f</w:delText>
              </w:r>
            </w:del>
            <w:r w:rsidRPr="00D65BD4">
              <w:rPr>
                <w:rFonts w:eastAsia="SimSun"/>
                <w:szCs w:val="20"/>
              </w:rPr>
              <w:t>)</w:t>
            </w:r>
            <w:r w:rsidRPr="00D65BD4">
              <w:rPr>
                <w:rFonts w:eastAsia="SimSun"/>
                <w:szCs w:val="20"/>
              </w:rPr>
              <w:tab/>
              <w:t xml:space="preserve">Section </w:t>
            </w:r>
            <w:hyperlink w:anchor="_Toc109528011" w:history="1">
              <w:r w:rsidRPr="00D65BD4">
                <w:rPr>
                  <w:rFonts w:eastAsia="SimSun"/>
                  <w:szCs w:val="20"/>
                </w:rPr>
                <w:t xml:space="preserve">5.7.5, RUC </w:t>
              </w:r>
              <w:proofErr w:type="spellStart"/>
              <w:r w:rsidRPr="00D65BD4">
                <w:rPr>
                  <w:rFonts w:eastAsia="SimSun"/>
                  <w:szCs w:val="20"/>
                </w:rPr>
                <w:t>Clawback</w:t>
              </w:r>
              <w:proofErr w:type="spellEnd"/>
              <w:r w:rsidRPr="00D65BD4">
                <w:rPr>
                  <w:rFonts w:eastAsia="SimSun"/>
                  <w:szCs w:val="20"/>
                </w:rPr>
                <w:t xml:space="preserve"> Payment</w:t>
              </w:r>
            </w:hyperlink>
            <w:r w:rsidRPr="00D65BD4">
              <w:rPr>
                <w:rFonts w:eastAsia="SimSun"/>
                <w:szCs w:val="20"/>
              </w:rPr>
              <w:t>;</w:t>
            </w:r>
          </w:p>
          <w:p w14:paraId="084DA3E5" w14:textId="77777777" w:rsidR="00D65BD4" w:rsidRPr="00D65BD4" w:rsidRDefault="00D65BD4" w:rsidP="00D65BD4">
            <w:pPr>
              <w:spacing w:after="240"/>
              <w:ind w:left="1440" w:hanging="720"/>
              <w:rPr>
                <w:rFonts w:eastAsia="SimSun"/>
                <w:szCs w:val="20"/>
              </w:rPr>
            </w:pPr>
            <w:r w:rsidRPr="00D65BD4">
              <w:rPr>
                <w:rFonts w:eastAsia="SimSun"/>
                <w:szCs w:val="20"/>
              </w:rPr>
              <w:t>(</w:t>
            </w:r>
            <w:ins w:id="2298" w:author="ERCOT" w:date="2024-03-19T13:00:00Z">
              <w:r w:rsidRPr="00D65BD4">
                <w:rPr>
                  <w:rFonts w:eastAsia="SimSun"/>
                  <w:szCs w:val="20"/>
                </w:rPr>
                <w:t>h</w:t>
              </w:r>
            </w:ins>
            <w:del w:id="2299" w:author="ERCOT" w:date="2024-03-19T13:00:00Z">
              <w:r w:rsidRPr="00D65BD4" w:rsidDel="00582CEF">
                <w:rPr>
                  <w:rFonts w:eastAsia="SimSun"/>
                  <w:szCs w:val="20"/>
                </w:rPr>
                <w:delText>g</w:delText>
              </w:r>
            </w:del>
            <w:r w:rsidRPr="00D65BD4">
              <w:rPr>
                <w:rFonts w:eastAsia="SimSun"/>
                <w:szCs w:val="20"/>
              </w:rPr>
              <w:t>)</w:t>
            </w:r>
            <w:r w:rsidRPr="00D65BD4">
              <w:rPr>
                <w:rFonts w:eastAsia="SimSun"/>
                <w:szCs w:val="20"/>
              </w:rPr>
              <w:tab/>
              <w:t xml:space="preserve">Section </w:t>
            </w:r>
            <w:hyperlink w:anchor="_Toc109528014" w:history="1">
              <w:r w:rsidRPr="00D65BD4">
                <w:rPr>
                  <w:rFonts w:eastAsia="SimSun"/>
                  <w:szCs w:val="20"/>
                </w:rPr>
                <w:t>5.7.6, RUC Decommitment Charge</w:t>
              </w:r>
            </w:hyperlink>
            <w:r w:rsidRPr="00D65BD4">
              <w:rPr>
                <w:rFonts w:eastAsia="SimSun"/>
                <w:szCs w:val="20"/>
              </w:rPr>
              <w:t>;</w:t>
            </w:r>
          </w:p>
          <w:p w14:paraId="25952BDC" w14:textId="77777777" w:rsidR="00D65BD4" w:rsidRPr="00D65BD4" w:rsidRDefault="00D65BD4" w:rsidP="00D65BD4">
            <w:pPr>
              <w:spacing w:after="240"/>
              <w:ind w:left="1440" w:hanging="720"/>
              <w:rPr>
                <w:rFonts w:eastAsia="SimSun"/>
                <w:szCs w:val="20"/>
              </w:rPr>
            </w:pPr>
            <w:r w:rsidRPr="00D65BD4">
              <w:rPr>
                <w:rFonts w:eastAsia="SimSun"/>
                <w:szCs w:val="20"/>
              </w:rPr>
              <w:t>(</w:t>
            </w:r>
            <w:ins w:id="2300" w:author="ERCOT" w:date="2024-03-19T13:00:00Z">
              <w:r w:rsidRPr="00D65BD4">
                <w:rPr>
                  <w:rFonts w:eastAsia="SimSun"/>
                  <w:szCs w:val="20"/>
                </w:rPr>
                <w:t>i</w:t>
              </w:r>
            </w:ins>
            <w:del w:id="2301" w:author="ERCOT" w:date="2024-03-19T13:00:00Z">
              <w:r w:rsidRPr="00D65BD4" w:rsidDel="00582CEF">
                <w:rPr>
                  <w:rFonts w:eastAsia="SimSun"/>
                  <w:szCs w:val="20"/>
                </w:rPr>
                <w:delText>h</w:delText>
              </w:r>
            </w:del>
            <w:r w:rsidRPr="00D65BD4">
              <w:rPr>
                <w:rFonts w:eastAsia="SimSun"/>
                <w:szCs w:val="20"/>
              </w:rPr>
              <w:t>)</w:t>
            </w:r>
            <w:r w:rsidRPr="00D65BD4">
              <w:rPr>
                <w:rFonts w:eastAsia="SimSun"/>
                <w:szCs w:val="20"/>
              </w:rPr>
              <w:tab/>
              <w:t xml:space="preserve">Section 6.6.3.1, Real-Time Energy Imbalance Payment or Charge at a Resource Node; </w:t>
            </w:r>
          </w:p>
          <w:p w14:paraId="66C05C14"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w:t>
            </w:r>
            <w:ins w:id="2302" w:author="ERCOT" w:date="2024-03-19T13:00:00Z">
              <w:r w:rsidRPr="00D65BD4">
                <w:rPr>
                  <w:rFonts w:eastAsia="SimSun"/>
                  <w:szCs w:val="20"/>
                </w:rPr>
                <w:t>j</w:t>
              </w:r>
            </w:ins>
            <w:del w:id="2303" w:author="ERCOT" w:date="2024-03-19T13:00:00Z">
              <w:r w:rsidRPr="00D65BD4" w:rsidDel="00582CEF">
                <w:rPr>
                  <w:rFonts w:eastAsia="SimSun"/>
                  <w:szCs w:val="20"/>
                </w:rPr>
                <w:delText>i</w:delText>
              </w:r>
            </w:del>
            <w:r w:rsidRPr="00D65BD4">
              <w:rPr>
                <w:rFonts w:eastAsia="SimSun"/>
                <w:szCs w:val="20"/>
              </w:rPr>
              <w:t>)</w:t>
            </w:r>
            <w:r w:rsidRPr="00D65BD4">
              <w:rPr>
                <w:rFonts w:eastAsia="SimSun"/>
                <w:szCs w:val="20"/>
              </w:rPr>
              <w:tab/>
              <w:t>Section 6.6.3.2, Real-Time Energy Imbalance Payment or Charge at a Load Zone;</w:t>
            </w:r>
          </w:p>
          <w:p w14:paraId="7C995E34" w14:textId="77777777" w:rsidR="00D65BD4" w:rsidRPr="00D65BD4" w:rsidRDefault="00D65BD4" w:rsidP="00D65BD4">
            <w:pPr>
              <w:spacing w:after="240"/>
              <w:ind w:left="1440" w:hanging="720"/>
              <w:rPr>
                <w:rFonts w:eastAsia="SimSun"/>
                <w:szCs w:val="20"/>
              </w:rPr>
            </w:pPr>
            <w:r w:rsidRPr="00D65BD4">
              <w:rPr>
                <w:rFonts w:eastAsia="SimSun"/>
                <w:szCs w:val="20"/>
              </w:rPr>
              <w:t>(</w:t>
            </w:r>
            <w:ins w:id="2304" w:author="ERCOT" w:date="2024-03-19T13:00:00Z">
              <w:r w:rsidRPr="00D65BD4">
                <w:rPr>
                  <w:rFonts w:eastAsia="SimSun"/>
                  <w:szCs w:val="20"/>
                </w:rPr>
                <w:t>k</w:t>
              </w:r>
            </w:ins>
            <w:del w:id="2305" w:author="ERCOT" w:date="2024-03-19T13:00:00Z">
              <w:r w:rsidRPr="00D65BD4" w:rsidDel="00582CEF">
                <w:rPr>
                  <w:rFonts w:eastAsia="SimSun"/>
                  <w:szCs w:val="20"/>
                </w:rPr>
                <w:delText>j</w:delText>
              </w:r>
            </w:del>
            <w:r w:rsidRPr="00D65BD4">
              <w:rPr>
                <w:rFonts w:eastAsia="SimSun"/>
                <w:szCs w:val="20"/>
              </w:rPr>
              <w:t>)</w:t>
            </w:r>
            <w:r w:rsidRPr="00D65BD4">
              <w:rPr>
                <w:rFonts w:eastAsia="SimSun"/>
                <w:szCs w:val="20"/>
              </w:rPr>
              <w:tab/>
              <w:t>Section 6.6.3.3, Real-Time Energy Imbalance Payment or Charge at a Hub;</w:t>
            </w:r>
          </w:p>
          <w:p w14:paraId="22BFE329" w14:textId="77777777" w:rsidR="00D65BD4" w:rsidRPr="00D65BD4" w:rsidRDefault="00D65BD4" w:rsidP="00D65BD4">
            <w:pPr>
              <w:spacing w:after="240"/>
              <w:ind w:left="1440" w:hanging="720"/>
              <w:rPr>
                <w:rFonts w:eastAsia="SimSun"/>
                <w:szCs w:val="20"/>
              </w:rPr>
            </w:pPr>
            <w:r w:rsidRPr="00D65BD4">
              <w:rPr>
                <w:rFonts w:eastAsia="SimSun"/>
                <w:szCs w:val="20"/>
              </w:rPr>
              <w:t>(</w:t>
            </w:r>
            <w:ins w:id="2306" w:author="ERCOT" w:date="2024-03-19T13:00:00Z">
              <w:r w:rsidRPr="00D65BD4">
                <w:rPr>
                  <w:rFonts w:eastAsia="SimSun"/>
                  <w:szCs w:val="20"/>
                </w:rPr>
                <w:t>l</w:t>
              </w:r>
            </w:ins>
            <w:del w:id="2307" w:author="ERCOT" w:date="2024-03-19T13:00:00Z">
              <w:r w:rsidRPr="00D65BD4" w:rsidDel="00582CEF">
                <w:rPr>
                  <w:rFonts w:eastAsia="SimSun"/>
                  <w:szCs w:val="20"/>
                </w:rPr>
                <w:delText>k</w:delText>
              </w:r>
            </w:del>
            <w:r w:rsidRPr="00D65BD4">
              <w:rPr>
                <w:rFonts w:eastAsia="SimSun"/>
                <w:szCs w:val="20"/>
              </w:rPr>
              <w:t>)</w:t>
            </w:r>
            <w:r w:rsidRPr="00D65BD4">
              <w:rPr>
                <w:rFonts w:eastAsia="SimSun"/>
                <w:szCs w:val="20"/>
              </w:rPr>
              <w:tab/>
              <w:t>Section 6.6.3.4, Real-Time Energy Payment for DC Tie Import;</w:t>
            </w:r>
          </w:p>
          <w:p w14:paraId="367A4F85" w14:textId="77777777" w:rsidR="00D65BD4" w:rsidRPr="00D65BD4" w:rsidRDefault="00D65BD4" w:rsidP="00D65BD4">
            <w:pPr>
              <w:spacing w:after="240"/>
              <w:ind w:left="1440" w:hanging="720"/>
              <w:rPr>
                <w:rFonts w:eastAsia="SimSun"/>
                <w:szCs w:val="20"/>
              </w:rPr>
            </w:pPr>
            <w:r w:rsidRPr="00D65BD4">
              <w:rPr>
                <w:rFonts w:eastAsia="SimSun"/>
                <w:szCs w:val="20"/>
              </w:rPr>
              <w:t>(</w:t>
            </w:r>
            <w:ins w:id="2308" w:author="ERCOT" w:date="2024-03-19T13:00:00Z">
              <w:r w:rsidRPr="00D65BD4">
                <w:rPr>
                  <w:rFonts w:eastAsia="SimSun"/>
                  <w:szCs w:val="20"/>
                </w:rPr>
                <w:t>m</w:t>
              </w:r>
            </w:ins>
            <w:del w:id="2309" w:author="ERCOT" w:date="2024-03-19T13:00:00Z">
              <w:r w:rsidRPr="00D65BD4" w:rsidDel="00582CEF">
                <w:rPr>
                  <w:rFonts w:eastAsia="SimSun"/>
                  <w:szCs w:val="20"/>
                </w:rPr>
                <w:delText>l</w:delText>
              </w:r>
            </w:del>
            <w:r w:rsidRPr="00D65BD4">
              <w:rPr>
                <w:rFonts w:eastAsia="SimSun"/>
                <w:szCs w:val="20"/>
              </w:rPr>
              <w:t>)</w:t>
            </w:r>
            <w:r w:rsidRPr="00D65BD4">
              <w:rPr>
                <w:rFonts w:eastAsia="SimSun"/>
                <w:szCs w:val="20"/>
              </w:rPr>
              <w:tab/>
              <w:t>Section 6.6.3.5, Real-Time Payment for a Block Load Transfer Point;</w:t>
            </w:r>
          </w:p>
          <w:p w14:paraId="0D4980EE" w14:textId="77777777" w:rsidR="00D65BD4" w:rsidRPr="00D65BD4" w:rsidRDefault="00D65BD4" w:rsidP="00D65BD4">
            <w:pPr>
              <w:spacing w:after="240"/>
              <w:ind w:left="1440" w:hanging="720"/>
              <w:rPr>
                <w:rFonts w:eastAsia="SimSun"/>
                <w:szCs w:val="20"/>
              </w:rPr>
            </w:pPr>
            <w:r w:rsidRPr="00D65BD4">
              <w:rPr>
                <w:rFonts w:eastAsia="SimSun"/>
                <w:szCs w:val="20"/>
              </w:rPr>
              <w:t>(</w:t>
            </w:r>
            <w:ins w:id="2310" w:author="ERCOT" w:date="2024-03-19T13:00:00Z">
              <w:r w:rsidRPr="00D65BD4">
                <w:rPr>
                  <w:rFonts w:eastAsia="SimSun"/>
                  <w:szCs w:val="20"/>
                </w:rPr>
                <w:t>n</w:t>
              </w:r>
            </w:ins>
            <w:del w:id="2311" w:author="ERCOT" w:date="2024-03-19T13:00:00Z">
              <w:r w:rsidRPr="00D65BD4" w:rsidDel="00582CEF">
                <w:rPr>
                  <w:rFonts w:eastAsia="SimSun"/>
                  <w:szCs w:val="20"/>
                </w:rPr>
                <w:delText>m</w:delText>
              </w:r>
            </w:del>
            <w:r w:rsidRPr="00D65BD4">
              <w:rPr>
                <w:rFonts w:eastAsia="SimSun"/>
                <w:szCs w:val="20"/>
              </w:rPr>
              <w:t>)</w:t>
            </w:r>
            <w:r w:rsidRPr="00D65BD4">
              <w:rPr>
                <w:rFonts w:eastAsia="SimSun"/>
                <w:szCs w:val="20"/>
              </w:rPr>
              <w:tab/>
              <w:t>Section 6.6.3.6, Real-Time High Dispatch Limit Override Energy Payment;</w:t>
            </w:r>
          </w:p>
          <w:p w14:paraId="57E3D53E" w14:textId="77777777" w:rsidR="00D65BD4" w:rsidRPr="00D65BD4" w:rsidRDefault="00D65BD4" w:rsidP="00D65BD4">
            <w:pPr>
              <w:spacing w:after="240"/>
              <w:ind w:left="1440" w:hanging="720"/>
              <w:rPr>
                <w:rFonts w:eastAsia="SimSun"/>
                <w:szCs w:val="20"/>
              </w:rPr>
            </w:pPr>
            <w:r w:rsidRPr="00D65BD4">
              <w:rPr>
                <w:rFonts w:eastAsia="SimSun"/>
                <w:szCs w:val="20"/>
              </w:rPr>
              <w:t>(</w:t>
            </w:r>
            <w:ins w:id="2312" w:author="ERCOT" w:date="2024-03-19T13:00:00Z">
              <w:r w:rsidRPr="00D65BD4">
                <w:rPr>
                  <w:rFonts w:eastAsia="SimSun"/>
                  <w:szCs w:val="20"/>
                </w:rPr>
                <w:t>o</w:t>
              </w:r>
            </w:ins>
            <w:del w:id="2313" w:author="ERCOT" w:date="2024-03-19T13:00:00Z">
              <w:r w:rsidRPr="00D65BD4" w:rsidDel="00582CEF">
                <w:rPr>
                  <w:rFonts w:eastAsia="SimSun"/>
                  <w:szCs w:val="20"/>
                </w:rPr>
                <w:delText>n</w:delText>
              </w:r>
            </w:del>
            <w:r w:rsidRPr="00D65BD4">
              <w:rPr>
                <w:rFonts w:eastAsia="SimSun"/>
                <w:szCs w:val="20"/>
              </w:rPr>
              <w:t>)</w:t>
            </w:r>
            <w:r w:rsidRPr="00D65BD4">
              <w:rPr>
                <w:rFonts w:eastAsia="SimSun"/>
                <w:szCs w:val="20"/>
              </w:rPr>
              <w:tab/>
              <w:t>Section 6.6.3.7, Real-Time High Dispatch Limit Override Energy Charge;</w:t>
            </w:r>
          </w:p>
          <w:p w14:paraId="5A78A0DC" w14:textId="77777777" w:rsidR="00D65BD4" w:rsidRPr="00D65BD4" w:rsidRDefault="00D65BD4" w:rsidP="00D65BD4">
            <w:pPr>
              <w:spacing w:after="240"/>
              <w:ind w:left="1440" w:hanging="720"/>
              <w:rPr>
                <w:rFonts w:eastAsia="SimSun"/>
                <w:szCs w:val="20"/>
              </w:rPr>
            </w:pPr>
            <w:r w:rsidRPr="00D65BD4">
              <w:rPr>
                <w:rFonts w:eastAsia="SimSun"/>
                <w:szCs w:val="20"/>
              </w:rPr>
              <w:t>(</w:t>
            </w:r>
            <w:ins w:id="2314" w:author="ERCOT" w:date="2024-03-19T13:00:00Z">
              <w:r w:rsidRPr="00D65BD4">
                <w:rPr>
                  <w:rFonts w:eastAsia="SimSun"/>
                  <w:szCs w:val="20"/>
                </w:rPr>
                <w:t>p</w:t>
              </w:r>
            </w:ins>
            <w:del w:id="2315" w:author="ERCOT" w:date="2024-03-19T13:00:00Z">
              <w:r w:rsidRPr="00D65BD4" w:rsidDel="00582CEF">
                <w:rPr>
                  <w:rFonts w:eastAsia="SimSun"/>
                  <w:szCs w:val="20"/>
                </w:rPr>
                <w:delText>o</w:delText>
              </w:r>
            </w:del>
            <w:r w:rsidRPr="00D65BD4">
              <w:rPr>
                <w:rFonts w:eastAsia="SimSun"/>
                <w:szCs w:val="20"/>
              </w:rPr>
              <w:t>)</w:t>
            </w:r>
            <w:r w:rsidRPr="00D65BD4">
              <w:rPr>
                <w:rFonts w:eastAsia="SimSun"/>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60C002FE" w14:textId="77777777" w:rsidR="00D65BD4" w:rsidRPr="00D65BD4" w:rsidRDefault="00D65BD4" w:rsidP="00D65BD4">
            <w:pPr>
              <w:spacing w:after="240"/>
              <w:ind w:left="1440" w:hanging="720"/>
              <w:rPr>
                <w:rFonts w:eastAsia="SimSun"/>
                <w:szCs w:val="20"/>
              </w:rPr>
            </w:pPr>
            <w:r w:rsidRPr="00D65BD4">
              <w:rPr>
                <w:rFonts w:eastAsia="SimSun"/>
                <w:szCs w:val="20"/>
              </w:rPr>
              <w:t>(</w:t>
            </w:r>
            <w:ins w:id="2316" w:author="ERCOT" w:date="2024-03-19T13:00:00Z">
              <w:r w:rsidRPr="00D65BD4">
                <w:rPr>
                  <w:rFonts w:eastAsia="SimSun"/>
                  <w:szCs w:val="20"/>
                </w:rPr>
                <w:t>q</w:t>
              </w:r>
            </w:ins>
            <w:del w:id="2317" w:author="ERCOT" w:date="2024-03-19T13:00:00Z">
              <w:r w:rsidRPr="00D65BD4" w:rsidDel="00582CEF">
                <w:rPr>
                  <w:rFonts w:eastAsia="SimSun"/>
                  <w:szCs w:val="20"/>
                </w:rPr>
                <w:delText>p</w:delText>
              </w:r>
            </w:del>
            <w:r w:rsidRPr="00D65BD4">
              <w:rPr>
                <w:rFonts w:eastAsia="SimSun"/>
                <w:szCs w:val="20"/>
              </w:rPr>
              <w:t>)</w:t>
            </w:r>
            <w:r w:rsidRPr="00D65BD4">
              <w:rPr>
                <w:rFonts w:eastAsia="SimSun"/>
                <w:szCs w:val="20"/>
              </w:rPr>
              <w:tab/>
              <w:t>Section 6.6.4, Real-Time Congestion Payment or Charge for Self-Schedules;</w:t>
            </w:r>
          </w:p>
          <w:p w14:paraId="413FB9C4" w14:textId="77777777" w:rsidR="00D65BD4" w:rsidRPr="00D65BD4" w:rsidRDefault="00D65BD4" w:rsidP="00D65BD4">
            <w:pPr>
              <w:spacing w:after="240"/>
              <w:ind w:left="1440" w:hanging="720"/>
              <w:rPr>
                <w:rFonts w:eastAsia="SimSun"/>
                <w:szCs w:val="20"/>
              </w:rPr>
            </w:pPr>
            <w:r w:rsidRPr="00D65BD4">
              <w:rPr>
                <w:rFonts w:eastAsia="SimSun"/>
                <w:szCs w:val="20"/>
              </w:rPr>
              <w:t>(</w:t>
            </w:r>
            <w:ins w:id="2318" w:author="ERCOT" w:date="2024-03-19T13:00:00Z">
              <w:r w:rsidRPr="00D65BD4">
                <w:rPr>
                  <w:rFonts w:eastAsia="SimSun"/>
                  <w:szCs w:val="20"/>
                </w:rPr>
                <w:t>r</w:t>
              </w:r>
            </w:ins>
            <w:del w:id="2319" w:author="ERCOT" w:date="2024-03-19T13:00:00Z">
              <w:r w:rsidRPr="00D65BD4" w:rsidDel="00582CEF">
                <w:rPr>
                  <w:rFonts w:eastAsia="SimSun"/>
                  <w:szCs w:val="20"/>
                </w:rPr>
                <w:delText>q</w:delText>
              </w:r>
            </w:del>
            <w:r w:rsidRPr="00D65BD4">
              <w:rPr>
                <w:rFonts w:eastAsia="SimSun"/>
                <w:szCs w:val="20"/>
              </w:rPr>
              <w:t>)</w:t>
            </w:r>
            <w:r w:rsidRPr="00D65BD4">
              <w:rPr>
                <w:rFonts w:eastAsia="SimSun"/>
                <w:szCs w:val="20"/>
              </w:rPr>
              <w:tab/>
              <w:t xml:space="preserve">Section 6.6.5.2, Set Point Deviation Charge for Over Generation; </w:t>
            </w:r>
          </w:p>
          <w:p w14:paraId="44C678D5" w14:textId="77777777" w:rsidR="00D65BD4" w:rsidRPr="00D65BD4" w:rsidRDefault="00D65BD4" w:rsidP="00D65BD4">
            <w:pPr>
              <w:spacing w:after="240"/>
              <w:ind w:left="1440" w:hanging="720"/>
              <w:rPr>
                <w:rFonts w:eastAsia="SimSun"/>
                <w:szCs w:val="20"/>
              </w:rPr>
            </w:pPr>
            <w:r w:rsidRPr="00D65BD4">
              <w:rPr>
                <w:rFonts w:eastAsia="SimSun"/>
                <w:szCs w:val="20"/>
              </w:rPr>
              <w:t>(</w:t>
            </w:r>
            <w:ins w:id="2320" w:author="ERCOT" w:date="2024-03-19T13:00:00Z">
              <w:r w:rsidRPr="00D65BD4">
                <w:rPr>
                  <w:rFonts w:eastAsia="SimSun"/>
                  <w:szCs w:val="20"/>
                </w:rPr>
                <w:t>s</w:t>
              </w:r>
            </w:ins>
            <w:del w:id="2321" w:author="ERCOT" w:date="2024-03-19T13:00:00Z">
              <w:r w:rsidRPr="00D65BD4" w:rsidDel="00582CEF">
                <w:rPr>
                  <w:rFonts w:eastAsia="SimSun"/>
                  <w:szCs w:val="20"/>
                </w:rPr>
                <w:delText>r</w:delText>
              </w:r>
            </w:del>
            <w:r w:rsidRPr="00D65BD4">
              <w:rPr>
                <w:rFonts w:eastAsia="SimSun"/>
                <w:szCs w:val="20"/>
              </w:rPr>
              <w:t>)</w:t>
            </w:r>
            <w:r w:rsidRPr="00D65BD4">
              <w:rPr>
                <w:rFonts w:eastAsia="SimSun"/>
                <w:szCs w:val="20"/>
              </w:rPr>
              <w:tab/>
              <w:t xml:space="preserve">Section 6.6.5.2.1, Set Point Deviation Charge for Under Generation; </w:t>
            </w:r>
          </w:p>
          <w:p w14:paraId="0D165B0C" w14:textId="77777777" w:rsidR="00D65BD4" w:rsidRPr="00D65BD4" w:rsidRDefault="00D65BD4" w:rsidP="00D65BD4">
            <w:pPr>
              <w:spacing w:after="240"/>
              <w:ind w:left="1440" w:hanging="720"/>
              <w:rPr>
                <w:rFonts w:eastAsia="SimSun"/>
                <w:szCs w:val="20"/>
              </w:rPr>
            </w:pPr>
            <w:r w:rsidRPr="00D65BD4">
              <w:rPr>
                <w:rFonts w:eastAsia="SimSun"/>
                <w:szCs w:val="20"/>
              </w:rPr>
              <w:t>(</w:t>
            </w:r>
            <w:ins w:id="2322" w:author="ERCOT" w:date="2024-03-19T13:00:00Z">
              <w:r w:rsidRPr="00D65BD4">
                <w:rPr>
                  <w:rFonts w:eastAsia="SimSun"/>
                  <w:szCs w:val="20"/>
                </w:rPr>
                <w:t>t</w:t>
              </w:r>
            </w:ins>
            <w:del w:id="2323" w:author="ERCOT" w:date="2024-03-19T13:00:00Z">
              <w:r w:rsidRPr="00D65BD4" w:rsidDel="00582CEF">
                <w:rPr>
                  <w:rFonts w:eastAsia="SimSun"/>
                  <w:szCs w:val="20"/>
                </w:rPr>
                <w:delText>s</w:delText>
              </w:r>
            </w:del>
            <w:r w:rsidRPr="00D65BD4">
              <w:rPr>
                <w:rFonts w:eastAsia="SimSun"/>
                <w:szCs w:val="20"/>
              </w:rPr>
              <w:t>)</w:t>
            </w:r>
            <w:r w:rsidRPr="00D65BD4">
              <w:rPr>
                <w:rFonts w:eastAsia="SimSun"/>
                <w:szCs w:val="20"/>
              </w:rPr>
              <w:tab/>
              <w:t xml:space="preserve">Section 6.6.5.3, Controllable Load Resource Set Point Deviation Charge for Over Consumption; </w:t>
            </w:r>
          </w:p>
          <w:p w14:paraId="2DAFA2C4" w14:textId="77777777" w:rsidR="00D65BD4" w:rsidRPr="00D65BD4" w:rsidRDefault="00D65BD4" w:rsidP="00D65BD4">
            <w:pPr>
              <w:spacing w:after="240"/>
              <w:ind w:left="1440" w:hanging="720"/>
              <w:rPr>
                <w:rFonts w:eastAsia="SimSun"/>
                <w:szCs w:val="20"/>
              </w:rPr>
            </w:pPr>
            <w:r w:rsidRPr="00D65BD4">
              <w:rPr>
                <w:rFonts w:eastAsia="SimSun"/>
                <w:szCs w:val="20"/>
              </w:rPr>
              <w:t>(</w:t>
            </w:r>
            <w:ins w:id="2324" w:author="ERCOT" w:date="2024-03-19T13:00:00Z">
              <w:r w:rsidRPr="00D65BD4">
                <w:rPr>
                  <w:rFonts w:eastAsia="SimSun"/>
                  <w:szCs w:val="20"/>
                </w:rPr>
                <w:t>u</w:t>
              </w:r>
            </w:ins>
            <w:del w:id="2325" w:author="ERCOT" w:date="2024-03-19T13:00:00Z">
              <w:r w:rsidRPr="00D65BD4" w:rsidDel="00582CEF">
                <w:rPr>
                  <w:rFonts w:eastAsia="SimSun"/>
                  <w:szCs w:val="20"/>
                </w:rPr>
                <w:delText>t</w:delText>
              </w:r>
            </w:del>
            <w:r w:rsidRPr="00D65BD4">
              <w:rPr>
                <w:rFonts w:eastAsia="SimSun"/>
                <w:szCs w:val="20"/>
              </w:rPr>
              <w:t>)</w:t>
            </w:r>
            <w:r w:rsidRPr="00D65BD4">
              <w:rPr>
                <w:rFonts w:eastAsia="SimSun"/>
                <w:szCs w:val="20"/>
              </w:rPr>
              <w:tab/>
              <w:t>Section 6.6.5.3.1, Controllable Load Resource Set Point Deviation Charge for Under Consumption;</w:t>
            </w:r>
          </w:p>
          <w:p w14:paraId="46041703" w14:textId="77777777" w:rsidR="00D65BD4" w:rsidRPr="00D65BD4" w:rsidRDefault="00D65BD4" w:rsidP="00D65BD4">
            <w:pPr>
              <w:spacing w:after="240"/>
              <w:ind w:left="1440" w:hanging="720"/>
              <w:rPr>
                <w:rFonts w:eastAsia="SimSun"/>
                <w:szCs w:val="20"/>
              </w:rPr>
            </w:pPr>
            <w:r w:rsidRPr="00D65BD4">
              <w:rPr>
                <w:rFonts w:eastAsia="SimSun"/>
                <w:szCs w:val="20"/>
              </w:rPr>
              <w:t>(</w:t>
            </w:r>
            <w:ins w:id="2326" w:author="ERCOT" w:date="2024-03-19T13:00:00Z">
              <w:r w:rsidRPr="00D65BD4">
                <w:rPr>
                  <w:rFonts w:eastAsia="SimSun"/>
                  <w:szCs w:val="20"/>
                </w:rPr>
                <w:t>v</w:t>
              </w:r>
            </w:ins>
            <w:del w:id="2327" w:author="ERCOT" w:date="2024-03-19T13:00:00Z">
              <w:r w:rsidRPr="00D65BD4" w:rsidDel="00582CEF">
                <w:rPr>
                  <w:rFonts w:eastAsia="SimSun"/>
                  <w:szCs w:val="20"/>
                </w:rPr>
                <w:delText>u</w:delText>
              </w:r>
            </w:del>
            <w:r w:rsidRPr="00D65BD4">
              <w:rPr>
                <w:rFonts w:eastAsia="SimSun"/>
                <w:szCs w:val="20"/>
              </w:rPr>
              <w:t>)</w:t>
            </w:r>
            <w:r w:rsidRPr="00D65BD4">
              <w:rPr>
                <w:rFonts w:eastAsia="SimSun"/>
                <w:szCs w:val="20"/>
              </w:rPr>
              <w:tab/>
              <w:t xml:space="preserve">Section 6.6.5.4, IRR Generation Resource Set Point Deviation Charge; </w:t>
            </w:r>
          </w:p>
          <w:p w14:paraId="25F3B7D1" w14:textId="77777777" w:rsidR="00D65BD4" w:rsidRPr="00D65BD4" w:rsidRDefault="00D65BD4" w:rsidP="00D65BD4">
            <w:pPr>
              <w:spacing w:after="240"/>
              <w:ind w:left="1440" w:hanging="720"/>
              <w:rPr>
                <w:rFonts w:eastAsia="SimSun"/>
                <w:szCs w:val="20"/>
              </w:rPr>
            </w:pPr>
            <w:r w:rsidRPr="00D65BD4">
              <w:rPr>
                <w:rFonts w:eastAsia="SimSun"/>
                <w:szCs w:val="20"/>
              </w:rPr>
              <w:t>(</w:t>
            </w:r>
            <w:ins w:id="2328" w:author="ERCOT" w:date="2024-03-19T13:00:00Z">
              <w:r w:rsidRPr="00D65BD4">
                <w:rPr>
                  <w:rFonts w:eastAsia="SimSun"/>
                  <w:szCs w:val="20"/>
                </w:rPr>
                <w:t>w</w:t>
              </w:r>
            </w:ins>
            <w:del w:id="2329" w:author="ERCOT" w:date="2024-03-19T13:00:00Z">
              <w:r w:rsidRPr="00D65BD4" w:rsidDel="00582CEF">
                <w:rPr>
                  <w:rFonts w:eastAsia="SimSun"/>
                  <w:szCs w:val="20"/>
                </w:rPr>
                <w:delText>v</w:delText>
              </w:r>
            </w:del>
            <w:r w:rsidRPr="00D65BD4">
              <w:rPr>
                <w:rFonts w:eastAsia="SimSun"/>
                <w:szCs w:val="20"/>
              </w:rPr>
              <w:t>)</w:t>
            </w:r>
            <w:r w:rsidRPr="00D65BD4">
              <w:rPr>
                <w:rFonts w:eastAsia="SimSun"/>
                <w:szCs w:val="20"/>
              </w:rPr>
              <w:tab/>
              <w:t>Section 6.6.5.4, Set Point Deviation Payment;</w:t>
            </w:r>
          </w:p>
          <w:p w14:paraId="11DF8BB8" w14:textId="77777777" w:rsidR="00D65BD4" w:rsidRPr="00D65BD4" w:rsidRDefault="00D65BD4" w:rsidP="00D65BD4">
            <w:pPr>
              <w:spacing w:after="240"/>
              <w:ind w:left="1440" w:hanging="720"/>
              <w:rPr>
                <w:rFonts w:eastAsia="SimSun"/>
                <w:szCs w:val="20"/>
              </w:rPr>
            </w:pPr>
            <w:r w:rsidRPr="00D65BD4">
              <w:rPr>
                <w:rFonts w:eastAsia="SimSun"/>
                <w:szCs w:val="20"/>
              </w:rPr>
              <w:t>(</w:t>
            </w:r>
            <w:ins w:id="2330" w:author="ERCOT" w:date="2024-03-19T13:00:00Z">
              <w:r w:rsidRPr="00D65BD4">
                <w:rPr>
                  <w:rFonts w:eastAsia="SimSun"/>
                  <w:szCs w:val="20"/>
                </w:rPr>
                <w:t>x</w:t>
              </w:r>
            </w:ins>
            <w:del w:id="2331" w:author="ERCOT" w:date="2024-03-19T13:00:00Z">
              <w:r w:rsidRPr="00D65BD4" w:rsidDel="00582CEF">
                <w:rPr>
                  <w:rFonts w:eastAsia="SimSun"/>
                  <w:szCs w:val="20"/>
                </w:rPr>
                <w:delText>w</w:delText>
              </w:r>
            </w:del>
            <w:r w:rsidRPr="00D65BD4">
              <w:rPr>
                <w:rFonts w:eastAsia="SimSun"/>
                <w:szCs w:val="20"/>
              </w:rPr>
              <w:t>)</w:t>
            </w:r>
            <w:r w:rsidRPr="00D65BD4">
              <w:rPr>
                <w:rFonts w:eastAsia="SimSun"/>
                <w:szCs w:val="20"/>
              </w:rPr>
              <w:tab/>
              <w:t xml:space="preserve">Section 6.6.5.5, Energy Storage Resource Set Point Deviation Charge for Over Performance; </w:t>
            </w:r>
          </w:p>
          <w:p w14:paraId="47FFCD90" w14:textId="77777777" w:rsidR="00D65BD4" w:rsidRPr="00D65BD4" w:rsidRDefault="00D65BD4" w:rsidP="00D65BD4">
            <w:pPr>
              <w:spacing w:after="240"/>
              <w:ind w:left="1440" w:hanging="720"/>
              <w:rPr>
                <w:rFonts w:eastAsia="SimSun"/>
                <w:szCs w:val="20"/>
              </w:rPr>
            </w:pPr>
            <w:r w:rsidRPr="00D65BD4">
              <w:rPr>
                <w:rFonts w:eastAsia="SimSun"/>
                <w:szCs w:val="20"/>
              </w:rPr>
              <w:t>(</w:t>
            </w:r>
            <w:ins w:id="2332" w:author="ERCOT" w:date="2024-03-19T13:00:00Z">
              <w:r w:rsidRPr="00D65BD4">
                <w:rPr>
                  <w:rFonts w:eastAsia="SimSun"/>
                  <w:szCs w:val="20"/>
                </w:rPr>
                <w:t>y</w:t>
              </w:r>
            </w:ins>
            <w:del w:id="2333" w:author="ERCOT" w:date="2024-03-19T13:00:00Z">
              <w:r w:rsidRPr="00D65BD4" w:rsidDel="00582CEF">
                <w:rPr>
                  <w:rFonts w:eastAsia="SimSun"/>
                  <w:szCs w:val="20"/>
                </w:rPr>
                <w:delText>x</w:delText>
              </w:r>
            </w:del>
            <w:r w:rsidRPr="00D65BD4">
              <w:rPr>
                <w:rFonts w:eastAsia="SimSun"/>
                <w:szCs w:val="20"/>
              </w:rPr>
              <w:t>)</w:t>
            </w:r>
            <w:r w:rsidRPr="00D65BD4">
              <w:rPr>
                <w:rFonts w:eastAsia="SimSun"/>
                <w:szCs w:val="20"/>
              </w:rPr>
              <w:tab/>
              <w:t xml:space="preserve">Section 6.6.5.5.1, Energy Storage Resource Set Point Deviation Charge for Under Performance; </w:t>
            </w:r>
          </w:p>
          <w:p w14:paraId="3B7DDE3C" w14:textId="77777777" w:rsidR="00D65BD4" w:rsidRPr="00D65BD4" w:rsidRDefault="00D65BD4" w:rsidP="00D65BD4">
            <w:pPr>
              <w:spacing w:after="240"/>
              <w:ind w:left="1440" w:hanging="720"/>
              <w:rPr>
                <w:rFonts w:eastAsia="SimSun"/>
                <w:szCs w:val="20"/>
              </w:rPr>
            </w:pPr>
            <w:r w:rsidRPr="00D65BD4">
              <w:rPr>
                <w:rFonts w:eastAsia="SimSun"/>
                <w:szCs w:val="20"/>
              </w:rPr>
              <w:t>(</w:t>
            </w:r>
            <w:ins w:id="2334" w:author="ERCOT" w:date="2024-03-19T13:00:00Z">
              <w:r w:rsidRPr="00D65BD4">
                <w:rPr>
                  <w:rFonts w:eastAsia="SimSun"/>
                  <w:szCs w:val="20"/>
                </w:rPr>
                <w:t>z</w:t>
              </w:r>
            </w:ins>
            <w:del w:id="2335" w:author="ERCOT" w:date="2024-03-19T13:00:00Z">
              <w:r w:rsidRPr="00D65BD4" w:rsidDel="00582CEF">
                <w:rPr>
                  <w:rFonts w:eastAsia="SimSun"/>
                  <w:szCs w:val="20"/>
                </w:rPr>
                <w:delText>y</w:delText>
              </w:r>
            </w:del>
            <w:r w:rsidRPr="00D65BD4">
              <w:rPr>
                <w:rFonts w:eastAsia="SimSun"/>
                <w:szCs w:val="20"/>
              </w:rPr>
              <w:t>)</w:t>
            </w:r>
            <w:r w:rsidRPr="00D65BD4">
              <w:rPr>
                <w:rFonts w:eastAsia="SimSun"/>
                <w:szCs w:val="20"/>
              </w:rPr>
              <w:tab/>
              <w:t>Section 6.6.6.1, RMR Standby Payment;</w:t>
            </w:r>
          </w:p>
          <w:p w14:paraId="66C3843A" w14:textId="77777777" w:rsidR="00D65BD4" w:rsidRPr="00D65BD4" w:rsidRDefault="00D65BD4" w:rsidP="00D65BD4">
            <w:pPr>
              <w:spacing w:after="240"/>
              <w:ind w:left="1440" w:hanging="720"/>
              <w:rPr>
                <w:rFonts w:eastAsia="SimSun"/>
                <w:szCs w:val="20"/>
              </w:rPr>
            </w:pPr>
            <w:r w:rsidRPr="00D65BD4">
              <w:rPr>
                <w:rFonts w:eastAsia="SimSun"/>
                <w:szCs w:val="20"/>
              </w:rPr>
              <w:t>(</w:t>
            </w:r>
            <w:ins w:id="2336" w:author="ERCOT" w:date="2024-03-19T13:00:00Z">
              <w:r w:rsidRPr="00D65BD4">
                <w:rPr>
                  <w:rFonts w:eastAsia="SimSun"/>
                  <w:szCs w:val="20"/>
                </w:rPr>
                <w:t>aa</w:t>
              </w:r>
            </w:ins>
            <w:del w:id="2337" w:author="ERCOT" w:date="2024-03-19T13:00:00Z">
              <w:r w:rsidRPr="00D65BD4" w:rsidDel="00582CEF">
                <w:rPr>
                  <w:rFonts w:eastAsia="SimSun"/>
                  <w:szCs w:val="20"/>
                </w:rPr>
                <w:delText>z</w:delText>
              </w:r>
            </w:del>
            <w:r w:rsidRPr="00D65BD4">
              <w:rPr>
                <w:rFonts w:eastAsia="SimSun"/>
                <w:szCs w:val="20"/>
              </w:rPr>
              <w:t>)</w:t>
            </w:r>
            <w:r w:rsidRPr="00D65BD4">
              <w:rPr>
                <w:rFonts w:eastAsia="SimSun"/>
                <w:szCs w:val="20"/>
              </w:rPr>
              <w:tab/>
              <w:t>Section 6.6.6.2, RMR Payment for Energy;</w:t>
            </w:r>
          </w:p>
          <w:p w14:paraId="75B49C81" w14:textId="77777777" w:rsidR="00D65BD4" w:rsidRPr="00D65BD4" w:rsidRDefault="00D65BD4" w:rsidP="00D65BD4">
            <w:pPr>
              <w:spacing w:after="240"/>
              <w:ind w:left="1440" w:hanging="720"/>
              <w:rPr>
                <w:rFonts w:eastAsia="SimSun"/>
                <w:szCs w:val="20"/>
              </w:rPr>
            </w:pPr>
            <w:r w:rsidRPr="00D65BD4">
              <w:rPr>
                <w:rFonts w:eastAsia="SimSun"/>
                <w:szCs w:val="20"/>
              </w:rPr>
              <w:t>(</w:t>
            </w:r>
            <w:ins w:id="2338" w:author="ERCOT" w:date="2024-03-19T13:00:00Z">
              <w:r w:rsidRPr="00D65BD4">
                <w:rPr>
                  <w:rFonts w:eastAsia="SimSun"/>
                  <w:szCs w:val="20"/>
                </w:rPr>
                <w:t>bb</w:t>
              </w:r>
            </w:ins>
            <w:del w:id="2339" w:author="ERCOT" w:date="2024-03-19T13:00:00Z">
              <w:r w:rsidRPr="00D65BD4" w:rsidDel="00582CEF">
                <w:rPr>
                  <w:rFonts w:eastAsia="SimSun"/>
                  <w:szCs w:val="20"/>
                </w:rPr>
                <w:delText>aa</w:delText>
              </w:r>
            </w:del>
            <w:r w:rsidRPr="00D65BD4">
              <w:rPr>
                <w:rFonts w:eastAsia="SimSun"/>
                <w:szCs w:val="20"/>
              </w:rPr>
              <w:t>)</w:t>
            </w:r>
            <w:r w:rsidRPr="00D65BD4">
              <w:rPr>
                <w:rFonts w:eastAsia="SimSun"/>
                <w:szCs w:val="20"/>
              </w:rPr>
              <w:tab/>
              <w:t>Section 6.6.6.3, RMR Adjustment Charge;</w:t>
            </w:r>
          </w:p>
          <w:p w14:paraId="2CE4EF3C" w14:textId="77777777" w:rsidR="00D65BD4" w:rsidRPr="00D65BD4" w:rsidRDefault="00D65BD4" w:rsidP="00D65BD4">
            <w:pPr>
              <w:spacing w:after="240"/>
              <w:ind w:left="1440" w:hanging="720"/>
              <w:rPr>
                <w:rFonts w:eastAsia="SimSun"/>
                <w:szCs w:val="20"/>
              </w:rPr>
            </w:pPr>
            <w:r w:rsidRPr="00D65BD4">
              <w:rPr>
                <w:rFonts w:eastAsia="SimSun"/>
                <w:szCs w:val="20"/>
              </w:rPr>
              <w:t>(</w:t>
            </w:r>
            <w:ins w:id="2340" w:author="ERCOT" w:date="2024-03-19T13:00:00Z">
              <w:r w:rsidRPr="00D65BD4">
                <w:rPr>
                  <w:rFonts w:eastAsia="SimSun"/>
                  <w:szCs w:val="20"/>
                </w:rPr>
                <w:t>cc</w:t>
              </w:r>
            </w:ins>
            <w:del w:id="2341" w:author="ERCOT" w:date="2024-03-19T13:00:00Z">
              <w:r w:rsidRPr="00D65BD4" w:rsidDel="00582CEF">
                <w:rPr>
                  <w:rFonts w:eastAsia="SimSun"/>
                  <w:szCs w:val="20"/>
                </w:rPr>
                <w:delText>bb</w:delText>
              </w:r>
            </w:del>
            <w:r w:rsidRPr="00D65BD4">
              <w:rPr>
                <w:rFonts w:eastAsia="SimSun"/>
                <w:szCs w:val="20"/>
              </w:rPr>
              <w:t>)</w:t>
            </w:r>
            <w:r w:rsidRPr="00D65BD4">
              <w:rPr>
                <w:rFonts w:eastAsia="SimSun"/>
                <w:szCs w:val="20"/>
              </w:rPr>
              <w:tab/>
              <w:t>Section 6.6.6.4, RMR Charge for Unexcused Misconduct;</w:t>
            </w:r>
          </w:p>
          <w:p w14:paraId="65BA99B3" w14:textId="77777777" w:rsidR="00D65BD4" w:rsidRPr="00D65BD4" w:rsidRDefault="00D65BD4" w:rsidP="00D65BD4">
            <w:pPr>
              <w:spacing w:after="240"/>
              <w:ind w:left="1440" w:hanging="720"/>
              <w:rPr>
                <w:rFonts w:eastAsia="SimSun"/>
                <w:szCs w:val="20"/>
              </w:rPr>
            </w:pPr>
            <w:r w:rsidRPr="00D65BD4">
              <w:rPr>
                <w:rFonts w:eastAsia="SimSun"/>
                <w:szCs w:val="20"/>
              </w:rPr>
              <w:t>(</w:t>
            </w:r>
            <w:ins w:id="2342" w:author="ERCOT" w:date="2024-03-19T13:00:00Z">
              <w:r w:rsidRPr="00D65BD4">
                <w:rPr>
                  <w:rFonts w:eastAsia="SimSun"/>
                  <w:szCs w:val="20"/>
                </w:rPr>
                <w:t>dd</w:t>
              </w:r>
            </w:ins>
            <w:del w:id="2343" w:author="ERCOT" w:date="2024-03-19T13:00:00Z">
              <w:r w:rsidRPr="00D65BD4" w:rsidDel="00582CEF">
                <w:rPr>
                  <w:rFonts w:eastAsia="SimSun"/>
                  <w:szCs w:val="20"/>
                </w:rPr>
                <w:delText>cc</w:delText>
              </w:r>
            </w:del>
            <w:r w:rsidRPr="00D65BD4">
              <w:rPr>
                <w:rFonts w:eastAsia="SimSun"/>
                <w:szCs w:val="20"/>
              </w:rPr>
              <w:t>)</w:t>
            </w:r>
            <w:r w:rsidRPr="00D65BD4">
              <w:rPr>
                <w:rFonts w:eastAsia="SimSun"/>
                <w:szCs w:val="20"/>
              </w:rPr>
              <w:tab/>
              <w:t>Section 6.6.6.5, RMR Service Charge;</w:t>
            </w:r>
          </w:p>
          <w:p w14:paraId="42A75E1D"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w:t>
            </w:r>
            <w:proofErr w:type="spellStart"/>
            <w:ins w:id="2344" w:author="ERCOT" w:date="2024-03-19T13:00:00Z">
              <w:r w:rsidRPr="00D65BD4">
                <w:rPr>
                  <w:rFonts w:eastAsia="SimSun"/>
                  <w:szCs w:val="20"/>
                </w:rPr>
                <w:t>ee</w:t>
              </w:r>
            </w:ins>
            <w:proofErr w:type="spellEnd"/>
            <w:del w:id="2345" w:author="ERCOT" w:date="2024-03-19T13:00:00Z">
              <w:r w:rsidRPr="00D65BD4" w:rsidDel="00582CEF">
                <w:rPr>
                  <w:rFonts w:eastAsia="SimSun"/>
                  <w:szCs w:val="20"/>
                </w:rPr>
                <w:delText>dd</w:delText>
              </w:r>
            </w:del>
            <w:r w:rsidRPr="00D65BD4">
              <w:rPr>
                <w:rFonts w:eastAsia="SimSun"/>
                <w:szCs w:val="20"/>
              </w:rPr>
              <w:t>)</w:t>
            </w:r>
            <w:r w:rsidRPr="00D65BD4">
              <w:rPr>
                <w:rFonts w:eastAsia="SimSun"/>
                <w:szCs w:val="20"/>
              </w:rPr>
              <w:tab/>
              <w:t>Section 6.6.6.6, Method for Reconciling RMR Actual Eligible Costs, RMR and MRA Contributed Capital Expenditures, and Miscellaneous RMR Incurred Expenses;</w:t>
            </w:r>
          </w:p>
          <w:p w14:paraId="29D26291" w14:textId="77777777" w:rsidR="00D65BD4" w:rsidRPr="00D65BD4" w:rsidRDefault="00D65BD4" w:rsidP="00D65BD4">
            <w:pPr>
              <w:spacing w:after="240"/>
              <w:ind w:left="1440" w:hanging="720"/>
              <w:rPr>
                <w:rFonts w:eastAsia="SimSun"/>
                <w:szCs w:val="20"/>
              </w:rPr>
            </w:pPr>
            <w:r w:rsidRPr="00D65BD4">
              <w:rPr>
                <w:rFonts w:eastAsia="SimSun"/>
                <w:szCs w:val="20"/>
              </w:rPr>
              <w:t>(</w:t>
            </w:r>
            <w:ins w:id="2346" w:author="ERCOT" w:date="2024-03-19T13:00:00Z">
              <w:r w:rsidRPr="00D65BD4">
                <w:rPr>
                  <w:rFonts w:eastAsia="SimSun"/>
                  <w:szCs w:val="20"/>
                </w:rPr>
                <w:t>ff</w:t>
              </w:r>
            </w:ins>
            <w:del w:id="2347" w:author="ERCOT" w:date="2024-03-19T13:00:00Z">
              <w:r w:rsidRPr="00D65BD4" w:rsidDel="00582CEF">
                <w:rPr>
                  <w:rFonts w:eastAsia="SimSun"/>
                  <w:szCs w:val="20"/>
                </w:rPr>
                <w:delText>ee</w:delText>
              </w:r>
            </w:del>
            <w:r w:rsidRPr="00D65BD4">
              <w:rPr>
                <w:rFonts w:eastAsia="SimSun"/>
                <w:szCs w:val="20"/>
              </w:rPr>
              <w:t>)</w:t>
            </w:r>
            <w:r w:rsidRPr="00D65BD4">
              <w:rPr>
                <w:rFonts w:eastAsia="SimSun"/>
                <w:szCs w:val="20"/>
              </w:rPr>
              <w:tab/>
              <w:t>Section 6.6.6.7, MRA Standby Payment;</w:t>
            </w:r>
          </w:p>
          <w:p w14:paraId="071C1AF6" w14:textId="77777777" w:rsidR="00D65BD4" w:rsidRPr="00D65BD4" w:rsidRDefault="00D65BD4" w:rsidP="00D65BD4">
            <w:pPr>
              <w:spacing w:after="240"/>
              <w:ind w:left="1440" w:hanging="720"/>
              <w:rPr>
                <w:rFonts w:eastAsia="SimSun"/>
                <w:szCs w:val="20"/>
              </w:rPr>
            </w:pPr>
            <w:r w:rsidRPr="00D65BD4">
              <w:rPr>
                <w:rFonts w:eastAsia="SimSun"/>
                <w:szCs w:val="20"/>
              </w:rPr>
              <w:t>(</w:t>
            </w:r>
            <w:ins w:id="2348" w:author="ERCOT" w:date="2024-03-19T13:00:00Z">
              <w:r w:rsidRPr="00D65BD4">
                <w:rPr>
                  <w:rFonts w:eastAsia="SimSun"/>
                  <w:szCs w:val="20"/>
                </w:rPr>
                <w:t>gg</w:t>
              </w:r>
            </w:ins>
            <w:del w:id="2349" w:author="ERCOT" w:date="2024-03-19T13:00:00Z">
              <w:r w:rsidRPr="00D65BD4" w:rsidDel="00582CEF">
                <w:rPr>
                  <w:rFonts w:eastAsia="SimSun"/>
                  <w:szCs w:val="20"/>
                </w:rPr>
                <w:delText>ff</w:delText>
              </w:r>
            </w:del>
            <w:r w:rsidRPr="00D65BD4">
              <w:rPr>
                <w:rFonts w:eastAsia="SimSun"/>
                <w:szCs w:val="20"/>
              </w:rPr>
              <w:t>)</w:t>
            </w:r>
            <w:r w:rsidRPr="00D65BD4">
              <w:rPr>
                <w:rFonts w:eastAsia="SimSun"/>
                <w:szCs w:val="20"/>
              </w:rPr>
              <w:tab/>
              <w:t>Section 6.6.6.8, MRA Contributed Capital Expenditures Payment;</w:t>
            </w:r>
          </w:p>
          <w:p w14:paraId="5C431161"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50" w:author="ERCOT" w:date="2024-03-19T13:00:00Z">
              <w:r w:rsidRPr="00D65BD4">
                <w:rPr>
                  <w:rFonts w:eastAsia="SimSun"/>
                  <w:szCs w:val="20"/>
                </w:rPr>
                <w:t>hh</w:t>
              </w:r>
            </w:ins>
            <w:proofErr w:type="spellEnd"/>
            <w:del w:id="2351" w:author="ERCOT" w:date="2024-03-19T13:00:00Z">
              <w:r w:rsidRPr="00D65BD4" w:rsidDel="00582CEF">
                <w:rPr>
                  <w:rFonts w:eastAsia="SimSun"/>
                  <w:szCs w:val="20"/>
                </w:rPr>
                <w:delText>gg</w:delText>
              </w:r>
            </w:del>
            <w:r w:rsidRPr="00D65BD4">
              <w:rPr>
                <w:rFonts w:eastAsia="SimSun"/>
                <w:szCs w:val="20"/>
              </w:rPr>
              <w:t>)</w:t>
            </w:r>
            <w:r w:rsidRPr="00D65BD4">
              <w:rPr>
                <w:rFonts w:eastAsia="SimSun"/>
                <w:szCs w:val="20"/>
              </w:rPr>
              <w:tab/>
              <w:t>Section 6.6.6.9, MRA Payment for Deployment Event;</w:t>
            </w:r>
          </w:p>
          <w:p w14:paraId="13FE910E" w14:textId="77777777" w:rsidR="00D65BD4" w:rsidRPr="00D65BD4" w:rsidRDefault="00D65BD4" w:rsidP="00D65BD4">
            <w:pPr>
              <w:spacing w:after="240"/>
              <w:ind w:left="1440" w:hanging="720"/>
              <w:rPr>
                <w:rFonts w:eastAsia="SimSun"/>
                <w:szCs w:val="20"/>
              </w:rPr>
            </w:pPr>
            <w:r w:rsidRPr="00D65BD4">
              <w:rPr>
                <w:rFonts w:eastAsia="SimSun"/>
                <w:szCs w:val="20"/>
              </w:rPr>
              <w:t>(</w:t>
            </w:r>
            <w:ins w:id="2352" w:author="ERCOT" w:date="2024-03-19T13:00:00Z">
              <w:r w:rsidRPr="00D65BD4">
                <w:rPr>
                  <w:rFonts w:eastAsia="SimSun"/>
                  <w:szCs w:val="20"/>
                </w:rPr>
                <w:t>ii</w:t>
              </w:r>
            </w:ins>
            <w:del w:id="2353" w:author="ERCOT" w:date="2024-03-19T13:00:00Z">
              <w:r w:rsidRPr="00D65BD4" w:rsidDel="00582CEF">
                <w:rPr>
                  <w:rFonts w:eastAsia="SimSun"/>
                  <w:szCs w:val="20"/>
                </w:rPr>
                <w:delText>hh</w:delText>
              </w:r>
            </w:del>
            <w:r w:rsidRPr="00D65BD4">
              <w:rPr>
                <w:rFonts w:eastAsia="SimSun"/>
                <w:szCs w:val="20"/>
              </w:rPr>
              <w:t>)</w:t>
            </w:r>
            <w:r w:rsidRPr="00D65BD4">
              <w:rPr>
                <w:rFonts w:eastAsia="SimSun"/>
                <w:szCs w:val="20"/>
              </w:rPr>
              <w:tab/>
              <w:t xml:space="preserve">Section 6.6.6.10, MRA Variable Payment for Deployment; </w:t>
            </w:r>
          </w:p>
          <w:p w14:paraId="280F7F42"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54" w:author="ERCOT" w:date="2024-03-19T13:00:00Z">
              <w:r w:rsidRPr="00D65BD4">
                <w:rPr>
                  <w:rFonts w:eastAsia="SimSun"/>
                  <w:szCs w:val="20"/>
                </w:rPr>
                <w:t>jj</w:t>
              </w:r>
            </w:ins>
            <w:proofErr w:type="spellEnd"/>
            <w:del w:id="2355" w:author="ERCOT" w:date="2024-03-19T13:00:00Z">
              <w:r w:rsidRPr="00D65BD4" w:rsidDel="00582CEF">
                <w:rPr>
                  <w:rFonts w:eastAsia="SimSun"/>
                  <w:szCs w:val="20"/>
                </w:rPr>
                <w:delText>ii</w:delText>
              </w:r>
            </w:del>
            <w:r w:rsidRPr="00D65BD4">
              <w:rPr>
                <w:rFonts w:eastAsia="SimSun"/>
                <w:szCs w:val="20"/>
              </w:rPr>
              <w:t>)</w:t>
            </w:r>
            <w:r w:rsidRPr="00D65BD4">
              <w:rPr>
                <w:rFonts w:eastAsia="SimSun"/>
                <w:szCs w:val="20"/>
              </w:rPr>
              <w:tab/>
              <w:t>Section 6.6.6.11, MRA Charge for Unexcused Misconduct;</w:t>
            </w:r>
          </w:p>
          <w:p w14:paraId="7591D127" w14:textId="77777777" w:rsidR="00D65BD4" w:rsidRPr="00D65BD4" w:rsidRDefault="00D65BD4" w:rsidP="00D65BD4">
            <w:pPr>
              <w:spacing w:after="240"/>
              <w:ind w:left="1440" w:hanging="720"/>
              <w:rPr>
                <w:rFonts w:eastAsia="SimSun"/>
                <w:szCs w:val="20"/>
              </w:rPr>
            </w:pPr>
            <w:r w:rsidRPr="00D65BD4">
              <w:rPr>
                <w:rFonts w:eastAsia="SimSun"/>
                <w:szCs w:val="20"/>
              </w:rPr>
              <w:t>(</w:t>
            </w:r>
            <w:ins w:id="2356" w:author="ERCOT" w:date="2024-03-19T13:00:00Z">
              <w:r w:rsidRPr="00D65BD4">
                <w:rPr>
                  <w:rFonts w:eastAsia="SimSun"/>
                  <w:szCs w:val="20"/>
                </w:rPr>
                <w:t>kk</w:t>
              </w:r>
            </w:ins>
            <w:del w:id="2357" w:author="ERCOT" w:date="2024-03-19T13:00:00Z">
              <w:r w:rsidRPr="00D65BD4" w:rsidDel="00582CEF">
                <w:rPr>
                  <w:rFonts w:eastAsia="SimSun"/>
                  <w:szCs w:val="20"/>
                </w:rPr>
                <w:delText>jj</w:delText>
              </w:r>
            </w:del>
            <w:r w:rsidRPr="00D65BD4">
              <w:rPr>
                <w:rFonts w:eastAsia="SimSun"/>
                <w:szCs w:val="20"/>
              </w:rPr>
              <w:t>)</w:t>
            </w:r>
            <w:r w:rsidRPr="00D65BD4">
              <w:rPr>
                <w:rFonts w:eastAsia="SimSun"/>
                <w:szCs w:val="20"/>
              </w:rPr>
              <w:tab/>
              <w:t>Section 6.6.6.12, MRA Service Charge;</w:t>
            </w:r>
          </w:p>
          <w:p w14:paraId="7611BEA0"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58" w:author="ERCOT" w:date="2024-03-19T13:00:00Z">
              <w:r w:rsidRPr="00D65BD4">
                <w:rPr>
                  <w:rFonts w:eastAsia="SimSun"/>
                  <w:szCs w:val="20"/>
                </w:rPr>
                <w:t>ll</w:t>
              </w:r>
            </w:ins>
            <w:proofErr w:type="spellEnd"/>
            <w:del w:id="2359" w:author="ERCOT" w:date="2024-03-19T13:00:00Z">
              <w:r w:rsidRPr="00D65BD4" w:rsidDel="00582CEF">
                <w:rPr>
                  <w:rFonts w:eastAsia="SimSun"/>
                  <w:szCs w:val="20"/>
                </w:rPr>
                <w:delText>kk</w:delText>
              </w:r>
            </w:del>
            <w:r w:rsidRPr="00D65BD4">
              <w:rPr>
                <w:rFonts w:eastAsia="SimSun"/>
                <w:szCs w:val="20"/>
              </w:rPr>
              <w:t>)</w:t>
            </w:r>
            <w:r w:rsidRPr="00D65BD4">
              <w:rPr>
                <w:rFonts w:eastAsia="SimSun"/>
                <w:szCs w:val="20"/>
              </w:rPr>
              <w:tab/>
              <w:t>Paragraph (3) of Section 6.6.7.1, Voltage Support Service Payments;</w:t>
            </w:r>
          </w:p>
          <w:p w14:paraId="21CAEAE6" w14:textId="77777777" w:rsidR="00D65BD4" w:rsidRPr="00D65BD4" w:rsidRDefault="00D65BD4" w:rsidP="00D65BD4">
            <w:pPr>
              <w:spacing w:after="240"/>
              <w:ind w:left="1440" w:hanging="720"/>
              <w:rPr>
                <w:rFonts w:eastAsia="SimSun"/>
                <w:szCs w:val="20"/>
              </w:rPr>
            </w:pPr>
            <w:r w:rsidRPr="00D65BD4">
              <w:rPr>
                <w:rFonts w:eastAsia="SimSun"/>
                <w:szCs w:val="20"/>
              </w:rPr>
              <w:t>(</w:t>
            </w:r>
            <w:ins w:id="2360" w:author="ERCOT" w:date="2024-03-19T13:00:00Z">
              <w:r w:rsidRPr="00D65BD4">
                <w:rPr>
                  <w:rFonts w:eastAsia="SimSun"/>
                  <w:szCs w:val="20"/>
                </w:rPr>
                <w:t>mm</w:t>
              </w:r>
            </w:ins>
            <w:del w:id="2361" w:author="ERCOT" w:date="2024-03-19T13:00:00Z">
              <w:r w:rsidRPr="00D65BD4" w:rsidDel="00582CEF">
                <w:rPr>
                  <w:rFonts w:eastAsia="SimSun"/>
                  <w:szCs w:val="20"/>
                </w:rPr>
                <w:delText>ll</w:delText>
              </w:r>
            </w:del>
            <w:r w:rsidRPr="00D65BD4">
              <w:rPr>
                <w:rFonts w:eastAsia="SimSun"/>
                <w:szCs w:val="20"/>
              </w:rPr>
              <w:t>)</w:t>
            </w:r>
            <w:r w:rsidRPr="00D65BD4">
              <w:rPr>
                <w:rFonts w:eastAsia="SimSun"/>
                <w:szCs w:val="20"/>
              </w:rPr>
              <w:tab/>
              <w:t>Paragraph (5) of Section 6.6.7.1;</w:t>
            </w:r>
          </w:p>
          <w:p w14:paraId="00A24D41"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62" w:author="ERCOT" w:date="2024-03-19T13:00:00Z">
              <w:r w:rsidRPr="00D65BD4">
                <w:rPr>
                  <w:rFonts w:eastAsia="SimSun"/>
                  <w:szCs w:val="20"/>
                </w:rPr>
                <w:t>nn</w:t>
              </w:r>
            </w:ins>
            <w:proofErr w:type="spellEnd"/>
            <w:del w:id="2363" w:author="ERCOT" w:date="2024-03-19T13:00:00Z">
              <w:r w:rsidRPr="00D65BD4" w:rsidDel="00582CEF">
                <w:rPr>
                  <w:rFonts w:eastAsia="SimSun"/>
                  <w:szCs w:val="20"/>
                </w:rPr>
                <w:delText>mm</w:delText>
              </w:r>
            </w:del>
            <w:r w:rsidRPr="00D65BD4">
              <w:rPr>
                <w:rFonts w:eastAsia="SimSun"/>
                <w:szCs w:val="20"/>
              </w:rPr>
              <w:t>)</w:t>
            </w:r>
            <w:r w:rsidRPr="00D65BD4">
              <w:rPr>
                <w:rFonts w:eastAsia="SimSun"/>
                <w:szCs w:val="20"/>
              </w:rPr>
              <w:tab/>
              <w:t>Section 6.6.7.2, Voltage Support Charge;</w:t>
            </w:r>
          </w:p>
          <w:p w14:paraId="6D7A65F7"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64" w:author="ERCOT" w:date="2024-03-19T13:00:00Z">
              <w:r w:rsidRPr="00D65BD4">
                <w:rPr>
                  <w:rFonts w:eastAsia="SimSun"/>
                  <w:szCs w:val="20"/>
                </w:rPr>
                <w:t>oo</w:t>
              </w:r>
            </w:ins>
            <w:proofErr w:type="spellEnd"/>
            <w:del w:id="2365" w:author="ERCOT" w:date="2024-03-19T13:00:00Z">
              <w:r w:rsidRPr="00D65BD4" w:rsidDel="00582CEF">
                <w:rPr>
                  <w:rFonts w:eastAsia="SimSun"/>
                  <w:szCs w:val="20"/>
                </w:rPr>
                <w:delText>nn</w:delText>
              </w:r>
            </w:del>
            <w:r w:rsidRPr="00D65BD4">
              <w:rPr>
                <w:rFonts w:eastAsia="SimSun"/>
                <w:szCs w:val="20"/>
              </w:rPr>
              <w:t>)</w:t>
            </w:r>
            <w:r w:rsidRPr="00D65BD4">
              <w:rPr>
                <w:rFonts w:eastAsia="SimSun"/>
                <w:szCs w:val="20"/>
              </w:rPr>
              <w:tab/>
              <w:t>Section 6.6.8.1, Black Start Hourly Standby Fee Payment;</w:t>
            </w:r>
          </w:p>
          <w:p w14:paraId="0BA6AD25" w14:textId="77777777" w:rsidR="00D65BD4" w:rsidRPr="00D65BD4" w:rsidRDefault="00D65BD4" w:rsidP="00D65BD4">
            <w:pPr>
              <w:spacing w:after="240"/>
              <w:ind w:left="1440" w:hanging="720"/>
              <w:rPr>
                <w:rFonts w:eastAsia="SimSun"/>
                <w:szCs w:val="20"/>
              </w:rPr>
            </w:pPr>
            <w:r w:rsidRPr="00D65BD4">
              <w:rPr>
                <w:rFonts w:eastAsia="SimSun"/>
                <w:szCs w:val="20"/>
              </w:rPr>
              <w:t>(</w:t>
            </w:r>
            <w:ins w:id="2366" w:author="ERCOT" w:date="2024-03-19T13:00:00Z">
              <w:r w:rsidRPr="00D65BD4">
                <w:rPr>
                  <w:rFonts w:eastAsia="SimSun"/>
                  <w:szCs w:val="20"/>
                </w:rPr>
                <w:t>pp</w:t>
              </w:r>
            </w:ins>
            <w:del w:id="2367" w:author="ERCOT" w:date="2024-03-19T13:00:00Z">
              <w:r w:rsidRPr="00D65BD4" w:rsidDel="00582CEF">
                <w:rPr>
                  <w:rFonts w:eastAsia="SimSun"/>
                  <w:szCs w:val="20"/>
                </w:rPr>
                <w:delText>oo</w:delText>
              </w:r>
            </w:del>
            <w:r w:rsidRPr="00D65BD4">
              <w:rPr>
                <w:rFonts w:eastAsia="SimSun"/>
                <w:szCs w:val="20"/>
              </w:rPr>
              <w:t>)</w:t>
            </w:r>
            <w:r w:rsidRPr="00D65BD4">
              <w:rPr>
                <w:rFonts w:eastAsia="SimSun"/>
                <w:szCs w:val="20"/>
              </w:rPr>
              <w:tab/>
              <w:t>Section 6.6.8.2, Black Start Capacity Charge;</w:t>
            </w:r>
          </w:p>
          <w:p w14:paraId="144D1F90"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68" w:author="ERCOT" w:date="2024-03-19T13:00:00Z">
              <w:r w:rsidRPr="00D65BD4">
                <w:rPr>
                  <w:rFonts w:eastAsia="SimSun"/>
                  <w:szCs w:val="20"/>
                </w:rPr>
                <w:t>qq</w:t>
              </w:r>
            </w:ins>
            <w:proofErr w:type="spellEnd"/>
            <w:del w:id="2369" w:author="ERCOT" w:date="2024-03-19T13:00:00Z">
              <w:r w:rsidRPr="00D65BD4" w:rsidDel="00582CEF">
                <w:rPr>
                  <w:rFonts w:eastAsia="SimSun"/>
                  <w:szCs w:val="20"/>
                </w:rPr>
                <w:delText>pp</w:delText>
              </w:r>
            </w:del>
            <w:r w:rsidRPr="00D65BD4">
              <w:rPr>
                <w:rFonts w:eastAsia="SimSun"/>
                <w:szCs w:val="20"/>
              </w:rPr>
              <w:t>)</w:t>
            </w:r>
            <w:r w:rsidRPr="00D65BD4">
              <w:rPr>
                <w:rFonts w:eastAsia="SimSun"/>
                <w:szCs w:val="20"/>
              </w:rPr>
              <w:tab/>
              <w:t>Section 6.6.9.1, Payment for Emergency Operations Settlement;</w:t>
            </w:r>
          </w:p>
          <w:p w14:paraId="6DC096D9"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70" w:author="ERCOT" w:date="2024-03-19T13:00:00Z">
              <w:r w:rsidRPr="00D65BD4">
                <w:rPr>
                  <w:rFonts w:eastAsia="SimSun"/>
                  <w:szCs w:val="20"/>
                </w:rPr>
                <w:t>rr</w:t>
              </w:r>
            </w:ins>
            <w:proofErr w:type="spellEnd"/>
            <w:del w:id="2371" w:author="ERCOT" w:date="2024-03-19T13:00:00Z">
              <w:r w:rsidRPr="00D65BD4" w:rsidDel="00582CEF">
                <w:rPr>
                  <w:rFonts w:eastAsia="SimSun"/>
                  <w:szCs w:val="20"/>
                </w:rPr>
                <w:delText>qq</w:delText>
              </w:r>
            </w:del>
            <w:r w:rsidRPr="00D65BD4">
              <w:rPr>
                <w:rFonts w:eastAsia="SimSun"/>
                <w:szCs w:val="20"/>
              </w:rPr>
              <w:t>)</w:t>
            </w:r>
            <w:r w:rsidRPr="00D65BD4">
              <w:rPr>
                <w:rFonts w:eastAsia="SimSun"/>
                <w:szCs w:val="20"/>
              </w:rPr>
              <w:tab/>
              <w:t>Section 6.6.9.2, Charge for Emergency Operations Settlement;</w:t>
            </w:r>
          </w:p>
          <w:p w14:paraId="1068043D" w14:textId="77777777" w:rsidR="00D65BD4" w:rsidRPr="00D65BD4" w:rsidRDefault="00D65BD4" w:rsidP="00D65BD4">
            <w:pPr>
              <w:spacing w:after="240"/>
              <w:ind w:left="1440" w:hanging="720"/>
              <w:rPr>
                <w:rFonts w:eastAsia="SimSun"/>
                <w:szCs w:val="20"/>
              </w:rPr>
            </w:pPr>
            <w:r w:rsidRPr="00D65BD4">
              <w:rPr>
                <w:rFonts w:eastAsia="SimSun"/>
                <w:szCs w:val="20"/>
              </w:rPr>
              <w:t>(</w:t>
            </w:r>
            <w:ins w:id="2372" w:author="ERCOT" w:date="2024-03-19T13:00:00Z">
              <w:r w:rsidRPr="00D65BD4">
                <w:rPr>
                  <w:rFonts w:eastAsia="SimSun"/>
                  <w:szCs w:val="20"/>
                </w:rPr>
                <w:t>ss</w:t>
              </w:r>
            </w:ins>
            <w:del w:id="2373" w:author="ERCOT" w:date="2024-03-19T13:00:00Z">
              <w:r w:rsidRPr="00D65BD4" w:rsidDel="00582CEF">
                <w:rPr>
                  <w:rFonts w:eastAsia="SimSun"/>
                  <w:szCs w:val="20"/>
                </w:rPr>
                <w:delText>rr</w:delText>
              </w:r>
            </w:del>
            <w:r w:rsidRPr="00D65BD4">
              <w:rPr>
                <w:rFonts w:eastAsia="SimSun"/>
                <w:szCs w:val="20"/>
              </w:rPr>
              <w:t>)</w:t>
            </w:r>
            <w:r w:rsidRPr="00D65BD4">
              <w:rPr>
                <w:rFonts w:eastAsia="SimSun"/>
                <w:szCs w:val="20"/>
              </w:rPr>
              <w:tab/>
              <w:t>Section 6.6.10, Real-Time Revenue Neutrality Allocation;</w:t>
            </w:r>
          </w:p>
          <w:p w14:paraId="01773FF4"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74" w:author="ERCOT" w:date="2024-03-19T13:00:00Z">
              <w:r w:rsidRPr="00D65BD4">
                <w:rPr>
                  <w:rFonts w:eastAsia="SimSun"/>
                  <w:szCs w:val="20"/>
                </w:rPr>
                <w:t>tt</w:t>
              </w:r>
            </w:ins>
            <w:proofErr w:type="spellEnd"/>
            <w:del w:id="2375" w:author="ERCOT" w:date="2024-03-19T13:00:00Z">
              <w:r w:rsidRPr="00D65BD4" w:rsidDel="00582CEF">
                <w:rPr>
                  <w:rFonts w:eastAsia="SimSun"/>
                  <w:szCs w:val="20"/>
                </w:rPr>
                <w:delText>ss</w:delText>
              </w:r>
            </w:del>
            <w:r w:rsidRPr="00D65BD4">
              <w:rPr>
                <w:rFonts w:eastAsia="SimSun"/>
                <w:szCs w:val="20"/>
              </w:rPr>
              <w:t>)</w:t>
            </w:r>
            <w:r w:rsidRPr="00D65BD4">
              <w:rPr>
                <w:rFonts w:eastAsia="SimSun"/>
                <w:szCs w:val="20"/>
              </w:rPr>
              <w:tab/>
              <w:t xml:space="preserve">Section 6.6.11.1, Emergency Response Service Capacity Payments; </w:t>
            </w:r>
          </w:p>
          <w:p w14:paraId="56DD120F"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76" w:author="ERCOT" w:date="2024-03-19T13:01:00Z">
              <w:r w:rsidRPr="00D65BD4">
                <w:rPr>
                  <w:rFonts w:eastAsia="SimSun"/>
                  <w:szCs w:val="20"/>
                </w:rPr>
                <w:t>uu</w:t>
              </w:r>
            </w:ins>
            <w:proofErr w:type="spellEnd"/>
            <w:del w:id="2377" w:author="ERCOT" w:date="2024-03-19T13:01:00Z">
              <w:r w:rsidRPr="00D65BD4" w:rsidDel="00582CEF">
                <w:rPr>
                  <w:rFonts w:eastAsia="SimSun"/>
                  <w:szCs w:val="20"/>
                </w:rPr>
                <w:delText>tt</w:delText>
              </w:r>
            </w:del>
            <w:r w:rsidRPr="00D65BD4">
              <w:rPr>
                <w:rFonts w:eastAsia="SimSun"/>
                <w:szCs w:val="20"/>
              </w:rPr>
              <w:t>)</w:t>
            </w:r>
            <w:r w:rsidRPr="00D65BD4">
              <w:rPr>
                <w:rFonts w:eastAsia="SimSun"/>
                <w:szCs w:val="20"/>
              </w:rPr>
              <w:tab/>
              <w:t xml:space="preserve">Section 6.6.11.2, Emergency Response Service Capacity Charge; </w:t>
            </w:r>
          </w:p>
          <w:p w14:paraId="7A0ABFE9"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78" w:author="ERCOT" w:date="2024-03-19T13:01:00Z">
              <w:r w:rsidRPr="00D65BD4">
                <w:rPr>
                  <w:rFonts w:eastAsia="SimSun"/>
                  <w:szCs w:val="20"/>
                </w:rPr>
                <w:t>vv</w:t>
              </w:r>
            </w:ins>
            <w:proofErr w:type="spellEnd"/>
            <w:del w:id="2379" w:author="ERCOT" w:date="2024-03-19T13:01:00Z">
              <w:r w:rsidRPr="00D65BD4" w:rsidDel="00582CEF">
                <w:rPr>
                  <w:rFonts w:eastAsia="SimSun"/>
                  <w:szCs w:val="20"/>
                </w:rPr>
                <w:delText>uu</w:delText>
              </w:r>
            </w:del>
            <w:r w:rsidRPr="00D65BD4">
              <w:rPr>
                <w:rFonts w:eastAsia="SimSun"/>
                <w:szCs w:val="20"/>
              </w:rPr>
              <w:t>)</w:t>
            </w:r>
            <w:r w:rsidRPr="00D65BD4">
              <w:rPr>
                <w:rFonts w:eastAsia="SimSun"/>
                <w:szCs w:val="20"/>
              </w:rPr>
              <w:tab/>
              <w:t>Section 6.6.14.2, Firm Fuel Supply Service Hourly Standby Fee Payment and Fuel Replacement Cost Recovery;</w:t>
            </w:r>
          </w:p>
          <w:p w14:paraId="0971399F" w14:textId="77777777" w:rsidR="00D65BD4" w:rsidRPr="00D65BD4" w:rsidRDefault="00D65BD4" w:rsidP="00D65BD4">
            <w:pPr>
              <w:spacing w:after="240"/>
              <w:ind w:left="1440" w:hanging="720"/>
              <w:rPr>
                <w:rFonts w:eastAsia="SimSun"/>
                <w:szCs w:val="20"/>
              </w:rPr>
            </w:pPr>
            <w:r w:rsidRPr="00D65BD4">
              <w:rPr>
                <w:rFonts w:eastAsia="SimSun"/>
                <w:szCs w:val="20"/>
              </w:rPr>
              <w:t>(</w:t>
            </w:r>
            <w:ins w:id="2380" w:author="ERCOT" w:date="2024-03-19T13:01:00Z">
              <w:r w:rsidRPr="00D65BD4">
                <w:rPr>
                  <w:rFonts w:eastAsia="SimSun"/>
                  <w:szCs w:val="20"/>
                </w:rPr>
                <w:t>ww</w:t>
              </w:r>
            </w:ins>
            <w:del w:id="2381" w:author="ERCOT" w:date="2024-03-19T13:01:00Z">
              <w:r w:rsidRPr="00D65BD4" w:rsidDel="00582CEF">
                <w:rPr>
                  <w:rFonts w:eastAsia="SimSun"/>
                  <w:szCs w:val="20"/>
                </w:rPr>
                <w:delText>vv</w:delText>
              </w:r>
            </w:del>
            <w:r w:rsidRPr="00D65BD4">
              <w:rPr>
                <w:rFonts w:eastAsia="SimSun"/>
                <w:szCs w:val="20"/>
              </w:rPr>
              <w:t>)</w:t>
            </w:r>
            <w:r w:rsidRPr="00D65BD4">
              <w:rPr>
                <w:rFonts w:eastAsia="SimSun"/>
                <w:szCs w:val="20"/>
              </w:rPr>
              <w:tab/>
              <w:t>Section 6.6.14.3, Firm Fuel Supply Service Capacity Charge;</w:t>
            </w:r>
          </w:p>
          <w:p w14:paraId="57BC327F" w14:textId="77777777" w:rsidR="00D65BD4" w:rsidRPr="00D65BD4" w:rsidRDefault="00D65BD4" w:rsidP="00D65BD4">
            <w:pPr>
              <w:spacing w:after="240"/>
              <w:ind w:left="1440" w:hanging="720"/>
              <w:rPr>
                <w:ins w:id="2382" w:author="ERCOT" w:date="2024-02-19T13:57:00Z"/>
                <w:rFonts w:eastAsia="SimSun"/>
              </w:rPr>
            </w:pPr>
            <w:ins w:id="2383" w:author="ERCOT" w:date="2024-02-19T13:57:00Z">
              <w:r w:rsidRPr="00D65BD4">
                <w:rPr>
                  <w:rFonts w:eastAsia="SimSun"/>
                </w:rPr>
                <w:t>(</w:t>
              </w:r>
            </w:ins>
            <w:ins w:id="2384" w:author="ERCOT" w:date="2024-03-19T13:01:00Z">
              <w:r w:rsidRPr="00D65BD4">
                <w:rPr>
                  <w:rFonts w:eastAsia="SimSun"/>
                </w:rPr>
                <w:t>xx</w:t>
              </w:r>
            </w:ins>
            <w:ins w:id="2385" w:author="ERCOT" w:date="2024-02-19T13:57:00Z">
              <w:r w:rsidRPr="00D65BD4">
                <w:rPr>
                  <w:rFonts w:eastAsia="SimSun"/>
                </w:rPr>
                <w:t>)</w:t>
              </w:r>
              <w:r w:rsidRPr="00D65BD4">
                <w:rPr>
                  <w:rFonts w:eastAsia="SimSun"/>
                </w:rPr>
                <w:tab/>
                <w:t xml:space="preserve">Section 6.7.3.1, </w:t>
              </w:r>
            </w:ins>
            <w:ins w:id="2386" w:author="ERCOT" w:date="2024-02-19T13:58:00Z">
              <w:r w:rsidRPr="00D65BD4">
                <w:rPr>
                  <w:rFonts w:eastAsia="SimSun"/>
                </w:rPr>
                <w:t>Charges for a Failure to Provide Dispatchable Reliability Reserve</w:t>
              </w:r>
            </w:ins>
            <w:ins w:id="2387" w:author="ERCOT" w:date="2024-05-10T19:59:00Z">
              <w:r w:rsidRPr="00D65BD4">
                <w:rPr>
                  <w:rFonts w:eastAsia="SimSun"/>
                </w:rPr>
                <w:t xml:space="preserve"> Service</w:t>
              </w:r>
            </w:ins>
            <w:ins w:id="2388" w:author="ERCOT" w:date="2024-02-19T13:58:00Z">
              <w:r w:rsidRPr="00D65BD4">
                <w:rPr>
                  <w:rFonts w:eastAsia="SimSun"/>
                </w:rPr>
                <w:t xml:space="preserve"> (DRRS) Ancillary Service</w:t>
              </w:r>
            </w:ins>
            <w:ins w:id="2389" w:author="ERCOT" w:date="2024-02-19T13:57:00Z">
              <w:r w:rsidRPr="00D65BD4">
                <w:rPr>
                  <w:rFonts w:eastAsia="SimSun"/>
                </w:rPr>
                <w:t>;</w:t>
              </w:r>
            </w:ins>
          </w:p>
          <w:p w14:paraId="69EA12A4" w14:textId="77777777" w:rsidR="00D65BD4" w:rsidRPr="00D65BD4" w:rsidRDefault="00D65BD4" w:rsidP="00D65BD4">
            <w:pPr>
              <w:spacing w:after="240"/>
              <w:ind w:left="1440" w:hanging="720"/>
              <w:rPr>
                <w:ins w:id="2390" w:author="ERCOT" w:date="2024-02-19T13:58:00Z"/>
                <w:rFonts w:eastAsia="SimSun"/>
              </w:rPr>
            </w:pPr>
            <w:ins w:id="2391" w:author="ERCOT" w:date="2024-02-19T13:58:00Z">
              <w:r w:rsidRPr="00D65BD4">
                <w:rPr>
                  <w:rFonts w:eastAsia="SimSun"/>
                </w:rPr>
                <w:t>(</w:t>
              </w:r>
            </w:ins>
            <w:proofErr w:type="spellStart"/>
            <w:ins w:id="2392" w:author="ERCOT" w:date="2024-03-19T13:01:00Z">
              <w:r w:rsidRPr="00D65BD4">
                <w:rPr>
                  <w:rFonts w:eastAsia="SimSun"/>
                </w:rPr>
                <w:t>yy</w:t>
              </w:r>
            </w:ins>
            <w:proofErr w:type="spellEnd"/>
            <w:ins w:id="2393" w:author="ERCOT" w:date="2024-02-19T13:58:00Z">
              <w:r w:rsidRPr="00D65BD4">
                <w:rPr>
                  <w:rFonts w:eastAsia="SimSun"/>
                </w:rPr>
                <w:t>)</w:t>
              </w:r>
              <w:r w:rsidRPr="00D65BD4">
                <w:rPr>
                  <w:rFonts w:eastAsia="SimSun"/>
                </w:rPr>
                <w:tab/>
                <w:t>Section 6.7.3.2, Allocation of Charges for a Failure to Provide Dispatchable Reliability Reserve</w:t>
              </w:r>
            </w:ins>
            <w:ins w:id="2394" w:author="ERCOT" w:date="2024-05-10T20:00:00Z">
              <w:r w:rsidRPr="00D65BD4">
                <w:rPr>
                  <w:rFonts w:eastAsia="SimSun"/>
                </w:rPr>
                <w:t xml:space="preserve"> Service</w:t>
              </w:r>
            </w:ins>
            <w:ins w:id="2395" w:author="ERCOT" w:date="2024-02-19T13:58:00Z">
              <w:r w:rsidRPr="00D65BD4">
                <w:rPr>
                  <w:rFonts w:eastAsia="SimSun"/>
                </w:rPr>
                <w:t xml:space="preserve"> (DRRS) Ancillary Service;</w:t>
              </w:r>
            </w:ins>
          </w:p>
          <w:p w14:paraId="53DA1BFB" w14:textId="77777777" w:rsidR="00D65BD4" w:rsidRPr="00D65BD4" w:rsidRDefault="00D65BD4" w:rsidP="00D65BD4">
            <w:pPr>
              <w:spacing w:after="240"/>
              <w:ind w:left="1440" w:hanging="720"/>
              <w:rPr>
                <w:rFonts w:eastAsia="SimSun"/>
                <w:szCs w:val="20"/>
              </w:rPr>
            </w:pPr>
            <w:r w:rsidRPr="00D65BD4">
              <w:rPr>
                <w:rFonts w:eastAsia="SimSun"/>
                <w:szCs w:val="20"/>
              </w:rPr>
              <w:lastRenderedPageBreak/>
              <w:t>(</w:t>
            </w:r>
            <w:proofErr w:type="spellStart"/>
            <w:ins w:id="2396" w:author="ERCOT" w:date="2024-03-19T13:01:00Z">
              <w:r w:rsidRPr="00D65BD4">
                <w:rPr>
                  <w:rFonts w:eastAsia="SimSun"/>
                  <w:szCs w:val="20"/>
                </w:rPr>
                <w:t>zz</w:t>
              </w:r>
            </w:ins>
            <w:proofErr w:type="spellEnd"/>
            <w:del w:id="2397" w:author="ERCOT" w:date="2024-02-19T13:58:00Z">
              <w:r w:rsidRPr="00D65BD4" w:rsidDel="00C8479F">
                <w:rPr>
                  <w:rFonts w:eastAsia="SimSun"/>
                  <w:szCs w:val="20"/>
                </w:rPr>
                <w:delText>ww</w:delText>
              </w:r>
            </w:del>
            <w:r w:rsidRPr="00D65BD4">
              <w:rPr>
                <w:rFonts w:eastAsia="SimSun"/>
                <w:szCs w:val="20"/>
              </w:rPr>
              <w:t>)</w:t>
            </w:r>
            <w:r w:rsidRPr="00D65BD4">
              <w:rPr>
                <w:rFonts w:eastAsia="SimSun"/>
                <w:szCs w:val="20"/>
              </w:rPr>
              <w:tab/>
              <w:t>Section 6.7.4, Real-Time Settlement for Updated Day-Ahead Market Ancillary Service Obligations;</w:t>
            </w:r>
          </w:p>
          <w:p w14:paraId="7170566E"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398" w:author="ERCOT" w:date="2024-03-19T13:01:00Z">
              <w:r w:rsidRPr="00D65BD4">
                <w:rPr>
                  <w:rFonts w:eastAsia="SimSun"/>
                  <w:szCs w:val="20"/>
                </w:rPr>
                <w:t>aaa</w:t>
              </w:r>
            </w:ins>
            <w:proofErr w:type="spellEnd"/>
            <w:del w:id="2399" w:author="ERCOT" w:date="2024-02-19T13:58:00Z">
              <w:r w:rsidRPr="00D65BD4" w:rsidDel="00C8479F">
                <w:rPr>
                  <w:rFonts w:eastAsia="SimSun"/>
                  <w:szCs w:val="20"/>
                </w:rPr>
                <w:delText>xx</w:delText>
              </w:r>
            </w:del>
            <w:r w:rsidRPr="00D65BD4">
              <w:rPr>
                <w:rFonts w:eastAsia="SimSun"/>
                <w:szCs w:val="20"/>
              </w:rPr>
              <w:t>)</w:t>
            </w:r>
            <w:r w:rsidRPr="00D65BD4">
              <w:rPr>
                <w:rFonts w:eastAsia="SimSun"/>
                <w:szCs w:val="20"/>
              </w:rPr>
              <w:tab/>
              <w:t>Section 6.7.5.2, Regulation Up Service Payments and Charges;</w:t>
            </w:r>
          </w:p>
          <w:p w14:paraId="7DB0A987"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400" w:author="ERCOT" w:date="2024-03-19T13:01:00Z">
              <w:r w:rsidRPr="00D65BD4">
                <w:rPr>
                  <w:rFonts w:eastAsia="SimSun"/>
                  <w:szCs w:val="20"/>
                </w:rPr>
                <w:t>bbb</w:t>
              </w:r>
            </w:ins>
            <w:proofErr w:type="spellEnd"/>
            <w:del w:id="2401" w:author="ERCOT" w:date="2024-02-19T13:58:00Z">
              <w:r w:rsidRPr="00D65BD4" w:rsidDel="00C8479F">
                <w:rPr>
                  <w:rFonts w:eastAsia="SimSun"/>
                  <w:szCs w:val="20"/>
                </w:rPr>
                <w:delText>yy</w:delText>
              </w:r>
            </w:del>
            <w:r w:rsidRPr="00D65BD4">
              <w:rPr>
                <w:rFonts w:eastAsia="SimSun"/>
                <w:szCs w:val="20"/>
              </w:rPr>
              <w:t>)</w:t>
            </w:r>
            <w:r w:rsidRPr="00D65BD4">
              <w:rPr>
                <w:rFonts w:eastAsia="SimSun"/>
                <w:szCs w:val="20"/>
              </w:rPr>
              <w:tab/>
              <w:t>Section 6.7.5.3, Regulation Down Service Payments and Charges;</w:t>
            </w:r>
          </w:p>
          <w:p w14:paraId="7D648BB6" w14:textId="77777777" w:rsidR="00D65BD4" w:rsidRPr="00D65BD4" w:rsidRDefault="00D65BD4" w:rsidP="00D65BD4">
            <w:pPr>
              <w:spacing w:after="240"/>
              <w:ind w:left="1440" w:hanging="720"/>
              <w:rPr>
                <w:rFonts w:eastAsia="SimSun"/>
                <w:szCs w:val="20"/>
              </w:rPr>
            </w:pPr>
            <w:r w:rsidRPr="00D65BD4">
              <w:rPr>
                <w:rFonts w:eastAsia="SimSun"/>
                <w:szCs w:val="20"/>
              </w:rPr>
              <w:t>(</w:t>
            </w:r>
            <w:ins w:id="2402" w:author="ERCOT" w:date="2024-03-19T13:01:00Z">
              <w:r w:rsidRPr="00D65BD4">
                <w:rPr>
                  <w:rFonts w:eastAsia="SimSun"/>
                  <w:szCs w:val="20"/>
                </w:rPr>
                <w:t>ccc</w:t>
              </w:r>
            </w:ins>
            <w:del w:id="2403" w:author="ERCOT" w:date="2024-02-19T13:58:00Z">
              <w:r w:rsidRPr="00D65BD4" w:rsidDel="00C8479F">
                <w:rPr>
                  <w:rFonts w:eastAsia="SimSun"/>
                  <w:szCs w:val="20"/>
                </w:rPr>
                <w:delText>zz</w:delText>
              </w:r>
            </w:del>
            <w:r w:rsidRPr="00D65BD4">
              <w:rPr>
                <w:rFonts w:eastAsia="SimSun"/>
                <w:szCs w:val="20"/>
              </w:rPr>
              <w:t>)</w:t>
            </w:r>
            <w:r w:rsidRPr="00D65BD4">
              <w:rPr>
                <w:rFonts w:eastAsia="SimSun"/>
                <w:szCs w:val="20"/>
              </w:rPr>
              <w:tab/>
              <w:t>Section 6.7.5.4, Responsive Reserve Payments and Charges;</w:t>
            </w:r>
          </w:p>
          <w:p w14:paraId="1550C612"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404" w:author="ERCOT" w:date="2024-03-19T13:02:00Z">
              <w:r w:rsidRPr="00D65BD4">
                <w:rPr>
                  <w:rFonts w:eastAsia="SimSun"/>
                  <w:szCs w:val="20"/>
                </w:rPr>
                <w:t>ddd</w:t>
              </w:r>
            </w:ins>
            <w:proofErr w:type="spellEnd"/>
            <w:del w:id="2405" w:author="ERCOT" w:date="2024-02-19T13:59:00Z">
              <w:r w:rsidRPr="00D65BD4" w:rsidDel="00995A38">
                <w:rPr>
                  <w:rFonts w:eastAsia="SimSun"/>
                  <w:szCs w:val="20"/>
                </w:rPr>
                <w:delText>aaa</w:delText>
              </w:r>
            </w:del>
            <w:r w:rsidRPr="00D65BD4">
              <w:rPr>
                <w:rFonts w:eastAsia="SimSun"/>
                <w:szCs w:val="20"/>
              </w:rPr>
              <w:t>)</w:t>
            </w:r>
            <w:r w:rsidRPr="00D65BD4">
              <w:rPr>
                <w:rFonts w:eastAsia="SimSun"/>
                <w:szCs w:val="20"/>
              </w:rPr>
              <w:tab/>
              <w:t>Section 6.7.5.5</w:t>
            </w:r>
            <w:r w:rsidRPr="00D65BD4">
              <w:rPr>
                <w:rFonts w:eastAsia="SimSun"/>
                <w:szCs w:val="20"/>
              </w:rPr>
              <w:tab/>
              <w:t>, Non-Spinning Reserve Service Payments and Charges;</w:t>
            </w:r>
          </w:p>
          <w:p w14:paraId="56CB6B3E"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406" w:author="ERCOT" w:date="2024-03-19T13:02:00Z">
              <w:r w:rsidRPr="00D65BD4">
                <w:rPr>
                  <w:rFonts w:eastAsia="SimSun"/>
                  <w:szCs w:val="20"/>
                </w:rPr>
                <w:t>eee</w:t>
              </w:r>
            </w:ins>
            <w:proofErr w:type="spellEnd"/>
            <w:del w:id="2407" w:author="ERCOT" w:date="2024-02-19T13:59:00Z">
              <w:r w:rsidRPr="00D65BD4" w:rsidDel="00995A38">
                <w:rPr>
                  <w:rFonts w:eastAsia="SimSun"/>
                  <w:szCs w:val="20"/>
                </w:rPr>
                <w:delText>bbb</w:delText>
              </w:r>
            </w:del>
            <w:r w:rsidRPr="00D65BD4">
              <w:rPr>
                <w:rFonts w:eastAsia="SimSun"/>
                <w:szCs w:val="20"/>
              </w:rPr>
              <w:t>)</w:t>
            </w:r>
            <w:r w:rsidRPr="00D65BD4">
              <w:rPr>
                <w:rFonts w:eastAsia="SimSun"/>
                <w:szCs w:val="20"/>
              </w:rPr>
              <w:tab/>
              <w:t>Section 6.7.5.6</w:t>
            </w:r>
            <w:r w:rsidRPr="00D65BD4">
              <w:rPr>
                <w:rFonts w:eastAsia="SimSun"/>
                <w:szCs w:val="20"/>
              </w:rPr>
              <w:tab/>
              <w:t>, ERCOT Contingency Reserve Service Payments and Charges;</w:t>
            </w:r>
          </w:p>
          <w:p w14:paraId="54DE0708"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408" w:author="ERCOT" w:date="2024-03-19T13:02:00Z">
              <w:r w:rsidRPr="00D65BD4">
                <w:rPr>
                  <w:rFonts w:eastAsia="SimSun"/>
                  <w:szCs w:val="20"/>
                </w:rPr>
                <w:t>fff</w:t>
              </w:r>
            </w:ins>
            <w:proofErr w:type="spellEnd"/>
            <w:del w:id="2409" w:author="ERCOT" w:date="2024-02-19T13:59:00Z">
              <w:r w:rsidRPr="00D65BD4" w:rsidDel="00995A38">
                <w:rPr>
                  <w:rFonts w:eastAsia="SimSun"/>
                  <w:szCs w:val="20"/>
                </w:rPr>
                <w:delText>ccc</w:delText>
              </w:r>
            </w:del>
            <w:r w:rsidRPr="00D65BD4">
              <w:rPr>
                <w:rFonts w:eastAsia="SimSun"/>
                <w:szCs w:val="20"/>
              </w:rPr>
              <w:t>)</w:t>
            </w:r>
            <w:r w:rsidRPr="00D65BD4">
              <w:rPr>
                <w:rFonts w:eastAsia="SimSun"/>
                <w:szCs w:val="20"/>
              </w:rPr>
              <w:tab/>
              <w:t>Section 6.7.5.7</w:t>
            </w:r>
            <w:r w:rsidRPr="00D65BD4">
              <w:rPr>
                <w:rFonts w:eastAsia="SimSun"/>
                <w:szCs w:val="20"/>
              </w:rPr>
              <w:tab/>
              <w:t>, Real-Time Derated Ancillary Service Capability Payment;</w:t>
            </w:r>
          </w:p>
          <w:p w14:paraId="64C0B21E"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410" w:author="ERCOT" w:date="2024-03-19T13:02:00Z">
              <w:r w:rsidRPr="00D65BD4">
                <w:rPr>
                  <w:rFonts w:eastAsia="SimSun"/>
                  <w:szCs w:val="20"/>
                </w:rPr>
                <w:t>ggg</w:t>
              </w:r>
            </w:ins>
            <w:proofErr w:type="spellEnd"/>
            <w:del w:id="2411" w:author="ERCOT" w:date="2024-02-19T13:59:00Z">
              <w:r w:rsidRPr="00D65BD4" w:rsidDel="00995A38">
                <w:rPr>
                  <w:rFonts w:eastAsia="SimSun"/>
                  <w:szCs w:val="20"/>
                </w:rPr>
                <w:delText>ddd</w:delText>
              </w:r>
            </w:del>
            <w:r w:rsidRPr="00D65BD4">
              <w:rPr>
                <w:rFonts w:eastAsia="SimSun"/>
                <w:szCs w:val="20"/>
              </w:rPr>
              <w:t>)</w:t>
            </w:r>
            <w:r w:rsidRPr="00D65BD4">
              <w:rPr>
                <w:rFonts w:eastAsia="SimSun"/>
                <w:szCs w:val="20"/>
              </w:rPr>
              <w:tab/>
              <w:t>Section 6.7.5.8</w:t>
            </w:r>
            <w:r w:rsidRPr="00D65BD4">
              <w:rPr>
                <w:rFonts w:eastAsia="SimSun"/>
                <w:szCs w:val="20"/>
              </w:rPr>
              <w:tab/>
              <w:t>, Real-Time Derated Ancillary Service Capability Charge;</w:t>
            </w:r>
          </w:p>
          <w:p w14:paraId="4F7E1E89"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412" w:author="ERCOT" w:date="2024-03-19T13:02:00Z">
              <w:r w:rsidRPr="00D65BD4">
                <w:rPr>
                  <w:rFonts w:eastAsia="SimSun"/>
                  <w:szCs w:val="20"/>
                </w:rPr>
                <w:t>hhh</w:t>
              </w:r>
            </w:ins>
            <w:proofErr w:type="spellEnd"/>
            <w:del w:id="2413" w:author="ERCOT" w:date="2024-02-19T13:59:00Z">
              <w:r w:rsidRPr="00D65BD4" w:rsidDel="00995A38">
                <w:rPr>
                  <w:rFonts w:eastAsia="SimSun"/>
                  <w:szCs w:val="20"/>
                </w:rPr>
                <w:delText>eee</w:delText>
              </w:r>
            </w:del>
            <w:r w:rsidRPr="00D65BD4">
              <w:rPr>
                <w:rFonts w:eastAsia="SimSun"/>
                <w:szCs w:val="20"/>
              </w:rPr>
              <w:t>)</w:t>
            </w:r>
            <w:r w:rsidRPr="00D65BD4">
              <w:rPr>
                <w:rFonts w:eastAsia="SimSun"/>
                <w:szCs w:val="20"/>
              </w:rPr>
              <w:tab/>
              <w:t>Section 6.7.6, Real-Time Ancillary Service Revenue Neutrality Allocation;</w:t>
            </w:r>
          </w:p>
          <w:p w14:paraId="34664E5A" w14:textId="77777777" w:rsidR="00D65BD4" w:rsidRPr="00D65BD4" w:rsidRDefault="00D65BD4" w:rsidP="00D65BD4">
            <w:pPr>
              <w:spacing w:after="240"/>
              <w:ind w:left="1440" w:hanging="720"/>
              <w:rPr>
                <w:rFonts w:eastAsia="SimSun"/>
                <w:szCs w:val="20"/>
              </w:rPr>
            </w:pPr>
            <w:r w:rsidRPr="00D65BD4">
              <w:rPr>
                <w:rFonts w:eastAsia="SimSun"/>
                <w:szCs w:val="20"/>
              </w:rPr>
              <w:t>(</w:t>
            </w:r>
            <w:ins w:id="2414" w:author="ERCOT" w:date="2024-03-19T13:02:00Z">
              <w:r w:rsidRPr="00D65BD4">
                <w:rPr>
                  <w:rFonts w:eastAsia="SimSun"/>
                  <w:szCs w:val="20"/>
                </w:rPr>
                <w:t>iii</w:t>
              </w:r>
            </w:ins>
            <w:del w:id="2415" w:author="ERCOT" w:date="2024-02-19T13:59:00Z">
              <w:r w:rsidRPr="00D65BD4" w:rsidDel="00995A38">
                <w:rPr>
                  <w:rFonts w:eastAsia="SimSun"/>
                  <w:szCs w:val="20"/>
                </w:rPr>
                <w:delText>fff</w:delText>
              </w:r>
            </w:del>
            <w:r w:rsidRPr="00D65BD4">
              <w:rPr>
                <w:rFonts w:eastAsia="SimSun"/>
                <w:szCs w:val="20"/>
              </w:rPr>
              <w:t>)</w:t>
            </w:r>
            <w:r w:rsidRPr="00D65BD4">
              <w:rPr>
                <w:rFonts w:eastAsia="SimSun"/>
                <w:szCs w:val="20"/>
              </w:rPr>
              <w:tab/>
              <w:t>Section 7.9.2.1, Payments and Charges for PTP Obligations Settled in Real-Time; and</w:t>
            </w:r>
          </w:p>
          <w:p w14:paraId="53D8B1B4" w14:textId="77777777" w:rsidR="00D65BD4" w:rsidRPr="00D65BD4" w:rsidRDefault="00D65BD4" w:rsidP="00D65BD4">
            <w:pPr>
              <w:spacing w:after="240"/>
              <w:ind w:left="1440" w:hanging="720"/>
              <w:rPr>
                <w:rFonts w:eastAsia="SimSun"/>
                <w:szCs w:val="20"/>
              </w:rPr>
            </w:pPr>
            <w:r w:rsidRPr="00D65BD4">
              <w:rPr>
                <w:rFonts w:eastAsia="SimSun"/>
                <w:szCs w:val="20"/>
              </w:rPr>
              <w:t>(</w:t>
            </w:r>
            <w:proofErr w:type="spellStart"/>
            <w:ins w:id="2416" w:author="ERCOT" w:date="2024-03-19T13:02:00Z">
              <w:r w:rsidRPr="00D65BD4">
                <w:rPr>
                  <w:rFonts w:eastAsia="SimSun"/>
                  <w:szCs w:val="20"/>
                </w:rPr>
                <w:t>jjj</w:t>
              </w:r>
            </w:ins>
            <w:proofErr w:type="spellEnd"/>
            <w:del w:id="2417" w:author="ERCOT" w:date="2024-02-19T13:59:00Z">
              <w:r w:rsidRPr="00D65BD4" w:rsidDel="00995A38">
                <w:rPr>
                  <w:rFonts w:eastAsia="SimSun"/>
                  <w:szCs w:val="20"/>
                </w:rPr>
                <w:delText>ggg</w:delText>
              </w:r>
            </w:del>
            <w:r w:rsidRPr="00D65BD4">
              <w:rPr>
                <w:rFonts w:eastAsia="SimSun"/>
                <w:szCs w:val="20"/>
              </w:rPr>
              <w:t>)</w:t>
            </w:r>
            <w:r w:rsidRPr="00D65BD4">
              <w:rPr>
                <w:rFonts w:eastAsia="SimSun"/>
                <w:szCs w:val="20"/>
              </w:rPr>
              <w:tab/>
              <w:t>Section 9.16.1, ERCOT System Administration Fee.</w:t>
            </w:r>
          </w:p>
        </w:tc>
      </w:tr>
    </w:tbl>
    <w:p w14:paraId="4286B3E5" w14:textId="77777777" w:rsidR="00D65BD4" w:rsidRPr="00D65BD4" w:rsidRDefault="00D65BD4" w:rsidP="00D65BD4">
      <w:pPr>
        <w:spacing w:before="240" w:after="240"/>
        <w:ind w:left="720" w:hanging="720"/>
        <w:rPr>
          <w:rFonts w:eastAsia="SimSun"/>
          <w:szCs w:val="20"/>
        </w:rPr>
      </w:pPr>
      <w:r w:rsidRPr="00D65BD4">
        <w:rPr>
          <w:rFonts w:eastAsia="SimSun"/>
          <w:szCs w:val="20"/>
        </w:rPr>
        <w:lastRenderedPageBreak/>
        <w:t>(2)</w:t>
      </w:r>
      <w:r w:rsidRPr="00D65BD4">
        <w:rPr>
          <w:rFonts w:eastAsia="SimSun"/>
          <w:szCs w:val="20"/>
        </w:rPr>
        <w:tab/>
        <w:t>In the event that ERCOT is unable to execute the Day-Ahead Market (DAM), ERCOT shall provide, on each RTM Settlement Statement, the dollar amount for the following RTM Congestion Revenue Right (CRR) Settlement charges and payments:</w:t>
      </w:r>
    </w:p>
    <w:p w14:paraId="44B04044" w14:textId="77777777" w:rsidR="00D65BD4" w:rsidRPr="00D65BD4" w:rsidRDefault="00D65BD4" w:rsidP="00D65BD4">
      <w:pPr>
        <w:spacing w:after="240"/>
        <w:ind w:left="1440" w:hanging="720"/>
        <w:rPr>
          <w:rFonts w:eastAsia="SimSun"/>
          <w:szCs w:val="20"/>
        </w:rPr>
      </w:pPr>
      <w:r w:rsidRPr="00D65BD4">
        <w:rPr>
          <w:rFonts w:eastAsia="SimSun"/>
          <w:szCs w:val="20"/>
        </w:rPr>
        <w:t>(a)</w:t>
      </w:r>
      <w:r w:rsidRPr="00D65BD4">
        <w:rPr>
          <w:rFonts w:eastAsia="SimSun"/>
          <w:szCs w:val="20"/>
        </w:rPr>
        <w:tab/>
        <w:t>Section 7.9.2.4, Payments for FGRs in Real-Time; and</w:t>
      </w:r>
    </w:p>
    <w:p w14:paraId="389E5602" w14:textId="77777777" w:rsidR="00D65BD4" w:rsidRPr="00D65BD4" w:rsidRDefault="00D65BD4" w:rsidP="00D65BD4">
      <w:pPr>
        <w:spacing w:after="240"/>
        <w:ind w:left="1440" w:hanging="720"/>
        <w:rPr>
          <w:rFonts w:eastAsia="SimSun"/>
          <w:szCs w:val="20"/>
        </w:rPr>
      </w:pPr>
      <w:r w:rsidRPr="00D65BD4">
        <w:rPr>
          <w:rFonts w:eastAsia="SimSun"/>
          <w:szCs w:val="20"/>
        </w:rPr>
        <w:t>(b)</w:t>
      </w:r>
      <w:r w:rsidRPr="00D65BD4">
        <w:rPr>
          <w:rFonts w:eastAsia="SimSun"/>
          <w:szCs w:val="20"/>
        </w:rPr>
        <w:tab/>
        <w:t>Section 7.9.2.5, Payments and Charges for PTP Obligations with Refund in Real-Time.</w:t>
      </w:r>
    </w:p>
    <w:p w14:paraId="2D565462" w14:textId="77777777" w:rsidR="00D65BD4" w:rsidRPr="00D65BD4" w:rsidRDefault="00D65BD4" w:rsidP="00D65BD4">
      <w:pPr>
        <w:keepNext/>
        <w:tabs>
          <w:tab w:val="left" w:pos="1080"/>
        </w:tabs>
        <w:spacing w:before="240" w:after="240"/>
        <w:ind w:left="1080" w:hanging="1080"/>
        <w:outlineLvl w:val="2"/>
        <w:rPr>
          <w:rFonts w:eastAsia="SimSun"/>
          <w:bCs/>
          <w:szCs w:val="20"/>
        </w:rPr>
      </w:pPr>
      <w:bookmarkStart w:id="2418" w:name="_Toc9590849"/>
      <w:bookmarkStart w:id="2419" w:name="_Toc80175310"/>
      <w:r w:rsidRPr="00D65BD4">
        <w:rPr>
          <w:rFonts w:eastAsia="SimSun"/>
          <w:b/>
          <w:bCs/>
          <w:i/>
          <w:szCs w:val="20"/>
        </w:rPr>
        <w:t>9.14.10</w:t>
      </w:r>
      <w:r w:rsidRPr="00D65BD4">
        <w:rPr>
          <w:rFonts w:eastAsia="SimSun"/>
          <w:b/>
          <w:bCs/>
          <w:i/>
          <w:szCs w:val="20"/>
        </w:rPr>
        <w:tab/>
      </w:r>
      <w:bookmarkEnd w:id="2418"/>
      <w:r w:rsidRPr="00D65BD4">
        <w:rPr>
          <w:rFonts w:eastAsia="SimSun"/>
          <w:b/>
          <w:bCs/>
          <w:i/>
          <w:szCs w:val="20"/>
        </w:rPr>
        <w:t>Settlement for Market Participants Impacted by Omitted Procedures or Manual Actions to Resolve the DAM</w:t>
      </w:r>
      <w:bookmarkEnd w:id="2419"/>
      <w:r w:rsidRPr="00D65BD4">
        <w:rPr>
          <w:rFonts w:eastAsia="SimSun"/>
          <w:b/>
          <w:bCs/>
          <w:i/>
          <w:szCs w:val="20"/>
        </w:rPr>
        <w:t xml:space="preserve"> </w:t>
      </w:r>
    </w:p>
    <w:p w14:paraId="63EFFC48" w14:textId="77777777" w:rsidR="00D65BD4" w:rsidRPr="00D65BD4" w:rsidRDefault="00D65BD4" w:rsidP="00D65BD4">
      <w:pPr>
        <w:spacing w:after="240"/>
        <w:ind w:left="720" w:hanging="720"/>
        <w:rPr>
          <w:rFonts w:eastAsia="SimSun"/>
          <w:iCs/>
        </w:rPr>
      </w:pPr>
      <w:r w:rsidRPr="00D65BD4">
        <w:rPr>
          <w:rFonts w:eastAsia="SimSun"/>
          <w:iCs/>
        </w:rPr>
        <w:t>(1)</w:t>
      </w:r>
      <w:r w:rsidRPr="00D65BD4">
        <w:rPr>
          <w:rFonts w:eastAsia="SimSun"/>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8AE3758" w14:textId="77777777" w:rsidR="00D65BD4" w:rsidRPr="00D65BD4" w:rsidRDefault="00D65BD4" w:rsidP="00D65BD4">
      <w:pPr>
        <w:spacing w:after="240"/>
        <w:ind w:left="1440" w:hanging="720"/>
        <w:rPr>
          <w:rFonts w:eastAsia="SimSun"/>
        </w:rPr>
      </w:pPr>
      <w:r w:rsidRPr="00D65BD4">
        <w:rPr>
          <w:rFonts w:eastAsia="SimSun"/>
        </w:rPr>
        <w:t>(a)</w:t>
      </w:r>
      <w:r w:rsidRPr="00D65BD4">
        <w:rPr>
          <w:rFonts w:eastAsia="SimSun"/>
        </w:rPr>
        <w:tab/>
        <w:t xml:space="preserve">No resettlement of the DAM will occur </w:t>
      </w:r>
      <w:proofErr w:type="gramStart"/>
      <w:r w:rsidRPr="00D65BD4">
        <w:rPr>
          <w:rFonts w:eastAsia="SimSun"/>
        </w:rPr>
        <w:t>as a result of</w:t>
      </w:r>
      <w:proofErr w:type="gramEnd"/>
      <w:r w:rsidRPr="00D65BD4">
        <w:rPr>
          <w:rFonts w:eastAsia="SimSun"/>
        </w:rPr>
        <w:t xml:space="preserve"> a Market Participant’s recovery under this Section;</w:t>
      </w:r>
    </w:p>
    <w:p w14:paraId="1E8DCEA3" w14:textId="77777777" w:rsidR="00D65BD4" w:rsidRPr="00D65BD4" w:rsidRDefault="00D65BD4" w:rsidP="00D65BD4">
      <w:pPr>
        <w:spacing w:after="240"/>
        <w:ind w:left="1440" w:hanging="720"/>
        <w:rPr>
          <w:rFonts w:eastAsia="SimSun"/>
        </w:rPr>
      </w:pPr>
      <w:r w:rsidRPr="00D65BD4">
        <w:rPr>
          <w:rFonts w:eastAsia="SimSun"/>
        </w:rPr>
        <w:lastRenderedPageBreak/>
        <w:t>(b)</w:t>
      </w:r>
      <w:r w:rsidRPr="00D65BD4">
        <w:rPr>
          <w:rFonts w:eastAsia="SimSun"/>
        </w:rPr>
        <w:tab/>
        <w:t>Where a Market Participant’s submissions were not cleared in the DAM, ERCOT will establish a set of DAM Energy Bids, DAM Energy Offers, Ancillary Service Offers, and Point-to-Point (PTP) bids that would have cleared given the settled prices of the DAM;</w:t>
      </w:r>
    </w:p>
    <w:p w14:paraId="413D0860" w14:textId="77777777" w:rsidR="00D65BD4" w:rsidRPr="00D65BD4" w:rsidRDefault="00D65BD4" w:rsidP="00D65BD4">
      <w:pPr>
        <w:spacing w:after="240"/>
        <w:ind w:left="1440" w:hanging="720"/>
        <w:rPr>
          <w:rFonts w:eastAsia="SimSun"/>
        </w:rPr>
      </w:pPr>
      <w:r w:rsidRPr="00D65BD4">
        <w:rPr>
          <w:rFonts w:eastAsia="SimSun"/>
        </w:rPr>
        <w:t>(c)</w:t>
      </w:r>
      <w:r w:rsidRPr="00D65BD4">
        <w:rPr>
          <w:rFonts w:eastAsia="SimSun"/>
        </w:rPr>
        <w:tab/>
        <w:t>Startup Costs and minimum energy costs will not be considered for recovery;</w:t>
      </w:r>
    </w:p>
    <w:p w14:paraId="5D771773" w14:textId="77777777" w:rsidR="00D65BD4" w:rsidRPr="00D65BD4" w:rsidRDefault="00D65BD4" w:rsidP="00D65BD4">
      <w:pPr>
        <w:spacing w:after="240"/>
        <w:ind w:left="1440" w:hanging="720"/>
        <w:rPr>
          <w:rFonts w:eastAsia="SimSun"/>
        </w:rPr>
      </w:pPr>
      <w:r w:rsidRPr="00D65BD4">
        <w:rPr>
          <w:rFonts w:eastAsia="SimSun"/>
        </w:rPr>
        <w:t>(d)</w:t>
      </w:r>
      <w:r w:rsidRPr="00D65BD4">
        <w:rPr>
          <w:rFonts w:eastAsia="SimSun"/>
        </w:rPr>
        <w:tab/>
        <w:t>For linked offers of energy and Ancillary Services, the available capacity will be allocated to the offers that would have created the greatest value for the Market Participant seeking recovery;</w:t>
      </w:r>
    </w:p>
    <w:p w14:paraId="3CCB890B" w14:textId="77777777" w:rsidR="00D65BD4" w:rsidRPr="00D65BD4" w:rsidRDefault="00D65BD4" w:rsidP="00D65BD4">
      <w:pPr>
        <w:spacing w:after="240"/>
        <w:ind w:left="1440" w:hanging="720"/>
        <w:rPr>
          <w:rFonts w:eastAsia="SimSun"/>
        </w:rPr>
      </w:pPr>
      <w:r w:rsidRPr="00D65BD4">
        <w:rPr>
          <w:rFonts w:eastAsia="SimSun"/>
        </w:rPr>
        <w:t>(e)</w:t>
      </w:r>
      <w:r w:rsidRPr="00D65BD4">
        <w:rPr>
          <w:rFonts w:eastAsia="SimSun"/>
        </w:rPr>
        <w:tab/>
        <w:t>All impacted positions will be summed based on their positive or negative value with respect to Real-Time prices;</w:t>
      </w:r>
    </w:p>
    <w:p w14:paraId="675544E8" w14:textId="77777777" w:rsidR="00D65BD4" w:rsidRPr="00D65BD4" w:rsidRDefault="00D65BD4" w:rsidP="00D65BD4">
      <w:pPr>
        <w:spacing w:after="240"/>
        <w:ind w:left="720" w:firstLine="720"/>
        <w:rPr>
          <w:rFonts w:eastAsia="SimSun"/>
          <w:iCs/>
        </w:rPr>
      </w:pPr>
      <w:r w:rsidRPr="00D65BD4">
        <w:rPr>
          <w:rFonts w:eastAsia="SimSun"/>
          <w:iCs/>
        </w:rPr>
        <w:t>Day-Ahead Energy Sales Impact</w:t>
      </w:r>
    </w:p>
    <w:p w14:paraId="4D417749" w14:textId="77777777" w:rsidR="00D65BD4" w:rsidRPr="00D65BD4" w:rsidRDefault="00D65BD4" w:rsidP="00D65BD4">
      <w:pPr>
        <w:spacing w:after="240"/>
        <w:ind w:left="720" w:firstLine="720"/>
        <w:rPr>
          <w:rFonts w:eastAsia="SimSun"/>
          <w:iCs/>
        </w:rPr>
      </w:pPr>
      <w:r w:rsidRPr="00D65BD4">
        <w:rPr>
          <w:rFonts w:eastAsia="SimSun"/>
          <w:iCs/>
        </w:rPr>
        <w:t>DAMSQSEAMT</w:t>
      </w:r>
      <w:r w:rsidRPr="00D65BD4">
        <w:rPr>
          <w:rFonts w:eastAsia="SimSun"/>
          <w:i/>
          <w:iCs/>
          <w:vertAlign w:val="subscript"/>
        </w:rPr>
        <w:t xml:space="preserve"> q</w:t>
      </w:r>
      <w:r w:rsidRPr="00D65BD4">
        <w:rPr>
          <w:rFonts w:eastAsia="SimSun"/>
          <w:iCs/>
        </w:rPr>
        <w:t xml:space="preserve"> = (-1) *  </w:t>
      </w:r>
      <w:r w:rsidRPr="00D65BD4">
        <w:rPr>
          <w:rFonts w:eastAsia="SimSun"/>
          <w:iCs/>
          <w:position w:val="-22"/>
        </w:rPr>
        <w:object w:dxaOrig="220" w:dyaOrig="460" w14:anchorId="5126BFA9">
          <v:shape id="_x0000_i1074" type="#_x0000_t75" style="width:14.4pt;height:21.6pt" o:ole="">
            <v:imagedata r:id="rId12" o:title=""/>
          </v:shape>
          <o:OLEObject Type="Embed" ProgID="Equation.3" ShapeID="_x0000_i1074" DrawAspect="Content" ObjectID="_1786452181" r:id="rId89"/>
        </w:object>
      </w:r>
      <w:r w:rsidRPr="00D65BD4">
        <w:rPr>
          <w:rFonts w:eastAsia="SimSun"/>
          <w:iCs/>
        </w:rPr>
        <w:t xml:space="preserve"> ((DASPP </w:t>
      </w:r>
      <w:r w:rsidRPr="00D65BD4">
        <w:rPr>
          <w:rFonts w:eastAsia="SimSun"/>
          <w:i/>
          <w:iCs/>
          <w:vertAlign w:val="subscript"/>
        </w:rPr>
        <w:t>p</w:t>
      </w:r>
      <w:r w:rsidRPr="00D65BD4">
        <w:rPr>
          <w:rFonts w:eastAsia="SimSun"/>
          <w:iCs/>
        </w:rPr>
        <w:t xml:space="preserve"> – RTSPP</w:t>
      </w:r>
      <w:r w:rsidRPr="00D65BD4">
        <w:rPr>
          <w:rFonts w:eastAsia="SimSun"/>
          <w:i/>
          <w:iCs/>
          <w:vertAlign w:val="subscript"/>
        </w:rPr>
        <w:t xml:space="preserve"> p</w:t>
      </w:r>
      <w:r w:rsidRPr="00D65BD4">
        <w:rPr>
          <w:rFonts w:eastAsia="SimSun"/>
          <w:iCs/>
        </w:rPr>
        <w:t>) * (1/4)* DAES</w:t>
      </w:r>
      <w:r w:rsidRPr="00D65BD4">
        <w:rPr>
          <w:rFonts w:eastAsia="SimSun"/>
          <w:i/>
          <w:iCs/>
          <w:vertAlign w:val="subscript"/>
        </w:rPr>
        <w:t xml:space="preserve"> q,</w:t>
      </w:r>
      <w:r w:rsidRPr="00D65BD4">
        <w:rPr>
          <w:rFonts w:eastAsia="SimSun"/>
          <w:iCs/>
          <w:vertAlign w:val="subscript"/>
        </w:rPr>
        <w:t xml:space="preserve"> </w:t>
      </w:r>
      <w:r w:rsidRPr="00D65BD4">
        <w:rPr>
          <w:rFonts w:eastAsia="SimSun"/>
          <w:i/>
          <w:iCs/>
          <w:vertAlign w:val="subscript"/>
        </w:rPr>
        <w:t>p</w:t>
      </w:r>
      <w:r w:rsidRPr="00D65BD4">
        <w:rPr>
          <w:rFonts w:eastAsia="SimSun"/>
          <w:iCs/>
        </w:rPr>
        <w:t>)</w:t>
      </w:r>
    </w:p>
    <w:p w14:paraId="638A00C9" w14:textId="77777777" w:rsidR="00D65BD4" w:rsidRPr="00D65BD4" w:rsidRDefault="00D65BD4" w:rsidP="00D65BD4">
      <w:pPr>
        <w:spacing w:after="240"/>
        <w:ind w:left="720" w:firstLine="720"/>
        <w:rPr>
          <w:rFonts w:eastAsia="SimSun"/>
          <w:iCs/>
        </w:rPr>
      </w:pPr>
      <w:r w:rsidRPr="00D65BD4">
        <w:rPr>
          <w:rFonts w:eastAsia="SimSun"/>
          <w:iCs/>
        </w:rPr>
        <w:t>Day-Ahead Energy Purchase Impact</w:t>
      </w:r>
    </w:p>
    <w:p w14:paraId="404D13FC" w14:textId="77777777" w:rsidR="00D65BD4" w:rsidRPr="00D65BD4" w:rsidRDefault="00D65BD4" w:rsidP="00D65BD4">
      <w:pPr>
        <w:spacing w:after="240"/>
        <w:ind w:left="720" w:firstLine="720"/>
        <w:rPr>
          <w:rFonts w:eastAsia="SimSun"/>
          <w:iCs/>
        </w:rPr>
      </w:pPr>
      <w:r w:rsidRPr="00D65BD4">
        <w:rPr>
          <w:rFonts w:eastAsia="SimSun"/>
          <w:iCs/>
        </w:rPr>
        <w:t>DAMPQSEAMT</w:t>
      </w:r>
      <w:r w:rsidRPr="00D65BD4">
        <w:rPr>
          <w:rFonts w:eastAsia="SimSun"/>
          <w:i/>
          <w:iCs/>
          <w:vertAlign w:val="subscript"/>
        </w:rPr>
        <w:t xml:space="preserve"> q</w:t>
      </w:r>
      <w:r w:rsidRPr="00D65BD4">
        <w:rPr>
          <w:rFonts w:eastAsia="SimSun"/>
          <w:iCs/>
        </w:rPr>
        <w:t xml:space="preserve"> = (-1) * </w:t>
      </w:r>
      <w:r w:rsidRPr="00D65BD4">
        <w:rPr>
          <w:rFonts w:eastAsia="SimSun"/>
          <w:iCs/>
          <w:position w:val="-22"/>
        </w:rPr>
        <w:object w:dxaOrig="220" w:dyaOrig="460" w14:anchorId="5693A7E9">
          <v:shape id="_x0000_i1075" type="#_x0000_t75" style="width:14.4pt;height:21.6pt" o:ole="">
            <v:imagedata r:id="rId12" o:title=""/>
          </v:shape>
          <o:OLEObject Type="Embed" ProgID="Equation.3" ShapeID="_x0000_i1075" DrawAspect="Content" ObjectID="_1786452182" r:id="rId90"/>
        </w:object>
      </w:r>
      <w:r w:rsidRPr="00D65BD4">
        <w:rPr>
          <w:rFonts w:eastAsia="SimSun"/>
          <w:iCs/>
        </w:rPr>
        <w:t xml:space="preserve"> ((RTSPP</w:t>
      </w:r>
      <w:r w:rsidRPr="00D65BD4">
        <w:rPr>
          <w:rFonts w:eastAsia="SimSun"/>
          <w:i/>
          <w:iCs/>
          <w:vertAlign w:val="subscript"/>
        </w:rPr>
        <w:t xml:space="preserve"> p</w:t>
      </w:r>
      <w:r w:rsidRPr="00D65BD4">
        <w:rPr>
          <w:rFonts w:eastAsia="SimSun"/>
          <w:iCs/>
        </w:rPr>
        <w:t xml:space="preserve"> – DASPP </w:t>
      </w:r>
      <w:r w:rsidRPr="00D65BD4">
        <w:rPr>
          <w:rFonts w:eastAsia="SimSun"/>
          <w:i/>
          <w:iCs/>
          <w:vertAlign w:val="subscript"/>
        </w:rPr>
        <w:t>p</w:t>
      </w:r>
      <w:r w:rsidRPr="00D65BD4">
        <w:rPr>
          <w:rFonts w:eastAsia="SimSun"/>
          <w:iCs/>
        </w:rPr>
        <w:t>) * (1/4)* DAEP</w:t>
      </w:r>
      <w:r w:rsidRPr="00D65BD4">
        <w:rPr>
          <w:rFonts w:eastAsia="SimSun"/>
          <w:i/>
          <w:iCs/>
          <w:vertAlign w:val="subscript"/>
        </w:rPr>
        <w:t xml:space="preserve"> q,</w:t>
      </w:r>
      <w:r w:rsidRPr="00D65BD4">
        <w:rPr>
          <w:rFonts w:eastAsia="SimSun"/>
          <w:iCs/>
          <w:vertAlign w:val="subscript"/>
        </w:rPr>
        <w:t xml:space="preserve"> </w:t>
      </w:r>
      <w:r w:rsidRPr="00D65BD4">
        <w:rPr>
          <w:rFonts w:eastAsia="SimSun"/>
          <w:i/>
          <w:iCs/>
          <w:vertAlign w:val="subscript"/>
        </w:rPr>
        <w:t>p</w:t>
      </w:r>
      <w:r w:rsidRPr="00D65BD4">
        <w:rPr>
          <w:rFonts w:eastAsia="SimSun"/>
          <w:iCs/>
        </w:rPr>
        <w:t>)</w:t>
      </w:r>
    </w:p>
    <w:p w14:paraId="680472C7" w14:textId="77777777" w:rsidR="00D65BD4" w:rsidRPr="00D65BD4" w:rsidRDefault="00D65BD4" w:rsidP="00D65BD4">
      <w:pPr>
        <w:spacing w:after="240"/>
        <w:ind w:left="720" w:firstLine="720"/>
        <w:rPr>
          <w:rFonts w:eastAsia="SimSun"/>
          <w:iCs/>
        </w:rPr>
      </w:pPr>
      <w:r w:rsidRPr="00D65BD4">
        <w:rPr>
          <w:rFonts w:eastAsia="SimSun"/>
          <w:iCs/>
        </w:rPr>
        <w:t>Day-Ahead Ancillary Services Sales Impact</w:t>
      </w:r>
    </w:p>
    <w:p w14:paraId="0DB41A08" w14:textId="77777777" w:rsidR="00D65BD4" w:rsidRPr="00D65BD4" w:rsidRDefault="00D65BD4" w:rsidP="00D65BD4">
      <w:pPr>
        <w:spacing w:after="240"/>
        <w:ind w:left="2160" w:hanging="720"/>
        <w:rPr>
          <w:rFonts w:eastAsia="SimSun"/>
          <w:iCs/>
        </w:rPr>
      </w:pPr>
      <w:r w:rsidRPr="00D65BD4">
        <w:rPr>
          <w:rFonts w:eastAsia="SimSun"/>
          <w:iCs/>
        </w:rPr>
        <w:t>DAMASQSEAMT</w:t>
      </w:r>
      <w:r w:rsidRPr="00D65BD4">
        <w:rPr>
          <w:rFonts w:eastAsia="SimSun"/>
          <w:i/>
          <w:iCs/>
          <w:vertAlign w:val="subscript"/>
        </w:rPr>
        <w:t xml:space="preserve"> q</w:t>
      </w:r>
      <w:r w:rsidRPr="00D65BD4">
        <w:rPr>
          <w:rFonts w:eastAsia="SimSun"/>
          <w:iCs/>
        </w:rPr>
        <w:t xml:space="preserve"> = (-1) * </w:t>
      </w:r>
      <w:r w:rsidRPr="00D65BD4">
        <w:rPr>
          <w:rFonts w:eastAsia="SimSun"/>
          <w:iCs/>
          <w:noProof/>
          <w:position w:val="-18"/>
        </w:rPr>
        <w:drawing>
          <wp:inline distT="0" distB="0" distL="0" distR="0" wp14:anchorId="75FBFBDF" wp14:editId="5EFA8D2D">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D65BD4">
        <w:rPr>
          <w:rFonts w:eastAsia="SimSun"/>
          <w:iCs/>
        </w:rPr>
        <w:t xml:space="preserve"> (((MCPCRU </w:t>
      </w:r>
      <w:r w:rsidRPr="00D65BD4">
        <w:rPr>
          <w:rFonts w:eastAsia="SimSun"/>
          <w:i/>
          <w:iCs/>
          <w:vertAlign w:val="subscript"/>
        </w:rPr>
        <w:t>DAM</w:t>
      </w:r>
      <w:r w:rsidRPr="00D65BD4">
        <w:rPr>
          <w:rFonts w:eastAsia="SimSun"/>
          <w:iCs/>
        </w:rPr>
        <w:t xml:space="preserve"> – RUOPR </w:t>
      </w:r>
      <w:r w:rsidRPr="00D65BD4">
        <w:rPr>
          <w:rFonts w:eastAsia="SimSun"/>
          <w:i/>
          <w:iCs/>
          <w:vertAlign w:val="subscript"/>
        </w:rPr>
        <w:t>q, r, DAM</w:t>
      </w:r>
      <w:r w:rsidRPr="00D65BD4">
        <w:rPr>
          <w:rFonts w:eastAsia="SimSun"/>
          <w:iCs/>
        </w:rPr>
        <w:t xml:space="preserve">) * PCRUR </w:t>
      </w:r>
      <w:r w:rsidRPr="00D65BD4">
        <w:rPr>
          <w:rFonts w:eastAsia="SimSun"/>
          <w:i/>
          <w:iCs/>
          <w:vertAlign w:val="subscript"/>
        </w:rPr>
        <w:t>q, r, DAM</w:t>
      </w:r>
      <w:r w:rsidRPr="00D65BD4">
        <w:rPr>
          <w:rFonts w:eastAsia="SimSun"/>
          <w:iCs/>
        </w:rPr>
        <w:t>)</w:t>
      </w:r>
      <w:r w:rsidRPr="00D65BD4" w:rsidDel="007B2A73">
        <w:rPr>
          <w:rFonts w:eastAsia="SimSun"/>
          <w:iCs/>
        </w:rPr>
        <w:t xml:space="preserve"> </w:t>
      </w:r>
    </w:p>
    <w:p w14:paraId="5157614C" w14:textId="77777777" w:rsidR="00D65BD4" w:rsidRPr="00D65BD4" w:rsidRDefault="00D65BD4" w:rsidP="00D65BD4">
      <w:pPr>
        <w:spacing w:after="240"/>
        <w:ind w:left="2160"/>
        <w:rPr>
          <w:rFonts w:eastAsia="SimSun"/>
          <w:i/>
          <w:iCs/>
          <w:vertAlign w:val="subscript"/>
        </w:rPr>
      </w:pPr>
      <w:r w:rsidRPr="00D65BD4">
        <w:rPr>
          <w:rFonts w:eastAsia="SimSun"/>
          <w:iCs/>
        </w:rPr>
        <w:t xml:space="preserve">+ ((MCPCRD </w:t>
      </w:r>
      <w:r w:rsidRPr="00D65BD4">
        <w:rPr>
          <w:rFonts w:eastAsia="SimSun"/>
          <w:i/>
          <w:iCs/>
          <w:vertAlign w:val="subscript"/>
        </w:rPr>
        <w:t>DAM</w:t>
      </w:r>
      <w:r w:rsidRPr="00D65BD4">
        <w:rPr>
          <w:rFonts w:eastAsia="SimSun"/>
          <w:iCs/>
        </w:rPr>
        <w:t xml:space="preserve"> – RDOPR </w:t>
      </w:r>
      <w:r w:rsidRPr="00D65BD4">
        <w:rPr>
          <w:rFonts w:eastAsia="SimSun"/>
          <w:i/>
          <w:iCs/>
          <w:vertAlign w:val="subscript"/>
        </w:rPr>
        <w:t>q, r, DAM</w:t>
      </w:r>
      <w:r w:rsidRPr="00D65BD4">
        <w:rPr>
          <w:rFonts w:eastAsia="SimSun"/>
          <w:iCs/>
        </w:rPr>
        <w:t xml:space="preserve">) * PCRDR </w:t>
      </w:r>
      <w:r w:rsidRPr="00D65BD4">
        <w:rPr>
          <w:rFonts w:eastAsia="SimSun"/>
          <w:i/>
          <w:iCs/>
          <w:vertAlign w:val="subscript"/>
        </w:rPr>
        <w:t>q, r, DAM</w:t>
      </w:r>
      <w:r w:rsidRPr="00D65BD4">
        <w:rPr>
          <w:rFonts w:eastAsia="SimSun"/>
          <w:iCs/>
        </w:rPr>
        <w:t>)</w:t>
      </w:r>
    </w:p>
    <w:p w14:paraId="203C89E3" w14:textId="77777777" w:rsidR="00D65BD4" w:rsidRPr="00D65BD4" w:rsidRDefault="00D65BD4" w:rsidP="00D65BD4">
      <w:pPr>
        <w:spacing w:after="240"/>
        <w:ind w:left="2160"/>
        <w:rPr>
          <w:rFonts w:eastAsia="SimSun"/>
          <w:iCs/>
        </w:rPr>
      </w:pPr>
      <w:r w:rsidRPr="00D65BD4">
        <w:rPr>
          <w:rFonts w:eastAsia="SimSun"/>
          <w:iCs/>
        </w:rPr>
        <w:t xml:space="preserve">+ ((MCPCRR </w:t>
      </w:r>
      <w:r w:rsidRPr="00D65BD4">
        <w:rPr>
          <w:rFonts w:eastAsia="SimSun"/>
          <w:i/>
          <w:iCs/>
          <w:vertAlign w:val="subscript"/>
        </w:rPr>
        <w:t>DAM</w:t>
      </w:r>
      <w:r w:rsidRPr="00D65BD4">
        <w:rPr>
          <w:rFonts w:eastAsia="SimSun"/>
          <w:iCs/>
        </w:rPr>
        <w:t xml:space="preserve"> – RROPR </w:t>
      </w:r>
      <w:r w:rsidRPr="00D65BD4">
        <w:rPr>
          <w:rFonts w:eastAsia="SimSun"/>
          <w:i/>
          <w:iCs/>
          <w:vertAlign w:val="subscript"/>
        </w:rPr>
        <w:t>q, r, DAM</w:t>
      </w:r>
      <w:r w:rsidRPr="00D65BD4">
        <w:rPr>
          <w:rFonts w:eastAsia="SimSun"/>
          <w:iCs/>
        </w:rPr>
        <w:t xml:space="preserve">) * PCRRR </w:t>
      </w:r>
      <w:r w:rsidRPr="00D65BD4">
        <w:rPr>
          <w:rFonts w:eastAsia="SimSun"/>
          <w:i/>
          <w:iCs/>
          <w:vertAlign w:val="subscript"/>
        </w:rPr>
        <w:t>q, r, DAM</w:t>
      </w:r>
      <w:r w:rsidRPr="00D65BD4">
        <w:rPr>
          <w:rFonts w:eastAsia="SimSun"/>
          <w:iCs/>
        </w:rPr>
        <w:t>)</w:t>
      </w:r>
      <w:r w:rsidRPr="00D65BD4" w:rsidDel="007B2A73">
        <w:rPr>
          <w:rFonts w:eastAsia="SimSun"/>
          <w:iCs/>
        </w:rPr>
        <w:t xml:space="preserve"> </w:t>
      </w:r>
      <w:r w:rsidRPr="00D65BD4">
        <w:rPr>
          <w:rFonts w:eastAsia="SimSun"/>
          <w:iCs/>
        </w:rPr>
        <w:t xml:space="preserve"> </w:t>
      </w:r>
    </w:p>
    <w:p w14:paraId="4D8284CF" w14:textId="77777777" w:rsidR="00D65BD4" w:rsidRPr="00D65BD4" w:rsidRDefault="00D65BD4" w:rsidP="00D65BD4">
      <w:pPr>
        <w:spacing w:after="240"/>
        <w:ind w:left="2160"/>
        <w:rPr>
          <w:rFonts w:eastAsia="SimSun"/>
          <w:iCs/>
        </w:rPr>
      </w:pPr>
      <w:r w:rsidRPr="00D65BD4">
        <w:rPr>
          <w:rFonts w:eastAsia="SimSun"/>
          <w:iCs/>
        </w:rPr>
        <w:t xml:space="preserve">+ ((MCPCECR </w:t>
      </w:r>
      <w:r w:rsidRPr="00D65BD4">
        <w:rPr>
          <w:rFonts w:eastAsia="SimSun"/>
          <w:i/>
          <w:iCs/>
          <w:vertAlign w:val="subscript"/>
        </w:rPr>
        <w:t>DAM</w:t>
      </w:r>
      <w:r w:rsidRPr="00D65BD4">
        <w:rPr>
          <w:rFonts w:eastAsia="SimSun"/>
          <w:iCs/>
        </w:rPr>
        <w:t xml:space="preserve"> – ECRSOPR </w:t>
      </w:r>
      <w:r w:rsidRPr="00D65BD4">
        <w:rPr>
          <w:rFonts w:eastAsia="SimSun"/>
          <w:i/>
          <w:iCs/>
          <w:vertAlign w:val="subscript"/>
        </w:rPr>
        <w:t>q, r, DAM</w:t>
      </w:r>
      <w:r w:rsidRPr="00D65BD4">
        <w:rPr>
          <w:rFonts w:eastAsia="SimSun"/>
          <w:iCs/>
        </w:rPr>
        <w:t xml:space="preserve">) * PCECRR </w:t>
      </w:r>
      <w:r w:rsidRPr="00D65BD4">
        <w:rPr>
          <w:rFonts w:eastAsia="SimSun"/>
          <w:i/>
          <w:iCs/>
          <w:vertAlign w:val="subscript"/>
        </w:rPr>
        <w:t>q, r, DAM</w:t>
      </w:r>
      <w:r w:rsidRPr="00D65BD4">
        <w:rPr>
          <w:rFonts w:eastAsia="SimSun"/>
          <w:iCs/>
        </w:rPr>
        <w:t>)</w:t>
      </w:r>
    </w:p>
    <w:p w14:paraId="232DCDA5" w14:textId="77777777" w:rsidR="00D65BD4" w:rsidRPr="00D65BD4" w:rsidRDefault="00D65BD4" w:rsidP="00D65BD4">
      <w:pPr>
        <w:spacing w:after="240"/>
        <w:ind w:left="2160"/>
        <w:rPr>
          <w:ins w:id="2420" w:author="ERCOT" w:date="2024-05-16T15:47:00Z"/>
          <w:rFonts w:eastAsia="SimSun"/>
          <w:iCs/>
        </w:rPr>
      </w:pPr>
      <w:r w:rsidRPr="00D65BD4">
        <w:rPr>
          <w:rFonts w:eastAsia="SimSun"/>
          <w:iCs/>
        </w:rPr>
        <w:t xml:space="preserve">+ ((MCPCNS </w:t>
      </w:r>
      <w:r w:rsidRPr="00D65BD4">
        <w:rPr>
          <w:rFonts w:eastAsia="SimSun"/>
          <w:i/>
          <w:iCs/>
          <w:vertAlign w:val="subscript"/>
        </w:rPr>
        <w:t>DAM</w:t>
      </w:r>
      <w:r w:rsidRPr="00D65BD4">
        <w:rPr>
          <w:rFonts w:eastAsia="SimSun"/>
          <w:iCs/>
        </w:rPr>
        <w:t xml:space="preserve"> – NSOPR </w:t>
      </w:r>
      <w:r w:rsidRPr="00D65BD4">
        <w:rPr>
          <w:rFonts w:eastAsia="SimSun"/>
          <w:i/>
          <w:iCs/>
          <w:vertAlign w:val="subscript"/>
        </w:rPr>
        <w:t>q, r, DAM</w:t>
      </w:r>
      <w:r w:rsidRPr="00D65BD4">
        <w:rPr>
          <w:rFonts w:eastAsia="SimSun"/>
          <w:iCs/>
        </w:rPr>
        <w:t xml:space="preserve">) * PCNSR </w:t>
      </w:r>
      <w:r w:rsidRPr="00D65BD4">
        <w:rPr>
          <w:rFonts w:eastAsia="SimSun"/>
          <w:i/>
          <w:iCs/>
          <w:vertAlign w:val="subscript"/>
        </w:rPr>
        <w:t>q, r, DAM</w:t>
      </w:r>
      <w:r w:rsidRPr="00D65BD4">
        <w:rPr>
          <w:rFonts w:eastAsia="SimSun"/>
          <w:iCs/>
        </w:rPr>
        <w:t>))</w:t>
      </w:r>
    </w:p>
    <w:p w14:paraId="2F37019E" w14:textId="77777777" w:rsidR="00D65BD4" w:rsidRPr="00D65BD4" w:rsidDel="00462DE1" w:rsidRDefault="00D65BD4" w:rsidP="00D65BD4">
      <w:pPr>
        <w:spacing w:after="240"/>
        <w:ind w:left="2160"/>
        <w:rPr>
          <w:del w:id="2421" w:author="ERCOT" w:date="2024-05-16T15:47:00Z"/>
          <w:rFonts w:eastAsia="SimSun"/>
          <w:iCs/>
        </w:rPr>
      </w:pPr>
      <w:ins w:id="2422" w:author="ERCOT" w:date="2024-05-16T15:47:00Z">
        <w:r w:rsidRPr="00D65BD4">
          <w:rPr>
            <w:rFonts w:eastAsia="SimSun"/>
            <w:iCs/>
          </w:rPr>
          <w:t>+ ((MCPC</w:t>
        </w:r>
      </w:ins>
      <w:ins w:id="2423" w:author="ERCOT" w:date="2024-05-16T15:48:00Z">
        <w:r w:rsidRPr="00D65BD4">
          <w:rPr>
            <w:rFonts w:eastAsia="SimSun"/>
            <w:iCs/>
          </w:rPr>
          <w:t>DRR</w:t>
        </w:r>
      </w:ins>
      <w:ins w:id="2424" w:author="ERCOT" w:date="2024-05-16T15:47:00Z">
        <w:r w:rsidRPr="00D65BD4">
          <w:rPr>
            <w:rFonts w:eastAsia="SimSun"/>
            <w:iCs/>
          </w:rPr>
          <w:t xml:space="preserve"> </w:t>
        </w:r>
        <w:r w:rsidRPr="00D65BD4">
          <w:rPr>
            <w:rFonts w:eastAsia="SimSun"/>
            <w:i/>
            <w:iCs/>
            <w:vertAlign w:val="subscript"/>
          </w:rPr>
          <w:t>DAM</w:t>
        </w:r>
        <w:r w:rsidRPr="00D65BD4">
          <w:rPr>
            <w:rFonts w:eastAsia="SimSun"/>
            <w:iCs/>
          </w:rPr>
          <w:t xml:space="preserve"> – </w:t>
        </w:r>
      </w:ins>
      <w:ins w:id="2425" w:author="ERCOT" w:date="2024-05-16T15:48:00Z">
        <w:r w:rsidRPr="00D65BD4">
          <w:rPr>
            <w:rFonts w:eastAsia="SimSun"/>
            <w:iCs/>
          </w:rPr>
          <w:t>DRR</w:t>
        </w:r>
      </w:ins>
      <w:ins w:id="2426" w:author="ERCOT" w:date="2024-05-16T15:47:00Z">
        <w:r w:rsidRPr="00D65BD4">
          <w:rPr>
            <w:rFonts w:eastAsia="SimSun"/>
            <w:iCs/>
          </w:rPr>
          <w:t xml:space="preserve">OPR </w:t>
        </w:r>
        <w:r w:rsidRPr="00D65BD4">
          <w:rPr>
            <w:rFonts w:eastAsia="SimSun"/>
            <w:i/>
            <w:iCs/>
            <w:vertAlign w:val="subscript"/>
          </w:rPr>
          <w:t>q, r, DAM</w:t>
        </w:r>
        <w:r w:rsidRPr="00D65BD4">
          <w:rPr>
            <w:rFonts w:eastAsia="SimSun"/>
            <w:iCs/>
          </w:rPr>
          <w:t>) * PC</w:t>
        </w:r>
      </w:ins>
      <w:ins w:id="2427" w:author="ERCOT" w:date="2024-05-16T15:48:00Z">
        <w:r w:rsidRPr="00D65BD4">
          <w:rPr>
            <w:rFonts w:eastAsia="SimSun"/>
            <w:iCs/>
          </w:rPr>
          <w:t>DRR</w:t>
        </w:r>
      </w:ins>
      <w:ins w:id="2428" w:author="ERCOT" w:date="2024-05-16T15:47:00Z">
        <w:r w:rsidRPr="00D65BD4">
          <w:rPr>
            <w:rFonts w:eastAsia="SimSun"/>
            <w:iCs/>
          </w:rPr>
          <w:t xml:space="preserve">R </w:t>
        </w:r>
        <w:r w:rsidRPr="00D65BD4">
          <w:rPr>
            <w:rFonts w:eastAsia="SimSun"/>
            <w:i/>
            <w:iCs/>
            <w:vertAlign w:val="subscript"/>
          </w:rPr>
          <w:t>q, r, DAM</w:t>
        </w:r>
        <w:r w:rsidRPr="00D65BD4">
          <w:rPr>
            <w:rFonts w:eastAsia="SimSun"/>
            <w:iCs/>
          </w:rPr>
          <w:t>))</w:t>
        </w:r>
      </w:ins>
    </w:p>
    <w:p w14:paraId="6C45D998" w14:textId="77777777" w:rsidR="00D65BD4" w:rsidRPr="00D65BD4" w:rsidRDefault="00D65BD4" w:rsidP="00D65BD4">
      <w:pPr>
        <w:spacing w:after="240"/>
        <w:ind w:left="1440"/>
        <w:rPr>
          <w:rFonts w:eastAsia="SimSun"/>
          <w:iCs/>
        </w:rPr>
      </w:pPr>
      <w:r w:rsidRPr="00D65BD4">
        <w:rPr>
          <w:rFonts w:eastAsia="SimSun"/>
          <w:iCs/>
        </w:rPr>
        <w:t>Day-Ahead Point-to-Point Obligation Impact</w:t>
      </w:r>
    </w:p>
    <w:p w14:paraId="4EB99C32" w14:textId="77777777" w:rsidR="00D65BD4" w:rsidRPr="00D65BD4" w:rsidRDefault="00D65BD4" w:rsidP="00D65BD4">
      <w:pPr>
        <w:spacing w:after="240"/>
        <w:ind w:left="1440"/>
        <w:rPr>
          <w:rFonts w:eastAsia="SimSun"/>
          <w:iCs/>
          <w:vertAlign w:val="subscript"/>
        </w:rPr>
      </w:pPr>
      <w:r w:rsidRPr="00D65BD4">
        <w:rPr>
          <w:rFonts w:eastAsia="SimSun"/>
          <w:iCs/>
        </w:rPr>
        <w:t>DAMRTPTPQSEAMT</w:t>
      </w:r>
      <w:r w:rsidRPr="00D65BD4">
        <w:rPr>
          <w:rFonts w:eastAsia="SimSun"/>
          <w:i/>
          <w:iCs/>
          <w:vertAlign w:val="subscript"/>
        </w:rPr>
        <w:t xml:space="preserve"> q</w:t>
      </w:r>
      <w:r w:rsidRPr="00D65BD4">
        <w:rPr>
          <w:rFonts w:eastAsia="SimSun"/>
          <w:iCs/>
        </w:rPr>
        <w:t xml:space="preserve"> = (-1) *  </w:t>
      </w:r>
      <w:r w:rsidRPr="00D65BD4">
        <w:rPr>
          <w:rFonts w:eastAsia="SimSun"/>
          <w:iCs/>
          <w:position w:val="-22"/>
        </w:rPr>
        <w:object w:dxaOrig="220" w:dyaOrig="460" w14:anchorId="799D7699">
          <v:shape id="_x0000_i1076" type="#_x0000_t75" style="width:14.4pt;height:21.6pt" o:ole="">
            <v:imagedata r:id="rId91" o:title=""/>
          </v:shape>
          <o:OLEObject Type="Embed" ProgID="Equation.3" ShapeID="_x0000_i1076" DrawAspect="Content" ObjectID="_1786452183" r:id="rId92"/>
        </w:object>
      </w:r>
      <w:r w:rsidRPr="00D65BD4">
        <w:rPr>
          <w:rFonts w:eastAsia="SimSun"/>
          <w:iCs/>
          <w:position w:val="-20"/>
        </w:rPr>
        <w:object w:dxaOrig="220" w:dyaOrig="440" w14:anchorId="28DBCD6F">
          <v:shape id="_x0000_i1077" type="#_x0000_t75" style="width:14.4pt;height:21.6pt" o:ole="">
            <v:imagedata r:id="rId93" o:title=""/>
          </v:shape>
          <o:OLEObject Type="Embed" ProgID="Equation.3" ShapeID="_x0000_i1077" DrawAspect="Content" ObjectID="_1786452184" r:id="rId94"/>
        </w:object>
      </w:r>
      <w:r w:rsidRPr="00D65BD4">
        <w:rPr>
          <w:rFonts w:eastAsia="SimSun"/>
          <w:iCs/>
        </w:rPr>
        <w:t xml:space="preserve"> ((</w:t>
      </w:r>
      <w:r w:rsidRPr="00D65BD4">
        <w:rPr>
          <w:rFonts w:eastAsia="SimSun"/>
          <w:iCs/>
          <w:lang w:val="sv-SE"/>
        </w:rPr>
        <w:t xml:space="preserve">RTOBLPR </w:t>
      </w:r>
      <w:r w:rsidRPr="00D65BD4">
        <w:rPr>
          <w:rFonts w:eastAsia="SimSun"/>
          <w:i/>
          <w:iCs/>
          <w:vertAlign w:val="subscript"/>
          <w:lang w:val="sv-SE"/>
        </w:rPr>
        <w:t>(j, k)</w:t>
      </w:r>
      <w:r w:rsidRPr="00D65BD4" w:rsidDel="003C61CB">
        <w:rPr>
          <w:rFonts w:eastAsia="SimSun"/>
          <w:iCs/>
        </w:rPr>
        <w:t xml:space="preserve"> </w:t>
      </w:r>
      <w:r w:rsidRPr="00D65BD4">
        <w:rPr>
          <w:rFonts w:eastAsia="SimSun"/>
          <w:iCs/>
        </w:rPr>
        <w:t xml:space="preserve">– DAOBLPR </w:t>
      </w:r>
      <w:r w:rsidRPr="00D65BD4">
        <w:rPr>
          <w:rFonts w:eastAsia="SimSun"/>
          <w:i/>
          <w:iCs/>
          <w:vertAlign w:val="subscript"/>
        </w:rPr>
        <w:t>(j, k)</w:t>
      </w:r>
      <w:r w:rsidRPr="00D65BD4">
        <w:rPr>
          <w:rFonts w:eastAsia="SimSun"/>
          <w:iCs/>
        </w:rPr>
        <w:t xml:space="preserve">) * RTOBL </w:t>
      </w:r>
      <w:r w:rsidRPr="00D65BD4">
        <w:rPr>
          <w:rFonts w:eastAsia="SimSun"/>
          <w:i/>
          <w:iCs/>
          <w:vertAlign w:val="subscript"/>
        </w:rPr>
        <w:t>q, (j, k)</w:t>
      </w:r>
      <w:r w:rsidRPr="00D65BD4">
        <w:rPr>
          <w:rFonts w:eastAsia="SimSun"/>
          <w:iCs/>
        </w:rPr>
        <w:t>)</w:t>
      </w:r>
    </w:p>
    <w:p w14:paraId="41AA0D4B" w14:textId="77777777" w:rsidR="00D65BD4" w:rsidRPr="00D65BD4" w:rsidRDefault="00D65BD4" w:rsidP="00D65BD4">
      <w:pPr>
        <w:ind w:left="1440"/>
        <w:rPr>
          <w:rFonts w:eastAsia="SimSun"/>
          <w:iCs/>
          <w:lang w:val="sv-SE"/>
        </w:rPr>
      </w:pPr>
      <w:r w:rsidRPr="00D65BD4">
        <w:rPr>
          <w:rFonts w:eastAsia="SimSun"/>
          <w:iCs/>
          <w:lang w:val="sv-SE"/>
        </w:rPr>
        <w:t>Where:</w:t>
      </w:r>
    </w:p>
    <w:p w14:paraId="33CCDC00" w14:textId="77777777" w:rsidR="00D65BD4" w:rsidRPr="00D65BD4" w:rsidRDefault="00D65BD4" w:rsidP="00D65BD4">
      <w:pPr>
        <w:ind w:left="2880" w:hanging="720"/>
        <w:rPr>
          <w:rFonts w:eastAsia="SimSun"/>
          <w:iCs/>
          <w:lang w:val="sv-SE"/>
        </w:rPr>
      </w:pPr>
      <w:r w:rsidRPr="00D65BD4">
        <w:rPr>
          <w:rFonts w:eastAsia="SimSun"/>
          <w:iCs/>
          <w:lang w:val="sv-SE"/>
        </w:rPr>
        <w:t xml:space="preserve">RTOBLPR </w:t>
      </w:r>
      <w:r w:rsidRPr="00D65BD4">
        <w:rPr>
          <w:rFonts w:eastAsia="SimSun"/>
          <w:i/>
          <w:iCs/>
          <w:vertAlign w:val="subscript"/>
          <w:lang w:val="sv-SE"/>
        </w:rPr>
        <w:t>(j, k)</w:t>
      </w:r>
      <w:r w:rsidRPr="00D65BD4">
        <w:rPr>
          <w:rFonts w:eastAsia="SimSun"/>
          <w:iCs/>
          <w:lang w:val="sv-SE"/>
        </w:rPr>
        <w:t xml:space="preserve">   = </w:t>
      </w:r>
      <w:r w:rsidRPr="00D65BD4">
        <w:rPr>
          <w:rFonts w:eastAsia="SimSun"/>
          <w:iCs/>
          <w:position w:val="-20"/>
        </w:rPr>
        <w:object w:dxaOrig="260" w:dyaOrig="580" w14:anchorId="1364ECED">
          <v:shape id="_x0000_i1078" type="#_x0000_t75" style="width:14.4pt;height:27.6pt" o:ole="">
            <v:imagedata r:id="rId95" o:title=""/>
          </v:shape>
          <o:OLEObject Type="Embed" ProgID="Equation.3" ShapeID="_x0000_i1078" DrawAspect="Content" ObjectID="_1786452185" r:id="rId96"/>
        </w:object>
      </w:r>
      <w:r w:rsidRPr="00D65BD4">
        <w:rPr>
          <w:rFonts w:eastAsia="SimSun"/>
          <w:iCs/>
          <w:lang w:val="sv-SE"/>
        </w:rPr>
        <w:t xml:space="preserve">(RTSPP </w:t>
      </w:r>
      <w:r w:rsidRPr="00D65BD4">
        <w:rPr>
          <w:rFonts w:eastAsia="SimSun"/>
          <w:iCs/>
          <w:vertAlign w:val="subscript"/>
          <w:lang w:val="sv-SE"/>
        </w:rPr>
        <w:t>(</w:t>
      </w:r>
      <w:r w:rsidRPr="00D65BD4">
        <w:rPr>
          <w:rFonts w:eastAsia="SimSun"/>
          <w:i/>
          <w:iCs/>
          <w:vertAlign w:val="subscript"/>
          <w:lang w:val="sv-SE"/>
        </w:rPr>
        <w:t>k,i</w:t>
      </w:r>
      <w:r w:rsidRPr="00D65BD4">
        <w:rPr>
          <w:rFonts w:eastAsia="SimSun"/>
          <w:iCs/>
          <w:vertAlign w:val="subscript"/>
          <w:lang w:val="sv-SE"/>
        </w:rPr>
        <w:t>)</w:t>
      </w:r>
      <w:r w:rsidRPr="00D65BD4">
        <w:rPr>
          <w:rFonts w:eastAsia="SimSun"/>
          <w:iCs/>
          <w:lang w:val="sv-SE"/>
        </w:rPr>
        <w:t xml:space="preserve"> – RTSPP </w:t>
      </w:r>
      <w:r w:rsidRPr="00D65BD4">
        <w:rPr>
          <w:rFonts w:eastAsia="SimSun"/>
          <w:iCs/>
          <w:vertAlign w:val="subscript"/>
          <w:lang w:val="sv-SE"/>
        </w:rPr>
        <w:t>(</w:t>
      </w:r>
      <w:r w:rsidRPr="00D65BD4">
        <w:rPr>
          <w:rFonts w:eastAsia="SimSun"/>
          <w:i/>
          <w:iCs/>
          <w:vertAlign w:val="subscript"/>
          <w:lang w:val="sv-SE"/>
        </w:rPr>
        <w:t xml:space="preserve">j,i </w:t>
      </w:r>
      <w:r w:rsidRPr="00D65BD4">
        <w:rPr>
          <w:rFonts w:eastAsia="SimSun"/>
          <w:iCs/>
          <w:vertAlign w:val="subscript"/>
          <w:lang w:val="sv-SE"/>
        </w:rPr>
        <w:t>)</w:t>
      </w:r>
      <w:r w:rsidRPr="00D65BD4">
        <w:rPr>
          <w:rFonts w:eastAsia="SimSun"/>
          <w:iCs/>
        </w:rPr>
        <w:t>)</w:t>
      </w:r>
      <w:r w:rsidRPr="00D65BD4">
        <w:rPr>
          <w:rFonts w:eastAsia="SimSun"/>
          <w:iCs/>
          <w:lang w:val="sv-SE"/>
        </w:rPr>
        <w:t xml:space="preserve"> / 4</w:t>
      </w:r>
    </w:p>
    <w:p w14:paraId="5520B91A" w14:textId="77777777" w:rsidR="00D65BD4" w:rsidRPr="00D65BD4" w:rsidRDefault="00D65BD4" w:rsidP="00D65BD4">
      <w:pPr>
        <w:tabs>
          <w:tab w:val="left" w:pos="2340"/>
          <w:tab w:val="left" w:pos="2700"/>
        </w:tabs>
        <w:spacing w:after="240"/>
        <w:ind w:left="4500" w:hanging="2340"/>
        <w:rPr>
          <w:rFonts w:eastAsia="SimSun"/>
          <w:bCs/>
          <w:lang w:val="x-none" w:eastAsia="x-none"/>
        </w:rPr>
      </w:pPr>
      <w:r w:rsidRPr="00D65BD4">
        <w:rPr>
          <w:rFonts w:eastAsia="SimSun"/>
          <w:bCs/>
          <w:lang w:val="x-none" w:eastAsia="x-none"/>
        </w:rPr>
        <w:t xml:space="preserve">DAOBLPR </w:t>
      </w:r>
      <w:r w:rsidRPr="00D65BD4">
        <w:rPr>
          <w:rFonts w:eastAsia="SimSun"/>
          <w:bCs/>
          <w:i/>
          <w:vertAlign w:val="subscript"/>
          <w:lang w:val="x-none" w:eastAsia="x-none"/>
        </w:rPr>
        <w:t>(j, k)</w:t>
      </w:r>
      <w:r w:rsidRPr="00D65BD4">
        <w:rPr>
          <w:rFonts w:eastAsia="SimSun"/>
          <w:bCs/>
          <w:lang w:val="x-none" w:eastAsia="x-none"/>
        </w:rPr>
        <w:t xml:space="preserve">  =</w:t>
      </w:r>
      <w:r w:rsidRPr="00D65BD4">
        <w:rPr>
          <w:rFonts w:eastAsia="SimSun"/>
          <w:bCs/>
          <w:lang w:eastAsia="x-none"/>
        </w:rPr>
        <w:t xml:space="preserve">  </w:t>
      </w:r>
      <w:r w:rsidRPr="00D65BD4">
        <w:rPr>
          <w:rFonts w:eastAsia="SimSun"/>
          <w:bCs/>
          <w:lang w:val="x-none" w:eastAsia="x-none"/>
        </w:rPr>
        <w:t xml:space="preserve">DASPP </w:t>
      </w:r>
      <w:r w:rsidRPr="00D65BD4">
        <w:rPr>
          <w:rFonts w:eastAsia="SimSun"/>
          <w:bCs/>
          <w:i/>
          <w:vertAlign w:val="subscript"/>
          <w:lang w:val="x-none" w:eastAsia="x-none"/>
        </w:rPr>
        <w:t>k</w:t>
      </w:r>
      <w:r w:rsidRPr="00D65BD4">
        <w:rPr>
          <w:rFonts w:eastAsia="SimSun"/>
          <w:bCs/>
          <w:lang w:val="x-none" w:eastAsia="x-none"/>
        </w:rPr>
        <w:t xml:space="preserve"> – DASPP </w:t>
      </w:r>
      <w:r w:rsidRPr="00D65BD4">
        <w:rPr>
          <w:rFonts w:eastAsia="SimSun"/>
          <w:bCs/>
          <w:i/>
          <w:vertAlign w:val="subscript"/>
          <w:lang w:val="x-none" w:eastAsia="x-none"/>
        </w:rPr>
        <w:t>j</w:t>
      </w:r>
    </w:p>
    <w:p w14:paraId="6369F0C3" w14:textId="77777777" w:rsidR="00D65BD4" w:rsidRPr="00D65BD4" w:rsidRDefault="00D65BD4" w:rsidP="00D65BD4">
      <w:pPr>
        <w:spacing w:after="240"/>
        <w:ind w:left="1440" w:hanging="720"/>
        <w:rPr>
          <w:rFonts w:eastAsia="SimSun"/>
        </w:rPr>
      </w:pPr>
      <w:r w:rsidRPr="00D65BD4">
        <w:rPr>
          <w:rFonts w:eastAsia="SimSun"/>
        </w:rPr>
        <w:lastRenderedPageBreak/>
        <w:t>(f)</w:t>
      </w:r>
      <w:r w:rsidRPr="00D65BD4">
        <w:rPr>
          <w:rFonts w:eastAsia="SimSun"/>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72464C44" w14:textId="77777777" w:rsidR="00D65BD4" w:rsidRPr="00D65BD4" w:rsidRDefault="00D65BD4" w:rsidP="00D65BD4">
      <w:pPr>
        <w:spacing w:after="240"/>
        <w:ind w:left="1440" w:hanging="720"/>
        <w:rPr>
          <w:rFonts w:eastAsia="SimSun"/>
        </w:rPr>
      </w:pPr>
      <w:r w:rsidRPr="00D65BD4">
        <w:rPr>
          <w:rFonts w:eastAsia="SimSun"/>
        </w:rPr>
        <w:t>(g)</w:t>
      </w:r>
      <w:r w:rsidRPr="00D65BD4">
        <w:rPr>
          <w:rFonts w:eastAsia="SimSun"/>
        </w:rPr>
        <w:tab/>
        <w:t>Any resulting charge or payment to the Market Participant will be invoiced using a miscellaneous Invoice, but allocated with the method outlined in paragraphs (2) through (4) of Section 9.19.1, Default Uplift Invoices.</w:t>
      </w:r>
    </w:p>
    <w:p w14:paraId="0DE8CE55" w14:textId="77777777" w:rsidR="00D65BD4" w:rsidRPr="00D65BD4" w:rsidRDefault="00D65BD4" w:rsidP="00D65BD4">
      <w:pPr>
        <w:rPr>
          <w:rFonts w:eastAsia="SimSun"/>
        </w:rPr>
      </w:pPr>
      <w:r w:rsidRPr="00D65BD4">
        <w:rPr>
          <w:rFonts w:eastAsia="SimSu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D65BD4" w:rsidRPr="00D65BD4" w14:paraId="7B5D8C84" w14:textId="77777777" w:rsidTr="0003786F">
        <w:trPr>
          <w:trHeight w:val="359"/>
        </w:trPr>
        <w:tc>
          <w:tcPr>
            <w:tcW w:w="1060" w:type="pct"/>
            <w:shd w:val="clear" w:color="auto" w:fill="auto"/>
            <w:hideMark/>
          </w:tcPr>
          <w:p w14:paraId="37404FA6" w14:textId="77777777" w:rsidR="00D65BD4" w:rsidRPr="00D65BD4" w:rsidRDefault="00D65BD4" w:rsidP="00D65BD4">
            <w:pPr>
              <w:spacing w:after="240"/>
              <w:rPr>
                <w:rFonts w:eastAsia="SimSun"/>
                <w:b/>
                <w:iCs/>
                <w:sz w:val="20"/>
              </w:rPr>
            </w:pPr>
            <w:r w:rsidRPr="00D65BD4">
              <w:rPr>
                <w:rFonts w:eastAsia="SimSun"/>
                <w:b/>
                <w:iCs/>
                <w:sz w:val="20"/>
              </w:rPr>
              <w:t>Variable</w:t>
            </w:r>
          </w:p>
        </w:tc>
        <w:tc>
          <w:tcPr>
            <w:tcW w:w="399" w:type="pct"/>
            <w:shd w:val="clear" w:color="auto" w:fill="auto"/>
            <w:hideMark/>
          </w:tcPr>
          <w:p w14:paraId="393C52B2" w14:textId="77777777" w:rsidR="00D65BD4" w:rsidRPr="00D65BD4" w:rsidRDefault="00D65BD4" w:rsidP="00D65BD4">
            <w:pPr>
              <w:spacing w:after="240"/>
              <w:jc w:val="center"/>
              <w:rPr>
                <w:rFonts w:eastAsia="SimSun"/>
                <w:b/>
                <w:iCs/>
                <w:sz w:val="20"/>
              </w:rPr>
            </w:pPr>
            <w:r w:rsidRPr="00D65BD4">
              <w:rPr>
                <w:rFonts w:eastAsia="SimSun"/>
                <w:b/>
                <w:iCs/>
                <w:sz w:val="20"/>
              </w:rPr>
              <w:t>Unit</w:t>
            </w:r>
          </w:p>
        </w:tc>
        <w:tc>
          <w:tcPr>
            <w:tcW w:w="3541" w:type="pct"/>
            <w:shd w:val="clear" w:color="auto" w:fill="auto"/>
            <w:hideMark/>
          </w:tcPr>
          <w:p w14:paraId="5A3D43C4" w14:textId="77777777" w:rsidR="00D65BD4" w:rsidRPr="00D65BD4" w:rsidRDefault="00D65BD4" w:rsidP="00D65BD4">
            <w:pPr>
              <w:spacing w:after="240"/>
              <w:rPr>
                <w:rFonts w:eastAsia="SimSun"/>
                <w:b/>
                <w:iCs/>
                <w:sz w:val="20"/>
              </w:rPr>
            </w:pPr>
            <w:r w:rsidRPr="00D65BD4">
              <w:rPr>
                <w:rFonts w:eastAsia="SimSun"/>
                <w:b/>
                <w:iCs/>
                <w:sz w:val="20"/>
              </w:rPr>
              <w:t>Definition</w:t>
            </w:r>
          </w:p>
        </w:tc>
      </w:tr>
      <w:tr w:rsidR="00D65BD4" w:rsidRPr="00D65BD4" w14:paraId="424A343A" w14:textId="77777777" w:rsidTr="0003786F">
        <w:tc>
          <w:tcPr>
            <w:tcW w:w="1060" w:type="pct"/>
            <w:shd w:val="clear" w:color="auto" w:fill="auto"/>
            <w:hideMark/>
          </w:tcPr>
          <w:p w14:paraId="4EE4ADBF" w14:textId="77777777" w:rsidR="00D65BD4" w:rsidRPr="00D65BD4" w:rsidRDefault="00D65BD4" w:rsidP="00D65BD4">
            <w:pPr>
              <w:spacing w:after="60"/>
              <w:rPr>
                <w:rFonts w:eastAsia="SimSun"/>
                <w:iCs/>
                <w:sz w:val="20"/>
              </w:rPr>
            </w:pPr>
            <w:r w:rsidRPr="00D65BD4">
              <w:rPr>
                <w:rFonts w:eastAsia="SimSun"/>
                <w:iCs/>
                <w:sz w:val="20"/>
              </w:rPr>
              <w:t>DAMSQSEAMT</w:t>
            </w:r>
            <w:r w:rsidRPr="00D65BD4">
              <w:rPr>
                <w:rFonts w:eastAsia="SimSun"/>
                <w:i/>
                <w:iCs/>
                <w:sz w:val="20"/>
                <w:vertAlign w:val="subscript"/>
              </w:rPr>
              <w:t xml:space="preserve"> q</w:t>
            </w:r>
          </w:p>
        </w:tc>
        <w:tc>
          <w:tcPr>
            <w:tcW w:w="399" w:type="pct"/>
            <w:shd w:val="clear" w:color="auto" w:fill="auto"/>
            <w:hideMark/>
          </w:tcPr>
          <w:p w14:paraId="35EA53BA" w14:textId="77777777" w:rsidR="00D65BD4" w:rsidRPr="00D65BD4" w:rsidRDefault="00D65BD4" w:rsidP="00D65BD4">
            <w:pPr>
              <w:spacing w:after="60"/>
              <w:jc w:val="center"/>
              <w:rPr>
                <w:rFonts w:eastAsia="SimSun"/>
                <w:iCs/>
                <w:sz w:val="20"/>
              </w:rPr>
            </w:pPr>
            <w:r w:rsidRPr="00D65BD4">
              <w:rPr>
                <w:rFonts w:eastAsia="SimSun"/>
                <w:iCs/>
                <w:sz w:val="20"/>
              </w:rPr>
              <w:t>$</w:t>
            </w:r>
          </w:p>
        </w:tc>
        <w:tc>
          <w:tcPr>
            <w:tcW w:w="3541" w:type="pct"/>
            <w:shd w:val="clear" w:color="auto" w:fill="auto"/>
            <w:hideMark/>
          </w:tcPr>
          <w:p w14:paraId="799ACA27" w14:textId="77777777" w:rsidR="00D65BD4" w:rsidRPr="00D65BD4" w:rsidRDefault="00D65BD4" w:rsidP="00D65BD4">
            <w:pPr>
              <w:spacing w:after="60"/>
              <w:rPr>
                <w:rFonts w:eastAsia="SimSun"/>
                <w:iCs/>
                <w:sz w:val="20"/>
              </w:rPr>
            </w:pPr>
            <w:r w:rsidRPr="00D65BD4">
              <w:rPr>
                <w:rFonts w:eastAsia="SimSun"/>
                <w:i/>
                <w:iCs/>
                <w:sz w:val="20"/>
              </w:rPr>
              <w:t>Day-Ahead Market Energy Sales Amount by QSE</w:t>
            </w:r>
            <w:r w:rsidRPr="00D65BD4">
              <w:rPr>
                <w:rFonts w:eastAsia="SimSun"/>
                <w:iCs/>
                <w:sz w:val="20"/>
              </w:rPr>
              <w:t xml:space="preserve">—The sum of the DAM Energy Sales positions compared to Real-Time results, for the QSE </w:t>
            </w:r>
            <w:r w:rsidRPr="00D65BD4">
              <w:rPr>
                <w:rFonts w:eastAsia="SimSun"/>
                <w:i/>
                <w:iCs/>
                <w:sz w:val="20"/>
              </w:rPr>
              <w:t>q</w:t>
            </w:r>
            <w:r w:rsidRPr="00D65BD4">
              <w:rPr>
                <w:rFonts w:eastAsia="SimSun"/>
                <w:iCs/>
                <w:sz w:val="20"/>
              </w:rPr>
              <w:t xml:space="preserve">, for the 15-minute Settlement Interval.  </w:t>
            </w:r>
          </w:p>
        </w:tc>
      </w:tr>
      <w:tr w:rsidR="00D65BD4" w:rsidRPr="00D65BD4" w14:paraId="63918333" w14:textId="77777777" w:rsidTr="0003786F">
        <w:tc>
          <w:tcPr>
            <w:tcW w:w="1060" w:type="pct"/>
            <w:shd w:val="clear" w:color="auto" w:fill="auto"/>
          </w:tcPr>
          <w:p w14:paraId="33C26ADD" w14:textId="77777777" w:rsidR="00D65BD4" w:rsidRPr="00D65BD4" w:rsidRDefault="00D65BD4" w:rsidP="00D65BD4">
            <w:pPr>
              <w:spacing w:after="60"/>
              <w:rPr>
                <w:rFonts w:eastAsia="SimSun"/>
                <w:iCs/>
                <w:sz w:val="20"/>
              </w:rPr>
            </w:pPr>
            <w:r w:rsidRPr="00D65BD4">
              <w:rPr>
                <w:rFonts w:eastAsia="SimSun"/>
                <w:iCs/>
                <w:sz w:val="20"/>
              </w:rPr>
              <w:t>DAMPQSEAMT</w:t>
            </w:r>
            <w:r w:rsidRPr="00D65BD4">
              <w:rPr>
                <w:rFonts w:eastAsia="SimSun"/>
                <w:i/>
                <w:iCs/>
                <w:sz w:val="20"/>
                <w:vertAlign w:val="subscript"/>
              </w:rPr>
              <w:t xml:space="preserve"> q</w:t>
            </w:r>
          </w:p>
        </w:tc>
        <w:tc>
          <w:tcPr>
            <w:tcW w:w="399" w:type="pct"/>
            <w:shd w:val="clear" w:color="auto" w:fill="auto"/>
          </w:tcPr>
          <w:p w14:paraId="448A794D" w14:textId="77777777" w:rsidR="00D65BD4" w:rsidRPr="00D65BD4" w:rsidRDefault="00D65BD4" w:rsidP="00D65BD4">
            <w:pPr>
              <w:spacing w:after="60"/>
              <w:jc w:val="center"/>
              <w:rPr>
                <w:rFonts w:eastAsia="SimSun"/>
                <w:iCs/>
                <w:sz w:val="20"/>
              </w:rPr>
            </w:pPr>
            <w:r w:rsidRPr="00D65BD4">
              <w:rPr>
                <w:rFonts w:eastAsia="SimSun"/>
                <w:iCs/>
                <w:sz w:val="20"/>
              </w:rPr>
              <w:t>$</w:t>
            </w:r>
          </w:p>
        </w:tc>
        <w:tc>
          <w:tcPr>
            <w:tcW w:w="3541" w:type="pct"/>
            <w:shd w:val="clear" w:color="auto" w:fill="auto"/>
          </w:tcPr>
          <w:p w14:paraId="0F5C50B9" w14:textId="77777777" w:rsidR="00D65BD4" w:rsidRPr="00D65BD4" w:rsidRDefault="00D65BD4" w:rsidP="00D65BD4">
            <w:pPr>
              <w:spacing w:after="60"/>
              <w:rPr>
                <w:rFonts w:eastAsia="SimSun"/>
                <w:iCs/>
                <w:sz w:val="20"/>
              </w:rPr>
            </w:pPr>
            <w:r w:rsidRPr="00D65BD4">
              <w:rPr>
                <w:rFonts w:eastAsia="SimSun"/>
                <w:i/>
                <w:iCs/>
                <w:sz w:val="20"/>
              </w:rPr>
              <w:t>Day-Ahead Market Energy Purchases Amount by QSE</w:t>
            </w:r>
            <w:r w:rsidRPr="00D65BD4">
              <w:rPr>
                <w:rFonts w:eastAsia="SimSun"/>
                <w:iCs/>
                <w:sz w:val="20"/>
              </w:rPr>
              <w:t xml:space="preserve">—The sum of the DAM Energy purchases compared to Real-Time results, for the QSE </w:t>
            </w:r>
            <w:r w:rsidRPr="00D65BD4">
              <w:rPr>
                <w:rFonts w:eastAsia="SimSun"/>
                <w:i/>
                <w:iCs/>
                <w:sz w:val="20"/>
              </w:rPr>
              <w:t>q</w:t>
            </w:r>
            <w:r w:rsidRPr="00D65BD4">
              <w:rPr>
                <w:rFonts w:eastAsia="SimSun"/>
                <w:iCs/>
                <w:sz w:val="20"/>
              </w:rPr>
              <w:t xml:space="preserve">, for the 15-minute Settlement Interval.  </w:t>
            </w:r>
          </w:p>
        </w:tc>
      </w:tr>
      <w:tr w:rsidR="00D65BD4" w:rsidRPr="00D65BD4" w14:paraId="094EB3AD" w14:textId="77777777" w:rsidTr="0003786F">
        <w:tc>
          <w:tcPr>
            <w:tcW w:w="1060" w:type="pct"/>
            <w:shd w:val="clear" w:color="auto" w:fill="auto"/>
          </w:tcPr>
          <w:p w14:paraId="60632BFE" w14:textId="77777777" w:rsidR="00D65BD4" w:rsidRPr="00D65BD4" w:rsidRDefault="00D65BD4" w:rsidP="00D65BD4">
            <w:pPr>
              <w:spacing w:after="60"/>
              <w:rPr>
                <w:rFonts w:eastAsia="SimSun"/>
                <w:iCs/>
                <w:sz w:val="20"/>
              </w:rPr>
            </w:pPr>
            <w:r w:rsidRPr="00D65BD4">
              <w:rPr>
                <w:rFonts w:eastAsia="SimSun"/>
                <w:iCs/>
                <w:sz w:val="20"/>
              </w:rPr>
              <w:t>DAMASQSEAMT</w:t>
            </w:r>
            <w:r w:rsidRPr="00D65BD4">
              <w:rPr>
                <w:rFonts w:eastAsia="SimSun"/>
                <w:i/>
                <w:iCs/>
                <w:sz w:val="20"/>
                <w:vertAlign w:val="subscript"/>
              </w:rPr>
              <w:t xml:space="preserve"> q</w:t>
            </w:r>
          </w:p>
        </w:tc>
        <w:tc>
          <w:tcPr>
            <w:tcW w:w="399" w:type="pct"/>
            <w:shd w:val="clear" w:color="auto" w:fill="auto"/>
          </w:tcPr>
          <w:p w14:paraId="579BA1C3" w14:textId="77777777" w:rsidR="00D65BD4" w:rsidRPr="00D65BD4" w:rsidRDefault="00D65BD4" w:rsidP="00D65BD4">
            <w:pPr>
              <w:spacing w:after="60"/>
              <w:jc w:val="center"/>
              <w:rPr>
                <w:rFonts w:eastAsia="SimSun"/>
                <w:iCs/>
                <w:sz w:val="20"/>
              </w:rPr>
            </w:pPr>
            <w:r w:rsidRPr="00D65BD4">
              <w:rPr>
                <w:rFonts w:eastAsia="SimSun"/>
                <w:iCs/>
                <w:sz w:val="20"/>
              </w:rPr>
              <w:t>$</w:t>
            </w:r>
          </w:p>
        </w:tc>
        <w:tc>
          <w:tcPr>
            <w:tcW w:w="3541" w:type="pct"/>
            <w:shd w:val="clear" w:color="auto" w:fill="auto"/>
          </w:tcPr>
          <w:p w14:paraId="0899A4AA" w14:textId="77777777" w:rsidR="00D65BD4" w:rsidRPr="00D65BD4" w:rsidRDefault="00D65BD4" w:rsidP="00D65BD4">
            <w:pPr>
              <w:spacing w:after="60"/>
              <w:rPr>
                <w:rFonts w:eastAsia="SimSun"/>
                <w:iCs/>
                <w:sz w:val="20"/>
              </w:rPr>
            </w:pPr>
            <w:r w:rsidRPr="00D65BD4">
              <w:rPr>
                <w:rFonts w:eastAsia="SimSun"/>
                <w:i/>
                <w:iCs/>
                <w:sz w:val="20"/>
              </w:rPr>
              <w:t>Day-Ahead Market Ancillary Service Amount by QSE</w:t>
            </w:r>
            <w:r w:rsidRPr="00D65BD4">
              <w:rPr>
                <w:rFonts w:eastAsia="SimSun"/>
                <w:iCs/>
                <w:sz w:val="20"/>
              </w:rPr>
              <w:t xml:space="preserve">—The sum of the DAM Ancillary Service awarded amounts compared to Real-Time results, for the QSE </w:t>
            </w:r>
            <w:r w:rsidRPr="00D65BD4">
              <w:rPr>
                <w:rFonts w:eastAsia="SimSun"/>
                <w:i/>
                <w:iCs/>
                <w:sz w:val="20"/>
              </w:rPr>
              <w:t>q</w:t>
            </w:r>
            <w:r w:rsidRPr="00D65BD4">
              <w:rPr>
                <w:rFonts w:eastAsia="SimSun"/>
                <w:iCs/>
                <w:sz w:val="20"/>
              </w:rPr>
              <w:t xml:space="preserve">, for the hour.  </w:t>
            </w:r>
          </w:p>
        </w:tc>
      </w:tr>
      <w:tr w:rsidR="00D65BD4" w:rsidRPr="00D65BD4" w14:paraId="1F26EEE5" w14:textId="77777777" w:rsidTr="0003786F">
        <w:tc>
          <w:tcPr>
            <w:tcW w:w="1060" w:type="pct"/>
            <w:shd w:val="clear" w:color="auto" w:fill="auto"/>
          </w:tcPr>
          <w:p w14:paraId="2B4FA3E1" w14:textId="77777777" w:rsidR="00D65BD4" w:rsidRPr="00D65BD4" w:rsidRDefault="00D65BD4" w:rsidP="00D65BD4">
            <w:pPr>
              <w:spacing w:after="60"/>
              <w:rPr>
                <w:rFonts w:eastAsia="SimSun"/>
                <w:iCs/>
                <w:sz w:val="20"/>
              </w:rPr>
            </w:pPr>
            <w:r w:rsidRPr="00D65BD4">
              <w:rPr>
                <w:rFonts w:eastAsia="SimSun"/>
                <w:iCs/>
                <w:sz w:val="20"/>
              </w:rPr>
              <w:t>DAMRTPTPQSEAMT</w:t>
            </w:r>
            <w:r w:rsidRPr="00D65BD4">
              <w:rPr>
                <w:rFonts w:eastAsia="SimSun"/>
                <w:i/>
                <w:iCs/>
                <w:sz w:val="20"/>
                <w:vertAlign w:val="subscript"/>
              </w:rPr>
              <w:t xml:space="preserve"> q</w:t>
            </w:r>
          </w:p>
        </w:tc>
        <w:tc>
          <w:tcPr>
            <w:tcW w:w="399" w:type="pct"/>
            <w:shd w:val="clear" w:color="auto" w:fill="auto"/>
          </w:tcPr>
          <w:p w14:paraId="294EB2C6" w14:textId="77777777" w:rsidR="00D65BD4" w:rsidRPr="00D65BD4" w:rsidRDefault="00D65BD4" w:rsidP="00D65BD4">
            <w:pPr>
              <w:spacing w:after="60"/>
              <w:jc w:val="center"/>
              <w:rPr>
                <w:rFonts w:eastAsia="SimSun"/>
                <w:iCs/>
                <w:sz w:val="20"/>
              </w:rPr>
            </w:pPr>
            <w:r w:rsidRPr="00D65BD4">
              <w:rPr>
                <w:rFonts w:eastAsia="SimSun"/>
                <w:iCs/>
                <w:sz w:val="20"/>
              </w:rPr>
              <w:t>$</w:t>
            </w:r>
          </w:p>
        </w:tc>
        <w:tc>
          <w:tcPr>
            <w:tcW w:w="3541" w:type="pct"/>
            <w:shd w:val="clear" w:color="auto" w:fill="auto"/>
          </w:tcPr>
          <w:p w14:paraId="4B2D2D12" w14:textId="77777777" w:rsidR="00D65BD4" w:rsidRPr="00D65BD4" w:rsidRDefault="00D65BD4" w:rsidP="00D65BD4">
            <w:pPr>
              <w:spacing w:after="60"/>
              <w:rPr>
                <w:rFonts w:eastAsia="SimSun"/>
                <w:iCs/>
                <w:sz w:val="20"/>
              </w:rPr>
            </w:pPr>
            <w:r w:rsidRPr="00D65BD4">
              <w:rPr>
                <w:rFonts w:eastAsia="SimSun"/>
                <w:i/>
                <w:iCs/>
                <w:sz w:val="20"/>
              </w:rPr>
              <w:t>Day-Ahead Market Real-Time Point-to-Point Obligation Amount by QSE</w:t>
            </w:r>
            <w:r w:rsidRPr="00D65BD4">
              <w:rPr>
                <w:rFonts w:eastAsia="SimSun"/>
                <w:iCs/>
                <w:sz w:val="20"/>
              </w:rPr>
              <w:t xml:space="preserve">—The sum of the PTP Obligation bids cleared in the DAM compared to Real-Time results, for the QSE </w:t>
            </w:r>
            <w:r w:rsidRPr="00D65BD4">
              <w:rPr>
                <w:rFonts w:eastAsia="SimSun"/>
                <w:i/>
                <w:iCs/>
                <w:sz w:val="20"/>
              </w:rPr>
              <w:t>q</w:t>
            </w:r>
            <w:r w:rsidRPr="00D65BD4">
              <w:rPr>
                <w:rFonts w:eastAsia="SimSun"/>
                <w:iCs/>
                <w:sz w:val="20"/>
              </w:rPr>
              <w:t xml:space="preserve">, for the hour.  </w:t>
            </w:r>
          </w:p>
        </w:tc>
      </w:tr>
      <w:tr w:rsidR="00D65BD4" w:rsidRPr="00D65BD4" w14:paraId="73CA71C0" w14:textId="77777777" w:rsidTr="0003786F">
        <w:tc>
          <w:tcPr>
            <w:tcW w:w="1060" w:type="pct"/>
            <w:shd w:val="clear" w:color="auto" w:fill="auto"/>
          </w:tcPr>
          <w:p w14:paraId="33A79B7D" w14:textId="77777777" w:rsidR="00D65BD4" w:rsidRPr="00D65BD4" w:rsidRDefault="00D65BD4" w:rsidP="00D65BD4">
            <w:pPr>
              <w:spacing w:after="60"/>
              <w:rPr>
                <w:rFonts w:eastAsia="SimSun"/>
                <w:iCs/>
                <w:sz w:val="20"/>
              </w:rPr>
            </w:pPr>
            <w:r w:rsidRPr="00D65BD4">
              <w:rPr>
                <w:rFonts w:eastAsia="SimSun"/>
                <w:iCs/>
                <w:sz w:val="20"/>
              </w:rPr>
              <w:t>DASPP</w:t>
            </w:r>
            <w:r w:rsidRPr="00D65BD4">
              <w:rPr>
                <w:rFonts w:eastAsia="SimSun"/>
                <w:iCs/>
                <w:sz w:val="20"/>
                <w:vertAlign w:val="subscript"/>
              </w:rPr>
              <w:t xml:space="preserve"> </w:t>
            </w:r>
            <w:r w:rsidRPr="00D65BD4">
              <w:rPr>
                <w:rFonts w:eastAsia="SimSun"/>
                <w:i/>
                <w:iCs/>
                <w:sz w:val="20"/>
                <w:vertAlign w:val="subscript"/>
              </w:rPr>
              <w:t>p</w:t>
            </w:r>
          </w:p>
        </w:tc>
        <w:tc>
          <w:tcPr>
            <w:tcW w:w="399" w:type="pct"/>
            <w:shd w:val="clear" w:color="auto" w:fill="auto"/>
          </w:tcPr>
          <w:p w14:paraId="4004CB26" w14:textId="77777777" w:rsidR="00D65BD4" w:rsidRPr="00D65BD4" w:rsidRDefault="00D65BD4" w:rsidP="00D65BD4">
            <w:pPr>
              <w:spacing w:after="60"/>
              <w:jc w:val="center"/>
              <w:rPr>
                <w:rFonts w:eastAsia="SimSun"/>
                <w:iCs/>
                <w:sz w:val="20"/>
              </w:rPr>
            </w:pPr>
            <w:r w:rsidRPr="00D65BD4">
              <w:rPr>
                <w:rFonts w:eastAsia="SimSun"/>
                <w:iCs/>
                <w:sz w:val="20"/>
              </w:rPr>
              <w:t>$/MWh</w:t>
            </w:r>
          </w:p>
        </w:tc>
        <w:tc>
          <w:tcPr>
            <w:tcW w:w="3541" w:type="pct"/>
            <w:shd w:val="clear" w:color="auto" w:fill="auto"/>
          </w:tcPr>
          <w:p w14:paraId="12F24840" w14:textId="77777777" w:rsidR="00D65BD4" w:rsidRPr="00D65BD4" w:rsidRDefault="00D65BD4" w:rsidP="00D65BD4">
            <w:pPr>
              <w:spacing w:after="60"/>
              <w:rPr>
                <w:rFonts w:eastAsia="SimSun"/>
                <w:iCs/>
                <w:sz w:val="20"/>
              </w:rPr>
            </w:pPr>
            <w:r w:rsidRPr="00D65BD4">
              <w:rPr>
                <w:rFonts w:eastAsia="SimSun"/>
                <w:i/>
                <w:iCs/>
                <w:sz w:val="20"/>
              </w:rPr>
              <w:t>Day-Ahead Settlement Point Price per Settlement Point</w:t>
            </w:r>
            <w:r w:rsidRPr="00D65BD4">
              <w:rPr>
                <w:rFonts w:eastAsia="SimSun"/>
                <w:iCs/>
                <w:sz w:val="20"/>
              </w:rPr>
              <w:t xml:space="preserve">—The DAM Settlement Point Price at Settlement Point </w:t>
            </w:r>
            <w:r w:rsidRPr="00D65BD4">
              <w:rPr>
                <w:rFonts w:eastAsia="SimSun"/>
                <w:i/>
                <w:iCs/>
                <w:sz w:val="20"/>
              </w:rPr>
              <w:t>p</w:t>
            </w:r>
            <w:r w:rsidRPr="00D65BD4">
              <w:rPr>
                <w:rFonts w:eastAsia="SimSun"/>
                <w:iCs/>
                <w:sz w:val="20"/>
              </w:rPr>
              <w:t>, for the hour.</w:t>
            </w:r>
          </w:p>
        </w:tc>
      </w:tr>
      <w:tr w:rsidR="00D65BD4" w:rsidRPr="00D65BD4" w14:paraId="592048A4" w14:textId="77777777" w:rsidTr="0003786F">
        <w:tc>
          <w:tcPr>
            <w:tcW w:w="1060" w:type="pct"/>
            <w:shd w:val="clear" w:color="auto" w:fill="auto"/>
          </w:tcPr>
          <w:p w14:paraId="387ABCED" w14:textId="77777777" w:rsidR="00D65BD4" w:rsidRPr="00D65BD4" w:rsidRDefault="00D65BD4" w:rsidP="00D65BD4">
            <w:pPr>
              <w:spacing w:after="60"/>
              <w:rPr>
                <w:rFonts w:eastAsia="SimSun"/>
                <w:iCs/>
                <w:sz w:val="20"/>
              </w:rPr>
            </w:pPr>
            <w:r w:rsidRPr="00D65BD4">
              <w:rPr>
                <w:rFonts w:eastAsia="SimSun"/>
                <w:iCs/>
                <w:sz w:val="20"/>
              </w:rPr>
              <w:t xml:space="preserve">RTOBL </w:t>
            </w:r>
            <w:r w:rsidRPr="00D65BD4">
              <w:rPr>
                <w:rFonts w:eastAsia="SimSun"/>
                <w:i/>
                <w:iCs/>
                <w:sz w:val="20"/>
                <w:vertAlign w:val="subscript"/>
              </w:rPr>
              <w:t>q, (j, k)</w:t>
            </w:r>
          </w:p>
        </w:tc>
        <w:tc>
          <w:tcPr>
            <w:tcW w:w="399" w:type="pct"/>
            <w:shd w:val="clear" w:color="auto" w:fill="auto"/>
          </w:tcPr>
          <w:p w14:paraId="57AE9268" w14:textId="77777777" w:rsidR="00D65BD4" w:rsidRPr="00D65BD4" w:rsidRDefault="00D65BD4" w:rsidP="00D65BD4">
            <w:pPr>
              <w:spacing w:after="60"/>
              <w:jc w:val="center"/>
              <w:rPr>
                <w:rFonts w:eastAsia="SimSun"/>
                <w:iCs/>
                <w:sz w:val="20"/>
              </w:rPr>
            </w:pPr>
            <w:r w:rsidRPr="00D65BD4">
              <w:rPr>
                <w:rFonts w:eastAsia="SimSun"/>
                <w:iCs/>
                <w:sz w:val="20"/>
              </w:rPr>
              <w:t>MW</w:t>
            </w:r>
          </w:p>
        </w:tc>
        <w:tc>
          <w:tcPr>
            <w:tcW w:w="3541" w:type="pct"/>
            <w:shd w:val="clear" w:color="auto" w:fill="auto"/>
          </w:tcPr>
          <w:p w14:paraId="5F339677" w14:textId="77777777" w:rsidR="00D65BD4" w:rsidRPr="00D65BD4" w:rsidRDefault="00D65BD4" w:rsidP="00D65BD4">
            <w:pPr>
              <w:spacing w:after="60"/>
              <w:rPr>
                <w:rFonts w:eastAsia="SimSun"/>
                <w:iCs/>
                <w:sz w:val="20"/>
              </w:rPr>
            </w:pPr>
            <w:r w:rsidRPr="00D65BD4">
              <w:rPr>
                <w:rFonts w:eastAsia="SimSun"/>
                <w:i/>
                <w:iCs/>
                <w:sz w:val="20"/>
              </w:rPr>
              <w:t>Real-Time Obligation per QSE per pair of source and sink—</w:t>
            </w:r>
            <w:r w:rsidRPr="00D65BD4">
              <w:rPr>
                <w:rFonts w:eastAsia="SimSun"/>
                <w:iCs/>
                <w:sz w:val="20"/>
              </w:rPr>
              <w:t xml:space="preserve">The total MW of QSE </w:t>
            </w:r>
            <w:r w:rsidRPr="00D65BD4">
              <w:rPr>
                <w:rFonts w:eastAsia="SimSun"/>
                <w:i/>
                <w:iCs/>
                <w:sz w:val="20"/>
              </w:rPr>
              <w:t>q</w:t>
            </w:r>
            <w:r w:rsidRPr="00D65BD4">
              <w:rPr>
                <w:rFonts w:eastAsia="SimSun"/>
                <w:iCs/>
                <w:sz w:val="20"/>
              </w:rPr>
              <w:t xml:space="preserve">’s PTP Obligation bids that would have cleared in the DAM and settled in Real-Time for the source </w:t>
            </w:r>
            <w:r w:rsidRPr="00D65BD4">
              <w:rPr>
                <w:rFonts w:eastAsia="SimSun"/>
                <w:i/>
                <w:iCs/>
                <w:sz w:val="20"/>
              </w:rPr>
              <w:t>j,</w:t>
            </w:r>
            <w:r w:rsidRPr="00D65BD4">
              <w:rPr>
                <w:rFonts w:eastAsia="SimSun"/>
                <w:iCs/>
                <w:sz w:val="20"/>
              </w:rPr>
              <w:t xml:space="preserve"> and the sink </w:t>
            </w:r>
            <w:r w:rsidRPr="00D65BD4">
              <w:rPr>
                <w:rFonts w:eastAsia="SimSun"/>
                <w:i/>
                <w:iCs/>
                <w:sz w:val="20"/>
              </w:rPr>
              <w:t>k</w:t>
            </w:r>
            <w:r w:rsidRPr="00D65BD4">
              <w:rPr>
                <w:rFonts w:eastAsia="SimSun"/>
                <w:iCs/>
                <w:sz w:val="20"/>
              </w:rPr>
              <w:t>, for the hour.</w:t>
            </w:r>
          </w:p>
        </w:tc>
      </w:tr>
      <w:tr w:rsidR="00D65BD4" w:rsidRPr="00D65BD4" w14:paraId="3830F02F" w14:textId="77777777" w:rsidTr="0003786F">
        <w:tc>
          <w:tcPr>
            <w:tcW w:w="1060" w:type="pct"/>
            <w:shd w:val="clear" w:color="auto" w:fill="auto"/>
          </w:tcPr>
          <w:p w14:paraId="468FAD9E" w14:textId="77777777" w:rsidR="00D65BD4" w:rsidRPr="00D65BD4" w:rsidRDefault="00D65BD4" w:rsidP="00D65BD4">
            <w:pPr>
              <w:spacing w:after="60"/>
              <w:rPr>
                <w:rFonts w:eastAsia="SimSun"/>
                <w:iCs/>
                <w:sz w:val="20"/>
              </w:rPr>
            </w:pPr>
            <w:r w:rsidRPr="00D65BD4">
              <w:rPr>
                <w:rFonts w:eastAsia="SimSun"/>
                <w:iCs/>
                <w:sz w:val="20"/>
              </w:rPr>
              <w:t>RTSPP</w:t>
            </w:r>
            <w:r w:rsidRPr="00D65BD4">
              <w:rPr>
                <w:rFonts w:eastAsia="SimSun"/>
                <w:iCs/>
                <w:sz w:val="20"/>
                <w:vertAlign w:val="subscript"/>
              </w:rPr>
              <w:t xml:space="preserve"> </w:t>
            </w:r>
            <w:r w:rsidRPr="00D65BD4">
              <w:rPr>
                <w:rFonts w:eastAsia="SimSun"/>
                <w:i/>
                <w:iCs/>
                <w:sz w:val="20"/>
                <w:vertAlign w:val="subscript"/>
              </w:rPr>
              <w:t>p</w:t>
            </w:r>
          </w:p>
        </w:tc>
        <w:tc>
          <w:tcPr>
            <w:tcW w:w="399" w:type="pct"/>
            <w:shd w:val="clear" w:color="auto" w:fill="auto"/>
          </w:tcPr>
          <w:p w14:paraId="110471C6" w14:textId="77777777" w:rsidR="00D65BD4" w:rsidRPr="00D65BD4" w:rsidRDefault="00D65BD4" w:rsidP="00D65BD4">
            <w:pPr>
              <w:spacing w:after="60"/>
              <w:jc w:val="center"/>
              <w:rPr>
                <w:rFonts w:eastAsia="SimSun"/>
                <w:iCs/>
                <w:sz w:val="20"/>
              </w:rPr>
            </w:pPr>
            <w:r w:rsidRPr="00D65BD4">
              <w:rPr>
                <w:rFonts w:eastAsia="SimSun"/>
                <w:iCs/>
                <w:sz w:val="20"/>
              </w:rPr>
              <w:t>$/MWh</w:t>
            </w:r>
          </w:p>
        </w:tc>
        <w:tc>
          <w:tcPr>
            <w:tcW w:w="3541" w:type="pct"/>
            <w:shd w:val="clear" w:color="auto" w:fill="auto"/>
          </w:tcPr>
          <w:p w14:paraId="728D7791" w14:textId="77777777" w:rsidR="00D65BD4" w:rsidRPr="00D65BD4" w:rsidRDefault="00D65BD4" w:rsidP="00D65BD4">
            <w:pPr>
              <w:spacing w:after="60"/>
              <w:rPr>
                <w:rFonts w:eastAsia="SimSun"/>
                <w:iCs/>
                <w:sz w:val="20"/>
              </w:rPr>
            </w:pPr>
            <w:r w:rsidRPr="00D65BD4">
              <w:rPr>
                <w:rFonts w:eastAsia="SimSun"/>
                <w:i/>
                <w:iCs/>
                <w:sz w:val="20"/>
              </w:rPr>
              <w:t>Real-Time Settlement Point Price—</w:t>
            </w:r>
            <w:r w:rsidRPr="00D65BD4">
              <w:rPr>
                <w:rFonts w:eastAsia="SimSun"/>
                <w:iCs/>
                <w:sz w:val="20"/>
              </w:rPr>
              <w:t>The Real-Time Settlement Point Price at the Settlement Point for the 15-minute Settlement Interval within the hour.</w:t>
            </w:r>
          </w:p>
        </w:tc>
      </w:tr>
      <w:tr w:rsidR="00D65BD4" w:rsidRPr="00D65BD4" w14:paraId="0366F28D" w14:textId="77777777" w:rsidTr="0003786F">
        <w:tc>
          <w:tcPr>
            <w:tcW w:w="1060" w:type="pct"/>
            <w:shd w:val="clear" w:color="auto" w:fill="auto"/>
          </w:tcPr>
          <w:p w14:paraId="487B1450" w14:textId="77777777" w:rsidR="00D65BD4" w:rsidRPr="00D65BD4" w:rsidRDefault="00D65BD4" w:rsidP="00D65BD4">
            <w:pPr>
              <w:spacing w:after="60"/>
              <w:rPr>
                <w:rFonts w:eastAsia="SimSun"/>
                <w:iCs/>
                <w:sz w:val="20"/>
              </w:rPr>
            </w:pPr>
            <w:r w:rsidRPr="00D65BD4">
              <w:rPr>
                <w:rFonts w:eastAsia="SimSun"/>
                <w:iCs/>
                <w:sz w:val="20"/>
              </w:rPr>
              <w:t>DAES</w:t>
            </w:r>
            <w:r w:rsidRPr="00D65BD4">
              <w:rPr>
                <w:rFonts w:eastAsia="SimSun"/>
                <w:iCs/>
                <w:sz w:val="20"/>
                <w:vertAlign w:val="subscript"/>
              </w:rPr>
              <w:t xml:space="preserve"> </w:t>
            </w:r>
            <w:r w:rsidRPr="00D65BD4">
              <w:rPr>
                <w:rFonts w:eastAsia="SimSun"/>
                <w:i/>
                <w:iCs/>
                <w:sz w:val="20"/>
                <w:vertAlign w:val="subscript"/>
              </w:rPr>
              <w:t>q, p</w:t>
            </w:r>
          </w:p>
        </w:tc>
        <w:tc>
          <w:tcPr>
            <w:tcW w:w="399" w:type="pct"/>
            <w:shd w:val="clear" w:color="auto" w:fill="auto"/>
          </w:tcPr>
          <w:p w14:paraId="34C727B7" w14:textId="77777777" w:rsidR="00D65BD4" w:rsidRPr="00D65BD4" w:rsidRDefault="00D65BD4" w:rsidP="00D65BD4">
            <w:pPr>
              <w:spacing w:after="60"/>
              <w:jc w:val="center"/>
              <w:rPr>
                <w:rFonts w:eastAsia="SimSun"/>
                <w:iCs/>
                <w:sz w:val="20"/>
              </w:rPr>
            </w:pPr>
            <w:r w:rsidRPr="00D65BD4">
              <w:rPr>
                <w:rFonts w:eastAsia="SimSun"/>
                <w:iCs/>
                <w:sz w:val="20"/>
              </w:rPr>
              <w:t>MW</w:t>
            </w:r>
          </w:p>
        </w:tc>
        <w:tc>
          <w:tcPr>
            <w:tcW w:w="3541" w:type="pct"/>
            <w:shd w:val="clear" w:color="auto" w:fill="auto"/>
          </w:tcPr>
          <w:p w14:paraId="574B6B79" w14:textId="77777777" w:rsidR="00D65BD4" w:rsidRPr="00D65BD4" w:rsidRDefault="00D65BD4" w:rsidP="00D65BD4">
            <w:pPr>
              <w:spacing w:after="60"/>
              <w:rPr>
                <w:rFonts w:eastAsia="SimSun"/>
                <w:iCs/>
                <w:sz w:val="20"/>
              </w:rPr>
            </w:pPr>
            <w:r w:rsidRPr="00D65BD4">
              <w:rPr>
                <w:rFonts w:eastAsia="SimSun"/>
                <w:i/>
                <w:iCs/>
                <w:sz w:val="20"/>
              </w:rPr>
              <w:t>Day-Ahead Energy Sale per QSE per Settlement Point</w:t>
            </w:r>
            <w:r w:rsidRPr="00D65BD4">
              <w:rPr>
                <w:rFonts w:ascii="Symbol" w:eastAsia="Symbol" w:hAnsi="Symbol" w:cs="Symbol"/>
                <w:sz w:val="20"/>
              </w:rPr>
              <w:sym w:font="Symbol" w:char="F0BE"/>
            </w:r>
            <w:r w:rsidRPr="00D65BD4">
              <w:rPr>
                <w:rFonts w:eastAsia="SimSun"/>
                <w:iCs/>
                <w:sz w:val="20"/>
              </w:rPr>
              <w:t xml:space="preserve">The total amount of energy represented by QSE </w:t>
            </w:r>
            <w:r w:rsidRPr="00D65BD4">
              <w:rPr>
                <w:rFonts w:eastAsia="SimSun"/>
                <w:i/>
                <w:iCs/>
                <w:sz w:val="20"/>
              </w:rPr>
              <w:t>q</w:t>
            </w:r>
            <w:r w:rsidRPr="00D65BD4">
              <w:rPr>
                <w:rFonts w:eastAsia="SimSun"/>
                <w:iCs/>
                <w:sz w:val="20"/>
              </w:rPr>
              <w:t xml:space="preserve">’s Three-Part Supply Offers that would have cleared in the DAM and DAM Energy-Only Offer Curves that would have cleared in the DAM at Settlement Point </w:t>
            </w:r>
            <w:r w:rsidRPr="00D65BD4">
              <w:rPr>
                <w:rFonts w:eastAsia="SimSun"/>
                <w:i/>
                <w:iCs/>
                <w:sz w:val="20"/>
              </w:rPr>
              <w:t>p</w:t>
            </w:r>
            <w:r w:rsidRPr="00D65BD4">
              <w:rPr>
                <w:rFonts w:eastAsia="SimSun"/>
                <w:iCs/>
                <w:sz w:val="20"/>
              </w:rPr>
              <w:t>, for the hour.</w:t>
            </w:r>
          </w:p>
        </w:tc>
      </w:tr>
      <w:tr w:rsidR="00D65BD4" w:rsidRPr="00D65BD4" w14:paraId="5DFFB337" w14:textId="77777777" w:rsidTr="0003786F">
        <w:tc>
          <w:tcPr>
            <w:tcW w:w="1060" w:type="pct"/>
            <w:shd w:val="clear" w:color="auto" w:fill="auto"/>
          </w:tcPr>
          <w:p w14:paraId="1F73CCCA" w14:textId="77777777" w:rsidR="00D65BD4" w:rsidRPr="00D65BD4" w:rsidRDefault="00D65BD4" w:rsidP="00D65BD4">
            <w:pPr>
              <w:spacing w:after="60"/>
              <w:rPr>
                <w:rFonts w:eastAsia="SimSun"/>
                <w:iCs/>
                <w:sz w:val="20"/>
              </w:rPr>
            </w:pPr>
            <w:r w:rsidRPr="00D65BD4">
              <w:rPr>
                <w:rFonts w:eastAsia="SimSun"/>
                <w:iCs/>
                <w:sz w:val="20"/>
              </w:rPr>
              <w:t>DAEP</w:t>
            </w:r>
            <w:r w:rsidRPr="00D65BD4">
              <w:rPr>
                <w:rFonts w:eastAsia="SimSun"/>
                <w:iCs/>
                <w:sz w:val="20"/>
                <w:vertAlign w:val="subscript"/>
              </w:rPr>
              <w:t xml:space="preserve"> </w:t>
            </w:r>
            <w:r w:rsidRPr="00D65BD4">
              <w:rPr>
                <w:rFonts w:eastAsia="SimSun"/>
                <w:i/>
                <w:iCs/>
                <w:sz w:val="20"/>
                <w:vertAlign w:val="subscript"/>
              </w:rPr>
              <w:t>q, p</w:t>
            </w:r>
          </w:p>
        </w:tc>
        <w:tc>
          <w:tcPr>
            <w:tcW w:w="399" w:type="pct"/>
            <w:shd w:val="clear" w:color="auto" w:fill="auto"/>
          </w:tcPr>
          <w:p w14:paraId="38841263" w14:textId="77777777" w:rsidR="00D65BD4" w:rsidRPr="00D65BD4" w:rsidRDefault="00D65BD4" w:rsidP="00D65BD4">
            <w:pPr>
              <w:spacing w:after="60"/>
              <w:jc w:val="center"/>
              <w:rPr>
                <w:rFonts w:eastAsia="SimSun"/>
                <w:iCs/>
                <w:sz w:val="20"/>
              </w:rPr>
            </w:pPr>
            <w:r w:rsidRPr="00D65BD4">
              <w:rPr>
                <w:rFonts w:eastAsia="SimSun"/>
                <w:iCs/>
                <w:sz w:val="20"/>
              </w:rPr>
              <w:t>MW</w:t>
            </w:r>
          </w:p>
        </w:tc>
        <w:tc>
          <w:tcPr>
            <w:tcW w:w="3541" w:type="pct"/>
            <w:shd w:val="clear" w:color="auto" w:fill="auto"/>
          </w:tcPr>
          <w:p w14:paraId="3DC231DD" w14:textId="77777777" w:rsidR="00D65BD4" w:rsidRPr="00D65BD4" w:rsidRDefault="00D65BD4" w:rsidP="00D65BD4">
            <w:pPr>
              <w:spacing w:after="60"/>
              <w:rPr>
                <w:rFonts w:eastAsia="SimSun"/>
                <w:iCs/>
                <w:sz w:val="20"/>
              </w:rPr>
            </w:pPr>
            <w:r w:rsidRPr="00D65BD4">
              <w:rPr>
                <w:rFonts w:eastAsia="SimSun"/>
                <w:i/>
                <w:iCs/>
                <w:sz w:val="20"/>
              </w:rPr>
              <w:t>Day-Ahead Energy Purchase per QSE per Settlement Point</w:t>
            </w:r>
            <w:r w:rsidRPr="00D65BD4">
              <w:rPr>
                <w:rFonts w:ascii="Symbol" w:eastAsia="Symbol" w:hAnsi="Symbol" w:cs="Symbol"/>
                <w:sz w:val="20"/>
              </w:rPr>
              <w:sym w:font="Symbol" w:char="F0BE"/>
            </w:r>
            <w:r w:rsidRPr="00D65BD4">
              <w:rPr>
                <w:rFonts w:eastAsia="SimSun"/>
                <w:iCs/>
                <w:sz w:val="20"/>
              </w:rPr>
              <w:t xml:space="preserve">The total amount of energy represented by QSE </w:t>
            </w:r>
            <w:r w:rsidRPr="00D65BD4">
              <w:rPr>
                <w:rFonts w:eastAsia="SimSun"/>
                <w:i/>
                <w:iCs/>
                <w:sz w:val="20"/>
              </w:rPr>
              <w:t>q</w:t>
            </w:r>
            <w:r w:rsidRPr="00D65BD4">
              <w:rPr>
                <w:rFonts w:eastAsia="SimSun"/>
                <w:iCs/>
                <w:sz w:val="20"/>
              </w:rPr>
              <w:t xml:space="preserve">’s DAM Energy Bids that would have cleared at Settlement Point </w:t>
            </w:r>
            <w:r w:rsidRPr="00D65BD4">
              <w:rPr>
                <w:rFonts w:eastAsia="SimSun"/>
                <w:i/>
                <w:iCs/>
                <w:sz w:val="20"/>
              </w:rPr>
              <w:t>p</w:t>
            </w:r>
            <w:r w:rsidRPr="00D65BD4">
              <w:rPr>
                <w:rFonts w:eastAsia="SimSun"/>
                <w:iCs/>
                <w:sz w:val="20"/>
              </w:rPr>
              <w:t>, for the hour.</w:t>
            </w:r>
          </w:p>
        </w:tc>
      </w:tr>
      <w:tr w:rsidR="00D65BD4" w:rsidRPr="00D65BD4" w14:paraId="4A4B0CA2" w14:textId="77777777" w:rsidTr="0003786F">
        <w:tc>
          <w:tcPr>
            <w:tcW w:w="1060" w:type="pct"/>
            <w:shd w:val="clear" w:color="auto" w:fill="auto"/>
          </w:tcPr>
          <w:p w14:paraId="358B2D35" w14:textId="77777777" w:rsidR="00D65BD4" w:rsidRPr="00D65BD4" w:rsidRDefault="00D65BD4" w:rsidP="00D65BD4">
            <w:pPr>
              <w:spacing w:after="60"/>
              <w:rPr>
                <w:rFonts w:eastAsia="SimSun"/>
                <w:iCs/>
                <w:sz w:val="20"/>
              </w:rPr>
            </w:pPr>
            <w:r w:rsidRPr="00D65BD4">
              <w:rPr>
                <w:rFonts w:eastAsia="SimSun"/>
                <w:iCs/>
                <w:sz w:val="20"/>
              </w:rPr>
              <w:t xml:space="preserve">PCRUR </w:t>
            </w:r>
            <w:r w:rsidRPr="00D65BD4">
              <w:rPr>
                <w:rFonts w:eastAsia="SimSun"/>
                <w:i/>
                <w:iCs/>
                <w:sz w:val="20"/>
                <w:vertAlign w:val="subscript"/>
              </w:rPr>
              <w:t>q, r, DAM</w:t>
            </w:r>
            <w:r w:rsidRPr="00D65BD4">
              <w:rPr>
                <w:rFonts w:eastAsia="SimSun"/>
                <w:i/>
                <w:iCs/>
                <w:sz w:val="20"/>
              </w:rPr>
              <w:t xml:space="preserve"> </w:t>
            </w:r>
          </w:p>
        </w:tc>
        <w:tc>
          <w:tcPr>
            <w:tcW w:w="399" w:type="pct"/>
            <w:shd w:val="clear" w:color="auto" w:fill="auto"/>
          </w:tcPr>
          <w:p w14:paraId="37521722" w14:textId="77777777" w:rsidR="00D65BD4" w:rsidRPr="00D65BD4" w:rsidRDefault="00D65BD4" w:rsidP="00D65BD4">
            <w:pPr>
              <w:spacing w:after="60"/>
              <w:jc w:val="center"/>
              <w:rPr>
                <w:rFonts w:eastAsia="SimSun"/>
                <w:iCs/>
                <w:sz w:val="20"/>
              </w:rPr>
            </w:pPr>
            <w:r w:rsidRPr="00D65BD4">
              <w:rPr>
                <w:rFonts w:eastAsia="SimSun"/>
                <w:iCs/>
                <w:sz w:val="20"/>
              </w:rPr>
              <w:t>MW</w:t>
            </w:r>
          </w:p>
        </w:tc>
        <w:tc>
          <w:tcPr>
            <w:tcW w:w="3541" w:type="pct"/>
            <w:shd w:val="clear" w:color="auto" w:fill="auto"/>
          </w:tcPr>
          <w:p w14:paraId="634E34C3" w14:textId="77777777" w:rsidR="00D65BD4" w:rsidRPr="00D65BD4" w:rsidRDefault="00D65BD4" w:rsidP="00D65BD4">
            <w:pPr>
              <w:spacing w:after="60"/>
              <w:rPr>
                <w:rFonts w:eastAsia="SimSun"/>
                <w:iCs/>
                <w:sz w:val="20"/>
              </w:rPr>
            </w:pPr>
            <w:r w:rsidRPr="00D65BD4">
              <w:rPr>
                <w:rFonts w:eastAsia="SimSun"/>
                <w:i/>
                <w:iCs/>
                <w:sz w:val="20"/>
              </w:rPr>
              <w:t>Procured Capacity for Regulation Up from Resource per QSE per Resource in DAM</w:t>
            </w:r>
            <w:r w:rsidRPr="00D65BD4">
              <w:rPr>
                <w:rFonts w:eastAsia="SimSun"/>
                <w:iCs/>
                <w:sz w:val="20"/>
              </w:rPr>
              <w:t xml:space="preserve">—The Regulation Up Service (Reg-Up) capacity quantity that would have been awarded to QSE </w:t>
            </w:r>
            <w:r w:rsidRPr="00D65BD4">
              <w:rPr>
                <w:rFonts w:eastAsia="SimSun"/>
                <w:i/>
                <w:iCs/>
                <w:sz w:val="20"/>
              </w:rPr>
              <w:t>q</w:t>
            </w:r>
            <w:r w:rsidRPr="00D65BD4">
              <w:rPr>
                <w:rFonts w:eastAsia="SimSun"/>
                <w:iCs/>
                <w:sz w:val="20"/>
              </w:rPr>
              <w:t xml:space="preserve"> in the DAM for Resource </w:t>
            </w:r>
            <w:r w:rsidRPr="00D65BD4">
              <w:rPr>
                <w:rFonts w:eastAsia="SimSun"/>
                <w:i/>
                <w:iCs/>
                <w:sz w:val="20"/>
              </w:rPr>
              <w:t>r</w:t>
            </w:r>
            <w:r w:rsidRPr="00D65BD4">
              <w:rPr>
                <w:rFonts w:eastAsia="SimSun"/>
                <w:iCs/>
                <w:sz w:val="20"/>
              </w:rPr>
              <w:t xml:space="preserve">, for the hour.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039E33DF" w14:textId="77777777" w:rsidTr="0003786F">
        <w:tc>
          <w:tcPr>
            <w:tcW w:w="1060" w:type="pct"/>
            <w:shd w:val="clear" w:color="auto" w:fill="auto"/>
          </w:tcPr>
          <w:p w14:paraId="3C307CFE" w14:textId="77777777" w:rsidR="00D65BD4" w:rsidRPr="00D65BD4" w:rsidRDefault="00D65BD4" w:rsidP="00D65BD4">
            <w:pPr>
              <w:spacing w:after="60"/>
              <w:rPr>
                <w:rFonts w:eastAsia="SimSun"/>
                <w:iCs/>
                <w:sz w:val="20"/>
              </w:rPr>
            </w:pPr>
            <w:r w:rsidRPr="00D65BD4">
              <w:rPr>
                <w:rFonts w:eastAsia="SimSun"/>
                <w:iCs/>
                <w:sz w:val="20"/>
              </w:rPr>
              <w:t>PCRDR</w:t>
            </w:r>
            <w:r w:rsidRPr="00D65BD4">
              <w:rPr>
                <w:rFonts w:eastAsia="SimSun"/>
                <w:i/>
                <w:iCs/>
                <w:sz w:val="20"/>
              </w:rPr>
              <w:t xml:space="preserve"> </w:t>
            </w:r>
            <w:r w:rsidRPr="00D65BD4">
              <w:rPr>
                <w:rFonts w:eastAsia="SimSun"/>
                <w:i/>
                <w:iCs/>
                <w:sz w:val="20"/>
                <w:vertAlign w:val="subscript"/>
              </w:rPr>
              <w:t>q, r, DAM</w:t>
            </w:r>
          </w:p>
        </w:tc>
        <w:tc>
          <w:tcPr>
            <w:tcW w:w="399" w:type="pct"/>
            <w:shd w:val="clear" w:color="auto" w:fill="auto"/>
          </w:tcPr>
          <w:p w14:paraId="2B37E375" w14:textId="77777777" w:rsidR="00D65BD4" w:rsidRPr="00D65BD4" w:rsidRDefault="00D65BD4" w:rsidP="00D65BD4">
            <w:pPr>
              <w:spacing w:after="60"/>
              <w:jc w:val="center"/>
              <w:rPr>
                <w:rFonts w:eastAsia="SimSun"/>
                <w:iCs/>
                <w:sz w:val="20"/>
              </w:rPr>
            </w:pPr>
            <w:r w:rsidRPr="00D65BD4">
              <w:rPr>
                <w:rFonts w:eastAsia="SimSun"/>
                <w:iCs/>
                <w:sz w:val="20"/>
              </w:rPr>
              <w:t>MW</w:t>
            </w:r>
          </w:p>
        </w:tc>
        <w:tc>
          <w:tcPr>
            <w:tcW w:w="3541" w:type="pct"/>
            <w:shd w:val="clear" w:color="auto" w:fill="auto"/>
          </w:tcPr>
          <w:p w14:paraId="1A1DC869" w14:textId="77777777" w:rsidR="00D65BD4" w:rsidRPr="00D65BD4" w:rsidRDefault="00D65BD4" w:rsidP="00D65BD4">
            <w:pPr>
              <w:spacing w:after="60"/>
              <w:rPr>
                <w:rFonts w:eastAsia="SimSun"/>
                <w:iCs/>
                <w:sz w:val="20"/>
              </w:rPr>
            </w:pPr>
            <w:r w:rsidRPr="00D65BD4">
              <w:rPr>
                <w:rFonts w:eastAsia="SimSun"/>
                <w:i/>
                <w:iCs/>
                <w:sz w:val="20"/>
              </w:rPr>
              <w:t>Procured Capacity for Regulation Down from Resource per QSE per Resource in DAM</w:t>
            </w:r>
            <w:r w:rsidRPr="00D65BD4">
              <w:rPr>
                <w:rFonts w:eastAsia="SimSun"/>
                <w:iCs/>
                <w:sz w:val="20"/>
              </w:rPr>
              <w:t xml:space="preserve">—The Regulation Down Service (Reg-Down) capacity quantity that would have been awarded to QSE </w:t>
            </w:r>
            <w:r w:rsidRPr="00D65BD4">
              <w:rPr>
                <w:rFonts w:eastAsia="SimSun"/>
                <w:i/>
                <w:iCs/>
                <w:sz w:val="20"/>
              </w:rPr>
              <w:t>q</w:t>
            </w:r>
            <w:r w:rsidRPr="00D65BD4">
              <w:rPr>
                <w:rFonts w:eastAsia="SimSun"/>
                <w:iCs/>
                <w:sz w:val="20"/>
              </w:rPr>
              <w:t xml:space="preserve"> in the DAM for Resource </w:t>
            </w:r>
            <w:r w:rsidRPr="00D65BD4">
              <w:rPr>
                <w:rFonts w:eastAsia="SimSun"/>
                <w:i/>
                <w:iCs/>
                <w:sz w:val="20"/>
              </w:rPr>
              <w:t>r</w:t>
            </w:r>
            <w:r w:rsidRPr="00D65BD4">
              <w:rPr>
                <w:rFonts w:eastAsia="SimSun"/>
                <w:iCs/>
                <w:sz w:val="20"/>
              </w:rPr>
              <w:t xml:space="preserve">, for the hour.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1E23BA9F" w14:textId="77777777" w:rsidTr="0003786F">
        <w:tc>
          <w:tcPr>
            <w:tcW w:w="1060" w:type="pct"/>
            <w:shd w:val="clear" w:color="auto" w:fill="auto"/>
          </w:tcPr>
          <w:p w14:paraId="6738AFAD" w14:textId="77777777" w:rsidR="00D65BD4" w:rsidRPr="00D65BD4" w:rsidRDefault="00D65BD4" w:rsidP="00D65BD4">
            <w:pPr>
              <w:spacing w:after="60"/>
              <w:rPr>
                <w:rFonts w:eastAsia="SimSun"/>
                <w:iCs/>
                <w:sz w:val="20"/>
              </w:rPr>
            </w:pPr>
            <w:r w:rsidRPr="00D65BD4">
              <w:rPr>
                <w:rFonts w:eastAsia="SimSun"/>
                <w:iCs/>
                <w:sz w:val="20"/>
              </w:rPr>
              <w:t xml:space="preserve">PCRRR </w:t>
            </w:r>
            <w:r w:rsidRPr="00D65BD4">
              <w:rPr>
                <w:rFonts w:eastAsia="SimSun"/>
                <w:i/>
                <w:iCs/>
                <w:sz w:val="20"/>
                <w:vertAlign w:val="subscript"/>
              </w:rPr>
              <w:t>q, r, DAM</w:t>
            </w:r>
            <w:r w:rsidRPr="00D65BD4">
              <w:rPr>
                <w:rFonts w:eastAsia="SimSun"/>
                <w:i/>
                <w:iCs/>
                <w:sz w:val="20"/>
              </w:rPr>
              <w:t xml:space="preserve"> </w:t>
            </w:r>
          </w:p>
        </w:tc>
        <w:tc>
          <w:tcPr>
            <w:tcW w:w="399" w:type="pct"/>
            <w:shd w:val="clear" w:color="auto" w:fill="auto"/>
          </w:tcPr>
          <w:p w14:paraId="04B86C7F" w14:textId="77777777" w:rsidR="00D65BD4" w:rsidRPr="00D65BD4" w:rsidRDefault="00D65BD4" w:rsidP="00D65BD4">
            <w:pPr>
              <w:spacing w:after="60"/>
              <w:jc w:val="center"/>
              <w:rPr>
                <w:rFonts w:eastAsia="SimSun"/>
                <w:iCs/>
                <w:sz w:val="20"/>
              </w:rPr>
            </w:pPr>
            <w:r w:rsidRPr="00D65BD4">
              <w:rPr>
                <w:rFonts w:eastAsia="SimSun"/>
                <w:iCs/>
                <w:sz w:val="20"/>
              </w:rPr>
              <w:t>MW</w:t>
            </w:r>
          </w:p>
        </w:tc>
        <w:tc>
          <w:tcPr>
            <w:tcW w:w="3541" w:type="pct"/>
            <w:shd w:val="clear" w:color="auto" w:fill="auto"/>
          </w:tcPr>
          <w:p w14:paraId="32270626" w14:textId="77777777" w:rsidR="00D65BD4" w:rsidRPr="00D65BD4" w:rsidRDefault="00D65BD4" w:rsidP="00D65BD4">
            <w:pPr>
              <w:spacing w:after="60"/>
              <w:rPr>
                <w:rFonts w:eastAsia="SimSun"/>
                <w:iCs/>
                <w:sz w:val="20"/>
              </w:rPr>
            </w:pPr>
            <w:r w:rsidRPr="00D65BD4">
              <w:rPr>
                <w:rFonts w:eastAsia="SimSun"/>
                <w:i/>
                <w:iCs/>
                <w:sz w:val="20"/>
              </w:rPr>
              <w:t>Procured Capacity for Responsive Reserve from Resource per QSE per Resource in DAM</w:t>
            </w:r>
            <w:r w:rsidRPr="00D65BD4">
              <w:rPr>
                <w:rFonts w:eastAsia="SimSun"/>
                <w:iCs/>
                <w:sz w:val="20"/>
              </w:rPr>
              <w:t xml:space="preserve">—The Responsive Reserve (RRS) capacity quantity that would have been awarded to QSE </w:t>
            </w:r>
            <w:r w:rsidRPr="00D65BD4">
              <w:rPr>
                <w:rFonts w:eastAsia="SimSun"/>
                <w:i/>
                <w:iCs/>
                <w:sz w:val="20"/>
              </w:rPr>
              <w:t>q</w:t>
            </w:r>
            <w:r w:rsidRPr="00D65BD4">
              <w:rPr>
                <w:rFonts w:eastAsia="SimSun"/>
                <w:iCs/>
                <w:sz w:val="20"/>
              </w:rPr>
              <w:t xml:space="preserve"> in the DAM for Resource </w:t>
            </w:r>
            <w:r w:rsidRPr="00D65BD4">
              <w:rPr>
                <w:rFonts w:eastAsia="SimSun"/>
                <w:i/>
                <w:iCs/>
                <w:sz w:val="20"/>
              </w:rPr>
              <w:t>r</w:t>
            </w:r>
            <w:r w:rsidRPr="00D65BD4">
              <w:rPr>
                <w:rFonts w:eastAsia="SimSun"/>
                <w:iCs/>
                <w:sz w:val="20"/>
              </w:rPr>
              <w:t xml:space="preserve">, for the hour.  Where for a Combined </w:t>
            </w:r>
            <w:r w:rsidRPr="00D65BD4">
              <w:rPr>
                <w:rFonts w:eastAsia="SimSun"/>
                <w:iCs/>
                <w:sz w:val="20"/>
              </w:rPr>
              <w:lastRenderedPageBreak/>
              <w:t xml:space="preserve">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707B3133" w14:textId="77777777" w:rsidTr="0003786F">
        <w:tc>
          <w:tcPr>
            <w:tcW w:w="1060" w:type="pct"/>
            <w:shd w:val="clear" w:color="auto" w:fill="auto"/>
          </w:tcPr>
          <w:p w14:paraId="5BBB1EEE" w14:textId="77777777" w:rsidR="00D65BD4" w:rsidRPr="00D65BD4" w:rsidRDefault="00D65BD4" w:rsidP="00D65BD4">
            <w:pPr>
              <w:spacing w:after="60"/>
              <w:rPr>
                <w:rFonts w:eastAsia="SimSun"/>
                <w:iCs/>
                <w:sz w:val="20"/>
              </w:rPr>
            </w:pPr>
            <w:r w:rsidRPr="00D65BD4">
              <w:rPr>
                <w:rFonts w:eastAsia="SimSun"/>
                <w:iCs/>
                <w:sz w:val="20"/>
              </w:rPr>
              <w:lastRenderedPageBreak/>
              <w:t xml:space="preserve">PCNSR </w:t>
            </w:r>
            <w:r w:rsidRPr="00D65BD4">
              <w:rPr>
                <w:rFonts w:eastAsia="SimSun"/>
                <w:i/>
                <w:iCs/>
                <w:sz w:val="20"/>
                <w:vertAlign w:val="subscript"/>
              </w:rPr>
              <w:t>q, r, DAM</w:t>
            </w:r>
          </w:p>
        </w:tc>
        <w:tc>
          <w:tcPr>
            <w:tcW w:w="399" w:type="pct"/>
            <w:shd w:val="clear" w:color="auto" w:fill="auto"/>
          </w:tcPr>
          <w:p w14:paraId="349E8101" w14:textId="77777777" w:rsidR="00D65BD4" w:rsidRPr="00D65BD4" w:rsidRDefault="00D65BD4" w:rsidP="00D65BD4">
            <w:pPr>
              <w:spacing w:after="60"/>
              <w:jc w:val="center"/>
              <w:rPr>
                <w:rFonts w:eastAsia="SimSun"/>
                <w:iCs/>
                <w:sz w:val="20"/>
              </w:rPr>
            </w:pPr>
            <w:r w:rsidRPr="00D65BD4">
              <w:rPr>
                <w:rFonts w:eastAsia="SimSun"/>
                <w:iCs/>
                <w:sz w:val="20"/>
              </w:rPr>
              <w:t>MW</w:t>
            </w:r>
          </w:p>
        </w:tc>
        <w:tc>
          <w:tcPr>
            <w:tcW w:w="3541" w:type="pct"/>
            <w:shd w:val="clear" w:color="auto" w:fill="auto"/>
          </w:tcPr>
          <w:p w14:paraId="3FC7D676" w14:textId="77777777" w:rsidR="00D65BD4" w:rsidRPr="00D65BD4" w:rsidRDefault="00D65BD4" w:rsidP="00D65BD4">
            <w:pPr>
              <w:spacing w:after="60"/>
              <w:rPr>
                <w:rFonts w:eastAsia="SimSun"/>
                <w:iCs/>
                <w:sz w:val="20"/>
              </w:rPr>
            </w:pPr>
            <w:r w:rsidRPr="00D65BD4">
              <w:rPr>
                <w:rFonts w:eastAsia="SimSun"/>
                <w:i/>
                <w:iCs/>
                <w:sz w:val="20"/>
              </w:rPr>
              <w:t>Procured Capacity for Non-Spinning Reserve from Resource per QSE per Resource in DAM</w:t>
            </w:r>
            <w:r w:rsidRPr="00D65BD4">
              <w:rPr>
                <w:rFonts w:eastAsia="SimSun"/>
                <w:iCs/>
                <w:sz w:val="20"/>
              </w:rPr>
              <w:t xml:space="preserve">—The Non-Spinning Reserve (Non-Spin) capacity quantity that would have been awarded to QSE </w:t>
            </w:r>
            <w:r w:rsidRPr="00D65BD4">
              <w:rPr>
                <w:rFonts w:eastAsia="SimSun"/>
                <w:i/>
                <w:iCs/>
                <w:sz w:val="20"/>
              </w:rPr>
              <w:t>q</w:t>
            </w:r>
            <w:r w:rsidRPr="00D65BD4">
              <w:rPr>
                <w:rFonts w:eastAsia="SimSun"/>
                <w:iCs/>
                <w:sz w:val="20"/>
              </w:rPr>
              <w:t xml:space="preserve"> in the DAM for Resource </w:t>
            </w:r>
            <w:r w:rsidRPr="00D65BD4">
              <w:rPr>
                <w:rFonts w:eastAsia="SimSun"/>
                <w:i/>
                <w:iCs/>
                <w:sz w:val="20"/>
              </w:rPr>
              <w:t>r</w:t>
            </w:r>
            <w:r w:rsidRPr="00D65BD4">
              <w:rPr>
                <w:rFonts w:eastAsia="SimSun"/>
                <w:iCs/>
                <w:sz w:val="20"/>
              </w:rPr>
              <w:t xml:space="preserve">, for the hour.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3780D275" w14:textId="77777777" w:rsidTr="0003786F">
        <w:tc>
          <w:tcPr>
            <w:tcW w:w="1060" w:type="pct"/>
            <w:shd w:val="clear" w:color="auto" w:fill="auto"/>
          </w:tcPr>
          <w:p w14:paraId="411B648B" w14:textId="77777777" w:rsidR="00D65BD4" w:rsidRPr="00D65BD4" w:rsidRDefault="00D65BD4" w:rsidP="00D65BD4">
            <w:pPr>
              <w:spacing w:after="60"/>
              <w:rPr>
                <w:rFonts w:eastAsia="SimSun"/>
                <w:iCs/>
                <w:sz w:val="20"/>
              </w:rPr>
            </w:pPr>
            <w:r w:rsidRPr="00D65BD4">
              <w:rPr>
                <w:rFonts w:eastAsia="SimSun"/>
                <w:iCs/>
                <w:sz w:val="20"/>
              </w:rPr>
              <w:t xml:space="preserve">PCECRR </w:t>
            </w:r>
            <w:r w:rsidRPr="00D65BD4">
              <w:rPr>
                <w:rFonts w:eastAsia="SimSun"/>
                <w:i/>
                <w:iCs/>
                <w:sz w:val="20"/>
                <w:vertAlign w:val="subscript"/>
              </w:rPr>
              <w:t>q, r, DAM</w:t>
            </w:r>
          </w:p>
        </w:tc>
        <w:tc>
          <w:tcPr>
            <w:tcW w:w="399" w:type="pct"/>
            <w:shd w:val="clear" w:color="auto" w:fill="auto"/>
          </w:tcPr>
          <w:p w14:paraId="52ECFB71" w14:textId="77777777" w:rsidR="00D65BD4" w:rsidRPr="00D65BD4" w:rsidRDefault="00D65BD4" w:rsidP="00D65BD4">
            <w:pPr>
              <w:spacing w:after="60"/>
              <w:jc w:val="center"/>
              <w:rPr>
                <w:rFonts w:eastAsia="SimSun"/>
                <w:iCs/>
                <w:sz w:val="20"/>
              </w:rPr>
            </w:pPr>
            <w:r w:rsidRPr="00D65BD4">
              <w:rPr>
                <w:rFonts w:eastAsia="SimSun"/>
                <w:iCs/>
                <w:sz w:val="20"/>
              </w:rPr>
              <w:t>MW</w:t>
            </w:r>
          </w:p>
        </w:tc>
        <w:tc>
          <w:tcPr>
            <w:tcW w:w="3541" w:type="pct"/>
            <w:shd w:val="clear" w:color="auto" w:fill="auto"/>
          </w:tcPr>
          <w:p w14:paraId="6876FACF" w14:textId="77777777" w:rsidR="00D65BD4" w:rsidRPr="00D65BD4" w:rsidRDefault="00D65BD4" w:rsidP="00D65BD4">
            <w:pPr>
              <w:spacing w:after="60"/>
              <w:rPr>
                <w:rFonts w:eastAsia="SimSun"/>
                <w:i/>
                <w:iCs/>
                <w:sz w:val="20"/>
              </w:rPr>
            </w:pPr>
            <w:r w:rsidRPr="00D65BD4">
              <w:rPr>
                <w:rFonts w:eastAsia="SimSun"/>
                <w:i/>
                <w:iCs/>
                <w:sz w:val="20"/>
              </w:rPr>
              <w:t>Procured Capacity for ERCOT Contingency Reserve Service from Resource per QSE per Resource in DAM</w:t>
            </w:r>
            <w:r w:rsidRPr="00D65BD4">
              <w:rPr>
                <w:rFonts w:eastAsia="SimSun"/>
                <w:iCs/>
                <w:sz w:val="20"/>
              </w:rPr>
              <w:t xml:space="preserve">—The ERCOT Contingency Reserve Service (ECRS) capacity quantity that would have been awarded to QSE </w:t>
            </w:r>
            <w:r w:rsidRPr="00D65BD4">
              <w:rPr>
                <w:rFonts w:eastAsia="SimSun"/>
                <w:i/>
                <w:iCs/>
                <w:sz w:val="20"/>
              </w:rPr>
              <w:t>q</w:t>
            </w:r>
            <w:r w:rsidRPr="00D65BD4">
              <w:rPr>
                <w:rFonts w:eastAsia="SimSun"/>
                <w:iCs/>
                <w:sz w:val="20"/>
              </w:rPr>
              <w:t xml:space="preserve"> in the DAM for Resource </w:t>
            </w:r>
            <w:r w:rsidRPr="00D65BD4">
              <w:rPr>
                <w:rFonts w:eastAsia="SimSun"/>
                <w:i/>
                <w:iCs/>
                <w:sz w:val="20"/>
              </w:rPr>
              <w:t>r</w:t>
            </w:r>
            <w:r w:rsidRPr="00D65BD4">
              <w:rPr>
                <w:rFonts w:eastAsia="SimSun"/>
                <w:iCs/>
                <w:sz w:val="20"/>
              </w:rPr>
              <w:t xml:space="preserve">, for the hour.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5A17146F" w14:textId="77777777" w:rsidTr="0003786F">
        <w:trPr>
          <w:ins w:id="2429" w:author="ERCOT" w:date="2024-05-16T15:49:00Z"/>
        </w:trPr>
        <w:tc>
          <w:tcPr>
            <w:tcW w:w="1060" w:type="pct"/>
            <w:shd w:val="clear" w:color="auto" w:fill="auto"/>
          </w:tcPr>
          <w:p w14:paraId="6416A4A0" w14:textId="77777777" w:rsidR="00D65BD4" w:rsidRPr="00D65BD4" w:rsidRDefault="00D65BD4" w:rsidP="00D65BD4">
            <w:pPr>
              <w:spacing w:after="60"/>
              <w:rPr>
                <w:ins w:id="2430" w:author="ERCOT" w:date="2024-05-16T15:49:00Z"/>
                <w:rFonts w:eastAsia="SimSun"/>
                <w:iCs/>
                <w:sz w:val="20"/>
                <w:szCs w:val="20"/>
              </w:rPr>
            </w:pPr>
            <w:ins w:id="2431" w:author="ERCOT" w:date="2024-05-16T15:49:00Z">
              <w:r w:rsidRPr="00D65BD4">
                <w:rPr>
                  <w:rFonts w:eastAsia="SimSun"/>
                  <w:sz w:val="20"/>
                  <w:szCs w:val="20"/>
                </w:rPr>
                <w:t xml:space="preserve">PCDRRR </w:t>
              </w:r>
              <w:r w:rsidRPr="00D65BD4">
                <w:rPr>
                  <w:rFonts w:eastAsia="SimSun"/>
                  <w:i/>
                  <w:sz w:val="20"/>
                  <w:szCs w:val="20"/>
                  <w:vertAlign w:val="subscript"/>
                </w:rPr>
                <w:t>r,</w:t>
              </w:r>
              <w:r w:rsidRPr="00D65BD4">
                <w:rPr>
                  <w:rFonts w:eastAsia="SimSun"/>
                  <w:i/>
                  <w:sz w:val="20"/>
                  <w:szCs w:val="20"/>
                </w:rPr>
                <w:t xml:space="preserve"> </w:t>
              </w:r>
              <w:r w:rsidRPr="00D65BD4">
                <w:rPr>
                  <w:rFonts w:eastAsia="SimSun"/>
                  <w:i/>
                  <w:sz w:val="20"/>
                  <w:szCs w:val="20"/>
                  <w:vertAlign w:val="subscript"/>
                </w:rPr>
                <w:t>q, DAM</w:t>
              </w:r>
            </w:ins>
          </w:p>
        </w:tc>
        <w:tc>
          <w:tcPr>
            <w:tcW w:w="399" w:type="pct"/>
            <w:shd w:val="clear" w:color="auto" w:fill="auto"/>
          </w:tcPr>
          <w:p w14:paraId="53B66AF6" w14:textId="77777777" w:rsidR="00D65BD4" w:rsidRPr="00D65BD4" w:rsidRDefault="00D65BD4" w:rsidP="00D65BD4">
            <w:pPr>
              <w:spacing w:after="60"/>
              <w:jc w:val="center"/>
              <w:rPr>
                <w:ins w:id="2432" w:author="ERCOT" w:date="2024-05-16T15:49:00Z"/>
                <w:rFonts w:eastAsia="SimSun"/>
                <w:iCs/>
                <w:sz w:val="20"/>
                <w:szCs w:val="20"/>
              </w:rPr>
            </w:pPr>
            <w:ins w:id="2433" w:author="ERCOT" w:date="2024-05-16T15:49:00Z">
              <w:r w:rsidRPr="00D65BD4">
                <w:rPr>
                  <w:rFonts w:eastAsia="SimSun"/>
                  <w:sz w:val="20"/>
                  <w:szCs w:val="20"/>
                </w:rPr>
                <w:t>MW</w:t>
              </w:r>
            </w:ins>
          </w:p>
        </w:tc>
        <w:tc>
          <w:tcPr>
            <w:tcW w:w="3541" w:type="pct"/>
            <w:shd w:val="clear" w:color="auto" w:fill="auto"/>
          </w:tcPr>
          <w:p w14:paraId="18323B3B" w14:textId="77777777" w:rsidR="00D65BD4" w:rsidRPr="00D65BD4" w:rsidRDefault="00D65BD4" w:rsidP="00D65BD4">
            <w:pPr>
              <w:spacing w:after="60"/>
              <w:rPr>
                <w:ins w:id="2434" w:author="ERCOT" w:date="2024-05-16T15:49:00Z"/>
                <w:rFonts w:eastAsia="SimSun"/>
                <w:i/>
                <w:iCs/>
                <w:sz w:val="20"/>
                <w:szCs w:val="20"/>
              </w:rPr>
            </w:pPr>
            <w:ins w:id="2435" w:author="ERCOT" w:date="2024-05-16T15:49:00Z">
              <w:r w:rsidRPr="00D65BD4">
                <w:rPr>
                  <w:rFonts w:eastAsia="SimSun"/>
                  <w:i/>
                  <w:sz w:val="20"/>
                  <w:szCs w:val="20"/>
                </w:rPr>
                <w:t>Procured Capacity for Dispatchable Reliability Reserve Service from Resource per Resource per QSE per hour in DAM</w:t>
              </w:r>
              <w:r w:rsidRPr="00D65BD4">
                <w:rPr>
                  <w:rFonts w:eastAsia="SimSun"/>
                  <w:sz w:val="20"/>
                  <w:szCs w:val="20"/>
                </w:rPr>
                <w:t>—The Dispatchable Reliability Reserve</w:t>
              </w:r>
              <w:r w:rsidRPr="00D65BD4">
                <w:rPr>
                  <w:rFonts w:eastAsia="SimSun"/>
                  <w:i/>
                  <w:sz w:val="20"/>
                  <w:szCs w:val="20"/>
                </w:rPr>
                <w:t xml:space="preserve"> </w:t>
              </w:r>
              <w:r w:rsidRPr="00D65BD4">
                <w:rPr>
                  <w:rFonts w:eastAsia="SimSun"/>
                  <w:sz w:val="20"/>
                  <w:szCs w:val="20"/>
                </w:rPr>
                <w:t xml:space="preserve">Service (DRRS) capacity quantity awarded to QSE </w:t>
              </w:r>
              <w:r w:rsidRPr="00D65BD4">
                <w:rPr>
                  <w:rFonts w:eastAsia="SimSun"/>
                  <w:i/>
                  <w:sz w:val="20"/>
                  <w:szCs w:val="20"/>
                </w:rPr>
                <w:t>q</w:t>
              </w:r>
              <w:r w:rsidRPr="00D65BD4">
                <w:rPr>
                  <w:rFonts w:eastAsia="SimSun"/>
                  <w:sz w:val="20"/>
                  <w:szCs w:val="20"/>
                </w:rPr>
                <w:t xml:space="preserve"> in the DAM for Resource </w:t>
              </w:r>
              <w:r w:rsidRPr="00D65BD4">
                <w:rPr>
                  <w:rFonts w:eastAsia="SimSun"/>
                  <w:i/>
                  <w:sz w:val="20"/>
                  <w:szCs w:val="20"/>
                </w:rPr>
                <w:t>r</w:t>
              </w:r>
              <w:r w:rsidRPr="00D65BD4">
                <w:rPr>
                  <w:rFonts w:eastAsia="SimSun"/>
                  <w:sz w:val="20"/>
                  <w:szCs w:val="20"/>
                </w:rPr>
                <w:t xml:space="preserve"> for the hour.  Where for a Combined Cycle Train, the Resource </w:t>
              </w:r>
              <w:r w:rsidRPr="00D65BD4">
                <w:rPr>
                  <w:rFonts w:eastAsia="SimSun"/>
                  <w:i/>
                  <w:sz w:val="20"/>
                  <w:szCs w:val="20"/>
                </w:rPr>
                <w:t xml:space="preserve">r </w:t>
              </w:r>
              <w:r w:rsidRPr="00D65BD4">
                <w:rPr>
                  <w:rFonts w:eastAsia="SimSun"/>
                  <w:sz w:val="20"/>
                  <w:szCs w:val="20"/>
                </w:rPr>
                <w:t>is a Combined Cycle Generation Resource within the Combined Cycle Train.</w:t>
              </w:r>
            </w:ins>
          </w:p>
        </w:tc>
      </w:tr>
      <w:tr w:rsidR="00D65BD4" w:rsidRPr="00D65BD4" w14:paraId="46EEF298" w14:textId="77777777" w:rsidTr="0003786F">
        <w:tc>
          <w:tcPr>
            <w:tcW w:w="1060" w:type="pct"/>
            <w:shd w:val="clear" w:color="auto" w:fill="auto"/>
          </w:tcPr>
          <w:p w14:paraId="4277C389" w14:textId="77777777" w:rsidR="00D65BD4" w:rsidRPr="00D65BD4" w:rsidRDefault="00D65BD4" w:rsidP="00D65BD4">
            <w:pPr>
              <w:spacing w:after="60"/>
              <w:rPr>
                <w:rFonts w:eastAsia="SimSun"/>
                <w:iCs/>
                <w:sz w:val="20"/>
              </w:rPr>
            </w:pPr>
            <w:r w:rsidRPr="00D65BD4">
              <w:rPr>
                <w:rFonts w:eastAsia="SimSun"/>
                <w:iCs/>
                <w:sz w:val="20"/>
              </w:rPr>
              <w:t xml:space="preserve">RUOPR </w:t>
            </w:r>
            <w:r w:rsidRPr="00D65BD4">
              <w:rPr>
                <w:rFonts w:eastAsia="SimSun"/>
                <w:i/>
                <w:iCs/>
                <w:sz w:val="20"/>
                <w:vertAlign w:val="subscript"/>
              </w:rPr>
              <w:t>q, r, DAM</w:t>
            </w:r>
          </w:p>
          <w:p w14:paraId="0795371D" w14:textId="77777777" w:rsidR="00D65BD4" w:rsidRPr="00D65BD4" w:rsidRDefault="00D65BD4" w:rsidP="00D65BD4">
            <w:pPr>
              <w:spacing w:after="60"/>
              <w:rPr>
                <w:rFonts w:eastAsia="SimSun"/>
                <w:iCs/>
                <w:sz w:val="20"/>
              </w:rPr>
            </w:pPr>
          </w:p>
        </w:tc>
        <w:tc>
          <w:tcPr>
            <w:tcW w:w="399" w:type="pct"/>
            <w:shd w:val="clear" w:color="auto" w:fill="auto"/>
          </w:tcPr>
          <w:p w14:paraId="02700CEF"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1FACE58C" w14:textId="77777777" w:rsidR="00D65BD4" w:rsidRPr="00D65BD4" w:rsidRDefault="00D65BD4" w:rsidP="00D65BD4">
            <w:pPr>
              <w:spacing w:after="60"/>
              <w:rPr>
                <w:rFonts w:eastAsia="SimSun"/>
                <w:iCs/>
                <w:sz w:val="20"/>
              </w:rPr>
            </w:pPr>
            <w:r w:rsidRPr="00D65BD4">
              <w:rPr>
                <w:rFonts w:eastAsia="SimSun"/>
                <w:i/>
                <w:iCs/>
                <w:sz w:val="20"/>
              </w:rPr>
              <w:t>Regulation Up Offer Price</w:t>
            </w:r>
            <w:r w:rsidRPr="00D65BD4">
              <w:rPr>
                <w:rFonts w:eastAsia="SimSun"/>
                <w:iCs/>
                <w:sz w:val="20"/>
              </w:rPr>
              <w:t xml:space="preserve">—The offer price for Resource </w:t>
            </w:r>
            <w:r w:rsidRPr="00D65BD4">
              <w:rPr>
                <w:rFonts w:eastAsia="SimSun"/>
                <w:i/>
                <w:iCs/>
                <w:sz w:val="20"/>
              </w:rPr>
              <w:t xml:space="preserve">r </w:t>
            </w:r>
            <w:r w:rsidRPr="00D65BD4">
              <w:rPr>
                <w:rFonts w:eastAsia="SimSun"/>
                <w:iCs/>
                <w:sz w:val="20"/>
              </w:rPr>
              <w:t xml:space="preserve">represented by QSE </w:t>
            </w:r>
            <w:r w:rsidRPr="00D65BD4">
              <w:rPr>
                <w:rFonts w:eastAsia="SimSun"/>
                <w:i/>
                <w:iCs/>
                <w:sz w:val="20"/>
              </w:rPr>
              <w:t xml:space="preserve">q, </w:t>
            </w:r>
            <w:r w:rsidRPr="00D65BD4">
              <w:rPr>
                <w:rFonts w:eastAsia="SimSun"/>
                <w:iCs/>
                <w:sz w:val="20"/>
              </w:rPr>
              <w:t xml:space="preserve">for the impacted Reg-Up Ancillary Service Offers.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66F0A1FD" w14:textId="77777777" w:rsidTr="0003786F">
        <w:trPr>
          <w:trHeight w:val="498"/>
        </w:trPr>
        <w:tc>
          <w:tcPr>
            <w:tcW w:w="1060" w:type="pct"/>
            <w:shd w:val="clear" w:color="auto" w:fill="auto"/>
          </w:tcPr>
          <w:p w14:paraId="57DD8DAE" w14:textId="77777777" w:rsidR="00D65BD4" w:rsidRPr="00D65BD4" w:rsidRDefault="00D65BD4" w:rsidP="00D65BD4">
            <w:pPr>
              <w:spacing w:after="60"/>
              <w:rPr>
                <w:rFonts w:eastAsia="SimSun"/>
                <w:iCs/>
                <w:sz w:val="20"/>
              </w:rPr>
            </w:pPr>
            <w:r w:rsidRPr="00D65BD4">
              <w:rPr>
                <w:rFonts w:eastAsia="SimSun"/>
                <w:iCs/>
                <w:sz w:val="20"/>
              </w:rPr>
              <w:t>RDOPR</w:t>
            </w:r>
            <w:r w:rsidRPr="00D65BD4">
              <w:rPr>
                <w:rFonts w:eastAsia="SimSun"/>
                <w:iCs/>
                <w:sz w:val="20"/>
                <w:vertAlign w:val="subscript"/>
              </w:rPr>
              <w:t xml:space="preserve"> </w:t>
            </w:r>
            <w:r w:rsidRPr="00D65BD4">
              <w:rPr>
                <w:rFonts w:eastAsia="SimSun"/>
                <w:i/>
                <w:iCs/>
                <w:sz w:val="20"/>
                <w:vertAlign w:val="subscript"/>
              </w:rPr>
              <w:t>q, r, DAM</w:t>
            </w:r>
          </w:p>
        </w:tc>
        <w:tc>
          <w:tcPr>
            <w:tcW w:w="399" w:type="pct"/>
            <w:shd w:val="clear" w:color="auto" w:fill="auto"/>
          </w:tcPr>
          <w:p w14:paraId="69912B98"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014248D4" w14:textId="77777777" w:rsidR="00D65BD4" w:rsidRPr="00D65BD4" w:rsidRDefault="00D65BD4" w:rsidP="00D65BD4">
            <w:pPr>
              <w:spacing w:after="60"/>
              <w:rPr>
                <w:rFonts w:eastAsia="SimSun"/>
                <w:iCs/>
                <w:sz w:val="20"/>
              </w:rPr>
            </w:pPr>
            <w:r w:rsidRPr="00D65BD4">
              <w:rPr>
                <w:rFonts w:eastAsia="SimSun"/>
                <w:i/>
                <w:iCs/>
                <w:sz w:val="20"/>
              </w:rPr>
              <w:t>Regulation Down Offer Price</w:t>
            </w:r>
            <w:r w:rsidRPr="00D65BD4">
              <w:rPr>
                <w:rFonts w:eastAsia="SimSun"/>
                <w:iCs/>
                <w:sz w:val="20"/>
              </w:rPr>
              <w:t xml:space="preserve">—The offer price for Resource </w:t>
            </w:r>
            <w:r w:rsidRPr="00D65BD4">
              <w:rPr>
                <w:rFonts w:eastAsia="SimSun"/>
                <w:i/>
                <w:iCs/>
                <w:sz w:val="20"/>
              </w:rPr>
              <w:t xml:space="preserve">r </w:t>
            </w:r>
            <w:r w:rsidRPr="00D65BD4">
              <w:rPr>
                <w:rFonts w:eastAsia="SimSun"/>
                <w:iCs/>
                <w:sz w:val="20"/>
              </w:rPr>
              <w:t xml:space="preserve">represented by QSE </w:t>
            </w:r>
            <w:r w:rsidRPr="00D65BD4">
              <w:rPr>
                <w:rFonts w:eastAsia="SimSun"/>
                <w:i/>
                <w:iCs/>
                <w:sz w:val="20"/>
              </w:rPr>
              <w:t>q,</w:t>
            </w:r>
            <w:r w:rsidRPr="00D65BD4">
              <w:rPr>
                <w:rFonts w:eastAsia="SimSun"/>
                <w:iCs/>
                <w:sz w:val="20"/>
              </w:rPr>
              <w:t xml:space="preserve"> for the impacted Reg-Down Ancillary Service Offers.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06C02438" w14:textId="77777777" w:rsidTr="0003786F">
        <w:trPr>
          <w:trHeight w:val="525"/>
        </w:trPr>
        <w:tc>
          <w:tcPr>
            <w:tcW w:w="1060" w:type="pct"/>
            <w:shd w:val="clear" w:color="auto" w:fill="auto"/>
          </w:tcPr>
          <w:p w14:paraId="388350DC" w14:textId="77777777" w:rsidR="00D65BD4" w:rsidRPr="00D65BD4" w:rsidRDefault="00D65BD4" w:rsidP="00D65BD4">
            <w:pPr>
              <w:spacing w:after="60"/>
              <w:rPr>
                <w:rFonts w:eastAsia="SimSun"/>
                <w:iCs/>
                <w:sz w:val="20"/>
              </w:rPr>
            </w:pPr>
            <w:r w:rsidRPr="00D65BD4">
              <w:rPr>
                <w:rFonts w:eastAsia="SimSun"/>
                <w:iCs/>
                <w:sz w:val="20"/>
              </w:rPr>
              <w:t>RROPR</w:t>
            </w:r>
            <w:r w:rsidRPr="00D65BD4">
              <w:rPr>
                <w:rFonts w:eastAsia="SimSun"/>
                <w:iCs/>
                <w:sz w:val="20"/>
                <w:vertAlign w:val="subscript"/>
              </w:rPr>
              <w:t xml:space="preserve"> </w:t>
            </w:r>
            <w:r w:rsidRPr="00D65BD4">
              <w:rPr>
                <w:rFonts w:eastAsia="SimSun"/>
                <w:i/>
                <w:iCs/>
                <w:sz w:val="20"/>
                <w:vertAlign w:val="subscript"/>
              </w:rPr>
              <w:t>q, r, DAM</w:t>
            </w:r>
          </w:p>
        </w:tc>
        <w:tc>
          <w:tcPr>
            <w:tcW w:w="399" w:type="pct"/>
            <w:shd w:val="clear" w:color="auto" w:fill="auto"/>
          </w:tcPr>
          <w:p w14:paraId="20C1E715"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49CADE54" w14:textId="77777777" w:rsidR="00D65BD4" w:rsidRPr="00D65BD4" w:rsidRDefault="00D65BD4" w:rsidP="00D65BD4">
            <w:pPr>
              <w:spacing w:after="60"/>
              <w:rPr>
                <w:rFonts w:eastAsia="SimSun"/>
                <w:iCs/>
                <w:sz w:val="20"/>
              </w:rPr>
            </w:pPr>
            <w:r w:rsidRPr="00D65BD4">
              <w:rPr>
                <w:rFonts w:eastAsia="SimSun"/>
                <w:i/>
                <w:iCs/>
                <w:sz w:val="20"/>
              </w:rPr>
              <w:t>Responsive Reserve Offer Price</w:t>
            </w:r>
            <w:r w:rsidRPr="00D65BD4">
              <w:rPr>
                <w:rFonts w:eastAsia="SimSun"/>
                <w:iCs/>
                <w:sz w:val="20"/>
              </w:rPr>
              <w:t xml:space="preserve">—The offer price for Resource </w:t>
            </w:r>
            <w:r w:rsidRPr="00D65BD4">
              <w:rPr>
                <w:rFonts w:eastAsia="SimSun"/>
                <w:i/>
                <w:iCs/>
                <w:sz w:val="20"/>
              </w:rPr>
              <w:t xml:space="preserve">r </w:t>
            </w:r>
            <w:r w:rsidRPr="00D65BD4">
              <w:rPr>
                <w:rFonts w:eastAsia="SimSun"/>
                <w:iCs/>
                <w:sz w:val="20"/>
              </w:rPr>
              <w:t xml:space="preserve">represented by QSE </w:t>
            </w:r>
            <w:r w:rsidRPr="00D65BD4">
              <w:rPr>
                <w:rFonts w:eastAsia="SimSun"/>
                <w:i/>
                <w:iCs/>
                <w:sz w:val="20"/>
              </w:rPr>
              <w:t>q,</w:t>
            </w:r>
            <w:r w:rsidRPr="00D65BD4">
              <w:rPr>
                <w:rFonts w:eastAsia="SimSun"/>
                <w:iCs/>
                <w:sz w:val="20"/>
              </w:rPr>
              <w:t xml:space="preserve"> for the impacted RRS Ancillary Service Offers.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3740CF41" w14:textId="77777777" w:rsidTr="0003786F">
        <w:trPr>
          <w:trHeight w:val="525"/>
        </w:trPr>
        <w:tc>
          <w:tcPr>
            <w:tcW w:w="1060" w:type="pct"/>
            <w:shd w:val="clear" w:color="auto" w:fill="auto"/>
          </w:tcPr>
          <w:p w14:paraId="143A3ACF" w14:textId="77777777" w:rsidR="00D65BD4" w:rsidRPr="00D65BD4" w:rsidRDefault="00D65BD4" w:rsidP="00D65BD4">
            <w:pPr>
              <w:spacing w:after="60"/>
              <w:rPr>
                <w:rFonts w:eastAsia="SimSun"/>
                <w:iCs/>
                <w:sz w:val="20"/>
              </w:rPr>
            </w:pPr>
            <w:r w:rsidRPr="00D65BD4">
              <w:rPr>
                <w:rFonts w:eastAsia="SimSun"/>
                <w:iCs/>
                <w:sz w:val="20"/>
              </w:rPr>
              <w:t>ECRSOPR</w:t>
            </w:r>
            <w:r w:rsidRPr="00D65BD4">
              <w:rPr>
                <w:rFonts w:eastAsia="SimSun"/>
                <w:i/>
                <w:iCs/>
                <w:sz w:val="20"/>
                <w:vertAlign w:val="subscript"/>
              </w:rPr>
              <w:t xml:space="preserve"> q, r,</w:t>
            </w:r>
            <w:r w:rsidRPr="00D65BD4">
              <w:rPr>
                <w:rFonts w:eastAsia="SimSun"/>
                <w:iCs/>
                <w:sz w:val="20"/>
                <w:vertAlign w:val="subscript"/>
              </w:rPr>
              <w:t xml:space="preserve"> </w:t>
            </w:r>
            <w:r w:rsidRPr="00D65BD4">
              <w:rPr>
                <w:rFonts w:eastAsia="SimSun"/>
                <w:i/>
                <w:iCs/>
                <w:sz w:val="20"/>
                <w:vertAlign w:val="subscript"/>
              </w:rPr>
              <w:t>DAM</w:t>
            </w:r>
          </w:p>
        </w:tc>
        <w:tc>
          <w:tcPr>
            <w:tcW w:w="399" w:type="pct"/>
            <w:shd w:val="clear" w:color="auto" w:fill="auto"/>
          </w:tcPr>
          <w:p w14:paraId="18EECF19"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1C8BB8E4" w14:textId="77777777" w:rsidR="00D65BD4" w:rsidRPr="00D65BD4" w:rsidRDefault="00D65BD4" w:rsidP="00D65BD4">
            <w:pPr>
              <w:spacing w:after="60"/>
              <w:rPr>
                <w:rFonts w:eastAsia="SimSun"/>
                <w:i/>
                <w:iCs/>
                <w:sz w:val="20"/>
              </w:rPr>
            </w:pPr>
            <w:r w:rsidRPr="00D65BD4">
              <w:rPr>
                <w:rFonts w:eastAsia="SimSun"/>
                <w:i/>
                <w:iCs/>
                <w:sz w:val="20"/>
              </w:rPr>
              <w:t>ERCOT Contingency Reserve Service Offer Price</w:t>
            </w:r>
            <w:r w:rsidRPr="00D65BD4">
              <w:rPr>
                <w:rFonts w:eastAsia="SimSun"/>
                <w:iCs/>
                <w:sz w:val="20"/>
              </w:rPr>
              <w:t xml:space="preserve">—The offer price for Resource </w:t>
            </w:r>
            <w:r w:rsidRPr="00D65BD4">
              <w:rPr>
                <w:rFonts w:eastAsia="SimSun"/>
                <w:i/>
                <w:iCs/>
                <w:sz w:val="20"/>
              </w:rPr>
              <w:t xml:space="preserve">r </w:t>
            </w:r>
            <w:r w:rsidRPr="00D65BD4">
              <w:rPr>
                <w:rFonts w:eastAsia="SimSun"/>
                <w:iCs/>
                <w:sz w:val="20"/>
              </w:rPr>
              <w:t xml:space="preserve">represented by QSE </w:t>
            </w:r>
            <w:r w:rsidRPr="00D65BD4">
              <w:rPr>
                <w:rFonts w:eastAsia="SimSun"/>
                <w:i/>
                <w:iCs/>
                <w:sz w:val="20"/>
              </w:rPr>
              <w:t>q,</w:t>
            </w:r>
            <w:r w:rsidRPr="00D65BD4">
              <w:rPr>
                <w:rFonts w:eastAsia="SimSun"/>
                <w:iCs/>
                <w:sz w:val="20"/>
              </w:rPr>
              <w:t xml:space="preserve"> for the impacted ECRS Ancillary Service Offers.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257AAC54" w14:textId="77777777" w:rsidTr="0003786F">
        <w:trPr>
          <w:trHeight w:val="525"/>
        </w:trPr>
        <w:tc>
          <w:tcPr>
            <w:tcW w:w="1060" w:type="pct"/>
            <w:shd w:val="clear" w:color="auto" w:fill="auto"/>
          </w:tcPr>
          <w:p w14:paraId="4C5BD4F1" w14:textId="77777777" w:rsidR="00D65BD4" w:rsidRPr="00D65BD4" w:rsidRDefault="00D65BD4" w:rsidP="00D65BD4">
            <w:pPr>
              <w:spacing w:after="60"/>
              <w:rPr>
                <w:rFonts w:eastAsia="SimSun"/>
                <w:iCs/>
                <w:sz w:val="20"/>
              </w:rPr>
            </w:pPr>
            <w:r w:rsidRPr="00D65BD4">
              <w:rPr>
                <w:rFonts w:eastAsia="SimSun"/>
                <w:iCs/>
                <w:sz w:val="20"/>
              </w:rPr>
              <w:t>NSOPR</w:t>
            </w:r>
            <w:r w:rsidRPr="00D65BD4">
              <w:rPr>
                <w:rFonts w:eastAsia="SimSun"/>
                <w:iCs/>
                <w:sz w:val="20"/>
                <w:vertAlign w:val="subscript"/>
              </w:rPr>
              <w:t xml:space="preserve"> </w:t>
            </w:r>
            <w:r w:rsidRPr="00D65BD4">
              <w:rPr>
                <w:rFonts w:eastAsia="SimSun"/>
                <w:i/>
                <w:iCs/>
                <w:sz w:val="20"/>
                <w:vertAlign w:val="subscript"/>
              </w:rPr>
              <w:t>q, r, DAM</w:t>
            </w:r>
          </w:p>
        </w:tc>
        <w:tc>
          <w:tcPr>
            <w:tcW w:w="399" w:type="pct"/>
            <w:shd w:val="clear" w:color="auto" w:fill="auto"/>
          </w:tcPr>
          <w:p w14:paraId="7A0503B4"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2D6C0EA5" w14:textId="77777777" w:rsidR="00D65BD4" w:rsidRPr="00D65BD4" w:rsidRDefault="00D65BD4" w:rsidP="00D65BD4">
            <w:pPr>
              <w:spacing w:after="60"/>
              <w:rPr>
                <w:rFonts w:eastAsia="SimSun"/>
                <w:iCs/>
                <w:sz w:val="20"/>
              </w:rPr>
            </w:pPr>
            <w:r w:rsidRPr="00D65BD4">
              <w:rPr>
                <w:rFonts w:eastAsia="SimSun"/>
                <w:i/>
                <w:iCs/>
                <w:sz w:val="20"/>
              </w:rPr>
              <w:t>Non-Spinning Reserve Offer Price</w:t>
            </w:r>
            <w:r w:rsidRPr="00D65BD4">
              <w:rPr>
                <w:rFonts w:eastAsia="SimSun"/>
                <w:iCs/>
                <w:sz w:val="20"/>
              </w:rPr>
              <w:t xml:space="preserve">—The offer price for Resource </w:t>
            </w:r>
            <w:r w:rsidRPr="00D65BD4">
              <w:rPr>
                <w:rFonts w:eastAsia="SimSun"/>
                <w:i/>
                <w:iCs/>
                <w:sz w:val="20"/>
              </w:rPr>
              <w:t xml:space="preserve">r </w:t>
            </w:r>
            <w:r w:rsidRPr="00D65BD4">
              <w:rPr>
                <w:rFonts w:eastAsia="SimSun"/>
                <w:iCs/>
                <w:sz w:val="20"/>
              </w:rPr>
              <w:t xml:space="preserve">represented by QSE </w:t>
            </w:r>
            <w:r w:rsidRPr="00D65BD4">
              <w:rPr>
                <w:rFonts w:eastAsia="SimSun"/>
                <w:i/>
                <w:iCs/>
                <w:sz w:val="20"/>
              </w:rPr>
              <w:t>q,</w:t>
            </w:r>
            <w:r w:rsidRPr="00D65BD4">
              <w:rPr>
                <w:rFonts w:eastAsia="SimSun"/>
                <w:iCs/>
                <w:sz w:val="20"/>
              </w:rPr>
              <w:t xml:space="preserve"> for the impacted Non-Spin Ancillary Service Offers.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p>
        </w:tc>
      </w:tr>
      <w:tr w:rsidR="00D65BD4" w:rsidRPr="00D65BD4" w14:paraId="5227DD65" w14:textId="77777777" w:rsidTr="0003786F">
        <w:trPr>
          <w:trHeight w:val="525"/>
          <w:ins w:id="2436" w:author="ERCOT" w:date="2024-05-16T15:50:00Z"/>
        </w:trPr>
        <w:tc>
          <w:tcPr>
            <w:tcW w:w="1060" w:type="pct"/>
            <w:shd w:val="clear" w:color="auto" w:fill="auto"/>
          </w:tcPr>
          <w:p w14:paraId="6E31EAEE" w14:textId="77777777" w:rsidR="00D65BD4" w:rsidRPr="00D65BD4" w:rsidRDefault="00D65BD4" w:rsidP="00D65BD4">
            <w:pPr>
              <w:spacing w:after="60"/>
              <w:rPr>
                <w:ins w:id="2437" w:author="ERCOT" w:date="2024-05-16T15:50:00Z"/>
                <w:rFonts w:eastAsia="SimSun"/>
                <w:iCs/>
                <w:sz w:val="20"/>
              </w:rPr>
            </w:pPr>
            <w:ins w:id="2438" w:author="ERCOT" w:date="2024-05-16T15:50:00Z">
              <w:r w:rsidRPr="00D65BD4">
                <w:rPr>
                  <w:rFonts w:eastAsia="SimSun"/>
                  <w:iCs/>
                  <w:sz w:val="20"/>
                </w:rPr>
                <w:t>DRROPR</w:t>
              </w:r>
              <w:r w:rsidRPr="00D65BD4">
                <w:rPr>
                  <w:rFonts w:eastAsia="SimSun"/>
                  <w:iCs/>
                  <w:sz w:val="20"/>
                  <w:vertAlign w:val="subscript"/>
                </w:rPr>
                <w:t xml:space="preserve"> </w:t>
              </w:r>
              <w:r w:rsidRPr="00D65BD4">
                <w:rPr>
                  <w:rFonts w:eastAsia="SimSun"/>
                  <w:i/>
                  <w:iCs/>
                  <w:sz w:val="20"/>
                  <w:vertAlign w:val="subscript"/>
                </w:rPr>
                <w:t>q, r, DAM</w:t>
              </w:r>
            </w:ins>
          </w:p>
        </w:tc>
        <w:tc>
          <w:tcPr>
            <w:tcW w:w="399" w:type="pct"/>
            <w:shd w:val="clear" w:color="auto" w:fill="auto"/>
          </w:tcPr>
          <w:p w14:paraId="0C0E9331" w14:textId="77777777" w:rsidR="00D65BD4" w:rsidRPr="00D65BD4" w:rsidRDefault="00D65BD4" w:rsidP="00D65BD4">
            <w:pPr>
              <w:spacing w:after="60"/>
              <w:jc w:val="center"/>
              <w:rPr>
                <w:ins w:id="2439" w:author="ERCOT" w:date="2024-05-16T15:50:00Z"/>
                <w:rFonts w:eastAsia="SimSun"/>
                <w:iCs/>
                <w:sz w:val="20"/>
              </w:rPr>
            </w:pPr>
            <w:ins w:id="2440" w:author="ERCOT" w:date="2024-05-16T15:50:00Z">
              <w:r w:rsidRPr="00D65BD4">
                <w:rPr>
                  <w:rFonts w:eastAsia="SimSun"/>
                  <w:iCs/>
                  <w:sz w:val="20"/>
                </w:rPr>
                <w:t>$/MW per hour</w:t>
              </w:r>
            </w:ins>
          </w:p>
        </w:tc>
        <w:tc>
          <w:tcPr>
            <w:tcW w:w="3541" w:type="pct"/>
            <w:shd w:val="clear" w:color="auto" w:fill="auto"/>
          </w:tcPr>
          <w:p w14:paraId="2631737A" w14:textId="77777777" w:rsidR="00D65BD4" w:rsidRPr="00D65BD4" w:rsidRDefault="00D65BD4" w:rsidP="00D65BD4">
            <w:pPr>
              <w:spacing w:after="60"/>
              <w:rPr>
                <w:ins w:id="2441" w:author="ERCOT" w:date="2024-05-16T15:50:00Z"/>
                <w:rFonts w:eastAsia="SimSun"/>
                <w:i/>
                <w:iCs/>
                <w:sz w:val="20"/>
              </w:rPr>
            </w:pPr>
            <w:ins w:id="2442" w:author="ERCOT" w:date="2024-05-16T15:50:00Z">
              <w:r w:rsidRPr="00D65BD4">
                <w:rPr>
                  <w:rFonts w:eastAsia="SimSun"/>
                  <w:i/>
                  <w:iCs/>
                  <w:sz w:val="20"/>
                </w:rPr>
                <w:t>Dispatchable Reliability Reserve Offer Price</w:t>
              </w:r>
              <w:r w:rsidRPr="00D65BD4">
                <w:rPr>
                  <w:rFonts w:eastAsia="SimSun"/>
                  <w:iCs/>
                  <w:sz w:val="20"/>
                </w:rPr>
                <w:t xml:space="preserve">—The offer price for Resource </w:t>
              </w:r>
              <w:r w:rsidRPr="00D65BD4">
                <w:rPr>
                  <w:rFonts w:eastAsia="SimSun"/>
                  <w:i/>
                  <w:iCs/>
                  <w:sz w:val="20"/>
                </w:rPr>
                <w:t xml:space="preserve">r </w:t>
              </w:r>
              <w:r w:rsidRPr="00D65BD4">
                <w:rPr>
                  <w:rFonts w:eastAsia="SimSun"/>
                  <w:iCs/>
                  <w:sz w:val="20"/>
                </w:rPr>
                <w:t xml:space="preserve">represented by QSE </w:t>
              </w:r>
              <w:r w:rsidRPr="00D65BD4">
                <w:rPr>
                  <w:rFonts w:eastAsia="SimSun"/>
                  <w:i/>
                  <w:iCs/>
                  <w:sz w:val="20"/>
                </w:rPr>
                <w:t>q,</w:t>
              </w:r>
              <w:r w:rsidRPr="00D65BD4">
                <w:rPr>
                  <w:rFonts w:eastAsia="SimSun"/>
                  <w:iCs/>
                  <w:sz w:val="20"/>
                </w:rPr>
                <w:t xml:space="preserve"> for the impacted DRRS Ancillary Service Offers.  Where for a Combined Cycle Train, the Resource </w:t>
              </w:r>
              <w:r w:rsidRPr="00D65BD4">
                <w:rPr>
                  <w:rFonts w:eastAsia="SimSun"/>
                  <w:i/>
                  <w:iCs/>
                  <w:sz w:val="20"/>
                </w:rPr>
                <w:t xml:space="preserve">r </w:t>
              </w:r>
              <w:r w:rsidRPr="00D65BD4">
                <w:rPr>
                  <w:rFonts w:eastAsia="SimSun"/>
                  <w:iCs/>
                  <w:sz w:val="20"/>
                </w:rPr>
                <w:t>is a Combined Cycle Generation Resource within the Combined Cycle Train.</w:t>
              </w:r>
            </w:ins>
          </w:p>
        </w:tc>
      </w:tr>
      <w:tr w:rsidR="00D65BD4" w:rsidRPr="00D65BD4" w14:paraId="42B51350" w14:textId="77777777" w:rsidTr="0003786F">
        <w:trPr>
          <w:trHeight w:val="525"/>
        </w:trPr>
        <w:tc>
          <w:tcPr>
            <w:tcW w:w="1060" w:type="pct"/>
            <w:shd w:val="clear" w:color="auto" w:fill="auto"/>
          </w:tcPr>
          <w:p w14:paraId="5E654FDE" w14:textId="77777777" w:rsidR="00D65BD4" w:rsidRPr="00D65BD4" w:rsidRDefault="00D65BD4" w:rsidP="00D65BD4">
            <w:pPr>
              <w:spacing w:after="60"/>
              <w:rPr>
                <w:rFonts w:eastAsia="SimSun"/>
                <w:iCs/>
                <w:sz w:val="20"/>
              </w:rPr>
            </w:pPr>
            <w:r w:rsidRPr="00D65BD4">
              <w:rPr>
                <w:rFonts w:eastAsia="SimSun"/>
                <w:iCs/>
                <w:sz w:val="20"/>
              </w:rPr>
              <w:t xml:space="preserve">MCPCRU </w:t>
            </w:r>
            <w:r w:rsidRPr="00D65BD4">
              <w:rPr>
                <w:rFonts w:eastAsia="SimSun"/>
                <w:i/>
                <w:iCs/>
                <w:sz w:val="20"/>
                <w:vertAlign w:val="subscript"/>
              </w:rPr>
              <w:t>DAM</w:t>
            </w:r>
          </w:p>
        </w:tc>
        <w:tc>
          <w:tcPr>
            <w:tcW w:w="399" w:type="pct"/>
            <w:shd w:val="clear" w:color="auto" w:fill="auto"/>
          </w:tcPr>
          <w:p w14:paraId="6FB5F23B"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321AA191" w14:textId="77777777" w:rsidR="00D65BD4" w:rsidRPr="00D65BD4" w:rsidRDefault="00D65BD4" w:rsidP="00D65BD4">
            <w:pPr>
              <w:spacing w:after="60"/>
              <w:rPr>
                <w:rFonts w:eastAsia="SimSun"/>
                <w:iCs/>
                <w:sz w:val="20"/>
              </w:rPr>
            </w:pPr>
            <w:r w:rsidRPr="00D65BD4">
              <w:rPr>
                <w:rFonts w:eastAsia="SimSun"/>
                <w:i/>
                <w:iCs/>
                <w:sz w:val="20"/>
              </w:rPr>
              <w:t>Market Clearing Price for Capacity for Regulation Up in DAM</w:t>
            </w:r>
            <w:r w:rsidRPr="00D65BD4">
              <w:rPr>
                <w:rFonts w:eastAsia="SimSun"/>
                <w:iCs/>
                <w:sz w:val="20"/>
              </w:rPr>
              <w:t>—The DAM Market Clearing Price for Capacity (MCPC) for Reg-Up, for the hour.</w:t>
            </w:r>
          </w:p>
        </w:tc>
      </w:tr>
      <w:tr w:rsidR="00D65BD4" w:rsidRPr="00D65BD4" w14:paraId="61C7E851" w14:textId="77777777" w:rsidTr="0003786F">
        <w:trPr>
          <w:trHeight w:val="525"/>
        </w:trPr>
        <w:tc>
          <w:tcPr>
            <w:tcW w:w="1060" w:type="pct"/>
            <w:shd w:val="clear" w:color="auto" w:fill="auto"/>
          </w:tcPr>
          <w:p w14:paraId="37B2C386" w14:textId="77777777" w:rsidR="00D65BD4" w:rsidRPr="00D65BD4" w:rsidRDefault="00D65BD4" w:rsidP="00D65BD4">
            <w:pPr>
              <w:spacing w:after="60"/>
              <w:rPr>
                <w:rFonts w:eastAsia="SimSun"/>
                <w:iCs/>
                <w:sz w:val="20"/>
              </w:rPr>
            </w:pPr>
            <w:r w:rsidRPr="00D65BD4">
              <w:rPr>
                <w:rFonts w:eastAsia="SimSun"/>
                <w:iCs/>
                <w:sz w:val="20"/>
              </w:rPr>
              <w:t xml:space="preserve">MCPCRD </w:t>
            </w:r>
            <w:r w:rsidRPr="00D65BD4">
              <w:rPr>
                <w:rFonts w:eastAsia="SimSun"/>
                <w:i/>
                <w:iCs/>
                <w:sz w:val="20"/>
                <w:vertAlign w:val="subscript"/>
              </w:rPr>
              <w:t>DAM</w:t>
            </w:r>
          </w:p>
        </w:tc>
        <w:tc>
          <w:tcPr>
            <w:tcW w:w="399" w:type="pct"/>
            <w:shd w:val="clear" w:color="auto" w:fill="auto"/>
          </w:tcPr>
          <w:p w14:paraId="6003AEE4"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0859380C" w14:textId="77777777" w:rsidR="00D65BD4" w:rsidRPr="00D65BD4" w:rsidRDefault="00D65BD4" w:rsidP="00D65BD4">
            <w:pPr>
              <w:spacing w:after="60"/>
              <w:rPr>
                <w:rFonts w:eastAsia="SimSun"/>
                <w:iCs/>
                <w:sz w:val="20"/>
              </w:rPr>
            </w:pPr>
            <w:r w:rsidRPr="00D65BD4">
              <w:rPr>
                <w:rFonts w:eastAsia="SimSun"/>
                <w:i/>
                <w:iCs/>
                <w:sz w:val="20"/>
              </w:rPr>
              <w:t>Market Clearing Price for Capacity for Regulation Down in DAM</w:t>
            </w:r>
            <w:r w:rsidRPr="00D65BD4">
              <w:rPr>
                <w:rFonts w:eastAsia="SimSun"/>
                <w:iCs/>
                <w:sz w:val="20"/>
              </w:rPr>
              <w:t>—The DAM MCPC for Reg-Down, for the hour.</w:t>
            </w:r>
          </w:p>
        </w:tc>
      </w:tr>
      <w:tr w:rsidR="00D65BD4" w:rsidRPr="00D65BD4" w14:paraId="044BB397" w14:textId="77777777" w:rsidTr="0003786F">
        <w:trPr>
          <w:trHeight w:val="525"/>
        </w:trPr>
        <w:tc>
          <w:tcPr>
            <w:tcW w:w="1060" w:type="pct"/>
            <w:shd w:val="clear" w:color="auto" w:fill="auto"/>
          </w:tcPr>
          <w:p w14:paraId="4D2861F6" w14:textId="77777777" w:rsidR="00D65BD4" w:rsidRPr="00D65BD4" w:rsidRDefault="00D65BD4" w:rsidP="00D65BD4">
            <w:pPr>
              <w:spacing w:after="60"/>
              <w:rPr>
                <w:rFonts w:eastAsia="SimSun"/>
                <w:iCs/>
                <w:sz w:val="20"/>
              </w:rPr>
            </w:pPr>
            <w:r w:rsidRPr="00D65BD4">
              <w:rPr>
                <w:rFonts w:eastAsia="SimSun"/>
                <w:iCs/>
                <w:sz w:val="20"/>
              </w:rPr>
              <w:t xml:space="preserve">MCPCRR </w:t>
            </w:r>
            <w:r w:rsidRPr="00D65BD4">
              <w:rPr>
                <w:rFonts w:eastAsia="SimSun"/>
                <w:i/>
                <w:iCs/>
                <w:sz w:val="20"/>
                <w:vertAlign w:val="subscript"/>
              </w:rPr>
              <w:t>DAM</w:t>
            </w:r>
          </w:p>
        </w:tc>
        <w:tc>
          <w:tcPr>
            <w:tcW w:w="399" w:type="pct"/>
            <w:shd w:val="clear" w:color="auto" w:fill="auto"/>
          </w:tcPr>
          <w:p w14:paraId="214301D8"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22AA8F64" w14:textId="77777777" w:rsidR="00D65BD4" w:rsidRPr="00D65BD4" w:rsidRDefault="00D65BD4" w:rsidP="00D65BD4">
            <w:pPr>
              <w:spacing w:after="60"/>
              <w:rPr>
                <w:rFonts w:eastAsia="SimSun"/>
                <w:iCs/>
                <w:sz w:val="20"/>
              </w:rPr>
            </w:pPr>
            <w:r w:rsidRPr="00D65BD4">
              <w:rPr>
                <w:rFonts w:eastAsia="SimSun"/>
                <w:i/>
                <w:iCs/>
                <w:sz w:val="20"/>
              </w:rPr>
              <w:t>Market Clearing Price for Capacity for Responsive Reserve in DAM</w:t>
            </w:r>
            <w:r w:rsidRPr="00D65BD4">
              <w:rPr>
                <w:rFonts w:eastAsia="SimSun"/>
                <w:iCs/>
                <w:sz w:val="20"/>
              </w:rPr>
              <w:t>—The DAM MCPC for RRS, for the hour.</w:t>
            </w:r>
          </w:p>
        </w:tc>
      </w:tr>
      <w:tr w:rsidR="00D65BD4" w:rsidRPr="00D65BD4" w14:paraId="6E118D88" w14:textId="77777777" w:rsidTr="0003786F">
        <w:trPr>
          <w:trHeight w:val="525"/>
        </w:trPr>
        <w:tc>
          <w:tcPr>
            <w:tcW w:w="1060" w:type="pct"/>
            <w:shd w:val="clear" w:color="auto" w:fill="auto"/>
          </w:tcPr>
          <w:p w14:paraId="67356D89" w14:textId="77777777" w:rsidR="00D65BD4" w:rsidRPr="00D65BD4" w:rsidRDefault="00D65BD4" w:rsidP="00D65BD4">
            <w:pPr>
              <w:spacing w:after="60"/>
              <w:rPr>
                <w:rFonts w:eastAsia="SimSun"/>
                <w:iCs/>
                <w:sz w:val="20"/>
              </w:rPr>
            </w:pPr>
            <w:r w:rsidRPr="00D65BD4">
              <w:rPr>
                <w:rFonts w:eastAsia="SimSun"/>
                <w:iCs/>
                <w:sz w:val="20"/>
              </w:rPr>
              <w:lastRenderedPageBreak/>
              <w:t xml:space="preserve">MCPCNS </w:t>
            </w:r>
            <w:r w:rsidRPr="00D65BD4">
              <w:rPr>
                <w:rFonts w:eastAsia="SimSun"/>
                <w:i/>
                <w:iCs/>
                <w:sz w:val="20"/>
                <w:vertAlign w:val="subscript"/>
              </w:rPr>
              <w:t>DAM</w:t>
            </w:r>
          </w:p>
        </w:tc>
        <w:tc>
          <w:tcPr>
            <w:tcW w:w="399" w:type="pct"/>
            <w:shd w:val="clear" w:color="auto" w:fill="auto"/>
          </w:tcPr>
          <w:p w14:paraId="07B81E21"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3D68870B" w14:textId="77777777" w:rsidR="00D65BD4" w:rsidRPr="00D65BD4" w:rsidRDefault="00D65BD4" w:rsidP="00D65BD4">
            <w:pPr>
              <w:spacing w:after="60"/>
              <w:rPr>
                <w:rFonts w:eastAsia="SimSun"/>
                <w:iCs/>
                <w:sz w:val="20"/>
              </w:rPr>
            </w:pPr>
            <w:r w:rsidRPr="00D65BD4">
              <w:rPr>
                <w:rFonts w:eastAsia="SimSun"/>
                <w:i/>
                <w:iCs/>
                <w:sz w:val="20"/>
              </w:rPr>
              <w:t>Market Clearing Price for Capacity for Non-Spinning Reserve in DAM</w:t>
            </w:r>
            <w:r w:rsidRPr="00D65BD4">
              <w:rPr>
                <w:rFonts w:eastAsia="SimSun"/>
                <w:iCs/>
                <w:sz w:val="20"/>
              </w:rPr>
              <w:t>—The DAM MCPC for Non-Spin, for the hour.</w:t>
            </w:r>
          </w:p>
        </w:tc>
      </w:tr>
      <w:tr w:rsidR="00D65BD4" w:rsidRPr="00D65BD4" w14:paraId="2C6DDEA0" w14:textId="77777777" w:rsidTr="0003786F">
        <w:trPr>
          <w:trHeight w:val="525"/>
        </w:trPr>
        <w:tc>
          <w:tcPr>
            <w:tcW w:w="1060" w:type="pct"/>
            <w:shd w:val="clear" w:color="auto" w:fill="auto"/>
          </w:tcPr>
          <w:p w14:paraId="326F80C2" w14:textId="77777777" w:rsidR="00D65BD4" w:rsidRPr="00D65BD4" w:rsidRDefault="00D65BD4" w:rsidP="00D65BD4">
            <w:pPr>
              <w:spacing w:after="60"/>
              <w:rPr>
                <w:rFonts w:eastAsia="SimSun"/>
                <w:iCs/>
                <w:sz w:val="20"/>
              </w:rPr>
            </w:pPr>
            <w:r w:rsidRPr="00D65BD4">
              <w:rPr>
                <w:rFonts w:eastAsia="SimSun"/>
                <w:sz w:val="20"/>
              </w:rPr>
              <w:t xml:space="preserve">MCPCECR </w:t>
            </w:r>
            <w:r w:rsidRPr="00D65BD4">
              <w:rPr>
                <w:rFonts w:eastAsia="SimSun"/>
                <w:i/>
                <w:sz w:val="20"/>
                <w:vertAlign w:val="subscript"/>
              </w:rPr>
              <w:t>DAM</w:t>
            </w:r>
          </w:p>
        </w:tc>
        <w:tc>
          <w:tcPr>
            <w:tcW w:w="399" w:type="pct"/>
            <w:shd w:val="clear" w:color="auto" w:fill="auto"/>
          </w:tcPr>
          <w:p w14:paraId="7AAB711C" w14:textId="77777777" w:rsidR="00D65BD4" w:rsidRPr="00D65BD4" w:rsidRDefault="00D65BD4" w:rsidP="00D65BD4">
            <w:pPr>
              <w:spacing w:after="60"/>
              <w:jc w:val="center"/>
              <w:rPr>
                <w:rFonts w:eastAsia="SimSun"/>
                <w:iCs/>
                <w:sz w:val="20"/>
              </w:rPr>
            </w:pPr>
            <w:r w:rsidRPr="00D65BD4">
              <w:rPr>
                <w:rFonts w:eastAsia="SimSun"/>
                <w:iCs/>
                <w:sz w:val="20"/>
              </w:rPr>
              <w:t>$/MW per hour</w:t>
            </w:r>
          </w:p>
        </w:tc>
        <w:tc>
          <w:tcPr>
            <w:tcW w:w="3541" w:type="pct"/>
            <w:shd w:val="clear" w:color="auto" w:fill="auto"/>
          </w:tcPr>
          <w:p w14:paraId="1E1F28D3" w14:textId="77777777" w:rsidR="00D65BD4" w:rsidRPr="00D65BD4" w:rsidRDefault="00D65BD4" w:rsidP="00D65BD4">
            <w:pPr>
              <w:spacing w:after="60"/>
              <w:rPr>
                <w:rFonts w:eastAsia="SimSun"/>
                <w:i/>
                <w:iCs/>
                <w:sz w:val="20"/>
              </w:rPr>
            </w:pPr>
            <w:r w:rsidRPr="00D65BD4">
              <w:rPr>
                <w:rFonts w:eastAsia="SimSun"/>
                <w:i/>
                <w:sz w:val="20"/>
              </w:rPr>
              <w:t>Market Clearing Price for Capacity for ERCOT Contingency Reserve Service in DAM</w:t>
            </w:r>
            <w:r w:rsidRPr="00D65BD4">
              <w:rPr>
                <w:rFonts w:eastAsia="SimSun"/>
                <w:sz w:val="20"/>
              </w:rPr>
              <w:t>—The DAM MCPC for ECRS, for the hour.</w:t>
            </w:r>
          </w:p>
        </w:tc>
      </w:tr>
      <w:tr w:rsidR="00D65BD4" w:rsidRPr="00D65BD4" w14:paraId="131924C8" w14:textId="77777777" w:rsidTr="0003786F">
        <w:trPr>
          <w:trHeight w:val="525"/>
          <w:ins w:id="2443" w:author="ERCOT" w:date="2024-05-16T15:50:00Z"/>
        </w:trPr>
        <w:tc>
          <w:tcPr>
            <w:tcW w:w="1060" w:type="pct"/>
            <w:shd w:val="clear" w:color="auto" w:fill="auto"/>
          </w:tcPr>
          <w:p w14:paraId="0E026DE7" w14:textId="77777777" w:rsidR="00D65BD4" w:rsidRPr="00D65BD4" w:rsidRDefault="00D65BD4" w:rsidP="00D65BD4">
            <w:pPr>
              <w:spacing w:after="60"/>
              <w:rPr>
                <w:ins w:id="2444" w:author="ERCOT" w:date="2024-05-16T15:50:00Z"/>
                <w:rFonts w:eastAsia="SimSun"/>
                <w:sz w:val="20"/>
                <w:szCs w:val="20"/>
              </w:rPr>
            </w:pPr>
            <w:ins w:id="2445" w:author="ERCOT" w:date="2024-05-16T15:50:00Z">
              <w:r w:rsidRPr="00D65BD4">
                <w:rPr>
                  <w:rFonts w:eastAsia="SimSun"/>
                  <w:sz w:val="20"/>
                  <w:szCs w:val="20"/>
                </w:rPr>
                <w:t xml:space="preserve">MCPCDRR </w:t>
              </w:r>
              <w:r w:rsidRPr="00D65BD4">
                <w:rPr>
                  <w:rFonts w:eastAsia="SimSun"/>
                  <w:i/>
                  <w:sz w:val="20"/>
                  <w:szCs w:val="20"/>
                  <w:vertAlign w:val="subscript"/>
                </w:rPr>
                <w:t>DAM, h</w:t>
              </w:r>
            </w:ins>
          </w:p>
        </w:tc>
        <w:tc>
          <w:tcPr>
            <w:tcW w:w="399" w:type="pct"/>
            <w:shd w:val="clear" w:color="auto" w:fill="auto"/>
          </w:tcPr>
          <w:p w14:paraId="0E3EFF3A" w14:textId="77777777" w:rsidR="00D65BD4" w:rsidRPr="00D65BD4" w:rsidRDefault="00D65BD4" w:rsidP="00D65BD4">
            <w:pPr>
              <w:spacing w:after="60"/>
              <w:jc w:val="center"/>
              <w:rPr>
                <w:ins w:id="2446" w:author="ERCOT" w:date="2024-05-16T15:50:00Z"/>
                <w:rFonts w:eastAsia="SimSun"/>
                <w:iCs/>
                <w:sz w:val="20"/>
                <w:szCs w:val="20"/>
              </w:rPr>
            </w:pPr>
            <w:ins w:id="2447" w:author="ERCOT" w:date="2024-05-16T15:50:00Z">
              <w:r w:rsidRPr="00D65BD4">
                <w:rPr>
                  <w:rFonts w:eastAsia="SimSun"/>
                  <w:sz w:val="20"/>
                  <w:szCs w:val="20"/>
                </w:rPr>
                <w:t>$/MW per hour</w:t>
              </w:r>
            </w:ins>
          </w:p>
        </w:tc>
        <w:tc>
          <w:tcPr>
            <w:tcW w:w="3541" w:type="pct"/>
            <w:shd w:val="clear" w:color="auto" w:fill="auto"/>
          </w:tcPr>
          <w:p w14:paraId="21D2126A" w14:textId="77777777" w:rsidR="00D65BD4" w:rsidRPr="00D65BD4" w:rsidRDefault="00D65BD4" w:rsidP="00D65BD4">
            <w:pPr>
              <w:spacing w:after="60"/>
              <w:rPr>
                <w:ins w:id="2448" w:author="ERCOT" w:date="2024-05-16T15:50:00Z"/>
                <w:rFonts w:eastAsia="SimSun"/>
                <w:i/>
                <w:sz w:val="20"/>
                <w:szCs w:val="20"/>
              </w:rPr>
            </w:pPr>
            <w:ins w:id="2449" w:author="ERCOT" w:date="2024-05-16T15:50:00Z">
              <w:r w:rsidRPr="00D65BD4">
                <w:rPr>
                  <w:rFonts w:eastAsia="SimSun"/>
                  <w:i/>
                  <w:sz w:val="20"/>
                  <w:szCs w:val="20"/>
                </w:rPr>
                <w:t>Market Clearing Price for Capacity for Dispatchable Reliability Reserve Service per hour in DAM</w:t>
              </w:r>
              <w:r w:rsidRPr="00D65BD4">
                <w:rPr>
                  <w:rFonts w:eastAsia="SimSun"/>
                  <w:sz w:val="20"/>
                  <w:szCs w:val="20"/>
                </w:rPr>
                <w:t xml:space="preserve">—The DAM MCPC for DRRS for the hour </w:t>
              </w:r>
              <w:r w:rsidRPr="00D65BD4">
                <w:rPr>
                  <w:rFonts w:eastAsia="SimSun"/>
                  <w:i/>
                  <w:sz w:val="20"/>
                  <w:szCs w:val="20"/>
                </w:rPr>
                <w:t>h</w:t>
              </w:r>
              <w:r w:rsidRPr="00D65BD4">
                <w:rPr>
                  <w:rFonts w:eastAsia="SimSun"/>
                  <w:sz w:val="20"/>
                  <w:szCs w:val="20"/>
                </w:rPr>
                <w:t>.</w:t>
              </w:r>
            </w:ins>
          </w:p>
        </w:tc>
      </w:tr>
    </w:tbl>
    <w:p w14:paraId="46A4CFF1" w14:textId="77777777" w:rsidR="00D65BD4" w:rsidRPr="00D65BD4" w:rsidRDefault="00D65BD4" w:rsidP="00D65BD4">
      <w:pPr>
        <w:rPr>
          <w:rFonts w:eastAsia="SimSu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D65BD4" w:rsidRPr="00D65BD4" w14:paraId="51F45B50" w14:textId="77777777" w:rsidTr="0003786F">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BCA2EBC" w14:textId="77777777" w:rsidR="00D65BD4" w:rsidRPr="00D65BD4" w:rsidRDefault="00D65BD4" w:rsidP="00D65BD4">
            <w:pPr>
              <w:spacing w:after="60"/>
              <w:rPr>
                <w:rFonts w:eastAsia="SimSun"/>
                <w:sz w:val="20"/>
              </w:rPr>
            </w:pPr>
            <w:r w:rsidRPr="00D65BD4">
              <w:rPr>
                <w:rFonts w:eastAsia="SimSun"/>
                <w:sz w:val="20"/>
              </w:rPr>
              <w:t xml:space="preserve">DAOBLPR </w:t>
            </w:r>
            <w:r w:rsidRPr="00D65BD4">
              <w:rPr>
                <w:rFonts w:eastAsia="SimSun"/>
                <w:sz w:val="20"/>
                <w:vertAlign w:val="subscript"/>
              </w:rPr>
              <w:t>(</w:t>
            </w:r>
            <w:r w:rsidRPr="00D65BD4">
              <w:rPr>
                <w:rFonts w:eastAsia="SimSun"/>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566FC87F" w14:textId="77777777" w:rsidR="00D65BD4" w:rsidRPr="00D65BD4" w:rsidRDefault="00D65BD4" w:rsidP="00D65BD4">
            <w:pPr>
              <w:spacing w:after="60"/>
              <w:jc w:val="center"/>
              <w:rPr>
                <w:rFonts w:eastAsia="SimSun"/>
                <w:sz w:val="20"/>
              </w:rPr>
            </w:pPr>
            <w:r w:rsidRPr="00D65BD4">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96BA70D" w14:textId="77777777" w:rsidR="00D65BD4" w:rsidRPr="00D65BD4" w:rsidRDefault="00D65BD4" w:rsidP="00D65BD4">
            <w:pPr>
              <w:spacing w:after="60"/>
              <w:rPr>
                <w:rFonts w:eastAsia="SimSun"/>
                <w:i/>
                <w:sz w:val="20"/>
              </w:rPr>
            </w:pPr>
            <w:r w:rsidRPr="00D65BD4">
              <w:rPr>
                <w:rFonts w:eastAsia="SimSun"/>
                <w:bCs/>
                <w:i/>
                <w:iCs/>
                <w:sz w:val="20"/>
              </w:rPr>
              <w:t xml:space="preserve">Day-Ahead Obligation Price per pair of </w:t>
            </w:r>
            <w:proofErr w:type="gramStart"/>
            <w:r w:rsidRPr="00D65BD4">
              <w:rPr>
                <w:rFonts w:eastAsia="SimSun"/>
                <w:bCs/>
                <w:i/>
                <w:iCs/>
                <w:sz w:val="20"/>
              </w:rPr>
              <w:t>source</w:t>
            </w:r>
            <w:proofErr w:type="gramEnd"/>
            <w:r w:rsidRPr="00D65BD4">
              <w:rPr>
                <w:rFonts w:eastAsia="SimSun"/>
                <w:bCs/>
                <w:i/>
                <w:iCs/>
                <w:sz w:val="20"/>
              </w:rPr>
              <w:t xml:space="preserve"> and sink</w:t>
            </w:r>
            <w:r w:rsidRPr="00D65BD4">
              <w:rPr>
                <w:rFonts w:ascii="Symbol" w:eastAsia="Symbol" w:hAnsi="Symbol" w:cs="Symbol"/>
                <w:sz w:val="20"/>
              </w:rPr>
              <w:sym w:font="Symbol" w:char="F0BE"/>
            </w:r>
            <w:r w:rsidRPr="00D65BD4">
              <w:rPr>
                <w:rFonts w:eastAsia="SimSun"/>
                <w:bCs/>
                <w:iCs/>
                <w:sz w:val="20"/>
              </w:rPr>
              <w:t xml:space="preserve">The DAM clearing price of a PTP Obligation bid with the source </w:t>
            </w:r>
            <w:r w:rsidRPr="00D65BD4">
              <w:rPr>
                <w:rFonts w:eastAsia="SimSun"/>
                <w:bCs/>
                <w:i/>
                <w:iCs/>
                <w:sz w:val="20"/>
              </w:rPr>
              <w:t>j,</w:t>
            </w:r>
            <w:r w:rsidRPr="00D65BD4">
              <w:rPr>
                <w:rFonts w:eastAsia="SimSun"/>
                <w:bCs/>
                <w:iCs/>
                <w:sz w:val="20"/>
              </w:rPr>
              <w:t xml:space="preserve"> and the sink </w:t>
            </w:r>
            <w:r w:rsidRPr="00D65BD4">
              <w:rPr>
                <w:rFonts w:eastAsia="SimSun"/>
                <w:bCs/>
                <w:i/>
                <w:iCs/>
                <w:sz w:val="20"/>
              </w:rPr>
              <w:t>k</w:t>
            </w:r>
            <w:r w:rsidRPr="00D65BD4">
              <w:rPr>
                <w:rFonts w:eastAsia="SimSun"/>
                <w:bCs/>
                <w:iCs/>
                <w:sz w:val="20"/>
              </w:rPr>
              <w:t xml:space="preserve">, for the </w:t>
            </w:r>
            <w:r w:rsidRPr="00D65BD4">
              <w:rPr>
                <w:rFonts w:eastAsia="SimSun"/>
                <w:iCs/>
                <w:sz w:val="20"/>
              </w:rPr>
              <w:t>hour</w:t>
            </w:r>
            <w:r w:rsidRPr="00D65BD4">
              <w:rPr>
                <w:rFonts w:eastAsia="SimSun"/>
                <w:bCs/>
                <w:iCs/>
                <w:sz w:val="20"/>
              </w:rPr>
              <w:t>.</w:t>
            </w:r>
          </w:p>
        </w:tc>
      </w:tr>
      <w:tr w:rsidR="00D65BD4" w:rsidRPr="00D65BD4" w14:paraId="5C27B126" w14:textId="77777777" w:rsidTr="0003786F">
        <w:trPr>
          <w:cantSplit/>
          <w:trHeight w:val="309"/>
        </w:trPr>
        <w:tc>
          <w:tcPr>
            <w:tcW w:w="1062" w:type="pct"/>
            <w:tcBorders>
              <w:top w:val="single" w:sz="6" w:space="0" w:color="auto"/>
              <w:left w:val="single" w:sz="4" w:space="0" w:color="auto"/>
              <w:bottom w:val="single" w:sz="6" w:space="0" w:color="auto"/>
              <w:right w:val="single" w:sz="6" w:space="0" w:color="auto"/>
            </w:tcBorders>
          </w:tcPr>
          <w:p w14:paraId="265FF1BE" w14:textId="77777777" w:rsidR="00D65BD4" w:rsidRPr="00D65BD4" w:rsidRDefault="00D65BD4" w:rsidP="00D65BD4">
            <w:pPr>
              <w:spacing w:after="60"/>
              <w:rPr>
                <w:rFonts w:eastAsia="SimSun"/>
                <w:sz w:val="20"/>
              </w:rPr>
            </w:pPr>
            <w:r w:rsidRPr="00D65BD4">
              <w:rPr>
                <w:rFonts w:eastAsia="SimSun"/>
                <w:iCs/>
                <w:sz w:val="20"/>
                <w:lang w:val="sv-SE"/>
              </w:rPr>
              <w:t xml:space="preserve">RTOBLPR </w:t>
            </w:r>
            <w:r w:rsidRPr="00D65BD4">
              <w:rPr>
                <w:rFonts w:eastAsia="SimSun"/>
                <w:i/>
                <w:iCs/>
                <w:sz w:val="20"/>
                <w:vertAlign w:val="subscript"/>
                <w:lang w:val="sv-SE"/>
              </w:rPr>
              <w:t>(j, k)</w:t>
            </w:r>
            <w:r w:rsidRPr="00D65BD4">
              <w:rPr>
                <w:rFonts w:eastAsia="SimSun"/>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49C9CC28" w14:textId="77777777" w:rsidR="00D65BD4" w:rsidRPr="00D65BD4" w:rsidRDefault="00D65BD4" w:rsidP="00D65BD4">
            <w:pPr>
              <w:spacing w:after="60"/>
              <w:jc w:val="center"/>
              <w:rPr>
                <w:rFonts w:eastAsia="SimSun"/>
                <w:bCs/>
                <w:iCs/>
                <w:sz w:val="20"/>
              </w:rPr>
            </w:pPr>
            <w:r w:rsidRPr="00D65BD4">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5DA9F4F8" w14:textId="77777777" w:rsidR="00D65BD4" w:rsidRPr="00D65BD4" w:rsidRDefault="00D65BD4" w:rsidP="00D65BD4">
            <w:pPr>
              <w:spacing w:after="60"/>
              <w:rPr>
                <w:rFonts w:eastAsia="SimSun"/>
                <w:bCs/>
                <w:i/>
                <w:iCs/>
                <w:sz w:val="20"/>
              </w:rPr>
            </w:pPr>
            <w:r w:rsidRPr="00D65BD4">
              <w:rPr>
                <w:rFonts w:eastAsia="SimSun"/>
                <w:bCs/>
                <w:i/>
                <w:iCs/>
                <w:sz w:val="20"/>
              </w:rPr>
              <w:t xml:space="preserve">Real-Time Obligation Price per pair of </w:t>
            </w:r>
            <w:proofErr w:type="gramStart"/>
            <w:r w:rsidRPr="00D65BD4">
              <w:rPr>
                <w:rFonts w:eastAsia="SimSun"/>
                <w:bCs/>
                <w:i/>
                <w:iCs/>
                <w:sz w:val="20"/>
              </w:rPr>
              <w:t>source</w:t>
            </w:r>
            <w:proofErr w:type="gramEnd"/>
            <w:r w:rsidRPr="00D65BD4">
              <w:rPr>
                <w:rFonts w:eastAsia="SimSun"/>
                <w:bCs/>
                <w:i/>
                <w:iCs/>
                <w:sz w:val="20"/>
              </w:rPr>
              <w:t xml:space="preserve"> and sink</w:t>
            </w:r>
            <w:r w:rsidRPr="00D65BD4">
              <w:rPr>
                <w:rFonts w:ascii="Symbol" w:eastAsia="Symbol" w:hAnsi="Symbol" w:cs="Symbol"/>
                <w:sz w:val="20"/>
              </w:rPr>
              <w:sym w:font="Symbol" w:char="F0BE"/>
            </w:r>
            <w:r w:rsidRPr="00D65BD4">
              <w:rPr>
                <w:rFonts w:eastAsia="SimSun"/>
                <w:bCs/>
                <w:iCs/>
                <w:sz w:val="20"/>
              </w:rPr>
              <w:t xml:space="preserve">The Real-Time calculated price of a PTP Obligation bid with the source </w:t>
            </w:r>
            <w:r w:rsidRPr="00D65BD4">
              <w:rPr>
                <w:rFonts w:eastAsia="SimSun"/>
                <w:bCs/>
                <w:i/>
                <w:iCs/>
                <w:sz w:val="20"/>
              </w:rPr>
              <w:t>j,</w:t>
            </w:r>
            <w:r w:rsidRPr="00D65BD4">
              <w:rPr>
                <w:rFonts w:eastAsia="SimSun"/>
                <w:bCs/>
                <w:iCs/>
                <w:sz w:val="20"/>
              </w:rPr>
              <w:t xml:space="preserve"> and the sink </w:t>
            </w:r>
            <w:r w:rsidRPr="00D65BD4">
              <w:rPr>
                <w:rFonts w:eastAsia="SimSun"/>
                <w:bCs/>
                <w:i/>
                <w:iCs/>
                <w:sz w:val="20"/>
              </w:rPr>
              <w:t>k</w:t>
            </w:r>
            <w:r w:rsidRPr="00D65BD4">
              <w:rPr>
                <w:rFonts w:eastAsia="SimSun"/>
                <w:bCs/>
                <w:iCs/>
                <w:sz w:val="20"/>
              </w:rPr>
              <w:t xml:space="preserve">, for the </w:t>
            </w:r>
            <w:r w:rsidRPr="00D65BD4">
              <w:rPr>
                <w:rFonts w:eastAsia="SimSun"/>
                <w:iCs/>
                <w:sz w:val="20"/>
              </w:rPr>
              <w:t>15 minute period</w:t>
            </w:r>
            <w:r w:rsidRPr="00D65BD4">
              <w:rPr>
                <w:rFonts w:eastAsia="SimSun"/>
                <w:bCs/>
                <w:iCs/>
                <w:sz w:val="20"/>
              </w:rPr>
              <w:t>.</w:t>
            </w:r>
          </w:p>
        </w:tc>
      </w:tr>
      <w:tr w:rsidR="00D65BD4" w:rsidRPr="00D65BD4" w14:paraId="5DED0C34" w14:textId="77777777" w:rsidTr="0003786F">
        <w:trPr>
          <w:cantSplit/>
        </w:trPr>
        <w:tc>
          <w:tcPr>
            <w:tcW w:w="1062" w:type="pct"/>
            <w:tcBorders>
              <w:top w:val="single" w:sz="6" w:space="0" w:color="auto"/>
              <w:left w:val="single" w:sz="4" w:space="0" w:color="auto"/>
              <w:bottom w:val="single" w:sz="6" w:space="0" w:color="auto"/>
              <w:right w:val="single" w:sz="6" w:space="0" w:color="auto"/>
            </w:tcBorders>
          </w:tcPr>
          <w:p w14:paraId="79C3DD96" w14:textId="77777777" w:rsidR="00D65BD4" w:rsidRPr="00D65BD4" w:rsidRDefault="00D65BD4" w:rsidP="00D65BD4">
            <w:pPr>
              <w:spacing w:after="60"/>
              <w:rPr>
                <w:rFonts w:eastAsia="SimSun"/>
                <w:i/>
                <w:iCs/>
                <w:sz w:val="20"/>
              </w:rPr>
            </w:pPr>
            <w:r w:rsidRPr="00D65BD4">
              <w:rPr>
                <w:rFonts w:eastAsia="SimSun"/>
                <w:i/>
                <w:iCs/>
                <w:sz w:val="20"/>
              </w:rPr>
              <w:t>q</w:t>
            </w:r>
          </w:p>
        </w:tc>
        <w:tc>
          <w:tcPr>
            <w:tcW w:w="398" w:type="pct"/>
            <w:tcBorders>
              <w:top w:val="single" w:sz="6" w:space="0" w:color="auto"/>
              <w:left w:val="single" w:sz="6" w:space="0" w:color="auto"/>
              <w:bottom w:val="single" w:sz="6" w:space="0" w:color="auto"/>
              <w:right w:val="single" w:sz="6" w:space="0" w:color="auto"/>
            </w:tcBorders>
          </w:tcPr>
          <w:p w14:paraId="6A18BB13" w14:textId="77777777" w:rsidR="00D65BD4" w:rsidRPr="00D65BD4" w:rsidRDefault="00D65BD4" w:rsidP="00D65BD4">
            <w:pPr>
              <w:spacing w:after="60"/>
              <w:jc w:val="center"/>
              <w:rPr>
                <w:rFonts w:eastAsia="SimSun"/>
                <w:iCs/>
                <w:sz w:val="20"/>
              </w:rPr>
            </w:pPr>
            <w:r w:rsidRPr="00D65BD4">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51CDC435" w14:textId="77777777" w:rsidR="00D65BD4" w:rsidRPr="00D65BD4" w:rsidRDefault="00D65BD4" w:rsidP="00D65BD4">
            <w:pPr>
              <w:spacing w:after="60"/>
              <w:rPr>
                <w:rFonts w:eastAsia="SimSun"/>
                <w:iCs/>
                <w:sz w:val="20"/>
              </w:rPr>
            </w:pPr>
            <w:r w:rsidRPr="00D65BD4">
              <w:rPr>
                <w:rFonts w:eastAsia="SimSun"/>
                <w:iCs/>
                <w:sz w:val="20"/>
              </w:rPr>
              <w:t>A QSE.</w:t>
            </w:r>
          </w:p>
        </w:tc>
      </w:tr>
      <w:tr w:rsidR="00D65BD4" w:rsidRPr="00D65BD4" w14:paraId="606672DD" w14:textId="77777777" w:rsidTr="0003786F">
        <w:trPr>
          <w:cantSplit/>
        </w:trPr>
        <w:tc>
          <w:tcPr>
            <w:tcW w:w="1062" w:type="pct"/>
            <w:tcBorders>
              <w:top w:val="single" w:sz="6" w:space="0" w:color="auto"/>
              <w:left w:val="single" w:sz="4" w:space="0" w:color="auto"/>
              <w:bottom w:val="single" w:sz="6" w:space="0" w:color="auto"/>
              <w:right w:val="single" w:sz="6" w:space="0" w:color="auto"/>
            </w:tcBorders>
          </w:tcPr>
          <w:p w14:paraId="69FA16C2" w14:textId="77777777" w:rsidR="00D65BD4" w:rsidRPr="00D65BD4" w:rsidRDefault="00D65BD4" w:rsidP="00D65BD4">
            <w:pPr>
              <w:spacing w:after="60"/>
              <w:rPr>
                <w:rFonts w:eastAsia="SimSun"/>
                <w:i/>
                <w:iCs/>
                <w:sz w:val="20"/>
              </w:rPr>
            </w:pPr>
            <w:r w:rsidRPr="00D65BD4">
              <w:rPr>
                <w:rFonts w:eastAsia="SimSun"/>
                <w:i/>
                <w:iCs/>
                <w:sz w:val="20"/>
              </w:rPr>
              <w:t>r</w:t>
            </w:r>
          </w:p>
        </w:tc>
        <w:tc>
          <w:tcPr>
            <w:tcW w:w="398" w:type="pct"/>
            <w:tcBorders>
              <w:top w:val="single" w:sz="6" w:space="0" w:color="auto"/>
              <w:left w:val="single" w:sz="6" w:space="0" w:color="auto"/>
              <w:bottom w:val="single" w:sz="6" w:space="0" w:color="auto"/>
              <w:right w:val="single" w:sz="6" w:space="0" w:color="auto"/>
            </w:tcBorders>
          </w:tcPr>
          <w:p w14:paraId="3A47F196" w14:textId="77777777" w:rsidR="00D65BD4" w:rsidRPr="00D65BD4" w:rsidRDefault="00D65BD4" w:rsidP="00D65BD4">
            <w:pPr>
              <w:spacing w:after="60"/>
              <w:jc w:val="center"/>
              <w:rPr>
                <w:rFonts w:eastAsia="SimSun"/>
                <w:iCs/>
                <w:sz w:val="20"/>
              </w:rPr>
            </w:pPr>
            <w:r w:rsidRPr="00D65BD4">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750BCA8D" w14:textId="77777777" w:rsidR="00D65BD4" w:rsidRPr="00D65BD4" w:rsidRDefault="00D65BD4" w:rsidP="00D65BD4">
            <w:pPr>
              <w:spacing w:after="60"/>
              <w:rPr>
                <w:rFonts w:eastAsia="SimSun"/>
                <w:iCs/>
                <w:sz w:val="20"/>
              </w:rPr>
            </w:pPr>
            <w:r w:rsidRPr="00D65BD4">
              <w:rPr>
                <w:rFonts w:eastAsia="SimSun"/>
                <w:iCs/>
                <w:sz w:val="20"/>
              </w:rPr>
              <w:t>A Resource.</w:t>
            </w:r>
          </w:p>
        </w:tc>
      </w:tr>
      <w:tr w:rsidR="00D65BD4" w:rsidRPr="00D65BD4" w14:paraId="3CC5298B" w14:textId="77777777" w:rsidTr="0003786F">
        <w:trPr>
          <w:cantSplit/>
        </w:trPr>
        <w:tc>
          <w:tcPr>
            <w:tcW w:w="1062" w:type="pct"/>
            <w:tcBorders>
              <w:top w:val="single" w:sz="6" w:space="0" w:color="auto"/>
              <w:left w:val="single" w:sz="4" w:space="0" w:color="auto"/>
              <w:bottom w:val="single" w:sz="6" w:space="0" w:color="auto"/>
              <w:right w:val="single" w:sz="6" w:space="0" w:color="auto"/>
            </w:tcBorders>
          </w:tcPr>
          <w:p w14:paraId="55517B00" w14:textId="77777777" w:rsidR="00D65BD4" w:rsidRPr="00D65BD4" w:rsidRDefault="00D65BD4" w:rsidP="00D65BD4">
            <w:pPr>
              <w:spacing w:after="60"/>
              <w:rPr>
                <w:rFonts w:eastAsia="SimSun"/>
                <w:i/>
                <w:iCs/>
                <w:sz w:val="20"/>
              </w:rPr>
            </w:pPr>
            <w:r w:rsidRPr="00D65BD4">
              <w:rPr>
                <w:rFonts w:eastAsia="SimSun"/>
                <w:i/>
                <w:iCs/>
                <w:sz w:val="20"/>
              </w:rPr>
              <w:t>i</w:t>
            </w:r>
          </w:p>
        </w:tc>
        <w:tc>
          <w:tcPr>
            <w:tcW w:w="398" w:type="pct"/>
            <w:tcBorders>
              <w:top w:val="single" w:sz="6" w:space="0" w:color="auto"/>
              <w:left w:val="single" w:sz="6" w:space="0" w:color="auto"/>
              <w:bottom w:val="single" w:sz="6" w:space="0" w:color="auto"/>
              <w:right w:val="single" w:sz="6" w:space="0" w:color="auto"/>
            </w:tcBorders>
          </w:tcPr>
          <w:p w14:paraId="31E88C5D" w14:textId="77777777" w:rsidR="00D65BD4" w:rsidRPr="00D65BD4" w:rsidRDefault="00D65BD4" w:rsidP="00D65BD4">
            <w:pPr>
              <w:spacing w:after="60"/>
              <w:jc w:val="center"/>
              <w:rPr>
                <w:rFonts w:eastAsia="SimSun"/>
                <w:iCs/>
                <w:sz w:val="20"/>
              </w:rPr>
            </w:pPr>
            <w:r w:rsidRPr="00D65BD4">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415D8BB3" w14:textId="77777777" w:rsidR="00D65BD4" w:rsidRPr="00D65BD4" w:rsidRDefault="00D65BD4" w:rsidP="00D65BD4">
            <w:pPr>
              <w:spacing w:after="60"/>
              <w:rPr>
                <w:rFonts w:eastAsia="SimSun"/>
                <w:iCs/>
                <w:sz w:val="20"/>
              </w:rPr>
            </w:pPr>
            <w:r w:rsidRPr="00D65BD4">
              <w:rPr>
                <w:rFonts w:eastAsia="SimSun"/>
                <w:iCs/>
                <w:sz w:val="20"/>
              </w:rPr>
              <w:t>A 15-minute Settlement Interval.</w:t>
            </w:r>
          </w:p>
        </w:tc>
      </w:tr>
      <w:tr w:rsidR="00D65BD4" w:rsidRPr="00D65BD4" w14:paraId="7F3F1C3D" w14:textId="77777777" w:rsidTr="0003786F">
        <w:trPr>
          <w:cantSplit/>
        </w:trPr>
        <w:tc>
          <w:tcPr>
            <w:tcW w:w="1062" w:type="pct"/>
            <w:tcBorders>
              <w:top w:val="single" w:sz="6" w:space="0" w:color="auto"/>
              <w:left w:val="single" w:sz="4" w:space="0" w:color="auto"/>
              <w:bottom w:val="single" w:sz="6" w:space="0" w:color="auto"/>
              <w:right w:val="single" w:sz="6" w:space="0" w:color="auto"/>
            </w:tcBorders>
            <w:hideMark/>
          </w:tcPr>
          <w:p w14:paraId="72D79954" w14:textId="77777777" w:rsidR="00D65BD4" w:rsidRPr="00D65BD4" w:rsidRDefault="00D65BD4" w:rsidP="00D65BD4">
            <w:pPr>
              <w:spacing w:after="60"/>
              <w:rPr>
                <w:rFonts w:eastAsia="SimSun"/>
                <w:i/>
                <w:iCs/>
                <w:sz w:val="20"/>
              </w:rPr>
            </w:pPr>
            <w:r w:rsidRPr="00D65BD4">
              <w:rPr>
                <w:rFonts w:eastAsia="SimSun"/>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54221191" w14:textId="77777777" w:rsidR="00D65BD4" w:rsidRPr="00D65BD4" w:rsidRDefault="00D65BD4" w:rsidP="00D65BD4">
            <w:pPr>
              <w:spacing w:after="60"/>
              <w:jc w:val="center"/>
              <w:rPr>
                <w:rFonts w:eastAsia="SimSun"/>
                <w:iCs/>
                <w:sz w:val="20"/>
              </w:rPr>
            </w:pPr>
            <w:r w:rsidRPr="00D65BD4">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3A08D0CD" w14:textId="77777777" w:rsidR="00D65BD4" w:rsidRPr="00D65BD4" w:rsidRDefault="00D65BD4" w:rsidP="00D65BD4">
            <w:pPr>
              <w:spacing w:after="60"/>
              <w:rPr>
                <w:rFonts w:eastAsia="SimSun"/>
                <w:iCs/>
                <w:sz w:val="20"/>
              </w:rPr>
            </w:pPr>
            <w:r w:rsidRPr="00D65BD4">
              <w:rPr>
                <w:rFonts w:eastAsia="SimSun"/>
                <w:iCs/>
                <w:sz w:val="20"/>
              </w:rPr>
              <w:t>A sink Settlement Point.</w:t>
            </w:r>
          </w:p>
        </w:tc>
      </w:tr>
      <w:tr w:rsidR="00D65BD4" w:rsidRPr="00D65BD4" w14:paraId="310FC703" w14:textId="77777777" w:rsidTr="0003786F">
        <w:trPr>
          <w:cantSplit/>
        </w:trPr>
        <w:tc>
          <w:tcPr>
            <w:tcW w:w="1062" w:type="pct"/>
            <w:tcBorders>
              <w:top w:val="single" w:sz="6" w:space="0" w:color="auto"/>
              <w:left w:val="single" w:sz="4" w:space="0" w:color="auto"/>
              <w:bottom w:val="single" w:sz="6" w:space="0" w:color="auto"/>
              <w:right w:val="single" w:sz="6" w:space="0" w:color="auto"/>
            </w:tcBorders>
            <w:hideMark/>
          </w:tcPr>
          <w:p w14:paraId="332B5336" w14:textId="77777777" w:rsidR="00D65BD4" w:rsidRPr="00D65BD4" w:rsidRDefault="00D65BD4" w:rsidP="00D65BD4">
            <w:pPr>
              <w:spacing w:after="60"/>
              <w:rPr>
                <w:rFonts w:eastAsia="SimSun"/>
                <w:i/>
                <w:iCs/>
                <w:sz w:val="20"/>
              </w:rPr>
            </w:pPr>
            <w:r w:rsidRPr="00D65BD4">
              <w:rPr>
                <w:rFonts w:eastAsia="SimSun"/>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20240C9F" w14:textId="77777777" w:rsidR="00D65BD4" w:rsidRPr="00D65BD4" w:rsidRDefault="00D65BD4" w:rsidP="00D65BD4">
            <w:pPr>
              <w:spacing w:after="60"/>
              <w:jc w:val="center"/>
              <w:rPr>
                <w:rFonts w:eastAsia="SimSun"/>
                <w:iCs/>
                <w:sz w:val="20"/>
              </w:rPr>
            </w:pPr>
            <w:r w:rsidRPr="00D65BD4">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2204E69D" w14:textId="77777777" w:rsidR="00D65BD4" w:rsidRPr="00D65BD4" w:rsidRDefault="00D65BD4" w:rsidP="00D65BD4">
            <w:pPr>
              <w:spacing w:after="60"/>
              <w:rPr>
                <w:rFonts w:eastAsia="SimSun"/>
                <w:iCs/>
                <w:sz w:val="20"/>
              </w:rPr>
            </w:pPr>
            <w:r w:rsidRPr="00D65BD4">
              <w:rPr>
                <w:rFonts w:eastAsia="SimSun"/>
                <w:iCs/>
                <w:sz w:val="20"/>
              </w:rPr>
              <w:t>A Settlement Point.</w:t>
            </w:r>
          </w:p>
        </w:tc>
      </w:tr>
      <w:tr w:rsidR="00D65BD4" w:rsidRPr="00D65BD4" w14:paraId="1D32E345" w14:textId="77777777" w:rsidTr="0003786F">
        <w:trPr>
          <w:cantSplit/>
        </w:trPr>
        <w:tc>
          <w:tcPr>
            <w:tcW w:w="1062" w:type="pct"/>
            <w:tcBorders>
              <w:top w:val="single" w:sz="6" w:space="0" w:color="auto"/>
              <w:left w:val="single" w:sz="4" w:space="0" w:color="auto"/>
              <w:bottom w:val="single" w:sz="6" w:space="0" w:color="auto"/>
              <w:right w:val="single" w:sz="6" w:space="0" w:color="auto"/>
            </w:tcBorders>
          </w:tcPr>
          <w:p w14:paraId="45529DD9" w14:textId="77777777" w:rsidR="00D65BD4" w:rsidRPr="00D65BD4" w:rsidRDefault="00D65BD4" w:rsidP="00D65BD4">
            <w:pPr>
              <w:spacing w:after="60"/>
              <w:rPr>
                <w:rFonts w:eastAsia="SimSun"/>
                <w:i/>
                <w:iCs/>
                <w:sz w:val="20"/>
              </w:rPr>
            </w:pPr>
            <w:r w:rsidRPr="00D65BD4">
              <w:rPr>
                <w:rFonts w:eastAsia="SimSun"/>
                <w:i/>
                <w:iCs/>
                <w:sz w:val="20"/>
              </w:rPr>
              <w:t>j</w:t>
            </w:r>
          </w:p>
        </w:tc>
        <w:tc>
          <w:tcPr>
            <w:tcW w:w="398" w:type="pct"/>
            <w:tcBorders>
              <w:top w:val="single" w:sz="6" w:space="0" w:color="auto"/>
              <w:left w:val="single" w:sz="6" w:space="0" w:color="auto"/>
              <w:bottom w:val="single" w:sz="6" w:space="0" w:color="auto"/>
              <w:right w:val="single" w:sz="6" w:space="0" w:color="auto"/>
            </w:tcBorders>
          </w:tcPr>
          <w:p w14:paraId="0D7E6CEB" w14:textId="77777777" w:rsidR="00D65BD4" w:rsidRPr="00D65BD4" w:rsidRDefault="00D65BD4" w:rsidP="00D65BD4">
            <w:pPr>
              <w:spacing w:after="60"/>
              <w:jc w:val="center"/>
              <w:rPr>
                <w:rFonts w:eastAsia="SimSun"/>
                <w:iCs/>
                <w:sz w:val="20"/>
              </w:rPr>
            </w:pPr>
            <w:r w:rsidRPr="00D65BD4">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46253A1A" w14:textId="77777777" w:rsidR="00D65BD4" w:rsidRPr="00D65BD4" w:rsidRDefault="00D65BD4" w:rsidP="00D65BD4">
            <w:pPr>
              <w:spacing w:after="60"/>
              <w:rPr>
                <w:rFonts w:eastAsia="SimSun"/>
                <w:iCs/>
                <w:sz w:val="20"/>
              </w:rPr>
            </w:pPr>
            <w:r w:rsidRPr="00D65BD4">
              <w:rPr>
                <w:rFonts w:eastAsia="SimSun"/>
                <w:iCs/>
                <w:sz w:val="20"/>
              </w:rPr>
              <w:t>A source Settlement Point.</w:t>
            </w:r>
          </w:p>
        </w:tc>
      </w:tr>
    </w:tbl>
    <w:p w14:paraId="44459027" w14:textId="77777777" w:rsidR="00D65BD4" w:rsidRPr="00D65BD4" w:rsidRDefault="00D65BD4" w:rsidP="00D65BD4">
      <w:pPr>
        <w:tabs>
          <w:tab w:val="left" w:pos="1620"/>
        </w:tabs>
        <w:spacing w:before="480" w:after="240"/>
        <w:rPr>
          <w:rFonts w:eastAsia="SimSun"/>
        </w:rPr>
      </w:pPr>
      <w:r w:rsidRPr="00D65BD4">
        <w:rPr>
          <w:rFonts w:eastAsia="SimSun"/>
          <w:b/>
          <w:bCs/>
          <w:i/>
          <w:iCs/>
        </w:rPr>
        <w:t>16.11.4.3.1</w:t>
      </w:r>
      <w:r w:rsidRPr="00D65BD4">
        <w:rPr>
          <w:rFonts w:eastAsia="SimSun"/>
        </w:rPr>
        <w:tab/>
      </w:r>
      <w:r w:rsidRPr="00D65BD4">
        <w:rPr>
          <w:rFonts w:eastAsia="SimSun"/>
          <w:b/>
          <w:bCs/>
          <w:i/>
          <w:iCs/>
        </w:rPr>
        <w:t>Day-Ahead Liability Estimate</w:t>
      </w:r>
    </w:p>
    <w:p w14:paraId="3BB809F3" w14:textId="77777777" w:rsidR="00D65BD4" w:rsidRPr="00D65BD4" w:rsidRDefault="00D65BD4" w:rsidP="00D65BD4">
      <w:pPr>
        <w:spacing w:after="240"/>
        <w:ind w:left="720" w:hanging="720"/>
        <w:rPr>
          <w:rFonts w:eastAsia="SimSun"/>
        </w:rPr>
      </w:pPr>
      <w:r w:rsidRPr="00D65BD4">
        <w:rPr>
          <w:rFonts w:eastAsia="SimSun"/>
        </w:rPr>
        <w:t>(1)</w:t>
      </w:r>
      <w:r w:rsidRPr="00D65BD4">
        <w:rPr>
          <w:rFonts w:eastAsia="SimSun"/>
        </w:rPr>
        <w:tab/>
        <w:t>ERCOT shall estimate Day-Ahead Liability (DAL) for an Operating Day as the sum of estimates for the following DAM Settlement charges and payments:</w:t>
      </w:r>
    </w:p>
    <w:p w14:paraId="1E628AB1" w14:textId="77777777" w:rsidR="00D65BD4" w:rsidRPr="00D65BD4" w:rsidRDefault="00D65BD4" w:rsidP="00D65BD4">
      <w:pPr>
        <w:spacing w:after="240"/>
        <w:ind w:left="720"/>
        <w:rPr>
          <w:rFonts w:eastAsia="SimSun"/>
        </w:rPr>
      </w:pPr>
      <w:r w:rsidRPr="00D65BD4">
        <w:rPr>
          <w:rFonts w:eastAsia="SimSun"/>
        </w:rPr>
        <w:t>(a)</w:t>
      </w:r>
      <w:r w:rsidRPr="00D65BD4">
        <w:rPr>
          <w:rFonts w:eastAsia="SimSun"/>
        </w:rPr>
        <w:tab/>
        <w:t>Section 4.6.2.1, Day-Ahead Energy Payment;</w:t>
      </w:r>
    </w:p>
    <w:p w14:paraId="456F72DB" w14:textId="77777777" w:rsidR="00D65BD4" w:rsidRPr="00D65BD4" w:rsidRDefault="00D65BD4" w:rsidP="00D65BD4">
      <w:pPr>
        <w:spacing w:after="240"/>
        <w:ind w:left="720"/>
        <w:rPr>
          <w:rFonts w:eastAsia="SimSun"/>
        </w:rPr>
      </w:pPr>
      <w:r w:rsidRPr="00D65BD4">
        <w:rPr>
          <w:rFonts w:eastAsia="SimSun"/>
        </w:rPr>
        <w:t>(b)</w:t>
      </w:r>
      <w:r w:rsidRPr="00D65BD4">
        <w:rPr>
          <w:rFonts w:eastAsia="SimSun"/>
        </w:rPr>
        <w:tab/>
        <w:t>Section 4.6.2.2, Day-Ahead Energy Charge;</w:t>
      </w:r>
    </w:p>
    <w:p w14:paraId="5F960B21" w14:textId="77777777" w:rsidR="00D65BD4" w:rsidRPr="00D65BD4" w:rsidRDefault="00D65BD4" w:rsidP="00D65BD4">
      <w:pPr>
        <w:spacing w:after="240"/>
        <w:ind w:left="720"/>
        <w:rPr>
          <w:rFonts w:eastAsia="SimSun"/>
        </w:rPr>
      </w:pPr>
      <w:r w:rsidRPr="00D65BD4">
        <w:rPr>
          <w:rFonts w:eastAsia="SimSun"/>
        </w:rPr>
        <w:t>(c)</w:t>
      </w:r>
      <w:r w:rsidRPr="00D65BD4">
        <w:rPr>
          <w:rFonts w:eastAsia="SimSun"/>
        </w:rPr>
        <w:tab/>
        <w:t>Section 4.6.3, Settlement for PTP Obligations Bought in DAM;</w:t>
      </w:r>
    </w:p>
    <w:p w14:paraId="1A35ED72" w14:textId="77777777" w:rsidR="00D65BD4" w:rsidRPr="00D65BD4" w:rsidRDefault="00D65BD4" w:rsidP="00D65BD4">
      <w:pPr>
        <w:spacing w:after="240"/>
        <w:ind w:left="720"/>
        <w:rPr>
          <w:rFonts w:eastAsia="SimSun"/>
        </w:rPr>
      </w:pPr>
      <w:r w:rsidRPr="00D65BD4">
        <w:rPr>
          <w:rFonts w:eastAsia="SimSun"/>
        </w:rPr>
        <w:t>(d)</w:t>
      </w:r>
      <w:r w:rsidRPr="00D65BD4">
        <w:rPr>
          <w:rFonts w:eastAsia="SimSun"/>
        </w:rPr>
        <w:tab/>
        <w:t>Section 4.6.4.1.1, Regulation Up Service Payment;</w:t>
      </w:r>
    </w:p>
    <w:p w14:paraId="21E2FCF1" w14:textId="77777777" w:rsidR="00D65BD4" w:rsidRPr="00D65BD4" w:rsidRDefault="00D65BD4" w:rsidP="00D65BD4">
      <w:pPr>
        <w:spacing w:after="240"/>
        <w:ind w:left="720"/>
        <w:rPr>
          <w:rFonts w:eastAsia="SimSun"/>
        </w:rPr>
      </w:pPr>
      <w:r w:rsidRPr="00D65BD4">
        <w:rPr>
          <w:rFonts w:eastAsia="SimSun"/>
        </w:rPr>
        <w:t>(e)</w:t>
      </w:r>
      <w:r w:rsidRPr="00D65BD4">
        <w:rPr>
          <w:rFonts w:eastAsia="SimSun"/>
        </w:rPr>
        <w:tab/>
        <w:t>Section 4.6.4.1.2, Regulation Down Service Payment;</w:t>
      </w:r>
    </w:p>
    <w:p w14:paraId="1C0E6AD1" w14:textId="77777777" w:rsidR="00D65BD4" w:rsidRPr="00D65BD4" w:rsidRDefault="00D65BD4" w:rsidP="00D65BD4">
      <w:pPr>
        <w:spacing w:after="240"/>
        <w:ind w:left="720"/>
        <w:rPr>
          <w:rFonts w:eastAsia="SimSun"/>
        </w:rPr>
      </w:pPr>
      <w:r w:rsidRPr="00D65BD4">
        <w:rPr>
          <w:rFonts w:eastAsia="SimSun"/>
        </w:rPr>
        <w:t>(f)</w:t>
      </w:r>
      <w:r w:rsidRPr="00D65BD4">
        <w:rPr>
          <w:rFonts w:eastAsia="SimSun"/>
        </w:rPr>
        <w:tab/>
        <w:t xml:space="preserve">Section 4.6.4.1.3, Responsive Reserve </w:t>
      </w:r>
      <w:del w:id="2450" w:author="ERCOT" w:date="2024-02-29T21:11:00Z">
        <w:r w:rsidRPr="00D65BD4" w:rsidDel="3A7BA4E8">
          <w:rPr>
            <w:rFonts w:eastAsia="SimSun"/>
          </w:rPr>
          <w:delText>Service</w:delText>
        </w:r>
      </w:del>
      <w:r w:rsidRPr="00D65BD4">
        <w:rPr>
          <w:rFonts w:eastAsia="SimSun"/>
        </w:rPr>
        <w:t xml:space="preserve"> Payment;</w:t>
      </w:r>
    </w:p>
    <w:p w14:paraId="70248F6B" w14:textId="77777777" w:rsidR="00D65BD4" w:rsidRPr="00D65BD4" w:rsidRDefault="00D65BD4" w:rsidP="00D65BD4">
      <w:pPr>
        <w:spacing w:after="240"/>
        <w:ind w:left="720"/>
        <w:rPr>
          <w:rFonts w:eastAsia="SimSun"/>
        </w:rPr>
      </w:pPr>
      <w:r w:rsidRPr="00D65BD4">
        <w:rPr>
          <w:rFonts w:eastAsia="SimSun"/>
        </w:rPr>
        <w:t>(g)</w:t>
      </w:r>
      <w:r w:rsidRPr="00D65BD4">
        <w:rPr>
          <w:rFonts w:eastAsia="SimSun"/>
        </w:rPr>
        <w:tab/>
        <w:t>Section 4.6.4.1.4, Non-Spinning Reserve Service Payment;</w:t>
      </w:r>
    </w:p>
    <w:p w14:paraId="459EDE40" w14:textId="77777777" w:rsidR="00D65BD4" w:rsidRPr="00D65BD4" w:rsidRDefault="00D65BD4" w:rsidP="00D65BD4">
      <w:pPr>
        <w:spacing w:after="240"/>
        <w:ind w:left="720"/>
        <w:rPr>
          <w:ins w:id="2451" w:author="ERCOT" w:date="2024-02-29T21:08:00Z"/>
          <w:rFonts w:eastAsia="SimSun"/>
        </w:rPr>
      </w:pPr>
      <w:r w:rsidRPr="00D65BD4">
        <w:rPr>
          <w:rFonts w:eastAsia="SimSun"/>
        </w:rPr>
        <w:t>(h)</w:t>
      </w:r>
      <w:r w:rsidRPr="00D65BD4">
        <w:rPr>
          <w:rFonts w:eastAsia="SimSun"/>
        </w:rPr>
        <w:tab/>
        <w:t>Section 4.6.4.1.5, ERCOT Contingency Reserve Service Payment;</w:t>
      </w:r>
    </w:p>
    <w:p w14:paraId="7AC12A1E" w14:textId="77777777" w:rsidR="00D65BD4" w:rsidRPr="00D65BD4" w:rsidRDefault="00D65BD4" w:rsidP="00D65BD4">
      <w:pPr>
        <w:spacing w:after="240"/>
        <w:ind w:left="720"/>
        <w:rPr>
          <w:rFonts w:eastAsia="SimSun"/>
        </w:rPr>
      </w:pPr>
      <w:ins w:id="2452" w:author="ERCOT" w:date="2024-02-29T21:08:00Z">
        <w:r w:rsidRPr="00D65BD4">
          <w:rPr>
            <w:rFonts w:eastAsia="SimSun"/>
          </w:rPr>
          <w:t>(i)</w:t>
        </w:r>
        <w:r w:rsidRPr="00D65BD4">
          <w:rPr>
            <w:rFonts w:eastAsia="SimSun"/>
          </w:rPr>
          <w:tab/>
          <w:t>Section 4.6.4.1.6, Dispatchable Reliability Reserve Service Payment;</w:t>
        </w:r>
      </w:ins>
    </w:p>
    <w:p w14:paraId="5F79BE2D" w14:textId="77777777" w:rsidR="00D65BD4" w:rsidRPr="00D65BD4" w:rsidRDefault="00D65BD4" w:rsidP="00D65BD4">
      <w:pPr>
        <w:spacing w:after="240"/>
        <w:ind w:left="720"/>
        <w:rPr>
          <w:rFonts w:eastAsia="SimSun"/>
        </w:rPr>
      </w:pPr>
      <w:r w:rsidRPr="00D65BD4">
        <w:rPr>
          <w:rFonts w:eastAsia="SimSun"/>
        </w:rPr>
        <w:t>(</w:t>
      </w:r>
      <w:del w:id="2453" w:author="ERCOT" w:date="2024-02-29T21:08:00Z">
        <w:r w:rsidRPr="00D65BD4" w:rsidDel="3A7BA4E8">
          <w:rPr>
            <w:rFonts w:eastAsia="SimSun"/>
          </w:rPr>
          <w:delText>i</w:delText>
        </w:r>
      </w:del>
      <w:ins w:id="2454" w:author="ERCOT" w:date="2024-02-29T21:08:00Z">
        <w:r w:rsidRPr="00D65BD4">
          <w:rPr>
            <w:rFonts w:eastAsia="SimSun"/>
          </w:rPr>
          <w:t>j</w:t>
        </w:r>
      </w:ins>
      <w:r w:rsidRPr="00D65BD4">
        <w:rPr>
          <w:rFonts w:eastAsia="SimSun"/>
        </w:rPr>
        <w:t>)</w:t>
      </w:r>
      <w:r w:rsidRPr="00D65BD4">
        <w:rPr>
          <w:rFonts w:eastAsia="SimSun"/>
        </w:rPr>
        <w:tab/>
        <w:t>Section 4.6.4.2.1, Regulation Up Service Charge;</w:t>
      </w:r>
    </w:p>
    <w:p w14:paraId="5C81B929" w14:textId="77777777" w:rsidR="00D65BD4" w:rsidRPr="00D65BD4" w:rsidRDefault="00D65BD4" w:rsidP="00D65BD4">
      <w:pPr>
        <w:spacing w:after="240"/>
        <w:ind w:left="720"/>
        <w:rPr>
          <w:rFonts w:eastAsia="SimSun"/>
        </w:rPr>
      </w:pPr>
      <w:r w:rsidRPr="00D65BD4">
        <w:rPr>
          <w:rFonts w:eastAsia="SimSun"/>
        </w:rPr>
        <w:t>(</w:t>
      </w:r>
      <w:del w:id="2455" w:author="ERCOT" w:date="2024-02-29T21:09:00Z">
        <w:r w:rsidRPr="00D65BD4" w:rsidDel="3A7BA4E8">
          <w:rPr>
            <w:rFonts w:eastAsia="SimSun"/>
          </w:rPr>
          <w:delText>j</w:delText>
        </w:r>
      </w:del>
      <w:ins w:id="2456" w:author="ERCOT" w:date="2024-02-29T21:09:00Z">
        <w:r w:rsidRPr="00D65BD4">
          <w:rPr>
            <w:rFonts w:eastAsia="SimSun"/>
          </w:rPr>
          <w:t>k</w:t>
        </w:r>
      </w:ins>
      <w:r w:rsidRPr="00D65BD4">
        <w:rPr>
          <w:rFonts w:eastAsia="SimSun"/>
        </w:rPr>
        <w:t>)</w:t>
      </w:r>
      <w:r w:rsidRPr="00D65BD4">
        <w:rPr>
          <w:rFonts w:eastAsia="SimSun"/>
        </w:rPr>
        <w:tab/>
        <w:t>Section 4.6.4.2.2, Regulation Down Service Charge;</w:t>
      </w:r>
    </w:p>
    <w:p w14:paraId="77A93A8D" w14:textId="77777777" w:rsidR="00D65BD4" w:rsidRPr="00D65BD4" w:rsidRDefault="00D65BD4" w:rsidP="00D65BD4">
      <w:pPr>
        <w:spacing w:after="240"/>
        <w:ind w:left="720"/>
        <w:rPr>
          <w:rFonts w:eastAsia="SimSun"/>
        </w:rPr>
      </w:pPr>
      <w:r w:rsidRPr="00D65BD4">
        <w:rPr>
          <w:rFonts w:eastAsia="SimSun"/>
        </w:rPr>
        <w:lastRenderedPageBreak/>
        <w:t>(</w:t>
      </w:r>
      <w:del w:id="2457" w:author="ERCOT" w:date="2024-02-29T21:09:00Z">
        <w:r w:rsidRPr="00D65BD4" w:rsidDel="3A7BA4E8">
          <w:rPr>
            <w:rFonts w:eastAsia="SimSun"/>
          </w:rPr>
          <w:delText>k</w:delText>
        </w:r>
      </w:del>
      <w:ins w:id="2458" w:author="ERCOT" w:date="2024-02-29T21:09:00Z">
        <w:r w:rsidRPr="00D65BD4">
          <w:rPr>
            <w:rFonts w:eastAsia="SimSun"/>
          </w:rPr>
          <w:t>l</w:t>
        </w:r>
      </w:ins>
      <w:r w:rsidRPr="00D65BD4">
        <w:rPr>
          <w:rFonts w:eastAsia="SimSun"/>
        </w:rPr>
        <w:t>)</w:t>
      </w:r>
      <w:r w:rsidRPr="00D65BD4">
        <w:rPr>
          <w:rFonts w:eastAsia="SimSun"/>
        </w:rPr>
        <w:tab/>
        <w:t>Section 4.6.4.2.3, Responsive Reserve Service Charge;</w:t>
      </w:r>
    </w:p>
    <w:p w14:paraId="32381934" w14:textId="77777777" w:rsidR="00D65BD4" w:rsidRPr="00D65BD4" w:rsidRDefault="00D65BD4" w:rsidP="00D65BD4">
      <w:pPr>
        <w:spacing w:after="240"/>
        <w:ind w:left="720"/>
        <w:rPr>
          <w:rFonts w:eastAsia="SimSun"/>
        </w:rPr>
      </w:pPr>
      <w:r w:rsidRPr="00D65BD4">
        <w:rPr>
          <w:rFonts w:eastAsia="SimSun"/>
        </w:rPr>
        <w:t>(</w:t>
      </w:r>
      <w:del w:id="2459" w:author="ERCOT" w:date="2024-02-29T21:09:00Z">
        <w:r w:rsidRPr="00D65BD4" w:rsidDel="3A7BA4E8">
          <w:rPr>
            <w:rFonts w:eastAsia="SimSun"/>
          </w:rPr>
          <w:delText>l</w:delText>
        </w:r>
      </w:del>
      <w:ins w:id="2460" w:author="ERCOT" w:date="2024-02-29T21:09:00Z">
        <w:r w:rsidRPr="00D65BD4">
          <w:rPr>
            <w:rFonts w:eastAsia="SimSun"/>
          </w:rPr>
          <w:t>m</w:t>
        </w:r>
      </w:ins>
      <w:r w:rsidRPr="00D65BD4">
        <w:rPr>
          <w:rFonts w:eastAsia="SimSun"/>
        </w:rPr>
        <w:t>)</w:t>
      </w:r>
      <w:r w:rsidRPr="00D65BD4">
        <w:rPr>
          <w:rFonts w:eastAsia="SimSun"/>
        </w:rPr>
        <w:tab/>
        <w:t>Section 4.6.4.2.4, Non-Spinning Reserve Service Charge;</w:t>
      </w:r>
    </w:p>
    <w:p w14:paraId="2D2B9B9C" w14:textId="77777777" w:rsidR="00D65BD4" w:rsidRPr="00D65BD4" w:rsidRDefault="00D65BD4" w:rsidP="00D65BD4">
      <w:pPr>
        <w:spacing w:after="240"/>
        <w:ind w:left="720"/>
        <w:rPr>
          <w:rFonts w:eastAsia="SimSun"/>
        </w:rPr>
      </w:pPr>
      <w:r w:rsidRPr="00D65BD4">
        <w:rPr>
          <w:rFonts w:eastAsia="SimSun"/>
        </w:rPr>
        <w:t>(</w:t>
      </w:r>
      <w:del w:id="2461" w:author="ERCOT" w:date="2024-02-29T21:09:00Z">
        <w:r w:rsidRPr="00D65BD4" w:rsidDel="3A7BA4E8">
          <w:rPr>
            <w:rFonts w:eastAsia="SimSun"/>
          </w:rPr>
          <w:delText>m</w:delText>
        </w:r>
      </w:del>
      <w:ins w:id="2462" w:author="ERCOT" w:date="2024-02-29T21:09:00Z">
        <w:r w:rsidRPr="00D65BD4">
          <w:rPr>
            <w:rFonts w:eastAsia="SimSun"/>
          </w:rPr>
          <w:t>n</w:t>
        </w:r>
      </w:ins>
      <w:r w:rsidRPr="00D65BD4">
        <w:rPr>
          <w:rFonts w:eastAsia="SimSun"/>
        </w:rPr>
        <w:t>)</w:t>
      </w:r>
      <w:r w:rsidRPr="00D65BD4">
        <w:rPr>
          <w:rFonts w:eastAsia="SimSun"/>
        </w:rPr>
        <w:tab/>
        <w:t>Section 4.6.4.2.5, ERCOT Contingency Reserve Service Charge;</w:t>
      </w:r>
    </w:p>
    <w:p w14:paraId="7CFD8097" w14:textId="77777777" w:rsidR="00D65BD4" w:rsidRPr="00D65BD4" w:rsidRDefault="00D65BD4" w:rsidP="00D65BD4">
      <w:pPr>
        <w:spacing w:after="240"/>
        <w:ind w:firstLine="720"/>
        <w:rPr>
          <w:ins w:id="2463" w:author="ERCOT" w:date="2024-02-29T21:06:00Z"/>
          <w:rFonts w:eastAsia="SimSun"/>
        </w:rPr>
      </w:pPr>
      <w:ins w:id="2464" w:author="ERCOT" w:date="2024-02-29T21:06:00Z">
        <w:r w:rsidRPr="00D65BD4">
          <w:rPr>
            <w:rFonts w:eastAsia="SimSun"/>
          </w:rPr>
          <w:t>(</w:t>
        </w:r>
      </w:ins>
      <w:ins w:id="2465" w:author="ERCOT" w:date="2024-02-29T21:09:00Z">
        <w:r w:rsidRPr="00D65BD4">
          <w:rPr>
            <w:rFonts w:eastAsia="SimSun"/>
          </w:rPr>
          <w:t>o</w:t>
        </w:r>
      </w:ins>
      <w:ins w:id="2466" w:author="ERCOT" w:date="2024-02-29T21:06:00Z">
        <w:r w:rsidRPr="00D65BD4">
          <w:rPr>
            <w:rFonts w:eastAsia="SimSun"/>
          </w:rPr>
          <w:t>)</w:t>
        </w:r>
      </w:ins>
      <w:ins w:id="2467" w:author="ERCOT" w:date="2024-02-29T21:17:00Z">
        <w:r w:rsidRPr="00D65BD4">
          <w:rPr>
            <w:rFonts w:eastAsia="SimSun"/>
          </w:rPr>
          <w:tab/>
        </w:r>
      </w:ins>
      <w:ins w:id="2468" w:author="ERCOT" w:date="2024-02-29T21:06:00Z">
        <w:r w:rsidRPr="00D65BD4">
          <w:rPr>
            <w:rFonts w:eastAsia="SimSun"/>
          </w:rPr>
          <w:t xml:space="preserve">Section 4.6.4.2.6 Dispatchable Reliability Reserve Service </w:t>
        </w:r>
      </w:ins>
      <w:ins w:id="2469" w:author="ERCOT" w:date="2024-02-29T21:12:00Z">
        <w:r w:rsidRPr="00D65BD4">
          <w:rPr>
            <w:rFonts w:eastAsia="SimSun"/>
          </w:rPr>
          <w:t>Charge</w:t>
        </w:r>
      </w:ins>
      <w:ins w:id="2470" w:author="ERCOT" w:date="2024-02-29T21:06:00Z">
        <w:r w:rsidRPr="00D65BD4">
          <w:rPr>
            <w:rFonts w:eastAsia="SimSun"/>
          </w:rPr>
          <w:t>;</w:t>
        </w:r>
      </w:ins>
    </w:p>
    <w:p w14:paraId="243B27A7" w14:textId="77777777" w:rsidR="00D65BD4" w:rsidRPr="00D65BD4" w:rsidRDefault="00D65BD4" w:rsidP="00D65BD4">
      <w:pPr>
        <w:spacing w:after="240"/>
        <w:ind w:left="720"/>
        <w:rPr>
          <w:rFonts w:eastAsia="SimSun"/>
        </w:rPr>
      </w:pPr>
      <w:r w:rsidRPr="00D65BD4">
        <w:rPr>
          <w:rFonts w:eastAsia="SimSun"/>
        </w:rPr>
        <w:t>(</w:t>
      </w:r>
      <w:del w:id="2471" w:author="ERCOT" w:date="2024-02-29T21:06:00Z">
        <w:r w:rsidRPr="00D65BD4" w:rsidDel="3A7BA4E8">
          <w:rPr>
            <w:rFonts w:eastAsia="SimSun"/>
          </w:rPr>
          <w:delText>n</w:delText>
        </w:r>
      </w:del>
      <w:ins w:id="2472" w:author="ERCOT" w:date="2024-02-29T21:09:00Z">
        <w:r w:rsidRPr="00D65BD4">
          <w:rPr>
            <w:rFonts w:eastAsia="SimSun"/>
          </w:rPr>
          <w:t>p</w:t>
        </w:r>
      </w:ins>
      <w:r w:rsidRPr="00D65BD4">
        <w:rPr>
          <w:rFonts w:eastAsia="SimSun"/>
        </w:rPr>
        <w:t>)</w:t>
      </w:r>
      <w:r w:rsidRPr="00D65BD4">
        <w:rPr>
          <w:rFonts w:eastAsia="SimSun"/>
        </w:rPr>
        <w:tab/>
        <w:t>Section 7.9.1.1, Payments and Charges for PTP Obligations Settled in DAM;</w:t>
      </w:r>
    </w:p>
    <w:p w14:paraId="0C6D02D2" w14:textId="77777777" w:rsidR="00D65BD4" w:rsidRPr="00D65BD4" w:rsidRDefault="00D65BD4" w:rsidP="00D65BD4">
      <w:pPr>
        <w:spacing w:after="240"/>
        <w:ind w:left="720"/>
        <w:rPr>
          <w:rFonts w:eastAsia="SimSun"/>
        </w:rPr>
      </w:pPr>
      <w:r w:rsidRPr="00D65BD4">
        <w:rPr>
          <w:rFonts w:eastAsia="SimSun"/>
        </w:rPr>
        <w:t>(</w:t>
      </w:r>
      <w:del w:id="2473" w:author="ERCOT" w:date="2024-02-29T21:06:00Z">
        <w:r w:rsidRPr="00D65BD4" w:rsidDel="3A7BA4E8">
          <w:rPr>
            <w:rFonts w:eastAsia="SimSun"/>
          </w:rPr>
          <w:delText>o</w:delText>
        </w:r>
      </w:del>
      <w:ins w:id="2474" w:author="ERCOT" w:date="2024-02-29T21:09:00Z">
        <w:r w:rsidRPr="00D65BD4">
          <w:rPr>
            <w:rFonts w:eastAsia="SimSun"/>
          </w:rPr>
          <w:t>q</w:t>
        </w:r>
      </w:ins>
      <w:r w:rsidRPr="00D65BD4">
        <w:rPr>
          <w:rFonts w:eastAsia="SimSun"/>
        </w:rPr>
        <w:t>)</w:t>
      </w:r>
      <w:r w:rsidRPr="00D65BD4">
        <w:rPr>
          <w:rFonts w:eastAsia="SimSun"/>
        </w:rPr>
        <w:tab/>
        <w:t>Section 7.9.1.2, Payments for PTP Options Settled in DAM;</w:t>
      </w:r>
    </w:p>
    <w:p w14:paraId="4D11DAE6" w14:textId="77777777" w:rsidR="00D65BD4" w:rsidRPr="00D65BD4" w:rsidRDefault="00D65BD4" w:rsidP="00D65BD4">
      <w:pPr>
        <w:spacing w:after="240"/>
        <w:ind w:left="1440" w:hanging="720"/>
        <w:rPr>
          <w:rFonts w:eastAsia="SimSun"/>
        </w:rPr>
      </w:pPr>
      <w:r w:rsidRPr="00D65BD4">
        <w:rPr>
          <w:rFonts w:eastAsia="SimSun"/>
        </w:rPr>
        <w:t>(</w:t>
      </w:r>
      <w:del w:id="2475" w:author="ERCOT" w:date="2024-02-29T21:06:00Z">
        <w:r w:rsidRPr="00D65BD4" w:rsidDel="4F68D095">
          <w:rPr>
            <w:rFonts w:eastAsia="SimSun"/>
          </w:rPr>
          <w:delText>p</w:delText>
        </w:r>
      </w:del>
      <w:ins w:id="2476" w:author="ERCOT" w:date="2024-02-29T21:09:00Z">
        <w:r w:rsidRPr="00D65BD4">
          <w:rPr>
            <w:rFonts w:eastAsia="SimSun"/>
          </w:rPr>
          <w:t>r</w:t>
        </w:r>
      </w:ins>
      <w:r w:rsidRPr="00D65BD4">
        <w:rPr>
          <w:rFonts w:eastAsia="SimSun"/>
        </w:rPr>
        <w:t>)</w:t>
      </w:r>
      <w:r w:rsidRPr="00D65BD4">
        <w:rPr>
          <w:rFonts w:eastAsia="SimSun"/>
        </w:rPr>
        <w:tab/>
        <w:t>Section 7.9.1.5, Payments and Charges for PTP Obligations with Refund Settled in DAM; and</w:t>
      </w:r>
    </w:p>
    <w:p w14:paraId="410794A1" w14:textId="77777777" w:rsidR="00D65BD4" w:rsidRPr="00D65BD4" w:rsidRDefault="00D65BD4" w:rsidP="00D65BD4">
      <w:pPr>
        <w:spacing w:after="240"/>
        <w:ind w:left="720"/>
        <w:rPr>
          <w:rFonts w:eastAsia="SimSun"/>
        </w:rPr>
      </w:pPr>
      <w:r w:rsidRPr="00D65BD4">
        <w:rPr>
          <w:rFonts w:eastAsia="SimSun"/>
        </w:rPr>
        <w:t>(</w:t>
      </w:r>
      <w:del w:id="2477" w:author="ERCOT" w:date="2024-02-29T21:06:00Z">
        <w:r w:rsidRPr="00D65BD4" w:rsidDel="3A7BA4E8">
          <w:rPr>
            <w:rFonts w:eastAsia="SimSun"/>
          </w:rPr>
          <w:delText>q</w:delText>
        </w:r>
      </w:del>
      <w:ins w:id="2478" w:author="ERCOT" w:date="2024-02-29T21:09:00Z">
        <w:r w:rsidRPr="00D65BD4">
          <w:rPr>
            <w:rFonts w:eastAsia="SimSun"/>
          </w:rPr>
          <w:t>s</w:t>
        </w:r>
      </w:ins>
      <w:r w:rsidRPr="00D65BD4">
        <w:rPr>
          <w:rFonts w:eastAsia="SimSun"/>
        </w:rPr>
        <w:t>)</w:t>
      </w:r>
      <w:r w:rsidRPr="00D65BD4">
        <w:rPr>
          <w:rFonts w:eastAsia="SimSun"/>
        </w:rPr>
        <w:tab/>
        <w:t>Section 7.9.1.6, Payments for PTP Options with Refund Settled in DAM.</w:t>
      </w:r>
    </w:p>
    <w:p w14:paraId="4A50E531" w14:textId="0E82C41B" w:rsidR="00152993" w:rsidRDefault="00152993" w:rsidP="0069235A">
      <w:pPr>
        <w:pStyle w:val="NormalArial"/>
        <w:spacing w:before="120" w:after="120"/>
      </w:pPr>
    </w:p>
    <w:sectPr w:rsidR="00152993" w:rsidSect="0074209E">
      <w:headerReference w:type="default" r:id="rId97"/>
      <w:footerReference w:type="default" r:id="rId9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73EBE" w14:textId="77777777" w:rsidR="006814AA" w:rsidRDefault="006814AA">
      <w:r>
        <w:separator/>
      </w:r>
    </w:p>
  </w:endnote>
  <w:endnote w:type="continuationSeparator" w:id="0">
    <w:p w14:paraId="7C468D33" w14:textId="77777777" w:rsidR="006814AA" w:rsidRDefault="0068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8D2EB" w14:textId="2EDABE6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41357">
      <w:rPr>
        <w:rFonts w:ascii="Arial" w:hAnsi="Arial"/>
        <w:noProof/>
        <w:sz w:val="18"/>
      </w:rPr>
      <w:t>1235NPRR-1</w:t>
    </w:r>
    <w:r w:rsidR="00D65BD4">
      <w:rPr>
        <w:rFonts w:ascii="Arial" w:hAnsi="Arial"/>
        <w:noProof/>
        <w:sz w:val="18"/>
      </w:rPr>
      <w:t>5</w:t>
    </w:r>
    <w:r w:rsidR="00E41357">
      <w:rPr>
        <w:rFonts w:ascii="Arial" w:hAnsi="Arial"/>
        <w:noProof/>
        <w:sz w:val="18"/>
      </w:rPr>
      <w:t xml:space="preserve"> ERCOT Comments 08</w:t>
    </w:r>
    <w:r w:rsidR="00D65BD4">
      <w:rPr>
        <w:rFonts w:ascii="Arial" w:hAnsi="Arial"/>
        <w:noProof/>
        <w:sz w:val="18"/>
      </w:rPr>
      <w:t>XX</w:t>
    </w:r>
    <w:r w:rsidR="00E41357">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70452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3EF4" w14:textId="77777777" w:rsidR="006814AA" w:rsidRDefault="006814AA">
      <w:r>
        <w:separator/>
      </w:r>
    </w:p>
  </w:footnote>
  <w:footnote w:type="continuationSeparator" w:id="0">
    <w:p w14:paraId="18AB2095" w14:textId="77777777" w:rsidR="006814AA" w:rsidRDefault="00681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7001" w14:textId="0ADF0777" w:rsidR="00EE6681" w:rsidRPr="00E41357" w:rsidRDefault="00EE6681" w:rsidP="00E4135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850290">
    <w:abstractNumId w:val="0"/>
  </w:num>
  <w:num w:numId="2" w16cid:durableId="1521965223">
    <w:abstractNumId w:val="4"/>
  </w:num>
  <w:num w:numId="3" w16cid:durableId="1736123474">
    <w:abstractNumId w:val="1"/>
  </w:num>
  <w:num w:numId="4" w16cid:durableId="2082215892">
    <w:abstractNumId w:val="3"/>
  </w:num>
  <w:num w:numId="5" w16cid:durableId="21169606">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8XX24">
    <w15:presenceInfo w15:providerId="None" w15:userId="ERCOT 08XX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0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92AA9"/>
    <w:rsid w:val="000F3393"/>
    <w:rsid w:val="00132855"/>
    <w:rsid w:val="00152993"/>
    <w:rsid w:val="00170297"/>
    <w:rsid w:val="001959C5"/>
    <w:rsid w:val="001A227D"/>
    <w:rsid w:val="001E2032"/>
    <w:rsid w:val="001E6E25"/>
    <w:rsid w:val="00283D28"/>
    <w:rsid w:val="002E17AA"/>
    <w:rsid w:val="003010C0"/>
    <w:rsid w:val="00332A97"/>
    <w:rsid w:val="00350C00"/>
    <w:rsid w:val="0035790F"/>
    <w:rsid w:val="00366113"/>
    <w:rsid w:val="003C270C"/>
    <w:rsid w:val="003D0994"/>
    <w:rsid w:val="00423824"/>
    <w:rsid w:val="0043567D"/>
    <w:rsid w:val="0046193A"/>
    <w:rsid w:val="00493B83"/>
    <w:rsid w:val="004B7B90"/>
    <w:rsid w:val="004E2C19"/>
    <w:rsid w:val="00510085"/>
    <w:rsid w:val="005D284C"/>
    <w:rsid w:val="00604512"/>
    <w:rsid w:val="0063393C"/>
    <w:rsid w:val="00633E23"/>
    <w:rsid w:val="00650DFC"/>
    <w:rsid w:val="00673B94"/>
    <w:rsid w:val="006762F4"/>
    <w:rsid w:val="00680AC6"/>
    <w:rsid w:val="006814AA"/>
    <w:rsid w:val="006835D8"/>
    <w:rsid w:val="0069235A"/>
    <w:rsid w:val="006C316E"/>
    <w:rsid w:val="006D0F7C"/>
    <w:rsid w:val="007269C4"/>
    <w:rsid w:val="0074209E"/>
    <w:rsid w:val="007F2CA8"/>
    <w:rsid w:val="007F7161"/>
    <w:rsid w:val="00833419"/>
    <w:rsid w:val="0084535A"/>
    <w:rsid w:val="0085559E"/>
    <w:rsid w:val="00880257"/>
    <w:rsid w:val="00896B1B"/>
    <w:rsid w:val="008E559E"/>
    <w:rsid w:val="00916080"/>
    <w:rsid w:val="00921A68"/>
    <w:rsid w:val="00940895"/>
    <w:rsid w:val="00A015C4"/>
    <w:rsid w:val="00A15172"/>
    <w:rsid w:val="00A27B8D"/>
    <w:rsid w:val="00B5080A"/>
    <w:rsid w:val="00B773D1"/>
    <w:rsid w:val="00B943AE"/>
    <w:rsid w:val="00BD162E"/>
    <w:rsid w:val="00BD7258"/>
    <w:rsid w:val="00C0598D"/>
    <w:rsid w:val="00C11956"/>
    <w:rsid w:val="00C602E5"/>
    <w:rsid w:val="00C606FE"/>
    <w:rsid w:val="00C748FD"/>
    <w:rsid w:val="00CB1FCF"/>
    <w:rsid w:val="00D13DD4"/>
    <w:rsid w:val="00D4046E"/>
    <w:rsid w:val="00D4362F"/>
    <w:rsid w:val="00D65BD4"/>
    <w:rsid w:val="00DD4739"/>
    <w:rsid w:val="00DE5F33"/>
    <w:rsid w:val="00E07B54"/>
    <w:rsid w:val="00E11F78"/>
    <w:rsid w:val="00E41357"/>
    <w:rsid w:val="00E621E1"/>
    <w:rsid w:val="00EA16A5"/>
    <w:rsid w:val="00EC55B3"/>
    <w:rsid w:val="00EE6299"/>
    <w:rsid w:val="00EE6681"/>
    <w:rsid w:val="00EE78AE"/>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4"/>
    <o:shapelayout v:ext="edit">
      <o:idmap v:ext="edit" data="2"/>
    </o:shapelayout>
  </w:shapeDefaults>
  <w:decimalSymbol w:val="."/>
  <w:listSeparator w:val=","/>
  <w14:docId w14:val="5DCA294C"/>
  <w15:chartTrackingRefBased/>
  <w15:docId w15:val="{A31A66AB-8D72-4E8D-90E5-0F4F84DC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styleId="UnresolvedMention">
    <w:name w:val="Unresolved Mention"/>
    <w:basedOn w:val="DefaultParagraphFont"/>
    <w:uiPriority w:val="99"/>
    <w:semiHidden/>
    <w:unhideWhenUsed/>
    <w:rsid w:val="002E17AA"/>
    <w:rPr>
      <w:color w:val="605E5C"/>
      <w:shd w:val="clear" w:color="auto" w:fill="E1DFDD"/>
    </w:rPr>
  </w:style>
  <w:style w:type="paragraph" w:styleId="Revision">
    <w:name w:val="Revision"/>
    <w:hidden/>
    <w:uiPriority w:val="99"/>
    <w:rsid w:val="00C606FE"/>
    <w:rPr>
      <w:sz w:val="24"/>
      <w:szCs w:val="24"/>
    </w:rPr>
  </w:style>
  <w:style w:type="character" w:styleId="FollowedHyperlink">
    <w:name w:val="FollowedHyperlink"/>
    <w:basedOn w:val="DefaultParagraphFont"/>
    <w:rsid w:val="00C606FE"/>
    <w:rPr>
      <w:color w:val="954F72" w:themeColor="followedHyperlink"/>
      <w:u w:val="single"/>
    </w:rPr>
  </w:style>
  <w:style w:type="character" w:customStyle="1" w:styleId="NormalArialChar">
    <w:name w:val="Normal+Arial Char"/>
    <w:link w:val="NormalArial"/>
    <w:rsid w:val="00D65BD4"/>
    <w:rPr>
      <w:rFonts w:ascii="Arial" w:hAnsi="Arial"/>
      <w:sz w:val="24"/>
      <w:szCs w:val="24"/>
    </w:rPr>
  </w:style>
  <w:style w:type="character" w:customStyle="1" w:styleId="HeaderChar">
    <w:name w:val="Header Char"/>
    <w:link w:val="Header"/>
    <w:rsid w:val="00D65BD4"/>
    <w:rPr>
      <w:rFonts w:ascii="Arial" w:hAnsi="Arial"/>
      <w:b/>
      <w:bCs/>
      <w:sz w:val="24"/>
      <w:szCs w:val="24"/>
    </w:rPr>
  </w:style>
  <w:style w:type="numbering" w:customStyle="1" w:styleId="NoList1">
    <w:name w:val="No List1"/>
    <w:next w:val="NoList"/>
    <w:uiPriority w:val="99"/>
    <w:semiHidden/>
    <w:unhideWhenUsed/>
    <w:rsid w:val="00D65BD4"/>
  </w:style>
  <w:style w:type="table" w:customStyle="1" w:styleId="BoxedLanguage">
    <w:name w:val="Boxed Language"/>
    <w:basedOn w:val="TableNormal"/>
    <w:rsid w:val="00D65BD4"/>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D65BD4"/>
    <w:pPr>
      <w:numPr>
        <w:numId w:val="3"/>
      </w:numPr>
      <w:tabs>
        <w:tab w:val="clear" w:pos="360"/>
        <w:tab w:val="num" w:pos="432"/>
      </w:tabs>
      <w:spacing w:after="180"/>
      <w:ind w:left="432" w:hanging="432"/>
    </w:pPr>
    <w:rPr>
      <w:rFonts w:eastAsia="SimSun"/>
      <w:szCs w:val="20"/>
    </w:rPr>
  </w:style>
  <w:style w:type="paragraph" w:styleId="FootnoteText">
    <w:name w:val="footnote text"/>
    <w:basedOn w:val="Normal"/>
    <w:link w:val="FootnoteTextChar"/>
    <w:rsid w:val="00D65BD4"/>
    <w:rPr>
      <w:rFonts w:eastAsia="SimSun"/>
      <w:sz w:val="18"/>
      <w:szCs w:val="20"/>
    </w:rPr>
  </w:style>
  <w:style w:type="character" w:customStyle="1" w:styleId="FootnoteTextChar">
    <w:name w:val="Footnote Text Char"/>
    <w:basedOn w:val="DefaultParagraphFont"/>
    <w:link w:val="FootnoteText"/>
    <w:rsid w:val="00D65BD4"/>
    <w:rPr>
      <w:rFonts w:eastAsia="SimSun"/>
      <w:sz w:val="18"/>
    </w:rPr>
  </w:style>
  <w:style w:type="paragraph" w:customStyle="1" w:styleId="Formula">
    <w:name w:val="Formula"/>
    <w:basedOn w:val="Normal"/>
    <w:link w:val="FormulaChar"/>
    <w:autoRedefine/>
    <w:rsid w:val="00D65BD4"/>
    <w:pPr>
      <w:tabs>
        <w:tab w:val="left" w:pos="2340"/>
        <w:tab w:val="left" w:pos="3420"/>
      </w:tabs>
      <w:spacing w:after="240"/>
      <w:ind w:left="1080" w:hanging="360"/>
    </w:pPr>
    <w:rPr>
      <w:rFonts w:eastAsia="SimSun"/>
      <w:bCs/>
    </w:rPr>
  </w:style>
  <w:style w:type="paragraph" w:customStyle="1" w:styleId="FormulaBold">
    <w:name w:val="Formula Bold"/>
    <w:basedOn w:val="Normal"/>
    <w:link w:val="FormulaBoldChar"/>
    <w:autoRedefine/>
    <w:rsid w:val="00D65BD4"/>
    <w:pPr>
      <w:tabs>
        <w:tab w:val="left" w:pos="2340"/>
        <w:tab w:val="left" w:pos="3420"/>
      </w:tabs>
      <w:spacing w:before="240"/>
      <w:ind w:left="3150" w:hanging="2430"/>
      <w:jc w:val="both"/>
    </w:pPr>
    <w:rPr>
      <w:rFonts w:eastAsia="SimSun"/>
    </w:rPr>
  </w:style>
  <w:style w:type="table" w:customStyle="1" w:styleId="FormulaVariableTable">
    <w:name w:val="Formula Variable Table"/>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65BD4"/>
    <w:pPr>
      <w:numPr>
        <w:ilvl w:val="0"/>
        <w:numId w:val="0"/>
      </w:numPr>
      <w:tabs>
        <w:tab w:val="left" w:pos="900"/>
      </w:tabs>
      <w:ind w:left="900" w:hanging="900"/>
    </w:pPr>
    <w:rPr>
      <w:rFonts w:eastAsia="SimSun"/>
    </w:rPr>
  </w:style>
  <w:style w:type="paragraph" w:customStyle="1" w:styleId="H3">
    <w:name w:val="H3"/>
    <w:basedOn w:val="Heading3"/>
    <w:next w:val="BodyText"/>
    <w:link w:val="H3Char"/>
    <w:rsid w:val="00D65BD4"/>
    <w:pPr>
      <w:numPr>
        <w:ilvl w:val="0"/>
        <w:numId w:val="0"/>
      </w:numPr>
      <w:tabs>
        <w:tab w:val="left" w:pos="1080"/>
      </w:tabs>
      <w:spacing w:before="240" w:after="240"/>
      <w:ind w:left="1080" w:hanging="1080"/>
    </w:pPr>
    <w:rPr>
      <w:rFonts w:eastAsia="SimSun"/>
      <w:iCs w:val="0"/>
    </w:rPr>
  </w:style>
  <w:style w:type="paragraph" w:customStyle="1" w:styleId="H4">
    <w:name w:val="H4"/>
    <w:basedOn w:val="Heading4"/>
    <w:next w:val="BodyText"/>
    <w:link w:val="H4Char"/>
    <w:rsid w:val="00D65BD4"/>
    <w:pPr>
      <w:numPr>
        <w:ilvl w:val="0"/>
        <w:numId w:val="0"/>
      </w:numPr>
      <w:tabs>
        <w:tab w:val="left" w:pos="1260"/>
      </w:tabs>
      <w:spacing w:before="240"/>
      <w:ind w:left="1260" w:hanging="1260"/>
    </w:pPr>
    <w:rPr>
      <w:rFonts w:eastAsia="SimSun"/>
    </w:rPr>
  </w:style>
  <w:style w:type="paragraph" w:customStyle="1" w:styleId="H5">
    <w:name w:val="H5"/>
    <w:basedOn w:val="Heading5"/>
    <w:next w:val="BodyText"/>
    <w:link w:val="H5Char"/>
    <w:rsid w:val="00D65BD4"/>
    <w:pPr>
      <w:keepNext/>
      <w:tabs>
        <w:tab w:val="left" w:pos="1620"/>
      </w:tabs>
      <w:spacing w:after="240"/>
      <w:ind w:left="1620" w:hanging="1620"/>
    </w:pPr>
    <w:rPr>
      <w:rFonts w:eastAsia="SimSun"/>
      <w:bCs/>
      <w:iCs/>
      <w:sz w:val="24"/>
      <w:szCs w:val="26"/>
    </w:rPr>
  </w:style>
  <w:style w:type="paragraph" w:customStyle="1" w:styleId="H6">
    <w:name w:val="H6"/>
    <w:basedOn w:val="Heading6"/>
    <w:next w:val="BodyText"/>
    <w:link w:val="H6Char"/>
    <w:rsid w:val="00D65BD4"/>
    <w:pPr>
      <w:keepNext/>
      <w:tabs>
        <w:tab w:val="left" w:pos="1800"/>
      </w:tabs>
      <w:spacing w:after="240"/>
      <w:ind w:left="1800" w:hanging="1800"/>
    </w:pPr>
    <w:rPr>
      <w:rFonts w:eastAsia="SimSun"/>
      <w:bCs/>
      <w:sz w:val="24"/>
      <w:szCs w:val="22"/>
    </w:rPr>
  </w:style>
  <w:style w:type="paragraph" w:customStyle="1" w:styleId="H7">
    <w:name w:val="H7"/>
    <w:basedOn w:val="Heading7"/>
    <w:next w:val="BodyText"/>
    <w:rsid w:val="00D65BD4"/>
    <w:pPr>
      <w:keepNext/>
      <w:tabs>
        <w:tab w:val="left" w:pos="1980"/>
      </w:tabs>
      <w:spacing w:after="240"/>
      <w:ind w:left="1980" w:hanging="1980"/>
    </w:pPr>
    <w:rPr>
      <w:rFonts w:eastAsia="SimSun"/>
      <w:b/>
      <w:i/>
      <w:szCs w:val="24"/>
    </w:rPr>
  </w:style>
  <w:style w:type="paragraph" w:customStyle="1" w:styleId="H8">
    <w:name w:val="H8"/>
    <w:basedOn w:val="Heading8"/>
    <w:next w:val="BodyText"/>
    <w:rsid w:val="00D65BD4"/>
    <w:pPr>
      <w:keepNext/>
      <w:tabs>
        <w:tab w:val="left" w:pos="2160"/>
      </w:tabs>
      <w:spacing w:after="240"/>
      <w:ind w:left="2160" w:hanging="2160"/>
    </w:pPr>
    <w:rPr>
      <w:rFonts w:eastAsia="SimSun"/>
      <w:b/>
      <w:i w:val="0"/>
      <w:iCs/>
      <w:szCs w:val="24"/>
    </w:rPr>
  </w:style>
  <w:style w:type="paragraph" w:customStyle="1" w:styleId="H9">
    <w:name w:val="H9"/>
    <w:basedOn w:val="Heading9"/>
    <w:next w:val="BodyText"/>
    <w:rsid w:val="00D65BD4"/>
    <w:pPr>
      <w:keepNext/>
      <w:tabs>
        <w:tab w:val="left" w:pos="2340"/>
      </w:tabs>
      <w:spacing w:after="240"/>
      <w:ind w:left="2340" w:hanging="2340"/>
    </w:pPr>
    <w:rPr>
      <w:rFonts w:ascii="Times New Roman" w:eastAsia="SimSun" w:hAnsi="Times New Roman"/>
      <w:b/>
      <w:i/>
      <w:sz w:val="24"/>
      <w:szCs w:val="24"/>
    </w:rPr>
  </w:style>
  <w:style w:type="paragraph" w:customStyle="1" w:styleId="HeadSub">
    <w:name w:val="Head Sub"/>
    <w:basedOn w:val="BodyText"/>
    <w:next w:val="BodyText"/>
    <w:rsid w:val="00D65BD4"/>
    <w:pPr>
      <w:keepNext/>
      <w:spacing w:before="240" w:after="240"/>
    </w:pPr>
    <w:rPr>
      <w:rFonts w:eastAsia="SimSun"/>
      <w:b/>
      <w:iCs/>
      <w:szCs w:val="20"/>
    </w:rPr>
  </w:style>
  <w:style w:type="paragraph" w:customStyle="1" w:styleId="Instructions">
    <w:name w:val="Instructions"/>
    <w:basedOn w:val="BodyText"/>
    <w:link w:val="InstructionsChar"/>
    <w:rsid w:val="00D65BD4"/>
    <w:pPr>
      <w:spacing w:before="0" w:after="240"/>
    </w:pPr>
    <w:rPr>
      <w:rFonts w:eastAsia="SimSun"/>
      <w:b/>
      <w:i/>
      <w:iCs/>
    </w:rPr>
  </w:style>
  <w:style w:type="paragraph" w:styleId="List">
    <w:name w:val="List"/>
    <w:aliases w:val=" Char2 Char Char Char Char, Char2 Char, Char1,Char2 Char Char Char Char"/>
    <w:basedOn w:val="Normal"/>
    <w:link w:val="ListChar"/>
    <w:rsid w:val="00D65BD4"/>
    <w:pPr>
      <w:spacing w:after="240"/>
      <w:ind w:left="720" w:hanging="720"/>
    </w:pPr>
    <w:rPr>
      <w:rFonts w:eastAsia="SimSun"/>
      <w:szCs w:val="20"/>
    </w:rPr>
  </w:style>
  <w:style w:type="paragraph" w:styleId="List2">
    <w:name w:val="List 2"/>
    <w:aliases w:val=" Char2,Char2 Char Char,Char2"/>
    <w:basedOn w:val="Normal"/>
    <w:link w:val="List2Char"/>
    <w:rsid w:val="00D65BD4"/>
    <w:pPr>
      <w:spacing w:after="240"/>
      <w:ind w:left="1440" w:hanging="720"/>
    </w:pPr>
    <w:rPr>
      <w:rFonts w:eastAsia="SimSun"/>
      <w:szCs w:val="20"/>
    </w:rPr>
  </w:style>
  <w:style w:type="paragraph" w:styleId="List3">
    <w:name w:val="List 3"/>
    <w:basedOn w:val="Normal"/>
    <w:rsid w:val="00D65BD4"/>
    <w:pPr>
      <w:spacing w:after="240"/>
      <w:ind w:left="2160" w:hanging="720"/>
    </w:pPr>
    <w:rPr>
      <w:rFonts w:eastAsia="SimSun"/>
      <w:szCs w:val="20"/>
    </w:rPr>
  </w:style>
  <w:style w:type="paragraph" w:customStyle="1" w:styleId="ListIntroduction">
    <w:name w:val="List Introduction"/>
    <w:basedOn w:val="BodyText"/>
    <w:link w:val="ListIntroductionChar"/>
    <w:rsid w:val="00D65BD4"/>
    <w:pPr>
      <w:keepNext/>
      <w:spacing w:before="0" w:after="240"/>
    </w:pPr>
    <w:rPr>
      <w:rFonts w:eastAsia="SimSun"/>
      <w:iCs/>
      <w:szCs w:val="20"/>
    </w:rPr>
  </w:style>
  <w:style w:type="paragraph" w:customStyle="1" w:styleId="ListSub">
    <w:name w:val="List Sub"/>
    <w:basedOn w:val="List"/>
    <w:link w:val="ListSubChar"/>
    <w:rsid w:val="00D65BD4"/>
    <w:pPr>
      <w:ind w:firstLine="0"/>
    </w:pPr>
  </w:style>
  <w:style w:type="character" w:styleId="PageNumber">
    <w:name w:val="page number"/>
    <w:basedOn w:val="DefaultParagraphFont"/>
    <w:rsid w:val="00D65BD4"/>
  </w:style>
  <w:style w:type="paragraph" w:customStyle="1" w:styleId="Spaceafterbox">
    <w:name w:val="Space after box"/>
    <w:basedOn w:val="Normal"/>
    <w:rsid w:val="00D65BD4"/>
    <w:rPr>
      <w:rFonts w:eastAsia="SimSun"/>
      <w:szCs w:val="20"/>
    </w:rPr>
  </w:style>
  <w:style w:type="paragraph" w:customStyle="1" w:styleId="TableBody">
    <w:name w:val="Table Body"/>
    <w:basedOn w:val="BodyText"/>
    <w:rsid w:val="00D65BD4"/>
    <w:pPr>
      <w:spacing w:before="0" w:after="60"/>
    </w:pPr>
    <w:rPr>
      <w:rFonts w:eastAsia="SimSun"/>
      <w:iCs/>
      <w:sz w:val="20"/>
      <w:szCs w:val="20"/>
    </w:rPr>
  </w:style>
  <w:style w:type="paragraph" w:customStyle="1" w:styleId="TableBullet">
    <w:name w:val="Table Bullet"/>
    <w:basedOn w:val="TableBody"/>
    <w:rsid w:val="00D65BD4"/>
    <w:pPr>
      <w:numPr>
        <w:numId w:val="4"/>
      </w:numPr>
      <w:ind w:left="0" w:firstLine="0"/>
    </w:pPr>
  </w:style>
  <w:style w:type="table" w:customStyle="1" w:styleId="TableGrid1">
    <w:name w:val="Table Grid1"/>
    <w:basedOn w:val="TableNormal"/>
    <w:next w:val="TableGrid"/>
    <w:rsid w:val="00D65BD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65BD4"/>
    <w:pPr>
      <w:spacing w:before="0" w:after="240"/>
    </w:pPr>
    <w:rPr>
      <w:rFonts w:eastAsia="SimSun"/>
      <w:b/>
      <w:iCs/>
      <w:sz w:val="20"/>
      <w:szCs w:val="20"/>
    </w:rPr>
  </w:style>
  <w:style w:type="paragraph" w:styleId="TOC1">
    <w:name w:val="toc 1"/>
    <w:basedOn w:val="Normal"/>
    <w:next w:val="Normal"/>
    <w:autoRedefine/>
    <w:uiPriority w:val="39"/>
    <w:rsid w:val="00D65BD4"/>
    <w:pPr>
      <w:tabs>
        <w:tab w:val="left" w:pos="540"/>
        <w:tab w:val="right" w:leader="dot" w:pos="9360"/>
      </w:tabs>
      <w:spacing w:before="120" w:after="120"/>
      <w:ind w:left="540" w:right="720" w:hanging="540"/>
    </w:pPr>
    <w:rPr>
      <w:rFonts w:eastAsia="SimSun"/>
      <w:b/>
      <w:bCs/>
      <w:i/>
    </w:rPr>
  </w:style>
  <w:style w:type="paragraph" w:styleId="TOC2">
    <w:name w:val="toc 2"/>
    <w:basedOn w:val="Normal"/>
    <w:next w:val="Normal"/>
    <w:autoRedefine/>
    <w:uiPriority w:val="39"/>
    <w:rsid w:val="00D65BD4"/>
    <w:pPr>
      <w:tabs>
        <w:tab w:val="left" w:pos="1260"/>
        <w:tab w:val="right" w:leader="dot" w:pos="9360"/>
      </w:tabs>
      <w:ind w:left="1260" w:right="720" w:hanging="720"/>
    </w:pPr>
    <w:rPr>
      <w:rFonts w:eastAsia="SimSun"/>
      <w:sz w:val="20"/>
      <w:szCs w:val="20"/>
    </w:rPr>
  </w:style>
  <w:style w:type="paragraph" w:styleId="TOC3">
    <w:name w:val="toc 3"/>
    <w:basedOn w:val="Normal"/>
    <w:next w:val="Normal"/>
    <w:autoRedefine/>
    <w:uiPriority w:val="39"/>
    <w:rsid w:val="00D65BD4"/>
    <w:pPr>
      <w:tabs>
        <w:tab w:val="left" w:pos="1980"/>
        <w:tab w:val="right" w:leader="dot" w:pos="9360"/>
      </w:tabs>
      <w:ind w:left="1980" w:right="720" w:hanging="900"/>
    </w:pPr>
    <w:rPr>
      <w:rFonts w:eastAsia="SimSun"/>
      <w:i/>
      <w:iCs/>
      <w:sz w:val="20"/>
      <w:szCs w:val="20"/>
    </w:rPr>
  </w:style>
  <w:style w:type="paragraph" w:styleId="TOC4">
    <w:name w:val="toc 4"/>
    <w:basedOn w:val="Normal"/>
    <w:next w:val="Normal"/>
    <w:autoRedefine/>
    <w:uiPriority w:val="39"/>
    <w:rsid w:val="00D65BD4"/>
    <w:pPr>
      <w:tabs>
        <w:tab w:val="left" w:pos="2700"/>
        <w:tab w:val="right" w:leader="dot" w:pos="9360"/>
      </w:tabs>
      <w:ind w:left="2700" w:right="720" w:hanging="1080"/>
    </w:pPr>
    <w:rPr>
      <w:rFonts w:eastAsia="SimSun"/>
      <w:sz w:val="18"/>
      <w:szCs w:val="18"/>
    </w:rPr>
  </w:style>
  <w:style w:type="paragraph" w:styleId="TOC5">
    <w:name w:val="toc 5"/>
    <w:basedOn w:val="Normal"/>
    <w:next w:val="Normal"/>
    <w:autoRedefine/>
    <w:uiPriority w:val="39"/>
    <w:rsid w:val="00D65BD4"/>
    <w:pPr>
      <w:tabs>
        <w:tab w:val="left" w:pos="3600"/>
        <w:tab w:val="right" w:leader="dot" w:pos="9360"/>
      </w:tabs>
      <w:ind w:left="3600" w:right="720" w:hanging="1260"/>
    </w:pPr>
    <w:rPr>
      <w:rFonts w:eastAsia="SimSun"/>
      <w:i/>
      <w:noProof/>
      <w:sz w:val="18"/>
      <w:szCs w:val="18"/>
    </w:rPr>
  </w:style>
  <w:style w:type="paragraph" w:styleId="TOC6">
    <w:name w:val="toc 6"/>
    <w:basedOn w:val="Normal"/>
    <w:next w:val="Normal"/>
    <w:autoRedefine/>
    <w:rsid w:val="00D65BD4"/>
    <w:pPr>
      <w:tabs>
        <w:tab w:val="left" w:pos="4500"/>
        <w:tab w:val="right" w:leader="dot" w:pos="9360"/>
      </w:tabs>
      <w:ind w:left="4500" w:right="720" w:hanging="1440"/>
    </w:pPr>
    <w:rPr>
      <w:rFonts w:eastAsia="SimSun"/>
      <w:sz w:val="18"/>
      <w:szCs w:val="18"/>
    </w:rPr>
  </w:style>
  <w:style w:type="paragraph" w:styleId="TOC7">
    <w:name w:val="toc 7"/>
    <w:basedOn w:val="Normal"/>
    <w:next w:val="Normal"/>
    <w:autoRedefine/>
    <w:rsid w:val="00D65BD4"/>
    <w:pPr>
      <w:tabs>
        <w:tab w:val="left" w:pos="5400"/>
        <w:tab w:val="right" w:leader="dot" w:pos="9360"/>
      </w:tabs>
      <w:ind w:left="5400" w:right="720" w:hanging="1620"/>
    </w:pPr>
    <w:rPr>
      <w:rFonts w:eastAsia="SimSun"/>
      <w:i/>
      <w:noProof/>
      <w:sz w:val="18"/>
      <w:szCs w:val="18"/>
    </w:rPr>
  </w:style>
  <w:style w:type="paragraph" w:styleId="TOC8">
    <w:name w:val="toc 8"/>
    <w:basedOn w:val="Normal"/>
    <w:next w:val="Normal"/>
    <w:autoRedefine/>
    <w:rsid w:val="00D65BD4"/>
    <w:pPr>
      <w:ind w:left="1680"/>
    </w:pPr>
    <w:rPr>
      <w:rFonts w:eastAsia="SimSun"/>
      <w:sz w:val="18"/>
      <w:szCs w:val="18"/>
    </w:rPr>
  </w:style>
  <w:style w:type="paragraph" w:styleId="TOC9">
    <w:name w:val="toc 9"/>
    <w:basedOn w:val="Normal"/>
    <w:next w:val="Normal"/>
    <w:autoRedefine/>
    <w:rsid w:val="00D65BD4"/>
    <w:pPr>
      <w:ind w:left="1920"/>
    </w:pPr>
    <w:rPr>
      <w:rFonts w:eastAsia="SimSun"/>
      <w:sz w:val="18"/>
      <w:szCs w:val="18"/>
    </w:rPr>
  </w:style>
  <w:style w:type="paragraph" w:customStyle="1" w:styleId="VariableDefinition">
    <w:name w:val="Variable Definition"/>
    <w:basedOn w:val="BodyTextIndent"/>
    <w:link w:val="VariableDefinitionChar"/>
    <w:rsid w:val="00D65BD4"/>
    <w:pPr>
      <w:tabs>
        <w:tab w:val="left" w:pos="2160"/>
      </w:tabs>
      <w:spacing w:before="0" w:after="240"/>
      <w:ind w:left="2160" w:hanging="1440"/>
      <w:contextualSpacing/>
    </w:pPr>
    <w:rPr>
      <w:rFonts w:eastAsia="SimSun"/>
      <w:iCs/>
      <w:szCs w:val="20"/>
    </w:rPr>
  </w:style>
  <w:style w:type="table" w:customStyle="1" w:styleId="VariableTable">
    <w:name w:val="Variable Table"/>
    <w:basedOn w:val="TableNormal"/>
    <w:rsid w:val="00D65BD4"/>
    <w:rPr>
      <w:rFonts w:eastAsia="SimSun"/>
    </w:rPr>
    <w:tblPr/>
  </w:style>
  <w:style w:type="paragraph" w:styleId="NormalWeb">
    <w:name w:val="Normal (Web)"/>
    <w:basedOn w:val="Normal"/>
    <w:uiPriority w:val="99"/>
    <w:unhideWhenUsed/>
    <w:rsid w:val="00D65BD4"/>
    <w:pPr>
      <w:spacing w:before="100" w:beforeAutospacing="1" w:after="100" w:afterAutospacing="1"/>
    </w:pPr>
    <w:rPr>
      <w:rFonts w:eastAsia="SimSun"/>
    </w:rPr>
  </w:style>
  <w:style w:type="character" w:customStyle="1" w:styleId="ListChar">
    <w:name w:val="List Char"/>
    <w:aliases w:val=" Char2 Char Char Char Char Char, Char2 Char Char, Char1 Char,Char2 Char Char Char Char Char"/>
    <w:link w:val="List"/>
    <w:rsid w:val="00D65BD4"/>
    <w:rPr>
      <w:rFonts w:eastAsia="SimSun"/>
      <w:sz w:val="24"/>
    </w:rPr>
  </w:style>
  <w:style w:type="character" w:customStyle="1" w:styleId="Heading2Char">
    <w:name w:val="Heading 2 Char"/>
    <w:aliases w:val="h2 Char"/>
    <w:link w:val="Heading2"/>
    <w:rsid w:val="00D65BD4"/>
    <w:rPr>
      <w:b/>
      <w:sz w:val="24"/>
    </w:rPr>
  </w:style>
  <w:style w:type="character" w:customStyle="1" w:styleId="H3Char">
    <w:name w:val="H3 Char"/>
    <w:link w:val="H3"/>
    <w:rsid w:val="00D65BD4"/>
    <w:rPr>
      <w:rFonts w:eastAsia="SimSun"/>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rsid w:val="00D65BD4"/>
    <w:rPr>
      <w:sz w:val="24"/>
      <w:szCs w:val="24"/>
    </w:rPr>
  </w:style>
  <w:style w:type="character" w:customStyle="1" w:styleId="BodyTextNumberedChar1">
    <w:name w:val="Body Text Numbered Char1"/>
    <w:link w:val="BodyTextNumbered"/>
    <w:rsid w:val="00D65BD4"/>
    <w:rPr>
      <w:iCs/>
      <w:sz w:val="24"/>
    </w:rPr>
  </w:style>
  <w:style w:type="paragraph" w:customStyle="1" w:styleId="BodyTextNumbered">
    <w:name w:val="Body Text Numbered"/>
    <w:basedOn w:val="BodyText"/>
    <w:link w:val="BodyTextNumberedChar1"/>
    <w:rsid w:val="00D65BD4"/>
    <w:pPr>
      <w:spacing w:before="0" w:after="240"/>
      <w:ind w:left="720" w:hanging="720"/>
    </w:pPr>
    <w:rPr>
      <w:iCs/>
      <w:szCs w:val="20"/>
    </w:rPr>
  </w:style>
  <w:style w:type="character" w:customStyle="1" w:styleId="DeltaViewInsertion">
    <w:name w:val="DeltaView Insertion"/>
    <w:rsid w:val="00D65BD4"/>
    <w:rPr>
      <w:color w:val="0000FF"/>
      <w:spacing w:val="0"/>
      <w:u w:val="double"/>
    </w:rPr>
  </w:style>
  <w:style w:type="character" w:customStyle="1" w:styleId="DeltaViewMoveDestination">
    <w:name w:val="DeltaView Move Destination"/>
    <w:rsid w:val="00D65BD4"/>
    <w:rPr>
      <w:color w:val="00C000"/>
      <w:spacing w:val="0"/>
      <w:u w:val="double"/>
    </w:rPr>
  </w:style>
  <w:style w:type="character" w:customStyle="1" w:styleId="H2Char">
    <w:name w:val="H2 Char"/>
    <w:link w:val="H2"/>
    <w:rsid w:val="00D65BD4"/>
    <w:rPr>
      <w:rFonts w:eastAsia="SimSun"/>
      <w:b/>
      <w:sz w:val="24"/>
    </w:rPr>
  </w:style>
  <w:style w:type="character" w:customStyle="1" w:styleId="H5Char">
    <w:name w:val="H5 Char"/>
    <w:link w:val="H5"/>
    <w:rsid w:val="00D65BD4"/>
    <w:rPr>
      <w:rFonts w:eastAsia="SimSun"/>
      <w:b/>
      <w:bCs/>
      <w:i/>
      <w:iCs/>
      <w:sz w:val="24"/>
      <w:szCs w:val="26"/>
    </w:rPr>
  </w:style>
  <w:style w:type="character" w:customStyle="1" w:styleId="FormulaBoldChar">
    <w:name w:val="Formula Bold Char"/>
    <w:link w:val="FormulaBold"/>
    <w:rsid w:val="00D65BD4"/>
    <w:rPr>
      <w:rFonts w:eastAsia="SimSun"/>
      <w:sz w:val="24"/>
      <w:szCs w:val="24"/>
    </w:rPr>
  </w:style>
  <w:style w:type="character" w:customStyle="1" w:styleId="FormulaChar">
    <w:name w:val="Formula Char"/>
    <w:link w:val="Formula"/>
    <w:rsid w:val="00D65BD4"/>
    <w:rPr>
      <w:rFonts w:eastAsia="SimSun"/>
      <w:bCs/>
      <w:sz w:val="24"/>
      <w:szCs w:val="24"/>
    </w:rPr>
  </w:style>
  <w:style w:type="character" w:customStyle="1" w:styleId="BodyTextNumberedChar">
    <w:name w:val="Body Text Numbered Char"/>
    <w:rsid w:val="00D65BD4"/>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D65BD4"/>
    <w:rPr>
      <w:iCs/>
      <w:sz w:val="24"/>
      <w:lang w:val="en-US" w:eastAsia="en-US" w:bidi="ar-SA"/>
    </w:rPr>
  </w:style>
  <w:style w:type="character" w:customStyle="1" w:styleId="List2Char">
    <w:name w:val="List 2 Char"/>
    <w:aliases w:val=" Char2 Char1,Char2 Char Char Char,Char2 Char"/>
    <w:link w:val="List2"/>
    <w:rsid w:val="00D65BD4"/>
    <w:rPr>
      <w:rFonts w:eastAsia="SimSun"/>
      <w:sz w:val="24"/>
    </w:rPr>
  </w:style>
  <w:style w:type="character" w:customStyle="1" w:styleId="H4Char">
    <w:name w:val="H4 Char"/>
    <w:link w:val="H4"/>
    <w:rsid w:val="00D65BD4"/>
    <w:rPr>
      <w:rFonts w:eastAsia="SimSun"/>
      <w:b/>
      <w:bCs/>
      <w:snapToGrid w:val="0"/>
      <w:sz w:val="24"/>
    </w:rPr>
  </w:style>
  <w:style w:type="character" w:customStyle="1" w:styleId="BodyTextNumberedCharChar">
    <w:name w:val="Body Text Numbered Char Char"/>
    <w:rsid w:val="00D65BD4"/>
    <w:rPr>
      <w:iCs w:val="0"/>
      <w:sz w:val="24"/>
      <w:lang w:val="en-US" w:eastAsia="en-US" w:bidi="ar-SA"/>
    </w:rPr>
  </w:style>
  <w:style w:type="character" w:customStyle="1" w:styleId="InstructionsChar">
    <w:name w:val="Instructions Char"/>
    <w:link w:val="Instructions"/>
    <w:rsid w:val="00D65BD4"/>
    <w:rPr>
      <w:rFonts w:eastAsia="SimSun"/>
      <w:b/>
      <w:i/>
      <w:iCs/>
      <w:sz w:val="24"/>
      <w:szCs w:val="24"/>
    </w:rPr>
  </w:style>
  <w:style w:type="character" w:customStyle="1" w:styleId="Heading1Char">
    <w:name w:val="Heading 1 Char"/>
    <w:aliases w:val="h1 Char"/>
    <w:link w:val="Heading1"/>
    <w:rsid w:val="00D65BD4"/>
    <w:rPr>
      <w:b/>
      <w:caps/>
      <w:sz w:val="24"/>
    </w:rPr>
  </w:style>
  <w:style w:type="character" w:customStyle="1" w:styleId="Heading3Char">
    <w:name w:val="Heading 3 Char"/>
    <w:aliases w:val="h3 Char"/>
    <w:link w:val="Heading3"/>
    <w:rsid w:val="00D65BD4"/>
    <w:rPr>
      <w:b/>
      <w:bCs/>
      <w:i/>
      <w:iCs/>
      <w:sz w:val="24"/>
    </w:rPr>
  </w:style>
  <w:style w:type="character" w:customStyle="1" w:styleId="Heading4Char">
    <w:name w:val="Heading 4 Char"/>
    <w:aliases w:val="h4 Char,delete Char"/>
    <w:link w:val="Heading4"/>
    <w:rsid w:val="00D65BD4"/>
    <w:rPr>
      <w:b/>
      <w:bCs/>
      <w:snapToGrid w:val="0"/>
      <w:sz w:val="24"/>
    </w:rPr>
  </w:style>
  <w:style w:type="character" w:customStyle="1" w:styleId="Heading5Char">
    <w:name w:val="Heading 5 Char"/>
    <w:aliases w:val="h5 Char"/>
    <w:link w:val="Heading5"/>
    <w:rsid w:val="00D65BD4"/>
    <w:rPr>
      <w:b/>
      <w:i/>
      <w:sz w:val="26"/>
    </w:rPr>
  </w:style>
  <w:style w:type="character" w:customStyle="1" w:styleId="Heading6Char">
    <w:name w:val="Heading 6 Char"/>
    <w:aliases w:val="h6 Char"/>
    <w:link w:val="Heading6"/>
    <w:rsid w:val="00D65BD4"/>
    <w:rPr>
      <w:b/>
      <w:sz w:val="22"/>
    </w:rPr>
  </w:style>
  <w:style w:type="character" w:customStyle="1" w:styleId="Heading7Char">
    <w:name w:val="Heading 7 Char"/>
    <w:link w:val="Heading7"/>
    <w:rsid w:val="00D65BD4"/>
    <w:rPr>
      <w:sz w:val="24"/>
    </w:rPr>
  </w:style>
  <w:style w:type="character" w:customStyle="1" w:styleId="Heading8Char">
    <w:name w:val="Heading 8 Char"/>
    <w:link w:val="Heading8"/>
    <w:rsid w:val="00D65BD4"/>
    <w:rPr>
      <w:i/>
      <w:sz w:val="24"/>
    </w:rPr>
  </w:style>
  <w:style w:type="character" w:customStyle="1" w:styleId="Heading9Char">
    <w:name w:val="Heading 9 Char"/>
    <w:link w:val="Heading9"/>
    <w:rsid w:val="00D65BD4"/>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D65BD4"/>
    <w:rPr>
      <w:iCs/>
      <w:sz w:val="24"/>
      <w:lang w:val="en-US" w:eastAsia="en-US" w:bidi="ar-SA"/>
    </w:rPr>
  </w:style>
  <w:style w:type="character" w:customStyle="1" w:styleId="FooterChar">
    <w:name w:val="Footer Char"/>
    <w:link w:val="Footer"/>
    <w:rsid w:val="00D65BD4"/>
    <w:rPr>
      <w:sz w:val="24"/>
      <w:szCs w:val="24"/>
    </w:rPr>
  </w:style>
  <w:style w:type="paragraph" w:customStyle="1" w:styleId="tablecontents">
    <w:name w:val="table contents"/>
    <w:basedOn w:val="Normal"/>
    <w:rsid w:val="00D65BD4"/>
    <w:rPr>
      <w:rFonts w:eastAsia="SimSun"/>
      <w:sz w:val="20"/>
      <w:szCs w:val="20"/>
    </w:rPr>
  </w:style>
  <w:style w:type="character" w:customStyle="1" w:styleId="BalloonTextChar">
    <w:name w:val="Balloon Text Char"/>
    <w:link w:val="BalloonText"/>
    <w:rsid w:val="00D65BD4"/>
    <w:rPr>
      <w:rFonts w:ascii="Tahoma" w:hAnsi="Tahoma" w:cs="Tahoma"/>
      <w:sz w:val="16"/>
      <w:szCs w:val="16"/>
    </w:rPr>
  </w:style>
  <w:style w:type="character" w:customStyle="1" w:styleId="CommentTextChar">
    <w:name w:val="Comment Text Char"/>
    <w:link w:val="CommentText"/>
    <w:rsid w:val="00D65BD4"/>
  </w:style>
  <w:style w:type="character" w:customStyle="1" w:styleId="CommentSubjectChar">
    <w:name w:val="Comment Subject Char"/>
    <w:link w:val="CommentSubject"/>
    <w:rsid w:val="00D65BD4"/>
    <w:rPr>
      <w:b/>
      <w:bCs/>
    </w:rPr>
  </w:style>
  <w:style w:type="paragraph" w:styleId="DocumentMap">
    <w:name w:val="Document Map"/>
    <w:basedOn w:val="Normal"/>
    <w:link w:val="DocumentMapChar"/>
    <w:rsid w:val="00D65BD4"/>
    <w:pPr>
      <w:shd w:val="clear" w:color="auto" w:fill="000080"/>
    </w:pPr>
    <w:rPr>
      <w:rFonts w:ascii="Tahoma" w:eastAsia="SimSun" w:hAnsi="Tahoma" w:cs="Tahoma"/>
      <w:sz w:val="20"/>
      <w:szCs w:val="20"/>
    </w:rPr>
  </w:style>
  <w:style w:type="character" w:customStyle="1" w:styleId="DocumentMapChar">
    <w:name w:val="Document Map Char"/>
    <w:basedOn w:val="DefaultParagraphFont"/>
    <w:link w:val="DocumentMap"/>
    <w:rsid w:val="00D65BD4"/>
    <w:rPr>
      <w:rFonts w:ascii="Tahoma" w:eastAsia="SimSun" w:hAnsi="Tahoma" w:cs="Tahoma"/>
      <w:shd w:val="clear" w:color="auto" w:fill="000080"/>
    </w:rPr>
  </w:style>
  <w:style w:type="paragraph" w:customStyle="1" w:styleId="Default">
    <w:name w:val="Default"/>
    <w:rsid w:val="00D65BD4"/>
    <w:pPr>
      <w:autoSpaceDE w:val="0"/>
      <w:autoSpaceDN w:val="0"/>
      <w:adjustRightInd w:val="0"/>
    </w:pPr>
    <w:rPr>
      <w:rFonts w:ascii="Arial" w:eastAsia="SimSun" w:hAnsi="Arial" w:cs="Arial"/>
      <w:color w:val="000000"/>
      <w:sz w:val="24"/>
      <w:szCs w:val="24"/>
    </w:rPr>
  </w:style>
  <w:style w:type="paragraph" w:customStyle="1" w:styleId="VariableDefinitionwide">
    <w:name w:val="Variable Definition wide"/>
    <w:basedOn w:val="Normal"/>
    <w:rsid w:val="00D65BD4"/>
    <w:pPr>
      <w:tabs>
        <w:tab w:val="left" w:pos="2160"/>
      </w:tabs>
      <w:spacing w:after="240"/>
      <w:ind w:left="4320" w:hanging="3600"/>
      <w:contextualSpacing/>
    </w:pPr>
    <w:rPr>
      <w:rFonts w:eastAsia="SimSun"/>
      <w:iCs/>
      <w:szCs w:val="20"/>
    </w:rPr>
  </w:style>
  <w:style w:type="paragraph" w:styleId="BlockText">
    <w:name w:val="Block Text"/>
    <w:basedOn w:val="Normal"/>
    <w:rsid w:val="00D65BD4"/>
    <w:pPr>
      <w:spacing w:after="120"/>
      <w:ind w:left="1440" w:right="1440"/>
    </w:pPr>
    <w:rPr>
      <w:rFonts w:eastAsia="SimSun"/>
      <w:szCs w:val="20"/>
    </w:rPr>
  </w:style>
  <w:style w:type="character" w:customStyle="1" w:styleId="CharChar">
    <w:name w:val="Char Char"/>
    <w:aliases w:val="Body Text Indent Char, Char Char"/>
    <w:rsid w:val="00D65BD4"/>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D65BD4"/>
    <w:rPr>
      <w:iCs/>
      <w:sz w:val="24"/>
      <w:lang w:val="en-US" w:eastAsia="en-US" w:bidi="ar-SA"/>
    </w:rPr>
  </w:style>
  <w:style w:type="paragraph" w:customStyle="1" w:styleId="Char3">
    <w:name w:val="Char3"/>
    <w:basedOn w:val="Normal"/>
    <w:rsid w:val="00D65BD4"/>
    <w:pPr>
      <w:spacing w:after="160" w:line="240" w:lineRule="exact"/>
    </w:pPr>
    <w:rPr>
      <w:rFonts w:ascii="Verdana" w:eastAsia="SimSun" w:hAnsi="Verdana"/>
      <w:sz w:val="16"/>
      <w:szCs w:val="20"/>
    </w:rPr>
  </w:style>
  <w:style w:type="paragraph" w:customStyle="1" w:styleId="Char">
    <w:name w:val="Char"/>
    <w:basedOn w:val="Normal"/>
    <w:rsid w:val="00D65BD4"/>
    <w:pPr>
      <w:spacing w:after="160" w:line="240" w:lineRule="exact"/>
    </w:pPr>
    <w:rPr>
      <w:rFonts w:ascii="Verdana" w:eastAsia="SimSun" w:hAnsi="Verdana"/>
      <w:sz w:val="16"/>
      <w:szCs w:val="20"/>
    </w:rPr>
  </w:style>
  <w:style w:type="paragraph" w:customStyle="1" w:styleId="formula0">
    <w:name w:val="formula"/>
    <w:basedOn w:val="Normal"/>
    <w:rsid w:val="00D65BD4"/>
    <w:pPr>
      <w:spacing w:after="120"/>
      <w:ind w:left="720" w:hanging="720"/>
    </w:pPr>
    <w:rPr>
      <w:rFonts w:eastAsia="SimSun"/>
    </w:rPr>
  </w:style>
  <w:style w:type="paragraph" w:customStyle="1" w:styleId="tablebody0">
    <w:name w:val="tablebody"/>
    <w:basedOn w:val="Normal"/>
    <w:rsid w:val="00D65BD4"/>
    <w:pPr>
      <w:spacing w:after="60"/>
    </w:pPr>
    <w:rPr>
      <w:rFonts w:eastAsia="SimSun"/>
      <w:sz w:val="20"/>
      <w:szCs w:val="20"/>
    </w:rPr>
  </w:style>
  <w:style w:type="paragraph" w:customStyle="1" w:styleId="Char4">
    <w:name w:val="Char4"/>
    <w:basedOn w:val="Normal"/>
    <w:rsid w:val="00D65BD4"/>
    <w:pPr>
      <w:spacing w:after="160" w:line="240" w:lineRule="exact"/>
    </w:pPr>
    <w:rPr>
      <w:rFonts w:ascii="Verdana" w:eastAsia="SimSun" w:hAnsi="Verdana"/>
      <w:sz w:val="16"/>
      <w:szCs w:val="20"/>
    </w:rPr>
  </w:style>
  <w:style w:type="paragraph" w:customStyle="1" w:styleId="Char32">
    <w:name w:val="Char32"/>
    <w:basedOn w:val="Normal"/>
    <w:rsid w:val="00D65BD4"/>
    <w:pPr>
      <w:spacing w:after="160" w:line="240" w:lineRule="exact"/>
    </w:pPr>
    <w:rPr>
      <w:rFonts w:ascii="Verdana" w:eastAsia="SimSun" w:hAnsi="Verdana"/>
      <w:sz w:val="16"/>
      <w:szCs w:val="20"/>
    </w:rPr>
  </w:style>
  <w:style w:type="paragraph" w:customStyle="1" w:styleId="Char31">
    <w:name w:val="Char31"/>
    <w:basedOn w:val="Normal"/>
    <w:rsid w:val="00D65BD4"/>
    <w:pPr>
      <w:spacing w:after="160" w:line="240" w:lineRule="exact"/>
    </w:pPr>
    <w:rPr>
      <w:rFonts w:ascii="Verdana" w:eastAsia="SimSun" w:hAnsi="Verdana"/>
      <w:sz w:val="16"/>
      <w:szCs w:val="20"/>
    </w:rPr>
  </w:style>
  <w:style w:type="paragraph" w:customStyle="1" w:styleId="TableBulletBullet">
    <w:name w:val="Table Bullet/Bullet"/>
    <w:basedOn w:val="Normal"/>
    <w:rsid w:val="00D65BD4"/>
    <w:pPr>
      <w:numPr>
        <w:numId w:val="5"/>
      </w:numPr>
    </w:pPr>
    <w:rPr>
      <w:rFonts w:eastAsia="SimSun"/>
      <w:szCs w:val="20"/>
    </w:rPr>
  </w:style>
  <w:style w:type="paragraph" w:customStyle="1" w:styleId="Char1">
    <w:name w:val="Char1"/>
    <w:basedOn w:val="Normal"/>
    <w:rsid w:val="00D65BD4"/>
    <w:pPr>
      <w:spacing w:after="160" w:line="240" w:lineRule="exact"/>
    </w:pPr>
    <w:rPr>
      <w:rFonts w:ascii="Verdana" w:eastAsia="SimSun" w:hAnsi="Verdana"/>
      <w:sz w:val="16"/>
      <w:szCs w:val="20"/>
    </w:rPr>
  </w:style>
  <w:style w:type="paragraph" w:customStyle="1" w:styleId="Char11">
    <w:name w:val="Char11"/>
    <w:basedOn w:val="Normal"/>
    <w:rsid w:val="00D65BD4"/>
    <w:pPr>
      <w:spacing w:after="160" w:line="240" w:lineRule="exact"/>
    </w:pPr>
    <w:rPr>
      <w:rFonts w:ascii="Verdana" w:eastAsia="SimSun" w:hAnsi="Verdana"/>
      <w:sz w:val="16"/>
      <w:szCs w:val="20"/>
    </w:rPr>
  </w:style>
  <w:style w:type="character" w:customStyle="1" w:styleId="H6Char">
    <w:name w:val="H6 Char"/>
    <w:link w:val="H6"/>
    <w:rsid w:val="00D65BD4"/>
    <w:rPr>
      <w:rFonts w:eastAsia="SimSun"/>
      <w:b/>
      <w:bCs/>
      <w:sz w:val="24"/>
      <w:szCs w:val="22"/>
    </w:rPr>
  </w:style>
  <w:style w:type="paragraph" w:customStyle="1" w:styleId="ColorfulList-Accent11">
    <w:name w:val="Colorful List - Accent 11"/>
    <w:basedOn w:val="Normal"/>
    <w:qFormat/>
    <w:rsid w:val="00D65BD4"/>
    <w:pPr>
      <w:ind w:left="720"/>
      <w:contextualSpacing/>
    </w:pPr>
    <w:rPr>
      <w:rFonts w:eastAsia="SimSun"/>
    </w:rPr>
  </w:style>
  <w:style w:type="paragraph" w:styleId="ListParagraph">
    <w:name w:val="List Paragraph"/>
    <w:basedOn w:val="Normal"/>
    <w:uiPriority w:val="34"/>
    <w:qFormat/>
    <w:rsid w:val="00D65BD4"/>
    <w:pPr>
      <w:ind w:left="720"/>
      <w:contextualSpacing/>
    </w:pPr>
    <w:rPr>
      <w:rFonts w:eastAsia="SimSun"/>
    </w:rPr>
  </w:style>
  <w:style w:type="character" w:customStyle="1" w:styleId="msoins0">
    <w:name w:val="msoins"/>
    <w:rsid w:val="00D65BD4"/>
  </w:style>
  <w:style w:type="paragraph" w:styleId="HTMLAddress">
    <w:name w:val="HTML Address"/>
    <w:basedOn w:val="Normal"/>
    <w:link w:val="HTMLAddressChar"/>
    <w:unhideWhenUsed/>
    <w:rsid w:val="00D65BD4"/>
    <w:rPr>
      <w:rFonts w:eastAsia="SimSun"/>
      <w:i/>
      <w:iCs/>
      <w:szCs w:val="20"/>
    </w:rPr>
  </w:style>
  <w:style w:type="character" w:customStyle="1" w:styleId="HTMLAddressChar">
    <w:name w:val="HTML Address Char"/>
    <w:basedOn w:val="DefaultParagraphFont"/>
    <w:link w:val="HTMLAddress"/>
    <w:rsid w:val="00D65BD4"/>
    <w:rPr>
      <w:rFonts w:eastAsia="SimSun"/>
      <w:i/>
      <w:iCs/>
      <w:sz w:val="24"/>
    </w:rPr>
  </w:style>
  <w:style w:type="character" w:customStyle="1" w:styleId="Heading1Char1">
    <w:name w:val="Heading 1 Char1"/>
    <w:aliases w:val="h1 Char1"/>
    <w:basedOn w:val="DefaultParagraphFont"/>
    <w:rsid w:val="00D65BD4"/>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D65BD4"/>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D65BD4"/>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D65BD4"/>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D65BD4"/>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D65BD4"/>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D65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rsid w:val="00D65BD4"/>
    <w:rPr>
      <w:rFonts w:ascii="Courier New" w:eastAsia="SimSun" w:hAnsi="Courier New" w:cs="Courier New"/>
    </w:rPr>
  </w:style>
  <w:style w:type="paragraph" w:styleId="Index1">
    <w:name w:val="index 1"/>
    <w:basedOn w:val="Normal"/>
    <w:next w:val="Normal"/>
    <w:autoRedefine/>
    <w:unhideWhenUsed/>
    <w:rsid w:val="00D65BD4"/>
    <w:pPr>
      <w:ind w:left="240" w:hanging="240"/>
    </w:pPr>
    <w:rPr>
      <w:rFonts w:eastAsia="SimSun"/>
      <w:szCs w:val="20"/>
    </w:rPr>
  </w:style>
  <w:style w:type="paragraph" w:styleId="Index2">
    <w:name w:val="index 2"/>
    <w:basedOn w:val="Normal"/>
    <w:next w:val="Normal"/>
    <w:autoRedefine/>
    <w:unhideWhenUsed/>
    <w:rsid w:val="00D65BD4"/>
    <w:pPr>
      <w:ind w:left="480" w:hanging="240"/>
    </w:pPr>
    <w:rPr>
      <w:rFonts w:eastAsia="SimSun"/>
      <w:szCs w:val="20"/>
    </w:rPr>
  </w:style>
  <w:style w:type="paragraph" w:styleId="Index3">
    <w:name w:val="index 3"/>
    <w:basedOn w:val="Normal"/>
    <w:next w:val="Normal"/>
    <w:autoRedefine/>
    <w:unhideWhenUsed/>
    <w:rsid w:val="00D65BD4"/>
    <w:pPr>
      <w:ind w:left="720" w:hanging="240"/>
    </w:pPr>
    <w:rPr>
      <w:rFonts w:eastAsia="SimSun"/>
      <w:szCs w:val="20"/>
    </w:rPr>
  </w:style>
  <w:style w:type="paragraph" w:styleId="Index4">
    <w:name w:val="index 4"/>
    <w:basedOn w:val="Normal"/>
    <w:next w:val="Normal"/>
    <w:autoRedefine/>
    <w:unhideWhenUsed/>
    <w:rsid w:val="00D65BD4"/>
    <w:pPr>
      <w:ind w:left="960" w:hanging="240"/>
    </w:pPr>
    <w:rPr>
      <w:rFonts w:eastAsia="SimSun"/>
      <w:szCs w:val="20"/>
    </w:rPr>
  </w:style>
  <w:style w:type="paragraph" w:styleId="Index5">
    <w:name w:val="index 5"/>
    <w:basedOn w:val="Normal"/>
    <w:next w:val="Normal"/>
    <w:autoRedefine/>
    <w:unhideWhenUsed/>
    <w:rsid w:val="00D65BD4"/>
    <w:pPr>
      <w:ind w:left="1200" w:hanging="240"/>
    </w:pPr>
    <w:rPr>
      <w:rFonts w:eastAsia="SimSun"/>
      <w:szCs w:val="20"/>
    </w:rPr>
  </w:style>
  <w:style w:type="paragraph" w:styleId="Index6">
    <w:name w:val="index 6"/>
    <w:basedOn w:val="Normal"/>
    <w:next w:val="Normal"/>
    <w:autoRedefine/>
    <w:unhideWhenUsed/>
    <w:rsid w:val="00D65BD4"/>
    <w:pPr>
      <w:ind w:left="1440" w:hanging="240"/>
    </w:pPr>
    <w:rPr>
      <w:rFonts w:eastAsia="SimSun"/>
      <w:szCs w:val="20"/>
    </w:rPr>
  </w:style>
  <w:style w:type="paragraph" w:styleId="Index7">
    <w:name w:val="index 7"/>
    <w:basedOn w:val="Normal"/>
    <w:next w:val="Normal"/>
    <w:autoRedefine/>
    <w:unhideWhenUsed/>
    <w:rsid w:val="00D65BD4"/>
    <w:pPr>
      <w:ind w:left="1680" w:hanging="240"/>
    </w:pPr>
    <w:rPr>
      <w:rFonts w:eastAsia="SimSun"/>
      <w:szCs w:val="20"/>
    </w:rPr>
  </w:style>
  <w:style w:type="paragraph" w:styleId="Index8">
    <w:name w:val="index 8"/>
    <w:basedOn w:val="Normal"/>
    <w:next w:val="Normal"/>
    <w:autoRedefine/>
    <w:unhideWhenUsed/>
    <w:rsid w:val="00D65BD4"/>
    <w:pPr>
      <w:ind w:left="1920" w:hanging="240"/>
    </w:pPr>
    <w:rPr>
      <w:rFonts w:eastAsia="SimSun"/>
      <w:szCs w:val="20"/>
    </w:rPr>
  </w:style>
  <w:style w:type="paragraph" w:styleId="Index9">
    <w:name w:val="index 9"/>
    <w:basedOn w:val="Normal"/>
    <w:next w:val="Normal"/>
    <w:autoRedefine/>
    <w:unhideWhenUsed/>
    <w:rsid w:val="00D65BD4"/>
    <w:pPr>
      <w:ind w:left="2160" w:hanging="240"/>
    </w:pPr>
    <w:rPr>
      <w:rFonts w:eastAsia="SimSun"/>
      <w:szCs w:val="20"/>
    </w:rPr>
  </w:style>
  <w:style w:type="paragraph" w:styleId="NormalIndent">
    <w:name w:val="Normal Indent"/>
    <w:basedOn w:val="Normal"/>
    <w:unhideWhenUsed/>
    <w:rsid w:val="00D65BD4"/>
    <w:pPr>
      <w:ind w:left="720"/>
    </w:pPr>
    <w:rPr>
      <w:rFonts w:eastAsia="SimSun"/>
      <w:szCs w:val="20"/>
    </w:rPr>
  </w:style>
  <w:style w:type="paragraph" w:styleId="IndexHeading">
    <w:name w:val="index heading"/>
    <w:basedOn w:val="Normal"/>
    <w:next w:val="Index1"/>
    <w:unhideWhenUsed/>
    <w:rsid w:val="00D65BD4"/>
    <w:rPr>
      <w:rFonts w:ascii="Arial" w:eastAsia="SimSun" w:hAnsi="Arial" w:cs="Arial"/>
      <w:b/>
      <w:bCs/>
      <w:szCs w:val="20"/>
    </w:rPr>
  </w:style>
  <w:style w:type="paragraph" w:styleId="Caption">
    <w:name w:val="caption"/>
    <w:basedOn w:val="Normal"/>
    <w:next w:val="Normal"/>
    <w:unhideWhenUsed/>
    <w:qFormat/>
    <w:rsid w:val="00D65BD4"/>
    <w:rPr>
      <w:rFonts w:eastAsia="SimSun"/>
      <w:b/>
      <w:bCs/>
      <w:sz w:val="20"/>
      <w:szCs w:val="20"/>
    </w:rPr>
  </w:style>
  <w:style w:type="paragraph" w:styleId="TableofFigures">
    <w:name w:val="table of figures"/>
    <w:basedOn w:val="Normal"/>
    <w:next w:val="Normal"/>
    <w:unhideWhenUsed/>
    <w:rsid w:val="00D65BD4"/>
    <w:rPr>
      <w:rFonts w:eastAsia="SimSun"/>
      <w:szCs w:val="20"/>
    </w:rPr>
  </w:style>
  <w:style w:type="paragraph" w:styleId="EnvelopeAddress">
    <w:name w:val="envelope address"/>
    <w:basedOn w:val="Normal"/>
    <w:unhideWhenUsed/>
    <w:rsid w:val="00D65BD4"/>
    <w:pPr>
      <w:framePr w:w="7920" w:h="1980" w:hSpace="180" w:wrap="auto" w:hAnchor="page" w:xAlign="center" w:yAlign="bottom"/>
      <w:ind w:left="2880"/>
    </w:pPr>
    <w:rPr>
      <w:rFonts w:ascii="Arial" w:eastAsia="SimSun" w:hAnsi="Arial" w:cs="Arial"/>
    </w:rPr>
  </w:style>
  <w:style w:type="paragraph" w:styleId="EnvelopeReturn">
    <w:name w:val="envelope return"/>
    <w:basedOn w:val="Normal"/>
    <w:unhideWhenUsed/>
    <w:rsid w:val="00D65BD4"/>
    <w:rPr>
      <w:rFonts w:ascii="Arial" w:eastAsia="SimSun" w:hAnsi="Arial" w:cs="Arial"/>
      <w:sz w:val="20"/>
      <w:szCs w:val="20"/>
    </w:rPr>
  </w:style>
  <w:style w:type="paragraph" w:styleId="EndnoteText">
    <w:name w:val="endnote text"/>
    <w:basedOn w:val="Normal"/>
    <w:link w:val="EndnoteTextChar"/>
    <w:unhideWhenUsed/>
    <w:rsid w:val="00D65BD4"/>
    <w:rPr>
      <w:rFonts w:eastAsia="SimSun"/>
      <w:sz w:val="20"/>
      <w:szCs w:val="20"/>
    </w:rPr>
  </w:style>
  <w:style w:type="character" w:customStyle="1" w:styleId="EndnoteTextChar">
    <w:name w:val="Endnote Text Char"/>
    <w:basedOn w:val="DefaultParagraphFont"/>
    <w:link w:val="EndnoteText"/>
    <w:rsid w:val="00D65BD4"/>
    <w:rPr>
      <w:rFonts w:eastAsia="SimSun"/>
    </w:rPr>
  </w:style>
  <w:style w:type="paragraph" w:styleId="TableofAuthorities">
    <w:name w:val="table of authorities"/>
    <w:basedOn w:val="Normal"/>
    <w:next w:val="Normal"/>
    <w:unhideWhenUsed/>
    <w:rsid w:val="00D65BD4"/>
    <w:pPr>
      <w:ind w:left="240" w:hanging="240"/>
    </w:pPr>
    <w:rPr>
      <w:rFonts w:eastAsia="SimSun"/>
      <w:szCs w:val="20"/>
    </w:rPr>
  </w:style>
  <w:style w:type="paragraph" w:styleId="MacroText">
    <w:name w:val="macro"/>
    <w:link w:val="MacroTextChar"/>
    <w:unhideWhenUsed/>
    <w:rsid w:val="00D65BD4"/>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rPr>
  </w:style>
  <w:style w:type="character" w:customStyle="1" w:styleId="MacroTextChar">
    <w:name w:val="Macro Text Char"/>
    <w:basedOn w:val="DefaultParagraphFont"/>
    <w:link w:val="MacroText"/>
    <w:rsid w:val="00D65BD4"/>
    <w:rPr>
      <w:rFonts w:ascii="Courier New" w:eastAsia="SimSun" w:hAnsi="Courier New" w:cs="Courier New"/>
    </w:rPr>
  </w:style>
  <w:style w:type="paragraph" w:styleId="TOAHeading">
    <w:name w:val="toa heading"/>
    <w:basedOn w:val="Normal"/>
    <w:next w:val="Normal"/>
    <w:unhideWhenUsed/>
    <w:rsid w:val="00D65BD4"/>
    <w:pPr>
      <w:spacing w:before="120"/>
    </w:pPr>
    <w:rPr>
      <w:rFonts w:ascii="Arial" w:eastAsia="SimSun" w:hAnsi="Arial" w:cs="Arial"/>
      <w:b/>
      <w:bCs/>
    </w:rPr>
  </w:style>
  <w:style w:type="paragraph" w:styleId="ListBullet">
    <w:name w:val="List Bullet"/>
    <w:basedOn w:val="Normal"/>
    <w:unhideWhenUsed/>
    <w:rsid w:val="00D65BD4"/>
    <w:pPr>
      <w:tabs>
        <w:tab w:val="num" w:pos="360"/>
      </w:tabs>
      <w:ind w:left="360" w:hanging="360"/>
    </w:pPr>
    <w:rPr>
      <w:rFonts w:eastAsia="SimSun"/>
      <w:szCs w:val="20"/>
    </w:rPr>
  </w:style>
  <w:style w:type="paragraph" w:styleId="ListNumber">
    <w:name w:val="List Number"/>
    <w:basedOn w:val="Normal"/>
    <w:unhideWhenUsed/>
    <w:rsid w:val="00D65BD4"/>
    <w:pPr>
      <w:tabs>
        <w:tab w:val="num" w:pos="360"/>
      </w:tabs>
      <w:ind w:left="360" w:hanging="360"/>
    </w:pPr>
    <w:rPr>
      <w:rFonts w:eastAsia="SimSun"/>
      <w:szCs w:val="20"/>
    </w:rPr>
  </w:style>
  <w:style w:type="paragraph" w:styleId="List4">
    <w:name w:val="List 4"/>
    <w:basedOn w:val="Normal"/>
    <w:unhideWhenUsed/>
    <w:rsid w:val="00D65BD4"/>
    <w:pPr>
      <w:ind w:left="1440" w:hanging="360"/>
    </w:pPr>
    <w:rPr>
      <w:rFonts w:eastAsia="SimSun"/>
      <w:szCs w:val="20"/>
    </w:rPr>
  </w:style>
  <w:style w:type="paragraph" w:styleId="List5">
    <w:name w:val="List 5"/>
    <w:basedOn w:val="Normal"/>
    <w:unhideWhenUsed/>
    <w:rsid w:val="00D65BD4"/>
    <w:pPr>
      <w:ind w:left="1800" w:hanging="360"/>
    </w:pPr>
    <w:rPr>
      <w:rFonts w:eastAsia="SimSun"/>
      <w:szCs w:val="20"/>
    </w:rPr>
  </w:style>
  <w:style w:type="paragraph" w:styleId="ListBullet2">
    <w:name w:val="List Bullet 2"/>
    <w:basedOn w:val="Normal"/>
    <w:unhideWhenUsed/>
    <w:rsid w:val="00D65BD4"/>
    <w:pPr>
      <w:tabs>
        <w:tab w:val="num" w:pos="720"/>
      </w:tabs>
      <w:ind w:left="720" w:hanging="360"/>
    </w:pPr>
    <w:rPr>
      <w:rFonts w:eastAsia="SimSun"/>
      <w:szCs w:val="20"/>
    </w:rPr>
  </w:style>
  <w:style w:type="paragraph" w:styleId="ListBullet3">
    <w:name w:val="List Bullet 3"/>
    <w:basedOn w:val="Normal"/>
    <w:unhideWhenUsed/>
    <w:rsid w:val="00D65BD4"/>
    <w:pPr>
      <w:tabs>
        <w:tab w:val="num" w:pos="1080"/>
      </w:tabs>
      <w:ind w:left="1080" w:hanging="360"/>
    </w:pPr>
    <w:rPr>
      <w:rFonts w:eastAsia="SimSun"/>
      <w:szCs w:val="20"/>
    </w:rPr>
  </w:style>
  <w:style w:type="paragraph" w:styleId="ListBullet4">
    <w:name w:val="List Bullet 4"/>
    <w:basedOn w:val="Normal"/>
    <w:unhideWhenUsed/>
    <w:rsid w:val="00D65BD4"/>
    <w:pPr>
      <w:tabs>
        <w:tab w:val="num" w:pos="1440"/>
      </w:tabs>
      <w:ind w:left="1440" w:hanging="360"/>
    </w:pPr>
    <w:rPr>
      <w:rFonts w:eastAsia="SimSun"/>
      <w:szCs w:val="20"/>
    </w:rPr>
  </w:style>
  <w:style w:type="paragraph" w:styleId="ListBullet5">
    <w:name w:val="List Bullet 5"/>
    <w:basedOn w:val="Normal"/>
    <w:unhideWhenUsed/>
    <w:rsid w:val="00D65BD4"/>
    <w:pPr>
      <w:tabs>
        <w:tab w:val="num" w:pos="1800"/>
      </w:tabs>
      <w:ind w:left="1800" w:hanging="360"/>
    </w:pPr>
    <w:rPr>
      <w:rFonts w:eastAsia="SimSun"/>
      <w:szCs w:val="20"/>
    </w:rPr>
  </w:style>
  <w:style w:type="paragraph" w:styleId="ListNumber2">
    <w:name w:val="List Number 2"/>
    <w:basedOn w:val="Normal"/>
    <w:unhideWhenUsed/>
    <w:rsid w:val="00D65BD4"/>
    <w:pPr>
      <w:tabs>
        <w:tab w:val="num" w:pos="720"/>
      </w:tabs>
      <w:ind w:left="720" w:hanging="360"/>
    </w:pPr>
    <w:rPr>
      <w:rFonts w:eastAsia="SimSun"/>
      <w:szCs w:val="20"/>
    </w:rPr>
  </w:style>
  <w:style w:type="paragraph" w:styleId="ListNumber3">
    <w:name w:val="List Number 3"/>
    <w:basedOn w:val="Normal"/>
    <w:unhideWhenUsed/>
    <w:rsid w:val="00D65BD4"/>
    <w:pPr>
      <w:tabs>
        <w:tab w:val="num" w:pos="1080"/>
      </w:tabs>
      <w:ind w:left="1080" w:hanging="360"/>
    </w:pPr>
    <w:rPr>
      <w:rFonts w:eastAsia="SimSun"/>
      <w:szCs w:val="20"/>
    </w:rPr>
  </w:style>
  <w:style w:type="paragraph" w:styleId="ListNumber4">
    <w:name w:val="List Number 4"/>
    <w:basedOn w:val="Normal"/>
    <w:unhideWhenUsed/>
    <w:rsid w:val="00D65BD4"/>
    <w:pPr>
      <w:tabs>
        <w:tab w:val="num" w:pos="1440"/>
      </w:tabs>
      <w:ind w:left="1440" w:hanging="360"/>
    </w:pPr>
    <w:rPr>
      <w:rFonts w:eastAsia="SimSun"/>
      <w:szCs w:val="20"/>
    </w:rPr>
  </w:style>
  <w:style w:type="paragraph" w:styleId="ListNumber5">
    <w:name w:val="List Number 5"/>
    <w:basedOn w:val="Normal"/>
    <w:unhideWhenUsed/>
    <w:rsid w:val="00D65BD4"/>
    <w:pPr>
      <w:tabs>
        <w:tab w:val="num" w:pos="1800"/>
      </w:tabs>
      <w:ind w:left="1800" w:hanging="360"/>
    </w:pPr>
    <w:rPr>
      <w:rFonts w:eastAsia="SimSun"/>
      <w:szCs w:val="20"/>
    </w:rPr>
  </w:style>
  <w:style w:type="paragraph" w:styleId="Title">
    <w:name w:val="Title"/>
    <w:basedOn w:val="Normal"/>
    <w:link w:val="TitleChar"/>
    <w:qFormat/>
    <w:rsid w:val="00D65BD4"/>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sid w:val="00D65BD4"/>
    <w:rPr>
      <w:rFonts w:ascii="Arial" w:eastAsia="SimSun" w:hAnsi="Arial" w:cs="Arial"/>
      <w:b/>
      <w:bCs/>
      <w:kern w:val="28"/>
      <w:sz w:val="32"/>
      <w:szCs w:val="32"/>
    </w:rPr>
  </w:style>
  <w:style w:type="paragraph" w:styleId="Closing">
    <w:name w:val="Closing"/>
    <w:basedOn w:val="Normal"/>
    <w:link w:val="ClosingChar"/>
    <w:unhideWhenUsed/>
    <w:rsid w:val="00D65BD4"/>
    <w:pPr>
      <w:ind w:left="4320"/>
    </w:pPr>
    <w:rPr>
      <w:rFonts w:eastAsia="SimSun"/>
      <w:szCs w:val="20"/>
    </w:rPr>
  </w:style>
  <w:style w:type="character" w:customStyle="1" w:styleId="ClosingChar">
    <w:name w:val="Closing Char"/>
    <w:basedOn w:val="DefaultParagraphFont"/>
    <w:link w:val="Closing"/>
    <w:rsid w:val="00D65BD4"/>
    <w:rPr>
      <w:rFonts w:eastAsia="SimSun"/>
      <w:sz w:val="24"/>
    </w:rPr>
  </w:style>
  <w:style w:type="paragraph" w:styleId="Signature">
    <w:name w:val="Signature"/>
    <w:basedOn w:val="Normal"/>
    <w:link w:val="SignatureChar"/>
    <w:unhideWhenUsed/>
    <w:rsid w:val="00D65BD4"/>
    <w:pPr>
      <w:ind w:left="4320"/>
    </w:pPr>
    <w:rPr>
      <w:rFonts w:eastAsia="SimSun"/>
      <w:szCs w:val="20"/>
    </w:rPr>
  </w:style>
  <w:style w:type="character" w:customStyle="1" w:styleId="SignatureChar">
    <w:name w:val="Signature Char"/>
    <w:basedOn w:val="DefaultParagraphFont"/>
    <w:link w:val="Signature"/>
    <w:rsid w:val="00D65BD4"/>
    <w:rPr>
      <w:rFonts w:eastAsia="SimSun"/>
      <w:sz w:val="24"/>
    </w:rPr>
  </w:style>
  <w:style w:type="character" w:customStyle="1" w:styleId="BodyTextIndentChar1">
    <w:name w:val="Body Text Indent Char1"/>
    <w:aliases w:val=" Char Char1"/>
    <w:basedOn w:val="DefaultParagraphFont"/>
    <w:uiPriority w:val="99"/>
    <w:rsid w:val="00D65BD4"/>
    <w:rPr>
      <w:rFonts w:ascii="Verdana" w:eastAsia="Times New Roman" w:hAnsi="Verdana"/>
      <w:sz w:val="16"/>
    </w:rPr>
  </w:style>
  <w:style w:type="paragraph" w:styleId="ListContinue">
    <w:name w:val="List Continue"/>
    <w:basedOn w:val="Normal"/>
    <w:unhideWhenUsed/>
    <w:rsid w:val="00D65BD4"/>
    <w:pPr>
      <w:spacing w:after="120"/>
      <w:ind w:left="360"/>
    </w:pPr>
    <w:rPr>
      <w:rFonts w:eastAsia="SimSun"/>
      <w:szCs w:val="20"/>
    </w:rPr>
  </w:style>
  <w:style w:type="paragraph" w:styleId="ListContinue2">
    <w:name w:val="List Continue 2"/>
    <w:basedOn w:val="Normal"/>
    <w:unhideWhenUsed/>
    <w:rsid w:val="00D65BD4"/>
    <w:pPr>
      <w:spacing w:after="120"/>
      <w:ind w:left="720"/>
    </w:pPr>
    <w:rPr>
      <w:rFonts w:eastAsia="SimSun"/>
      <w:szCs w:val="20"/>
    </w:rPr>
  </w:style>
  <w:style w:type="paragraph" w:styleId="ListContinue3">
    <w:name w:val="List Continue 3"/>
    <w:basedOn w:val="Normal"/>
    <w:unhideWhenUsed/>
    <w:rsid w:val="00D65BD4"/>
    <w:pPr>
      <w:spacing w:after="120"/>
      <w:ind w:left="1080"/>
    </w:pPr>
    <w:rPr>
      <w:rFonts w:eastAsia="SimSun"/>
      <w:szCs w:val="20"/>
    </w:rPr>
  </w:style>
  <w:style w:type="paragraph" w:styleId="ListContinue4">
    <w:name w:val="List Continue 4"/>
    <w:basedOn w:val="Normal"/>
    <w:unhideWhenUsed/>
    <w:rsid w:val="00D65BD4"/>
    <w:pPr>
      <w:spacing w:after="120"/>
      <w:ind w:left="1440"/>
    </w:pPr>
    <w:rPr>
      <w:rFonts w:eastAsia="SimSun"/>
      <w:szCs w:val="20"/>
    </w:rPr>
  </w:style>
  <w:style w:type="paragraph" w:styleId="ListContinue5">
    <w:name w:val="List Continue 5"/>
    <w:basedOn w:val="Normal"/>
    <w:unhideWhenUsed/>
    <w:rsid w:val="00D65BD4"/>
    <w:pPr>
      <w:spacing w:after="120"/>
      <w:ind w:left="1800"/>
    </w:pPr>
    <w:rPr>
      <w:rFonts w:eastAsia="SimSun"/>
      <w:szCs w:val="20"/>
    </w:rPr>
  </w:style>
  <w:style w:type="paragraph" w:styleId="MessageHeader">
    <w:name w:val="Message Header"/>
    <w:basedOn w:val="Normal"/>
    <w:link w:val="MessageHeaderChar"/>
    <w:unhideWhenUsed/>
    <w:rsid w:val="00D65BD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SimSun" w:hAnsi="Arial" w:cs="Arial"/>
    </w:rPr>
  </w:style>
  <w:style w:type="character" w:customStyle="1" w:styleId="MessageHeaderChar">
    <w:name w:val="Message Header Char"/>
    <w:basedOn w:val="DefaultParagraphFont"/>
    <w:link w:val="MessageHeader"/>
    <w:rsid w:val="00D65BD4"/>
    <w:rPr>
      <w:rFonts w:ascii="Arial" w:eastAsia="SimSun" w:hAnsi="Arial" w:cs="Arial"/>
      <w:sz w:val="24"/>
      <w:szCs w:val="24"/>
      <w:shd w:val="pct20" w:color="auto" w:fill="auto"/>
    </w:rPr>
  </w:style>
  <w:style w:type="paragraph" w:styleId="Subtitle">
    <w:name w:val="Subtitle"/>
    <w:basedOn w:val="Normal"/>
    <w:link w:val="SubtitleChar"/>
    <w:qFormat/>
    <w:rsid w:val="00D65BD4"/>
    <w:pPr>
      <w:spacing w:after="60"/>
      <w:jc w:val="center"/>
      <w:outlineLvl w:val="1"/>
    </w:pPr>
    <w:rPr>
      <w:rFonts w:ascii="Arial" w:eastAsia="SimSun" w:hAnsi="Arial" w:cs="Arial"/>
    </w:rPr>
  </w:style>
  <w:style w:type="character" w:customStyle="1" w:styleId="SubtitleChar">
    <w:name w:val="Subtitle Char"/>
    <w:basedOn w:val="DefaultParagraphFont"/>
    <w:link w:val="Subtitle"/>
    <w:rsid w:val="00D65BD4"/>
    <w:rPr>
      <w:rFonts w:ascii="Arial" w:eastAsia="SimSun" w:hAnsi="Arial" w:cs="Arial"/>
      <w:sz w:val="24"/>
      <w:szCs w:val="24"/>
    </w:rPr>
  </w:style>
  <w:style w:type="paragraph" w:styleId="Salutation">
    <w:name w:val="Salutation"/>
    <w:basedOn w:val="Normal"/>
    <w:next w:val="Normal"/>
    <w:link w:val="SalutationChar"/>
    <w:unhideWhenUsed/>
    <w:rsid w:val="00D65BD4"/>
    <w:rPr>
      <w:rFonts w:eastAsia="SimSun"/>
      <w:szCs w:val="20"/>
    </w:rPr>
  </w:style>
  <w:style w:type="character" w:customStyle="1" w:styleId="SalutationChar">
    <w:name w:val="Salutation Char"/>
    <w:basedOn w:val="DefaultParagraphFont"/>
    <w:link w:val="Salutation"/>
    <w:rsid w:val="00D65BD4"/>
    <w:rPr>
      <w:rFonts w:eastAsia="SimSun"/>
      <w:sz w:val="24"/>
    </w:rPr>
  </w:style>
  <w:style w:type="paragraph" w:styleId="Date">
    <w:name w:val="Date"/>
    <w:basedOn w:val="Normal"/>
    <w:next w:val="Normal"/>
    <w:link w:val="DateChar"/>
    <w:unhideWhenUsed/>
    <w:rsid w:val="00D65BD4"/>
    <w:rPr>
      <w:rFonts w:eastAsia="SimSun"/>
      <w:szCs w:val="20"/>
    </w:rPr>
  </w:style>
  <w:style w:type="character" w:customStyle="1" w:styleId="DateChar">
    <w:name w:val="Date Char"/>
    <w:basedOn w:val="DefaultParagraphFont"/>
    <w:link w:val="Date"/>
    <w:rsid w:val="00D65BD4"/>
    <w:rPr>
      <w:rFonts w:eastAsia="SimSun"/>
      <w:sz w:val="24"/>
    </w:rPr>
  </w:style>
  <w:style w:type="paragraph" w:styleId="BodyTextFirstIndent2">
    <w:name w:val="Body Text First Indent 2"/>
    <w:basedOn w:val="BodyTextIndent"/>
    <w:link w:val="BodyTextFirstIndent2Char"/>
    <w:unhideWhenUsed/>
    <w:rsid w:val="00D65BD4"/>
    <w:pPr>
      <w:spacing w:before="0"/>
      <w:ind w:left="360" w:firstLine="210"/>
    </w:pPr>
    <w:rPr>
      <w:rFonts w:eastAsia="SimSun"/>
      <w:szCs w:val="20"/>
    </w:rPr>
  </w:style>
  <w:style w:type="character" w:customStyle="1" w:styleId="BodyTextIndentChar2">
    <w:name w:val="Body Text Indent Char2"/>
    <w:aliases w:val=" Char Char2"/>
    <w:basedOn w:val="DefaultParagraphFont"/>
    <w:link w:val="BodyTextIndent"/>
    <w:rsid w:val="00D65BD4"/>
    <w:rPr>
      <w:sz w:val="24"/>
      <w:szCs w:val="24"/>
    </w:rPr>
  </w:style>
  <w:style w:type="character" w:customStyle="1" w:styleId="BodyTextFirstIndent2Char">
    <w:name w:val="Body Text First Indent 2 Char"/>
    <w:basedOn w:val="BodyTextIndentChar2"/>
    <w:link w:val="BodyTextFirstIndent2"/>
    <w:rsid w:val="00D65BD4"/>
    <w:rPr>
      <w:rFonts w:eastAsia="SimSun"/>
      <w:sz w:val="24"/>
      <w:szCs w:val="24"/>
    </w:rPr>
  </w:style>
  <w:style w:type="paragraph" w:styleId="NoteHeading">
    <w:name w:val="Note Heading"/>
    <w:basedOn w:val="Normal"/>
    <w:next w:val="Normal"/>
    <w:link w:val="NoteHeadingChar"/>
    <w:unhideWhenUsed/>
    <w:rsid w:val="00D65BD4"/>
    <w:rPr>
      <w:rFonts w:eastAsia="SimSun"/>
      <w:szCs w:val="20"/>
    </w:rPr>
  </w:style>
  <w:style w:type="character" w:customStyle="1" w:styleId="NoteHeadingChar">
    <w:name w:val="Note Heading Char"/>
    <w:basedOn w:val="DefaultParagraphFont"/>
    <w:link w:val="NoteHeading"/>
    <w:rsid w:val="00D65BD4"/>
    <w:rPr>
      <w:rFonts w:eastAsia="SimSun"/>
      <w:sz w:val="24"/>
    </w:rPr>
  </w:style>
  <w:style w:type="paragraph" w:styleId="BodyText2">
    <w:name w:val="Body Text 2"/>
    <w:basedOn w:val="Normal"/>
    <w:link w:val="BodyText2Char"/>
    <w:unhideWhenUsed/>
    <w:rsid w:val="00D65BD4"/>
    <w:pPr>
      <w:spacing w:after="120" w:line="480" w:lineRule="auto"/>
    </w:pPr>
    <w:rPr>
      <w:rFonts w:eastAsia="SimSun"/>
      <w:szCs w:val="20"/>
    </w:rPr>
  </w:style>
  <w:style w:type="character" w:customStyle="1" w:styleId="BodyText2Char">
    <w:name w:val="Body Text 2 Char"/>
    <w:basedOn w:val="DefaultParagraphFont"/>
    <w:link w:val="BodyText2"/>
    <w:rsid w:val="00D65BD4"/>
    <w:rPr>
      <w:rFonts w:eastAsia="SimSun"/>
      <w:sz w:val="24"/>
    </w:rPr>
  </w:style>
  <w:style w:type="paragraph" w:styleId="BodyText3">
    <w:name w:val="Body Text 3"/>
    <w:basedOn w:val="Normal"/>
    <w:link w:val="BodyText3Char"/>
    <w:unhideWhenUsed/>
    <w:rsid w:val="00D65BD4"/>
    <w:pPr>
      <w:spacing w:after="120"/>
    </w:pPr>
    <w:rPr>
      <w:rFonts w:eastAsia="SimSun"/>
      <w:sz w:val="16"/>
      <w:szCs w:val="16"/>
    </w:rPr>
  </w:style>
  <w:style w:type="character" w:customStyle="1" w:styleId="BodyText3Char">
    <w:name w:val="Body Text 3 Char"/>
    <w:basedOn w:val="DefaultParagraphFont"/>
    <w:link w:val="BodyText3"/>
    <w:rsid w:val="00D65BD4"/>
    <w:rPr>
      <w:rFonts w:eastAsia="SimSun"/>
      <w:sz w:val="16"/>
      <w:szCs w:val="16"/>
    </w:rPr>
  </w:style>
  <w:style w:type="paragraph" w:styleId="BodyTextIndent2">
    <w:name w:val="Body Text Indent 2"/>
    <w:basedOn w:val="Normal"/>
    <w:link w:val="BodyTextIndent2Char"/>
    <w:unhideWhenUsed/>
    <w:rsid w:val="00D65BD4"/>
    <w:pPr>
      <w:spacing w:after="120" w:line="480" w:lineRule="auto"/>
      <w:ind w:left="360"/>
    </w:pPr>
    <w:rPr>
      <w:rFonts w:eastAsia="SimSun"/>
      <w:szCs w:val="20"/>
    </w:rPr>
  </w:style>
  <w:style w:type="character" w:customStyle="1" w:styleId="BodyTextIndent2Char">
    <w:name w:val="Body Text Indent 2 Char"/>
    <w:basedOn w:val="DefaultParagraphFont"/>
    <w:link w:val="BodyTextIndent2"/>
    <w:rsid w:val="00D65BD4"/>
    <w:rPr>
      <w:rFonts w:eastAsia="SimSun"/>
      <w:sz w:val="24"/>
    </w:rPr>
  </w:style>
  <w:style w:type="paragraph" w:styleId="BodyTextIndent3">
    <w:name w:val="Body Text Indent 3"/>
    <w:basedOn w:val="Normal"/>
    <w:link w:val="BodyTextIndent3Char"/>
    <w:unhideWhenUsed/>
    <w:rsid w:val="00D65BD4"/>
    <w:pPr>
      <w:spacing w:after="120"/>
      <w:ind w:left="360"/>
    </w:pPr>
    <w:rPr>
      <w:rFonts w:eastAsia="SimSun"/>
      <w:sz w:val="16"/>
      <w:szCs w:val="16"/>
    </w:rPr>
  </w:style>
  <w:style w:type="character" w:customStyle="1" w:styleId="BodyTextIndent3Char">
    <w:name w:val="Body Text Indent 3 Char"/>
    <w:basedOn w:val="DefaultParagraphFont"/>
    <w:link w:val="BodyTextIndent3"/>
    <w:rsid w:val="00D65BD4"/>
    <w:rPr>
      <w:rFonts w:eastAsia="SimSun"/>
      <w:sz w:val="16"/>
      <w:szCs w:val="16"/>
    </w:rPr>
  </w:style>
  <w:style w:type="paragraph" w:styleId="PlainText">
    <w:name w:val="Plain Text"/>
    <w:basedOn w:val="Normal"/>
    <w:link w:val="PlainTextChar"/>
    <w:unhideWhenUsed/>
    <w:rsid w:val="00D65BD4"/>
    <w:rPr>
      <w:rFonts w:ascii="Courier New" w:eastAsia="SimSun" w:hAnsi="Courier New" w:cs="Courier New"/>
      <w:sz w:val="20"/>
      <w:szCs w:val="20"/>
    </w:rPr>
  </w:style>
  <w:style w:type="character" w:customStyle="1" w:styleId="PlainTextChar">
    <w:name w:val="Plain Text Char"/>
    <w:basedOn w:val="DefaultParagraphFont"/>
    <w:link w:val="PlainText"/>
    <w:rsid w:val="00D65BD4"/>
    <w:rPr>
      <w:rFonts w:ascii="Courier New" w:eastAsia="SimSun" w:hAnsi="Courier New" w:cs="Courier New"/>
    </w:rPr>
  </w:style>
  <w:style w:type="paragraph" w:styleId="E-mailSignature">
    <w:name w:val="E-mail Signature"/>
    <w:basedOn w:val="Normal"/>
    <w:link w:val="E-mailSignatureChar"/>
    <w:unhideWhenUsed/>
    <w:rsid w:val="00D65BD4"/>
    <w:rPr>
      <w:rFonts w:eastAsia="SimSun"/>
      <w:szCs w:val="20"/>
    </w:rPr>
  </w:style>
  <w:style w:type="character" w:customStyle="1" w:styleId="E-mailSignatureChar">
    <w:name w:val="E-mail Signature Char"/>
    <w:basedOn w:val="DefaultParagraphFont"/>
    <w:link w:val="E-mailSignature"/>
    <w:rsid w:val="00D65BD4"/>
    <w:rPr>
      <w:rFonts w:eastAsia="SimSun"/>
      <w:sz w:val="24"/>
    </w:rPr>
  </w:style>
  <w:style w:type="paragraph" w:styleId="NoSpacing">
    <w:name w:val="No Spacing"/>
    <w:uiPriority w:val="1"/>
    <w:qFormat/>
    <w:rsid w:val="00D65BD4"/>
    <w:rPr>
      <w:rFonts w:eastAsia="SimSun"/>
      <w:sz w:val="24"/>
      <w:szCs w:val="24"/>
    </w:rPr>
  </w:style>
  <w:style w:type="character" w:customStyle="1" w:styleId="BulletChar">
    <w:name w:val="Bullet Char"/>
    <w:link w:val="Bullet"/>
    <w:locked/>
    <w:rsid w:val="00D65BD4"/>
    <w:rPr>
      <w:sz w:val="24"/>
    </w:rPr>
  </w:style>
  <w:style w:type="character" w:customStyle="1" w:styleId="BulletIndentChar">
    <w:name w:val="Bullet Indent Char"/>
    <w:link w:val="BulletIndent"/>
    <w:locked/>
    <w:rsid w:val="00D65BD4"/>
    <w:rPr>
      <w:rFonts w:eastAsia="SimSun"/>
      <w:sz w:val="24"/>
    </w:rPr>
  </w:style>
  <w:style w:type="character" w:customStyle="1" w:styleId="ListSubChar">
    <w:name w:val="List Sub Char"/>
    <w:link w:val="ListSub"/>
    <w:locked/>
    <w:rsid w:val="00D65BD4"/>
    <w:rPr>
      <w:rFonts w:eastAsia="SimSun"/>
      <w:sz w:val="24"/>
    </w:rPr>
  </w:style>
  <w:style w:type="character" w:customStyle="1" w:styleId="VariableDefinitionChar">
    <w:name w:val="Variable Definition Char"/>
    <w:link w:val="VariableDefinition"/>
    <w:locked/>
    <w:rsid w:val="00D65BD4"/>
    <w:rPr>
      <w:rFonts w:eastAsia="SimSun"/>
      <w:iCs/>
      <w:sz w:val="24"/>
    </w:rPr>
  </w:style>
  <w:style w:type="paragraph" w:customStyle="1" w:styleId="TermDefinition">
    <w:name w:val="Term Definition"/>
    <w:basedOn w:val="Normal"/>
    <w:rsid w:val="00D65BD4"/>
    <w:pPr>
      <w:spacing w:after="60"/>
      <w:ind w:left="720"/>
    </w:pPr>
    <w:rPr>
      <w:rFonts w:eastAsia="SimSun"/>
      <w:szCs w:val="20"/>
    </w:rPr>
  </w:style>
  <w:style w:type="character" w:customStyle="1" w:styleId="TermTitleChar">
    <w:name w:val="Term Title Char"/>
    <w:link w:val="TermTitle"/>
    <w:locked/>
    <w:rsid w:val="00D65BD4"/>
    <w:rPr>
      <w:b/>
      <w:sz w:val="24"/>
    </w:rPr>
  </w:style>
  <w:style w:type="paragraph" w:customStyle="1" w:styleId="TermTitle">
    <w:name w:val="Term Title"/>
    <w:basedOn w:val="Normal"/>
    <w:link w:val="TermTitleChar"/>
    <w:rsid w:val="00D65BD4"/>
    <w:pPr>
      <w:spacing w:before="120"/>
      <w:ind w:left="720"/>
    </w:pPr>
    <w:rPr>
      <w:b/>
      <w:szCs w:val="20"/>
    </w:rPr>
  </w:style>
  <w:style w:type="paragraph" w:customStyle="1" w:styleId="Style1">
    <w:name w:val="Style1"/>
    <w:basedOn w:val="BodyText3"/>
    <w:rsid w:val="00D65BD4"/>
    <w:rPr>
      <w:b/>
      <w:sz w:val="40"/>
      <w:szCs w:val="40"/>
    </w:rPr>
  </w:style>
  <w:style w:type="paragraph" w:customStyle="1" w:styleId="note">
    <w:name w:val="note"/>
    <w:basedOn w:val="Normal"/>
    <w:rsid w:val="00D65BD4"/>
    <w:rPr>
      <w:rFonts w:eastAsia="SimSun"/>
      <w:sz w:val="22"/>
      <w:szCs w:val="20"/>
    </w:rPr>
  </w:style>
  <w:style w:type="paragraph" w:customStyle="1" w:styleId="List1">
    <w:name w:val="List1"/>
    <w:basedOn w:val="H4"/>
    <w:rsid w:val="00D65BD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D65BD4"/>
    <w:pPr>
      <w:tabs>
        <w:tab w:val="num" w:pos="2520"/>
      </w:tabs>
      <w:spacing w:after="120"/>
      <w:ind w:left="2520" w:hanging="720"/>
    </w:pPr>
    <w:rPr>
      <w:rFonts w:eastAsia="SimSun"/>
      <w:szCs w:val="20"/>
    </w:rPr>
  </w:style>
  <w:style w:type="character" w:customStyle="1" w:styleId="BulletCharCharChar">
    <w:name w:val="Bullet Char Char Char"/>
    <w:link w:val="BulletCharChar"/>
    <w:locked/>
    <w:rsid w:val="00D65BD4"/>
    <w:rPr>
      <w:sz w:val="24"/>
    </w:rPr>
  </w:style>
  <w:style w:type="paragraph" w:customStyle="1" w:styleId="BulletCharChar">
    <w:name w:val="Bullet Char Char"/>
    <w:basedOn w:val="Normal"/>
    <w:link w:val="BulletCharCharChar"/>
    <w:rsid w:val="00D65BD4"/>
    <w:pPr>
      <w:tabs>
        <w:tab w:val="num" w:pos="450"/>
      </w:tabs>
      <w:spacing w:after="180"/>
      <w:ind w:left="450" w:hanging="360"/>
    </w:pPr>
    <w:rPr>
      <w:szCs w:val="20"/>
    </w:rPr>
  </w:style>
  <w:style w:type="paragraph" w:customStyle="1" w:styleId="bodytextnumbered0">
    <w:name w:val="bodytextnumbered"/>
    <w:basedOn w:val="Normal"/>
    <w:rsid w:val="00D65BD4"/>
    <w:pPr>
      <w:spacing w:after="240"/>
      <w:ind w:left="720" w:hanging="720"/>
    </w:pPr>
    <w:rPr>
      <w:rFonts w:eastAsia="Calibri"/>
    </w:rPr>
  </w:style>
  <w:style w:type="paragraph" w:customStyle="1" w:styleId="PJMNormal">
    <w:name w:val="PJM_Normal"/>
    <w:basedOn w:val="Default"/>
    <w:next w:val="Default"/>
    <w:rsid w:val="00D65BD4"/>
    <w:pPr>
      <w:spacing w:before="120" w:after="120"/>
    </w:pPr>
    <w:rPr>
      <w:rFonts w:cs="Times New Roman"/>
      <w:color w:val="auto"/>
    </w:rPr>
  </w:style>
  <w:style w:type="paragraph" w:customStyle="1" w:styleId="PJMListOutline1">
    <w:name w:val="PJM_List_Outline_1"/>
    <w:basedOn w:val="Default"/>
    <w:next w:val="Default"/>
    <w:rsid w:val="00D65BD4"/>
    <w:pPr>
      <w:spacing w:before="120" w:after="120"/>
    </w:pPr>
    <w:rPr>
      <w:rFonts w:cs="Times New Roman"/>
      <w:color w:val="auto"/>
    </w:rPr>
  </w:style>
  <w:style w:type="paragraph" w:customStyle="1" w:styleId="VariableDefinition1">
    <w:name w:val="Variable Definition+1"/>
    <w:basedOn w:val="Default"/>
    <w:next w:val="Default"/>
    <w:rsid w:val="00D65BD4"/>
    <w:pPr>
      <w:spacing w:after="240"/>
    </w:pPr>
    <w:rPr>
      <w:rFonts w:ascii="Times New Roman" w:hAnsi="Times New Roman" w:cs="Times New Roman"/>
      <w:color w:val="auto"/>
    </w:rPr>
  </w:style>
  <w:style w:type="paragraph" w:customStyle="1" w:styleId="ListSub2">
    <w:name w:val="List Sub+2"/>
    <w:basedOn w:val="Default"/>
    <w:next w:val="Default"/>
    <w:rsid w:val="00D65BD4"/>
    <w:pPr>
      <w:spacing w:after="240"/>
    </w:pPr>
    <w:rPr>
      <w:rFonts w:ascii="Times New Roman" w:hAnsi="Times New Roman" w:cs="Times New Roman"/>
      <w:color w:val="auto"/>
    </w:rPr>
  </w:style>
  <w:style w:type="paragraph" w:customStyle="1" w:styleId="H">
    <w:name w:val="H%"/>
    <w:basedOn w:val="H4"/>
    <w:rsid w:val="00D65BD4"/>
    <w:pPr>
      <w:snapToGrid w:val="0"/>
    </w:pPr>
    <w:rPr>
      <w:rFonts w:ascii="Calibri" w:eastAsia="Calibri" w:hAnsi="Calibri"/>
      <w:snapToGrid/>
      <w:szCs w:val="24"/>
    </w:rPr>
  </w:style>
  <w:style w:type="paragraph" w:customStyle="1" w:styleId="Style2">
    <w:name w:val="Style2"/>
    <w:basedOn w:val="H5"/>
    <w:autoRedefine/>
    <w:rsid w:val="00D65BD4"/>
    <w:rPr>
      <w:rFonts w:ascii="Calibri" w:eastAsia="Calibri" w:hAnsi="Calibri"/>
      <w:i w:val="0"/>
    </w:rPr>
  </w:style>
  <w:style w:type="paragraph" w:customStyle="1" w:styleId="listintroduction0">
    <w:name w:val="listintroduction"/>
    <w:basedOn w:val="Normal"/>
    <w:rsid w:val="00D65BD4"/>
    <w:pPr>
      <w:keepNext/>
      <w:spacing w:after="240"/>
    </w:pPr>
    <w:rPr>
      <w:rFonts w:eastAsia="SimSun"/>
    </w:rPr>
  </w:style>
  <w:style w:type="paragraph" w:customStyle="1" w:styleId="RegularText">
    <w:name w:val="Regular Text"/>
    <w:basedOn w:val="Normal"/>
    <w:rsid w:val="00D65BD4"/>
    <w:pPr>
      <w:spacing w:before="120" w:after="120"/>
      <w:ind w:left="432"/>
      <w:jc w:val="both"/>
    </w:pPr>
    <w:rPr>
      <w:rFonts w:eastAsia="SimSun"/>
      <w:szCs w:val="20"/>
    </w:rPr>
  </w:style>
  <w:style w:type="character" w:styleId="FootnoteReference">
    <w:name w:val="footnote reference"/>
    <w:unhideWhenUsed/>
    <w:rsid w:val="00D65BD4"/>
    <w:rPr>
      <w:vertAlign w:val="superscript"/>
    </w:rPr>
  </w:style>
  <w:style w:type="character" w:styleId="PlaceholderText">
    <w:name w:val="Placeholder Text"/>
    <w:basedOn w:val="DefaultParagraphFont"/>
    <w:uiPriority w:val="99"/>
    <w:rsid w:val="00D65BD4"/>
    <w:rPr>
      <w:color w:val="808080"/>
    </w:rPr>
  </w:style>
  <w:style w:type="character" w:customStyle="1" w:styleId="CharCharCharCharCharCharCharChar">
    <w:name w:val="Char Char Char Char Char Char Char Char"/>
    <w:rsid w:val="00D65BD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D65BD4"/>
    <w:rPr>
      <w:rFonts w:eastAsia="SimSun"/>
    </w:rPr>
  </w:style>
  <w:style w:type="character" w:customStyle="1" w:styleId="InstructionsCharCharCharCharCharCharChar">
    <w:name w:val="Instructions Char Char Char Char Char Char Char"/>
    <w:link w:val="InstructionsCharCharCharCharCharChar"/>
    <w:locked/>
    <w:rsid w:val="00D65BD4"/>
    <w:rPr>
      <w:rFonts w:eastAsia="SimSun"/>
      <w:sz w:val="24"/>
      <w:szCs w:val="24"/>
    </w:rPr>
  </w:style>
  <w:style w:type="character" w:customStyle="1" w:styleId="CharCharCharCharCharCharCharChar1">
    <w:name w:val="Char Char Char Char Char Char Char Char1"/>
    <w:rsid w:val="00D65BD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D65BD4"/>
    <w:rPr>
      <w:iCs/>
      <w:sz w:val="24"/>
      <w:lang w:val="en-US" w:eastAsia="en-US" w:bidi="ar-SA"/>
    </w:rPr>
  </w:style>
  <w:style w:type="character" w:customStyle="1" w:styleId="H2CharChar">
    <w:name w:val="H2 Char Char"/>
    <w:rsid w:val="00D65BD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D65BD4"/>
    <w:rPr>
      <w:iCs/>
      <w:sz w:val="24"/>
      <w:lang w:val="en-US" w:eastAsia="en-US" w:bidi="ar-SA"/>
    </w:rPr>
  </w:style>
  <w:style w:type="character" w:customStyle="1" w:styleId="BodyTextChar2Char1">
    <w:name w:val="Body Text Char2 Char1"/>
    <w:aliases w:val="Char Char Char Char11,Char Char Char Char111"/>
    <w:rsid w:val="00D65BD4"/>
    <w:rPr>
      <w:iCs/>
      <w:sz w:val="24"/>
      <w:lang w:val="en-US" w:eastAsia="en-US" w:bidi="ar-SA"/>
    </w:rPr>
  </w:style>
  <w:style w:type="character" w:customStyle="1" w:styleId="ListIntroductionChar">
    <w:name w:val="List Introduction Char"/>
    <w:link w:val="ListIntroduction"/>
    <w:locked/>
    <w:rsid w:val="00D65BD4"/>
    <w:rPr>
      <w:rFonts w:eastAsia="SimSun"/>
      <w:iCs/>
      <w:sz w:val="24"/>
    </w:rPr>
  </w:style>
  <w:style w:type="paragraph" w:styleId="BodyTextFirstIndent">
    <w:name w:val="Body Text First Indent"/>
    <w:basedOn w:val="BodyText"/>
    <w:link w:val="BodyTextFirstIndentChar"/>
    <w:unhideWhenUsed/>
    <w:rsid w:val="00D65BD4"/>
    <w:pPr>
      <w:spacing w:before="0" w:after="0"/>
      <w:ind w:firstLine="360"/>
    </w:pPr>
    <w:rPr>
      <w:rFonts w:eastAsia="SimSun"/>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D65BD4"/>
    <w:rPr>
      <w:sz w:val="24"/>
      <w:szCs w:val="24"/>
    </w:rPr>
  </w:style>
  <w:style w:type="character" w:customStyle="1" w:styleId="BodyTextFirstIndentChar">
    <w:name w:val="Body Text First Indent Char"/>
    <w:basedOn w:val="BodyTextChar2"/>
    <w:link w:val="BodyTextFirstIndent"/>
    <w:rsid w:val="00D65BD4"/>
    <w:rPr>
      <w:rFonts w:eastAsia="SimSun"/>
      <w:sz w:val="24"/>
      <w:szCs w:val="24"/>
    </w:rPr>
  </w:style>
  <w:style w:type="character" w:customStyle="1" w:styleId="H3Char1">
    <w:name w:val="H3 Char1"/>
    <w:rsid w:val="00D65BD4"/>
    <w:rPr>
      <w:b/>
      <w:bCs/>
      <w:i/>
      <w:iCs w:val="0"/>
      <w:sz w:val="24"/>
      <w:lang w:val="en-US" w:eastAsia="en-US" w:bidi="ar-SA"/>
    </w:rPr>
  </w:style>
  <w:style w:type="character" w:customStyle="1" w:styleId="bodytextnumberedchar0">
    <w:name w:val="bodytextnumberedchar"/>
    <w:rsid w:val="00D65BD4"/>
  </w:style>
  <w:style w:type="character" w:customStyle="1" w:styleId="TableHeadChar">
    <w:name w:val="Table Head Char"/>
    <w:rsid w:val="00D65BD4"/>
    <w:rPr>
      <w:b/>
      <w:bCs w:val="0"/>
      <w:iCs/>
      <w:sz w:val="24"/>
      <w:lang w:val="en-US" w:eastAsia="en-US" w:bidi="ar-SA"/>
    </w:rPr>
  </w:style>
  <w:style w:type="character" w:customStyle="1" w:styleId="Char1CharChar">
    <w:name w:val="Char1 Char Char"/>
    <w:rsid w:val="00D65BD4"/>
    <w:rPr>
      <w:iCs/>
      <w:sz w:val="24"/>
      <w:lang w:val="en-US" w:eastAsia="en-US" w:bidi="ar-SA"/>
    </w:rPr>
  </w:style>
  <w:style w:type="character" w:customStyle="1" w:styleId="CharChar2">
    <w:name w:val="Char Char2"/>
    <w:rsid w:val="00D65BD4"/>
    <w:rPr>
      <w:b/>
      <w:bCs/>
      <w:i/>
      <w:iCs w:val="0"/>
      <w:sz w:val="24"/>
      <w:lang w:val="en-US" w:eastAsia="en-US" w:bidi="ar-SA"/>
    </w:rPr>
  </w:style>
  <w:style w:type="character" w:customStyle="1" w:styleId="Char21">
    <w:name w:val="Char21"/>
    <w:rsid w:val="00D65BD4"/>
    <w:rPr>
      <w:b/>
      <w:bCs/>
      <w:i/>
      <w:iCs w:val="0"/>
      <w:sz w:val="24"/>
      <w:lang w:val="en-US" w:eastAsia="en-US" w:bidi="ar-SA"/>
    </w:rPr>
  </w:style>
  <w:style w:type="character" w:customStyle="1" w:styleId="CharCharChar">
    <w:name w:val="Char Char Char"/>
    <w:rsid w:val="00D65BD4"/>
    <w:rPr>
      <w:sz w:val="24"/>
      <w:lang w:val="en-US" w:eastAsia="en-US" w:bidi="ar-SA"/>
    </w:rPr>
  </w:style>
  <w:style w:type="character" w:customStyle="1" w:styleId="h3CharChar">
    <w:name w:val="h3 Char Char"/>
    <w:rsid w:val="00D65BD4"/>
    <w:rPr>
      <w:b/>
      <w:bCs/>
      <w:i/>
      <w:iCs w:val="0"/>
      <w:sz w:val="24"/>
      <w:lang w:val="en-US" w:eastAsia="en-US" w:bidi="ar-SA"/>
    </w:rPr>
  </w:style>
  <w:style w:type="character" w:customStyle="1" w:styleId="InstructionsCharChar">
    <w:name w:val="Instructions Char Char"/>
    <w:rsid w:val="00D65BD4"/>
    <w:rPr>
      <w:b/>
      <w:bCs w:val="0"/>
      <w:i/>
      <w:iCs/>
      <w:sz w:val="24"/>
      <w:szCs w:val="24"/>
      <w:lang w:val="en-US" w:eastAsia="en-US" w:bidi="ar-SA"/>
    </w:rPr>
  </w:style>
  <w:style w:type="character" w:customStyle="1" w:styleId="CharCharCharChar1">
    <w:name w:val="Char Char Char Char1"/>
    <w:aliases w:val="Char1 Char Char Char Char, Char1 Char Char Char Char"/>
    <w:rsid w:val="00D65BD4"/>
    <w:rPr>
      <w:sz w:val="24"/>
      <w:lang w:val="en-US" w:eastAsia="en-US" w:bidi="ar-SA"/>
    </w:rPr>
  </w:style>
  <w:style w:type="character" w:customStyle="1" w:styleId="H3CharChar0">
    <w:name w:val="H3 Char Char"/>
    <w:rsid w:val="00D65BD4"/>
    <w:rPr>
      <w:b w:val="0"/>
      <w:bCs w:val="0"/>
      <w:i w:val="0"/>
      <w:iCs w:val="0"/>
      <w:sz w:val="24"/>
      <w:lang w:val="en-US" w:eastAsia="en-US" w:bidi="ar-SA"/>
    </w:rPr>
  </w:style>
  <w:style w:type="character" w:customStyle="1" w:styleId="ListIntroductionCharChar">
    <w:name w:val="List Introduction Char Char"/>
    <w:rsid w:val="00D65BD4"/>
    <w:rPr>
      <w:iCs/>
      <w:sz w:val="24"/>
      <w:lang w:val="en-US" w:eastAsia="en-US" w:bidi="ar-SA"/>
    </w:rPr>
  </w:style>
  <w:style w:type="character" w:customStyle="1" w:styleId="H4CharChar">
    <w:name w:val="H4 Char Char"/>
    <w:rsid w:val="00D65BD4"/>
    <w:rPr>
      <w:b/>
      <w:bCs/>
      <w:snapToGrid/>
      <w:sz w:val="24"/>
      <w:lang w:val="en-US" w:eastAsia="en-US" w:bidi="ar-SA"/>
    </w:rPr>
  </w:style>
  <w:style w:type="character" w:customStyle="1" w:styleId="Char2CharChar1">
    <w:name w:val="Char2 Char Char1"/>
    <w:rsid w:val="00D65BD4"/>
    <w:rPr>
      <w:sz w:val="24"/>
      <w:lang w:val="en-US" w:eastAsia="en-US" w:bidi="ar-SA"/>
    </w:rPr>
  </w:style>
  <w:style w:type="character" w:customStyle="1" w:styleId="CharChar3">
    <w:name w:val="Char Char3"/>
    <w:rsid w:val="00D65BD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D65BD4"/>
    <w:rPr>
      <w:sz w:val="24"/>
      <w:lang w:val="en-US" w:eastAsia="en-US" w:bidi="ar-SA"/>
    </w:rPr>
  </w:style>
  <w:style w:type="character" w:customStyle="1" w:styleId="CharChar4">
    <w:name w:val="Char Char4"/>
    <w:rsid w:val="00D65BD4"/>
    <w:rPr>
      <w:sz w:val="24"/>
      <w:lang w:val="en-US" w:eastAsia="en-US" w:bidi="ar-SA"/>
    </w:rPr>
  </w:style>
  <w:style w:type="character" w:customStyle="1" w:styleId="Char1CharChar1">
    <w:name w:val="Char1 Char Char1"/>
    <w:rsid w:val="00D65BD4"/>
    <w:rPr>
      <w:sz w:val="24"/>
      <w:lang w:val="en-US" w:eastAsia="en-US" w:bidi="ar-SA"/>
    </w:rPr>
  </w:style>
  <w:style w:type="character" w:customStyle="1" w:styleId="CharChar12">
    <w:name w:val="Char Char12"/>
    <w:rsid w:val="00D65BD4"/>
    <w:rPr>
      <w:sz w:val="24"/>
      <w:lang w:val="en-US" w:eastAsia="en-US" w:bidi="ar-SA"/>
    </w:rPr>
  </w:style>
  <w:style w:type="character" w:customStyle="1" w:styleId="CharChar5">
    <w:name w:val="Char Char5"/>
    <w:rsid w:val="00D65BD4"/>
    <w:rPr>
      <w:iCs/>
      <w:sz w:val="24"/>
      <w:lang w:val="en-US" w:eastAsia="en-US" w:bidi="ar-SA"/>
    </w:rPr>
  </w:style>
  <w:style w:type="character" w:customStyle="1" w:styleId="CharCharCharChar3">
    <w:name w:val="Char Char Char Char3"/>
    <w:rsid w:val="00D65BD4"/>
    <w:rPr>
      <w:iCs/>
      <w:sz w:val="24"/>
      <w:lang w:val="en-US" w:eastAsia="en-US" w:bidi="ar-SA"/>
    </w:rPr>
  </w:style>
  <w:style w:type="character" w:customStyle="1" w:styleId="CharChar42">
    <w:name w:val="Char Char42"/>
    <w:rsid w:val="00D65BD4"/>
    <w:rPr>
      <w:sz w:val="24"/>
      <w:lang w:val="en-US" w:eastAsia="en-US" w:bidi="ar-SA"/>
    </w:rPr>
  </w:style>
  <w:style w:type="character" w:customStyle="1" w:styleId="CharCharChar2">
    <w:name w:val="Char Char Char2"/>
    <w:rsid w:val="00D65BD4"/>
    <w:rPr>
      <w:iCs/>
      <w:sz w:val="24"/>
      <w:lang w:val="en-US" w:eastAsia="en-US" w:bidi="ar-SA"/>
    </w:rPr>
  </w:style>
  <w:style w:type="character" w:customStyle="1" w:styleId="Char1CharChar12">
    <w:name w:val="Char1 Char Char12"/>
    <w:rsid w:val="00D65BD4"/>
    <w:rPr>
      <w:sz w:val="24"/>
      <w:lang w:val="en-US" w:eastAsia="en-US" w:bidi="ar-SA"/>
    </w:rPr>
  </w:style>
  <w:style w:type="character" w:customStyle="1" w:styleId="CharCharChar22">
    <w:name w:val="Char Char Char22"/>
    <w:rsid w:val="00D65BD4"/>
    <w:rPr>
      <w:iCs/>
      <w:sz w:val="24"/>
      <w:lang w:val="en-US" w:eastAsia="en-US" w:bidi="ar-SA"/>
    </w:rPr>
  </w:style>
  <w:style w:type="character" w:customStyle="1" w:styleId="CharChar6">
    <w:name w:val="Char Char6"/>
    <w:rsid w:val="00D65BD4"/>
    <w:rPr>
      <w:sz w:val="24"/>
      <w:lang w:val="en-US" w:eastAsia="en-US" w:bidi="ar-SA"/>
    </w:rPr>
  </w:style>
  <w:style w:type="character" w:customStyle="1" w:styleId="ListCharChar">
    <w:name w:val="List Char Char"/>
    <w:rsid w:val="00D65BD4"/>
    <w:rPr>
      <w:sz w:val="24"/>
      <w:lang w:val="en-US" w:eastAsia="en-US" w:bidi="ar-SA"/>
    </w:rPr>
  </w:style>
  <w:style w:type="character" w:customStyle="1" w:styleId="CharChar11">
    <w:name w:val="Char Char11"/>
    <w:rsid w:val="00D65BD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D65BD4"/>
    <w:rPr>
      <w:iCs/>
      <w:sz w:val="24"/>
      <w:lang w:val="en-US" w:eastAsia="en-US" w:bidi="ar-SA"/>
    </w:rPr>
  </w:style>
  <w:style w:type="character" w:customStyle="1" w:styleId="CharChar41">
    <w:name w:val="Char Char41"/>
    <w:rsid w:val="00D65BD4"/>
    <w:rPr>
      <w:sz w:val="24"/>
      <w:lang w:val="en-US" w:eastAsia="en-US" w:bidi="ar-SA"/>
    </w:rPr>
  </w:style>
  <w:style w:type="character" w:customStyle="1" w:styleId="CharCharChar21">
    <w:name w:val="Char Char Char21"/>
    <w:rsid w:val="00D65BD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D65BD4"/>
    <w:rPr>
      <w:iCs/>
      <w:sz w:val="24"/>
      <w:lang w:val="en-US" w:eastAsia="en-US" w:bidi="ar-SA"/>
    </w:rPr>
  </w:style>
  <w:style w:type="character" w:customStyle="1" w:styleId="TextChar">
    <w:name w:val="Text Char"/>
    <w:rsid w:val="00D65BD4"/>
    <w:rPr>
      <w:iCs/>
      <w:sz w:val="24"/>
      <w:lang w:val="en-US" w:eastAsia="en-US" w:bidi="ar-SA"/>
    </w:rPr>
  </w:style>
  <w:style w:type="table" w:customStyle="1" w:styleId="TableGrid11">
    <w:name w:val="Table Grid11"/>
    <w:basedOn w:val="TableNormal"/>
    <w:rsid w:val="00D65BD4"/>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D65BD4"/>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D65BD4"/>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D65BD4"/>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D65BD4"/>
    <w:pPr>
      <w:spacing w:after="240"/>
      <w:ind w:left="3168" w:hanging="2880"/>
    </w:pPr>
    <w:rPr>
      <w:rFonts w:eastAsia="SimSun"/>
      <w:iCs/>
      <w:szCs w:val="20"/>
    </w:rPr>
  </w:style>
  <w:style w:type="paragraph" w:customStyle="1" w:styleId="Acronym">
    <w:name w:val="Acronym"/>
    <w:basedOn w:val="Normal"/>
    <w:rsid w:val="00D65BD4"/>
    <w:pPr>
      <w:tabs>
        <w:tab w:val="left" w:pos="1440"/>
      </w:tabs>
    </w:pPr>
    <w:rPr>
      <w:rFonts w:eastAsia="SimSun"/>
      <w:iCs/>
      <w:szCs w:val="20"/>
    </w:rPr>
  </w:style>
  <w:style w:type="character" w:customStyle="1" w:styleId="CharChar1">
    <w:name w:val="Char Char1"/>
    <w:rsid w:val="00D65BD4"/>
    <w:rPr>
      <w:b/>
      <w:bCs/>
      <w:i/>
      <w:iCs/>
      <w:sz w:val="24"/>
      <w:szCs w:val="26"/>
      <w:lang w:val="en-US" w:eastAsia="en-US" w:bidi="ar-SA"/>
    </w:rPr>
  </w:style>
  <w:style w:type="character" w:customStyle="1" w:styleId="CharCharCharChar">
    <w:name w:val="Char Char Char Char"/>
    <w:aliases w:val="Body Text Char2 Char Char"/>
    <w:rsid w:val="00D65BD4"/>
    <w:rPr>
      <w:iCs/>
      <w:sz w:val="24"/>
      <w:lang w:val="en-US" w:eastAsia="en-US" w:bidi="ar-SA"/>
    </w:rPr>
  </w:style>
  <w:style w:type="character" w:styleId="Strong">
    <w:name w:val="Strong"/>
    <w:qFormat/>
    <w:rsid w:val="00D65BD4"/>
    <w:rPr>
      <w:b/>
      <w:bCs/>
    </w:rPr>
  </w:style>
  <w:style w:type="paragraph" w:customStyle="1" w:styleId="BulletIndent2">
    <w:name w:val="Bullet Indent 2"/>
    <w:basedOn w:val="BulletIndent"/>
    <w:rsid w:val="00D65BD4"/>
    <w:pPr>
      <w:numPr>
        <w:numId w:val="0"/>
      </w:numPr>
      <w:tabs>
        <w:tab w:val="left" w:pos="2520"/>
      </w:tabs>
      <w:ind w:left="2520" w:hanging="547"/>
    </w:pPr>
  </w:style>
  <w:style w:type="character" w:customStyle="1" w:styleId="ListCharChar1">
    <w:name w:val="List Char Char1"/>
    <w:rsid w:val="00D65BD4"/>
    <w:rPr>
      <w:sz w:val="24"/>
      <w:lang w:val="en-US" w:eastAsia="en-US" w:bidi="ar-SA"/>
    </w:rPr>
  </w:style>
  <w:style w:type="character" w:customStyle="1" w:styleId="UnresolvedMention1">
    <w:name w:val="Unresolved Mention1"/>
    <w:basedOn w:val="DefaultParagraphFont"/>
    <w:uiPriority w:val="99"/>
    <w:semiHidden/>
    <w:unhideWhenUsed/>
    <w:rsid w:val="00D65BD4"/>
    <w:rPr>
      <w:color w:val="605E5C"/>
      <w:shd w:val="clear" w:color="auto" w:fill="E1DFDD"/>
    </w:rPr>
  </w:style>
  <w:style w:type="table" w:customStyle="1" w:styleId="BoxedLanguage2">
    <w:name w:val="Boxed Language2"/>
    <w:basedOn w:val="TableNormal"/>
    <w:rsid w:val="00D65BD4"/>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D65BD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D65BD4"/>
    <w:rPr>
      <w:rFonts w:eastAsia="SimSun"/>
    </w:rPr>
    <w:tblPr/>
  </w:style>
  <w:style w:type="table" w:customStyle="1" w:styleId="BoxedLanguage3">
    <w:name w:val="Boxed Language3"/>
    <w:basedOn w:val="TableNormal"/>
    <w:rsid w:val="00D65BD4"/>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D65BD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D65BD4"/>
    <w:rPr>
      <w:rFonts w:eastAsia="SimSun"/>
    </w:rPr>
    <w:tblPr/>
  </w:style>
  <w:style w:type="table" w:customStyle="1" w:styleId="TableGrid12">
    <w:name w:val="Table Grid12"/>
    <w:basedOn w:val="TableNormal"/>
    <w:next w:val="TableGrid"/>
    <w:rsid w:val="00D65BD4"/>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D65BD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D65BD4"/>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D65BD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D65BD4"/>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D65BD4"/>
    <w:rPr>
      <w:rFonts w:eastAsia="SimSun"/>
    </w:rPr>
    <w:tblPr>
      <w:tblInd w:w="0" w:type="nil"/>
    </w:tblPr>
  </w:style>
  <w:style w:type="table" w:customStyle="1" w:styleId="TableGrid13">
    <w:name w:val="Table Grid13"/>
    <w:basedOn w:val="TableNormal"/>
    <w:rsid w:val="00D65BD4"/>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D65BD4"/>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D65BD4"/>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D65BD4"/>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D65BD4"/>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D65BD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D65BD4"/>
    <w:rPr>
      <w:rFonts w:eastAsia="SimSun"/>
    </w:rPr>
    <w:tblPr/>
  </w:style>
  <w:style w:type="table" w:customStyle="1" w:styleId="TableGrid111">
    <w:name w:val="Table Grid111"/>
    <w:basedOn w:val="TableNormal"/>
    <w:next w:val="TableGrid"/>
    <w:rsid w:val="00D65BD4"/>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D65BD4"/>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D65BD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D65BD4"/>
    <w:rPr>
      <w:rFonts w:eastAsia="SimSun"/>
    </w:rPr>
    <w:tblPr/>
  </w:style>
  <w:style w:type="table" w:customStyle="1" w:styleId="TableGrid121">
    <w:name w:val="Table Grid121"/>
    <w:basedOn w:val="TableNormal"/>
    <w:next w:val="TableGrid"/>
    <w:rsid w:val="00D65BD4"/>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D65BD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D65BD4"/>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D65BD4"/>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D65BD4"/>
  </w:style>
  <w:style w:type="character" w:styleId="Mention">
    <w:name w:val="Mention"/>
    <w:basedOn w:val="DefaultParagraphFont"/>
    <w:uiPriority w:val="99"/>
    <w:unhideWhenUsed/>
    <w:rsid w:val="00D65BD4"/>
    <w:rPr>
      <w:color w:val="2B579A"/>
      <w:shd w:val="clear" w:color="auto" w:fill="E1DFDD"/>
    </w:rPr>
  </w:style>
  <w:style w:type="numbering" w:customStyle="1" w:styleId="NoList11">
    <w:name w:val="No List11"/>
    <w:next w:val="NoList"/>
    <w:uiPriority w:val="99"/>
    <w:semiHidden/>
    <w:unhideWhenUsed/>
    <w:rsid w:val="00D65BD4"/>
  </w:style>
  <w:style w:type="numbering" w:customStyle="1" w:styleId="NoList2">
    <w:name w:val="No List2"/>
    <w:next w:val="NoList"/>
    <w:uiPriority w:val="99"/>
    <w:semiHidden/>
    <w:unhideWhenUsed/>
    <w:rsid w:val="00D65BD4"/>
  </w:style>
  <w:style w:type="numbering" w:customStyle="1" w:styleId="NoList3">
    <w:name w:val="No List3"/>
    <w:next w:val="NoList"/>
    <w:uiPriority w:val="99"/>
    <w:semiHidden/>
    <w:unhideWhenUsed/>
    <w:rsid w:val="00D65BD4"/>
  </w:style>
  <w:style w:type="numbering" w:customStyle="1" w:styleId="NoList4">
    <w:name w:val="No List4"/>
    <w:next w:val="NoList"/>
    <w:uiPriority w:val="99"/>
    <w:semiHidden/>
    <w:unhideWhenUsed/>
    <w:rsid w:val="00D65BD4"/>
  </w:style>
  <w:style w:type="numbering" w:customStyle="1" w:styleId="NoList5">
    <w:name w:val="No List5"/>
    <w:next w:val="NoList"/>
    <w:uiPriority w:val="99"/>
    <w:semiHidden/>
    <w:unhideWhenUsed/>
    <w:rsid w:val="00D65BD4"/>
  </w:style>
  <w:style w:type="numbering" w:customStyle="1" w:styleId="NoList6">
    <w:name w:val="No List6"/>
    <w:next w:val="NoList"/>
    <w:uiPriority w:val="99"/>
    <w:semiHidden/>
    <w:unhideWhenUsed/>
    <w:rsid w:val="00D65BD4"/>
  </w:style>
  <w:style w:type="numbering" w:customStyle="1" w:styleId="NoList7">
    <w:name w:val="No List7"/>
    <w:next w:val="NoList"/>
    <w:uiPriority w:val="99"/>
    <w:semiHidden/>
    <w:unhideWhenUsed/>
    <w:rsid w:val="00D65BD4"/>
  </w:style>
  <w:style w:type="numbering" w:customStyle="1" w:styleId="NoList111">
    <w:name w:val="No List111"/>
    <w:next w:val="NoList"/>
    <w:uiPriority w:val="99"/>
    <w:semiHidden/>
    <w:unhideWhenUsed/>
    <w:rsid w:val="00D65BD4"/>
  </w:style>
  <w:style w:type="numbering" w:customStyle="1" w:styleId="NoList21">
    <w:name w:val="No List21"/>
    <w:next w:val="NoList"/>
    <w:uiPriority w:val="99"/>
    <w:semiHidden/>
    <w:unhideWhenUsed/>
    <w:rsid w:val="00D65BD4"/>
  </w:style>
  <w:style w:type="numbering" w:customStyle="1" w:styleId="NoList31">
    <w:name w:val="No List31"/>
    <w:next w:val="NoList"/>
    <w:uiPriority w:val="99"/>
    <w:semiHidden/>
    <w:unhideWhenUsed/>
    <w:rsid w:val="00D65BD4"/>
  </w:style>
  <w:style w:type="numbering" w:customStyle="1" w:styleId="NoList8">
    <w:name w:val="No List8"/>
    <w:next w:val="NoList"/>
    <w:uiPriority w:val="99"/>
    <w:semiHidden/>
    <w:unhideWhenUsed/>
    <w:rsid w:val="00D65BD4"/>
  </w:style>
  <w:style w:type="numbering" w:customStyle="1" w:styleId="NoList12">
    <w:name w:val="No List12"/>
    <w:next w:val="NoList"/>
    <w:uiPriority w:val="99"/>
    <w:semiHidden/>
    <w:unhideWhenUsed/>
    <w:rsid w:val="00D65BD4"/>
  </w:style>
  <w:style w:type="numbering" w:customStyle="1" w:styleId="NoList1111">
    <w:name w:val="No List1111"/>
    <w:next w:val="NoList"/>
    <w:uiPriority w:val="99"/>
    <w:semiHidden/>
    <w:unhideWhenUsed/>
    <w:rsid w:val="00D65BD4"/>
  </w:style>
  <w:style w:type="numbering" w:customStyle="1" w:styleId="NoList22">
    <w:name w:val="No List22"/>
    <w:next w:val="NoList"/>
    <w:uiPriority w:val="99"/>
    <w:semiHidden/>
    <w:unhideWhenUsed/>
    <w:rsid w:val="00D65BD4"/>
  </w:style>
  <w:style w:type="numbering" w:customStyle="1" w:styleId="NoList32">
    <w:name w:val="No List32"/>
    <w:next w:val="NoList"/>
    <w:uiPriority w:val="99"/>
    <w:semiHidden/>
    <w:unhideWhenUsed/>
    <w:rsid w:val="00D65BD4"/>
  </w:style>
  <w:style w:type="numbering" w:customStyle="1" w:styleId="NoList41">
    <w:name w:val="No List41"/>
    <w:next w:val="NoList"/>
    <w:uiPriority w:val="99"/>
    <w:semiHidden/>
    <w:unhideWhenUsed/>
    <w:rsid w:val="00D65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6.bin"/><Relationship Id="rId42" Type="http://schemas.openxmlformats.org/officeDocument/2006/relationships/oleObject" Target="embeddings/oleObject16.bin"/><Relationship Id="rId47" Type="http://schemas.openxmlformats.org/officeDocument/2006/relationships/oleObject" Target="embeddings/oleObject20.bin"/><Relationship Id="rId63" Type="http://schemas.openxmlformats.org/officeDocument/2006/relationships/image" Target="media/image27.wmf"/><Relationship Id="rId68" Type="http://schemas.openxmlformats.org/officeDocument/2006/relationships/oleObject" Target="embeddings/oleObject31.bin"/><Relationship Id="rId84" Type="http://schemas.openxmlformats.org/officeDocument/2006/relationships/oleObject" Target="embeddings/oleObject45.bin"/><Relationship Id="rId89" Type="http://schemas.openxmlformats.org/officeDocument/2006/relationships/oleObject" Target="embeddings/oleObject50.bin"/><Relationship Id="rId16" Type="http://schemas.openxmlformats.org/officeDocument/2006/relationships/oleObject" Target="embeddings/oleObject3.bin"/><Relationship Id="rId11" Type="http://schemas.openxmlformats.org/officeDocument/2006/relationships/image" Target="media/image3.wmf"/><Relationship Id="rId32" Type="http://schemas.openxmlformats.org/officeDocument/2006/relationships/image" Target="media/image15.wmf"/><Relationship Id="rId37" Type="http://schemas.openxmlformats.org/officeDocument/2006/relationships/image" Target="media/image17.wmf"/><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oleObject" Target="embeddings/oleObject37.bin"/><Relationship Id="rId79" Type="http://schemas.openxmlformats.org/officeDocument/2006/relationships/oleObject" Target="embeddings/oleObject41.bin"/><Relationship Id="rId5" Type="http://schemas.openxmlformats.org/officeDocument/2006/relationships/footnotes" Target="footnotes.xml"/><Relationship Id="rId90" Type="http://schemas.openxmlformats.org/officeDocument/2006/relationships/oleObject" Target="embeddings/oleObject51.bin"/><Relationship Id="rId95" Type="http://schemas.openxmlformats.org/officeDocument/2006/relationships/image" Target="media/image34.wmf"/><Relationship Id="rId22" Type="http://schemas.openxmlformats.org/officeDocument/2006/relationships/image" Target="media/image8.wmf"/><Relationship Id="rId27" Type="http://schemas.openxmlformats.org/officeDocument/2006/relationships/image" Target="media/image12.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oleObject" Target="embeddings/oleObject32.bin"/><Relationship Id="rId80" Type="http://schemas.openxmlformats.org/officeDocument/2006/relationships/oleObject" Target="embeddings/oleObject42.bin"/><Relationship Id="rId85" Type="http://schemas.openxmlformats.org/officeDocument/2006/relationships/oleObject" Target="embeddings/oleObject46.bin"/><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0.bin"/><Relationship Id="rId38" Type="http://schemas.openxmlformats.org/officeDocument/2006/relationships/image" Target="media/image18.wmf"/><Relationship Id="rId46" Type="http://schemas.openxmlformats.org/officeDocument/2006/relationships/oleObject" Target="embeddings/oleObject19.bin"/><Relationship Id="rId59" Type="http://schemas.openxmlformats.org/officeDocument/2006/relationships/oleObject" Target="embeddings/oleObject28.bin"/><Relationship Id="rId67" Type="http://schemas.openxmlformats.org/officeDocument/2006/relationships/image" Target="media/image29.wmf"/><Relationship Id="rId20" Type="http://schemas.openxmlformats.org/officeDocument/2006/relationships/image" Target="media/image7.wmf"/><Relationship Id="rId41" Type="http://schemas.openxmlformats.org/officeDocument/2006/relationships/oleObject" Target="embeddings/oleObject15.bin"/><Relationship Id="rId54" Type="http://schemas.openxmlformats.org/officeDocument/2006/relationships/oleObject" Target="embeddings/oleObject25.bin"/><Relationship Id="rId62" Type="http://schemas.openxmlformats.org/officeDocument/2006/relationships/image" Target="media/image26.wmf"/><Relationship Id="rId70" Type="http://schemas.openxmlformats.org/officeDocument/2006/relationships/oleObject" Target="embeddings/oleObject33.bin"/><Relationship Id="rId75" Type="http://schemas.openxmlformats.org/officeDocument/2006/relationships/oleObject" Target="embeddings/oleObject38.bin"/><Relationship Id="rId83" Type="http://schemas.openxmlformats.org/officeDocument/2006/relationships/oleObject" Target="embeddings/oleObject44.bin"/><Relationship Id="rId88" Type="http://schemas.openxmlformats.org/officeDocument/2006/relationships/oleObject" Target="embeddings/oleObject49.bin"/><Relationship Id="rId91" Type="http://schemas.openxmlformats.org/officeDocument/2006/relationships/image" Target="media/image32.wmf"/><Relationship Id="rId96" Type="http://schemas.openxmlformats.org/officeDocument/2006/relationships/oleObject" Target="embeddings/oleObject5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0.wmf"/><Relationship Id="rId57" Type="http://schemas.openxmlformats.org/officeDocument/2006/relationships/image" Target="media/image23.wmf"/><Relationship Id="rId10" Type="http://schemas.openxmlformats.org/officeDocument/2006/relationships/image" Target="media/image2.wmf"/><Relationship Id="rId31" Type="http://schemas.openxmlformats.org/officeDocument/2006/relationships/oleObject" Target="embeddings/oleObject9.bin"/><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4.wmf"/><Relationship Id="rId65" Type="http://schemas.openxmlformats.org/officeDocument/2006/relationships/image" Target="media/image28.wmf"/><Relationship Id="rId73" Type="http://schemas.openxmlformats.org/officeDocument/2006/relationships/oleObject" Target="embeddings/oleObject36.bin"/><Relationship Id="rId78" Type="http://schemas.openxmlformats.org/officeDocument/2006/relationships/oleObject" Target="embeddings/oleObject40.bin"/><Relationship Id="rId81" Type="http://schemas.openxmlformats.org/officeDocument/2006/relationships/oleObject" Target="embeddings/oleObject43.bin"/><Relationship Id="rId86" Type="http://schemas.openxmlformats.org/officeDocument/2006/relationships/oleObject" Target="embeddings/oleObject47.bin"/><Relationship Id="rId94" Type="http://schemas.openxmlformats.org/officeDocument/2006/relationships/oleObject" Target="embeddings/oleObject53.bin"/><Relationship Id="rId99" Type="http://schemas.openxmlformats.org/officeDocument/2006/relationships/fontTable" Target="fontTable.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oleObject" Target="embeddings/oleObject13.bin"/><Relationship Id="rId34" Type="http://schemas.openxmlformats.org/officeDocument/2006/relationships/image" Target="media/image16.wmf"/><Relationship Id="rId50" Type="http://schemas.openxmlformats.org/officeDocument/2006/relationships/oleObject" Target="embeddings/oleObject22.bin"/><Relationship Id="rId55" Type="http://schemas.openxmlformats.org/officeDocument/2006/relationships/oleObject" Target="embeddings/oleObject26.bin"/><Relationship Id="rId76" Type="http://schemas.openxmlformats.org/officeDocument/2006/relationships/oleObject" Target="embeddings/oleObject39.bin"/><Relationship Id="rId97" Type="http://schemas.openxmlformats.org/officeDocument/2006/relationships/header" Target="header1.xml"/><Relationship Id="rId7" Type="http://schemas.openxmlformats.org/officeDocument/2006/relationships/hyperlink" Target="https://www.ercot.com/mktrules/issues/NPRR1235" TargetMode="External"/><Relationship Id="rId71" Type="http://schemas.openxmlformats.org/officeDocument/2006/relationships/oleObject" Target="embeddings/oleObject34.bin"/><Relationship Id="rId92" Type="http://schemas.openxmlformats.org/officeDocument/2006/relationships/oleObject" Target="embeddings/oleObject52.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image" Target="media/image9.wmf"/><Relationship Id="rId40" Type="http://schemas.openxmlformats.org/officeDocument/2006/relationships/oleObject" Target="embeddings/oleObject14.bin"/><Relationship Id="rId45" Type="http://schemas.openxmlformats.org/officeDocument/2006/relationships/oleObject" Target="embeddings/oleObject18.bin"/><Relationship Id="rId66" Type="http://schemas.openxmlformats.org/officeDocument/2006/relationships/oleObject" Target="embeddings/oleObject30.bin"/><Relationship Id="rId87" Type="http://schemas.openxmlformats.org/officeDocument/2006/relationships/oleObject" Target="embeddings/oleObject48.bin"/><Relationship Id="rId61" Type="http://schemas.openxmlformats.org/officeDocument/2006/relationships/image" Target="media/image25.wmf"/><Relationship Id="rId82" Type="http://schemas.openxmlformats.org/officeDocument/2006/relationships/image" Target="media/image31.wmf"/><Relationship Id="rId19" Type="http://schemas.openxmlformats.org/officeDocument/2006/relationships/oleObject" Target="embeddings/oleObject5.bin"/><Relationship Id="rId14" Type="http://schemas.openxmlformats.org/officeDocument/2006/relationships/image" Target="media/image5.wmf"/><Relationship Id="rId30" Type="http://schemas.openxmlformats.org/officeDocument/2006/relationships/image" Target="media/image14.wmf"/><Relationship Id="rId35" Type="http://schemas.openxmlformats.org/officeDocument/2006/relationships/oleObject" Target="embeddings/oleObject11.bin"/><Relationship Id="rId56" Type="http://schemas.openxmlformats.org/officeDocument/2006/relationships/image" Target="media/image22.wmf"/><Relationship Id="rId77" Type="http://schemas.openxmlformats.org/officeDocument/2006/relationships/image" Target="media/image30.wmf"/><Relationship Id="rId100" Type="http://schemas.microsoft.com/office/2011/relationships/people" Target="people.xml"/><Relationship Id="rId8" Type="http://schemas.openxmlformats.org/officeDocument/2006/relationships/hyperlink" Target="mailto:ryan.king@ercot.com" TargetMode="External"/><Relationship Id="rId51" Type="http://schemas.openxmlformats.org/officeDocument/2006/relationships/image" Target="media/image21.wmf"/><Relationship Id="rId72" Type="http://schemas.openxmlformats.org/officeDocument/2006/relationships/oleObject" Target="embeddings/oleObject35.bin"/><Relationship Id="rId93" Type="http://schemas.openxmlformats.org/officeDocument/2006/relationships/image" Target="media/image33.wmf"/><Relationship Id="rId9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187</Pages>
  <Words>64308</Words>
  <Characters>347532</Characters>
  <Application>Microsoft Office Word</Application>
  <DocSecurity>4</DocSecurity>
  <Lines>2896</Lines>
  <Paragraphs>822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08XX24</cp:lastModifiedBy>
  <cp:revision>2</cp:revision>
  <cp:lastPrinted>2001-06-20T16:28:00Z</cp:lastPrinted>
  <dcterms:created xsi:type="dcterms:W3CDTF">2024-08-29T20:55:00Z</dcterms:created>
  <dcterms:modified xsi:type="dcterms:W3CDTF">2024-08-29T20:55:00Z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2024-08-21T15:33:15Z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4d5a149e-e983-4339-b4c9-30cf67e068f3</vt:lpwstr>
  </property>
  <property fmtid="{D5CDD505-2E9C-101B-9397-08002B2CF9AE}" pid="8" name="MSIP_Label_7084cbda-52b8-46fb-a7b7-cb5bd465ed85_ContentBits">
    <vt:lpwstr>0</vt:lpwstr>
  </property>
</Properties>
</file>