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3426A14F" w:rsidR="00067FE2" w:rsidRDefault="00FA3B1D" w:rsidP="00F44236">
            <w:pPr>
              <w:pStyle w:val="Header"/>
            </w:pPr>
            <w:hyperlink r:id="rId7" w:history="1">
              <w:r w:rsidR="00712550" w:rsidRPr="00712550">
                <w:rPr>
                  <w:rStyle w:val="Hyperlink"/>
                </w:rPr>
                <w:t>052</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24A1F37E" w:rsidR="00067FE2" w:rsidRDefault="005A5A96" w:rsidP="00F44236">
            <w:pPr>
              <w:pStyle w:val="Header"/>
            </w:pPr>
            <w:r>
              <w:t>Related to NPRR</w:t>
            </w:r>
            <w:r w:rsidR="00712550">
              <w:t>1246</w:t>
            </w:r>
            <w:r>
              <w:t>, Energy Storage Resource Terminology Alignment for the Single-Model Era</w:t>
            </w:r>
          </w:p>
        </w:tc>
      </w:tr>
      <w:tr w:rsidR="00067FE2" w:rsidRPr="00E01925" w14:paraId="236E8D20" w14:textId="77777777" w:rsidTr="00BC2D06">
        <w:trPr>
          <w:trHeight w:val="518"/>
        </w:trPr>
        <w:tc>
          <w:tcPr>
            <w:tcW w:w="2880" w:type="dxa"/>
            <w:gridSpan w:val="2"/>
            <w:shd w:val="clear" w:color="auto" w:fill="FFFFFF"/>
            <w:vAlign w:val="center"/>
          </w:tcPr>
          <w:p w14:paraId="1085550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61A8BB5" w14:textId="10A69950" w:rsidR="00067FE2" w:rsidRPr="00E01925" w:rsidRDefault="00712550" w:rsidP="00F44236">
            <w:pPr>
              <w:pStyle w:val="NormalArial"/>
            </w:pPr>
            <w:r>
              <w:t>July 31, 2024</w:t>
            </w:r>
          </w:p>
        </w:tc>
      </w:tr>
      <w:tr w:rsidR="00067FE2" w14:paraId="62822E20"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328CD74" w14:textId="77777777" w:rsidR="00067FE2" w:rsidRDefault="00067FE2" w:rsidP="00F44236">
            <w:pPr>
              <w:pStyle w:val="NormalArial"/>
            </w:pPr>
          </w:p>
        </w:tc>
        <w:tc>
          <w:tcPr>
            <w:tcW w:w="7560" w:type="dxa"/>
            <w:gridSpan w:val="2"/>
            <w:tcBorders>
              <w:top w:val="nil"/>
              <w:left w:val="nil"/>
              <w:bottom w:val="nil"/>
              <w:right w:val="nil"/>
            </w:tcBorders>
            <w:vAlign w:val="center"/>
          </w:tcPr>
          <w:p w14:paraId="2F5ECA43" w14:textId="77777777" w:rsidR="00067FE2" w:rsidRDefault="00067FE2" w:rsidP="00F44236">
            <w:pPr>
              <w:pStyle w:val="NormalArial"/>
            </w:pPr>
          </w:p>
        </w:tc>
      </w:tr>
      <w:tr w:rsidR="00D252D1"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182DF313" w:rsidR="00D252D1" w:rsidRDefault="00D252D1" w:rsidP="00D252D1">
            <w:pPr>
              <w:pStyle w:val="Header"/>
            </w:pPr>
            <w:r>
              <w:t xml:space="preserve">Requested Resolution </w:t>
            </w:r>
          </w:p>
        </w:tc>
        <w:tc>
          <w:tcPr>
            <w:tcW w:w="7560" w:type="dxa"/>
            <w:gridSpan w:val="2"/>
            <w:tcBorders>
              <w:top w:val="single" w:sz="4" w:space="0" w:color="auto"/>
            </w:tcBorders>
            <w:vAlign w:val="center"/>
          </w:tcPr>
          <w:p w14:paraId="43894448" w14:textId="5764ED0B" w:rsidR="00D252D1" w:rsidRPr="00FB509B" w:rsidRDefault="00D252D1" w:rsidP="00647BD0">
            <w:pPr>
              <w:pStyle w:val="NormalArial"/>
              <w:spacing w:before="120" w:after="120"/>
            </w:pPr>
            <w:r w:rsidRPr="00FB509B">
              <w:t>Normal</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22B40E06" w:rsidR="00067FE2" w:rsidRDefault="005A5A96" w:rsidP="00647BD0">
            <w:pPr>
              <w:pStyle w:val="NormalArial"/>
              <w:spacing w:before="120" w:after="120"/>
            </w:pPr>
            <w:r>
              <w:t>Procedure for Identifying Resource Nodes</w:t>
            </w:r>
          </w:p>
        </w:tc>
      </w:tr>
      <w:tr w:rsidR="005A5A96"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5A5A96" w:rsidRDefault="005A5A96" w:rsidP="005A5A96">
            <w:pPr>
              <w:pStyle w:val="Header"/>
            </w:pPr>
            <w:r>
              <w:t>Related Documents Requiring Revision/Related Revision Requests</w:t>
            </w:r>
          </w:p>
        </w:tc>
        <w:tc>
          <w:tcPr>
            <w:tcW w:w="7560" w:type="dxa"/>
            <w:gridSpan w:val="2"/>
            <w:tcBorders>
              <w:bottom w:val="single" w:sz="4" w:space="0" w:color="auto"/>
            </w:tcBorders>
            <w:vAlign w:val="center"/>
          </w:tcPr>
          <w:p w14:paraId="6E23E7C8" w14:textId="77777777" w:rsidR="00712550" w:rsidRDefault="00712550" w:rsidP="00712550">
            <w:pPr>
              <w:pStyle w:val="NormalArial"/>
              <w:spacing w:before="120" w:after="120"/>
            </w:pPr>
            <w:r>
              <w:t>Nodal Operating Guide Revision Request (NOGRR) 268, Related to NPRR1246, Energy Storage Resource Terminology Alignment for the Single-Model Era</w:t>
            </w:r>
          </w:p>
          <w:p w14:paraId="01FFF9E2" w14:textId="7FCB7D87" w:rsidR="005A5A96" w:rsidRDefault="005A5A96" w:rsidP="005A5A96">
            <w:pPr>
              <w:pStyle w:val="NormalArial"/>
              <w:spacing w:before="120" w:after="120"/>
            </w:pPr>
            <w:r>
              <w:t xml:space="preserve">Nodal Protocol Revision Request (NPRR) </w:t>
            </w:r>
            <w:r w:rsidR="00712550">
              <w:t>1246</w:t>
            </w:r>
            <w:r>
              <w:t>, Energy Storage Resource Terminology Alignment for the Single-Model Era</w:t>
            </w:r>
          </w:p>
          <w:p w14:paraId="548AD09F" w14:textId="538E5548" w:rsidR="005A5A96" w:rsidRDefault="005A5A96" w:rsidP="005A5A96">
            <w:pPr>
              <w:pStyle w:val="NormalArial"/>
              <w:spacing w:before="120" w:after="120"/>
            </w:pPr>
            <w:r>
              <w:t xml:space="preserve">Planning Guide Revision Request (PGRR) </w:t>
            </w:r>
            <w:r w:rsidR="00712550">
              <w:t>118</w:t>
            </w:r>
            <w:r>
              <w:t>, Related to NPRR</w:t>
            </w:r>
            <w:r w:rsidR="00712550">
              <w:t>1246</w:t>
            </w:r>
            <w:r>
              <w:t>, Energy Storage Resource Terminology Alignment for the Single-Model Era</w:t>
            </w:r>
          </w:p>
        </w:tc>
      </w:tr>
      <w:tr w:rsidR="005A5A96"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5A5A96" w:rsidRDefault="005A5A96" w:rsidP="005A5A96">
            <w:pPr>
              <w:pStyle w:val="Header"/>
            </w:pPr>
            <w:r>
              <w:t>Revision Description</w:t>
            </w:r>
          </w:p>
        </w:tc>
        <w:tc>
          <w:tcPr>
            <w:tcW w:w="7560" w:type="dxa"/>
            <w:gridSpan w:val="2"/>
            <w:tcBorders>
              <w:bottom w:val="single" w:sz="4" w:space="0" w:color="auto"/>
            </w:tcBorders>
            <w:vAlign w:val="center"/>
          </w:tcPr>
          <w:p w14:paraId="59B9116B" w14:textId="0C4A59C8" w:rsidR="005A5A96" w:rsidRDefault="005A5A96" w:rsidP="005A5A96">
            <w:pPr>
              <w:pStyle w:val="NormalArial"/>
              <w:spacing w:before="120" w:after="120"/>
            </w:pPr>
            <w:r>
              <w:t xml:space="preserve">This Other Binding Document Revision Request (OBDRR) inserts terminology associated with Energy Storage Resources (ESRs) in the appropriate places throughout the </w:t>
            </w:r>
            <w:r w:rsidRPr="005A5A96">
              <w:t>Procedure for Identifying Resource Nodes</w:t>
            </w:r>
            <w:r>
              <w:t>, aligning provisions and requirements for ESRs with those already in place for Generation Resources and Controllable Load Resources.</w:t>
            </w:r>
          </w:p>
          <w:p w14:paraId="2BDE0B37" w14:textId="74E30FCE" w:rsidR="005A5A96" w:rsidRDefault="005A5A96" w:rsidP="005A5A96">
            <w:pPr>
              <w:pStyle w:val="NormalArial"/>
              <w:spacing w:before="120" w:after="120"/>
            </w:pPr>
            <w:r>
              <w:t>While several key sections of this OBD have already been modified to accommodate ESRs in the “combo model” era — in which ESRs are treated as two Resources — numerous other provisions and requirements rely on the blanket provision from NPRR1002, BESTF-5 Energy Storage Resource Single Model Registration and Charging Restrictions in Emergency Conditions, in paragraph (1) of Protocol Section 3.8.6, (Special Considerations for) Energy Storage Resources, as follows:</w:t>
            </w:r>
          </w:p>
          <w:p w14:paraId="0061128E" w14:textId="77777777" w:rsidR="005A5A96" w:rsidRDefault="005A5A96" w:rsidP="005A5A96">
            <w:pPr>
              <w:pStyle w:val="NormalArial"/>
              <w:spacing w:before="120" w:after="120"/>
              <w:ind w:left="414"/>
            </w:pPr>
            <w:r>
              <w:t xml:space="preserve">“For the purposes of all ERCOT Protocols and Other Binding </w:t>
            </w:r>
            <w:r w:rsidRPr="005A5A96">
              <w:rPr>
                <w:rFonts w:cs="Arial"/>
                <w:szCs w:val="23"/>
              </w:rPr>
              <w:t>Documents</w:t>
            </w:r>
            <w:r>
              <w:t xml:space="preserve">, all requirements that apply to Generation Resources and Controllable Load Resources shall be understood to apply to Energy Storage Resources (ESRs) to the same extent, except where the Protocols explicitly provide otherwise.”  </w:t>
            </w:r>
          </w:p>
          <w:p w14:paraId="27116F56" w14:textId="2F09F2A3" w:rsidR="005A5A96" w:rsidRDefault="005A5A96" w:rsidP="005A5A96">
            <w:pPr>
              <w:pStyle w:val="NormalArial"/>
              <w:spacing w:before="120" w:after="120"/>
            </w:pPr>
            <w:r>
              <w:t xml:space="preserve">As discussed at meetings in 2020 of the Battery Energy Storage Task Force (BESTF), ERCOT intended for this provision to be temporary, and explained to stakeholders that it would introduce an </w:t>
            </w:r>
            <w:r>
              <w:lastRenderedPageBreak/>
              <w:t xml:space="preserve">NPRR and related Revision Requests in 2021 that incorporated the ESR terminology in all appropriate locations in the Nodal Protocols.  This OBDRR accomplishes that objective in the </w:t>
            </w:r>
            <w:r w:rsidRPr="005A5A96">
              <w:t>Procedure for Identifying Resource Nodes</w:t>
            </w:r>
            <w:r>
              <w:t>.</w:t>
            </w:r>
          </w:p>
          <w:p w14:paraId="14422A18" w14:textId="199AECDD" w:rsidR="005A5A96" w:rsidRDefault="005A5A96" w:rsidP="005A5A96">
            <w:pPr>
              <w:pStyle w:val="NormalArial"/>
              <w:spacing w:before="120" w:after="120"/>
            </w:pPr>
            <w:r>
              <w:t>This OBDRR is applicable to ESRs in the future single-model era and should be implemented simultaneously with NPRR</w:t>
            </w:r>
            <w:r w:rsidR="00712550">
              <w:t>1246</w:t>
            </w:r>
            <w:r>
              <w:t xml:space="preserve"> and NPRR1014, BESTF-4 Energy Storage Resource Single Model.</w:t>
            </w:r>
          </w:p>
          <w:p w14:paraId="38B19254" w14:textId="0D8C4B62" w:rsidR="008A7BE7" w:rsidRDefault="008A7BE7" w:rsidP="005A5A96">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5A5A96"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5A5A96" w:rsidRDefault="005A5A96" w:rsidP="005A5A96">
            <w:pPr>
              <w:pStyle w:val="Header"/>
            </w:pPr>
            <w:r>
              <w:lastRenderedPageBreak/>
              <w:t>Reason for Revision</w:t>
            </w:r>
          </w:p>
        </w:tc>
        <w:tc>
          <w:tcPr>
            <w:tcW w:w="7560" w:type="dxa"/>
            <w:gridSpan w:val="2"/>
            <w:tcBorders>
              <w:bottom w:val="single" w:sz="4" w:space="0" w:color="auto"/>
            </w:tcBorders>
            <w:vAlign w:val="center"/>
          </w:tcPr>
          <w:p w14:paraId="2DADED92" w14:textId="71290374" w:rsidR="005A5A96" w:rsidRDefault="00CE327F" w:rsidP="005A5A96">
            <w:pPr>
              <w:pStyle w:val="NormalArial"/>
              <w:tabs>
                <w:tab w:val="left" w:pos="432"/>
              </w:tabs>
              <w:spacing w:before="120"/>
              <w:ind w:left="432" w:hanging="432"/>
              <w:rPr>
                <w:rFonts w:cs="Arial"/>
                <w:color w:val="000000"/>
              </w:rPr>
            </w:pPr>
            <w:r>
              <w:rPr>
                <w:noProof/>
              </w:rPr>
              <w:drawing>
                <wp:inline distT="0" distB="0" distL="0" distR="0" wp14:anchorId="2CC3DB49" wp14:editId="694758DD">
                  <wp:extent cx="198120" cy="198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9" w:history="1">
              <w:r w:rsidR="005A5A96" w:rsidRPr="00BD53C5">
                <w:rPr>
                  <w:rStyle w:val="Hyperlink"/>
                  <w:rFonts w:cs="Arial"/>
                </w:rPr>
                <w:t>Strategic Plan</w:t>
              </w:r>
            </w:hyperlink>
            <w:r w:rsidR="005A5A96">
              <w:rPr>
                <w:rFonts w:cs="Arial"/>
                <w:color w:val="000000"/>
              </w:rPr>
              <w:t xml:space="preserve"> Objective 1 – </w:t>
            </w:r>
            <w:r w:rsidR="005A5A96" w:rsidRPr="00BD53C5">
              <w:rPr>
                <w:rFonts w:cs="Arial"/>
                <w:color w:val="000000"/>
              </w:rPr>
              <w:t>Be an industry leader for grid reliability and resilience</w:t>
            </w:r>
          </w:p>
          <w:p w14:paraId="047FC220" w14:textId="679A9AC9" w:rsidR="005A5A96" w:rsidRPr="00BD53C5" w:rsidRDefault="00CE327F" w:rsidP="005A5A96">
            <w:pPr>
              <w:pStyle w:val="NormalArial"/>
              <w:tabs>
                <w:tab w:val="left" w:pos="432"/>
              </w:tabs>
              <w:spacing w:before="120"/>
              <w:ind w:left="432" w:hanging="432"/>
              <w:rPr>
                <w:rFonts w:cs="Arial"/>
                <w:color w:val="000000"/>
              </w:rPr>
            </w:pPr>
            <w:r>
              <w:rPr>
                <w:noProof/>
              </w:rPr>
              <w:drawing>
                <wp:inline distT="0" distB="0" distL="0" distR="0" wp14:anchorId="6406F997" wp14:editId="3A1F8E15">
                  <wp:extent cx="198120" cy="198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CD242D">
              <w:t xml:space="preserve">  </w:t>
            </w:r>
            <w:hyperlink r:id="rId10" w:history="1">
              <w:r w:rsidR="005A5A96" w:rsidRPr="00BD53C5">
                <w:rPr>
                  <w:rStyle w:val="Hyperlink"/>
                  <w:rFonts w:cs="Arial"/>
                </w:rPr>
                <w:t>Strategic Plan</w:t>
              </w:r>
            </w:hyperlink>
            <w:r w:rsidR="005A5A96">
              <w:rPr>
                <w:rFonts w:cs="Arial"/>
                <w:color w:val="000000"/>
              </w:rPr>
              <w:t xml:space="preserve"> Objective 2 - </w:t>
            </w:r>
            <w:r w:rsidR="005A5A96" w:rsidRPr="00BD53C5">
              <w:rPr>
                <w:rFonts w:cs="Arial"/>
                <w:color w:val="000000"/>
              </w:rPr>
              <w:t>Enhance the ERCOT region’s economic competitiveness</w:t>
            </w:r>
            <w:r w:rsidR="005A5A96">
              <w:rPr>
                <w:rFonts w:cs="Arial"/>
                <w:color w:val="000000"/>
              </w:rPr>
              <w:t xml:space="preserve"> </w:t>
            </w:r>
            <w:r w:rsidR="005A5A96" w:rsidRPr="00BD53C5">
              <w:rPr>
                <w:rFonts w:cs="Arial"/>
                <w:color w:val="000000"/>
              </w:rPr>
              <w:t>with respect to trends in wholesale power rates and retail</w:t>
            </w:r>
            <w:r w:rsidR="005A5A96">
              <w:rPr>
                <w:rFonts w:cs="Arial"/>
                <w:color w:val="000000"/>
              </w:rPr>
              <w:t xml:space="preserve"> </w:t>
            </w:r>
            <w:r w:rsidR="005A5A96" w:rsidRPr="00BD53C5">
              <w:rPr>
                <w:rFonts w:cs="Arial"/>
                <w:color w:val="000000"/>
              </w:rPr>
              <w:t>electricity prices to consumers</w:t>
            </w:r>
          </w:p>
          <w:p w14:paraId="3446EF10" w14:textId="5F9CCC5A" w:rsidR="005A5A96" w:rsidRPr="00BD53C5" w:rsidRDefault="00CE327F" w:rsidP="005A5A96">
            <w:pPr>
              <w:pStyle w:val="NormalArial"/>
              <w:spacing w:before="120"/>
              <w:ind w:left="432" w:hanging="432"/>
              <w:rPr>
                <w:rFonts w:cs="Arial"/>
                <w:color w:val="000000"/>
              </w:rPr>
            </w:pPr>
            <w:r>
              <w:rPr>
                <w:noProof/>
              </w:rPr>
              <w:drawing>
                <wp:inline distT="0" distB="0" distL="0" distR="0" wp14:anchorId="21FB6F78" wp14:editId="2A321D5A">
                  <wp:extent cx="198120" cy="198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hyperlink r:id="rId11" w:history="1">
              <w:r w:rsidR="005A5A96" w:rsidRPr="00BD53C5">
                <w:rPr>
                  <w:rStyle w:val="Hyperlink"/>
                  <w:rFonts w:cs="Arial"/>
                </w:rPr>
                <w:t>Strategic Plan</w:t>
              </w:r>
            </w:hyperlink>
            <w:r w:rsidR="005A5A96">
              <w:rPr>
                <w:rFonts w:cs="Arial"/>
                <w:color w:val="000000"/>
              </w:rPr>
              <w:t xml:space="preserve"> Objective 3 - </w:t>
            </w:r>
            <w:r w:rsidR="005A5A96" w:rsidRPr="00BD53C5">
              <w:rPr>
                <w:rFonts w:cs="Arial"/>
                <w:color w:val="000000"/>
              </w:rPr>
              <w:t>Advance ERCOT, Inc. as an</w:t>
            </w:r>
            <w:r w:rsidR="005A5A96">
              <w:rPr>
                <w:rFonts w:cs="Arial"/>
                <w:color w:val="000000"/>
              </w:rPr>
              <w:t xml:space="preserve"> </w:t>
            </w:r>
            <w:r w:rsidR="005A5A96" w:rsidRPr="00BD53C5">
              <w:rPr>
                <w:rFonts w:cs="Arial"/>
                <w:color w:val="000000"/>
              </w:rPr>
              <w:t>independent leading</w:t>
            </w:r>
            <w:r w:rsidR="005A5A96">
              <w:rPr>
                <w:rFonts w:cs="Arial"/>
                <w:color w:val="000000"/>
              </w:rPr>
              <w:t xml:space="preserve"> </w:t>
            </w:r>
            <w:r w:rsidR="005A5A96" w:rsidRPr="00BD53C5">
              <w:rPr>
                <w:rFonts w:cs="Arial"/>
                <w:color w:val="000000"/>
              </w:rPr>
              <w:t>industry expert and an employer of choice by fostering</w:t>
            </w:r>
            <w:r w:rsidR="005A5A96">
              <w:rPr>
                <w:rFonts w:cs="Arial"/>
                <w:color w:val="000000"/>
              </w:rPr>
              <w:t xml:space="preserve"> </w:t>
            </w:r>
            <w:r w:rsidR="005A5A96" w:rsidRPr="00BD53C5">
              <w:rPr>
                <w:rFonts w:cs="Arial"/>
                <w:color w:val="000000"/>
              </w:rPr>
              <w:t>innovation, investing in our people, and emphasizing the</w:t>
            </w:r>
            <w:r w:rsidR="005A5A96">
              <w:rPr>
                <w:rFonts w:cs="Arial"/>
                <w:color w:val="000000"/>
              </w:rPr>
              <w:t xml:space="preserve"> </w:t>
            </w:r>
            <w:r w:rsidR="005A5A96" w:rsidRPr="00BD53C5">
              <w:rPr>
                <w:rFonts w:cs="Arial"/>
                <w:color w:val="000000"/>
              </w:rPr>
              <w:t>importance of our mission</w:t>
            </w:r>
          </w:p>
          <w:p w14:paraId="204DFD73" w14:textId="0D286F35" w:rsidR="005A5A96" w:rsidRDefault="00CE327F" w:rsidP="005A5A96">
            <w:pPr>
              <w:pStyle w:val="NormalArial"/>
              <w:spacing w:before="120"/>
              <w:rPr>
                <w:iCs/>
                <w:kern w:val="24"/>
              </w:rPr>
            </w:pPr>
            <w:r>
              <w:rPr>
                <w:noProof/>
              </w:rPr>
              <w:drawing>
                <wp:inline distT="0" distB="0" distL="0" distR="0" wp14:anchorId="3DBFAFBB" wp14:editId="0838FC01">
                  <wp:extent cx="198120" cy="198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sidRPr="00344591">
              <w:rPr>
                <w:iCs/>
                <w:kern w:val="24"/>
              </w:rPr>
              <w:t>General system and/or process improvement(s)</w:t>
            </w:r>
          </w:p>
          <w:p w14:paraId="6B00E6F0" w14:textId="761E8AE5" w:rsidR="005A5A96" w:rsidRDefault="00CE327F" w:rsidP="005A5A96">
            <w:pPr>
              <w:pStyle w:val="NormalArial"/>
              <w:spacing w:before="120"/>
              <w:rPr>
                <w:iCs/>
                <w:kern w:val="24"/>
              </w:rPr>
            </w:pPr>
            <w:r>
              <w:rPr>
                <w:noProof/>
              </w:rPr>
              <w:drawing>
                <wp:inline distT="0" distB="0" distL="0" distR="0" wp14:anchorId="7D71E66F" wp14:editId="0F1D67AA">
                  <wp:extent cx="198120" cy="198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iCs/>
                <w:kern w:val="24"/>
              </w:rPr>
              <w:t>Regulatory requirements</w:t>
            </w:r>
          </w:p>
          <w:p w14:paraId="1CA86DF1" w14:textId="0DC928B3" w:rsidR="005A5A96" w:rsidRPr="00CD242D" w:rsidRDefault="00CE327F" w:rsidP="005A5A96">
            <w:pPr>
              <w:pStyle w:val="NormalArial"/>
              <w:spacing w:before="120"/>
              <w:rPr>
                <w:rFonts w:cs="Arial"/>
                <w:color w:val="000000"/>
              </w:rPr>
            </w:pPr>
            <w:r>
              <w:rPr>
                <w:noProof/>
              </w:rPr>
              <w:drawing>
                <wp:inline distT="0" distB="0" distL="0" distR="0" wp14:anchorId="41E8E10A" wp14:editId="7DDC76DE">
                  <wp:extent cx="198120" cy="198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r w:rsidR="005A5A96" w:rsidRPr="006629C8">
              <w:t xml:space="preserve">  </w:t>
            </w:r>
            <w:r w:rsidR="005A5A96">
              <w:rPr>
                <w:rFonts w:cs="Arial"/>
                <w:color w:val="000000"/>
              </w:rPr>
              <w:t>ERCOT Board/PUCT Directive</w:t>
            </w:r>
          </w:p>
          <w:p w14:paraId="048E67A2" w14:textId="77777777" w:rsidR="005A5A96" w:rsidRDefault="005A5A96" w:rsidP="005A5A96">
            <w:pPr>
              <w:pStyle w:val="NormalArial"/>
              <w:rPr>
                <w:i/>
                <w:sz w:val="20"/>
                <w:szCs w:val="20"/>
              </w:rPr>
            </w:pPr>
          </w:p>
          <w:p w14:paraId="1DE862B1" w14:textId="66EC0407" w:rsidR="005A5A96" w:rsidRPr="00647BD0" w:rsidRDefault="005A5A96" w:rsidP="005A5A9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A5A96" w14:paraId="470B084B" w14:textId="77777777" w:rsidTr="00F44236">
        <w:trPr>
          <w:trHeight w:val="890"/>
        </w:trPr>
        <w:tc>
          <w:tcPr>
            <w:tcW w:w="2880" w:type="dxa"/>
            <w:gridSpan w:val="2"/>
            <w:shd w:val="clear" w:color="auto" w:fill="FFFFFF"/>
            <w:vAlign w:val="center"/>
          </w:tcPr>
          <w:p w14:paraId="768F555D" w14:textId="6B898AD9" w:rsidR="005A5A96" w:rsidRDefault="005A5A96" w:rsidP="005A5A96">
            <w:pPr>
              <w:pStyle w:val="Header"/>
            </w:pPr>
            <w:r>
              <w:t>Justification of Reason for Revision and Market Impacts</w:t>
            </w:r>
          </w:p>
        </w:tc>
        <w:tc>
          <w:tcPr>
            <w:tcW w:w="7560" w:type="dxa"/>
            <w:gridSpan w:val="2"/>
            <w:vAlign w:val="center"/>
          </w:tcPr>
          <w:p w14:paraId="73CAD2EF" w14:textId="6EC063C1" w:rsidR="005A5A96" w:rsidRDefault="005A5A96" w:rsidP="005A5A96">
            <w:pPr>
              <w:pStyle w:val="NormalArial"/>
              <w:spacing w:before="120" w:after="120"/>
            </w:pPr>
            <w:r>
              <w:t>This OBDRR improves transparency and ease of access to provisions and requirements for ESR developers and Market Participants.</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5A5A96" w14:paraId="44EA621D" w14:textId="77777777" w:rsidTr="00BC2D06">
        <w:trPr>
          <w:trHeight w:val="432"/>
        </w:trPr>
        <w:tc>
          <w:tcPr>
            <w:tcW w:w="2880" w:type="dxa"/>
            <w:shd w:val="clear" w:color="auto" w:fill="FFFFFF"/>
            <w:vAlign w:val="center"/>
          </w:tcPr>
          <w:p w14:paraId="2EDF2E71" w14:textId="77777777" w:rsidR="005A5A96" w:rsidRPr="00B93CA0" w:rsidRDefault="005A5A96" w:rsidP="005A5A96">
            <w:pPr>
              <w:pStyle w:val="Header"/>
              <w:rPr>
                <w:bCs w:val="0"/>
              </w:rPr>
            </w:pPr>
            <w:r w:rsidRPr="00B93CA0">
              <w:rPr>
                <w:bCs w:val="0"/>
              </w:rPr>
              <w:t>Name</w:t>
            </w:r>
          </w:p>
        </w:tc>
        <w:tc>
          <w:tcPr>
            <w:tcW w:w="7560" w:type="dxa"/>
            <w:vAlign w:val="center"/>
          </w:tcPr>
          <w:p w14:paraId="43057F1D" w14:textId="2CC45AFC" w:rsidR="005A5A96" w:rsidRDefault="003372E7" w:rsidP="005A5A96">
            <w:pPr>
              <w:pStyle w:val="NormalArial"/>
            </w:pPr>
            <w:r>
              <w:t>Kenneth Ragsdale / Alfredo Moreno</w:t>
            </w:r>
          </w:p>
        </w:tc>
      </w:tr>
      <w:tr w:rsidR="005A5A96" w14:paraId="50412905" w14:textId="77777777" w:rsidTr="00BC2D06">
        <w:trPr>
          <w:trHeight w:val="432"/>
        </w:trPr>
        <w:tc>
          <w:tcPr>
            <w:tcW w:w="2880" w:type="dxa"/>
            <w:shd w:val="clear" w:color="auto" w:fill="FFFFFF"/>
            <w:vAlign w:val="center"/>
          </w:tcPr>
          <w:p w14:paraId="6EC2BF8F" w14:textId="77777777" w:rsidR="005A5A96" w:rsidRPr="00B93CA0" w:rsidRDefault="005A5A96" w:rsidP="005A5A96">
            <w:pPr>
              <w:pStyle w:val="Header"/>
              <w:rPr>
                <w:bCs w:val="0"/>
              </w:rPr>
            </w:pPr>
            <w:r w:rsidRPr="00B93CA0">
              <w:rPr>
                <w:bCs w:val="0"/>
              </w:rPr>
              <w:t>E-mail Address</w:t>
            </w:r>
          </w:p>
        </w:tc>
        <w:tc>
          <w:tcPr>
            <w:tcW w:w="7560" w:type="dxa"/>
            <w:vAlign w:val="center"/>
          </w:tcPr>
          <w:p w14:paraId="403BC6A9" w14:textId="5C2B0923" w:rsidR="003372E7" w:rsidRDefault="00FA3B1D" w:rsidP="003372E7">
            <w:pPr>
              <w:pStyle w:val="NormalArial"/>
            </w:pPr>
            <w:hyperlink r:id="rId13" w:history="1">
              <w:r w:rsidR="003372E7" w:rsidRPr="00D7710C">
                <w:rPr>
                  <w:rStyle w:val="Hyperlink"/>
                </w:rPr>
                <w:t>kenneth.ragsdale@ercot.com</w:t>
              </w:r>
            </w:hyperlink>
            <w:r>
              <w:t xml:space="preserve"> / </w:t>
            </w:r>
            <w:hyperlink r:id="rId14" w:history="1">
              <w:r w:rsidR="003372E7" w:rsidRPr="00D7710C">
                <w:rPr>
                  <w:rStyle w:val="Hyperlink"/>
                </w:rPr>
                <w:t>alfredo.moreno@ercot.com</w:t>
              </w:r>
            </w:hyperlink>
          </w:p>
        </w:tc>
      </w:tr>
      <w:tr w:rsidR="005A5A96" w14:paraId="66074927" w14:textId="77777777" w:rsidTr="00BC2D06">
        <w:trPr>
          <w:trHeight w:val="432"/>
        </w:trPr>
        <w:tc>
          <w:tcPr>
            <w:tcW w:w="2880" w:type="dxa"/>
            <w:shd w:val="clear" w:color="auto" w:fill="FFFFFF"/>
            <w:vAlign w:val="center"/>
          </w:tcPr>
          <w:p w14:paraId="6ECF86AC" w14:textId="77777777" w:rsidR="005A5A96" w:rsidRPr="00B93CA0" w:rsidRDefault="005A5A96" w:rsidP="005A5A96">
            <w:pPr>
              <w:pStyle w:val="Header"/>
              <w:rPr>
                <w:bCs w:val="0"/>
              </w:rPr>
            </w:pPr>
            <w:r w:rsidRPr="00B93CA0">
              <w:rPr>
                <w:bCs w:val="0"/>
              </w:rPr>
              <w:t>Company</w:t>
            </w:r>
          </w:p>
        </w:tc>
        <w:tc>
          <w:tcPr>
            <w:tcW w:w="7560" w:type="dxa"/>
            <w:vAlign w:val="center"/>
          </w:tcPr>
          <w:p w14:paraId="2A6E56DE" w14:textId="39A26B1A" w:rsidR="005A5A96" w:rsidRDefault="005A5A96" w:rsidP="005A5A96">
            <w:pPr>
              <w:pStyle w:val="NormalArial"/>
            </w:pPr>
            <w:r>
              <w:t>ERCOT</w:t>
            </w:r>
          </w:p>
        </w:tc>
      </w:tr>
      <w:tr w:rsidR="005A5A96"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5A5A96" w:rsidRPr="00B93CA0" w:rsidRDefault="005A5A96" w:rsidP="005A5A96">
            <w:pPr>
              <w:pStyle w:val="Header"/>
              <w:rPr>
                <w:bCs w:val="0"/>
              </w:rPr>
            </w:pPr>
            <w:r w:rsidRPr="00B93CA0">
              <w:rPr>
                <w:bCs w:val="0"/>
              </w:rPr>
              <w:t>Phone Number</w:t>
            </w:r>
          </w:p>
        </w:tc>
        <w:tc>
          <w:tcPr>
            <w:tcW w:w="7560" w:type="dxa"/>
            <w:tcBorders>
              <w:bottom w:val="single" w:sz="4" w:space="0" w:color="auto"/>
            </w:tcBorders>
            <w:vAlign w:val="center"/>
          </w:tcPr>
          <w:p w14:paraId="3030BC3B" w14:textId="77777777" w:rsidR="005A5A96" w:rsidRDefault="005A5A96" w:rsidP="005A5A96">
            <w:pPr>
              <w:pStyle w:val="NormalArial"/>
            </w:pPr>
          </w:p>
        </w:tc>
      </w:tr>
      <w:tr w:rsidR="005A5A96" w14:paraId="3BB7F89A" w14:textId="77777777" w:rsidTr="00BC2D06">
        <w:trPr>
          <w:trHeight w:val="432"/>
        </w:trPr>
        <w:tc>
          <w:tcPr>
            <w:tcW w:w="2880" w:type="dxa"/>
            <w:shd w:val="clear" w:color="auto" w:fill="FFFFFF"/>
            <w:vAlign w:val="center"/>
          </w:tcPr>
          <w:p w14:paraId="3A940E8C" w14:textId="77777777" w:rsidR="005A5A96" w:rsidRPr="00B93CA0" w:rsidRDefault="005A5A96" w:rsidP="005A5A96">
            <w:pPr>
              <w:pStyle w:val="Header"/>
              <w:rPr>
                <w:bCs w:val="0"/>
              </w:rPr>
            </w:pPr>
            <w:r>
              <w:rPr>
                <w:bCs w:val="0"/>
              </w:rPr>
              <w:lastRenderedPageBreak/>
              <w:t>Cell</w:t>
            </w:r>
            <w:r w:rsidRPr="00B93CA0">
              <w:rPr>
                <w:bCs w:val="0"/>
              </w:rPr>
              <w:t xml:space="preserve"> Number</w:t>
            </w:r>
          </w:p>
        </w:tc>
        <w:tc>
          <w:tcPr>
            <w:tcW w:w="7560" w:type="dxa"/>
            <w:vAlign w:val="center"/>
          </w:tcPr>
          <w:p w14:paraId="5CFEF2DD" w14:textId="44FB201F" w:rsidR="005A5A96" w:rsidRDefault="003372E7" w:rsidP="005A5A96">
            <w:pPr>
              <w:pStyle w:val="NormalArial"/>
            </w:pPr>
            <w:r>
              <w:t>512-750-3505</w:t>
            </w:r>
            <w:r w:rsidR="00FA3B1D">
              <w:t xml:space="preserve"> / </w:t>
            </w:r>
            <w:r w:rsidR="00FA3B1D" w:rsidRPr="00FA3B1D">
              <w:t>512</w:t>
            </w:r>
            <w:r w:rsidR="00FA3B1D">
              <w:t>-</w:t>
            </w:r>
            <w:r w:rsidR="00FA3B1D" w:rsidRPr="00FA3B1D">
              <w:t>248</w:t>
            </w:r>
            <w:r w:rsidR="00FA3B1D">
              <w:t>-</w:t>
            </w:r>
            <w:r w:rsidR="00FA3B1D" w:rsidRPr="00FA3B1D">
              <w:t>6977</w:t>
            </w:r>
          </w:p>
        </w:tc>
      </w:tr>
      <w:tr w:rsidR="005A5A96"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5A5A96" w:rsidRPr="00B93CA0" w:rsidRDefault="005A5A96" w:rsidP="005A5A96">
            <w:pPr>
              <w:pStyle w:val="Header"/>
              <w:rPr>
                <w:bCs w:val="0"/>
              </w:rPr>
            </w:pPr>
            <w:r>
              <w:rPr>
                <w:bCs w:val="0"/>
              </w:rPr>
              <w:t>Market Segment</w:t>
            </w:r>
          </w:p>
        </w:tc>
        <w:tc>
          <w:tcPr>
            <w:tcW w:w="7560" w:type="dxa"/>
            <w:tcBorders>
              <w:bottom w:val="single" w:sz="4" w:space="0" w:color="auto"/>
            </w:tcBorders>
            <w:vAlign w:val="center"/>
          </w:tcPr>
          <w:p w14:paraId="0B8ACF34" w14:textId="26F39179" w:rsidR="005A5A96" w:rsidRDefault="005A5A96" w:rsidP="005A5A96">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5A5A96" w:rsidRPr="00D56D61" w14:paraId="00B6FD55" w14:textId="77777777" w:rsidTr="00DC7B5D">
        <w:trPr>
          <w:trHeight w:val="432"/>
        </w:trPr>
        <w:tc>
          <w:tcPr>
            <w:tcW w:w="2880" w:type="dxa"/>
            <w:vAlign w:val="center"/>
          </w:tcPr>
          <w:p w14:paraId="2531FEB5" w14:textId="77777777" w:rsidR="005A5A96" w:rsidRPr="00DC7B5D" w:rsidRDefault="005A5A96" w:rsidP="005A5A96">
            <w:pPr>
              <w:pStyle w:val="NormalArial"/>
              <w:rPr>
                <w:b/>
              </w:rPr>
            </w:pPr>
            <w:r w:rsidRPr="00DC7B5D">
              <w:rPr>
                <w:b/>
              </w:rPr>
              <w:t>Name</w:t>
            </w:r>
          </w:p>
        </w:tc>
        <w:tc>
          <w:tcPr>
            <w:tcW w:w="7560" w:type="dxa"/>
            <w:vAlign w:val="center"/>
          </w:tcPr>
          <w:p w14:paraId="0A0519AF" w14:textId="78547E23" w:rsidR="005A5A96" w:rsidRPr="00D56D61" w:rsidRDefault="005A5A96" w:rsidP="005A5A96">
            <w:pPr>
              <w:pStyle w:val="NormalArial"/>
            </w:pPr>
            <w:r>
              <w:t>Cory Phillips</w:t>
            </w:r>
          </w:p>
        </w:tc>
      </w:tr>
      <w:tr w:rsidR="005A5A96" w:rsidRPr="00D56D61" w14:paraId="5049BC95" w14:textId="77777777" w:rsidTr="00DC7B5D">
        <w:trPr>
          <w:trHeight w:val="432"/>
        </w:trPr>
        <w:tc>
          <w:tcPr>
            <w:tcW w:w="2880" w:type="dxa"/>
            <w:vAlign w:val="center"/>
          </w:tcPr>
          <w:p w14:paraId="0721668C" w14:textId="77777777" w:rsidR="005A5A96" w:rsidRPr="00DC7B5D" w:rsidRDefault="005A5A96" w:rsidP="005A5A96">
            <w:pPr>
              <w:pStyle w:val="NormalArial"/>
              <w:rPr>
                <w:b/>
              </w:rPr>
            </w:pPr>
            <w:r w:rsidRPr="00DC7B5D">
              <w:rPr>
                <w:b/>
              </w:rPr>
              <w:t>E-Mail Address</w:t>
            </w:r>
          </w:p>
        </w:tc>
        <w:tc>
          <w:tcPr>
            <w:tcW w:w="7560" w:type="dxa"/>
            <w:vAlign w:val="center"/>
          </w:tcPr>
          <w:p w14:paraId="2767B2F9" w14:textId="5C7806A4" w:rsidR="005A5A96" w:rsidRPr="00D56D61" w:rsidRDefault="00FA3B1D" w:rsidP="005A5A96">
            <w:pPr>
              <w:pStyle w:val="NormalArial"/>
            </w:pPr>
            <w:hyperlink r:id="rId15" w:history="1">
              <w:r w:rsidR="005A5A96" w:rsidRPr="00656941">
                <w:rPr>
                  <w:rStyle w:val="Hyperlink"/>
                </w:rPr>
                <w:t>cory.phillips@ercot.com</w:t>
              </w:r>
            </w:hyperlink>
          </w:p>
        </w:tc>
      </w:tr>
      <w:tr w:rsidR="005A5A96" w:rsidRPr="005370B5" w14:paraId="4C4328F9" w14:textId="77777777" w:rsidTr="00DC7B5D">
        <w:trPr>
          <w:trHeight w:val="432"/>
        </w:trPr>
        <w:tc>
          <w:tcPr>
            <w:tcW w:w="2880" w:type="dxa"/>
            <w:vAlign w:val="center"/>
          </w:tcPr>
          <w:p w14:paraId="37D47237" w14:textId="77777777" w:rsidR="005A5A96" w:rsidRPr="00DC7B5D" w:rsidRDefault="005A5A96" w:rsidP="005A5A96">
            <w:pPr>
              <w:pStyle w:val="NormalArial"/>
              <w:rPr>
                <w:b/>
              </w:rPr>
            </w:pPr>
            <w:r w:rsidRPr="00DC7B5D">
              <w:rPr>
                <w:b/>
              </w:rPr>
              <w:t>Phone Number</w:t>
            </w:r>
          </w:p>
        </w:tc>
        <w:tc>
          <w:tcPr>
            <w:tcW w:w="7560" w:type="dxa"/>
            <w:vAlign w:val="center"/>
          </w:tcPr>
          <w:p w14:paraId="6C2E6E1C" w14:textId="03A39A39" w:rsidR="005A5A96" w:rsidRDefault="005A5A96" w:rsidP="005A5A96">
            <w:pPr>
              <w:pStyle w:val="NormalArial"/>
            </w:pPr>
            <w:r>
              <w:t>512-248-6464</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2550" w14:paraId="5B5A21D7" w14:textId="77777777" w:rsidTr="00F87BDD">
        <w:trPr>
          <w:trHeight w:val="350"/>
        </w:trPr>
        <w:tc>
          <w:tcPr>
            <w:tcW w:w="10440" w:type="dxa"/>
            <w:tcBorders>
              <w:bottom w:val="single" w:sz="4" w:space="0" w:color="auto"/>
            </w:tcBorders>
            <w:shd w:val="clear" w:color="auto" w:fill="FFFFFF"/>
            <w:vAlign w:val="center"/>
          </w:tcPr>
          <w:p w14:paraId="6F884F61" w14:textId="77777777" w:rsidR="00712550" w:rsidRDefault="00712550" w:rsidP="00F87BDD">
            <w:pPr>
              <w:pStyle w:val="Header"/>
              <w:jc w:val="center"/>
            </w:pPr>
            <w:r>
              <w:t>Market Rules Notes</w:t>
            </w:r>
          </w:p>
        </w:tc>
      </w:tr>
    </w:tbl>
    <w:p w14:paraId="2BD11AA3" w14:textId="1F39DC61" w:rsidR="00712550" w:rsidRDefault="00712550" w:rsidP="00712550">
      <w:pPr>
        <w:tabs>
          <w:tab w:val="num" w:pos="0"/>
        </w:tabs>
        <w:spacing w:before="120" w:after="120"/>
        <w:rPr>
          <w:rFonts w:ascii="Arial" w:hAnsi="Arial" w:cs="Arial"/>
        </w:rPr>
      </w:pPr>
      <w:r>
        <w:rPr>
          <w:rFonts w:ascii="Arial" w:hAnsi="Arial" w:cs="Arial"/>
        </w:rPr>
        <w:t>Please note that the following OBDRR(s) also propose revisions to this OBD:</w:t>
      </w:r>
    </w:p>
    <w:p w14:paraId="0FF7976A" w14:textId="2070721B" w:rsidR="00712550" w:rsidRDefault="00712550" w:rsidP="00712550">
      <w:pPr>
        <w:numPr>
          <w:ilvl w:val="0"/>
          <w:numId w:val="6"/>
        </w:numPr>
        <w:rPr>
          <w:rFonts w:ascii="Arial" w:hAnsi="Arial" w:cs="Arial"/>
        </w:rPr>
      </w:pPr>
      <w:r>
        <w:rPr>
          <w:rFonts w:ascii="Arial" w:hAnsi="Arial" w:cs="Arial"/>
        </w:rPr>
        <w:t xml:space="preserve">OBDRR046, </w:t>
      </w:r>
      <w:r w:rsidRPr="00712550">
        <w:rPr>
          <w:rFonts w:ascii="Arial" w:hAnsi="Arial" w:cs="Arial"/>
        </w:rPr>
        <w:t>Related to NPRR1188, Implement Nodal Dispatch and Energy Settlement for Controllable Load Resources</w:t>
      </w:r>
    </w:p>
    <w:p w14:paraId="047DF763" w14:textId="77777777" w:rsidR="00712550" w:rsidRPr="00D56D61" w:rsidRDefault="007125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38CEFEF3" w14:textId="77777777" w:rsidR="0026275F" w:rsidRPr="0026275F" w:rsidRDefault="0026275F" w:rsidP="0026275F">
      <w:pPr>
        <w:spacing w:before="120" w:after="120"/>
        <w:rPr>
          <w:rFonts w:ascii="Arial" w:hAnsi="Arial" w:cs="Arial"/>
          <w:b/>
          <w:sz w:val="20"/>
          <w:szCs w:val="20"/>
          <w:u w:val="single"/>
        </w:rPr>
      </w:pPr>
      <w:commentRangeStart w:id="0"/>
      <w:r w:rsidRPr="0026275F">
        <w:rPr>
          <w:rFonts w:ascii="Arial" w:hAnsi="Arial" w:cs="Arial"/>
          <w:b/>
          <w:sz w:val="20"/>
          <w:szCs w:val="20"/>
          <w:u w:val="single"/>
        </w:rPr>
        <w:t>Introduction:</w:t>
      </w:r>
      <w:commentRangeEnd w:id="0"/>
      <w:r w:rsidR="00712550">
        <w:rPr>
          <w:rStyle w:val="CommentReference"/>
        </w:rPr>
        <w:commentReference w:id="0"/>
      </w:r>
    </w:p>
    <w:p w14:paraId="78177EF3" w14:textId="44880CA3"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 xml:space="preserve">This procedure is the guiding document for ERCOT and Market Participants with </w:t>
      </w:r>
      <w:ins w:id="1" w:author="ERCOT" w:date="2024-07-03T12:48:00Z">
        <w:r w:rsidRPr="0026275F">
          <w:rPr>
            <w:rFonts w:ascii="Arial" w:hAnsi="Arial" w:cs="Arial"/>
            <w:sz w:val="20"/>
            <w:szCs w:val="20"/>
          </w:rPr>
          <w:t xml:space="preserve">a </w:t>
        </w:r>
      </w:ins>
      <w:r w:rsidRPr="0026275F">
        <w:rPr>
          <w:rFonts w:ascii="Arial" w:hAnsi="Arial" w:cs="Arial"/>
          <w:sz w:val="20"/>
          <w:szCs w:val="20"/>
        </w:rPr>
        <w:t>Generation Resource</w:t>
      </w:r>
      <w:del w:id="2" w:author="ERCOT" w:date="2024-07-03T12:48:00Z">
        <w:r w:rsidRPr="0026275F" w:rsidDel="00D962A7">
          <w:rPr>
            <w:rFonts w:ascii="Arial" w:hAnsi="Arial" w:cs="Arial"/>
            <w:sz w:val="20"/>
            <w:szCs w:val="20"/>
          </w:rPr>
          <w:delText>s</w:delText>
        </w:r>
      </w:del>
      <w:ins w:id="3" w:author="ERCOT" w:date="2024-07-02T15:33:00Z">
        <w:r w:rsidRPr="0026275F">
          <w:rPr>
            <w:rFonts w:ascii="Arial" w:hAnsi="Arial" w:cs="Arial"/>
            <w:sz w:val="20"/>
            <w:szCs w:val="20"/>
          </w:rPr>
          <w:t xml:space="preserve"> </w:t>
        </w:r>
      </w:ins>
      <w:ins w:id="4" w:author="ERCOT" w:date="2024-06-27T08:30:00Z">
        <w:r w:rsidRPr="0026275F">
          <w:rPr>
            <w:rFonts w:ascii="Arial" w:hAnsi="Arial" w:cs="Arial"/>
            <w:sz w:val="20"/>
            <w:szCs w:val="20"/>
          </w:rPr>
          <w:t xml:space="preserve"> </w:t>
        </w:r>
      </w:ins>
      <w:ins w:id="5" w:author="ERCOT" w:date="2024-07-05T16:44:00Z">
        <w:r w:rsidRPr="0026275F">
          <w:rPr>
            <w:rFonts w:ascii="Arial" w:hAnsi="Arial" w:cs="Arial"/>
            <w:sz w:val="20"/>
            <w:szCs w:val="20"/>
          </w:rPr>
          <w:t>or</w:t>
        </w:r>
      </w:ins>
      <w:ins w:id="6" w:author="ERCOT" w:date="2024-06-27T08:30:00Z">
        <w:r w:rsidRPr="0026275F">
          <w:rPr>
            <w:rFonts w:ascii="Arial" w:hAnsi="Arial" w:cs="Arial"/>
            <w:sz w:val="20"/>
            <w:szCs w:val="20"/>
          </w:rPr>
          <w:t xml:space="preserve"> Ener</w:t>
        </w:r>
      </w:ins>
      <w:ins w:id="7" w:author="ERCOT" w:date="2024-06-27T08:31:00Z">
        <w:r w:rsidRPr="0026275F">
          <w:rPr>
            <w:rFonts w:ascii="Arial" w:hAnsi="Arial" w:cs="Arial"/>
            <w:sz w:val="20"/>
            <w:szCs w:val="20"/>
          </w:rPr>
          <w:t>gy Storage Resource</w:t>
        </w:r>
      </w:ins>
      <w:ins w:id="8" w:author="ERCOT" w:date="2024-07-03T12:47:00Z">
        <w:r w:rsidRPr="0026275F">
          <w:rPr>
            <w:rFonts w:ascii="Arial" w:hAnsi="Arial" w:cs="Arial"/>
            <w:sz w:val="20"/>
            <w:szCs w:val="20"/>
          </w:rPr>
          <w:t xml:space="preserve"> (ES</w:t>
        </w:r>
      </w:ins>
      <w:ins w:id="9" w:author="ERCOT" w:date="2024-07-03T12:48:00Z">
        <w:r w:rsidRPr="0026275F">
          <w:rPr>
            <w:rFonts w:ascii="Arial" w:hAnsi="Arial" w:cs="Arial"/>
            <w:sz w:val="20"/>
            <w:szCs w:val="20"/>
          </w:rPr>
          <w:t>R)</w:t>
        </w:r>
      </w:ins>
      <w:r w:rsidRPr="0026275F">
        <w:rPr>
          <w:rFonts w:ascii="Arial" w:hAnsi="Arial" w:cs="Arial"/>
          <w:sz w:val="20"/>
          <w:szCs w:val="20"/>
        </w:rPr>
        <w:t>, to identify Resource Nodes and manage the lifecycle of the Resource Node.</w:t>
      </w:r>
    </w:p>
    <w:p w14:paraId="386E25D7"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Revisions to this document must be approved by the Technical Advisory Committee (TAC).  In the following cases, after review and recommendation by TAC, revisions to this document must be approved by the ERCOT Board:</w:t>
      </w:r>
    </w:p>
    <w:p w14:paraId="74AE82CB"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revisions require an ERCOT project for implementation; and</w:t>
      </w:r>
    </w:p>
    <w:p w14:paraId="65DC8FD8"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 xml:space="preserve">The revisions are related to a Nodal Protocol Revision Request (NPRR), a Planning Guide Revision Request (PGRR), or a revision request requiring an ERCOT project for implementation. </w:t>
      </w:r>
    </w:p>
    <w:p w14:paraId="59873319"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Upon approval of revisions, ERCOT shall post the revised procedure to the ERCOT website within three Business Days.</w:t>
      </w:r>
    </w:p>
    <w:p w14:paraId="32C039EC" w14:textId="77777777" w:rsidR="0026275F" w:rsidRPr="0026275F" w:rsidRDefault="0026275F" w:rsidP="0026275F">
      <w:pPr>
        <w:spacing w:before="120" w:after="120"/>
        <w:rPr>
          <w:rFonts w:ascii="Arial" w:hAnsi="Arial" w:cs="Arial"/>
          <w:b/>
          <w:sz w:val="20"/>
          <w:szCs w:val="20"/>
          <w:u w:val="single"/>
        </w:rPr>
      </w:pPr>
      <w:r w:rsidRPr="0026275F">
        <w:rPr>
          <w:rFonts w:ascii="Arial" w:hAnsi="Arial" w:cs="Arial"/>
          <w:b/>
          <w:sz w:val="20"/>
          <w:szCs w:val="20"/>
          <w:u w:val="single"/>
        </w:rPr>
        <w:t>Procedure to Incorporate a Resource Node into the Network Operations Model:</w:t>
      </w:r>
    </w:p>
    <w:p w14:paraId="137AE588"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At the designated time period as determined by Protocol Section 3.10, Network Operations Modeling and Telemetry, and associated ERCOT business processes, a Resource Entity must submit Resource Registration information that includes a detailed electrical one-line drawing of the generation facility.  The ERCOT business process indicates that the Resource Registration information will be presented to the Network Modeling Group within ERCOT.</w:t>
      </w:r>
    </w:p>
    <w:p w14:paraId="6CC4613A" w14:textId="77777777" w:rsidR="0026275F" w:rsidRPr="0026275F" w:rsidRDefault="0026275F" w:rsidP="0026275F">
      <w:pPr>
        <w:spacing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The Network Modeling Group will utilize the “Principles for Resource Node Definition” located in Appendix A to determine the Resource Node parameters.</w:t>
      </w:r>
    </w:p>
    <w:p w14:paraId="44D2F192"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3.</w:t>
      </w:r>
      <w:r w:rsidRPr="0026275F">
        <w:rPr>
          <w:rFonts w:ascii="Arial" w:hAnsi="Arial" w:cs="Arial"/>
          <w:sz w:val="20"/>
          <w:szCs w:val="20"/>
        </w:rPr>
        <w:tab/>
        <w:t>The Network Modeling Group will provide documentation back to the Resource Entity clearly indicating the Resource Node parameters.</w:t>
      </w:r>
    </w:p>
    <w:p w14:paraId="6B8A3F7C"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lastRenderedPageBreak/>
        <w:t>4.</w:t>
      </w:r>
      <w:r w:rsidRPr="0026275F">
        <w:rPr>
          <w:rFonts w:ascii="Arial" w:hAnsi="Arial" w:cs="Arial"/>
          <w:sz w:val="20"/>
          <w:szCs w:val="20"/>
        </w:rPr>
        <w:tab/>
        <w:t>The Resource Entity will have five Business Days to accept or reject the suggested Resource Node parameters.</w:t>
      </w:r>
    </w:p>
    <w:p w14:paraId="31B262E5"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5.</w:t>
      </w:r>
      <w:r w:rsidRPr="0026275F">
        <w:rPr>
          <w:rFonts w:ascii="Arial" w:hAnsi="Arial" w:cs="Arial"/>
          <w:sz w:val="20"/>
          <w:szCs w:val="20"/>
        </w:rPr>
        <w:tab/>
        <w:t>If there are any disagreements with the Resource Node parameters, ERCOT and the Resource Entity shall work together to reach agreement.</w:t>
      </w:r>
    </w:p>
    <w:p w14:paraId="2388C5EE"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6.</w:t>
      </w:r>
      <w:r w:rsidRPr="0026275F">
        <w:rPr>
          <w:rFonts w:ascii="Arial" w:hAnsi="Arial" w:cs="Arial"/>
          <w:sz w:val="20"/>
          <w:szCs w:val="20"/>
        </w:rPr>
        <w:tab/>
        <w:t>If agreement cannot be reached by ERCOT and the Resource Entity, the Wholesale Market Subcommittee (WMS) or appropriate WMS working group shall help guide the decision.</w:t>
      </w:r>
    </w:p>
    <w:p w14:paraId="511E1407"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7.</w:t>
      </w:r>
      <w:r w:rsidRPr="0026275F">
        <w:rPr>
          <w:rFonts w:ascii="Arial" w:hAnsi="Arial" w:cs="Arial"/>
          <w:sz w:val="20"/>
          <w:szCs w:val="20"/>
        </w:rPr>
        <w:tab/>
        <w:t>Upon an agreement between ERCOT and the Resource Entity, the Resource Node parameters will be implemented in the Network Operations Model.</w:t>
      </w:r>
    </w:p>
    <w:p w14:paraId="09F31ED9"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8.</w:t>
      </w:r>
      <w:r w:rsidRPr="0026275F">
        <w:rPr>
          <w:rFonts w:ascii="Arial" w:hAnsi="Arial" w:cs="Arial"/>
          <w:sz w:val="20"/>
          <w:szCs w:val="20"/>
        </w:rPr>
        <w:tab/>
        <w:t>The normal timeline for this procedure shall not exceed 20 Business Days after the submission date of validated Resource Registration information that includes a detailed electrical one-line drawing.</w:t>
      </w:r>
    </w:p>
    <w:p w14:paraId="4EF31730" w14:textId="77777777" w:rsidR="0026275F" w:rsidRPr="0026275F" w:rsidRDefault="0026275F" w:rsidP="0026275F">
      <w:pPr>
        <w:spacing w:after="120"/>
        <w:ind w:left="360" w:hanging="360"/>
        <w:rPr>
          <w:rFonts w:ascii="Arial" w:hAnsi="Arial" w:cs="Arial"/>
          <w:sz w:val="20"/>
          <w:szCs w:val="20"/>
        </w:rPr>
      </w:pPr>
      <w:r w:rsidRPr="0026275F">
        <w:rPr>
          <w:rFonts w:ascii="Arial" w:hAnsi="Arial" w:cs="Arial"/>
          <w:sz w:val="20"/>
          <w:szCs w:val="20"/>
        </w:rPr>
        <w:t>9.</w:t>
      </w:r>
      <w:r w:rsidRPr="0026275F">
        <w:rPr>
          <w:rFonts w:ascii="Arial" w:hAnsi="Arial" w:cs="Arial"/>
          <w:sz w:val="20"/>
          <w:szCs w:val="20"/>
        </w:rPr>
        <w:tab/>
        <w:t>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 in question.  There must be an agreement between ERCOT and the Resource Entity before Resource Node parameters will be implemented into the Network Operations Model.</w:t>
      </w:r>
    </w:p>
    <w:p w14:paraId="5ECD7AA8"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10.  Once effective in the Network Operations Model, the Resource Node name cannot be changed.</w:t>
      </w:r>
    </w:p>
    <w:p w14:paraId="0BE7604B"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11.</w:t>
      </w:r>
      <w:r w:rsidRPr="0026275F">
        <w:rPr>
          <w:rFonts w:ascii="Arial" w:hAnsi="Arial" w:cs="Arial"/>
          <w:sz w:val="20"/>
          <w:szCs w:val="20"/>
        </w:rPr>
        <w:tab/>
        <w:t>Once incorporated into the Network Operations Model, the Resource Node will be used in all associated ERCOT models, applications, and processes.</w:t>
      </w:r>
    </w:p>
    <w:p w14:paraId="4665C7E1"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12.</w:t>
      </w:r>
      <w:r w:rsidRPr="0026275F">
        <w:rPr>
          <w:rFonts w:ascii="Arial" w:hAnsi="Arial" w:cs="Arial"/>
          <w:sz w:val="20"/>
          <w:szCs w:val="20"/>
        </w:rPr>
        <w:tab/>
        <w:t>The Resource Node parameters, associated electrical one-line drawings, and other relevant data shall be posted on the Market Information System (MIS) Secure Area and will be available to Market Participants with Digital Certificates.</w:t>
      </w:r>
    </w:p>
    <w:p w14:paraId="49B1EA24" w14:textId="77777777" w:rsidR="0026275F" w:rsidRPr="0026275F" w:rsidRDefault="0026275F" w:rsidP="0026275F">
      <w:pPr>
        <w:spacing w:before="120" w:after="120"/>
        <w:rPr>
          <w:rFonts w:ascii="Arial" w:hAnsi="Arial" w:cs="Arial"/>
          <w:b/>
          <w:sz w:val="20"/>
          <w:szCs w:val="20"/>
          <w:u w:val="single"/>
        </w:rPr>
      </w:pPr>
      <w:r w:rsidRPr="0026275F">
        <w:rPr>
          <w:rFonts w:ascii="Arial" w:hAnsi="Arial" w:cs="Arial"/>
          <w:b/>
          <w:sz w:val="20"/>
          <w:szCs w:val="20"/>
          <w:u w:val="single"/>
        </w:rPr>
        <w:t>Procedure to Retire a Resource Node in the Network Operations Model:</w:t>
      </w:r>
    </w:p>
    <w:p w14:paraId="49703407"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1.</w:t>
      </w:r>
      <w:r w:rsidRPr="0026275F">
        <w:rPr>
          <w:rFonts w:ascii="Arial" w:hAnsi="Arial" w:cs="Arial"/>
          <w:sz w:val="20"/>
          <w:szCs w:val="20"/>
        </w:rPr>
        <w:tab/>
        <w:t>Resource Nodes cannot be retired until all outstanding CRRs on that Resource Node have been settled</w:t>
      </w:r>
      <w:ins w:id="10" w:author="ERCOT" w:date="2024-07-02T15:11:00Z">
        <w:r w:rsidRPr="0026275F">
          <w:rPr>
            <w:rFonts w:ascii="Arial" w:hAnsi="Arial" w:cs="Arial"/>
            <w:sz w:val="20"/>
            <w:szCs w:val="20"/>
          </w:rPr>
          <w:t xml:space="preserve"> or a model error was identified in the creation of the Resource Node</w:t>
        </w:r>
      </w:ins>
      <w:r w:rsidRPr="0026275F">
        <w:rPr>
          <w:rFonts w:ascii="Arial" w:hAnsi="Arial" w:cs="Arial"/>
          <w:sz w:val="20"/>
          <w:szCs w:val="20"/>
        </w:rPr>
        <w:t xml:space="preserve">.  Transmission Service Providers (TSPs) cannot submit Network Operations Model Change Requests (NOMCRs) to delete a Resource Node. </w:t>
      </w:r>
    </w:p>
    <w:p w14:paraId="7088DF49" w14:textId="25E4B0E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2.</w:t>
      </w:r>
      <w:r w:rsidRPr="0026275F">
        <w:rPr>
          <w:rFonts w:ascii="Arial" w:hAnsi="Arial" w:cs="Arial"/>
          <w:sz w:val="20"/>
          <w:szCs w:val="20"/>
        </w:rPr>
        <w:tab/>
        <w:t xml:space="preserve">ERCOT’s </w:t>
      </w:r>
      <w:del w:id="11" w:author="ERCOT" w:date="2024-07-02T15:12:00Z">
        <w:r w:rsidRPr="0026275F" w:rsidDel="00792D73">
          <w:rPr>
            <w:rFonts w:ascii="Arial" w:hAnsi="Arial" w:cs="Arial"/>
            <w:sz w:val="20"/>
            <w:szCs w:val="20"/>
          </w:rPr>
          <w:delText xml:space="preserve">CRR </w:delText>
        </w:r>
      </w:del>
      <w:ins w:id="12" w:author="ERCOT" w:date="2024-07-02T15:12:00Z">
        <w:r w:rsidRPr="0026275F">
          <w:rPr>
            <w:rFonts w:ascii="Arial" w:hAnsi="Arial" w:cs="Arial"/>
            <w:sz w:val="20"/>
            <w:szCs w:val="20"/>
          </w:rPr>
          <w:t xml:space="preserve">Forward Markets </w:t>
        </w:r>
      </w:ins>
      <w:r w:rsidRPr="0026275F">
        <w:rPr>
          <w:rFonts w:ascii="Arial" w:hAnsi="Arial" w:cs="Arial"/>
          <w:sz w:val="20"/>
          <w:szCs w:val="20"/>
        </w:rPr>
        <w:t>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document and it may not be located near a Generation Resource</w:t>
      </w:r>
      <w:ins w:id="13" w:author="ERCOT" w:date="2024-06-27T08:36:00Z">
        <w:r w:rsidRPr="0026275F">
          <w:rPr>
            <w:rFonts w:ascii="Arial" w:hAnsi="Arial" w:cs="Arial"/>
            <w:sz w:val="20"/>
            <w:szCs w:val="20"/>
          </w:rPr>
          <w:t xml:space="preserve"> or </w:t>
        </w:r>
      </w:ins>
      <w:ins w:id="14" w:author="ERCOT" w:date="2024-07-03T12:49:00Z">
        <w:r w:rsidRPr="0026275F">
          <w:rPr>
            <w:rFonts w:ascii="Arial" w:hAnsi="Arial" w:cs="Arial"/>
            <w:sz w:val="20"/>
            <w:szCs w:val="20"/>
          </w:rPr>
          <w:t>ESR</w:t>
        </w:r>
      </w:ins>
      <w:r w:rsidRPr="0026275F">
        <w:rPr>
          <w:rFonts w:ascii="Arial" w:hAnsi="Arial" w:cs="Arial"/>
          <w:sz w:val="20"/>
          <w:szCs w:val="20"/>
        </w:rPr>
        <w:t>.</w:t>
      </w:r>
    </w:p>
    <w:p w14:paraId="4DEADF31"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3.</w:t>
      </w:r>
      <w:r w:rsidRPr="0026275F">
        <w:rPr>
          <w:rFonts w:ascii="Arial" w:hAnsi="Arial" w:cs="Arial"/>
          <w:sz w:val="20"/>
          <w:szCs w:val="20"/>
        </w:rPr>
        <w:tab/>
        <w:t>ERCOT’s CRR team will submit a NOMCR with the appropriate effective date to remove the retiring Resource Node in the future.  The effective date is determined based on the last active CRR date.</w:t>
      </w:r>
    </w:p>
    <w:p w14:paraId="46813564" w14:textId="77777777" w:rsidR="0026275F" w:rsidRPr="0026275F" w:rsidRDefault="0026275F" w:rsidP="0026275F">
      <w:pPr>
        <w:spacing w:before="120" w:after="120"/>
        <w:ind w:left="360" w:hanging="360"/>
        <w:rPr>
          <w:rFonts w:ascii="Arial" w:hAnsi="Arial" w:cs="Arial"/>
          <w:sz w:val="20"/>
          <w:szCs w:val="20"/>
        </w:rPr>
      </w:pPr>
      <w:r w:rsidRPr="0026275F">
        <w:rPr>
          <w:rFonts w:ascii="Arial" w:hAnsi="Arial" w:cs="Arial"/>
          <w:sz w:val="20"/>
          <w:szCs w:val="20"/>
        </w:rPr>
        <w:t>4.</w:t>
      </w:r>
      <w:r w:rsidRPr="0026275F">
        <w:rPr>
          <w:rFonts w:ascii="Arial" w:hAnsi="Arial" w:cs="Arial"/>
          <w:sz w:val="20"/>
          <w:szCs w:val="20"/>
        </w:rPr>
        <w:tab/>
        <w:t>ERCOT’s Day-Ahead Market (DAM) team will update the Resource Node expiration date in the Market Management System (MMS) based on the retirement of the Resource Node.</w:t>
      </w:r>
    </w:p>
    <w:p w14:paraId="65EA07F4" w14:textId="77777777" w:rsidR="0026275F" w:rsidRPr="0026275F" w:rsidRDefault="0026275F" w:rsidP="0026275F">
      <w:pPr>
        <w:keepNext/>
        <w:spacing w:before="120" w:after="120"/>
        <w:outlineLvl w:val="0"/>
        <w:rPr>
          <w:rFonts w:ascii="Arial" w:hAnsi="Arial" w:cs="Arial"/>
          <w:b/>
          <w:bCs/>
          <w:i/>
          <w:kern w:val="32"/>
          <w:sz w:val="20"/>
          <w:szCs w:val="20"/>
        </w:rPr>
      </w:pPr>
      <w:bookmarkStart w:id="15" w:name="_Toc200187928"/>
      <w:bookmarkStart w:id="16" w:name="_Toc200188339"/>
      <w:r w:rsidRPr="0026275F">
        <w:rPr>
          <w:rFonts w:ascii="Arial" w:hAnsi="Arial" w:cs="Arial"/>
          <w:b/>
          <w:bCs/>
          <w:kern w:val="32"/>
          <w:szCs w:val="32"/>
        </w:rPr>
        <w:t>Appendix</w:t>
      </w:r>
      <w:bookmarkEnd w:id="15"/>
      <w:bookmarkEnd w:id="16"/>
      <w:r w:rsidRPr="0026275F">
        <w:rPr>
          <w:rFonts w:ascii="Arial" w:hAnsi="Arial" w:cs="Arial"/>
          <w:b/>
          <w:bCs/>
          <w:kern w:val="32"/>
          <w:szCs w:val="32"/>
        </w:rPr>
        <w:t xml:space="preserve"> A</w:t>
      </w:r>
    </w:p>
    <w:p w14:paraId="5E40188B" w14:textId="77777777" w:rsidR="0026275F" w:rsidRPr="0026275F" w:rsidRDefault="0026275F" w:rsidP="0026275F">
      <w:pPr>
        <w:spacing w:before="120" w:after="120"/>
        <w:rPr>
          <w:rFonts w:ascii="Arial" w:hAnsi="Arial" w:cs="Arial"/>
          <w:b/>
          <w:sz w:val="20"/>
          <w:szCs w:val="20"/>
        </w:rPr>
      </w:pPr>
      <w:r w:rsidRPr="0026275F">
        <w:rPr>
          <w:rFonts w:ascii="Arial" w:hAnsi="Arial" w:cs="Arial"/>
          <w:b/>
          <w:sz w:val="20"/>
          <w:szCs w:val="20"/>
        </w:rPr>
        <w:t>PRINCIPLES FOR RESOURCE NODE DEFINITION</w:t>
      </w:r>
    </w:p>
    <w:p w14:paraId="5BFA84D4"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1.</w:t>
      </w:r>
      <w:r w:rsidRPr="0026275F">
        <w:rPr>
          <w:rFonts w:ascii="Arial" w:hAnsi="Arial" w:cs="Arial"/>
          <w:b/>
          <w:sz w:val="20"/>
          <w:szCs w:val="20"/>
        </w:rPr>
        <w:tab/>
        <w:t>Network Operations Model</w:t>
      </w:r>
    </w:p>
    <w:p w14:paraId="34C6AE48"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lastRenderedPageBreak/>
        <w:t>a.</w:t>
      </w:r>
      <w:r w:rsidRPr="0026275F">
        <w:rPr>
          <w:rFonts w:ascii="Arial" w:hAnsi="Arial" w:cs="Arial"/>
          <w:sz w:val="20"/>
          <w:szCs w:val="20"/>
        </w:rPr>
        <w:tab/>
        <w:t>Annual/Monthly CRR Auctions use a network model as close as possible to the Network Operations Model.</w:t>
      </w:r>
    </w:p>
    <w:p w14:paraId="4518BDE6"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MMS and Energy Management System (EMS) use the same Network Operations Model for both commercial and operational purposes.</w:t>
      </w:r>
    </w:p>
    <w:p w14:paraId="6139EDCE"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Breakers between the Resource Connectivity Nodes and the Resource Node are assumed closed by default so that Resource Nodes and associated Resource Connectivity Nodes appear energized.</w:t>
      </w:r>
    </w:p>
    <w:p w14:paraId="0664DC18"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Transmission Element Outages, as defined in the Protocols, are submitted into the Outage Scheduler and posted before DAM submission, i.e. de-energized Resource Nodes (Settlement Points) are known in advance of DAM submission.</w:t>
      </w:r>
    </w:p>
    <w:p w14:paraId="665C398B" w14:textId="77777777" w:rsidR="0026275F" w:rsidRPr="0026275F" w:rsidRDefault="0026275F" w:rsidP="0026275F">
      <w:pPr>
        <w:spacing w:before="120" w:after="120"/>
        <w:ind w:left="720"/>
        <w:rPr>
          <w:rFonts w:ascii="Arial" w:hAnsi="Arial" w:cs="Arial"/>
          <w:sz w:val="20"/>
          <w:szCs w:val="20"/>
        </w:rPr>
      </w:pPr>
    </w:p>
    <w:p w14:paraId="7B186581"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2.</w:t>
      </w:r>
      <w:r w:rsidRPr="0026275F">
        <w:rPr>
          <w:rFonts w:ascii="Arial" w:hAnsi="Arial" w:cs="Arial"/>
          <w:b/>
          <w:sz w:val="20"/>
          <w:szCs w:val="20"/>
        </w:rPr>
        <w:tab/>
        <w:t>Resource Connectivity Nodes</w:t>
      </w:r>
    </w:p>
    <w:p w14:paraId="71FB0829"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Connectivity Node represents the Electrical Bus where physical generator</w:t>
      </w:r>
      <w:ins w:id="17" w:author="ERCOT" w:date="2024-07-02T15:21:00Z">
        <w:r w:rsidRPr="0026275F">
          <w:rPr>
            <w:rFonts w:ascii="Arial" w:hAnsi="Arial" w:cs="Arial"/>
            <w:sz w:val="20"/>
            <w:szCs w:val="20"/>
          </w:rPr>
          <w:t xml:space="preserve"> or </w:t>
        </w:r>
      </w:ins>
      <w:ins w:id="18" w:author="ERCOT" w:date="2024-07-03T12:49:00Z">
        <w:r w:rsidRPr="0026275F">
          <w:rPr>
            <w:rFonts w:ascii="Arial" w:hAnsi="Arial" w:cs="Arial"/>
            <w:sz w:val="20"/>
            <w:szCs w:val="20"/>
          </w:rPr>
          <w:t>ESR</w:t>
        </w:r>
      </w:ins>
      <w:r w:rsidRPr="0026275F">
        <w:rPr>
          <w:rFonts w:ascii="Arial" w:hAnsi="Arial" w:cs="Arial"/>
          <w:sz w:val="20"/>
          <w:szCs w:val="20"/>
        </w:rPr>
        <w:t xml:space="preserve"> is connected.</w:t>
      </w:r>
    </w:p>
    <w:p w14:paraId="4675084D"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 output is injected at the Resource Connectivity Node.</w:t>
      </w:r>
      <w:ins w:id="19" w:author="ERCOT" w:date="2024-07-02T15:24:00Z">
        <w:r w:rsidRPr="0026275F">
          <w:rPr>
            <w:rFonts w:ascii="Arial" w:hAnsi="Arial" w:cs="Arial"/>
            <w:sz w:val="20"/>
            <w:szCs w:val="20"/>
          </w:rPr>
          <w:t xml:space="preserve"> </w:t>
        </w:r>
      </w:ins>
      <w:ins w:id="20" w:author="ERCOT" w:date="2024-07-03T12:50:00Z">
        <w:r w:rsidRPr="0026275F">
          <w:rPr>
            <w:rFonts w:ascii="Arial" w:hAnsi="Arial" w:cs="Arial"/>
            <w:sz w:val="20"/>
            <w:szCs w:val="20"/>
          </w:rPr>
          <w:t>ESR</w:t>
        </w:r>
      </w:ins>
      <w:ins w:id="21" w:author="ERCOT" w:date="2024-07-02T15:24:00Z">
        <w:r w:rsidRPr="0026275F">
          <w:rPr>
            <w:rFonts w:ascii="Arial" w:hAnsi="Arial" w:cs="Arial"/>
            <w:sz w:val="20"/>
            <w:szCs w:val="20"/>
          </w:rPr>
          <w:t xml:space="preserve"> output</w:t>
        </w:r>
      </w:ins>
      <w:ins w:id="22" w:author="ERCOT" w:date="2024-07-02T15:25:00Z">
        <w:r w:rsidRPr="0026275F">
          <w:rPr>
            <w:rFonts w:ascii="Arial" w:hAnsi="Arial" w:cs="Arial"/>
            <w:sz w:val="20"/>
            <w:szCs w:val="20"/>
          </w:rPr>
          <w:t xml:space="preserve"> or input</w:t>
        </w:r>
      </w:ins>
      <w:ins w:id="23" w:author="ERCOT" w:date="2024-07-02T15:24:00Z">
        <w:r w:rsidRPr="0026275F">
          <w:rPr>
            <w:rFonts w:ascii="Arial" w:hAnsi="Arial" w:cs="Arial"/>
            <w:sz w:val="20"/>
            <w:szCs w:val="20"/>
          </w:rPr>
          <w:t xml:space="preserve"> is injected or withdraw</w:t>
        </w:r>
      </w:ins>
      <w:ins w:id="24" w:author="ERCOT" w:date="2024-07-02T15:25:00Z">
        <w:r w:rsidRPr="0026275F">
          <w:rPr>
            <w:rFonts w:ascii="Arial" w:hAnsi="Arial" w:cs="Arial"/>
            <w:sz w:val="20"/>
            <w:szCs w:val="20"/>
          </w:rPr>
          <w:t>n</w:t>
        </w:r>
      </w:ins>
      <w:ins w:id="25" w:author="ERCOT" w:date="2024-07-02T15:24:00Z">
        <w:r w:rsidRPr="0026275F">
          <w:rPr>
            <w:rFonts w:ascii="Arial" w:hAnsi="Arial" w:cs="Arial"/>
            <w:sz w:val="20"/>
            <w:szCs w:val="20"/>
          </w:rPr>
          <w:t xml:space="preserve"> </w:t>
        </w:r>
      </w:ins>
      <w:ins w:id="26" w:author="ERCOT" w:date="2024-07-02T15:25:00Z">
        <w:r w:rsidRPr="0026275F">
          <w:rPr>
            <w:rFonts w:ascii="Arial" w:hAnsi="Arial" w:cs="Arial"/>
            <w:sz w:val="20"/>
            <w:szCs w:val="20"/>
          </w:rPr>
          <w:t>at the Resource Connectivity Node</w:t>
        </w:r>
      </w:ins>
      <w:ins w:id="27" w:author="ERCOT" w:date="2024-07-02T15:26:00Z">
        <w:r w:rsidRPr="0026275F">
          <w:rPr>
            <w:rFonts w:ascii="Arial" w:hAnsi="Arial" w:cs="Arial"/>
            <w:sz w:val="20"/>
            <w:szCs w:val="20"/>
          </w:rPr>
          <w:t>, respectively</w:t>
        </w:r>
      </w:ins>
      <w:ins w:id="28" w:author="ERCOT" w:date="2024-07-02T15:25:00Z">
        <w:r w:rsidRPr="0026275F">
          <w:rPr>
            <w:rFonts w:ascii="Arial" w:hAnsi="Arial" w:cs="Arial"/>
            <w:sz w:val="20"/>
            <w:szCs w:val="20"/>
          </w:rPr>
          <w:t>.</w:t>
        </w:r>
      </w:ins>
    </w:p>
    <w:p w14:paraId="12CC521C" w14:textId="77777777" w:rsidR="0026275F" w:rsidRPr="0026275F" w:rsidRDefault="0026275F" w:rsidP="0026275F">
      <w:pPr>
        <w:tabs>
          <w:tab w:val="num" w:pos="720"/>
        </w:tabs>
        <w:spacing w:before="120" w:after="120"/>
        <w:ind w:left="72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More than one Resource can be connected to the same Resource Connectivity Node.</w:t>
      </w:r>
    </w:p>
    <w:p w14:paraId="4376B15F" w14:textId="77777777" w:rsidR="0026275F" w:rsidRPr="0026275F" w:rsidRDefault="0026275F" w:rsidP="0026275F">
      <w:pPr>
        <w:spacing w:before="120" w:after="120"/>
        <w:ind w:left="720"/>
        <w:rPr>
          <w:rFonts w:ascii="Arial" w:hAnsi="Arial" w:cs="Arial"/>
          <w:sz w:val="20"/>
          <w:szCs w:val="20"/>
        </w:rPr>
      </w:pPr>
    </w:p>
    <w:p w14:paraId="3B7F6201"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3.</w:t>
      </w:r>
      <w:r w:rsidRPr="0026275F">
        <w:rPr>
          <w:rFonts w:ascii="Arial" w:hAnsi="Arial" w:cs="Arial"/>
          <w:b/>
          <w:sz w:val="20"/>
          <w:szCs w:val="20"/>
        </w:rPr>
        <w:tab/>
        <w:t>Resource Nodes</w:t>
      </w:r>
    </w:p>
    <w:p w14:paraId="20DF87B2"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3.1</w:t>
      </w:r>
      <w:r w:rsidRPr="0026275F">
        <w:rPr>
          <w:rFonts w:ascii="Arial" w:hAnsi="Arial" w:cs="Arial"/>
          <w:sz w:val="20"/>
          <w:szCs w:val="20"/>
        </w:rPr>
        <w:tab/>
        <w:t>Resource Node Definition</w:t>
      </w:r>
    </w:p>
    <w:p w14:paraId="3A658E8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Resource Node represents the Electrical Bus or the logical construct that defines the location of a Settlement Point.</w:t>
      </w:r>
    </w:p>
    <w:p w14:paraId="6518D8B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29" w:author="ERCOT" w:date="2024-06-27T09:10:00Z">
        <w:r w:rsidRPr="0026275F">
          <w:rPr>
            <w:rFonts w:ascii="Arial" w:hAnsi="Arial" w:cs="Arial"/>
            <w:sz w:val="20"/>
            <w:szCs w:val="20"/>
          </w:rPr>
          <w:t>/E</w:t>
        </w:r>
      </w:ins>
      <w:ins w:id="30"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Nodes, Combined Cycle Plant (CCP) Logical Resource Nodes, Combined Cycle Unit (CCU) Resource Nodes and Private Use Network (PUN) Resource Nodes.</w:t>
      </w:r>
    </w:p>
    <w:p w14:paraId="053E7C89" w14:textId="76545D35"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31" w:author="ERCOT" w:date="2024-06-28T09:06:00Z">
        <w:r w:rsidRPr="0026275F">
          <w:rPr>
            <w:rFonts w:ascii="Arial" w:hAnsi="Arial" w:cs="Arial"/>
            <w:sz w:val="20"/>
            <w:szCs w:val="20"/>
          </w:rPr>
          <w:t xml:space="preserve">A </w:t>
        </w:r>
      </w:ins>
      <w:r w:rsidRPr="0026275F">
        <w:rPr>
          <w:rFonts w:ascii="Arial" w:hAnsi="Arial" w:cs="Arial"/>
          <w:sz w:val="20"/>
          <w:szCs w:val="20"/>
        </w:rPr>
        <w:t>Generation</w:t>
      </w:r>
      <w:ins w:id="32" w:author="ERCOT" w:date="2024-06-28T09:06:00Z">
        <w:r w:rsidRPr="0026275F">
          <w:rPr>
            <w:rFonts w:ascii="Arial" w:hAnsi="Arial" w:cs="Arial"/>
            <w:sz w:val="20"/>
            <w:szCs w:val="20"/>
          </w:rPr>
          <w:t>/E</w:t>
        </w:r>
      </w:ins>
      <w:ins w:id="33"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represents the Settlement Point for ERCOT and PUN Generation Resources</w:t>
      </w:r>
      <w:ins w:id="34" w:author="ERCOT" w:date="2024-06-28T09:07:00Z">
        <w:r w:rsidRPr="0026275F">
          <w:rPr>
            <w:rFonts w:ascii="Arial" w:hAnsi="Arial" w:cs="Arial"/>
            <w:sz w:val="20"/>
            <w:szCs w:val="20"/>
          </w:rPr>
          <w:t xml:space="preserve"> and </w:t>
        </w:r>
      </w:ins>
      <w:ins w:id="35" w:author="ERCOT" w:date="2024-07-03T12:50:00Z">
        <w:r w:rsidRPr="0026275F">
          <w:rPr>
            <w:rFonts w:ascii="Arial" w:hAnsi="Arial" w:cs="Arial"/>
            <w:sz w:val="20"/>
            <w:szCs w:val="20"/>
          </w:rPr>
          <w:t>ESRs</w:t>
        </w:r>
      </w:ins>
      <w:r w:rsidRPr="0026275F">
        <w:rPr>
          <w:rFonts w:ascii="Arial" w:hAnsi="Arial" w:cs="Arial"/>
          <w:sz w:val="20"/>
          <w:szCs w:val="20"/>
        </w:rPr>
        <w:t>.  The Three-Part Supply Offers</w:t>
      </w:r>
      <w:ins w:id="36" w:author="ERCOT" w:date="2024-07-05T18:06:00Z">
        <w:r w:rsidRPr="0026275F">
          <w:rPr>
            <w:rFonts w:ascii="Arial" w:hAnsi="Arial" w:cs="Arial"/>
            <w:sz w:val="20"/>
            <w:szCs w:val="20"/>
          </w:rPr>
          <w:t xml:space="preserve"> including Energy Bid/Offer Curves</w:t>
        </w:r>
      </w:ins>
      <w:r w:rsidRPr="0026275F">
        <w:rPr>
          <w:rFonts w:ascii="Arial" w:hAnsi="Arial" w:cs="Arial"/>
          <w:sz w:val="20"/>
          <w:szCs w:val="20"/>
        </w:rPr>
        <w:t>, DAM Energy-Only Offers, Ancillary Service Offers and DAM Energy Bids as well as Point-to-Point (PTP) bids can be submitted and settled at a Generation</w:t>
      </w:r>
      <w:ins w:id="37" w:author="ERCOT" w:date="2024-06-28T09:08:00Z">
        <w:r w:rsidRPr="0026275F">
          <w:rPr>
            <w:rFonts w:ascii="Arial" w:hAnsi="Arial" w:cs="Arial"/>
            <w:sz w:val="20"/>
            <w:szCs w:val="20"/>
          </w:rPr>
          <w:t>/E</w:t>
        </w:r>
      </w:ins>
      <w:ins w:id="38"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unless that Generation</w:t>
      </w:r>
      <w:ins w:id="39" w:author="ERCOT" w:date="2024-06-28T09:08:00Z">
        <w:r w:rsidRPr="0026275F">
          <w:rPr>
            <w:rFonts w:ascii="Arial" w:hAnsi="Arial" w:cs="Arial"/>
            <w:sz w:val="20"/>
            <w:szCs w:val="20"/>
          </w:rPr>
          <w:t>/E</w:t>
        </w:r>
      </w:ins>
      <w:ins w:id="40"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is within a PUN site where constrainable Transmission Element(s) exist between the Generation</w:t>
      </w:r>
      <w:ins w:id="41" w:author="ERCOT" w:date="2024-06-28T09:08:00Z">
        <w:r w:rsidRPr="0026275F">
          <w:rPr>
            <w:rFonts w:ascii="Arial" w:hAnsi="Arial" w:cs="Arial"/>
            <w:sz w:val="20"/>
            <w:szCs w:val="20"/>
          </w:rPr>
          <w:t>/E</w:t>
        </w:r>
      </w:ins>
      <w:ins w:id="42" w:author="ERCOT" w:date="2024-06-28T13:33:00Z">
        <w:r w:rsidRPr="0026275F">
          <w:rPr>
            <w:rFonts w:ascii="Arial" w:hAnsi="Arial" w:cs="Arial"/>
            <w:sz w:val="20"/>
            <w:szCs w:val="20"/>
          </w:rPr>
          <w:t>nergy Storage</w:t>
        </w:r>
      </w:ins>
      <w:r w:rsidRPr="0026275F">
        <w:rPr>
          <w:rFonts w:ascii="Arial" w:hAnsi="Arial" w:cs="Arial"/>
          <w:sz w:val="20"/>
          <w:szCs w:val="20"/>
        </w:rPr>
        <w:t xml:space="preserve"> Resource Node and ERCOT-Polled Settlement (EPS) Meter, in which case only Three-Part Supply Offers</w:t>
      </w:r>
      <w:ins w:id="43" w:author="ERCOT" w:date="2024-07-05T18:07:00Z">
        <w:r w:rsidRPr="0026275F">
          <w:rPr>
            <w:rFonts w:ascii="Arial" w:hAnsi="Arial" w:cs="Arial"/>
            <w:sz w:val="20"/>
            <w:szCs w:val="20"/>
          </w:rPr>
          <w:t xml:space="preserve"> including Energy Bid/Offer Curves</w:t>
        </w:r>
      </w:ins>
      <w:r w:rsidRPr="0026275F">
        <w:rPr>
          <w:rFonts w:ascii="Arial" w:hAnsi="Arial" w:cs="Arial"/>
          <w:sz w:val="20"/>
          <w:szCs w:val="20"/>
        </w:rPr>
        <w:t xml:space="preserve">, and Ancillary Service Offers can be submitted and settled. </w:t>
      </w:r>
    </w:p>
    <w:p w14:paraId="493C5302" w14:textId="1BED90AC" w:rsidR="0026275F" w:rsidRPr="0026275F" w:rsidRDefault="0026275F" w:rsidP="0026275F">
      <w:pPr>
        <w:spacing w:before="120" w:after="120"/>
        <w:ind w:left="144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Generation</w:t>
      </w:r>
      <w:ins w:id="44" w:author="ERCOT" w:date="2024-06-28T09:08:00Z">
        <w:r w:rsidRPr="0026275F">
          <w:rPr>
            <w:rFonts w:ascii="Arial" w:hAnsi="Arial" w:cs="Arial"/>
            <w:sz w:val="20"/>
            <w:szCs w:val="20"/>
          </w:rPr>
          <w:t>/</w:t>
        </w:r>
      </w:ins>
      <w:ins w:id="45" w:author="ERCOT" w:date="2024-06-28T15:38:00Z">
        <w:r w:rsidRPr="0026275F">
          <w:rPr>
            <w:rFonts w:ascii="Arial" w:hAnsi="Arial" w:cs="Arial"/>
            <w:sz w:val="20"/>
            <w:szCs w:val="20"/>
          </w:rPr>
          <w:t>E</w:t>
        </w:r>
      </w:ins>
      <w:ins w:id="46" w:author="ERCOT" w:date="2024-06-28T15:40:00Z">
        <w:r w:rsidRPr="0026275F">
          <w:rPr>
            <w:rFonts w:ascii="Arial" w:hAnsi="Arial" w:cs="Arial"/>
            <w:sz w:val="20"/>
            <w:szCs w:val="20"/>
          </w:rPr>
          <w:t>nergy Storage</w:t>
        </w:r>
      </w:ins>
      <w:r w:rsidRPr="0026275F">
        <w:rPr>
          <w:rFonts w:ascii="Arial" w:hAnsi="Arial" w:cs="Arial"/>
          <w:sz w:val="20"/>
          <w:szCs w:val="20"/>
        </w:rPr>
        <w:t xml:space="preserve"> Resource Node within a PUN site refers to those Resource Nodes defined for Generation Resources</w:t>
      </w:r>
      <w:ins w:id="47" w:author="ERCOT" w:date="2024-06-28T09:47:00Z">
        <w:r w:rsidRPr="0026275F">
          <w:rPr>
            <w:rFonts w:ascii="Arial" w:hAnsi="Arial" w:cs="Arial"/>
            <w:sz w:val="20"/>
            <w:szCs w:val="20"/>
          </w:rPr>
          <w:t xml:space="preserve"> and </w:t>
        </w:r>
      </w:ins>
      <w:ins w:id="48" w:author="ERCOT" w:date="2024-07-03T12:50:00Z">
        <w:r w:rsidRPr="0026275F">
          <w:rPr>
            <w:rFonts w:ascii="Arial" w:hAnsi="Arial" w:cs="Arial"/>
            <w:sz w:val="20"/>
            <w:szCs w:val="20"/>
          </w:rPr>
          <w:t>ESRs</w:t>
        </w:r>
      </w:ins>
      <w:r w:rsidRPr="0026275F">
        <w:rPr>
          <w:rFonts w:ascii="Arial" w:hAnsi="Arial" w:cs="Arial"/>
          <w:sz w:val="20"/>
          <w:szCs w:val="20"/>
        </w:rPr>
        <w:t xml:space="preserve"> within a PUN site that cannot be placed at the PUN Point of Interconnection (POI) due to the rules for placement of Resource Nodes described in Section 3.2, Resource Node Location. </w:t>
      </w:r>
    </w:p>
    <w:p w14:paraId="2A49594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d.</w:t>
      </w:r>
      <w:r w:rsidRPr="0026275F">
        <w:rPr>
          <w:rFonts w:ascii="Arial" w:hAnsi="Arial" w:cs="Arial"/>
          <w:sz w:val="20"/>
          <w:szCs w:val="20"/>
        </w:rPr>
        <w:tab/>
        <w:t>CCP Logical Resource Node represents the Settlement Point for Three-Part Supply Offers for CCP configurations.  Only Three-Part Supply Offers, and Ancillary Service Offers for CCP configurations can be submitted and settled at a CCP Logical Resource Node.</w:t>
      </w:r>
    </w:p>
    <w:p w14:paraId="5AF1F12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CCU Resource Node represents the Settlement Point for the CCU.  Only DAM Energy-Only Offers, DAM Energy Bids and PTP bids can be submitted and settled at a CCU Resource Node.</w:t>
      </w:r>
    </w:p>
    <w:p w14:paraId="0EBE07A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PUN Resource Node represents the Settlement Point at the PUN interconnection to ERCOT.  Only DAM Energy-Only Offers, DAM Energy Bids and PTP bids can be submitted and settled at a PUN Resource Node.</w:t>
      </w:r>
    </w:p>
    <w:p w14:paraId="2B38E711" w14:textId="2F302ED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Multiple Generation Resources</w:t>
      </w:r>
      <w:ins w:id="49" w:author="ERCOT" w:date="2024-06-28T09:49:00Z">
        <w:r w:rsidRPr="0026275F">
          <w:rPr>
            <w:rFonts w:ascii="Arial" w:hAnsi="Arial" w:cs="Arial"/>
            <w:sz w:val="20"/>
            <w:szCs w:val="20"/>
          </w:rPr>
          <w:t xml:space="preserve"> and multiple </w:t>
        </w:r>
      </w:ins>
      <w:ins w:id="50" w:author="ERCOT" w:date="2024-07-03T12:51:00Z">
        <w:r w:rsidRPr="0026275F">
          <w:rPr>
            <w:rFonts w:ascii="Arial" w:hAnsi="Arial" w:cs="Arial"/>
            <w:sz w:val="20"/>
            <w:szCs w:val="20"/>
          </w:rPr>
          <w:t>ESRs</w:t>
        </w:r>
      </w:ins>
      <w:r w:rsidRPr="0026275F">
        <w:rPr>
          <w:rFonts w:ascii="Arial" w:hAnsi="Arial" w:cs="Arial"/>
          <w:sz w:val="20"/>
          <w:szCs w:val="20"/>
        </w:rPr>
        <w:t xml:space="preserve"> can be mapped to the same Resource Node, i.e. offers from different Generation Resources</w:t>
      </w:r>
      <w:ins w:id="51" w:author="ERCOT" w:date="2024-06-28T09:49:00Z">
        <w:r w:rsidRPr="0026275F">
          <w:rPr>
            <w:rFonts w:ascii="Arial" w:hAnsi="Arial" w:cs="Arial"/>
            <w:sz w:val="20"/>
            <w:szCs w:val="20"/>
          </w:rPr>
          <w:t xml:space="preserve"> and </w:t>
        </w:r>
      </w:ins>
      <w:ins w:id="52" w:author="ERCOT" w:date="2024-07-03T12:51:00Z">
        <w:r w:rsidRPr="0026275F">
          <w:rPr>
            <w:rFonts w:ascii="Arial" w:hAnsi="Arial" w:cs="Arial"/>
            <w:sz w:val="20"/>
            <w:szCs w:val="20"/>
          </w:rPr>
          <w:t>ESRs</w:t>
        </w:r>
      </w:ins>
      <w:r w:rsidRPr="0026275F">
        <w:rPr>
          <w:rFonts w:ascii="Arial" w:hAnsi="Arial" w:cs="Arial"/>
          <w:sz w:val="20"/>
          <w:szCs w:val="20"/>
        </w:rPr>
        <w:t xml:space="preserve"> can be settled at the same Settlement Point.</w:t>
      </w:r>
    </w:p>
    <w:p w14:paraId="410536A4" w14:textId="68991281"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r>
      <w:ins w:id="53" w:author="ERCOT" w:date="2024-06-28T09:51:00Z">
        <w:r w:rsidRPr="0026275F">
          <w:rPr>
            <w:rFonts w:ascii="Arial" w:hAnsi="Arial" w:cs="Arial"/>
            <w:sz w:val="20"/>
            <w:szCs w:val="20"/>
          </w:rPr>
          <w:t xml:space="preserve">A </w:t>
        </w:r>
      </w:ins>
      <w:r w:rsidRPr="0026275F">
        <w:rPr>
          <w:rFonts w:ascii="Arial" w:hAnsi="Arial" w:cs="Arial"/>
          <w:sz w:val="20"/>
          <w:szCs w:val="20"/>
        </w:rPr>
        <w:t xml:space="preserve">Generation Resource can only be mapped to one Resource Node, i.e. offers from </w:t>
      </w:r>
      <w:del w:id="54" w:author="ERCOT" w:date="2024-06-28T09:52:00Z">
        <w:r w:rsidRPr="0026275F" w:rsidDel="005D7D58">
          <w:rPr>
            <w:rFonts w:ascii="Arial" w:hAnsi="Arial" w:cs="Arial"/>
            <w:sz w:val="20"/>
            <w:szCs w:val="20"/>
          </w:rPr>
          <w:delText>the</w:delText>
        </w:r>
      </w:del>
      <w:ins w:id="55" w:author="ERCOT" w:date="2024-06-28T09:52:00Z">
        <w:r w:rsidRPr="0026275F">
          <w:rPr>
            <w:rFonts w:ascii="Arial" w:hAnsi="Arial" w:cs="Arial"/>
            <w:sz w:val="20"/>
            <w:szCs w:val="20"/>
          </w:rPr>
          <w:t>a</w:t>
        </w:r>
      </w:ins>
      <w:r w:rsidRPr="0026275F">
        <w:rPr>
          <w:rFonts w:ascii="Arial" w:hAnsi="Arial" w:cs="Arial"/>
          <w:sz w:val="20"/>
          <w:szCs w:val="20"/>
        </w:rPr>
        <w:t xml:space="preserve"> Generation Resource</w:t>
      </w:r>
      <w:del w:id="56" w:author="ERCOT" w:date="2024-06-28T09:51:00Z">
        <w:r w:rsidRPr="0026275F" w:rsidDel="005D7D58">
          <w:rPr>
            <w:rFonts w:ascii="Arial" w:hAnsi="Arial" w:cs="Arial"/>
            <w:sz w:val="20"/>
            <w:szCs w:val="20"/>
          </w:rPr>
          <w:delText>s</w:delText>
        </w:r>
      </w:del>
      <w:r w:rsidRPr="0026275F">
        <w:rPr>
          <w:rFonts w:ascii="Arial" w:hAnsi="Arial" w:cs="Arial"/>
          <w:sz w:val="20"/>
          <w:szCs w:val="20"/>
        </w:rPr>
        <w:t xml:space="preserve"> can only be settled at one Settlement Price.</w:t>
      </w:r>
      <w:ins w:id="57" w:author="ERCOT" w:date="2024-06-28T09:50:00Z">
        <w:r w:rsidRPr="0026275F">
          <w:rPr>
            <w:rFonts w:ascii="Arial" w:hAnsi="Arial" w:cs="Arial"/>
            <w:sz w:val="20"/>
            <w:szCs w:val="20"/>
          </w:rPr>
          <w:t xml:space="preserve">  Similarly, an </w:t>
        </w:r>
      </w:ins>
      <w:ins w:id="58" w:author="ERCOT" w:date="2024-07-03T12:51:00Z">
        <w:r w:rsidRPr="0026275F">
          <w:rPr>
            <w:rFonts w:ascii="Arial" w:hAnsi="Arial" w:cs="Arial"/>
            <w:sz w:val="20"/>
            <w:szCs w:val="20"/>
          </w:rPr>
          <w:t>ESR</w:t>
        </w:r>
      </w:ins>
      <w:ins w:id="59" w:author="ERCOT" w:date="2024-06-28T09:50:00Z">
        <w:r w:rsidRPr="0026275F">
          <w:rPr>
            <w:rFonts w:ascii="Arial" w:hAnsi="Arial" w:cs="Arial"/>
            <w:sz w:val="20"/>
            <w:szCs w:val="20"/>
          </w:rPr>
          <w:t xml:space="preserve"> can only be mapped to one Resource Node, i.e. offers from </w:t>
        </w:r>
      </w:ins>
      <w:ins w:id="60" w:author="ERCOT" w:date="2024-06-28T09:52:00Z">
        <w:r w:rsidRPr="0026275F">
          <w:rPr>
            <w:rFonts w:ascii="Arial" w:hAnsi="Arial" w:cs="Arial"/>
            <w:sz w:val="20"/>
            <w:szCs w:val="20"/>
          </w:rPr>
          <w:t>a</w:t>
        </w:r>
      </w:ins>
      <w:ins w:id="61" w:author="ERCOT" w:date="2024-06-28T15:39:00Z">
        <w:r w:rsidRPr="0026275F">
          <w:rPr>
            <w:rFonts w:ascii="Arial" w:hAnsi="Arial" w:cs="Arial"/>
            <w:sz w:val="20"/>
            <w:szCs w:val="20"/>
          </w:rPr>
          <w:t>n</w:t>
        </w:r>
      </w:ins>
      <w:ins w:id="62" w:author="ERCOT" w:date="2024-06-28T09:51:00Z">
        <w:r w:rsidRPr="0026275F">
          <w:rPr>
            <w:rFonts w:ascii="Arial" w:hAnsi="Arial" w:cs="Arial"/>
            <w:sz w:val="20"/>
            <w:szCs w:val="20"/>
          </w:rPr>
          <w:t xml:space="preserve"> </w:t>
        </w:r>
      </w:ins>
      <w:ins w:id="63" w:author="ERCOT" w:date="2024-07-03T12:51:00Z">
        <w:r w:rsidRPr="0026275F">
          <w:rPr>
            <w:rFonts w:ascii="Arial" w:hAnsi="Arial" w:cs="Arial"/>
            <w:sz w:val="20"/>
            <w:szCs w:val="20"/>
          </w:rPr>
          <w:t>ESR</w:t>
        </w:r>
      </w:ins>
      <w:ins w:id="64" w:author="ERCOT" w:date="2024-06-28T09:50:00Z">
        <w:r w:rsidRPr="0026275F">
          <w:rPr>
            <w:rFonts w:ascii="Arial" w:hAnsi="Arial" w:cs="Arial"/>
            <w:sz w:val="20"/>
            <w:szCs w:val="20"/>
          </w:rPr>
          <w:t xml:space="preserve"> can only be settled at one Settlement Price.</w:t>
        </w:r>
      </w:ins>
    </w:p>
    <w:p w14:paraId="000E05A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 xml:space="preserve">The Resource Nodes for “single” Resources and for Resources that are a component of a CCP shall be identified prior to the identification of the PUN Resource Nodes.  Once those Resource Nodes have been located, the PUN Resource Nodes shall be located for PUN Resources that are not co-located with an existing Resource Node. </w:t>
      </w:r>
    </w:p>
    <w:p w14:paraId="34FB838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j.</w:t>
      </w:r>
      <w:r w:rsidRPr="0026275F">
        <w:rPr>
          <w:rFonts w:ascii="Arial" w:hAnsi="Arial" w:cs="Arial"/>
          <w:sz w:val="20"/>
          <w:szCs w:val="20"/>
        </w:rPr>
        <w:tab/>
        <w:t>Resource Nodes shall not be located at the Direct Current Ties (DC Ties).  (The DC Ties are Load Zones.)</w:t>
      </w:r>
    </w:p>
    <w:p w14:paraId="2FF0A94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k.</w:t>
      </w:r>
      <w:r w:rsidRPr="0026275F">
        <w:rPr>
          <w:rFonts w:ascii="Arial" w:hAnsi="Arial" w:cs="Arial"/>
          <w:sz w:val="20"/>
          <w:szCs w:val="20"/>
        </w:rPr>
        <w:tab/>
        <w:t>Resource Nodes shall not be located at the Block Load Transfer (BLT) buses.</w:t>
      </w:r>
    </w:p>
    <w:p w14:paraId="3E9BFAB7" w14:textId="77777777" w:rsidR="0026275F" w:rsidRPr="0026275F" w:rsidRDefault="0026275F" w:rsidP="0026275F">
      <w:pPr>
        <w:spacing w:before="120" w:after="120"/>
        <w:ind w:left="1080" w:hanging="360"/>
        <w:rPr>
          <w:ins w:id="65" w:author="ERCOT" w:date="2024-07-02T15:28:00Z"/>
          <w:rFonts w:ascii="Arial" w:hAnsi="Arial" w:cs="Arial"/>
          <w:sz w:val="20"/>
          <w:szCs w:val="20"/>
        </w:rPr>
      </w:pPr>
      <w:r w:rsidRPr="0026275F">
        <w:rPr>
          <w:rFonts w:ascii="Arial" w:hAnsi="Arial" w:cs="Arial"/>
          <w:sz w:val="20"/>
          <w:szCs w:val="20"/>
        </w:rPr>
        <w:t>l.</w:t>
      </w:r>
      <w:r w:rsidRPr="0026275F">
        <w:rPr>
          <w:rFonts w:ascii="Arial" w:hAnsi="Arial" w:cs="Arial"/>
          <w:sz w:val="20"/>
          <w:szCs w:val="20"/>
        </w:rPr>
        <w:tab/>
        <w:t xml:space="preserve">Do not identify or locate Resource Nodes for Non-Modeled Generators. </w:t>
      </w:r>
    </w:p>
    <w:p w14:paraId="00EE0F1C" w14:textId="77777777" w:rsidR="0026275F" w:rsidRPr="0026275F" w:rsidRDefault="0026275F" w:rsidP="0026275F">
      <w:pPr>
        <w:spacing w:before="120" w:after="120"/>
        <w:ind w:left="1080" w:hanging="360"/>
        <w:rPr>
          <w:rFonts w:ascii="Arial" w:hAnsi="Arial" w:cs="Arial"/>
          <w:sz w:val="20"/>
          <w:szCs w:val="20"/>
        </w:rPr>
      </w:pPr>
      <w:ins w:id="66" w:author="ERCOT" w:date="2024-07-02T15:28:00Z">
        <w:r w:rsidRPr="0026275F">
          <w:rPr>
            <w:rFonts w:ascii="Arial" w:hAnsi="Arial" w:cs="Arial"/>
            <w:sz w:val="20"/>
            <w:szCs w:val="20"/>
          </w:rPr>
          <w:t>m.</w:t>
        </w:r>
        <w:r w:rsidRPr="0026275F">
          <w:rPr>
            <w:rFonts w:ascii="Arial" w:hAnsi="Arial" w:cs="Arial"/>
            <w:sz w:val="20"/>
            <w:szCs w:val="20"/>
          </w:rPr>
          <w:tab/>
          <w:t>The Resource Node for a</w:t>
        </w:r>
      </w:ins>
      <w:ins w:id="67" w:author="ERCOT" w:date="2024-07-02T15:29:00Z">
        <w:r w:rsidRPr="0026275F">
          <w:rPr>
            <w:rFonts w:ascii="Arial" w:hAnsi="Arial" w:cs="Arial"/>
            <w:sz w:val="20"/>
            <w:szCs w:val="20"/>
          </w:rPr>
          <w:t xml:space="preserve"> Distribution Generation Resource</w:t>
        </w:r>
      </w:ins>
      <w:ins w:id="68" w:author="ERCOT" w:date="2024-07-03T12:51:00Z">
        <w:r w:rsidRPr="0026275F">
          <w:rPr>
            <w:rFonts w:ascii="Arial" w:hAnsi="Arial" w:cs="Arial"/>
            <w:sz w:val="20"/>
            <w:szCs w:val="20"/>
          </w:rPr>
          <w:t xml:space="preserve"> (DGR)</w:t>
        </w:r>
      </w:ins>
      <w:ins w:id="69" w:author="ERCOT" w:date="2024-07-02T15:29:00Z">
        <w:r w:rsidRPr="0026275F">
          <w:rPr>
            <w:rFonts w:ascii="Arial" w:hAnsi="Arial" w:cs="Arial"/>
            <w:sz w:val="20"/>
            <w:szCs w:val="20"/>
          </w:rPr>
          <w:t xml:space="preserve"> or Distribution </w:t>
        </w:r>
      </w:ins>
      <w:ins w:id="70" w:author="ERCOT" w:date="2024-07-02T15:28:00Z">
        <w:r w:rsidRPr="0026275F">
          <w:rPr>
            <w:rFonts w:ascii="Arial" w:hAnsi="Arial" w:cs="Arial"/>
            <w:sz w:val="20"/>
            <w:szCs w:val="20"/>
          </w:rPr>
          <w:t>Energy Storage Resource</w:t>
        </w:r>
      </w:ins>
      <w:ins w:id="71" w:author="ERCOT" w:date="2024-07-03T12:52:00Z">
        <w:r w:rsidRPr="0026275F">
          <w:rPr>
            <w:rFonts w:ascii="Arial" w:hAnsi="Arial" w:cs="Arial"/>
            <w:sz w:val="20"/>
            <w:szCs w:val="20"/>
          </w:rPr>
          <w:t xml:space="preserve"> (DESR)</w:t>
        </w:r>
      </w:ins>
      <w:ins w:id="72" w:author="ERCOT" w:date="2024-07-02T15:28:00Z">
        <w:r w:rsidRPr="0026275F">
          <w:rPr>
            <w:rFonts w:ascii="Arial" w:hAnsi="Arial" w:cs="Arial"/>
            <w:sz w:val="20"/>
            <w:szCs w:val="20"/>
          </w:rPr>
          <w:t xml:space="preserve"> </w:t>
        </w:r>
      </w:ins>
      <w:ins w:id="73" w:author="ERCOT" w:date="2024-07-02T15:30:00Z">
        <w:r w:rsidRPr="0026275F">
          <w:rPr>
            <w:rFonts w:ascii="Arial" w:hAnsi="Arial" w:cs="Arial"/>
            <w:sz w:val="20"/>
            <w:szCs w:val="20"/>
          </w:rPr>
          <w:t>may be located at its Resource Connectivity Node.</w:t>
        </w:r>
      </w:ins>
    </w:p>
    <w:p w14:paraId="47C6435E"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3.2</w:t>
      </w:r>
      <w:r w:rsidRPr="0026275F">
        <w:rPr>
          <w:rFonts w:ascii="Arial" w:hAnsi="Arial" w:cs="Arial"/>
          <w:sz w:val="20"/>
          <w:szCs w:val="20"/>
        </w:rPr>
        <w:tab/>
        <w:t>Resource Node Location</w:t>
      </w:r>
    </w:p>
    <w:p w14:paraId="1C134EB5" w14:textId="77777777" w:rsidR="0026275F" w:rsidRPr="0026275F" w:rsidRDefault="0026275F" w:rsidP="0026275F">
      <w:pPr>
        <w:spacing w:before="120" w:after="120"/>
        <w:ind w:left="1080" w:hanging="360"/>
        <w:rPr>
          <w:rFonts w:ascii="Arial" w:hAnsi="Arial" w:cs="Arial"/>
          <w:sz w:val="20"/>
          <w:szCs w:val="20"/>
          <w:u w:val="single"/>
        </w:rPr>
      </w:pPr>
      <w:r w:rsidRPr="0026275F">
        <w:rPr>
          <w:rFonts w:ascii="Arial" w:hAnsi="Arial" w:cs="Arial"/>
          <w:sz w:val="20"/>
          <w:szCs w:val="20"/>
        </w:rPr>
        <w:t>a.</w:t>
      </w:r>
      <w:r w:rsidRPr="0026275F">
        <w:rPr>
          <w:rFonts w:ascii="Arial" w:hAnsi="Arial" w:cs="Arial"/>
          <w:sz w:val="20"/>
          <w:szCs w:val="20"/>
        </w:rPr>
        <w:tab/>
      </w:r>
      <w:r w:rsidRPr="0026275F">
        <w:rPr>
          <w:rFonts w:ascii="Arial" w:hAnsi="Arial" w:cs="Arial"/>
          <w:sz w:val="20"/>
          <w:szCs w:val="20"/>
          <w:u w:val="single"/>
        </w:rPr>
        <w:t>First Fork Rule</w:t>
      </w:r>
      <w:r w:rsidRPr="0026275F">
        <w:rPr>
          <w:rFonts w:ascii="Arial" w:hAnsi="Arial" w:cs="Arial"/>
          <w:sz w:val="20"/>
          <w:szCs w:val="20"/>
        </w:rPr>
        <w:t>:  Locate Resource Node at the first Electrical Bus with alternate paths starting from the Generation</w:t>
      </w:r>
      <w:ins w:id="74" w:author="ERCOT" w:date="2024-06-28T10:26:00Z">
        <w:r w:rsidRPr="0026275F">
          <w:rPr>
            <w:rFonts w:ascii="Arial" w:hAnsi="Arial" w:cs="Arial"/>
            <w:sz w:val="20"/>
            <w:szCs w:val="20"/>
          </w:rPr>
          <w:t>/</w:t>
        </w:r>
      </w:ins>
      <w:ins w:id="75" w:author="ERCOT" w:date="2024-06-28T15:38:00Z">
        <w:r w:rsidRPr="0026275F">
          <w:rPr>
            <w:rFonts w:ascii="Arial" w:hAnsi="Arial" w:cs="Arial"/>
            <w:sz w:val="20"/>
            <w:szCs w:val="20"/>
          </w:rPr>
          <w:t>E</w:t>
        </w:r>
      </w:ins>
      <w:ins w:id="76" w:author="ERCOT" w:date="2024-06-28T15:39:00Z">
        <w:r w:rsidRPr="0026275F">
          <w:rPr>
            <w:rFonts w:ascii="Arial" w:hAnsi="Arial" w:cs="Arial"/>
            <w:sz w:val="20"/>
            <w:szCs w:val="20"/>
          </w:rPr>
          <w:t>nergy Storage</w:t>
        </w:r>
      </w:ins>
      <w:r w:rsidRPr="0026275F">
        <w:rPr>
          <w:rFonts w:ascii="Arial" w:hAnsi="Arial" w:cs="Arial"/>
          <w:sz w:val="20"/>
          <w:szCs w:val="20"/>
        </w:rPr>
        <w:t xml:space="preserve"> Resource Connectivity Node.  Parallel network paths do not count as alternate paths.</w:t>
      </w:r>
    </w:p>
    <w:p w14:paraId="2BBF47BA" w14:textId="714ACFBB" w:rsidR="0026275F" w:rsidRPr="0026275F" w:rsidRDefault="0026275F" w:rsidP="0026275F">
      <w:pPr>
        <w:spacing w:before="120" w:after="120"/>
        <w:ind w:left="1440" w:hanging="360"/>
        <w:rPr>
          <w:rFonts w:ascii="Arial" w:hAnsi="Arial" w:cs="Arial"/>
          <w:sz w:val="20"/>
          <w:szCs w:val="20"/>
          <w:u w:val="single"/>
        </w:rPr>
      </w:pPr>
      <w:r w:rsidRPr="0026275F">
        <w:rPr>
          <w:rFonts w:ascii="Arial" w:hAnsi="Arial" w:cs="Arial"/>
          <w:sz w:val="20"/>
          <w:szCs w:val="20"/>
        </w:rPr>
        <w:t>i.</w:t>
      </w:r>
      <w:r w:rsidRPr="0026275F">
        <w:rPr>
          <w:rFonts w:ascii="Arial" w:hAnsi="Arial" w:cs="Arial"/>
          <w:sz w:val="20"/>
          <w:szCs w:val="20"/>
        </w:rPr>
        <w:tab/>
      </w:r>
      <w:r w:rsidRPr="0026275F">
        <w:rPr>
          <w:rFonts w:ascii="Arial" w:hAnsi="Arial" w:cs="Arial"/>
          <w:sz w:val="20"/>
          <w:szCs w:val="20"/>
          <w:u w:val="single"/>
        </w:rPr>
        <w:t>Exception:</w:t>
      </w:r>
      <w:r w:rsidRPr="0026275F">
        <w:rPr>
          <w:rFonts w:ascii="Arial" w:hAnsi="Arial" w:cs="Arial"/>
          <w:sz w:val="20"/>
          <w:szCs w:val="20"/>
        </w:rPr>
        <w:t xml:space="preserve">  There is an exception to this rule for placing Generation</w:t>
      </w:r>
      <w:ins w:id="77" w:author="ERCOT" w:date="2024-07-03T12:56:00Z">
        <w:r w:rsidRPr="0026275F">
          <w:rPr>
            <w:rFonts w:ascii="Arial" w:hAnsi="Arial" w:cs="Arial"/>
            <w:sz w:val="20"/>
            <w:szCs w:val="20"/>
          </w:rPr>
          <w:t>/Energy Storage</w:t>
        </w:r>
      </w:ins>
      <w:r w:rsidRPr="0026275F">
        <w:rPr>
          <w:rFonts w:ascii="Arial" w:hAnsi="Arial" w:cs="Arial"/>
          <w:sz w:val="20"/>
          <w:szCs w:val="20"/>
        </w:rPr>
        <w:t xml:space="preserve"> Resource Nodes and CCU Resource Nodes that are mapped to Generation</w:t>
      </w:r>
      <w:ins w:id="78" w:author="ERCOT" w:date="2024-07-03T12:57:00Z">
        <w:r w:rsidRPr="0026275F">
          <w:rPr>
            <w:rFonts w:ascii="Arial" w:hAnsi="Arial" w:cs="Arial"/>
            <w:sz w:val="20"/>
            <w:szCs w:val="20"/>
          </w:rPr>
          <w:t>/Energy Storage</w:t>
        </w:r>
      </w:ins>
      <w:r w:rsidRPr="0026275F">
        <w:rPr>
          <w:rFonts w:ascii="Arial" w:hAnsi="Arial" w:cs="Arial"/>
          <w:sz w:val="20"/>
          <w:szCs w:val="20"/>
        </w:rPr>
        <w:t xml:space="preserve"> Resources within a PUN.  If the Generation Resource(s)</w:t>
      </w:r>
      <w:ins w:id="79" w:author="ERCOT" w:date="2024-06-28T10:28:00Z">
        <w:r w:rsidRPr="0026275F">
          <w:rPr>
            <w:rFonts w:ascii="Arial" w:hAnsi="Arial" w:cs="Arial"/>
            <w:sz w:val="20"/>
            <w:szCs w:val="20"/>
          </w:rPr>
          <w:t xml:space="preserve"> and/or </w:t>
        </w:r>
      </w:ins>
      <w:ins w:id="80" w:author="ERCOT" w:date="2024-07-03T12:58:00Z">
        <w:r w:rsidRPr="0026275F">
          <w:rPr>
            <w:rFonts w:ascii="Arial" w:hAnsi="Arial" w:cs="Arial"/>
            <w:sz w:val="20"/>
            <w:szCs w:val="20"/>
          </w:rPr>
          <w:t>ESR</w:t>
        </w:r>
      </w:ins>
      <w:ins w:id="81" w:author="ERCOT" w:date="2024-06-28T10:28:00Z">
        <w:r w:rsidRPr="0026275F">
          <w:rPr>
            <w:rFonts w:ascii="Arial" w:hAnsi="Arial" w:cs="Arial"/>
            <w:sz w:val="20"/>
            <w:szCs w:val="20"/>
          </w:rPr>
          <w:t>(s)</w:t>
        </w:r>
      </w:ins>
      <w:r w:rsidRPr="0026275F">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642F7978" w14:textId="77777777" w:rsidR="0026275F" w:rsidRPr="0026275F" w:rsidRDefault="0026275F" w:rsidP="0026275F">
      <w:pPr>
        <w:spacing w:before="120" w:after="120"/>
        <w:ind w:left="1440" w:hanging="360"/>
        <w:rPr>
          <w:rFonts w:ascii="Arial" w:hAnsi="Arial" w:cs="Arial"/>
          <w:sz w:val="20"/>
          <w:szCs w:val="20"/>
          <w:u w:val="single"/>
        </w:rPr>
      </w:pPr>
      <w:r w:rsidRPr="0026275F">
        <w:rPr>
          <w:rFonts w:ascii="Arial" w:hAnsi="Arial" w:cs="Arial"/>
          <w:sz w:val="20"/>
          <w:szCs w:val="20"/>
        </w:rPr>
        <w:t>ii.</w:t>
      </w:r>
      <w:r w:rsidRPr="0026275F">
        <w:rPr>
          <w:rFonts w:ascii="Arial" w:hAnsi="Arial" w:cs="Arial"/>
          <w:sz w:val="20"/>
          <w:szCs w:val="20"/>
        </w:rPr>
        <w:tab/>
      </w:r>
      <w:r w:rsidRPr="0026275F">
        <w:rPr>
          <w:rFonts w:ascii="Arial" w:hAnsi="Arial" w:cs="Arial"/>
          <w:sz w:val="20"/>
          <w:szCs w:val="20"/>
          <w:u w:val="single"/>
        </w:rPr>
        <w:t>ERCOT-Polled Settlement (EPS) Meter location check</w:t>
      </w:r>
      <w:r w:rsidRPr="0026275F">
        <w:rPr>
          <w:rFonts w:ascii="Arial" w:hAnsi="Arial" w:cs="Arial"/>
          <w:sz w:val="20"/>
          <w:szCs w:val="20"/>
        </w:rPr>
        <w:t>:  As the network connectivity path is traversed in searching for the first Electrical Bus with alternate paths (First Fork Rule), if an Electrical Bus is encountered with a mapped EPS Meter first, then place the Resource Node at this Electrical Bus.</w:t>
      </w:r>
    </w:p>
    <w:p w14:paraId="0C53D4B4"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b.</w:t>
      </w:r>
      <w:r w:rsidRPr="0026275F">
        <w:rPr>
          <w:rFonts w:ascii="Arial" w:hAnsi="Arial" w:cs="Arial"/>
          <w:sz w:val="20"/>
          <w:szCs w:val="20"/>
        </w:rPr>
        <w:tab/>
      </w:r>
      <w:r w:rsidRPr="0026275F">
        <w:rPr>
          <w:rFonts w:ascii="Arial" w:hAnsi="Arial" w:cs="Arial"/>
          <w:sz w:val="20"/>
          <w:szCs w:val="20"/>
          <w:u w:val="single"/>
        </w:rPr>
        <w:t>EPS Meter Rule</w:t>
      </w:r>
      <w:r w:rsidRPr="0026275F">
        <w:rPr>
          <w:rFonts w:ascii="Arial" w:hAnsi="Arial" w:cs="Arial"/>
          <w:sz w:val="20"/>
          <w:szCs w:val="20"/>
        </w:rPr>
        <w:t>:  Locate Resource Node, subject to First Fork Rule, electrically as close as possible to EPS Meter location, i.e. where energy is effectively metered.  If the EPS Meter location changes, then a new Resource Node must be established and the old Resource Node retired in accordance with the procedure in this document.  Please refer to paragraph (h)(ii) below for a list of exceptions under which ERCOT can relocate a Resource Node.</w:t>
      </w:r>
    </w:p>
    <w:p w14:paraId="0713A44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r w:rsidRPr="0026275F">
        <w:rPr>
          <w:rFonts w:ascii="Arial" w:hAnsi="Arial" w:cs="Arial"/>
          <w:sz w:val="20"/>
          <w:szCs w:val="20"/>
          <w:u w:val="single"/>
        </w:rPr>
        <w:t>Ownership Rule</w:t>
      </w:r>
      <w:r w:rsidRPr="0026275F">
        <w:rPr>
          <w:rFonts w:ascii="Arial" w:hAnsi="Arial" w:cs="Arial"/>
          <w:sz w:val="20"/>
          <w:szCs w:val="20"/>
        </w:rPr>
        <w:t>:  Locate Resource Node at the Electrical Bus that is the ERCOT POI (if practical).  Subsequent ownership changes shall not change the Resource Node location.</w:t>
      </w:r>
    </w:p>
    <w:p w14:paraId="17921C0D"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r w:rsidRPr="0026275F">
        <w:rPr>
          <w:rFonts w:ascii="Arial" w:hAnsi="Arial" w:cs="Arial"/>
          <w:sz w:val="20"/>
          <w:szCs w:val="20"/>
          <w:u w:val="single"/>
        </w:rPr>
        <w:t>De-Energization Rule</w:t>
      </w:r>
      <w:r w:rsidRPr="0026275F">
        <w:rPr>
          <w:rFonts w:ascii="Arial" w:hAnsi="Arial" w:cs="Arial"/>
          <w:sz w:val="20"/>
          <w:szCs w:val="20"/>
        </w:rPr>
        <w:t>:  Locate Resource Node at Electrical Bus that is less often de-energized, if alternate choices exist.  Settlement Point Prices (SPPs) for de-energized Resource Nodes are calculated using heuristic rules.</w:t>
      </w:r>
    </w:p>
    <w:p w14:paraId="5B4AD38C" w14:textId="303B053E"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r>
      <w:r w:rsidRPr="0026275F">
        <w:rPr>
          <w:rFonts w:ascii="Arial" w:hAnsi="Arial" w:cs="Arial"/>
          <w:sz w:val="20"/>
          <w:szCs w:val="20"/>
          <w:u w:val="single"/>
        </w:rPr>
        <w:t>Generic Transmission Constraint (GTC) Rule</w:t>
      </w:r>
      <w:r w:rsidRPr="0026275F">
        <w:rPr>
          <w:rFonts w:ascii="Arial" w:hAnsi="Arial" w:cs="Arial"/>
          <w:sz w:val="20"/>
          <w:szCs w:val="20"/>
        </w:rPr>
        <w:t>:  A GTC cannot include Transmission Elements between a Resource Node and any Generation Resources</w:t>
      </w:r>
      <w:ins w:id="82" w:author="ERCOT" w:date="2024-06-28T10:30:00Z">
        <w:r w:rsidRPr="0026275F">
          <w:rPr>
            <w:rFonts w:ascii="Arial" w:hAnsi="Arial" w:cs="Arial"/>
            <w:sz w:val="20"/>
            <w:szCs w:val="20"/>
          </w:rPr>
          <w:t xml:space="preserve"> or </w:t>
        </w:r>
      </w:ins>
      <w:ins w:id="83" w:author="ERCOT" w:date="2024-07-03T13:47:00Z">
        <w:r w:rsidRPr="0026275F">
          <w:rPr>
            <w:rFonts w:ascii="Arial" w:hAnsi="Arial" w:cs="Arial"/>
            <w:sz w:val="20"/>
            <w:szCs w:val="20"/>
          </w:rPr>
          <w:t>ESR</w:t>
        </w:r>
      </w:ins>
      <w:r w:rsidRPr="0026275F">
        <w:rPr>
          <w:rFonts w:ascii="Arial" w:hAnsi="Arial" w:cs="Arial"/>
          <w:sz w:val="20"/>
          <w:szCs w:val="20"/>
        </w:rPr>
        <w:t xml:space="preserve"> mapped to it.</w:t>
      </w:r>
    </w:p>
    <w:p w14:paraId="60A27DDF" w14:textId="5CC7345A"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r>
      <w:r w:rsidRPr="0026275F">
        <w:rPr>
          <w:rFonts w:ascii="Arial" w:hAnsi="Arial" w:cs="Arial"/>
          <w:sz w:val="20"/>
          <w:szCs w:val="20"/>
          <w:u w:val="single"/>
        </w:rPr>
        <w:t>Transmission Constraint Rule</w:t>
      </w:r>
      <w:r w:rsidRPr="0026275F">
        <w:rPr>
          <w:rFonts w:ascii="Arial" w:hAnsi="Arial" w:cs="Arial"/>
          <w:sz w:val="20"/>
          <w:szCs w:val="20"/>
        </w:rPr>
        <w:t>:  Initial placement of the Resource Node should not be such that Transmission Elements between Resource Node and associated Resource Connectivity Nodes could be constrained.  The parameters of the Network Operations Model are evaluated at that point in time when the determination of the Resource Node placement is being made such that there is no congestion between the location of the Resource Node and the Resource Connectivity Node that the Generation Resource</w:t>
      </w:r>
      <w:ins w:id="84" w:author="ERCOT" w:date="2024-06-28T10:32:00Z">
        <w:r w:rsidRPr="0026275F">
          <w:rPr>
            <w:rFonts w:ascii="Arial" w:hAnsi="Arial" w:cs="Arial"/>
            <w:sz w:val="20"/>
            <w:szCs w:val="20"/>
          </w:rPr>
          <w:t xml:space="preserve"> or </w:t>
        </w:r>
      </w:ins>
      <w:ins w:id="85" w:author="ERCOT" w:date="2024-07-03T13:59:00Z">
        <w:r w:rsidRPr="0026275F">
          <w:rPr>
            <w:rFonts w:ascii="Arial" w:hAnsi="Arial" w:cs="Arial"/>
            <w:sz w:val="20"/>
            <w:szCs w:val="20"/>
          </w:rPr>
          <w:t>ESR</w:t>
        </w:r>
      </w:ins>
      <w:r w:rsidRPr="0026275F">
        <w:rPr>
          <w:rFonts w:ascii="Arial" w:hAnsi="Arial" w:cs="Arial"/>
          <w:sz w:val="20"/>
          <w:szCs w:val="20"/>
        </w:rPr>
        <w:t xml:space="preserve"> is physically connected to in the Network Operations Model.  Ongoing monitoring to ensure that there is no congestion between the Resource Node and the Resource Connectivity Node of the Generation Resource</w:t>
      </w:r>
      <w:ins w:id="86" w:author="ERCOT" w:date="2024-06-28T10:33:00Z">
        <w:r w:rsidRPr="0026275F">
          <w:rPr>
            <w:rFonts w:ascii="Arial" w:hAnsi="Arial" w:cs="Arial"/>
            <w:sz w:val="20"/>
            <w:szCs w:val="20"/>
          </w:rPr>
          <w:t xml:space="preserve"> or </w:t>
        </w:r>
      </w:ins>
      <w:ins w:id="87" w:author="ERCOT" w:date="2024-07-03T13:59:00Z">
        <w:r w:rsidRPr="0026275F">
          <w:rPr>
            <w:rFonts w:ascii="Arial" w:hAnsi="Arial" w:cs="Arial"/>
            <w:sz w:val="20"/>
            <w:szCs w:val="20"/>
          </w:rPr>
          <w:t>ESR</w:t>
        </w:r>
      </w:ins>
      <w:r w:rsidRPr="0026275F">
        <w:rPr>
          <w:rFonts w:ascii="Arial" w:hAnsi="Arial" w:cs="Arial"/>
          <w:sz w:val="20"/>
          <w:szCs w:val="20"/>
        </w:rPr>
        <w:t xml:space="preserve"> requires the Resource Entity and Transmission and/or Distribution Service Provider (TDSP) to monitor and coordinate changes that may impact this.  See Articles 5, 6 and 7 of the Standard Generation Interconnection Agreement (SGIA).</w:t>
      </w:r>
    </w:p>
    <w:p w14:paraId="54C3AFF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r>
      <w:r w:rsidRPr="0026275F">
        <w:rPr>
          <w:rFonts w:ascii="Arial" w:hAnsi="Arial" w:cs="Arial"/>
          <w:sz w:val="20"/>
          <w:szCs w:val="20"/>
          <w:u w:val="single"/>
        </w:rPr>
        <w:t>Publicity Rule</w:t>
      </w:r>
      <w:r w:rsidRPr="0026275F">
        <w:rPr>
          <w:rFonts w:ascii="Arial" w:hAnsi="Arial" w:cs="Arial"/>
          <w:sz w:val="20"/>
          <w:szCs w:val="20"/>
        </w:rPr>
        <w:t>:  Market Participants need to know where the Resource Nodes are located.</w:t>
      </w:r>
    </w:p>
    <w:p w14:paraId="7241D23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In the event of a subsequent NOMCR that changes the topology, ERCOT shall review the impact to the Resource Node location.</w:t>
      </w:r>
    </w:p>
    <w:p w14:paraId="622B93FA" w14:textId="77777777" w:rsidR="0026275F" w:rsidRPr="0026275F" w:rsidRDefault="0026275F" w:rsidP="0026275F">
      <w:pPr>
        <w:spacing w:before="120" w:after="120"/>
        <w:ind w:left="144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In cases where a NOMCR, that is to be effective in the future, requires the placement of a new Resource Node, there may be instances where the Common Information Model (CIM) may show both the current and the future topology with the new Resource Node.  This is done to handle situations where the energization date/time of the future network changes are different than the date/time of the migration of the changes in the network model into the ERCOT production systems.  In such cases:</w:t>
      </w:r>
    </w:p>
    <w:p w14:paraId="3CD8B69C" w14:textId="77777777" w:rsidR="0026275F" w:rsidRPr="0026275F" w:rsidRDefault="0026275F" w:rsidP="0026275F">
      <w:pPr>
        <w:tabs>
          <w:tab w:val="num" w:pos="3600"/>
        </w:tabs>
        <w:spacing w:before="120" w:after="120"/>
        <w:ind w:left="180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location of the new Resource Node will be based on the future topology only.</w:t>
      </w:r>
    </w:p>
    <w:p w14:paraId="60E261E0" w14:textId="77777777" w:rsidR="0026275F" w:rsidRPr="0026275F" w:rsidRDefault="0026275F" w:rsidP="0026275F">
      <w:pPr>
        <w:tabs>
          <w:tab w:val="num" w:pos="3600"/>
        </w:tabs>
        <w:spacing w:before="120" w:after="120"/>
        <w:ind w:left="180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The transition of the mapping between Generation</w:t>
      </w:r>
      <w:ins w:id="88" w:author="ERCOT" w:date="2024-06-28T10:34:00Z">
        <w:r w:rsidRPr="0026275F">
          <w:rPr>
            <w:rFonts w:ascii="Arial" w:hAnsi="Arial" w:cs="Arial"/>
            <w:sz w:val="20"/>
            <w:szCs w:val="20"/>
          </w:rPr>
          <w:t>/</w:t>
        </w:r>
      </w:ins>
      <w:ins w:id="89" w:author="ERCOT" w:date="2024-06-28T15:38:00Z">
        <w:r w:rsidRPr="0026275F">
          <w:rPr>
            <w:rFonts w:ascii="Arial" w:hAnsi="Arial" w:cs="Arial"/>
            <w:sz w:val="20"/>
            <w:szCs w:val="20"/>
          </w:rPr>
          <w:t>E</w:t>
        </w:r>
      </w:ins>
      <w:ins w:id="90" w:author="ERCOT" w:date="2024-06-28T15:39:00Z">
        <w:r w:rsidRPr="0026275F">
          <w:rPr>
            <w:rFonts w:ascii="Arial" w:hAnsi="Arial" w:cs="Arial"/>
            <w:sz w:val="20"/>
            <w:szCs w:val="20"/>
          </w:rPr>
          <w:t>nergy Storage</w:t>
        </w:r>
      </w:ins>
      <w:r w:rsidRPr="0026275F">
        <w:rPr>
          <w:rFonts w:ascii="Arial" w:hAnsi="Arial" w:cs="Arial"/>
          <w:sz w:val="20"/>
          <w:szCs w:val="20"/>
        </w:rPr>
        <w:t xml:space="preserve"> Resource and the new Resource Node (if applicable) will be performed by ERCOT support staff. </w:t>
      </w:r>
    </w:p>
    <w:p w14:paraId="67D1BB18" w14:textId="77777777" w:rsidR="0026275F" w:rsidRPr="0026275F" w:rsidDel="006D0E71" w:rsidRDefault="0026275F" w:rsidP="0026275F">
      <w:pPr>
        <w:spacing w:before="120" w:after="120"/>
        <w:ind w:left="1440" w:hanging="360"/>
        <w:rPr>
          <w:del w:id="91" w:author="ERCOT" w:date="2024-06-28T10:36:00Z"/>
          <w:rFonts w:ascii="Arial" w:hAnsi="Arial" w:cs="Arial"/>
          <w:sz w:val="20"/>
          <w:szCs w:val="20"/>
        </w:rPr>
      </w:pPr>
      <w:r w:rsidRPr="0026275F">
        <w:rPr>
          <w:rFonts w:ascii="Arial" w:hAnsi="Arial" w:cs="Arial"/>
          <w:sz w:val="20"/>
          <w:szCs w:val="20"/>
        </w:rPr>
        <w:t>ii.</w:t>
      </w:r>
      <w:r w:rsidRPr="0026275F">
        <w:rPr>
          <w:rFonts w:ascii="Arial" w:hAnsi="Arial" w:cs="Arial"/>
          <w:sz w:val="20"/>
          <w:szCs w:val="20"/>
        </w:rPr>
        <w:tab/>
        <w:t>ERCOT may relocate the existing Resource Node to an appropriate location to</w:t>
      </w:r>
      <w:ins w:id="92" w:author="ERCOT" w:date="2024-07-03T13:05:00Z">
        <w:r w:rsidRPr="0026275F">
          <w:rPr>
            <w:rFonts w:ascii="Arial" w:hAnsi="Arial" w:cs="Arial"/>
            <w:sz w:val="20"/>
            <w:szCs w:val="20"/>
          </w:rPr>
          <w:t xml:space="preserve"> </w:t>
        </w:r>
      </w:ins>
      <w:r w:rsidRPr="0026275F">
        <w:rPr>
          <w:rFonts w:ascii="Arial" w:hAnsi="Arial" w:cs="Arial"/>
          <w:sz w:val="20"/>
          <w:szCs w:val="20"/>
        </w:rPr>
        <w:t>:</w:t>
      </w:r>
    </w:p>
    <w:p w14:paraId="7403770F"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 xml:space="preserve">Align with the </w:t>
      </w:r>
      <w:ins w:id="93" w:author="ERCOT" w:date="2024-07-03T13:45:00Z">
        <w:r w:rsidRPr="0026275F">
          <w:rPr>
            <w:rFonts w:ascii="Arial" w:hAnsi="Arial" w:cs="Arial"/>
            <w:sz w:val="20"/>
            <w:szCs w:val="20"/>
          </w:rPr>
          <w:t xml:space="preserve">correct </w:t>
        </w:r>
      </w:ins>
      <w:r w:rsidRPr="0026275F">
        <w:rPr>
          <w:rFonts w:ascii="Arial" w:hAnsi="Arial" w:cs="Arial"/>
          <w:sz w:val="20"/>
          <w:szCs w:val="20"/>
        </w:rPr>
        <w:t xml:space="preserve">implementation of </w:t>
      </w:r>
      <w:del w:id="94" w:author="ERCOT" w:date="2024-07-03T13:38:00Z">
        <w:r w:rsidRPr="0026275F" w:rsidDel="005D595B">
          <w:rPr>
            <w:rFonts w:ascii="Arial" w:hAnsi="Arial" w:cs="Arial"/>
            <w:sz w:val="20"/>
            <w:szCs w:val="20"/>
          </w:rPr>
          <w:delText>NPRR1016, Clarify Requirements for Distribution Generation Resources (</w:delText>
        </w:r>
      </w:del>
      <w:r w:rsidRPr="0026275F">
        <w:rPr>
          <w:rFonts w:ascii="Arial" w:hAnsi="Arial" w:cs="Arial"/>
          <w:sz w:val="20"/>
          <w:szCs w:val="20"/>
        </w:rPr>
        <w:t>DGRs</w:t>
      </w:r>
      <w:del w:id="95" w:author="ERCOT" w:date="2024-07-03T13:38:00Z">
        <w:r w:rsidRPr="0026275F" w:rsidDel="005D595B">
          <w:rPr>
            <w:rFonts w:ascii="Arial" w:hAnsi="Arial" w:cs="Arial"/>
            <w:sz w:val="20"/>
            <w:szCs w:val="20"/>
          </w:rPr>
          <w:delText>)</w:delText>
        </w:r>
      </w:del>
      <w:r w:rsidRPr="0026275F">
        <w:rPr>
          <w:rFonts w:ascii="Arial" w:hAnsi="Arial" w:cs="Arial"/>
          <w:sz w:val="20"/>
          <w:szCs w:val="20"/>
        </w:rPr>
        <w:t xml:space="preserve"> and </w:t>
      </w:r>
      <w:del w:id="96" w:author="ERCOT" w:date="2024-07-03T13:38:00Z">
        <w:r w:rsidRPr="0026275F" w:rsidDel="005D595B">
          <w:rPr>
            <w:rFonts w:ascii="Arial" w:hAnsi="Arial" w:cs="Arial"/>
            <w:sz w:val="20"/>
            <w:szCs w:val="20"/>
          </w:rPr>
          <w:delText>Distribution Energy Storage Resources (</w:delText>
        </w:r>
      </w:del>
      <w:r w:rsidRPr="0026275F">
        <w:rPr>
          <w:rFonts w:ascii="Arial" w:hAnsi="Arial" w:cs="Arial"/>
          <w:sz w:val="20"/>
          <w:szCs w:val="20"/>
        </w:rPr>
        <w:t>DESRs</w:t>
      </w:r>
      <w:del w:id="97" w:author="ERCOT" w:date="2024-07-03T13:38:00Z">
        <w:r w:rsidRPr="0026275F" w:rsidDel="005D595B">
          <w:rPr>
            <w:rFonts w:ascii="Arial" w:hAnsi="Arial" w:cs="Arial"/>
            <w:sz w:val="20"/>
            <w:szCs w:val="20"/>
          </w:rPr>
          <w:delText>)</w:delText>
        </w:r>
      </w:del>
      <w:r w:rsidRPr="0026275F">
        <w:rPr>
          <w:rFonts w:ascii="Arial" w:hAnsi="Arial" w:cs="Arial"/>
          <w:sz w:val="20"/>
          <w:szCs w:val="20"/>
        </w:rPr>
        <w:t>, in the Network Operations Model;</w:t>
      </w:r>
    </w:p>
    <w:p w14:paraId="43FB7781"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Account for a series compensator(s); or</w:t>
      </w:r>
    </w:p>
    <w:p w14:paraId="21246FD9" w14:textId="77777777" w:rsidR="0026275F" w:rsidRPr="0026275F" w:rsidRDefault="0026275F" w:rsidP="0026275F">
      <w:pPr>
        <w:spacing w:before="120" w:after="120"/>
        <w:ind w:left="1890" w:hanging="45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Implement station renames.</w:t>
      </w:r>
    </w:p>
    <w:p w14:paraId="0DE3A57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i.</w:t>
      </w:r>
      <w:r w:rsidRPr="0026275F">
        <w:rPr>
          <w:rFonts w:ascii="Arial" w:hAnsi="Arial" w:cs="Arial"/>
          <w:sz w:val="20"/>
          <w:szCs w:val="20"/>
        </w:rPr>
        <w:tab/>
        <w:t xml:space="preserve">If all rules cannot be simultaneously satisfied, then the rules are listed in order of priority.  ERCOT will use discretion in choosing the appropriate Resource Node location, assuming that such a location does not allow the Resource Entity to control its Resource Node price. </w:t>
      </w:r>
    </w:p>
    <w:p w14:paraId="714F5A3C" w14:textId="77777777" w:rsidR="0026275F" w:rsidRPr="0026275F" w:rsidRDefault="0026275F" w:rsidP="0026275F">
      <w:pPr>
        <w:spacing w:before="120" w:after="120"/>
        <w:rPr>
          <w:rFonts w:ascii="Arial" w:hAnsi="Arial" w:cs="Arial"/>
          <w:sz w:val="20"/>
          <w:szCs w:val="20"/>
        </w:rPr>
      </w:pPr>
    </w:p>
    <w:p w14:paraId="0C459CBF"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4.</w:t>
      </w:r>
      <w:r w:rsidRPr="0026275F">
        <w:rPr>
          <w:rFonts w:ascii="Arial" w:hAnsi="Arial" w:cs="Arial"/>
          <w:b/>
          <w:sz w:val="20"/>
          <w:szCs w:val="20"/>
        </w:rPr>
        <w:tab/>
        <w:t>Combined Cycle Plant (CCP) Modeling</w:t>
      </w:r>
    </w:p>
    <w:p w14:paraId="659B030E"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4.1</w:t>
      </w:r>
      <w:r w:rsidRPr="0026275F">
        <w:rPr>
          <w:rFonts w:ascii="Arial" w:hAnsi="Arial" w:cs="Arial"/>
          <w:sz w:val="20"/>
          <w:szCs w:val="20"/>
        </w:rPr>
        <w:tab/>
        <w:t>CCP Logical Resource Node</w:t>
      </w:r>
    </w:p>
    <w:p w14:paraId="06D12EB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Each CCP configuration for a train represents a CCP Logical Generation Resource.</w:t>
      </w:r>
    </w:p>
    <w:p w14:paraId="21F9FB4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Each CCP Logical Generation Resource is mapped to a CCP Logical Resource Node.  All CCP Logical Generation Resources, i.e. all CCP configurations for a train are mapped to the same CCP Logical Resource Node.</w:t>
      </w:r>
    </w:p>
    <w:p w14:paraId="0E29694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Each CCP train has its own CCP Logical Resource Node, i.e. CCP Logical Generation Resources for different CCP trains are mapped to different CCP Logical Resource Nodes.</w:t>
      </w:r>
    </w:p>
    <w:p w14:paraId="65B868C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Each CCP Logical Resource Node is a Settlement Point.</w:t>
      </w:r>
    </w:p>
    <w:p w14:paraId="6E98D65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CCP Logical Resource Nodes are used only for Resource-specific Three-Part Supply Offers and Ancillary Service Offers for CCP configurations.</w:t>
      </w:r>
    </w:p>
    <w:p w14:paraId="78648479"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4.2</w:t>
      </w:r>
      <w:r w:rsidRPr="0026275F">
        <w:rPr>
          <w:rFonts w:ascii="Arial" w:hAnsi="Arial" w:cs="Arial"/>
          <w:sz w:val="20"/>
          <w:szCs w:val="20"/>
        </w:rPr>
        <w:tab/>
        <w:t>CCU Resource Node</w:t>
      </w:r>
    </w:p>
    <w:p w14:paraId="433B1C4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CCU Resource Nodes are mapped to a CCP Logical Resource Node.</w:t>
      </w:r>
    </w:p>
    <w:p w14:paraId="4DB9AA0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66BD02F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A CCU Resource Node is a Settlement Point.</w:t>
      </w:r>
    </w:p>
    <w:p w14:paraId="7C27CCEA"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Only DAM Energy-Only Offers, DAM Energy Bids and PTP bids can be submitted at CCU Resource Nodes.</w:t>
      </w:r>
    </w:p>
    <w:p w14:paraId="1DED31A2"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4.3</w:t>
      </w:r>
      <w:r w:rsidRPr="0026275F">
        <w:rPr>
          <w:rFonts w:ascii="Arial" w:hAnsi="Arial" w:cs="Arial"/>
          <w:sz w:val="20"/>
          <w:szCs w:val="20"/>
        </w:rPr>
        <w:tab/>
        <w:t>CCP/CCU Resource Node Processing</w:t>
      </w:r>
    </w:p>
    <w:p w14:paraId="2F95DAC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PTP cleared quantities are injected at Electrical Buses of CCU Resource Nodes.</w:t>
      </w:r>
    </w:p>
    <w:p w14:paraId="22F8119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DAM SPP for CCU Resource Node is used as Settlement Price for PTP bids that sink or source at CCU Resource Node.</w:t>
      </w:r>
    </w:p>
    <w:p w14:paraId="21C69D6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5B9134F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In DAM, Shift Factor for CCP Logical Resource Node Dispatch is calculated as the High Reasonability Limit (HRL) weighted average of Shift Factors for CCU Resource Connectivity Nodes using the Resource HRLs that are On-Line in the selected CCP configuration as weights.  Note that the assumption here is that there is no congestion between the connectivity node of the CCU and the Resource Node.</w:t>
      </w:r>
    </w:p>
    <w:p w14:paraId="6CA9923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e.</w:t>
      </w:r>
      <w:r w:rsidRPr="0026275F">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405B2172"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 xml:space="preserve">DAM SPP for CCP Logical Resource Node is used as the Settlement Price for CCP Three-Part Supply Offers. </w:t>
      </w:r>
    </w:p>
    <w:p w14:paraId="031EE7C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  Note that the assumption here is that there is no congestion between the Resource Connectivity Node of the CCU and the Resource Node.</w:t>
      </w:r>
    </w:p>
    <w:p w14:paraId="53ADD30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RTM Locational Marginal Price (LMP) for CCP Logical Resource Node when the CCP is On-Line is calculated based on the weighted average of Shift Factors at CCU Resource Connectivity Nodes using telemetered outputs of CCU Resources that are online in current CCP configuration as weights.  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4E86377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RTM SPP for the CCP Logical Resource Node is the Base Point or time weighted average of RTM LMPs at Logical Resource Node.</w:t>
      </w:r>
    </w:p>
    <w:p w14:paraId="0E0AEBB6" w14:textId="77777777" w:rsidR="0026275F" w:rsidRPr="0026275F" w:rsidRDefault="0026275F" w:rsidP="0026275F">
      <w:pPr>
        <w:tabs>
          <w:tab w:val="left" w:pos="1080"/>
        </w:tabs>
        <w:spacing w:before="120" w:after="120"/>
        <w:ind w:left="1080"/>
        <w:rPr>
          <w:rFonts w:ascii="Arial" w:hAnsi="Arial" w:cs="Arial"/>
          <w:sz w:val="20"/>
          <w:szCs w:val="20"/>
        </w:rPr>
      </w:pPr>
    </w:p>
    <w:p w14:paraId="540154EC"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5.</w:t>
      </w:r>
      <w:r w:rsidRPr="0026275F">
        <w:rPr>
          <w:rFonts w:ascii="Arial" w:hAnsi="Arial" w:cs="Arial"/>
          <w:b/>
          <w:sz w:val="20"/>
          <w:szCs w:val="20"/>
        </w:rPr>
        <w:tab/>
        <w:t>Private Use Network (PUN) Modeling</w:t>
      </w:r>
    </w:p>
    <w:p w14:paraId="5223B73A"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5.1</w:t>
      </w:r>
      <w:r w:rsidRPr="0026275F">
        <w:rPr>
          <w:rFonts w:ascii="Arial" w:hAnsi="Arial" w:cs="Arial"/>
          <w:sz w:val="20"/>
          <w:szCs w:val="20"/>
        </w:rPr>
        <w:tab/>
        <w:t>PUN Resource Node</w:t>
      </w:r>
    </w:p>
    <w:p w14:paraId="3F390F9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The placement of a PUN Resource Node is optional.  At a PUN, after all the Generation</w:t>
      </w:r>
      <w:ins w:id="98" w:author="ERCOT" w:date="2024-06-28T10:39:00Z">
        <w:r w:rsidRPr="0026275F">
          <w:rPr>
            <w:rFonts w:ascii="Arial" w:hAnsi="Arial" w:cs="Arial"/>
            <w:sz w:val="20"/>
            <w:szCs w:val="20"/>
          </w:rPr>
          <w:t>/E</w:t>
        </w:r>
      </w:ins>
      <w:ins w:id="99" w:author="ERCOT" w:date="2024-06-28T15:42: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and CCU Resource Nodes are placed (if applicable), if none of the Generation</w:t>
      </w:r>
      <w:ins w:id="100" w:author="ERCOT" w:date="2024-06-28T10:39:00Z">
        <w:r w:rsidRPr="0026275F">
          <w:rPr>
            <w:rFonts w:ascii="Arial" w:hAnsi="Arial" w:cs="Arial"/>
            <w:sz w:val="20"/>
            <w:szCs w:val="20"/>
          </w:rPr>
          <w:t>/E</w:t>
        </w:r>
      </w:ins>
      <w:ins w:id="101" w:author="ERCOT" w:date="2024-06-28T15:43:00Z">
        <w:r w:rsidRPr="0026275F">
          <w:rPr>
            <w:rFonts w:ascii="Arial" w:hAnsi="Arial" w:cs="Arial"/>
            <w:sz w:val="20"/>
            <w:szCs w:val="20"/>
          </w:rPr>
          <w:t>nergy Storage</w:t>
        </w:r>
      </w:ins>
      <w:r w:rsidRPr="0026275F">
        <w:rPr>
          <w:rFonts w:ascii="Arial" w:hAnsi="Arial" w:cs="Arial"/>
          <w:sz w:val="20"/>
          <w:szCs w:val="20"/>
        </w:rPr>
        <w:t xml:space="preserve"> Resource Nodes or CCU Resource Nodes are placed where the EPS Meter is effectively located, then this is the location of the PUN Resource Node. </w:t>
      </w:r>
    </w:p>
    <w:p w14:paraId="0B175CA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PUN Resource Node represents the Electrical Bus where an EPS Meter is effectively located that is measuring the flow at a POI with ERCOT.</w:t>
      </w:r>
    </w:p>
    <w:p w14:paraId="1A4991B7"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PUN Resource Node is a Settlement Point.</w:t>
      </w:r>
    </w:p>
    <w:p w14:paraId="1367CB50" w14:textId="2BDA04D4"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PUN Resource Node cannot have mapped PUN Generation Resources</w:t>
      </w:r>
      <w:ins w:id="102" w:author="ERCOT" w:date="2024-06-28T10:40:00Z">
        <w:r w:rsidRPr="0026275F">
          <w:rPr>
            <w:rFonts w:ascii="Arial" w:hAnsi="Arial" w:cs="Arial"/>
            <w:sz w:val="20"/>
            <w:szCs w:val="20"/>
          </w:rPr>
          <w:t xml:space="preserve"> or PUN </w:t>
        </w:r>
      </w:ins>
      <w:ins w:id="103" w:author="ERCOT" w:date="2024-07-03T14:04:00Z">
        <w:r w:rsidRPr="0026275F">
          <w:rPr>
            <w:rFonts w:ascii="Arial" w:hAnsi="Arial" w:cs="Arial"/>
            <w:sz w:val="20"/>
            <w:szCs w:val="20"/>
          </w:rPr>
          <w:t>ESRs</w:t>
        </w:r>
      </w:ins>
      <w:r w:rsidRPr="0026275F">
        <w:rPr>
          <w:rFonts w:ascii="Arial" w:hAnsi="Arial" w:cs="Arial"/>
          <w:sz w:val="20"/>
          <w:szCs w:val="20"/>
        </w:rPr>
        <w:t>.</w:t>
      </w:r>
    </w:p>
    <w:p w14:paraId="0FEF6786"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There can be several PUN Resource Nodes for one PUN. </w:t>
      </w:r>
    </w:p>
    <w:p w14:paraId="6E6340A4"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Only PTP</w:t>
      </w:r>
      <w:ins w:id="104" w:author="ERCOT" w:date="2024-07-05T17:45:00Z">
        <w:r w:rsidRPr="0026275F">
          <w:rPr>
            <w:rFonts w:ascii="Arial" w:hAnsi="Arial" w:cs="Arial"/>
            <w:sz w:val="20"/>
            <w:szCs w:val="20"/>
          </w:rPr>
          <w:t xml:space="preserve"> Obligation Bids</w:t>
        </w:r>
      </w:ins>
      <w:ins w:id="105" w:author="ERCOT" w:date="2024-07-03T14:04:00Z">
        <w:r w:rsidRPr="0026275F">
          <w:rPr>
            <w:rFonts w:ascii="Arial" w:hAnsi="Arial" w:cs="Arial"/>
            <w:sz w:val="20"/>
            <w:szCs w:val="20"/>
          </w:rPr>
          <w:t>,</w:t>
        </w:r>
      </w:ins>
      <w:r w:rsidRPr="0026275F">
        <w:rPr>
          <w:rFonts w:ascii="Arial" w:hAnsi="Arial" w:cs="Arial"/>
          <w:sz w:val="20"/>
          <w:szCs w:val="20"/>
        </w:rPr>
        <w:t xml:space="preserve"> </w:t>
      </w:r>
      <w:del w:id="106" w:author="ERCOT" w:date="2024-07-03T14:04:00Z">
        <w:r w:rsidRPr="0026275F" w:rsidDel="0073482A">
          <w:rPr>
            <w:rFonts w:ascii="Arial" w:hAnsi="Arial" w:cs="Arial"/>
            <w:sz w:val="20"/>
            <w:szCs w:val="20"/>
          </w:rPr>
          <w:delText xml:space="preserve">and </w:delText>
        </w:r>
      </w:del>
      <w:r w:rsidRPr="0026275F">
        <w:rPr>
          <w:rFonts w:ascii="Arial" w:hAnsi="Arial" w:cs="Arial"/>
          <w:sz w:val="20"/>
          <w:szCs w:val="20"/>
        </w:rPr>
        <w:t>DAM Energy Bids</w:t>
      </w:r>
      <w:ins w:id="107" w:author="ERCOT" w:date="2024-07-03T14:04:00Z">
        <w:r w:rsidRPr="0026275F">
          <w:rPr>
            <w:rFonts w:ascii="Arial" w:hAnsi="Arial" w:cs="Arial"/>
            <w:sz w:val="20"/>
            <w:szCs w:val="20"/>
          </w:rPr>
          <w:t>,</w:t>
        </w:r>
      </w:ins>
      <w:r w:rsidRPr="0026275F">
        <w:rPr>
          <w:rFonts w:ascii="Arial" w:hAnsi="Arial" w:cs="Arial"/>
          <w:sz w:val="20"/>
          <w:szCs w:val="20"/>
        </w:rPr>
        <w:t xml:space="preserve"> and </w:t>
      </w:r>
      <w:ins w:id="108" w:author="ERCOT" w:date="2024-07-05T17:45:00Z">
        <w:r w:rsidRPr="0026275F">
          <w:rPr>
            <w:rFonts w:ascii="Arial" w:hAnsi="Arial" w:cs="Arial"/>
            <w:sz w:val="20"/>
            <w:szCs w:val="20"/>
          </w:rPr>
          <w:t xml:space="preserve">DAM </w:t>
        </w:r>
      </w:ins>
      <w:r w:rsidRPr="0026275F">
        <w:rPr>
          <w:rFonts w:ascii="Arial" w:hAnsi="Arial" w:cs="Arial"/>
          <w:sz w:val="20"/>
          <w:szCs w:val="20"/>
        </w:rPr>
        <w:t xml:space="preserve">Energy-Only Offers can be submitted at </w:t>
      </w:r>
      <w:ins w:id="109" w:author="ERCOT" w:date="2024-07-03T14:04:00Z">
        <w:r w:rsidRPr="0026275F">
          <w:rPr>
            <w:rFonts w:ascii="Arial" w:hAnsi="Arial" w:cs="Arial"/>
            <w:sz w:val="20"/>
            <w:szCs w:val="20"/>
          </w:rPr>
          <w:t xml:space="preserve">a </w:t>
        </w:r>
      </w:ins>
      <w:r w:rsidRPr="0026275F">
        <w:rPr>
          <w:rFonts w:ascii="Arial" w:hAnsi="Arial" w:cs="Arial"/>
          <w:sz w:val="20"/>
          <w:szCs w:val="20"/>
        </w:rPr>
        <w:t xml:space="preserve">PUN Resource Node. </w:t>
      </w:r>
    </w:p>
    <w:p w14:paraId="70B3BFE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 xml:space="preserve">For DAM Energy-Only Offers, power is injected at the Electrical Bus of the PUN Resource Node. </w:t>
      </w:r>
    </w:p>
    <w:p w14:paraId="3AD6B3C0"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Cleared quantities are settled at PUN Resource Node Settlement Prices.</w:t>
      </w:r>
    </w:p>
    <w:p w14:paraId="59BA9FB2" w14:textId="5363CE5D"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lastRenderedPageBreak/>
        <w:t>5.2</w:t>
      </w:r>
      <w:r w:rsidRPr="0026275F">
        <w:rPr>
          <w:rFonts w:ascii="Arial" w:hAnsi="Arial" w:cs="Arial"/>
          <w:sz w:val="20"/>
          <w:szCs w:val="20"/>
        </w:rPr>
        <w:tab/>
        <w:t>Resource Nodes for PUN Generation Resource</w:t>
      </w:r>
      <w:ins w:id="110" w:author="ERCOT" w:date="2024-06-28T10:40:00Z">
        <w:r w:rsidRPr="0026275F">
          <w:rPr>
            <w:rFonts w:ascii="Arial" w:hAnsi="Arial" w:cs="Arial"/>
            <w:sz w:val="20"/>
            <w:szCs w:val="20"/>
          </w:rPr>
          <w:t xml:space="preserve">s and PUN </w:t>
        </w:r>
      </w:ins>
      <w:ins w:id="111" w:author="ERCOT" w:date="2024-07-03T14:05:00Z">
        <w:r w:rsidRPr="0026275F">
          <w:rPr>
            <w:rFonts w:ascii="Arial" w:hAnsi="Arial" w:cs="Arial"/>
            <w:sz w:val="20"/>
            <w:szCs w:val="20"/>
          </w:rPr>
          <w:t>ESR</w:t>
        </w:r>
      </w:ins>
      <w:ins w:id="112" w:author="ERCOT" w:date="2024-06-28T10:40:00Z">
        <w:r w:rsidRPr="0026275F">
          <w:rPr>
            <w:rFonts w:ascii="Arial" w:hAnsi="Arial" w:cs="Arial"/>
            <w:sz w:val="20"/>
            <w:szCs w:val="20"/>
          </w:rPr>
          <w:t>s</w:t>
        </w:r>
      </w:ins>
    </w:p>
    <w:p w14:paraId="678D4C6C" w14:textId="28E0635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r>
      <w:ins w:id="113" w:author="ERCOT" w:date="2024-06-28T10:45:00Z">
        <w:r w:rsidRPr="0026275F">
          <w:rPr>
            <w:rFonts w:ascii="Arial" w:hAnsi="Arial" w:cs="Arial"/>
            <w:sz w:val="20"/>
            <w:szCs w:val="20"/>
          </w:rPr>
          <w:t>The</w:t>
        </w:r>
      </w:ins>
      <w:ins w:id="114" w:author="ERCOT" w:date="2024-06-28T10:41:00Z">
        <w:r w:rsidRPr="0026275F">
          <w:rPr>
            <w:rFonts w:ascii="Arial" w:hAnsi="Arial" w:cs="Arial"/>
            <w:sz w:val="20"/>
            <w:szCs w:val="20"/>
          </w:rPr>
          <w:t xml:space="preserve"> </w:t>
        </w:r>
      </w:ins>
      <w:r w:rsidRPr="0026275F">
        <w:rPr>
          <w:rFonts w:ascii="Arial" w:hAnsi="Arial" w:cs="Arial"/>
          <w:sz w:val="20"/>
          <w:szCs w:val="20"/>
        </w:rPr>
        <w:t xml:space="preserve">Resource Connectivity Node for </w:t>
      </w:r>
      <w:ins w:id="115" w:author="ERCOT" w:date="2024-06-28T10:41: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16" w:author="ERCOT" w:date="2024-06-28T10:41:00Z">
        <w:r w:rsidRPr="0026275F">
          <w:rPr>
            <w:rFonts w:ascii="Arial" w:hAnsi="Arial" w:cs="Arial"/>
            <w:sz w:val="20"/>
            <w:szCs w:val="20"/>
          </w:rPr>
          <w:t xml:space="preserve">or </w:t>
        </w:r>
      </w:ins>
      <w:ins w:id="117" w:author="ERCOT" w:date="2024-06-28T10:45:00Z">
        <w:r w:rsidRPr="0026275F">
          <w:rPr>
            <w:rFonts w:ascii="Arial" w:hAnsi="Arial" w:cs="Arial"/>
            <w:sz w:val="20"/>
            <w:szCs w:val="20"/>
          </w:rPr>
          <w:t xml:space="preserve">a </w:t>
        </w:r>
      </w:ins>
      <w:ins w:id="118" w:author="ERCOT" w:date="2024-06-28T10:41:00Z">
        <w:r w:rsidRPr="0026275F">
          <w:rPr>
            <w:rFonts w:ascii="Arial" w:hAnsi="Arial" w:cs="Arial"/>
            <w:sz w:val="20"/>
            <w:szCs w:val="20"/>
          </w:rPr>
          <w:t xml:space="preserve">PUN </w:t>
        </w:r>
      </w:ins>
      <w:ins w:id="119" w:author="ERCOT" w:date="2024-07-03T14:06:00Z">
        <w:r w:rsidRPr="0026275F">
          <w:rPr>
            <w:rFonts w:ascii="Arial" w:hAnsi="Arial" w:cs="Arial"/>
            <w:sz w:val="20"/>
            <w:szCs w:val="20"/>
          </w:rPr>
          <w:t>ESR</w:t>
        </w:r>
      </w:ins>
      <w:ins w:id="120" w:author="ERCOT" w:date="2024-06-28T10:41:00Z">
        <w:r w:rsidRPr="0026275F">
          <w:rPr>
            <w:rFonts w:ascii="Arial" w:hAnsi="Arial" w:cs="Arial"/>
            <w:sz w:val="20"/>
            <w:szCs w:val="20"/>
          </w:rPr>
          <w:t xml:space="preserve"> </w:t>
        </w:r>
      </w:ins>
      <w:r w:rsidRPr="0026275F">
        <w:rPr>
          <w:rFonts w:ascii="Arial" w:hAnsi="Arial" w:cs="Arial"/>
          <w:sz w:val="20"/>
          <w:szCs w:val="20"/>
        </w:rPr>
        <w:t>represents the Electrical Bus where physical Resource is connected.</w:t>
      </w:r>
    </w:p>
    <w:p w14:paraId="32B9C67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Generator</w:t>
      </w:r>
      <w:ins w:id="121" w:author="ERCOT" w:date="2024-07-03T14:06:00Z">
        <w:r w:rsidRPr="0026275F">
          <w:rPr>
            <w:rFonts w:ascii="Arial" w:hAnsi="Arial" w:cs="Arial"/>
            <w:sz w:val="20"/>
            <w:szCs w:val="20"/>
          </w:rPr>
          <w:t>/ESR</w:t>
        </w:r>
      </w:ins>
      <w:r w:rsidRPr="0026275F">
        <w:rPr>
          <w:rFonts w:ascii="Arial" w:hAnsi="Arial" w:cs="Arial"/>
          <w:sz w:val="20"/>
          <w:szCs w:val="20"/>
        </w:rPr>
        <w:t xml:space="preserve"> outputs are injected at Resource Connectivity Nodes.</w:t>
      </w:r>
    </w:p>
    <w:p w14:paraId="1C00A1E6" w14:textId="759EB871"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r>
      <w:ins w:id="122" w:author="ERCOT" w:date="2024-06-28T10:44: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23" w:author="ERCOT" w:date="2024-06-28T10:44:00Z">
        <w:r w:rsidRPr="0026275F">
          <w:rPr>
            <w:rFonts w:ascii="Arial" w:hAnsi="Arial" w:cs="Arial"/>
            <w:sz w:val="20"/>
            <w:szCs w:val="20"/>
          </w:rPr>
          <w:t xml:space="preserve">a </w:t>
        </w:r>
      </w:ins>
      <w:r w:rsidRPr="0026275F">
        <w:rPr>
          <w:rFonts w:ascii="Arial" w:hAnsi="Arial" w:cs="Arial"/>
          <w:sz w:val="20"/>
          <w:szCs w:val="20"/>
        </w:rPr>
        <w:t>PUN Generation Resource</w:t>
      </w:r>
      <w:ins w:id="124" w:author="ERCOT" w:date="2024-06-28T10:42:00Z">
        <w:r w:rsidRPr="0026275F">
          <w:rPr>
            <w:rFonts w:ascii="Arial" w:hAnsi="Arial" w:cs="Arial"/>
            <w:sz w:val="20"/>
            <w:szCs w:val="20"/>
          </w:rPr>
          <w:t xml:space="preserve"> or </w:t>
        </w:r>
      </w:ins>
      <w:ins w:id="125" w:author="ERCOT" w:date="2024-06-28T10:46:00Z">
        <w:r w:rsidRPr="0026275F">
          <w:rPr>
            <w:rFonts w:ascii="Arial" w:hAnsi="Arial" w:cs="Arial"/>
            <w:sz w:val="20"/>
            <w:szCs w:val="20"/>
          </w:rPr>
          <w:t>a PUN</w:t>
        </w:r>
      </w:ins>
      <w:ins w:id="126" w:author="ERCOT" w:date="2024-06-28T10:44:00Z">
        <w:r w:rsidRPr="0026275F">
          <w:rPr>
            <w:rFonts w:ascii="Arial" w:hAnsi="Arial" w:cs="Arial"/>
            <w:sz w:val="20"/>
            <w:szCs w:val="20"/>
          </w:rPr>
          <w:t xml:space="preserve"> </w:t>
        </w:r>
      </w:ins>
      <w:ins w:id="127" w:author="ERCOT" w:date="2024-07-03T14:07:00Z">
        <w:r w:rsidRPr="0026275F">
          <w:rPr>
            <w:rFonts w:ascii="Arial" w:hAnsi="Arial" w:cs="Arial"/>
            <w:sz w:val="20"/>
            <w:szCs w:val="20"/>
          </w:rPr>
          <w:t>ESR</w:t>
        </w:r>
      </w:ins>
      <w:r w:rsidRPr="0026275F">
        <w:rPr>
          <w:rFonts w:ascii="Arial" w:hAnsi="Arial" w:cs="Arial"/>
          <w:sz w:val="20"/>
          <w:szCs w:val="20"/>
        </w:rPr>
        <w:t xml:space="preserve"> represents the Electrical Bus where </w:t>
      </w:r>
      <w:ins w:id="128" w:author="ERCOT" w:date="2024-06-28T10:44:00Z">
        <w:r w:rsidRPr="0026275F">
          <w:rPr>
            <w:rFonts w:ascii="Arial" w:hAnsi="Arial" w:cs="Arial"/>
            <w:sz w:val="20"/>
            <w:szCs w:val="20"/>
          </w:rPr>
          <w:t xml:space="preserve">the </w:t>
        </w:r>
      </w:ins>
      <w:r w:rsidRPr="0026275F">
        <w:rPr>
          <w:rFonts w:ascii="Arial" w:hAnsi="Arial" w:cs="Arial"/>
          <w:sz w:val="20"/>
          <w:szCs w:val="20"/>
        </w:rPr>
        <w:t xml:space="preserve">Settlement Point for </w:t>
      </w:r>
      <w:ins w:id="129" w:author="ERCOT" w:date="2024-06-28T10:44:00Z">
        <w:r w:rsidRPr="0026275F">
          <w:rPr>
            <w:rFonts w:ascii="Arial" w:hAnsi="Arial" w:cs="Arial"/>
            <w:sz w:val="20"/>
            <w:szCs w:val="20"/>
          </w:rPr>
          <w:t xml:space="preserve">the </w:t>
        </w:r>
      </w:ins>
      <w:r w:rsidRPr="0026275F">
        <w:rPr>
          <w:rFonts w:ascii="Arial" w:hAnsi="Arial" w:cs="Arial"/>
          <w:sz w:val="20"/>
          <w:szCs w:val="20"/>
        </w:rPr>
        <w:t xml:space="preserve">PUN Generation Resource </w:t>
      </w:r>
      <w:ins w:id="130" w:author="ERCOT" w:date="2024-06-28T10:44:00Z">
        <w:r w:rsidRPr="0026275F">
          <w:rPr>
            <w:rFonts w:ascii="Arial" w:hAnsi="Arial" w:cs="Arial"/>
            <w:sz w:val="20"/>
            <w:szCs w:val="20"/>
          </w:rPr>
          <w:t xml:space="preserve">or </w:t>
        </w:r>
      </w:ins>
      <w:ins w:id="131" w:author="ERCOT" w:date="2024-06-28T15:50:00Z">
        <w:r w:rsidRPr="0026275F">
          <w:rPr>
            <w:rFonts w:ascii="Arial" w:hAnsi="Arial" w:cs="Arial"/>
            <w:sz w:val="20"/>
            <w:szCs w:val="20"/>
          </w:rPr>
          <w:t xml:space="preserve">PUN </w:t>
        </w:r>
      </w:ins>
      <w:ins w:id="132" w:author="ERCOT" w:date="2024-07-03T14:07:00Z">
        <w:r w:rsidRPr="0026275F">
          <w:rPr>
            <w:rFonts w:ascii="Arial" w:hAnsi="Arial" w:cs="Arial"/>
            <w:sz w:val="20"/>
            <w:szCs w:val="20"/>
          </w:rPr>
          <w:t>ESR</w:t>
        </w:r>
      </w:ins>
      <w:ins w:id="133" w:author="ERCOT" w:date="2024-06-28T10:45:00Z">
        <w:r w:rsidRPr="0026275F">
          <w:rPr>
            <w:rFonts w:ascii="Arial" w:hAnsi="Arial" w:cs="Arial"/>
            <w:sz w:val="20"/>
            <w:szCs w:val="20"/>
          </w:rPr>
          <w:t xml:space="preserve"> </w:t>
        </w:r>
      </w:ins>
      <w:r w:rsidRPr="0026275F">
        <w:rPr>
          <w:rFonts w:ascii="Arial" w:hAnsi="Arial" w:cs="Arial"/>
          <w:sz w:val="20"/>
          <w:szCs w:val="20"/>
        </w:rPr>
        <w:t>is located.</w:t>
      </w:r>
    </w:p>
    <w:p w14:paraId="5F4FAB07" w14:textId="193F4D4D"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r>
      <w:ins w:id="134" w:author="ERCOT" w:date="2024-06-28T10:46:00Z">
        <w:r w:rsidRPr="0026275F">
          <w:rPr>
            <w:rFonts w:ascii="Arial" w:hAnsi="Arial" w:cs="Arial"/>
            <w:sz w:val="20"/>
            <w:szCs w:val="20"/>
          </w:rPr>
          <w:t xml:space="preserve">The </w:t>
        </w:r>
      </w:ins>
      <w:r w:rsidRPr="0026275F">
        <w:rPr>
          <w:rFonts w:ascii="Arial" w:hAnsi="Arial" w:cs="Arial"/>
          <w:sz w:val="20"/>
          <w:szCs w:val="20"/>
        </w:rPr>
        <w:t xml:space="preserve">Resource Node for </w:t>
      </w:r>
      <w:ins w:id="135" w:author="ERCOT" w:date="2024-06-28T10:46: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36" w:author="ERCOT" w:date="2024-06-28T10:46:00Z">
        <w:r w:rsidRPr="0026275F">
          <w:rPr>
            <w:rFonts w:ascii="Arial" w:hAnsi="Arial" w:cs="Arial"/>
            <w:sz w:val="20"/>
            <w:szCs w:val="20"/>
          </w:rPr>
          <w:t xml:space="preserve">or a PUN </w:t>
        </w:r>
      </w:ins>
      <w:ins w:id="137" w:author="ERCOT" w:date="2024-07-03T14:07:00Z">
        <w:r w:rsidRPr="0026275F">
          <w:rPr>
            <w:rFonts w:ascii="Arial" w:hAnsi="Arial" w:cs="Arial"/>
            <w:sz w:val="20"/>
            <w:szCs w:val="20"/>
          </w:rPr>
          <w:t>ESR</w:t>
        </w:r>
      </w:ins>
      <w:ins w:id="138" w:author="ERCOT" w:date="2024-06-28T10:47:00Z">
        <w:r w:rsidRPr="0026275F">
          <w:rPr>
            <w:rFonts w:ascii="Arial" w:hAnsi="Arial" w:cs="Arial"/>
            <w:sz w:val="20"/>
            <w:szCs w:val="20"/>
          </w:rPr>
          <w:t xml:space="preserve"> </w:t>
        </w:r>
      </w:ins>
      <w:r w:rsidRPr="0026275F">
        <w:rPr>
          <w:rFonts w:ascii="Arial" w:hAnsi="Arial" w:cs="Arial"/>
          <w:sz w:val="20"/>
          <w:szCs w:val="20"/>
        </w:rPr>
        <w:t>is defined using First Fork Rule and others as described in Section 3.2, Resource Node Location, above.</w:t>
      </w:r>
    </w:p>
    <w:p w14:paraId="0E610769" w14:textId="33C9F6CF"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 xml:space="preserve">A Resource Node for a PUN Generation Resource </w:t>
      </w:r>
      <w:ins w:id="139" w:author="ERCOT" w:date="2024-06-28T10:53:00Z">
        <w:r w:rsidRPr="0026275F">
          <w:rPr>
            <w:rFonts w:ascii="Arial" w:hAnsi="Arial" w:cs="Arial"/>
            <w:sz w:val="20"/>
            <w:szCs w:val="20"/>
          </w:rPr>
          <w:t xml:space="preserve">or a PUN </w:t>
        </w:r>
      </w:ins>
      <w:ins w:id="140" w:author="ERCOT" w:date="2024-07-03T14:08:00Z">
        <w:r w:rsidRPr="0026275F">
          <w:rPr>
            <w:rFonts w:ascii="Arial" w:hAnsi="Arial" w:cs="Arial"/>
            <w:sz w:val="20"/>
            <w:szCs w:val="20"/>
          </w:rPr>
          <w:t>ESR</w:t>
        </w:r>
      </w:ins>
      <w:ins w:id="141" w:author="ERCOT" w:date="2024-06-28T10:53:00Z">
        <w:r w:rsidRPr="0026275F">
          <w:rPr>
            <w:rFonts w:ascii="Arial" w:hAnsi="Arial" w:cs="Arial"/>
            <w:sz w:val="20"/>
            <w:szCs w:val="20"/>
          </w:rPr>
          <w:t xml:space="preserve"> </w:t>
        </w:r>
      </w:ins>
      <w:r w:rsidRPr="0026275F">
        <w:rPr>
          <w:rFonts w:ascii="Arial" w:hAnsi="Arial" w:cs="Arial"/>
          <w:sz w:val="20"/>
          <w:szCs w:val="20"/>
        </w:rPr>
        <w:t>is a Settlement Point.</w:t>
      </w:r>
    </w:p>
    <w:p w14:paraId="3B65EEC8"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PUN energy offers represent net to grid in respect to PUN self-served load.</w:t>
      </w:r>
    </w:p>
    <w:p w14:paraId="50864BDE" w14:textId="1EB11CE6"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Three-Part Supply Offer</w:t>
      </w:r>
      <w:ins w:id="142" w:author="ERCOT" w:date="2024-07-05T18:07:00Z">
        <w:r w:rsidRPr="0026275F">
          <w:rPr>
            <w:rFonts w:ascii="Arial" w:hAnsi="Arial" w:cs="Arial"/>
            <w:sz w:val="20"/>
            <w:szCs w:val="20"/>
          </w:rPr>
          <w:t xml:space="preserve"> including Energy Bid/Offer Curve</w:t>
        </w:r>
      </w:ins>
      <w:r w:rsidRPr="0026275F">
        <w:rPr>
          <w:rFonts w:ascii="Arial" w:hAnsi="Arial" w:cs="Arial"/>
          <w:sz w:val="20"/>
          <w:szCs w:val="20"/>
        </w:rPr>
        <w:t xml:space="preserve"> and Ancillary Service Offers can be submitted for </w:t>
      </w:r>
      <w:ins w:id="143" w:author="ERCOT" w:date="2024-06-28T10:54:00Z">
        <w:r w:rsidRPr="0026275F">
          <w:rPr>
            <w:rFonts w:ascii="Arial" w:hAnsi="Arial" w:cs="Arial"/>
            <w:sz w:val="20"/>
            <w:szCs w:val="20"/>
          </w:rPr>
          <w:t xml:space="preserve">a </w:t>
        </w:r>
      </w:ins>
      <w:r w:rsidRPr="0026275F">
        <w:rPr>
          <w:rFonts w:ascii="Arial" w:hAnsi="Arial" w:cs="Arial"/>
          <w:sz w:val="20"/>
          <w:szCs w:val="20"/>
        </w:rPr>
        <w:t xml:space="preserve">PUN Generation Resource </w:t>
      </w:r>
      <w:ins w:id="144" w:author="ERCOT" w:date="2024-06-28T10:54:00Z">
        <w:r w:rsidRPr="0026275F">
          <w:rPr>
            <w:rFonts w:ascii="Arial" w:hAnsi="Arial" w:cs="Arial"/>
            <w:sz w:val="20"/>
            <w:szCs w:val="20"/>
          </w:rPr>
          <w:t xml:space="preserve">or a PUN </w:t>
        </w:r>
      </w:ins>
      <w:ins w:id="145" w:author="ERCOT" w:date="2024-07-03T14:08:00Z">
        <w:r w:rsidRPr="0026275F">
          <w:rPr>
            <w:rFonts w:ascii="Arial" w:hAnsi="Arial" w:cs="Arial"/>
            <w:sz w:val="20"/>
            <w:szCs w:val="20"/>
          </w:rPr>
          <w:t>ESR</w:t>
        </w:r>
      </w:ins>
      <w:ins w:id="146" w:author="ERCOT" w:date="2024-06-28T10:54:00Z">
        <w:r w:rsidRPr="0026275F">
          <w:rPr>
            <w:rFonts w:ascii="Arial" w:hAnsi="Arial" w:cs="Arial"/>
            <w:sz w:val="20"/>
            <w:szCs w:val="20"/>
          </w:rPr>
          <w:t xml:space="preserve"> </w:t>
        </w:r>
      </w:ins>
      <w:r w:rsidRPr="0026275F">
        <w:rPr>
          <w:rFonts w:ascii="Arial" w:hAnsi="Arial" w:cs="Arial"/>
          <w:sz w:val="20"/>
          <w:szCs w:val="20"/>
        </w:rPr>
        <w:t>for the excess capacity and energy not used to serve the PUN self-serve Load.</w:t>
      </w:r>
    </w:p>
    <w:p w14:paraId="4B195BFD" w14:textId="62E50AB0"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Resource-</w:t>
      </w:r>
      <w:ins w:id="147" w:author="ERCOT" w:date="2024-07-03T14:09:00Z">
        <w:r w:rsidRPr="0026275F">
          <w:rPr>
            <w:rFonts w:ascii="Arial" w:hAnsi="Arial" w:cs="Arial"/>
            <w:sz w:val="20"/>
            <w:szCs w:val="20"/>
          </w:rPr>
          <w:t>S</w:t>
        </w:r>
      </w:ins>
      <w:del w:id="148" w:author="ERCOT" w:date="2024-07-03T14:09:00Z">
        <w:r w:rsidRPr="0026275F" w:rsidDel="0073482A">
          <w:rPr>
            <w:rFonts w:ascii="Arial" w:hAnsi="Arial" w:cs="Arial"/>
            <w:sz w:val="20"/>
            <w:szCs w:val="20"/>
          </w:rPr>
          <w:delText>s</w:delText>
        </w:r>
      </w:del>
      <w:r w:rsidRPr="0026275F">
        <w:rPr>
          <w:rFonts w:ascii="Arial" w:hAnsi="Arial" w:cs="Arial"/>
          <w:sz w:val="20"/>
          <w:szCs w:val="20"/>
        </w:rPr>
        <w:t>pecific Offers for PUN Generation Resources</w:t>
      </w:r>
      <w:ins w:id="149" w:author="ERCOT" w:date="2024-06-28T10:54:00Z">
        <w:r w:rsidRPr="0026275F">
          <w:rPr>
            <w:rFonts w:ascii="Arial" w:hAnsi="Arial" w:cs="Arial"/>
            <w:sz w:val="20"/>
            <w:szCs w:val="20"/>
          </w:rPr>
          <w:t xml:space="preserve"> or PUN </w:t>
        </w:r>
      </w:ins>
      <w:ins w:id="150" w:author="ERCOT" w:date="2024-07-03T14:09:00Z">
        <w:r w:rsidRPr="0026275F">
          <w:rPr>
            <w:rFonts w:ascii="Arial" w:hAnsi="Arial" w:cs="Arial"/>
            <w:sz w:val="20"/>
            <w:szCs w:val="20"/>
          </w:rPr>
          <w:t>ESR</w:t>
        </w:r>
      </w:ins>
      <w:ins w:id="151" w:author="ERCOT" w:date="2024-06-28T10:54:00Z">
        <w:r w:rsidRPr="0026275F">
          <w:rPr>
            <w:rFonts w:ascii="Arial" w:hAnsi="Arial" w:cs="Arial"/>
            <w:sz w:val="20"/>
            <w:szCs w:val="20"/>
          </w:rPr>
          <w:t>s</w:t>
        </w:r>
      </w:ins>
      <w:r w:rsidRPr="0026275F">
        <w:rPr>
          <w:rFonts w:ascii="Arial" w:hAnsi="Arial" w:cs="Arial"/>
          <w:sz w:val="20"/>
          <w:szCs w:val="20"/>
        </w:rPr>
        <w:t xml:space="preserve"> are settled at SPPs at Resource Nodes for PUN Generation Resources</w:t>
      </w:r>
      <w:ins w:id="152" w:author="ERCOT" w:date="2024-06-28T10:55:00Z">
        <w:r w:rsidRPr="0026275F">
          <w:rPr>
            <w:rFonts w:ascii="Arial" w:hAnsi="Arial" w:cs="Arial"/>
            <w:sz w:val="20"/>
            <w:szCs w:val="20"/>
          </w:rPr>
          <w:t xml:space="preserve"> and PUN </w:t>
        </w:r>
      </w:ins>
      <w:ins w:id="153" w:author="ERCOT" w:date="2024-07-03T14:09:00Z">
        <w:r w:rsidRPr="0026275F">
          <w:rPr>
            <w:rFonts w:ascii="Arial" w:hAnsi="Arial" w:cs="Arial"/>
            <w:sz w:val="20"/>
            <w:szCs w:val="20"/>
          </w:rPr>
          <w:t>ESR</w:t>
        </w:r>
      </w:ins>
      <w:ins w:id="154" w:author="ERCOT" w:date="2024-06-28T10:55:00Z">
        <w:r w:rsidRPr="0026275F">
          <w:rPr>
            <w:rFonts w:ascii="Arial" w:hAnsi="Arial" w:cs="Arial"/>
            <w:sz w:val="20"/>
            <w:szCs w:val="20"/>
          </w:rPr>
          <w:t>s</w:t>
        </w:r>
      </w:ins>
      <w:r w:rsidRPr="0026275F">
        <w:rPr>
          <w:rFonts w:ascii="Arial" w:hAnsi="Arial" w:cs="Arial"/>
          <w:sz w:val="20"/>
          <w:szCs w:val="20"/>
        </w:rPr>
        <w:t>.</w:t>
      </w:r>
    </w:p>
    <w:p w14:paraId="26EAD8AC"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Constraints within a PUN can be monitored but will not be enforced by DAM, Reliability Unit Commitment (RUC) and Security-Constrained Economic Dispatch (SCED).</w:t>
      </w:r>
    </w:p>
    <w:p w14:paraId="1A86F73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j.</w:t>
      </w:r>
      <w:r w:rsidRPr="0026275F">
        <w:rPr>
          <w:rFonts w:ascii="Arial" w:hAnsi="Arial" w:cs="Arial"/>
          <w:sz w:val="20"/>
          <w:szCs w:val="20"/>
        </w:rPr>
        <w:tab/>
        <w:t>Only PTP</w:t>
      </w:r>
      <w:ins w:id="155" w:author="ERCOT" w:date="2024-07-05T17:47:00Z">
        <w:r w:rsidRPr="0026275F">
          <w:rPr>
            <w:rFonts w:ascii="Arial" w:hAnsi="Arial" w:cs="Arial"/>
            <w:sz w:val="20"/>
            <w:szCs w:val="20"/>
          </w:rPr>
          <w:t xml:space="preserve"> Obligation Bids</w:t>
        </w:r>
      </w:ins>
      <w:ins w:id="156" w:author="ERCOT" w:date="2024-07-03T14:10:00Z">
        <w:r w:rsidRPr="0026275F">
          <w:rPr>
            <w:rFonts w:ascii="Arial" w:hAnsi="Arial" w:cs="Arial"/>
            <w:sz w:val="20"/>
            <w:szCs w:val="20"/>
          </w:rPr>
          <w:t>,</w:t>
        </w:r>
      </w:ins>
      <w:del w:id="157" w:author="ERCOT" w:date="2024-07-03T14:10:00Z">
        <w:r w:rsidRPr="0026275F" w:rsidDel="0073482A">
          <w:rPr>
            <w:rFonts w:ascii="Arial" w:hAnsi="Arial" w:cs="Arial"/>
            <w:sz w:val="20"/>
            <w:szCs w:val="20"/>
          </w:rPr>
          <w:delText xml:space="preserve"> and</w:delText>
        </w:r>
      </w:del>
      <w:r w:rsidRPr="0026275F">
        <w:rPr>
          <w:rFonts w:ascii="Arial" w:hAnsi="Arial" w:cs="Arial"/>
          <w:sz w:val="20"/>
          <w:szCs w:val="20"/>
        </w:rPr>
        <w:t xml:space="preserve"> DAM Energy Bids</w:t>
      </w:r>
      <w:ins w:id="158" w:author="ERCOT" w:date="2024-07-03T14:10:00Z">
        <w:r w:rsidRPr="0026275F">
          <w:rPr>
            <w:rFonts w:ascii="Arial" w:hAnsi="Arial" w:cs="Arial"/>
            <w:sz w:val="20"/>
            <w:szCs w:val="20"/>
          </w:rPr>
          <w:t>,</w:t>
        </w:r>
      </w:ins>
      <w:r w:rsidRPr="0026275F">
        <w:rPr>
          <w:rFonts w:ascii="Arial" w:hAnsi="Arial" w:cs="Arial"/>
          <w:sz w:val="20"/>
          <w:szCs w:val="20"/>
        </w:rPr>
        <w:t xml:space="preserve"> and DAM Energy-Only Offers can be submitted at PUN Resource Nodes.</w:t>
      </w:r>
    </w:p>
    <w:p w14:paraId="46C672FC" w14:textId="77777777" w:rsidR="0026275F" w:rsidRPr="0026275F" w:rsidRDefault="0026275F" w:rsidP="0026275F">
      <w:pPr>
        <w:spacing w:before="120" w:after="120"/>
        <w:ind w:left="720" w:hanging="360"/>
        <w:rPr>
          <w:rFonts w:ascii="Arial" w:hAnsi="Arial" w:cs="Arial"/>
          <w:sz w:val="20"/>
          <w:szCs w:val="20"/>
        </w:rPr>
      </w:pPr>
      <w:r w:rsidRPr="0026275F">
        <w:rPr>
          <w:rFonts w:ascii="Arial" w:hAnsi="Arial" w:cs="Arial"/>
          <w:sz w:val="20"/>
          <w:szCs w:val="20"/>
        </w:rPr>
        <w:t>5.3</w:t>
      </w:r>
      <w:r w:rsidRPr="0026275F">
        <w:rPr>
          <w:rFonts w:ascii="Arial" w:hAnsi="Arial" w:cs="Arial"/>
          <w:sz w:val="20"/>
          <w:szCs w:val="20"/>
        </w:rPr>
        <w:tab/>
        <w:t>CCP Modeling within a PUN</w:t>
      </w:r>
    </w:p>
    <w:p w14:paraId="4636195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CCP trains within a PUN are treated in the same way as any CCP within ERCOT.</w:t>
      </w:r>
    </w:p>
    <w:p w14:paraId="2478139A" w14:textId="77777777" w:rsidR="0026275F" w:rsidRPr="0026275F" w:rsidRDefault="0026275F" w:rsidP="0026275F">
      <w:pPr>
        <w:tabs>
          <w:tab w:val="left" w:pos="1080"/>
        </w:tabs>
        <w:spacing w:before="120" w:after="120"/>
        <w:ind w:left="1080"/>
        <w:rPr>
          <w:rFonts w:ascii="Arial" w:hAnsi="Arial" w:cs="Arial"/>
          <w:sz w:val="20"/>
          <w:szCs w:val="20"/>
        </w:rPr>
      </w:pPr>
    </w:p>
    <w:p w14:paraId="2D94B65D"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6.</w:t>
      </w:r>
      <w:r w:rsidRPr="0026275F">
        <w:rPr>
          <w:rFonts w:ascii="Arial" w:hAnsi="Arial" w:cs="Arial"/>
          <w:b/>
          <w:sz w:val="20"/>
          <w:szCs w:val="20"/>
        </w:rPr>
        <w:tab/>
        <w:t>Settlement Points</w:t>
      </w:r>
    </w:p>
    <w:p w14:paraId="3D24E93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Settlement Point is a Resource Node, Load Zone</w:t>
      </w:r>
      <w:ins w:id="159" w:author="ERCOT" w:date="2024-07-03T14:11:00Z">
        <w:r w:rsidRPr="0026275F">
          <w:rPr>
            <w:rFonts w:ascii="Arial" w:hAnsi="Arial" w:cs="Arial"/>
            <w:sz w:val="20"/>
            <w:szCs w:val="20"/>
          </w:rPr>
          <w:t>,</w:t>
        </w:r>
      </w:ins>
      <w:r w:rsidRPr="0026275F">
        <w:rPr>
          <w:rFonts w:ascii="Arial" w:hAnsi="Arial" w:cs="Arial"/>
          <w:sz w:val="20"/>
          <w:szCs w:val="20"/>
        </w:rPr>
        <w:t xml:space="preserve"> or Hub.</w:t>
      </w:r>
    </w:p>
    <w:p w14:paraId="4C13141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Resource Nodes include Generation</w:t>
      </w:r>
      <w:ins w:id="160" w:author="ERCOT" w:date="2024-06-28T10:55:00Z">
        <w:r w:rsidRPr="0026275F">
          <w:rPr>
            <w:rFonts w:ascii="Arial" w:hAnsi="Arial" w:cs="Arial"/>
            <w:sz w:val="20"/>
            <w:szCs w:val="20"/>
          </w:rPr>
          <w:t>/E</w:t>
        </w:r>
      </w:ins>
      <w:ins w:id="161"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and PUN Resource Nodes.</w:t>
      </w:r>
    </w:p>
    <w:p w14:paraId="12F6393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Generation</w:t>
      </w:r>
      <w:ins w:id="162" w:author="ERCOT" w:date="2024-06-28T10:56:00Z">
        <w:r w:rsidRPr="0026275F">
          <w:rPr>
            <w:rFonts w:ascii="Arial" w:hAnsi="Arial" w:cs="Arial"/>
            <w:sz w:val="20"/>
            <w:szCs w:val="20"/>
          </w:rPr>
          <w:t>/E</w:t>
        </w:r>
      </w:ins>
      <w:ins w:id="163"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ERCOT as well as within PUN are Settlement Points.</w:t>
      </w:r>
    </w:p>
    <w:p w14:paraId="0AFD55FD" w14:textId="77777777" w:rsidR="0026275F" w:rsidRPr="0026275F" w:rsidRDefault="0026275F" w:rsidP="0026275F">
      <w:pPr>
        <w:spacing w:before="120" w:after="120"/>
        <w:ind w:left="1080"/>
        <w:rPr>
          <w:rFonts w:ascii="Arial" w:hAnsi="Arial" w:cs="Arial"/>
          <w:sz w:val="20"/>
          <w:szCs w:val="20"/>
        </w:rPr>
      </w:pPr>
    </w:p>
    <w:p w14:paraId="33D87313"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7.</w:t>
      </w:r>
      <w:r w:rsidRPr="0026275F">
        <w:rPr>
          <w:rFonts w:ascii="Arial" w:hAnsi="Arial" w:cs="Arial"/>
          <w:b/>
          <w:sz w:val="20"/>
          <w:szCs w:val="20"/>
        </w:rPr>
        <w:tab/>
        <w:t>DAM Clearing and Settlements</w:t>
      </w:r>
    </w:p>
    <w:p w14:paraId="11C3612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PTP bids can be submitted using any Settlement Point (except Generation</w:t>
      </w:r>
      <w:ins w:id="164" w:author="ERCOT" w:date="2024-06-28T10:56:00Z">
        <w:r w:rsidRPr="0026275F">
          <w:rPr>
            <w:rFonts w:ascii="Arial" w:hAnsi="Arial" w:cs="Arial"/>
            <w:sz w:val="20"/>
            <w:szCs w:val="20"/>
          </w:rPr>
          <w:t>/E</w:t>
        </w:r>
      </w:ins>
      <w:ins w:id="165" w:author="ERCOT" w:date="2024-06-28T15:44: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66" w:author="ERCOT" w:date="2024-06-28T10:56:00Z">
        <w:r w:rsidRPr="0026275F">
          <w:rPr>
            <w:rFonts w:ascii="Arial" w:hAnsi="Arial" w:cs="Arial"/>
            <w:sz w:val="20"/>
            <w:szCs w:val="20"/>
          </w:rPr>
          <w:t>/E</w:t>
        </w:r>
      </w:ins>
      <w:ins w:id="167" w:author="ERCOT" w:date="2024-06-28T15:44:00Z">
        <w:r w:rsidRPr="0026275F">
          <w:rPr>
            <w:rFonts w:ascii="Arial" w:hAnsi="Arial" w:cs="Arial"/>
            <w:sz w:val="20"/>
            <w:szCs w:val="20"/>
          </w:rPr>
          <w:t>ner</w:t>
        </w:r>
      </w:ins>
      <w:ins w:id="168" w:author="ERCOT" w:date="2024-06-28T15:45:00Z">
        <w:r w:rsidRPr="0026275F">
          <w:rPr>
            <w:rFonts w:ascii="Arial" w:hAnsi="Arial" w:cs="Arial"/>
            <w:sz w:val="20"/>
            <w:szCs w:val="20"/>
          </w:rPr>
          <w:t>gy Storage</w:t>
        </w:r>
      </w:ins>
      <w:r w:rsidRPr="0026275F">
        <w:rPr>
          <w:rFonts w:ascii="Arial" w:hAnsi="Arial" w:cs="Arial"/>
          <w:sz w:val="20"/>
          <w:szCs w:val="20"/>
        </w:rPr>
        <w:t xml:space="preserve"> Resource Node and EPS Meter; and CCP Logical Resource Nodes) as a source and sink.</w:t>
      </w:r>
    </w:p>
    <w:p w14:paraId="0F736A1E"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lastRenderedPageBreak/>
        <w:t>b.</w:t>
      </w:r>
      <w:r w:rsidRPr="0026275F">
        <w:rPr>
          <w:rFonts w:ascii="Arial" w:hAnsi="Arial" w:cs="Arial"/>
          <w:sz w:val="20"/>
          <w:szCs w:val="20"/>
        </w:rPr>
        <w:tab/>
        <w:t>CRRs acquired at de-energized Settlement Points will not be considered by Simultaneous Feasibility Test (SFT) function.</w:t>
      </w:r>
    </w:p>
    <w:p w14:paraId="59BABCEA"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DAM Energy-Only Offers can be submitted at any Settlement Point (except Generation</w:t>
      </w:r>
      <w:ins w:id="169" w:author="ERCOT" w:date="2024-06-28T10:57:00Z">
        <w:r w:rsidRPr="0026275F">
          <w:rPr>
            <w:rFonts w:ascii="Arial" w:hAnsi="Arial" w:cs="Arial"/>
            <w:sz w:val="20"/>
            <w:szCs w:val="20"/>
          </w:rPr>
          <w:t>/E</w:t>
        </w:r>
      </w:ins>
      <w:ins w:id="170" w:author="ERCOT" w:date="2024-06-28T15:47: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71" w:author="ERCOT" w:date="2024-06-28T10:57:00Z">
        <w:r w:rsidRPr="0026275F">
          <w:rPr>
            <w:rFonts w:ascii="Arial" w:hAnsi="Arial" w:cs="Arial"/>
            <w:sz w:val="20"/>
            <w:szCs w:val="20"/>
          </w:rPr>
          <w:t>/E</w:t>
        </w:r>
      </w:ins>
      <w:ins w:id="172"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6BEE49CD"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DAM Resource-specific energy offers that are submitted are mapped to a Generation</w:t>
      </w:r>
      <w:ins w:id="173" w:author="ERCOT" w:date="2024-06-28T10:57:00Z">
        <w:r w:rsidRPr="0026275F">
          <w:rPr>
            <w:rFonts w:ascii="Arial" w:hAnsi="Arial" w:cs="Arial"/>
            <w:sz w:val="20"/>
            <w:szCs w:val="20"/>
          </w:rPr>
          <w:t>/E</w:t>
        </w:r>
      </w:ins>
      <w:ins w:id="174"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or a CCP Logical Resource Node only.</w:t>
      </w:r>
    </w:p>
    <w:p w14:paraId="2F9233C9"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DAM Energy Bids can be submitted at Load Zones, Hubs, Generation</w:t>
      </w:r>
      <w:ins w:id="175" w:author="ERCOT" w:date="2024-06-28T10:57:00Z">
        <w:r w:rsidRPr="0026275F">
          <w:rPr>
            <w:rFonts w:ascii="Arial" w:hAnsi="Arial" w:cs="Arial"/>
            <w:sz w:val="20"/>
            <w:szCs w:val="20"/>
          </w:rPr>
          <w:t>/E</w:t>
        </w:r>
      </w:ins>
      <w:ins w:id="176"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CCU Resource Nodes and PUN Resource Nodes, i.e. at any Settlement Point except Generation</w:t>
      </w:r>
      <w:ins w:id="177" w:author="ERCOT" w:date="2024-06-28T10:58:00Z">
        <w:r w:rsidRPr="0026275F">
          <w:rPr>
            <w:rFonts w:ascii="Arial" w:hAnsi="Arial" w:cs="Arial"/>
            <w:sz w:val="20"/>
            <w:szCs w:val="20"/>
          </w:rPr>
          <w:t>/E</w:t>
        </w:r>
      </w:ins>
      <w:ins w:id="178"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Nodes within a PUN site where constrainable Transmission Element(s) exist between the Generation</w:t>
      </w:r>
      <w:ins w:id="179" w:author="ERCOT" w:date="2024-06-28T10:58:00Z">
        <w:r w:rsidRPr="0026275F">
          <w:rPr>
            <w:rFonts w:ascii="Arial" w:hAnsi="Arial" w:cs="Arial"/>
            <w:sz w:val="20"/>
            <w:szCs w:val="20"/>
          </w:rPr>
          <w:t>/E</w:t>
        </w:r>
      </w:ins>
      <w:ins w:id="180" w:author="ERCOT" w:date="2024-06-28T15:45:00Z">
        <w:r w:rsidRPr="0026275F">
          <w:rPr>
            <w:rFonts w:ascii="Arial" w:hAnsi="Arial" w:cs="Arial"/>
            <w:sz w:val="20"/>
            <w:szCs w:val="20"/>
          </w:rPr>
          <w:t>nergy Storage</w:t>
        </w:r>
      </w:ins>
      <w:r w:rsidRPr="0026275F">
        <w:rPr>
          <w:rFonts w:ascii="Arial" w:hAnsi="Arial" w:cs="Arial"/>
          <w:sz w:val="20"/>
          <w:szCs w:val="20"/>
        </w:rPr>
        <w:t xml:space="preserve"> Resource Node and EPS Meter; and CCP Logical Resource Nodes.</w:t>
      </w:r>
    </w:p>
    <w:p w14:paraId="16D978AB" w14:textId="06FDFC15"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f.</w:t>
      </w:r>
      <w:r w:rsidRPr="0026275F">
        <w:rPr>
          <w:rFonts w:ascii="Arial" w:hAnsi="Arial" w:cs="Arial"/>
          <w:sz w:val="20"/>
          <w:szCs w:val="20"/>
        </w:rPr>
        <w:tab/>
        <w:t>DAM</w:t>
      </w:r>
      <w:del w:id="181" w:author="ERCOT" w:date="2024-07-03T14:17:00Z">
        <w:r w:rsidRPr="0026275F" w:rsidDel="0033630C">
          <w:rPr>
            <w:rFonts w:ascii="Arial" w:hAnsi="Arial" w:cs="Arial"/>
            <w:sz w:val="20"/>
            <w:szCs w:val="20"/>
          </w:rPr>
          <w:delText>/Supplemental Ancillary Services Market (SASM)</w:delText>
        </w:r>
      </w:del>
      <w:r w:rsidRPr="0026275F">
        <w:rPr>
          <w:rFonts w:ascii="Arial" w:hAnsi="Arial" w:cs="Arial"/>
          <w:sz w:val="20"/>
          <w:szCs w:val="20"/>
        </w:rPr>
        <w:t xml:space="preserve"> Ancillary Service Offers are </w:t>
      </w:r>
      <w:del w:id="182" w:author="ERCOT" w:date="2024-07-03T14:17:00Z">
        <w:r w:rsidRPr="0026275F" w:rsidDel="0033630C">
          <w:rPr>
            <w:rFonts w:ascii="Arial" w:hAnsi="Arial" w:cs="Arial"/>
            <w:sz w:val="20"/>
            <w:szCs w:val="20"/>
          </w:rPr>
          <w:delText xml:space="preserve">Generation/Load </w:delText>
        </w:r>
      </w:del>
      <w:r w:rsidRPr="0026275F">
        <w:rPr>
          <w:rFonts w:ascii="Arial" w:hAnsi="Arial" w:cs="Arial"/>
          <w:sz w:val="20"/>
          <w:szCs w:val="20"/>
        </w:rPr>
        <w:t>Resource-specific, not Settlement Point-specific.</w:t>
      </w:r>
    </w:p>
    <w:p w14:paraId="2FF6F903"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g.</w:t>
      </w:r>
      <w:r w:rsidRPr="0026275F">
        <w:rPr>
          <w:rFonts w:ascii="Arial" w:hAnsi="Arial" w:cs="Arial"/>
          <w:sz w:val="20"/>
          <w:szCs w:val="20"/>
        </w:rPr>
        <w:tab/>
        <w:t>DAM scheduling determines hourly quantities for PTP</w:t>
      </w:r>
      <w:ins w:id="183" w:author="ERCOT" w:date="2024-07-03T14:20:00Z">
        <w:r w:rsidRPr="0026275F">
          <w:rPr>
            <w:rFonts w:ascii="Arial" w:hAnsi="Arial" w:cs="Arial"/>
            <w:sz w:val="20"/>
            <w:szCs w:val="20"/>
          </w:rPr>
          <w:t>s</w:t>
        </w:r>
      </w:ins>
      <w:r w:rsidRPr="0026275F">
        <w:rPr>
          <w:rFonts w:ascii="Arial" w:hAnsi="Arial" w:cs="Arial"/>
          <w:sz w:val="20"/>
          <w:szCs w:val="20"/>
        </w:rPr>
        <w:t xml:space="preserve">, </w:t>
      </w:r>
      <w:ins w:id="184" w:author="ERCOT" w:date="2024-07-03T14:20:00Z">
        <w:r w:rsidRPr="0026275F">
          <w:rPr>
            <w:rFonts w:ascii="Arial" w:hAnsi="Arial" w:cs="Arial"/>
            <w:sz w:val="20"/>
            <w:szCs w:val="20"/>
          </w:rPr>
          <w:t>Energy Bids, Energy Offers,</w:t>
        </w:r>
      </w:ins>
      <w:ins w:id="185" w:author="ERCOT" w:date="2024-07-03T14:21:00Z">
        <w:r w:rsidRPr="0026275F">
          <w:rPr>
            <w:rFonts w:ascii="Arial" w:hAnsi="Arial" w:cs="Arial"/>
            <w:sz w:val="20"/>
            <w:szCs w:val="20"/>
          </w:rPr>
          <w:t xml:space="preserve"> Energy  Bid/Offer Curves, </w:t>
        </w:r>
      </w:ins>
      <w:del w:id="186" w:author="ERCOT" w:date="2024-07-03T14:20:00Z">
        <w:r w:rsidRPr="0026275F" w:rsidDel="0033630C">
          <w:rPr>
            <w:rFonts w:ascii="Arial" w:hAnsi="Arial" w:cs="Arial"/>
            <w:sz w:val="20"/>
            <w:szCs w:val="20"/>
          </w:rPr>
          <w:delText xml:space="preserve">energy </w:delText>
        </w:r>
      </w:del>
      <w:r w:rsidRPr="0026275F">
        <w:rPr>
          <w:rFonts w:ascii="Arial" w:hAnsi="Arial" w:cs="Arial"/>
          <w:sz w:val="20"/>
          <w:szCs w:val="20"/>
        </w:rPr>
        <w:t>and</w:t>
      </w:r>
      <w:ins w:id="187" w:author="ERCOT" w:date="2024-07-03T14:21:00Z">
        <w:r w:rsidRPr="0026275F">
          <w:rPr>
            <w:rFonts w:ascii="Arial" w:hAnsi="Arial" w:cs="Arial"/>
            <w:sz w:val="20"/>
            <w:szCs w:val="20"/>
          </w:rPr>
          <w:t xml:space="preserve"> </w:t>
        </w:r>
      </w:ins>
      <w:del w:id="188" w:author="ERCOT" w:date="2024-07-03T14:20:00Z">
        <w:r w:rsidRPr="0026275F" w:rsidDel="0033630C">
          <w:rPr>
            <w:rFonts w:ascii="Arial" w:hAnsi="Arial" w:cs="Arial"/>
            <w:sz w:val="20"/>
            <w:szCs w:val="20"/>
          </w:rPr>
          <w:delText xml:space="preserve"> </w:delText>
        </w:r>
      </w:del>
      <w:r w:rsidRPr="0026275F">
        <w:rPr>
          <w:rFonts w:ascii="Arial" w:hAnsi="Arial" w:cs="Arial"/>
          <w:sz w:val="20"/>
          <w:szCs w:val="20"/>
        </w:rPr>
        <w:t>Ancillary Service Offers</w:t>
      </w:r>
      <w:del w:id="189" w:author="ERCOT" w:date="2024-07-03T14:22:00Z">
        <w:r w:rsidRPr="0026275F" w:rsidDel="0033630C">
          <w:rPr>
            <w:rFonts w:ascii="Arial" w:hAnsi="Arial" w:cs="Arial"/>
            <w:sz w:val="20"/>
            <w:szCs w:val="20"/>
          </w:rPr>
          <w:delText xml:space="preserve"> and bids</w:delText>
        </w:r>
      </w:del>
      <w:r w:rsidRPr="0026275F">
        <w:rPr>
          <w:rFonts w:ascii="Arial" w:hAnsi="Arial" w:cs="Arial"/>
          <w:sz w:val="20"/>
          <w:szCs w:val="20"/>
        </w:rPr>
        <w:t>.</w:t>
      </w:r>
    </w:p>
    <w:p w14:paraId="30BBA71B"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h.</w:t>
      </w:r>
      <w:r w:rsidRPr="0026275F">
        <w:rPr>
          <w:rFonts w:ascii="Arial" w:hAnsi="Arial" w:cs="Arial"/>
          <w:sz w:val="20"/>
          <w:szCs w:val="20"/>
        </w:rPr>
        <w:tab/>
        <w:t>DAM pricing determines hourly LMPs for all Settlement Points.</w:t>
      </w:r>
    </w:p>
    <w:p w14:paraId="2A06876F"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i.</w:t>
      </w:r>
      <w:r w:rsidRPr="0026275F">
        <w:rPr>
          <w:rFonts w:ascii="Arial" w:hAnsi="Arial" w:cs="Arial"/>
          <w:sz w:val="20"/>
          <w:szCs w:val="20"/>
        </w:rPr>
        <w:tab/>
        <w:t>DAM Settlements is based on DAM quantities and DAM SPPs.</w:t>
      </w:r>
    </w:p>
    <w:p w14:paraId="578671E2" w14:textId="77777777" w:rsidR="0026275F" w:rsidRPr="0026275F" w:rsidRDefault="0026275F" w:rsidP="0026275F">
      <w:pPr>
        <w:spacing w:before="120" w:after="120"/>
        <w:ind w:left="1080"/>
        <w:rPr>
          <w:rFonts w:ascii="Arial" w:hAnsi="Arial" w:cs="Arial"/>
          <w:sz w:val="20"/>
          <w:szCs w:val="20"/>
        </w:rPr>
      </w:pPr>
    </w:p>
    <w:p w14:paraId="5BCBCCA8"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8.</w:t>
      </w:r>
      <w:r w:rsidRPr="0026275F">
        <w:rPr>
          <w:rFonts w:ascii="Arial" w:hAnsi="Arial" w:cs="Arial"/>
          <w:b/>
          <w:sz w:val="20"/>
          <w:szCs w:val="20"/>
        </w:rPr>
        <w:tab/>
        <w:t>RTM Clearing and Settlements</w:t>
      </w:r>
    </w:p>
    <w:p w14:paraId="347735E7" w14:textId="5B13D0AF"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a.</w:t>
      </w:r>
      <w:r w:rsidRPr="0026275F">
        <w:rPr>
          <w:rFonts w:ascii="Arial" w:hAnsi="Arial" w:cs="Arial"/>
          <w:sz w:val="20"/>
          <w:szCs w:val="20"/>
        </w:rPr>
        <w:tab/>
        <w:t>SCED dispatch determines Base Points for Generation Resources</w:t>
      </w:r>
      <w:ins w:id="190" w:author="ERCOT" w:date="2024-06-28T10:59:00Z">
        <w:r w:rsidRPr="0026275F">
          <w:rPr>
            <w:rFonts w:ascii="Arial" w:hAnsi="Arial" w:cs="Arial"/>
            <w:sz w:val="20"/>
            <w:szCs w:val="20"/>
          </w:rPr>
          <w:t xml:space="preserve"> and </w:t>
        </w:r>
      </w:ins>
      <w:ins w:id="191" w:author="ERCOT" w:date="2024-07-03T14:22:00Z">
        <w:r w:rsidRPr="0026275F">
          <w:rPr>
            <w:rFonts w:ascii="Arial" w:hAnsi="Arial" w:cs="Arial"/>
            <w:sz w:val="20"/>
            <w:szCs w:val="20"/>
          </w:rPr>
          <w:t>ESRs</w:t>
        </w:r>
      </w:ins>
      <w:r w:rsidRPr="0026275F">
        <w:rPr>
          <w:rFonts w:ascii="Arial" w:hAnsi="Arial" w:cs="Arial"/>
          <w:sz w:val="20"/>
          <w:szCs w:val="20"/>
        </w:rPr>
        <w:t>.</w:t>
      </w:r>
    </w:p>
    <w:p w14:paraId="5C5BB5D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b.</w:t>
      </w:r>
      <w:r w:rsidRPr="0026275F">
        <w:rPr>
          <w:rFonts w:ascii="Arial" w:hAnsi="Arial" w:cs="Arial"/>
          <w:sz w:val="20"/>
          <w:szCs w:val="20"/>
        </w:rPr>
        <w:tab/>
        <w:t>SCED pricing determines LMPs for all Generation</w:t>
      </w:r>
      <w:ins w:id="192" w:author="ERCOT" w:date="2024-06-28T10:59:00Z">
        <w:r w:rsidRPr="0026275F">
          <w:rPr>
            <w:rFonts w:ascii="Arial" w:hAnsi="Arial" w:cs="Arial"/>
            <w:sz w:val="20"/>
            <w:szCs w:val="20"/>
          </w:rPr>
          <w:t>/E</w:t>
        </w:r>
      </w:ins>
      <w:ins w:id="193"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Nodes, CCP Logical Resource Nodes, CCU Resource Nodes, PUN Resource Nodes and all EPS Meter locations.</w:t>
      </w:r>
      <w:ins w:id="194" w:author="ERCOT" w:date="2024-07-03T14:29:00Z">
        <w:r w:rsidRPr="0026275F">
          <w:rPr>
            <w:rFonts w:ascii="Arial" w:hAnsi="Arial" w:cs="Arial"/>
            <w:sz w:val="20"/>
            <w:szCs w:val="20"/>
          </w:rPr>
          <w:t xml:space="preserve"> SCED pricing determines MCPCs for AS types</w:t>
        </w:r>
      </w:ins>
      <w:ins w:id="195" w:author="ERCOT" w:date="2024-07-03T14:30:00Z">
        <w:r w:rsidRPr="0026275F">
          <w:rPr>
            <w:rFonts w:ascii="Arial" w:hAnsi="Arial" w:cs="Arial"/>
            <w:sz w:val="20"/>
            <w:szCs w:val="20"/>
          </w:rPr>
          <w:t>.</w:t>
        </w:r>
      </w:ins>
    </w:p>
    <w:p w14:paraId="455BA131"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c.</w:t>
      </w:r>
      <w:r w:rsidRPr="0026275F">
        <w:rPr>
          <w:rFonts w:ascii="Arial" w:hAnsi="Arial" w:cs="Arial"/>
          <w:sz w:val="20"/>
          <w:szCs w:val="20"/>
        </w:rPr>
        <w:tab/>
        <w:t>RTM determines 15-minute SPPs for each Settlement Point and each EPS Meter location. These prices are the Base Point weighted and time weighted average of the Real-Time LMPs.</w:t>
      </w:r>
    </w:p>
    <w:p w14:paraId="6743B575" w14:textId="77777777" w:rsidR="0026275F" w:rsidRPr="0026275F" w:rsidRDefault="0026275F" w:rsidP="0026275F">
      <w:pPr>
        <w:spacing w:before="120" w:after="120"/>
        <w:ind w:left="1080" w:hanging="360"/>
        <w:rPr>
          <w:rFonts w:ascii="Arial" w:hAnsi="Arial" w:cs="Arial"/>
          <w:sz w:val="20"/>
          <w:szCs w:val="20"/>
        </w:rPr>
      </w:pPr>
      <w:r w:rsidRPr="0026275F">
        <w:rPr>
          <w:rFonts w:ascii="Arial" w:hAnsi="Arial" w:cs="Arial"/>
          <w:sz w:val="20"/>
          <w:szCs w:val="20"/>
        </w:rPr>
        <w:t>d.</w:t>
      </w:r>
      <w:r w:rsidRPr="0026275F">
        <w:rPr>
          <w:rFonts w:ascii="Arial" w:hAnsi="Arial" w:cs="Arial"/>
          <w:sz w:val="20"/>
          <w:szCs w:val="20"/>
        </w:rPr>
        <w:tab/>
        <w:t>RTM Settlements uses 15-minute RTM SPPs (prices at Settlement Points) and Settlement Prices (prices at EPS Meter locations).</w:t>
      </w:r>
    </w:p>
    <w:p w14:paraId="2B952F7C" w14:textId="6DEA92EF" w:rsidR="0026275F" w:rsidRPr="0026275F" w:rsidRDefault="0026275F" w:rsidP="0026275F">
      <w:pPr>
        <w:spacing w:before="120" w:after="120"/>
        <w:ind w:left="1080" w:hanging="360"/>
        <w:rPr>
          <w:ins w:id="196" w:author="ERCOT" w:date="2024-07-03T14:26:00Z"/>
          <w:rFonts w:ascii="Arial" w:hAnsi="Arial" w:cs="Arial"/>
          <w:sz w:val="20"/>
          <w:szCs w:val="20"/>
        </w:rPr>
      </w:pPr>
      <w:r w:rsidRPr="0026275F">
        <w:rPr>
          <w:rFonts w:ascii="Arial" w:hAnsi="Arial" w:cs="Arial"/>
          <w:sz w:val="20"/>
          <w:szCs w:val="20"/>
        </w:rPr>
        <w:t>e.</w:t>
      </w:r>
      <w:r w:rsidRPr="0026275F">
        <w:rPr>
          <w:rFonts w:ascii="Arial" w:hAnsi="Arial" w:cs="Arial"/>
          <w:sz w:val="20"/>
          <w:szCs w:val="20"/>
        </w:rPr>
        <w:tab/>
        <w:t>RTM Energy Settlement for the measured output from the Generation Resources</w:t>
      </w:r>
      <w:ins w:id="197" w:author="ERCOT" w:date="2024-06-28T11:00:00Z">
        <w:r w:rsidRPr="0026275F">
          <w:rPr>
            <w:rFonts w:ascii="Arial" w:hAnsi="Arial" w:cs="Arial"/>
            <w:sz w:val="20"/>
            <w:szCs w:val="20"/>
          </w:rPr>
          <w:t xml:space="preserve"> and </w:t>
        </w:r>
      </w:ins>
      <w:ins w:id="198" w:author="ERCOT" w:date="2024-07-03T14:24:00Z">
        <w:r w:rsidRPr="0026275F">
          <w:rPr>
            <w:rFonts w:ascii="Arial" w:hAnsi="Arial" w:cs="Arial"/>
            <w:sz w:val="20"/>
            <w:szCs w:val="20"/>
          </w:rPr>
          <w:t>ESRs</w:t>
        </w:r>
      </w:ins>
      <w:r w:rsidRPr="0026275F">
        <w:rPr>
          <w:rFonts w:ascii="Arial" w:hAnsi="Arial" w:cs="Arial"/>
          <w:sz w:val="20"/>
          <w:szCs w:val="20"/>
        </w:rPr>
        <w:t xml:space="preserve"> uses the prices at the EPS Meter locations as specified in Protocol Section 6.6.3, Real-Time Energy Charges and Payments.</w:t>
      </w:r>
    </w:p>
    <w:p w14:paraId="154B63B1" w14:textId="77777777" w:rsidR="0026275F" w:rsidRPr="0026275F" w:rsidRDefault="0026275F" w:rsidP="0026275F">
      <w:pPr>
        <w:spacing w:before="120" w:after="120"/>
        <w:ind w:left="1080" w:hanging="360"/>
        <w:rPr>
          <w:ins w:id="199" w:author="ERCOT" w:date="2024-07-03T14:26:00Z"/>
          <w:rFonts w:ascii="Arial" w:hAnsi="Arial" w:cs="Arial"/>
          <w:sz w:val="20"/>
          <w:szCs w:val="20"/>
        </w:rPr>
      </w:pPr>
      <w:ins w:id="200" w:author="ERCOT" w:date="2024-07-03T14:27:00Z">
        <w:r w:rsidRPr="0026275F">
          <w:rPr>
            <w:rFonts w:ascii="Arial" w:hAnsi="Arial" w:cs="Arial"/>
            <w:sz w:val="20"/>
            <w:szCs w:val="20"/>
          </w:rPr>
          <w:t>f.</w:t>
        </w:r>
        <w:r w:rsidRPr="0026275F">
          <w:rPr>
            <w:rFonts w:ascii="Arial" w:hAnsi="Arial" w:cs="Arial"/>
            <w:sz w:val="20"/>
            <w:szCs w:val="20"/>
          </w:rPr>
          <w:tab/>
          <w:t>RTM Ancillary Service Offers are Resource-specific, not Settlement Point-specific.</w:t>
        </w:r>
      </w:ins>
    </w:p>
    <w:p w14:paraId="083C4742" w14:textId="77777777" w:rsidR="0026275F" w:rsidRPr="0026275F" w:rsidRDefault="0026275F" w:rsidP="0026275F">
      <w:pPr>
        <w:spacing w:before="120" w:after="120"/>
        <w:ind w:left="1080" w:hanging="360"/>
        <w:rPr>
          <w:rFonts w:ascii="Arial" w:hAnsi="Arial" w:cs="Arial"/>
          <w:sz w:val="20"/>
          <w:szCs w:val="20"/>
        </w:rPr>
      </w:pPr>
    </w:p>
    <w:p w14:paraId="0B866D2C" w14:textId="77777777" w:rsidR="0026275F" w:rsidRPr="0026275F" w:rsidRDefault="0026275F" w:rsidP="0026275F">
      <w:pPr>
        <w:spacing w:before="120" w:after="120"/>
        <w:ind w:left="1080" w:hanging="360"/>
        <w:rPr>
          <w:rFonts w:ascii="Arial" w:hAnsi="Arial" w:cs="Arial"/>
          <w:sz w:val="20"/>
          <w:szCs w:val="20"/>
        </w:rPr>
      </w:pPr>
    </w:p>
    <w:p w14:paraId="3F16DB52" w14:textId="77777777" w:rsidR="0026275F" w:rsidRPr="0026275F" w:rsidRDefault="0026275F" w:rsidP="0026275F">
      <w:pPr>
        <w:spacing w:before="120" w:after="120"/>
        <w:ind w:left="360" w:hanging="360"/>
        <w:rPr>
          <w:rFonts w:ascii="Arial" w:hAnsi="Arial" w:cs="Arial"/>
          <w:b/>
          <w:sz w:val="20"/>
          <w:szCs w:val="20"/>
        </w:rPr>
      </w:pPr>
      <w:r w:rsidRPr="0026275F">
        <w:rPr>
          <w:rFonts w:ascii="Arial" w:hAnsi="Arial" w:cs="Arial"/>
          <w:b/>
          <w:sz w:val="20"/>
          <w:szCs w:val="20"/>
        </w:rPr>
        <w:t>9.</w:t>
      </w:r>
      <w:r w:rsidRPr="0026275F">
        <w:rPr>
          <w:rFonts w:ascii="Arial" w:hAnsi="Arial" w:cs="Arial"/>
          <w:b/>
          <w:sz w:val="20"/>
          <w:szCs w:val="20"/>
        </w:rPr>
        <w:tab/>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1222"/>
        <w:gridCol w:w="1078"/>
        <w:gridCol w:w="1301"/>
        <w:gridCol w:w="1293"/>
        <w:gridCol w:w="1070"/>
        <w:gridCol w:w="1429"/>
      </w:tblGrid>
      <w:tr w:rsidR="0026275F" w:rsidRPr="0026275F" w14:paraId="36FFA93E" w14:textId="77777777" w:rsidTr="001C66E9">
        <w:tc>
          <w:tcPr>
            <w:tcW w:w="1728" w:type="dxa"/>
            <w:tcBorders>
              <w:top w:val="nil"/>
              <w:left w:val="nil"/>
              <w:bottom w:val="single" w:sz="4" w:space="0" w:color="auto"/>
            </w:tcBorders>
            <w:shd w:val="clear" w:color="auto" w:fill="auto"/>
          </w:tcPr>
          <w:p w14:paraId="6AE8A451" w14:textId="77777777" w:rsidR="0026275F" w:rsidRPr="0026275F" w:rsidRDefault="0026275F" w:rsidP="0026275F">
            <w:pPr>
              <w:keepNext/>
              <w:spacing w:before="120" w:after="120"/>
              <w:rPr>
                <w:rFonts w:ascii="Arial" w:hAnsi="Arial" w:cs="Arial"/>
                <w:sz w:val="20"/>
                <w:szCs w:val="20"/>
              </w:rPr>
            </w:pPr>
          </w:p>
        </w:tc>
        <w:tc>
          <w:tcPr>
            <w:tcW w:w="7560" w:type="dxa"/>
            <w:gridSpan w:val="6"/>
            <w:shd w:val="clear" w:color="auto" w:fill="auto"/>
          </w:tcPr>
          <w:p w14:paraId="79F494DC" w14:textId="77777777" w:rsidR="0026275F" w:rsidRPr="0026275F" w:rsidRDefault="0026275F" w:rsidP="0026275F">
            <w:pPr>
              <w:keepNext/>
              <w:spacing w:before="120" w:after="120"/>
              <w:jc w:val="center"/>
              <w:rPr>
                <w:rFonts w:ascii="Arial" w:hAnsi="Arial" w:cs="Arial"/>
                <w:b/>
                <w:sz w:val="20"/>
                <w:szCs w:val="20"/>
              </w:rPr>
            </w:pPr>
            <w:r w:rsidRPr="0026275F">
              <w:rPr>
                <w:rFonts w:ascii="Arial" w:hAnsi="Arial" w:cs="Arial"/>
                <w:b/>
                <w:sz w:val="20"/>
                <w:szCs w:val="20"/>
              </w:rPr>
              <w:t>ACTIVITIES</w:t>
            </w:r>
          </w:p>
        </w:tc>
      </w:tr>
      <w:tr w:rsidR="0026275F" w:rsidRPr="0026275F" w14:paraId="509EF64F" w14:textId="77777777" w:rsidTr="001C66E9">
        <w:tc>
          <w:tcPr>
            <w:tcW w:w="1728" w:type="dxa"/>
            <w:shd w:val="clear" w:color="auto" w:fill="FFFF99"/>
          </w:tcPr>
          <w:p w14:paraId="090C89F7" w14:textId="77777777" w:rsidR="0026275F" w:rsidRPr="0026275F" w:rsidRDefault="0026275F" w:rsidP="0026275F">
            <w:pPr>
              <w:spacing w:before="120" w:after="120"/>
              <w:rPr>
                <w:rFonts w:ascii="Arial" w:hAnsi="Arial" w:cs="Arial"/>
                <w:b/>
                <w:sz w:val="20"/>
                <w:szCs w:val="20"/>
              </w:rPr>
            </w:pPr>
            <w:r w:rsidRPr="0026275F">
              <w:rPr>
                <w:rFonts w:ascii="Arial" w:hAnsi="Arial" w:cs="Arial"/>
                <w:b/>
                <w:sz w:val="20"/>
                <w:szCs w:val="20"/>
              </w:rPr>
              <w:t>Settlement Points</w:t>
            </w:r>
          </w:p>
        </w:tc>
        <w:tc>
          <w:tcPr>
            <w:tcW w:w="1242" w:type="dxa"/>
            <w:shd w:val="clear" w:color="auto" w:fill="auto"/>
          </w:tcPr>
          <w:p w14:paraId="4115856C"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Three-Part Supply Offer</w:t>
            </w:r>
            <w:ins w:id="201" w:author="ERCOT" w:date="2024-07-02T15:35:00Z">
              <w:r w:rsidRPr="0026275F">
                <w:rPr>
                  <w:rFonts w:ascii="Arial" w:hAnsi="Arial" w:cs="Arial"/>
                  <w:b/>
                  <w:sz w:val="20"/>
                  <w:szCs w:val="20"/>
                </w:rPr>
                <w:t xml:space="preserve"> (include</w:t>
              </w:r>
            </w:ins>
            <w:ins w:id="202" w:author="ERCOT" w:date="2024-07-02T15:36:00Z">
              <w:r w:rsidRPr="0026275F">
                <w:rPr>
                  <w:rFonts w:ascii="Arial" w:hAnsi="Arial" w:cs="Arial"/>
                  <w:b/>
                  <w:sz w:val="20"/>
                  <w:szCs w:val="20"/>
                </w:rPr>
                <w:t>s</w:t>
              </w:r>
            </w:ins>
            <w:ins w:id="203" w:author="ERCOT" w:date="2024-07-02T15:35:00Z">
              <w:r w:rsidRPr="0026275F">
                <w:rPr>
                  <w:rFonts w:ascii="Arial" w:hAnsi="Arial" w:cs="Arial"/>
                  <w:b/>
                  <w:sz w:val="20"/>
                  <w:szCs w:val="20"/>
                </w:rPr>
                <w:t xml:space="preserve"> </w:t>
              </w:r>
            </w:ins>
            <w:ins w:id="204" w:author="ERCOT" w:date="2024-07-02T15:36:00Z">
              <w:r w:rsidRPr="0026275F">
                <w:rPr>
                  <w:rFonts w:ascii="Arial" w:hAnsi="Arial" w:cs="Arial"/>
                  <w:b/>
                  <w:sz w:val="20"/>
                  <w:szCs w:val="20"/>
                </w:rPr>
                <w:t>Energy Bid/Offer Curve)</w:t>
              </w:r>
            </w:ins>
          </w:p>
        </w:tc>
        <w:tc>
          <w:tcPr>
            <w:tcW w:w="1080" w:type="dxa"/>
            <w:shd w:val="clear" w:color="auto" w:fill="auto"/>
          </w:tcPr>
          <w:p w14:paraId="71AC5F04"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Ancillary Service Offer</w:t>
            </w:r>
          </w:p>
        </w:tc>
        <w:tc>
          <w:tcPr>
            <w:tcW w:w="1350" w:type="dxa"/>
            <w:shd w:val="clear" w:color="auto" w:fill="auto"/>
          </w:tcPr>
          <w:p w14:paraId="7CC61409"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DAM Energy-Only Offers</w:t>
            </w:r>
          </w:p>
        </w:tc>
        <w:tc>
          <w:tcPr>
            <w:tcW w:w="1350" w:type="dxa"/>
            <w:shd w:val="clear" w:color="auto" w:fill="auto"/>
          </w:tcPr>
          <w:p w14:paraId="55FB9993"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DAM Energy Bid</w:t>
            </w:r>
          </w:p>
        </w:tc>
        <w:tc>
          <w:tcPr>
            <w:tcW w:w="1098" w:type="dxa"/>
            <w:shd w:val="clear" w:color="auto" w:fill="auto"/>
          </w:tcPr>
          <w:p w14:paraId="303F836E"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PTP bids (both in DAM &amp; CRR**)</w:t>
            </w:r>
          </w:p>
        </w:tc>
        <w:tc>
          <w:tcPr>
            <w:tcW w:w="1440" w:type="dxa"/>
            <w:shd w:val="clear" w:color="auto" w:fill="auto"/>
          </w:tcPr>
          <w:p w14:paraId="0FA1E370" w14:textId="77777777" w:rsidR="0026275F" w:rsidRPr="0026275F" w:rsidRDefault="0026275F" w:rsidP="0026275F">
            <w:pPr>
              <w:spacing w:before="120" w:after="120"/>
              <w:jc w:val="center"/>
              <w:rPr>
                <w:rFonts w:ascii="Arial" w:hAnsi="Arial" w:cs="Arial"/>
                <w:b/>
                <w:sz w:val="20"/>
                <w:szCs w:val="20"/>
              </w:rPr>
            </w:pPr>
            <w:r w:rsidRPr="0026275F">
              <w:rPr>
                <w:rFonts w:ascii="Arial" w:hAnsi="Arial" w:cs="Arial"/>
                <w:b/>
                <w:sz w:val="20"/>
                <w:szCs w:val="20"/>
              </w:rPr>
              <w:t>QSE to QSE Transaction</w:t>
            </w:r>
          </w:p>
        </w:tc>
      </w:tr>
      <w:tr w:rsidR="0026275F" w:rsidRPr="0026275F" w14:paraId="266B1841" w14:textId="77777777" w:rsidTr="001C66E9">
        <w:tc>
          <w:tcPr>
            <w:tcW w:w="1728" w:type="dxa"/>
            <w:shd w:val="clear" w:color="auto" w:fill="FFFF99"/>
          </w:tcPr>
          <w:p w14:paraId="7D5C1E7F"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Generation</w:t>
            </w:r>
            <w:ins w:id="205" w:author="ERCOT" w:date="2024-06-28T13:18:00Z">
              <w:r w:rsidRPr="0026275F">
                <w:rPr>
                  <w:rFonts w:ascii="Arial" w:hAnsi="Arial" w:cs="Arial"/>
                  <w:sz w:val="20"/>
                  <w:szCs w:val="20"/>
                </w:rPr>
                <w:t>/E</w:t>
              </w:r>
            </w:ins>
            <w:ins w:id="206"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not in a PUN site, or Generation</w:t>
            </w:r>
            <w:ins w:id="207" w:author="ERCOT" w:date="2024-06-28T13:18:00Z">
              <w:r w:rsidRPr="0026275F">
                <w:rPr>
                  <w:rFonts w:ascii="Arial" w:hAnsi="Arial" w:cs="Arial"/>
                  <w:sz w:val="20"/>
                  <w:szCs w:val="20"/>
                </w:rPr>
                <w:t>/E</w:t>
              </w:r>
            </w:ins>
            <w:ins w:id="208" w:author="ERCOT" w:date="2024-06-28T13:21:00Z">
              <w:r w:rsidRPr="0026275F">
                <w:rPr>
                  <w:rFonts w:ascii="Arial" w:hAnsi="Arial" w:cs="Arial"/>
                  <w:sz w:val="20"/>
                  <w:szCs w:val="20"/>
                </w:rPr>
                <w:t>nergy Storage</w:t>
              </w:r>
            </w:ins>
            <w:r w:rsidRPr="0026275F">
              <w:rPr>
                <w:rFonts w:ascii="Arial" w:hAnsi="Arial" w:cs="Arial"/>
                <w:sz w:val="20"/>
                <w:szCs w:val="20"/>
              </w:rPr>
              <w:t xml:space="preserve"> Resource Node at a PUN where no constrainable Transmission Element(s) exist between the Generation</w:t>
            </w:r>
            <w:ins w:id="209" w:author="ERCOT" w:date="2024-06-28T13:21:00Z">
              <w:r w:rsidRPr="0026275F">
                <w:rPr>
                  <w:rFonts w:ascii="Arial" w:hAnsi="Arial" w:cs="Arial"/>
                  <w:sz w:val="20"/>
                  <w:szCs w:val="20"/>
                </w:rPr>
                <w:t>/Energy Storage</w:t>
              </w:r>
            </w:ins>
            <w:r w:rsidRPr="0026275F">
              <w:rPr>
                <w:rFonts w:ascii="Arial" w:hAnsi="Arial" w:cs="Arial"/>
                <w:sz w:val="20"/>
                <w:szCs w:val="20"/>
              </w:rPr>
              <w:t xml:space="preserve"> Resource Node and EPS Meter</w:t>
            </w:r>
          </w:p>
        </w:tc>
        <w:tc>
          <w:tcPr>
            <w:tcW w:w="1242" w:type="dxa"/>
            <w:shd w:val="clear" w:color="auto" w:fill="auto"/>
          </w:tcPr>
          <w:p w14:paraId="520ADA42"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0563F404"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6694EF5A"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7AAF4ED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3270BE0A"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2A374BFE"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D2FF685" w14:textId="77777777" w:rsidTr="001C66E9">
        <w:tc>
          <w:tcPr>
            <w:tcW w:w="1728" w:type="dxa"/>
            <w:shd w:val="clear" w:color="auto" w:fill="FFFF99"/>
          </w:tcPr>
          <w:p w14:paraId="758E4C4D"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Generation</w:t>
            </w:r>
            <w:ins w:id="210" w:author="ERCOT" w:date="2024-06-28T13:18:00Z">
              <w:r w:rsidRPr="0026275F">
                <w:rPr>
                  <w:rFonts w:ascii="Arial" w:hAnsi="Arial" w:cs="Arial"/>
                  <w:sz w:val="20"/>
                  <w:szCs w:val="20"/>
                </w:rPr>
                <w:t>/E</w:t>
              </w:r>
            </w:ins>
            <w:ins w:id="211"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 within a PUN site* where constrainable Transmission Element(s) exist between the Generation</w:t>
            </w:r>
            <w:ins w:id="212" w:author="ERCOT" w:date="2024-06-28T13:19:00Z">
              <w:r w:rsidRPr="0026275F">
                <w:rPr>
                  <w:rFonts w:ascii="Arial" w:hAnsi="Arial" w:cs="Arial"/>
                  <w:sz w:val="20"/>
                  <w:szCs w:val="20"/>
                </w:rPr>
                <w:t>/E</w:t>
              </w:r>
            </w:ins>
            <w:ins w:id="213" w:author="ERCOT" w:date="2024-06-28T15:46:00Z">
              <w:r w:rsidRPr="0026275F">
                <w:rPr>
                  <w:rFonts w:ascii="Arial" w:hAnsi="Arial" w:cs="Arial"/>
                  <w:sz w:val="20"/>
                  <w:szCs w:val="20"/>
                </w:rPr>
                <w:t>nergy Storage</w:t>
              </w:r>
            </w:ins>
            <w:r w:rsidRPr="0026275F">
              <w:rPr>
                <w:rFonts w:ascii="Arial" w:hAnsi="Arial" w:cs="Arial"/>
                <w:sz w:val="20"/>
                <w:szCs w:val="20"/>
              </w:rPr>
              <w:t xml:space="preserve"> Resource Node and EPS Meter </w:t>
            </w:r>
          </w:p>
        </w:tc>
        <w:tc>
          <w:tcPr>
            <w:tcW w:w="1242" w:type="dxa"/>
            <w:shd w:val="clear" w:color="auto" w:fill="auto"/>
          </w:tcPr>
          <w:p w14:paraId="6F122C3E"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080" w:type="dxa"/>
            <w:shd w:val="clear" w:color="auto" w:fill="auto"/>
          </w:tcPr>
          <w:p w14:paraId="2738338C"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c>
          <w:tcPr>
            <w:tcW w:w="1350" w:type="dxa"/>
            <w:shd w:val="clear" w:color="auto" w:fill="auto"/>
          </w:tcPr>
          <w:p w14:paraId="321E406D"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350" w:type="dxa"/>
            <w:shd w:val="clear" w:color="auto" w:fill="auto"/>
          </w:tcPr>
          <w:p w14:paraId="4D9A62C6"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098" w:type="dxa"/>
            <w:shd w:val="clear" w:color="auto" w:fill="auto"/>
          </w:tcPr>
          <w:p w14:paraId="36CC2337"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b/>
                <w:color w:val="FF0000"/>
                <w:sz w:val="20"/>
                <w:szCs w:val="20"/>
              </w:rPr>
              <w:t>No</w:t>
            </w:r>
          </w:p>
        </w:tc>
        <w:tc>
          <w:tcPr>
            <w:tcW w:w="1440" w:type="dxa"/>
            <w:shd w:val="clear" w:color="auto" w:fill="auto"/>
          </w:tcPr>
          <w:p w14:paraId="506FD44A" w14:textId="77777777" w:rsidR="0026275F" w:rsidRPr="0026275F" w:rsidRDefault="0026275F" w:rsidP="0026275F">
            <w:pPr>
              <w:spacing w:before="120" w:after="120"/>
              <w:rPr>
                <w:rFonts w:ascii="Arial" w:hAnsi="Arial" w:cs="Arial"/>
                <w:color w:val="0000FF"/>
                <w:sz w:val="20"/>
                <w:szCs w:val="20"/>
              </w:rPr>
            </w:pPr>
            <w:r w:rsidRPr="0026275F">
              <w:rPr>
                <w:rFonts w:ascii="Arial" w:hAnsi="Arial" w:cs="Arial"/>
                <w:color w:val="0000FF"/>
                <w:sz w:val="20"/>
                <w:szCs w:val="20"/>
              </w:rPr>
              <w:t>Yes</w:t>
            </w:r>
          </w:p>
        </w:tc>
      </w:tr>
      <w:tr w:rsidR="0026275F" w:rsidRPr="0026275F" w14:paraId="3E63FE8E" w14:textId="77777777" w:rsidTr="001C66E9">
        <w:tc>
          <w:tcPr>
            <w:tcW w:w="1728" w:type="dxa"/>
            <w:shd w:val="clear" w:color="auto" w:fill="FFFF99"/>
          </w:tcPr>
          <w:p w14:paraId="64112BC6"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CCU Resource Node</w:t>
            </w:r>
          </w:p>
        </w:tc>
        <w:tc>
          <w:tcPr>
            <w:tcW w:w="1242" w:type="dxa"/>
            <w:shd w:val="clear" w:color="auto" w:fill="auto"/>
          </w:tcPr>
          <w:p w14:paraId="01C934A8" w14:textId="77777777" w:rsidR="0026275F" w:rsidRPr="0026275F" w:rsidRDefault="0026275F" w:rsidP="0026275F">
            <w:pPr>
              <w:spacing w:before="120" w:after="120"/>
              <w:rPr>
                <w:rFonts w:ascii="Arial" w:hAnsi="Arial" w:cs="Arial"/>
                <w:b/>
                <w:color w:val="FF0000"/>
                <w:sz w:val="20"/>
                <w:szCs w:val="20"/>
              </w:rPr>
            </w:pPr>
            <w:r w:rsidRPr="0026275F">
              <w:rPr>
                <w:rFonts w:ascii="Arial" w:hAnsi="Arial" w:cs="Arial"/>
                <w:b/>
                <w:color w:val="FF0000"/>
                <w:sz w:val="20"/>
                <w:szCs w:val="20"/>
              </w:rPr>
              <w:t>No</w:t>
            </w:r>
          </w:p>
        </w:tc>
        <w:tc>
          <w:tcPr>
            <w:tcW w:w="1080" w:type="dxa"/>
            <w:shd w:val="clear" w:color="auto" w:fill="auto"/>
          </w:tcPr>
          <w:p w14:paraId="1EF5CFD3"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57328D5F"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49665D70"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771B690D"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719A0FFB"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CE9A3B9" w14:textId="77777777" w:rsidTr="001C66E9">
        <w:tc>
          <w:tcPr>
            <w:tcW w:w="1728" w:type="dxa"/>
            <w:shd w:val="clear" w:color="auto" w:fill="FFFF99"/>
          </w:tcPr>
          <w:p w14:paraId="1D29567E"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PUN Resource Node</w:t>
            </w:r>
          </w:p>
        </w:tc>
        <w:tc>
          <w:tcPr>
            <w:tcW w:w="1242" w:type="dxa"/>
            <w:shd w:val="clear" w:color="auto" w:fill="auto"/>
          </w:tcPr>
          <w:p w14:paraId="55E7EF7F"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080" w:type="dxa"/>
            <w:shd w:val="clear" w:color="auto" w:fill="auto"/>
          </w:tcPr>
          <w:p w14:paraId="3DDBBF2B"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32419AE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19E0784C"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98" w:type="dxa"/>
            <w:shd w:val="clear" w:color="auto" w:fill="auto"/>
          </w:tcPr>
          <w:p w14:paraId="5373B00F"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440" w:type="dxa"/>
            <w:shd w:val="clear" w:color="auto" w:fill="auto"/>
          </w:tcPr>
          <w:p w14:paraId="18360EFC"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r>
      <w:tr w:rsidR="0026275F" w:rsidRPr="0026275F" w14:paraId="6A9515E0" w14:textId="77777777" w:rsidTr="001C66E9">
        <w:tc>
          <w:tcPr>
            <w:tcW w:w="1728" w:type="dxa"/>
            <w:shd w:val="clear" w:color="auto" w:fill="FFFF99"/>
          </w:tcPr>
          <w:p w14:paraId="5A3AE9AA"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CCP Logical Resource Node</w:t>
            </w:r>
          </w:p>
        </w:tc>
        <w:tc>
          <w:tcPr>
            <w:tcW w:w="1242" w:type="dxa"/>
            <w:shd w:val="clear" w:color="auto" w:fill="auto"/>
          </w:tcPr>
          <w:p w14:paraId="21230988"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080" w:type="dxa"/>
            <w:shd w:val="clear" w:color="auto" w:fill="auto"/>
          </w:tcPr>
          <w:p w14:paraId="58317A06" w14:textId="77777777" w:rsidR="0026275F" w:rsidRPr="0026275F" w:rsidRDefault="0026275F" w:rsidP="0026275F">
            <w:pPr>
              <w:spacing w:before="120" w:after="120"/>
              <w:rPr>
                <w:rFonts w:ascii="Arial" w:hAnsi="Arial" w:cs="Arial"/>
                <w:sz w:val="20"/>
                <w:szCs w:val="20"/>
              </w:rPr>
            </w:pPr>
            <w:r w:rsidRPr="0026275F">
              <w:rPr>
                <w:rFonts w:ascii="Arial" w:hAnsi="Arial" w:cs="Arial"/>
                <w:color w:val="0000FF"/>
                <w:sz w:val="20"/>
                <w:szCs w:val="20"/>
              </w:rPr>
              <w:t>Yes</w:t>
            </w:r>
          </w:p>
        </w:tc>
        <w:tc>
          <w:tcPr>
            <w:tcW w:w="1350" w:type="dxa"/>
            <w:shd w:val="clear" w:color="auto" w:fill="auto"/>
          </w:tcPr>
          <w:p w14:paraId="7D232D4A"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350" w:type="dxa"/>
            <w:shd w:val="clear" w:color="auto" w:fill="auto"/>
          </w:tcPr>
          <w:p w14:paraId="498D6C6A"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098" w:type="dxa"/>
            <w:shd w:val="clear" w:color="auto" w:fill="auto"/>
          </w:tcPr>
          <w:p w14:paraId="5184F426"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c>
          <w:tcPr>
            <w:tcW w:w="1440" w:type="dxa"/>
            <w:shd w:val="clear" w:color="auto" w:fill="auto"/>
          </w:tcPr>
          <w:p w14:paraId="7497473E" w14:textId="77777777" w:rsidR="0026275F" w:rsidRPr="0026275F" w:rsidRDefault="0026275F" w:rsidP="0026275F">
            <w:pPr>
              <w:spacing w:before="120" w:after="120"/>
              <w:rPr>
                <w:rFonts w:ascii="Arial" w:hAnsi="Arial" w:cs="Arial"/>
                <w:sz w:val="20"/>
                <w:szCs w:val="20"/>
              </w:rPr>
            </w:pPr>
            <w:r w:rsidRPr="0026275F">
              <w:rPr>
                <w:rFonts w:ascii="Arial" w:hAnsi="Arial" w:cs="Arial"/>
                <w:b/>
                <w:color w:val="FF0000"/>
                <w:sz w:val="20"/>
                <w:szCs w:val="20"/>
              </w:rPr>
              <w:t>No</w:t>
            </w:r>
          </w:p>
        </w:tc>
      </w:tr>
    </w:tbl>
    <w:p w14:paraId="7475120E"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Note that Resource-specific offers (Three-Part Supply Offer</w:t>
      </w:r>
      <w:ins w:id="214" w:author="ERCOT" w:date="2024-07-03T14:31:00Z">
        <w:r w:rsidRPr="0026275F">
          <w:rPr>
            <w:rFonts w:ascii="Arial" w:hAnsi="Arial" w:cs="Arial"/>
            <w:sz w:val="20"/>
            <w:szCs w:val="20"/>
          </w:rPr>
          <w:t>, Energy Bid/Offer Curve,</w:t>
        </w:r>
      </w:ins>
      <w:r w:rsidRPr="0026275F">
        <w:rPr>
          <w:rFonts w:ascii="Arial" w:hAnsi="Arial" w:cs="Arial"/>
          <w:sz w:val="20"/>
          <w:szCs w:val="20"/>
        </w:rPr>
        <w:t xml:space="preserve"> and Ancillary Service Offers) are made for the Resource and the submittal does NOT specify a Resource Node.</w:t>
      </w:r>
    </w:p>
    <w:p w14:paraId="4A42A191" w14:textId="77777777" w:rsidR="0026275F" w:rsidRPr="0026275F" w:rsidRDefault="0026275F" w:rsidP="0026275F">
      <w:pPr>
        <w:spacing w:before="120" w:after="120"/>
        <w:rPr>
          <w:rFonts w:ascii="Arial" w:hAnsi="Arial" w:cs="Arial"/>
          <w:sz w:val="20"/>
          <w:szCs w:val="20"/>
        </w:rPr>
      </w:pPr>
      <w:r w:rsidRPr="0026275F">
        <w:rPr>
          <w:rFonts w:ascii="Arial" w:hAnsi="Arial" w:cs="Arial"/>
          <w:sz w:val="20"/>
          <w:szCs w:val="20"/>
        </w:rPr>
        <w:t>*These Generation</w:t>
      </w:r>
      <w:ins w:id="215" w:author="ERCOT" w:date="2024-06-28T13:19:00Z">
        <w:r w:rsidRPr="0026275F">
          <w:rPr>
            <w:rFonts w:ascii="Arial" w:hAnsi="Arial" w:cs="Arial"/>
            <w:sz w:val="20"/>
            <w:szCs w:val="20"/>
          </w:rPr>
          <w:t>/E</w:t>
        </w:r>
      </w:ins>
      <w:ins w:id="216" w:author="ERCOT" w:date="2024-06-28T13:20:00Z">
        <w:r w:rsidRPr="0026275F">
          <w:rPr>
            <w:rFonts w:ascii="Arial" w:hAnsi="Arial" w:cs="Arial"/>
            <w:sz w:val="20"/>
            <w:szCs w:val="20"/>
          </w:rPr>
          <w:t>nergy Storage</w:t>
        </w:r>
      </w:ins>
      <w:r w:rsidRPr="0026275F">
        <w:rPr>
          <w:rFonts w:ascii="Arial" w:hAnsi="Arial" w:cs="Arial"/>
          <w:sz w:val="20"/>
          <w:szCs w:val="20"/>
        </w:rPr>
        <w:t xml:space="preserve"> Resource Nodes will be identified as such in the report NP4-500-SG, Day-Ahead Power System Simulator for Engineering (PSS/E) Network Operations Model and Supporting </w:t>
      </w:r>
      <w:r w:rsidRPr="0026275F">
        <w:rPr>
          <w:rFonts w:ascii="Arial" w:hAnsi="Arial" w:cs="Arial"/>
          <w:sz w:val="20"/>
          <w:szCs w:val="20"/>
        </w:rPr>
        <w:lastRenderedPageBreak/>
        <w:t xml:space="preserve">Files.  CRR Auctions will use the most recent report available at the time the CRR Auction model is created. </w:t>
      </w:r>
    </w:p>
    <w:p w14:paraId="43B6C8AF" w14:textId="3D95AB96" w:rsidR="00D47783" w:rsidRPr="0026275F" w:rsidRDefault="0026275F" w:rsidP="0026275F">
      <w:pPr>
        <w:spacing w:before="120" w:after="120"/>
        <w:rPr>
          <w:rFonts w:ascii="Arial" w:hAnsi="Arial" w:cs="Arial"/>
          <w:b/>
          <w:sz w:val="20"/>
          <w:szCs w:val="20"/>
        </w:rPr>
      </w:pPr>
      <w:r w:rsidRPr="0026275F">
        <w:rPr>
          <w:rFonts w:ascii="Arial" w:hAnsi="Arial" w:cs="Arial"/>
          <w:sz w:val="20"/>
          <w:szCs w:val="20"/>
        </w:rPr>
        <w:t>**Generation</w:t>
      </w:r>
      <w:ins w:id="217" w:author="ERCOT" w:date="2024-06-28T13:20:00Z">
        <w:r w:rsidRPr="0026275F">
          <w:rPr>
            <w:rFonts w:ascii="Arial" w:hAnsi="Arial" w:cs="Arial"/>
            <w:sz w:val="20"/>
            <w:szCs w:val="20"/>
          </w:rPr>
          <w:t>/Energy Storage</w:t>
        </w:r>
      </w:ins>
      <w:r w:rsidRPr="0026275F">
        <w:rPr>
          <w:rFonts w:ascii="Arial" w:hAnsi="Arial" w:cs="Arial"/>
          <w:sz w:val="20"/>
          <w:szCs w:val="20"/>
        </w:rPr>
        <w:t xml:space="preserve"> Resource Nodes within a PUN site where constrainable Transmission Element(s) exist between the Generation Resource Node and EPS Meter will become non-biddable in CRR Auctions for CRR effective dates after December 31, 2020.</w:t>
      </w:r>
    </w:p>
    <w:sectPr w:rsidR="00D47783" w:rsidRPr="0026275F">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4-07-30T22:45:00Z" w:initials="CP">
    <w:p w14:paraId="76E0C85A" w14:textId="218DA687" w:rsidR="00712550" w:rsidRDefault="00712550">
      <w:pPr>
        <w:pStyle w:val="CommentText"/>
      </w:pPr>
      <w:r>
        <w:rPr>
          <w:rStyle w:val="CommentReference"/>
        </w:rPr>
        <w:annotationRef/>
      </w:r>
      <w:r>
        <w:t>Please note OBDRR046 also proposes revisions to this OBD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E0C8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B8E" w16cex:dateUtc="2024-07-31T0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E0C85A" w16cid:durableId="2A53EB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8C30A" w14:textId="77777777" w:rsidR="0068751D" w:rsidRDefault="0068751D">
      <w:r>
        <w:separator/>
      </w:r>
    </w:p>
  </w:endnote>
  <w:endnote w:type="continuationSeparator" w:id="0">
    <w:p w14:paraId="14809EB8" w14:textId="77777777" w:rsidR="0068751D" w:rsidRDefault="00687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0C75C6C6" w:rsidR="003A4138" w:rsidRDefault="00712550">
    <w:pPr>
      <w:pStyle w:val="Footer"/>
      <w:tabs>
        <w:tab w:val="clear" w:pos="4320"/>
        <w:tab w:val="clear" w:pos="8640"/>
        <w:tab w:val="right" w:pos="9360"/>
      </w:tabs>
      <w:rPr>
        <w:rFonts w:ascii="Arial" w:hAnsi="Arial" w:cs="Arial"/>
        <w:sz w:val="18"/>
      </w:rPr>
    </w:pPr>
    <w:r>
      <w:rPr>
        <w:rFonts w:ascii="Arial" w:hAnsi="Arial" w:cs="Arial"/>
        <w:sz w:val="18"/>
      </w:rPr>
      <w:t>052</w:t>
    </w:r>
    <w:r w:rsidR="003A4138">
      <w:rPr>
        <w:rFonts w:ascii="Arial" w:hAnsi="Arial" w:cs="Arial"/>
        <w:sz w:val="18"/>
      </w:rPr>
      <w:t>OBDRR</w:t>
    </w:r>
    <w:r w:rsidR="002813D5">
      <w:rPr>
        <w:rFonts w:ascii="Arial" w:hAnsi="Arial" w:cs="Arial"/>
        <w:sz w:val="18"/>
      </w:rPr>
      <w:t xml:space="preserve">-01 </w:t>
    </w:r>
    <w:r w:rsidR="002813D5" w:rsidRPr="002813D5">
      <w:rPr>
        <w:rFonts w:ascii="Arial" w:hAnsi="Arial" w:cs="Arial"/>
        <w:sz w:val="18"/>
      </w:rPr>
      <w:t>Related to NPRR</w:t>
    </w:r>
    <w:r>
      <w:rPr>
        <w:rFonts w:ascii="Arial" w:hAnsi="Arial" w:cs="Arial"/>
        <w:sz w:val="18"/>
      </w:rPr>
      <w:t>1246</w:t>
    </w:r>
    <w:r w:rsidR="002813D5" w:rsidRPr="002813D5">
      <w:rPr>
        <w:rFonts w:ascii="Arial" w:hAnsi="Arial" w:cs="Arial"/>
        <w:sz w:val="18"/>
      </w:rPr>
      <w:t>, Energy Storage Resource Terminology Alignment for the Single-Model Era</w:t>
    </w:r>
    <w:r w:rsidR="003A4138">
      <w:rPr>
        <w:rFonts w:ascii="Arial" w:hAnsi="Arial" w:cs="Arial"/>
        <w:sz w:val="18"/>
      </w:rPr>
      <w:t xml:space="preserve"> </w:t>
    </w:r>
    <w:r>
      <w:rPr>
        <w:rFonts w:ascii="Arial" w:hAnsi="Arial" w:cs="Arial"/>
        <w:sz w:val="18"/>
      </w:rPr>
      <w:t>0731</w:t>
    </w:r>
    <w:r w:rsidR="00D252D1">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FBD84" w14:textId="77777777" w:rsidR="0068751D" w:rsidRDefault="0068751D">
      <w:r>
        <w:separator/>
      </w:r>
    </w:p>
  </w:footnote>
  <w:footnote w:type="continuationSeparator" w:id="0">
    <w:p w14:paraId="469DF7FD" w14:textId="77777777" w:rsidR="0068751D" w:rsidRDefault="00687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5185959">
    <w:abstractNumId w:val="5"/>
  </w:num>
  <w:num w:numId="2" w16cid:durableId="107239667">
    <w:abstractNumId w:val="0"/>
  </w:num>
  <w:num w:numId="3" w16cid:durableId="1789086735">
    <w:abstractNumId w:val="4"/>
  </w:num>
  <w:num w:numId="4" w16cid:durableId="2021732425">
    <w:abstractNumId w:val="2"/>
  </w:num>
  <w:num w:numId="5" w16cid:durableId="1117677940">
    <w:abstractNumId w:val="1"/>
  </w:num>
  <w:num w:numId="6" w16cid:durableId="2050251956">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14546D"/>
    <w:rsid w:val="0019314C"/>
    <w:rsid w:val="001E2AEB"/>
    <w:rsid w:val="0021576D"/>
    <w:rsid w:val="0026275F"/>
    <w:rsid w:val="002813D5"/>
    <w:rsid w:val="00291547"/>
    <w:rsid w:val="002B763A"/>
    <w:rsid w:val="003013F2"/>
    <w:rsid w:val="0030694A"/>
    <w:rsid w:val="00324D24"/>
    <w:rsid w:val="0032677B"/>
    <w:rsid w:val="00327381"/>
    <w:rsid w:val="003372E7"/>
    <w:rsid w:val="00396DF7"/>
    <w:rsid w:val="003A3D77"/>
    <w:rsid w:val="003A4138"/>
    <w:rsid w:val="004463BA"/>
    <w:rsid w:val="00474489"/>
    <w:rsid w:val="004822D4"/>
    <w:rsid w:val="00483953"/>
    <w:rsid w:val="00534C6C"/>
    <w:rsid w:val="005A5A96"/>
    <w:rsid w:val="005F25D2"/>
    <w:rsid w:val="006424E7"/>
    <w:rsid w:val="00647BD0"/>
    <w:rsid w:val="00653565"/>
    <w:rsid w:val="0068751D"/>
    <w:rsid w:val="006A137E"/>
    <w:rsid w:val="006E6E27"/>
    <w:rsid w:val="00712550"/>
    <w:rsid w:val="007240A8"/>
    <w:rsid w:val="00743968"/>
    <w:rsid w:val="00791CB9"/>
    <w:rsid w:val="008A7BE7"/>
    <w:rsid w:val="00963A51"/>
    <w:rsid w:val="009A3772"/>
    <w:rsid w:val="00A51CDE"/>
    <w:rsid w:val="00A8000E"/>
    <w:rsid w:val="00A836E9"/>
    <w:rsid w:val="00A954D0"/>
    <w:rsid w:val="00AF56C6"/>
    <w:rsid w:val="00B57F96"/>
    <w:rsid w:val="00BC2D06"/>
    <w:rsid w:val="00BE5A71"/>
    <w:rsid w:val="00C90702"/>
    <w:rsid w:val="00C917FF"/>
    <w:rsid w:val="00CE327F"/>
    <w:rsid w:val="00D252D1"/>
    <w:rsid w:val="00D47783"/>
    <w:rsid w:val="00D47A80"/>
    <w:rsid w:val="00D71285"/>
    <w:rsid w:val="00D97220"/>
    <w:rsid w:val="00DC7B5D"/>
    <w:rsid w:val="00E37AB0"/>
    <w:rsid w:val="00E72B3F"/>
    <w:rsid w:val="00E93772"/>
    <w:rsid w:val="00EA4CC3"/>
    <w:rsid w:val="00F44236"/>
    <w:rsid w:val="00F51F2E"/>
    <w:rsid w:val="00F53C30"/>
    <w:rsid w:val="00FA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Strong">
    <w:name w:val="Strong"/>
    <w:qFormat/>
    <w:rsid w:val="005A5A96"/>
    <w:rPr>
      <w:b/>
      <w:bCs/>
    </w:rPr>
  </w:style>
  <w:style w:type="paragraph" w:styleId="Title">
    <w:name w:val="Title"/>
    <w:basedOn w:val="Normal"/>
    <w:next w:val="Normal"/>
    <w:link w:val="TitleChar"/>
    <w:qFormat/>
    <w:rsid w:val="0026275F"/>
    <w:pPr>
      <w:pBdr>
        <w:bottom w:val="single" w:sz="8" w:space="1" w:color="auto"/>
      </w:pBdr>
      <w:spacing w:before="240" w:after="60"/>
      <w:jc w:val="center"/>
      <w:outlineLvl w:val="0"/>
    </w:pPr>
    <w:rPr>
      <w:rFonts w:ascii="Arial" w:hAnsi="Arial" w:cs="Arial"/>
      <w:b/>
      <w:bCs/>
      <w:kern w:val="28"/>
      <w:szCs w:val="32"/>
    </w:rPr>
  </w:style>
  <w:style w:type="character" w:customStyle="1" w:styleId="TitleChar">
    <w:name w:val="Title Char"/>
    <w:link w:val="Title"/>
    <w:rsid w:val="0026275F"/>
    <w:rPr>
      <w:rFonts w:ascii="Arial" w:hAnsi="Arial" w:cs="Arial"/>
      <w:b/>
      <w:bCs/>
      <w:kern w:val="28"/>
      <w:sz w:val="24"/>
      <w:szCs w:val="32"/>
    </w:rPr>
  </w:style>
  <w:style w:type="character" w:customStyle="1" w:styleId="Heading2Char">
    <w:name w:val="Heading 2 Char"/>
    <w:aliases w:val="h2 Char"/>
    <w:link w:val="Heading2"/>
    <w:rsid w:val="0026275F"/>
    <w:rPr>
      <w:b/>
      <w:sz w:val="24"/>
    </w:rPr>
  </w:style>
  <w:style w:type="paragraph" w:customStyle="1" w:styleId="Char3">
    <w:name w:val="Char3"/>
    <w:basedOn w:val="Normal"/>
    <w:rsid w:val="0026275F"/>
    <w:pPr>
      <w:spacing w:after="160" w:line="240" w:lineRule="exact"/>
    </w:pPr>
    <w:rPr>
      <w:rFonts w:ascii="Verdana" w:hAnsi="Verdana"/>
      <w:sz w:val="16"/>
      <w:szCs w:val="20"/>
    </w:rPr>
  </w:style>
  <w:style w:type="paragraph" w:customStyle="1" w:styleId="Title1">
    <w:name w:val="Title1"/>
    <w:basedOn w:val="Normal"/>
    <w:rsid w:val="0026275F"/>
    <w:pPr>
      <w:jc w:val="center"/>
    </w:pPr>
    <w:rPr>
      <w:rFonts w:ascii="Arial Bold" w:hAnsi="Arial Bold"/>
      <w:sz w:val="44"/>
      <w:szCs w:val="44"/>
    </w:rPr>
  </w:style>
  <w:style w:type="paragraph" w:customStyle="1" w:styleId="Char1">
    <w:name w:val="Char1"/>
    <w:basedOn w:val="Normal"/>
    <w:rsid w:val="0026275F"/>
    <w:pPr>
      <w:spacing w:after="160" w:line="240" w:lineRule="exact"/>
    </w:pPr>
    <w:rPr>
      <w:rFonts w:ascii="Verdana" w:hAnsi="Verdana"/>
      <w:sz w:val="16"/>
      <w:szCs w:val="20"/>
    </w:rPr>
  </w:style>
  <w:style w:type="paragraph" w:styleId="NormalIndent">
    <w:name w:val="Normal Indent"/>
    <w:basedOn w:val="Normal"/>
    <w:rsid w:val="0026275F"/>
    <w:pPr>
      <w:ind w:left="720"/>
    </w:pPr>
  </w:style>
  <w:style w:type="character" w:customStyle="1" w:styleId="H2Char">
    <w:name w:val="H2 Char"/>
    <w:link w:val="H2"/>
    <w:rsid w:val="0026275F"/>
    <w:rPr>
      <w:b/>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26275F"/>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26275F"/>
    <w:rPr>
      <w:iCs/>
      <w:sz w:val="24"/>
      <w:lang w:val="en-US" w:eastAsia="en-US" w:bidi="ar-SA"/>
    </w:rPr>
  </w:style>
  <w:style w:type="character" w:customStyle="1" w:styleId="FormulaBoldChar">
    <w:name w:val="Formula Bold Char"/>
    <w:link w:val="FormulaBold"/>
    <w:rsid w:val="0026275F"/>
    <w:rPr>
      <w:b/>
      <w:bCs/>
      <w:sz w:val="24"/>
      <w:szCs w:val="24"/>
    </w:rPr>
  </w:style>
  <w:style w:type="paragraph" w:customStyle="1" w:styleId="BodyTextNumbered">
    <w:name w:val="Body Text Numbered"/>
    <w:basedOn w:val="BodyText"/>
    <w:link w:val="BodyTextNumberedChar"/>
    <w:rsid w:val="0026275F"/>
    <w:pPr>
      <w:ind w:left="720" w:hanging="720"/>
    </w:pPr>
    <w:rPr>
      <w:iCs/>
      <w:szCs w:val="20"/>
    </w:rPr>
  </w:style>
  <w:style w:type="paragraph" w:customStyle="1" w:styleId="tablecontents">
    <w:name w:val="table contents"/>
    <w:basedOn w:val="Normal"/>
    <w:rsid w:val="0026275F"/>
    <w:rPr>
      <w:sz w:val="20"/>
      <w:szCs w:val="20"/>
    </w:rPr>
  </w:style>
  <w:style w:type="paragraph" w:styleId="DocumentMap">
    <w:name w:val="Document Map"/>
    <w:basedOn w:val="Normal"/>
    <w:link w:val="DocumentMapChar"/>
    <w:rsid w:val="0026275F"/>
    <w:pPr>
      <w:shd w:val="clear" w:color="auto" w:fill="000080"/>
    </w:pPr>
    <w:rPr>
      <w:rFonts w:ascii="Tahoma" w:hAnsi="Tahoma" w:cs="Tahoma"/>
      <w:sz w:val="20"/>
      <w:szCs w:val="20"/>
    </w:rPr>
  </w:style>
  <w:style w:type="character" w:customStyle="1" w:styleId="DocumentMapChar">
    <w:name w:val="Document Map Char"/>
    <w:link w:val="DocumentMap"/>
    <w:rsid w:val="0026275F"/>
    <w:rPr>
      <w:rFonts w:ascii="Tahoma" w:hAnsi="Tahoma" w:cs="Tahoma"/>
      <w:shd w:val="clear" w:color="auto" w:fill="000080"/>
    </w:rPr>
  </w:style>
  <w:style w:type="paragraph" w:customStyle="1" w:styleId="Default">
    <w:name w:val="Default"/>
    <w:uiPriority w:val="99"/>
    <w:rsid w:val="0026275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26275F"/>
    <w:pPr>
      <w:tabs>
        <w:tab w:val="left" w:pos="2160"/>
      </w:tabs>
      <w:spacing w:after="240"/>
      <w:ind w:left="4320" w:hanging="3600"/>
      <w:contextualSpacing/>
    </w:pPr>
    <w:rPr>
      <w:iCs/>
      <w:szCs w:val="20"/>
    </w:rPr>
  </w:style>
  <w:style w:type="paragraph" w:styleId="BlockText">
    <w:name w:val="Block Text"/>
    <w:basedOn w:val="Normal"/>
    <w:rsid w:val="0026275F"/>
    <w:pPr>
      <w:spacing w:after="120"/>
      <w:ind w:left="1440" w:right="1440"/>
    </w:pPr>
    <w:rPr>
      <w:szCs w:val="20"/>
    </w:rPr>
  </w:style>
  <w:style w:type="character" w:customStyle="1" w:styleId="CharChar">
    <w:name w:val="Char Char"/>
    <w:rsid w:val="0026275F"/>
    <w:rPr>
      <w:iCs/>
      <w:sz w:val="24"/>
      <w:lang w:val="en-US" w:eastAsia="en-US" w:bidi="ar-SA"/>
    </w:rPr>
  </w:style>
  <w:style w:type="character" w:customStyle="1" w:styleId="BodyTextNumberedChar">
    <w:name w:val="Body Text Numbered Char"/>
    <w:link w:val="BodyTextNumbered"/>
    <w:rsid w:val="0026275F"/>
    <w:rPr>
      <w:iCs/>
      <w:sz w:val="24"/>
    </w:rPr>
  </w:style>
  <w:style w:type="character" w:customStyle="1" w:styleId="BodyTextCharChar2">
    <w:name w:val="Body Text Char Char2"/>
    <w:rsid w:val="0026275F"/>
    <w:rPr>
      <w:iCs/>
      <w:sz w:val="24"/>
      <w:lang w:val="en-US" w:eastAsia="en-US" w:bidi="ar-SA"/>
    </w:rPr>
  </w:style>
  <w:style w:type="character" w:customStyle="1" w:styleId="ListChar">
    <w:name w:val="List Char"/>
    <w:link w:val="List"/>
    <w:rsid w:val="0026275F"/>
    <w:rPr>
      <w:sz w:val="24"/>
    </w:rPr>
  </w:style>
  <w:style w:type="character" w:customStyle="1" w:styleId="BodyTextNumberedChar1">
    <w:name w:val="Body Text Numbered Char1"/>
    <w:rsid w:val="0026275F"/>
    <w:rPr>
      <w:iCs/>
      <w:sz w:val="24"/>
      <w:lang w:val="en-US" w:eastAsia="en-US" w:bidi="ar-SA"/>
    </w:rPr>
  </w:style>
  <w:style w:type="character" w:customStyle="1" w:styleId="Heading3Char">
    <w:name w:val="Heading 3 Char"/>
    <w:aliases w:val="h3 Char"/>
    <w:link w:val="Heading3"/>
    <w:rsid w:val="0026275F"/>
    <w:rPr>
      <w:b/>
      <w:bCs/>
      <w:i/>
      <w:sz w:val="24"/>
    </w:rPr>
  </w:style>
  <w:style w:type="character" w:customStyle="1" w:styleId="FormulaChar">
    <w:name w:val="Formula Char"/>
    <w:link w:val="Formula"/>
    <w:rsid w:val="0026275F"/>
    <w:rPr>
      <w:bCs/>
      <w:sz w:val="24"/>
      <w:szCs w:val="24"/>
    </w:rPr>
  </w:style>
  <w:style w:type="paragraph" w:customStyle="1" w:styleId="Char">
    <w:name w:val="Char"/>
    <w:basedOn w:val="Normal"/>
    <w:rsid w:val="0026275F"/>
    <w:pPr>
      <w:spacing w:after="160" w:line="240" w:lineRule="exact"/>
    </w:pPr>
    <w:rPr>
      <w:rFonts w:ascii="Verdana" w:hAnsi="Verdana"/>
      <w:sz w:val="16"/>
      <w:szCs w:val="20"/>
    </w:rPr>
  </w:style>
  <w:style w:type="character" w:customStyle="1" w:styleId="BodyTextChar">
    <w:name w:val="Body Text Char"/>
    <w:rsid w:val="0026275F"/>
    <w:rPr>
      <w:iCs/>
      <w:sz w:val="24"/>
      <w:lang w:val="en-US" w:eastAsia="en-US" w:bidi="ar-SA"/>
    </w:rPr>
  </w:style>
  <w:style w:type="paragraph" w:customStyle="1" w:styleId="formula0">
    <w:name w:val="formula"/>
    <w:basedOn w:val="Normal"/>
    <w:rsid w:val="0026275F"/>
    <w:pPr>
      <w:spacing w:after="120"/>
      <w:ind w:left="720" w:hanging="720"/>
    </w:pPr>
  </w:style>
  <w:style w:type="character" w:customStyle="1" w:styleId="H4Char">
    <w:name w:val="H4 Char"/>
    <w:link w:val="H4"/>
    <w:rsid w:val="0026275F"/>
    <w:rPr>
      <w:b/>
      <w:bCs/>
      <w:snapToGrid w:val="0"/>
      <w:sz w:val="24"/>
    </w:rPr>
  </w:style>
  <w:style w:type="paragraph" w:customStyle="1" w:styleId="tablebody0">
    <w:name w:val="tablebody"/>
    <w:basedOn w:val="Normal"/>
    <w:rsid w:val="0026275F"/>
    <w:pPr>
      <w:spacing w:after="60"/>
    </w:pPr>
    <w:rPr>
      <w:sz w:val="20"/>
      <w:szCs w:val="20"/>
    </w:rPr>
  </w:style>
  <w:style w:type="character" w:customStyle="1" w:styleId="InstructionsChar">
    <w:name w:val="Instructions Char"/>
    <w:link w:val="Instructions"/>
    <w:rsid w:val="0026275F"/>
    <w:rPr>
      <w:b/>
      <w:i/>
      <w:iCs/>
      <w:sz w:val="24"/>
      <w:szCs w:val="24"/>
    </w:rPr>
  </w:style>
  <w:style w:type="paragraph" w:customStyle="1" w:styleId="Char4">
    <w:name w:val="Char4"/>
    <w:basedOn w:val="Normal"/>
    <w:rsid w:val="0026275F"/>
    <w:pPr>
      <w:spacing w:after="160" w:line="240" w:lineRule="exact"/>
    </w:pPr>
    <w:rPr>
      <w:rFonts w:ascii="Verdana" w:hAnsi="Verdana"/>
      <w:sz w:val="16"/>
      <w:szCs w:val="20"/>
    </w:rPr>
  </w:style>
  <w:style w:type="character" w:customStyle="1" w:styleId="H5Char">
    <w:name w:val="H5 Char"/>
    <w:link w:val="H5"/>
    <w:rsid w:val="0026275F"/>
    <w:rPr>
      <w:b/>
      <w:bCs/>
      <w:i/>
      <w:iCs/>
      <w:sz w:val="24"/>
      <w:szCs w:val="26"/>
    </w:rPr>
  </w:style>
  <w:style w:type="paragraph" w:customStyle="1" w:styleId="TableBulletBullet">
    <w:name w:val="Table Bullet/Bullet"/>
    <w:basedOn w:val="Normal"/>
    <w:rsid w:val="0026275F"/>
    <w:pPr>
      <w:numPr>
        <w:numId w:val="5"/>
      </w:numPr>
    </w:pPr>
    <w:rPr>
      <w:szCs w:val="20"/>
    </w:rPr>
  </w:style>
  <w:style w:type="paragraph" w:styleId="Revision">
    <w:name w:val="Revision"/>
    <w:hidden/>
    <w:uiPriority w:val="99"/>
    <w:semiHidden/>
    <w:rsid w:val="0026275F"/>
    <w:rPr>
      <w:sz w:val="24"/>
      <w:szCs w:val="24"/>
    </w:rPr>
  </w:style>
  <w:style w:type="paragraph" w:styleId="ListParagraph">
    <w:name w:val="List Paragraph"/>
    <w:basedOn w:val="Normal"/>
    <w:uiPriority w:val="34"/>
    <w:qFormat/>
    <w:rsid w:val="0026275F"/>
    <w:pPr>
      <w:ind w:left="720"/>
      <w:contextualSpacing/>
    </w:pPr>
  </w:style>
  <w:style w:type="character" w:customStyle="1" w:styleId="cf01">
    <w:name w:val="cf01"/>
    <w:rsid w:val="0026275F"/>
    <w:rPr>
      <w:rFonts w:ascii="Segoe UI" w:hAnsi="Segoe UI" w:cs="Segoe UI" w:hint="default"/>
      <w:sz w:val="18"/>
      <w:szCs w:val="18"/>
    </w:rPr>
  </w:style>
  <w:style w:type="character" w:styleId="UnresolvedMention">
    <w:name w:val="Unresolved Mention"/>
    <w:uiPriority w:val="99"/>
    <w:semiHidden/>
    <w:unhideWhenUsed/>
    <w:rsid w:val="00337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kenneth.ragsdale@ercot.com"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ercot.com/mktrules/issues/OBDRR052" TargetMode="External"/><Relationship Id="rId12" Type="http://schemas.openxmlformats.org/officeDocument/2006/relationships/image" Target="media/image2.wmf"/><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cory.phillips@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www.ercot.com/files/docs/2023/08/25/ERCOT-Strategic-Plan-2024-2028.pdf" TargetMode="External"/><Relationship Id="rId14" Type="http://schemas.openxmlformats.org/officeDocument/2006/relationships/hyperlink" Target="mailto:alfredo.moreno@erco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4380</Words>
  <Characters>24716</Characters>
  <Application>Microsoft Office Word</Application>
  <DocSecurity>0</DocSecurity>
  <Lines>205</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29038</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4</cp:revision>
  <cp:lastPrinted>2001-06-20T16:28:00Z</cp:lastPrinted>
  <dcterms:created xsi:type="dcterms:W3CDTF">2024-07-26T16:31:00Z</dcterms:created>
  <dcterms:modified xsi:type="dcterms:W3CDTF">2024-07-31T17:01:00Z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