
<file path=[Content_Types].xml><?xml version="1.0" encoding="utf-8"?>
<Types xmlns="http://schemas.openxmlformats.org/package/2006/content-types">
  <Default Extension="bin" ContentType="application/vnd.ms-office.activeX"/>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D57587" w14:paraId="15280DA4" w14:textId="77777777" w:rsidTr="00F42151">
        <w:tc>
          <w:tcPr>
            <w:tcW w:w="1620" w:type="dxa"/>
            <w:tcBorders>
              <w:bottom w:val="single" w:sz="4" w:space="0" w:color="auto"/>
            </w:tcBorders>
            <w:shd w:val="clear" w:color="auto" w:fill="FFFFFF"/>
            <w:vAlign w:val="center"/>
          </w:tcPr>
          <w:p w14:paraId="4A95C88A" w14:textId="77777777" w:rsidR="00D57587" w:rsidRDefault="00D57587" w:rsidP="00F42151">
            <w:pPr>
              <w:pStyle w:val="Header"/>
            </w:pPr>
            <w:r>
              <w:t>NOGRR Number</w:t>
            </w:r>
          </w:p>
        </w:tc>
        <w:tc>
          <w:tcPr>
            <w:tcW w:w="1237" w:type="dxa"/>
            <w:tcBorders>
              <w:bottom w:val="single" w:sz="4" w:space="0" w:color="auto"/>
            </w:tcBorders>
            <w:vAlign w:val="center"/>
          </w:tcPr>
          <w:p w14:paraId="6F3B27F4" w14:textId="77777777" w:rsidR="00D57587" w:rsidRDefault="00F42D80" w:rsidP="00F42151">
            <w:pPr>
              <w:pStyle w:val="Header"/>
              <w:jc w:val="center"/>
            </w:pPr>
            <w:hyperlink r:id="rId7" w:history="1">
              <w:r w:rsidR="00D57587" w:rsidRPr="00736E47">
                <w:rPr>
                  <w:rStyle w:val="Hyperlink"/>
                </w:rPr>
                <w:t>263</w:t>
              </w:r>
            </w:hyperlink>
          </w:p>
        </w:tc>
        <w:tc>
          <w:tcPr>
            <w:tcW w:w="1193" w:type="dxa"/>
            <w:tcBorders>
              <w:bottom w:val="single" w:sz="4" w:space="0" w:color="auto"/>
            </w:tcBorders>
            <w:shd w:val="clear" w:color="auto" w:fill="FFFFFF"/>
            <w:vAlign w:val="center"/>
          </w:tcPr>
          <w:p w14:paraId="4B78A2F7" w14:textId="77777777" w:rsidR="00D57587" w:rsidRDefault="00D57587" w:rsidP="00F42151">
            <w:pPr>
              <w:pStyle w:val="Header"/>
            </w:pPr>
            <w:r>
              <w:t>NOGRR Title</w:t>
            </w:r>
          </w:p>
        </w:tc>
        <w:tc>
          <w:tcPr>
            <w:tcW w:w="6390" w:type="dxa"/>
            <w:tcBorders>
              <w:bottom w:val="single" w:sz="4" w:space="0" w:color="auto"/>
            </w:tcBorders>
            <w:vAlign w:val="center"/>
          </w:tcPr>
          <w:p w14:paraId="6E10CA26" w14:textId="36593389" w:rsidR="00D57587" w:rsidRDefault="00462802" w:rsidP="00F42151">
            <w:pPr>
              <w:pStyle w:val="Header"/>
              <w:spacing w:before="120" w:after="120"/>
            </w:pPr>
            <w:bookmarkStart w:id="0" w:name="_Hlk162012300"/>
            <w:r>
              <w:t xml:space="preserve">Related to NPRR1244, </w:t>
            </w:r>
            <w:r w:rsidR="00D57587">
              <w:t>Clarification of Controllable Load Resource Primary Frequency Response Responsibilities</w:t>
            </w:r>
            <w:bookmarkEnd w:id="0"/>
          </w:p>
        </w:tc>
      </w:tr>
      <w:tr w:rsidR="00D57587" w:rsidRPr="00E01925" w14:paraId="6973622F" w14:textId="77777777" w:rsidTr="00F42151">
        <w:trPr>
          <w:trHeight w:val="629"/>
        </w:trPr>
        <w:tc>
          <w:tcPr>
            <w:tcW w:w="2857" w:type="dxa"/>
            <w:gridSpan w:val="2"/>
            <w:shd w:val="clear" w:color="auto" w:fill="FFFFFF"/>
            <w:vAlign w:val="center"/>
          </w:tcPr>
          <w:p w14:paraId="3CA00D8B" w14:textId="77777777" w:rsidR="00D57587" w:rsidRPr="00CD60E1" w:rsidRDefault="00D57587" w:rsidP="00F42151">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6334537A" w14:textId="29A77A8B" w:rsidR="00D57587" w:rsidRPr="00E01925" w:rsidRDefault="00586E28" w:rsidP="00F42151">
            <w:pPr>
              <w:pStyle w:val="NormalArial"/>
            </w:pPr>
            <w:r>
              <w:t>September 9</w:t>
            </w:r>
            <w:r w:rsidR="00D57587">
              <w:t>, 2024</w:t>
            </w:r>
          </w:p>
        </w:tc>
      </w:tr>
      <w:tr w:rsidR="00D57587" w:rsidRPr="00E01925" w14:paraId="7CF1551F" w14:textId="77777777" w:rsidTr="00F42151">
        <w:trPr>
          <w:trHeight w:val="629"/>
        </w:trPr>
        <w:tc>
          <w:tcPr>
            <w:tcW w:w="2857" w:type="dxa"/>
            <w:gridSpan w:val="2"/>
            <w:shd w:val="clear" w:color="auto" w:fill="FFFFFF"/>
            <w:vAlign w:val="center"/>
          </w:tcPr>
          <w:p w14:paraId="0A8A9060" w14:textId="77777777" w:rsidR="00D57587" w:rsidRPr="00E01925" w:rsidRDefault="00D57587" w:rsidP="00F42151">
            <w:pPr>
              <w:pStyle w:val="Header"/>
              <w:spacing w:before="120" w:after="120"/>
              <w:rPr>
                <w:bCs w:val="0"/>
              </w:rPr>
            </w:pPr>
            <w:r>
              <w:rPr>
                <w:bCs w:val="0"/>
              </w:rPr>
              <w:t>Action</w:t>
            </w:r>
          </w:p>
        </w:tc>
        <w:tc>
          <w:tcPr>
            <w:tcW w:w="7583" w:type="dxa"/>
            <w:gridSpan w:val="2"/>
            <w:shd w:val="clear" w:color="auto" w:fill="FFFFFF"/>
            <w:vAlign w:val="center"/>
          </w:tcPr>
          <w:p w14:paraId="00D16A8D" w14:textId="3D470FD1" w:rsidR="00D57587" w:rsidDel="00CD60E1" w:rsidRDefault="00D57587" w:rsidP="00F42151">
            <w:pPr>
              <w:pStyle w:val="NormalArial"/>
            </w:pPr>
            <w:r>
              <w:t>Recommended Approval</w:t>
            </w:r>
          </w:p>
        </w:tc>
      </w:tr>
      <w:tr w:rsidR="00D57587" w:rsidRPr="00E01925" w14:paraId="68A3BCCA" w14:textId="77777777" w:rsidTr="00F42151">
        <w:trPr>
          <w:trHeight w:val="620"/>
        </w:trPr>
        <w:tc>
          <w:tcPr>
            <w:tcW w:w="2857" w:type="dxa"/>
            <w:gridSpan w:val="2"/>
            <w:shd w:val="clear" w:color="auto" w:fill="FFFFFF"/>
            <w:vAlign w:val="center"/>
          </w:tcPr>
          <w:p w14:paraId="515B856A" w14:textId="77777777" w:rsidR="00D57587" w:rsidRPr="00CD60E1" w:rsidRDefault="00D57587" w:rsidP="00F42151">
            <w:pPr>
              <w:pStyle w:val="Header"/>
              <w:spacing w:before="120" w:after="120"/>
            </w:pPr>
            <w:r>
              <w:t>Timeline</w:t>
            </w:r>
          </w:p>
        </w:tc>
        <w:tc>
          <w:tcPr>
            <w:tcW w:w="7583" w:type="dxa"/>
            <w:gridSpan w:val="2"/>
            <w:shd w:val="clear" w:color="auto" w:fill="FFFFFF"/>
            <w:vAlign w:val="center"/>
          </w:tcPr>
          <w:p w14:paraId="3F1A2254" w14:textId="77777777" w:rsidR="00D57587" w:rsidRPr="00CD60E1" w:rsidRDefault="00D57587" w:rsidP="00F42151">
            <w:pPr>
              <w:pStyle w:val="Header"/>
              <w:rPr>
                <w:b w:val="0"/>
              </w:rPr>
            </w:pPr>
            <w:r w:rsidRPr="00CD60E1">
              <w:rPr>
                <w:b w:val="0"/>
              </w:rPr>
              <w:t>Normal</w:t>
            </w:r>
          </w:p>
        </w:tc>
      </w:tr>
      <w:tr w:rsidR="00586E28" w:rsidRPr="00E01925" w14:paraId="195E72BA" w14:textId="77777777" w:rsidTr="00D019F8">
        <w:trPr>
          <w:trHeight w:val="620"/>
        </w:trPr>
        <w:tc>
          <w:tcPr>
            <w:tcW w:w="2857" w:type="dxa"/>
            <w:gridSpan w:val="2"/>
            <w:shd w:val="clear" w:color="auto" w:fill="FFFFFF"/>
            <w:vAlign w:val="center"/>
          </w:tcPr>
          <w:p w14:paraId="03EFDA15" w14:textId="3A07073E" w:rsidR="00586E28" w:rsidRDefault="00586E28" w:rsidP="00586E28">
            <w:pPr>
              <w:pStyle w:val="Header"/>
              <w:spacing w:before="120" w:after="120"/>
            </w:pPr>
            <w:r>
              <w:t>Estimated Impacts</w:t>
            </w:r>
          </w:p>
        </w:tc>
        <w:tc>
          <w:tcPr>
            <w:tcW w:w="7583" w:type="dxa"/>
            <w:gridSpan w:val="2"/>
            <w:vAlign w:val="center"/>
          </w:tcPr>
          <w:p w14:paraId="3AAD9A88" w14:textId="77777777" w:rsidR="00586E28" w:rsidRDefault="00586E28" w:rsidP="00586E28">
            <w:pPr>
              <w:pStyle w:val="NormalArial"/>
              <w:spacing w:before="120" w:after="120"/>
            </w:pPr>
            <w:r>
              <w:t xml:space="preserve">Cost/Budgetary:  None </w:t>
            </w:r>
          </w:p>
          <w:p w14:paraId="238DFE38" w14:textId="310E3869" w:rsidR="00586E28" w:rsidRPr="00586E28" w:rsidRDefault="00586E28" w:rsidP="00D019F8">
            <w:pPr>
              <w:pStyle w:val="Header"/>
              <w:spacing w:after="120"/>
              <w:rPr>
                <w:b w:val="0"/>
                <w:bCs w:val="0"/>
              </w:rPr>
            </w:pPr>
            <w:r w:rsidRPr="00D019F8">
              <w:rPr>
                <w:b w:val="0"/>
                <w:bCs w:val="0"/>
              </w:rPr>
              <w:t>Project Duration:  No project required</w:t>
            </w:r>
          </w:p>
        </w:tc>
      </w:tr>
      <w:tr w:rsidR="00D57587" w:rsidRPr="00E01925" w14:paraId="0F8392AE" w14:textId="77777777" w:rsidTr="00F42151">
        <w:trPr>
          <w:trHeight w:val="620"/>
        </w:trPr>
        <w:tc>
          <w:tcPr>
            <w:tcW w:w="2857" w:type="dxa"/>
            <w:gridSpan w:val="2"/>
            <w:shd w:val="clear" w:color="auto" w:fill="FFFFFF"/>
            <w:vAlign w:val="center"/>
          </w:tcPr>
          <w:p w14:paraId="6C8E8E23" w14:textId="77777777" w:rsidR="00D57587" w:rsidDel="00CD60E1" w:rsidRDefault="00D57587" w:rsidP="00F42151">
            <w:pPr>
              <w:pStyle w:val="Header"/>
              <w:spacing w:before="120" w:after="120"/>
            </w:pPr>
            <w:r>
              <w:t>Proposed Effective Date</w:t>
            </w:r>
          </w:p>
        </w:tc>
        <w:tc>
          <w:tcPr>
            <w:tcW w:w="7583" w:type="dxa"/>
            <w:gridSpan w:val="2"/>
            <w:shd w:val="clear" w:color="auto" w:fill="FFFFFF"/>
            <w:vAlign w:val="center"/>
          </w:tcPr>
          <w:p w14:paraId="33EFBF1D" w14:textId="1669228E" w:rsidR="00D57587" w:rsidRPr="00CD60E1" w:rsidRDefault="00586E28" w:rsidP="00D019F8">
            <w:pPr>
              <w:pStyle w:val="Header"/>
              <w:spacing w:before="120" w:after="120"/>
              <w:rPr>
                <w:b w:val="0"/>
              </w:rPr>
            </w:pPr>
            <w:r w:rsidRPr="00586E28">
              <w:rPr>
                <w:b w:val="0"/>
              </w:rPr>
              <w:t xml:space="preserve">Upon implementation of Nodal Protocol Revision Request (NPRR) </w:t>
            </w:r>
            <w:r w:rsidR="009C06A5" w:rsidRPr="009C06A5">
              <w:rPr>
                <w:b w:val="0"/>
              </w:rPr>
              <w:t>1244, Related to NOGRR263, Clarification of Controllable Load Resource Primary Frequency Response Responsibilities</w:t>
            </w:r>
            <w:r w:rsidR="009C06A5" w:rsidRPr="009C06A5" w:rsidDel="00586E28">
              <w:t xml:space="preserve"> </w:t>
            </w:r>
          </w:p>
        </w:tc>
      </w:tr>
      <w:tr w:rsidR="00D57587" w:rsidRPr="00E01925" w14:paraId="17D6DF2E" w14:textId="77777777" w:rsidTr="00F42151">
        <w:trPr>
          <w:trHeight w:val="620"/>
        </w:trPr>
        <w:tc>
          <w:tcPr>
            <w:tcW w:w="2857" w:type="dxa"/>
            <w:gridSpan w:val="2"/>
            <w:shd w:val="clear" w:color="auto" w:fill="FFFFFF"/>
            <w:vAlign w:val="center"/>
          </w:tcPr>
          <w:p w14:paraId="459EDA34" w14:textId="77777777" w:rsidR="00D57587" w:rsidDel="00CD60E1" w:rsidRDefault="00D57587" w:rsidP="00F42151">
            <w:pPr>
              <w:pStyle w:val="Header"/>
              <w:spacing w:before="120" w:after="120"/>
            </w:pPr>
            <w:r>
              <w:t>Priority and Rank Assigned</w:t>
            </w:r>
          </w:p>
        </w:tc>
        <w:tc>
          <w:tcPr>
            <w:tcW w:w="7583" w:type="dxa"/>
            <w:gridSpan w:val="2"/>
            <w:shd w:val="clear" w:color="auto" w:fill="FFFFFF"/>
            <w:vAlign w:val="center"/>
          </w:tcPr>
          <w:p w14:paraId="7A25D12F" w14:textId="5A5F61F3" w:rsidR="00D57587" w:rsidRPr="00CD60E1" w:rsidRDefault="00586E28" w:rsidP="00F42151">
            <w:pPr>
              <w:pStyle w:val="Header"/>
              <w:rPr>
                <w:b w:val="0"/>
              </w:rPr>
            </w:pPr>
            <w:r>
              <w:rPr>
                <w:b w:val="0"/>
              </w:rPr>
              <w:t>Not applicable</w:t>
            </w:r>
          </w:p>
        </w:tc>
      </w:tr>
      <w:tr w:rsidR="00D57587" w14:paraId="64FF990F" w14:textId="77777777" w:rsidTr="00F42151">
        <w:trPr>
          <w:trHeight w:val="773"/>
        </w:trPr>
        <w:tc>
          <w:tcPr>
            <w:tcW w:w="2857" w:type="dxa"/>
            <w:gridSpan w:val="2"/>
            <w:tcBorders>
              <w:top w:val="single" w:sz="4" w:space="0" w:color="auto"/>
              <w:bottom w:val="single" w:sz="4" w:space="0" w:color="auto"/>
            </w:tcBorders>
            <w:shd w:val="clear" w:color="auto" w:fill="FFFFFF"/>
            <w:vAlign w:val="center"/>
          </w:tcPr>
          <w:p w14:paraId="293C98CA" w14:textId="77777777" w:rsidR="00D57587" w:rsidRDefault="00D57587" w:rsidP="00F42151">
            <w:pPr>
              <w:pStyle w:val="Header"/>
              <w:spacing w:before="120" w:after="120"/>
            </w:pPr>
            <w:r>
              <w:t xml:space="preserve">Nodal Operating Guide Sections Requiring Revision </w:t>
            </w:r>
          </w:p>
        </w:tc>
        <w:tc>
          <w:tcPr>
            <w:tcW w:w="7583" w:type="dxa"/>
            <w:gridSpan w:val="2"/>
            <w:tcBorders>
              <w:top w:val="single" w:sz="4" w:space="0" w:color="auto"/>
            </w:tcBorders>
            <w:vAlign w:val="center"/>
          </w:tcPr>
          <w:p w14:paraId="4B3F73EC" w14:textId="77777777" w:rsidR="00D57587" w:rsidRDefault="00D57587" w:rsidP="00D57587">
            <w:pPr>
              <w:pStyle w:val="NormalArial"/>
              <w:spacing w:before="120"/>
              <w:rPr>
                <w:iCs/>
              </w:rPr>
            </w:pPr>
            <w:r w:rsidRPr="00047BFC">
              <w:rPr>
                <w:iCs/>
              </w:rPr>
              <w:t>2.2.8</w:t>
            </w:r>
            <w:r>
              <w:rPr>
                <w:iCs/>
              </w:rPr>
              <w:t>,</w:t>
            </w:r>
            <w:r w:rsidRPr="00047BFC">
              <w:rPr>
                <w:iCs/>
              </w:rPr>
              <w:tab/>
              <w:t>Performance/Disturbance/Compliance Analysis</w:t>
            </w:r>
          </w:p>
          <w:p w14:paraId="14BE5640" w14:textId="5C4F08E9" w:rsidR="00D57587" w:rsidRPr="00047BFC" w:rsidRDefault="00D57587" w:rsidP="00662CB5">
            <w:pPr>
              <w:pStyle w:val="NormalArial"/>
              <w:spacing w:after="120"/>
              <w:rPr>
                <w:iCs/>
              </w:rPr>
            </w:pPr>
            <w:r>
              <w:rPr>
                <w:iCs/>
              </w:rPr>
              <w:t xml:space="preserve">8, Attachment J, </w:t>
            </w:r>
            <w:r w:rsidRPr="00545277">
              <w:rPr>
                <w:iCs/>
              </w:rPr>
              <w:t>Initial and Sustained Measurements for Primary Frequency Response</w:t>
            </w:r>
          </w:p>
        </w:tc>
      </w:tr>
      <w:tr w:rsidR="00D57587" w14:paraId="2A468370" w14:textId="77777777" w:rsidTr="00F42151">
        <w:trPr>
          <w:trHeight w:val="518"/>
        </w:trPr>
        <w:tc>
          <w:tcPr>
            <w:tcW w:w="2857" w:type="dxa"/>
            <w:gridSpan w:val="2"/>
            <w:tcBorders>
              <w:bottom w:val="single" w:sz="4" w:space="0" w:color="auto"/>
            </w:tcBorders>
            <w:shd w:val="clear" w:color="auto" w:fill="FFFFFF"/>
            <w:vAlign w:val="center"/>
          </w:tcPr>
          <w:p w14:paraId="3C9FBD0D" w14:textId="77777777" w:rsidR="00D57587" w:rsidRDefault="00D57587" w:rsidP="00F42151">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57246514" w14:textId="3757C2A2" w:rsidR="00D57587" w:rsidRPr="00FB509B" w:rsidRDefault="00462802" w:rsidP="00F42151">
            <w:pPr>
              <w:pStyle w:val="NormalArial"/>
            </w:pPr>
            <w:r>
              <w:t>NPRR1244</w:t>
            </w:r>
          </w:p>
        </w:tc>
      </w:tr>
      <w:tr w:rsidR="00D57587" w14:paraId="382C2415" w14:textId="77777777" w:rsidTr="00F42151">
        <w:trPr>
          <w:trHeight w:val="518"/>
        </w:trPr>
        <w:tc>
          <w:tcPr>
            <w:tcW w:w="2857" w:type="dxa"/>
            <w:gridSpan w:val="2"/>
            <w:tcBorders>
              <w:bottom w:val="single" w:sz="4" w:space="0" w:color="auto"/>
            </w:tcBorders>
            <w:shd w:val="clear" w:color="auto" w:fill="FFFFFF"/>
            <w:vAlign w:val="center"/>
          </w:tcPr>
          <w:p w14:paraId="6E2D2AFD" w14:textId="77777777" w:rsidR="00D57587" w:rsidRDefault="00D57587" w:rsidP="00F42151">
            <w:pPr>
              <w:pStyle w:val="Header"/>
            </w:pPr>
            <w:r>
              <w:t>Revision Description</w:t>
            </w:r>
          </w:p>
        </w:tc>
        <w:tc>
          <w:tcPr>
            <w:tcW w:w="7583" w:type="dxa"/>
            <w:gridSpan w:val="2"/>
            <w:tcBorders>
              <w:bottom w:val="single" w:sz="4" w:space="0" w:color="auto"/>
            </w:tcBorders>
            <w:vAlign w:val="center"/>
          </w:tcPr>
          <w:p w14:paraId="55D71ACE" w14:textId="77777777" w:rsidR="00D57587" w:rsidRPr="00FB509B" w:rsidRDefault="00D57587" w:rsidP="00F42151">
            <w:pPr>
              <w:pStyle w:val="NormalArial"/>
              <w:spacing w:before="120" w:after="120"/>
            </w:pPr>
            <w:r>
              <w:t>This Nodal Operating Guide Revision Request (NOGRR) clarifies that a Controllable Load Resource is only required to provide Primary Frequency Response when it is providing an Ancillary Service that requires the Controllable Load Resource to be capable of providing Primary Frequency Response.</w:t>
            </w:r>
          </w:p>
        </w:tc>
      </w:tr>
      <w:tr w:rsidR="00D57587" w14:paraId="5B546A67" w14:textId="77777777" w:rsidTr="00F42151">
        <w:trPr>
          <w:trHeight w:val="518"/>
        </w:trPr>
        <w:tc>
          <w:tcPr>
            <w:tcW w:w="2857" w:type="dxa"/>
            <w:gridSpan w:val="2"/>
            <w:shd w:val="clear" w:color="auto" w:fill="FFFFFF"/>
            <w:vAlign w:val="center"/>
          </w:tcPr>
          <w:p w14:paraId="10710BE7" w14:textId="77777777" w:rsidR="00D57587" w:rsidRDefault="00D57587" w:rsidP="00F42151">
            <w:pPr>
              <w:pStyle w:val="Header"/>
            </w:pPr>
            <w:r>
              <w:t>Reason for Revision</w:t>
            </w:r>
          </w:p>
        </w:tc>
        <w:tc>
          <w:tcPr>
            <w:tcW w:w="7583" w:type="dxa"/>
            <w:gridSpan w:val="2"/>
            <w:vAlign w:val="center"/>
          </w:tcPr>
          <w:p w14:paraId="5BE26153" w14:textId="093A4AEB" w:rsidR="00D57587" w:rsidRDefault="00D57587" w:rsidP="00F42151">
            <w:pPr>
              <w:pStyle w:val="NormalArial"/>
              <w:tabs>
                <w:tab w:val="left" w:pos="432"/>
              </w:tabs>
              <w:spacing w:before="120"/>
              <w:ind w:left="432" w:hanging="432"/>
              <w:rPr>
                <w:rFonts w:cs="Arial"/>
                <w:color w:val="000000"/>
              </w:rPr>
            </w:pPr>
            <w:r w:rsidRPr="006629C8">
              <w:object w:dxaOrig="225" w:dyaOrig="225" w14:anchorId="5D029D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5.6pt;height:15pt" o:ole="">
                  <v:imagedata r:id="rId8" o:title=""/>
                </v:shape>
                <w:control r:id="rId9" w:name="TextBox112" w:shapeid="_x0000_i1048"/>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6BCA723" w14:textId="527B6669" w:rsidR="00D57587" w:rsidRPr="00BD53C5" w:rsidRDefault="00D57587" w:rsidP="00F42151">
            <w:pPr>
              <w:pStyle w:val="NormalArial"/>
              <w:tabs>
                <w:tab w:val="left" w:pos="432"/>
              </w:tabs>
              <w:spacing w:before="120"/>
              <w:ind w:left="432" w:hanging="432"/>
              <w:rPr>
                <w:rFonts w:cs="Arial"/>
                <w:color w:val="000000"/>
              </w:rPr>
            </w:pPr>
            <w:r w:rsidRPr="00CD242D">
              <w:object w:dxaOrig="225" w:dyaOrig="225" w14:anchorId="48584D3D">
                <v:shape id="_x0000_i1050" type="#_x0000_t75" style="width:15.6pt;height:15pt" o:ole="">
                  <v:imagedata r:id="rId8" o:title=""/>
                </v:shape>
                <w:control r:id="rId11" w:name="TextBox17" w:shapeid="_x0000_i1050"/>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E64B877" w14:textId="004CA85E" w:rsidR="00D57587" w:rsidRPr="00BD53C5" w:rsidRDefault="00D57587" w:rsidP="00F42151">
            <w:pPr>
              <w:pStyle w:val="NormalArial"/>
              <w:spacing w:before="120"/>
              <w:ind w:left="432" w:hanging="432"/>
              <w:rPr>
                <w:rFonts w:cs="Arial"/>
                <w:color w:val="000000"/>
              </w:rPr>
            </w:pPr>
            <w:r w:rsidRPr="006629C8">
              <w:object w:dxaOrig="225" w:dyaOrig="225" w14:anchorId="7E97E995">
                <v:shape id="_x0000_i1052" type="#_x0000_t75" style="width:15.6pt;height:15pt" o:ole="">
                  <v:imagedata r:id="rId8" o:title=""/>
                </v:shape>
                <w:control r:id="rId13" w:name="TextBox122" w:shapeid="_x0000_i1052"/>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9058366" w14:textId="0C6EF5DE" w:rsidR="00D57587" w:rsidRDefault="00D57587" w:rsidP="00F42151">
            <w:pPr>
              <w:pStyle w:val="NormalArial"/>
              <w:spacing w:before="120"/>
              <w:rPr>
                <w:iCs/>
                <w:kern w:val="24"/>
              </w:rPr>
            </w:pPr>
            <w:r w:rsidRPr="006629C8">
              <w:lastRenderedPageBreak/>
              <w:object w:dxaOrig="225" w:dyaOrig="225" w14:anchorId="24E903D3">
                <v:shape id="_x0000_i1054" type="#_x0000_t75" style="width:15.6pt;height:15pt" o:ole="">
                  <v:imagedata r:id="rId15" o:title=""/>
                </v:shape>
                <w:control r:id="rId16" w:name="TextBox13" w:shapeid="_x0000_i1054"/>
              </w:object>
            </w:r>
            <w:r w:rsidRPr="006629C8">
              <w:t xml:space="preserve">  </w:t>
            </w:r>
            <w:r w:rsidRPr="00344591">
              <w:rPr>
                <w:iCs/>
                <w:kern w:val="24"/>
              </w:rPr>
              <w:t>General system and/or process improvement(s)</w:t>
            </w:r>
          </w:p>
          <w:p w14:paraId="438EB58C" w14:textId="57D571E9" w:rsidR="00D57587" w:rsidRDefault="00D57587" w:rsidP="00F42151">
            <w:pPr>
              <w:pStyle w:val="NormalArial"/>
              <w:spacing w:before="120"/>
              <w:rPr>
                <w:iCs/>
                <w:kern w:val="24"/>
              </w:rPr>
            </w:pPr>
            <w:r w:rsidRPr="006629C8">
              <w:object w:dxaOrig="225" w:dyaOrig="225" w14:anchorId="1A447186">
                <v:shape id="_x0000_i1056" type="#_x0000_t75" style="width:15.6pt;height:15pt" o:ole="">
                  <v:imagedata r:id="rId8" o:title=""/>
                </v:shape>
                <w:control r:id="rId17" w:name="TextBox14" w:shapeid="_x0000_i1056"/>
              </w:object>
            </w:r>
            <w:r w:rsidRPr="006629C8">
              <w:t xml:space="preserve">  </w:t>
            </w:r>
            <w:r>
              <w:rPr>
                <w:iCs/>
                <w:kern w:val="24"/>
              </w:rPr>
              <w:t>Regulatory requirements</w:t>
            </w:r>
          </w:p>
          <w:p w14:paraId="54D79F5D" w14:textId="4ED66190" w:rsidR="00D57587" w:rsidRPr="00CD242D" w:rsidRDefault="00D57587" w:rsidP="00F42151">
            <w:pPr>
              <w:pStyle w:val="NormalArial"/>
              <w:spacing w:before="120"/>
              <w:rPr>
                <w:rFonts w:cs="Arial"/>
                <w:color w:val="000000"/>
              </w:rPr>
            </w:pPr>
            <w:r w:rsidRPr="006629C8">
              <w:object w:dxaOrig="225" w:dyaOrig="225" w14:anchorId="4EC3DA2D">
                <v:shape id="_x0000_i1058" type="#_x0000_t75" style="width:15.6pt;height:15pt" o:ole="">
                  <v:imagedata r:id="rId8" o:title=""/>
                </v:shape>
                <w:control r:id="rId18" w:name="TextBox15" w:shapeid="_x0000_i1058"/>
              </w:object>
            </w:r>
            <w:r w:rsidRPr="006629C8">
              <w:t xml:space="preserve">  </w:t>
            </w:r>
            <w:r>
              <w:rPr>
                <w:rFonts w:cs="Arial"/>
                <w:color w:val="000000"/>
              </w:rPr>
              <w:t>ERCOT Board/PUCT Directive</w:t>
            </w:r>
          </w:p>
          <w:p w14:paraId="6F099503" w14:textId="77777777" w:rsidR="00D57587" w:rsidRDefault="00D57587" w:rsidP="00F42151">
            <w:pPr>
              <w:pStyle w:val="NormalArial"/>
              <w:rPr>
                <w:i/>
                <w:sz w:val="20"/>
                <w:szCs w:val="20"/>
              </w:rPr>
            </w:pPr>
          </w:p>
          <w:p w14:paraId="5DA69950" w14:textId="77777777" w:rsidR="00D57587" w:rsidRPr="003F0C16" w:rsidRDefault="00D57587" w:rsidP="00F42151">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57587" w14:paraId="148E8B0F" w14:textId="77777777" w:rsidTr="00F42151">
        <w:trPr>
          <w:trHeight w:val="518"/>
        </w:trPr>
        <w:tc>
          <w:tcPr>
            <w:tcW w:w="2857" w:type="dxa"/>
            <w:gridSpan w:val="2"/>
            <w:shd w:val="clear" w:color="auto" w:fill="FFFFFF"/>
            <w:vAlign w:val="center"/>
          </w:tcPr>
          <w:p w14:paraId="5082D12D" w14:textId="77777777" w:rsidR="00D57587" w:rsidRDefault="00D57587" w:rsidP="00F42151">
            <w:pPr>
              <w:pStyle w:val="Header"/>
              <w:spacing w:before="120"/>
            </w:pPr>
            <w:r>
              <w:lastRenderedPageBreak/>
              <w:t>Justification of Reason for Revision and Market Impacts</w:t>
            </w:r>
          </w:p>
        </w:tc>
        <w:tc>
          <w:tcPr>
            <w:tcW w:w="7583" w:type="dxa"/>
            <w:gridSpan w:val="2"/>
            <w:vAlign w:val="center"/>
          </w:tcPr>
          <w:p w14:paraId="459F8A6F" w14:textId="3CD2984B" w:rsidR="00D57587" w:rsidRPr="00B83913" w:rsidRDefault="00D57587" w:rsidP="00F42151">
            <w:pPr>
              <w:pStyle w:val="NormalArial"/>
              <w:spacing w:before="120" w:after="120"/>
              <w:rPr>
                <w:iCs/>
              </w:rPr>
            </w:pPr>
            <w:r w:rsidRPr="00047BFC">
              <w:rPr>
                <w:iCs/>
              </w:rPr>
              <w:t xml:space="preserve">A </w:t>
            </w:r>
            <w:r>
              <w:rPr>
                <w:iCs/>
              </w:rPr>
              <w:t xml:space="preserve">Controllable </w:t>
            </w:r>
            <w:r w:rsidRPr="00047BFC">
              <w:rPr>
                <w:iCs/>
              </w:rPr>
              <w:t xml:space="preserve">Load Resource </w:t>
            </w:r>
            <w:r>
              <w:rPr>
                <w:iCs/>
              </w:rPr>
              <w:t xml:space="preserve">is a Load Resource that is </w:t>
            </w:r>
            <w:r w:rsidRPr="00047BFC">
              <w:rPr>
                <w:iCs/>
              </w:rPr>
              <w:t>capable of controllably reducing or increasing consumption under Dispatch control by ERCOT.</w:t>
            </w:r>
            <w:r>
              <w:rPr>
                <w:iCs/>
              </w:rPr>
              <w:t xml:space="preserve">  A Controllable Load Resource may also be able to provide </w:t>
            </w:r>
            <w:r>
              <w:t>Primary Frequency Response</w:t>
            </w:r>
            <w:r>
              <w:rPr>
                <w:iCs/>
              </w:rPr>
              <w:t xml:space="preserve"> but should not be required to be capable of providing </w:t>
            </w:r>
            <w:r>
              <w:t>Primary Frequency Response</w:t>
            </w:r>
            <w:r>
              <w:rPr>
                <w:iCs/>
              </w:rPr>
              <w:t xml:space="preserve"> unless it is providing an Ancillary Service that requires this capability as detailed in Protocol </w:t>
            </w:r>
            <w:r>
              <w:rPr>
                <w:rFonts w:cs="Arial"/>
                <w:iCs/>
              </w:rPr>
              <w:t>Section</w:t>
            </w:r>
            <w:r>
              <w:rPr>
                <w:iCs/>
              </w:rPr>
              <w:t xml:space="preserve"> 3.6.1, Load Resource Participation.  A Controllable Load Resource that has blockier consumption can comply with Dispatch control by ERCOT but may not have the granular level of Dispatch control necessary to provide </w:t>
            </w:r>
            <w:r>
              <w:t>Primary Frequency Response</w:t>
            </w:r>
            <w:r>
              <w:rPr>
                <w:iCs/>
              </w:rPr>
              <w:t xml:space="preserve">.  This </w:t>
            </w:r>
            <w:r w:rsidR="00CE7035">
              <w:rPr>
                <w:iCs/>
              </w:rPr>
              <w:t>NOGRR</w:t>
            </w:r>
            <w:r>
              <w:rPr>
                <w:iCs/>
              </w:rPr>
              <w:t xml:space="preserve"> clarifies that a Controllable Load Resource that does not want to be eligible to provide an Ancillary Service to ERCOT that requires the capability to provide </w:t>
            </w:r>
            <w:r>
              <w:t>Primary Frequency Response</w:t>
            </w:r>
            <w:r>
              <w:rPr>
                <w:iCs/>
              </w:rPr>
              <w:t xml:space="preserve"> may be exempt from ERCOT testing to verify its ability to provide </w:t>
            </w:r>
            <w:r>
              <w:t>Primary Frequency Response</w:t>
            </w:r>
            <w:r>
              <w:rPr>
                <w:iCs/>
              </w:rPr>
              <w:t xml:space="preserve">.  This clarification allows additional Load Resources to qualify as Controllable Load Resources for all other purposes and thereby provides ERCOT greater visibility and control over such Load Resources. </w:t>
            </w:r>
          </w:p>
        </w:tc>
      </w:tr>
      <w:tr w:rsidR="00D57587" w14:paraId="34213EB7" w14:textId="77777777" w:rsidTr="00F42151">
        <w:trPr>
          <w:trHeight w:val="518"/>
        </w:trPr>
        <w:tc>
          <w:tcPr>
            <w:tcW w:w="2857" w:type="dxa"/>
            <w:gridSpan w:val="2"/>
            <w:shd w:val="clear" w:color="auto" w:fill="FFFFFF"/>
            <w:vAlign w:val="center"/>
          </w:tcPr>
          <w:p w14:paraId="3B7983E9" w14:textId="77777777" w:rsidR="00D57587" w:rsidRDefault="00D57587" w:rsidP="00F42151">
            <w:pPr>
              <w:pStyle w:val="Header"/>
              <w:spacing w:before="120" w:after="120"/>
            </w:pPr>
            <w:r>
              <w:t>ROS Decision</w:t>
            </w:r>
          </w:p>
        </w:tc>
        <w:tc>
          <w:tcPr>
            <w:tcW w:w="7583" w:type="dxa"/>
            <w:gridSpan w:val="2"/>
            <w:vAlign w:val="center"/>
          </w:tcPr>
          <w:p w14:paraId="6D013C0F" w14:textId="77777777" w:rsidR="00D57587" w:rsidRDefault="00D57587" w:rsidP="00F42151">
            <w:pPr>
              <w:pStyle w:val="NormalArial"/>
              <w:spacing w:before="120" w:after="120"/>
              <w:rPr>
                <w:iCs/>
              </w:rPr>
            </w:pPr>
            <w:r>
              <w:rPr>
                <w:iCs/>
              </w:rPr>
              <w:t xml:space="preserve">On 5/2/24, ROS voted unanimously to table </w:t>
            </w:r>
            <w:r w:rsidRPr="00CD60E1">
              <w:rPr>
                <w:iCs/>
              </w:rPr>
              <w:t xml:space="preserve">NOGRR263 and refer the issue to </w:t>
            </w:r>
            <w:r>
              <w:rPr>
                <w:iCs/>
              </w:rPr>
              <w:t>t</w:t>
            </w:r>
            <w:r w:rsidRPr="00415768">
              <w:rPr>
                <w:iCs/>
              </w:rPr>
              <w:t>he Performance, Disturbance, Compliance (</w:t>
            </w:r>
            <w:r w:rsidRPr="00CD60E1">
              <w:rPr>
                <w:iCs/>
              </w:rPr>
              <w:t>PDCWG</w:t>
            </w:r>
            <w:r>
              <w:rPr>
                <w:iCs/>
              </w:rPr>
              <w:t>) Working Group.  All Market Segments participated in the vote.</w:t>
            </w:r>
          </w:p>
          <w:p w14:paraId="1AD1ED09" w14:textId="77777777" w:rsidR="006F6EB8" w:rsidRDefault="006F6EB8" w:rsidP="00F42151">
            <w:pPr>
              <w:pStyle w:val="NormalArial"/>
              <w:spacing w:before="120" w:after="120"/>
              <w:rPr>
                <w:iCs/>
              </w:rPr>
            </w:pPr>
            <w:r>
              <w:rPr>
                <w:iCs/>
              </w:rPr>
              <w:t xml:space="preserve">On 8/1/24, ROS voted unanimously to </w:t>
            </w:r>
            <w:r w:rsidRPr="006F6EB8">
              <w:rPr>
                <w:iCs/>
              </w:rPr>
              <w:t>recommend approval of NOGRR263 as amended by the 7/22/24 Priority Power comments</w:t>
            </w:r>
            <w:r>
              <w:rPr>
                <w:iCs/>
              </w:rPr>
              <w:t>.  All Market Segments participated in the vote.</w:t>
            </w:r>
          </w:p>
          <w:p w14:paraId="3FC643BB" w14:textId="756DED0A" w:rsidR="009C06A5" w:rsidRPr="00047BFC" w:rsidRDefault="009C06A5" w:rsidP="00F42151">
            <w:pPr>
              <w:pStyle w:val="NormalArial"/>
              <w:spacing w:before="120" w:after="120"/>
              <w:rPr>
                <w:iCs/>
              </w:rPr>
            </w:pPr>
            <w:r>
              <w:rPr>
                <w:iCs/>
              </w:rPr>
              <w:t>On 9/9/24, ROS voted unanimously t</w:t>
            </w:r>
            <w:r w:rsidRPr="009C06A5">
              <w:rPr>
                <w:iCs/>
              </w:rPr>
              <w:t>o endorse and forward to TAC the 8/1/24 ROS Report as revised by ROS and the 9/6/24 Impact Analysis for NOGRR263</w:t>
            </w:r>
            <w:r>
              <w:rPr>
                <w:iCs/>
              </w:rPr>
              <w:t>.  All Market Segments participated in the vote.</w:t>
            </w:r>
          </w:p>
        </w:tc>
      </w:tr>
      <w:tr w:rsidR="00D57587" w14:paraId="1869330A" w14:textId="77777777" w:rsidTr="00F42151">
        <w:trPr>
          <w:trHeight w:val="518"/>
        </w:trPr>
        <w:tc>
          <w:tcPr>
            <w:tcW w:w="2857" w:type="dxa"/>
            <w:gridSpan w:val="2"/>
            <w:tcBorders>
              <w:bottom w:val="single" w:sz="4" w:space="0" w:color="auto"/>
            </w:tcBorders>
            <w:shd w:val="clear" w:color="auto" w:fill="FFFFFF"/>
            <w:vAlign w:val="center"/>
          </w:tcPr>
          <w:p w14:paraId="7A6FCDE4" w14:textId="77777777" w:rsidR="00D57587" w:rsidRDefault="00D57587" w:rsidP="00F42151">
            <w:pPr>
              <w:pStyle w:val="Header"/>
              <w:spacing w:before="120" w:after="120"/>
            </w:pPr>
            <w:r>
              <w:t>Summary of ROS Discussion</w:t>
            </w:r>
          </w:p>
        </w:tc>
        <w:tc>
          <w:tcPr>
            <w:tcW w:w="7583" w:type="dxa"/>
            <w:gridSpan w:val="2"/>
            <w:tcBorders>
              <w:bottom w:val="single" w:sz="4" w:space="0" w:color="auto"/>
            </w:tcBorders>
            <w:vAlign w:val="center"/>
          </w:tcPr>
          <w:p w14:paraId="65083949" w14:textId="77777777" w:rsidR="00D57587" w:rsidRDefault="00D57587" w:rsidP="00F42151">
            <w:pPr>
              <w:pStyle w:val="NormalArial"/>
              <w:spacing w:before="120" w:after="120"/>
              <w:rPr>
                <w:iCs/>
              </w:rPr>
            </w:pPr>
            <w:r>
              <w:rPr>
                <w:iCs/>
              </w:rPr>
              <w:t>On 5/2/24, the sponsor provided an overview of NOGRR263.  Participants requested to table NOGRR263 and refer it to PDCWG for further review.</w:t>
            </w:r>
          </w:p>
          <w:p w14:paraId="5F3B56BB" w14:textId="77777777" w:rsidR="006F6EB8" w:rsidRDefault="006F6EB8" w:rsidP="00F42151">
            <w:pPr>
              <w:pStyle w:val="NormalArial"/>
              <w:spacing w:before="120" w:after="120"/>
              <w:rPr>
                <w:iCs/>
              </w:rPr>
            </w:pPr>
            <w:r>
              <w:rPr>
                <w:iCs/>
              </w:rPr>
              <w:lastRenderedPageBreak/>
              <w:t xml:space="preserve">On 8/1/24, </w:t>
            </w:r>
            <w:r w:rsidR="00A423AF">
              <w:rPr>
                <w:iCs/>
              </w:rPr>
              <w:t xml:space="preserve">ROS reviewed </w:t>
            </w:r>
            <w:r w:rsidR="00FC4DEA">
              <w:rPr>
                <w:iCs/>
              </w:rPr>
              <w:t xml:space="preserve">PDCWG discussion and </w:t>
            </w:r>
            <w:r w:rsidR="00A423AF">
              <w:rPr>
                <w:iCs/>
              </w:rPr>
              <w:t>the 7/22/24 Priority Power comments.</w:t>
            </w:r>
          </w:p>
          <w:p w14:paraId="2E3A94BF" w14:textId="321ED06D" w:rsidR="009C06A5" w:rsidRPr="00047BFC" w:rsidRDefault="009C06A5" w:rsidP="00F42151">
            <w:pPr>
              <w:pStyle w:val="NormalArial"/>
              <w:spacing w:before="120" w:after="120"/>
              <w:rPr>
                <w:iCs/>
              </w:rPr>
            </w:pPr>
            <w:r>
              <w:rPr>
                <w:iCs/>
              </w:rPr>
              <w:t xml:space="preserve">On 9/9/24, ROS reviewed the </w:t>
            </w:r>
            <w:r w:rsidRPr="009C06A5">
              <w:rPr>
                <w:iCs/>
              </w:rPr>
              <w:t>9/6/24 Impact Analysis</w:t>
            </w:r>
            <w:r>
              <w:rPr>
                <w:iCs/>
              </w:rPr>
              <w:t xml:space="preserve"> and </w:t>
            </w:r>
            <w:r w:rsidR="00D7526A">
              <w:rPr>
                <w:iCs/>
              </w:rPr>
              <w:t xml:space="preserve">retitled NOGRR263 to reference NPRR1244. </w:t>
            </w:r>
          </w:p>
        </w:tc>
      </w:tr>
    </w:tbl>
    <w:p w14:paraId="4A7CC65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7587" w:rsidRPr="001D0AB6" w14:paraId="2E203433" w14:textId="77777777" w:rsidTr="00F42151">
        <w:trPr>
          <w:trHeight w:val="432"/>
        </w:trPr>
        <w:tc>
          <w:tcPr>
            <w:tcW w:w="10440" w:type="dxa"/>
            <w:gridSpan w:val="2"/>
            <w:shd w:val="clear" w:color="auto" w:fill="FFFFFF"/>
            <w:vAlign w:val="center"/>
          </w:tcPr>
          <w:p w14:paraId="4FF61213" w14:textId="77777777" w:rsidR="00D57587" w:rsidRPr="001D0AB6" w:rsidRDefault="00D57587" w:rsidP="00F42151">
            <w:pPr>
              <w:ind w:hanging="2"/>
              <w:jc w:val="center"/>
              <w:rPr>
                <w:rFonts w:ascii="Arial" w:hAnsi="Arial"/>
                <w:b/>
              </w:rPr>
            </w:pPr>
            <w:r w:rsidRPr="001D0AB6">
              <w:rPr>
                <w:rFonts w:ascii="Arial" w:hAnsi="Arial"/>
                <w:b/>
              </w:rPr>
              <w:t>Opinions</w:t>
            </w:r>
          </w:p>
        </w:tc>
      </w:tr>
      <w:tr w:rsidR="00D57587" w:rsidRPr="001D0AB6" w14:paraId="6CE12431" w14:textId="77777777" w:rsidTr="00F42151">
        <w:trPr>
          <w:trHeight w:val="432"/>
        </w:trPr>
        <w:tc>
          <w:tcPr>
            <w:tcW w:w="2880" w:type="dxa"/>
            <w:shd w:val="clear" w:color="auto" w:fill="FFFFFF"/>
            <w:vAlign w:val="center"/>
          </w:tcPr>
          <w:p w14:paraId="247F6571" w14:textId="77777777" w:rsidR="00D57587" w:rsidRPr="001D0AB6" w:rsidRDefault="00D57587" w:rsidP="00F42151">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46635C85" w14:textId="77777777" w:rsidR="00D57587" w:rsidRPr="001D0AB6" w:rsidRDefault="00D57587" w:rsidP="00F42151">
            <w:pPr>
              <w:spacing w:before="120" w:after="120"/>
              <w:ind w:hanging="2"/>
              <w:rPr>
                <w:rFonts w:ascii="Arial" w:hAnsi="Arial"/>
              </w:rPr>
            </w:pPr>
            <w:r>
              <w:rPr>
                <w:rFonts w:ascii="Arial" w:hAnsi="Arial"/>
              </w:rPr>
              <w:t>Not applicable</w:t>
            </w:r>
          </w:p>
        </w:tc>
      </w:tr>
      <w:tr w:rsidR="00D57587" w:rsidRPr="001D0AB6" w14:paraId="05CEA511" w14:textId="77777777" w:rsidTr="00F42151">
        <w:trPr>
          <w:trHeight w:val="432"/>
        </w:trPr>
        <w:tc>
          <w:tcPr>
            <w:tcW w:w="2880" w:type="dxa"/>
            <w:shd w:val="clear" w:color="auto" w:fill="FFFFFF"/>
            <w:vAlign w:val="center"/>
          </w:tcPr>
          <w:p w14:paraId="14366FC1" w14:textId="77777777" w:rsidR="00D57587" w:rsidRPr="001D0AB6" w:rsidRDefault="00D57587" w:rsidP="00F42151">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0769EDA6" w14:textId="77777777" w:rsidR="00D57587" w:rsidRPr="001D0AB6" w:rsidRDefault="00D57587" w:rsidP="00F42151">
            <w:pPr>
              <w:spacing w:before="120" w:after="120"/>
              <w:ind w:hanging="2"/>
              <w:rPr>
                <w:rFonts w:ascii="Arial" w:hAnsi="Arial"/>
                <w:b/>
                <w:bCs/>
              </w:rPr>
            </w:pPr>
            <w:r w:rsidRPr="001D0AB6">
              <w:rPr>
                <w:rFonts w:ascii="Arial" w:hAnsi="Arial"/>
              </w:rPr>
              <w:t>To be determined</w:t>
            </w:r>
          </w:p>
        </w:tc>
      </w:tr>
      <w:tr w:rsidR="00D57587" w:rsidRPr="001D0AB6" w14:paraId="5F56969F" w14:textId="77777777" w:rsidTr="00F42151">
        <w:trPr>
          <w:trHeight w:val="432"/>
        </w:trPr>
        <w:tc>
          <w:tcPr>
            <w:tcW w:w="2880" w:type="dxa"/>
            <w:shd w:val="clear" w:color="auto" w:fill="FFFFFF"/>
            <w:vAlign w:val="center"/>
          </w:tcPr>
          <w:p w14:paraId="639F33A6" w14:textId="77777777" w:rsidR="00D57587" w:rsidRPr="001D0AB6" w:rsidRDefault="00D57587" w:rsidP="00F42151">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D8D432A" w14:textId="77777777" w:rsidR="00D57587" w:rsidRPr="001D0AB6" w:rsidRDefault="00D57587" w:rsidP="00F42151">
            <w:pPr>
              <w:spacing w:before="120" w:after="120"/>
              <w:ind w:hanging="2"/>
              <w:rPr>
                <w:rFonts w:ascii="Arial" w:hAnsi="Arial"/>
                <w:b/>
                <w:bCs/>
              </w:rPr>
            </w:pPr>
            <w:r w:rsidRPr="001D0AB6">
              <w:rPr>
                <w:rFonts w:ascii="Arial" w:hAnsi="Arial"/>
              </w:rPr>
              <w:t>To be determined</w:t>
            </w:r>
          </w:p>
        </w:tc>
      </w:tr>
      <w:tr w:rsidR="00D57587" w:rsidRPr="001D0AB6" w14:paraId="363981C2" w14:textId="77777777" w:rsidTr="00F42151">
        <w:trPr>
          <w:trHeight w:val="432"/>
        </w:trPr>
        <w:tc>
          <w:tcPr>
            <w:tcW w:w="2880" w:type="dxa"/>
            <w:shd w:val="clear" w:color="auto" w:fill="FFFFFF"/>
            <w:vAlign w:val="center"/>
          </w:tcPr>
          <w:p w14:paraId="17DD2F0D" w14:textId="77777777" w:rsidR="00D57587" w:rsidRPr="001D0AB6" w:rsidRDefault="00D57587" w:rsidP="00F42151">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B62BEAC" w14:textId="77777777" w:rsidR="00D57587" w:rsidRPr="001D0AB6" w:rsidRDefault="00D57587" w:rsidP="00F42151">
            <w:pPr>
              <w:spacing w:before="120" w:after="120"/>
              <w:ind w:hanging="2"/>
              <w:rPr>
                <w:rFonts w:ascii="Arial" w:hAnsi="Arial"/>
                <w:b/>
                <w:bCs/>
              </w:rPr>
            </w:pPr>
            <w:r w:rsidRPr="001D0AB6">
              <w:rPr>
                <w:rFonts w:ascii="Arial" w:hAnsi="Arial"/>
              </w:rPr>
              <w:t>To be determined</w:t>
            </w:r>
          </w:p>
        </w:tc>
      </w:tr>
    </w:tbl>
    <w:p w14:paraId="3DB44639" w14:textId="77777777" w:rsidR="00D57587" w:rsidRDefault="00D5758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7587" w:rsidRPr="00D57587" w14:paraId="332FD1CB" w14:textId="77777777" w:rsidTr="00F42151">
        <w:trPr>
          <w:cantSplit/>
          <w:trHeight w:val="432"/>
        </w:trPr>
        <w:tc>
          <w:tcPr>
            <w:tcW w:w="10440" w:type="dxa"/>
            <w:gridSpan w:val="2"/>
            <w:tcBorders>
              <w:top w:val="single" w:sz="4" w:space="0" w:color="auto"/>
            </w:tcBorders>
            <w:shd w:val="clear" w:color="auto" w:fill="FFFFFF"/>
            <w:vAlign w:val="center"/>
          </w:tcPr>
          <w:p w14:paraId="2BA6A5B5" w14:textId="77777777" w:rsidR="00D57587" w:rsidRPr="00D57587" w:rsidRDefault="00D57587" w:rsidP="00D57587">
            <w:pPr>
              <w:tabs>
                <w:tab w:val="center" w:pos="4320"/>
                <w:tab w:val="right" w:pos="8640"/>
              </w:tabs>
              <w:jc w:val="center"/>
              <w:rPr>
                <w:rFonts w:ascii="Arial" w:hAnsi="Arial"/>
                <w:b/>
                <w:bCs/>
              </w:rPr>
            </w:pPr>
            <w:r w:rsidRPr="00D57587">
              <w:rPr>
                <w:rFonts w:ascii="Arial" w:hAnsi="Arial"/>
                <w:b/>
                <w:bCs/>
              </w:rPr>
              <w:t>Sponsor</w:t>
            </w:r>
          </w:p>
        </w:tc>
      </w:tr>
      <w:tr w:rsidR="00D57587" w:rsidRPr="00D57587" w14:paraId="7CFFDD73" w14:textId="77777777" w:rsidTr="00F42151">
        <w:trPr>
          <w:cantSplit/>
          <w:trHeight w:val="432"/>
        </w:trPr>
        <w:tc>
          <w:tcPr>
            <w:tcW w:w="2880" w:type="dxa"/>
            <w:shd w:val="clear" w:color="auto" w:fill="FFFFFF"/>
            <w:vAlign w:val="center"/>
          </w:tcPr>
          <w:p w14:paraId="4C9025B2" w14:textId="77777777" w:rsidR="00D57587" w:rsidRPr="00D57587" w:rsidRDefault="00D57587" w:rsidP="00D57587">
            <w:pPr>
              <w:tabs>
                <w:tab w:val="center" w:pos="4320"/>
                <w:tab w:val="right" w:pos="8640"/>
              </w:tabs>
              <w:rPr>
                <w:rFonts w:ascii="Arial" w:hAnsi="Arial"/>
                <w:b/>
              </w:rPr>
            </w:pPr>
            <w:r w:rsidRPr="00D57587">
              <w:rPr>
                <w:rFonts w:ascii="Arial" w:hAnsi="Arial"/>
                <w:b/>
              </w:rPr>
              <w:t>Name</w:t>
            </w:r>
          </w:p>
        </w:tc>
        <w:tc>
          <w:tcPr>
            <w:tcW w:w="7560" w:type="dxa"/>
            <w:vAlign w:val="center"/>
          </w:tcPr>
          <w:p w14:paraId="51030C68" w14:textId="77777777" w:rsidR="00D57587" w:rsidRPr="00D57587" w:rsidRDefault="00D57587" w:rsidP="00D57587">
            <w:pPr>
              <w:rPr>
                <w:rFonts w:ascii="Arial" w:hAnsi="Arial"/>
              </w:rPr>
            </w:pPr>
            <w:r w:rsidRPr="00D57587">
              <w:rPr>
                <w:rFonts w:ascii="Arial" w:hAnsi="Arial"/>
              </w:rPr>
              <w:t>Jim Gant</w:t>
            </w:r>
          </w:p>
        </w:tc>
      </w:tr>
      <w:tr w:rsidR="00D57587" w:rsidRPr="00D57587" w14:paraId="773FFE09" w14:textId="77777777" w:rsidTr="00F42151">
        <w:trPr>
          <w:cantSplit/>
          <w:trHeight w:val="432"/>
        </w:trPr>
        <w:tc>
          <w:tcPr>
            <w:tcW w:w="2880" w:type="dxa"/>
            <w:shd w:val="clear" w:color="auto" w:fill="FFFFFF"/>
            <w:vAlign w:val="center"/>
          </w:tcPr>
          <w:p w14:paraId="7EDF85A7" w14:textId="77777777" w:rsidR="00D57587" w:rsidRPr="00D57587" w:rsidRDefault="00D57587" w:rsidP="00D57587">
            <w:pPr>
              <w:tabs>
                <w:tab w:val="center" w:pos="4320"/>
                <w:tab w:val="right" w:pos="8640"/>
              </w:tabs>
              <w:rPr>
                <w:rFonts w:ascii="Arial" w:hAnsi="Arial"/>
                <w:b/>
              </w:rPr>
            </w:pPr>
            <w:r w:rsidRPr="00D57587">
              <w:rPr>
                <w:rFonts w:ascii="Arial" w:hAnsi="Arial"/>
                <w:b/>
              </w:rPr>
              <w:t>E-mail Address</w:t>
            </w:r>
          </w:p>
        </w:tc>
        <w:tc>
          <w:tcPr>
            <w:tcW w:w="7560" w:type="dxa"/>
            <w:vAlign w:val="center"/>
          </w:tcPr>
          <w:p w14:paraId="601741B1" w14:textId="77777777" w:rsidR="00D57587" w:rsidRPr="00D57587" w:rsidRDefault="00F42D80" w:rsidP="00D57587">
            <w:pPr>
              <w:rPr>
                <w:rFonts w:ascii="Arial" w:hAnsi="Arial"/>
              </w:rPr>
            </w:pPr>
            <w:hyperlink r:id="rId19" w:history="1">
              <w:r w:rsidR="00D57587" w:rsidRPr="00D57587">
                <w:rPr>
                  <w:rFonts w:ascii="Arial" w:hAnsi="Arial"/>
                  <w:color w:val="0000FF"/>
                  <w:u w:val="single"/>
                </w:rPr>
                <w:t>jgant@prioritypower.com</w:t>
              </w:r>
            </w:hyperlink>
            <w:r w:rsidR="00D57587" w:rsidRPr="00D57587">
              <w:rPr>
                <w:rFonts w:ascii="Arial" w:hAnsi="Arial"/>
              </w:rPr>
              <w:t xml:space="preserve"> </w:t>
            </w:r>
          </w:p>
        </w:tc>
      </w:tr>
      <w:tr w:rsidR="00D57587" w:rsidRPr="00D57587" w14:paraId="2476CF8E" w14:textId="77777777" w:rsidTr="00F42151">
        <w:trPr>
          <w:cantSplit/>
          <w:trHeight w:val="432"/>
        </w:trPr>
        <w:tc>
          <w:tcPr>
            <w:tcW w:w="2880" w:type="dxa"/>
            <w:shd w:val="clear" w:color="auto" w:fill="FFFFFF"/>
            <w:vAlign w:val="center"/>
          </w:tcPr>
          <w:p w14:paraId="6D019E32" w14:textId="77777777" w:rsidR="00D57587" w:rsidRPr="00D57587" w:rsidRDefault="00D57587" w:rsidP="00D57587">
            <w:pPr>
              <w:tabs>
                <w:tab w:val="center" w:pos="4320"/>
                <w:tab w:val="right" w:pos="8640"/>
              </w:tabs>
              <w:rPr>
                <w:rFonts w:ascii="Arial" w:hAnsi="Arial"/>
                <w:b/>
              </w:rPr>
            </w:pPr>
            <w:r w:rsidRPr="00D57587">
              <w:rPr>
                <w:rFonts w:ascii="Arial" w:hAnsi="Arial"/>
                <w:b/>
              </w:rPr>
              <w:t>Company</w:t>
            </w:r>
          </w:p>
        </w:tc>
        <w:tc>
          <w:tcPr>
            <w:tcW w:w="7560" w:type="dxa"/>
            <w:vAlign w:val="center"/>
          </w:tcPr>
          <w:p w14:paraId="721ED8F9" w14:textId="77777777" w:rsidR="00D57587" w:rsidRPr="00D57587" w:rsidRDefault="00D57587" w:rsidP="00D57587">
            <w:pPr>
              <w:rPr>
                <w:rFonts w:ascii="Arial" w:hAnsi="Arial"/>
              </w:rPr>
            </w:pPr>
            <w:r w:rsidRPr="00D57587">
              <w:rPr>
                <w:rFonts w:ascii="Arial" w:hAnsi="Arial"/>
              </w:rPr>
              <w:t>Priority Power Management LLC</w:t>
            </w:r>
          </w:p>
        </w:tc>
      </w:tr>
      <w:tr w:rsidR="00D57587" w:rsidRPr="00D57587" w14:paraId="46416B99" w14:textId="77777777" w:rsidTr="00F42151">
        <w:trPr>
          <w:cantSplit/>
          <w:trHeight w:val="432"/>
        </w:trPr>
        <w:tc>
          <w:tcPr>
            <w:tcW w:w="2880" w:type="dxa"/>
            <w:tcBorders>
              <w:bottom w:val="single" w:sz="4" w:space="0" w:color="auto"/>
            </w:tcBorders>
            <w:shd w:val="clear" w:color="auto" w:fill="FFFFFF"/>
            <w:vAlign w:val="center"/>
          </w:tcPr>
          <w:p w14:paraId="7D05413D" w14:textId="77777777" w:rsidR="00D57587" w:rsidRPr="00D57587" w:rsidRDefault="00D57587" w:rsidP="00D57587">
            <w:pPr>
              <w:tabs>
                <w:tab w:val="center" w:pos="4320"/>
                <w:tab w:val="right" w:pos="8640"/>
              </w:tabs>
              <w:rPr>
                <w:rFonts w:ascii="Arial" w:hAnsi="Arial"/>
                <w:b/>
              </w:rPr>
            </w:pPr>
            <w:r w:rsidRPr="00D57587">
              <w:rPr>
                <w:rFonts w:ascii="Arial" w:hAnsi="Arial"/>
                <w:b/>
              </w:rPr>
              <w:t>Phone Number</w:t>
            </w:r>
          </w:p>
        </w:tc>
        <w:tc>
          <w:tcPr>
            <w:tcW w:w="7560" w:type="dxa"/>
            <w:tcBorders>
              <w:bottom w:val="single" w:sz="4" w:space="0" w:color="auto"/>
            </w:tcBorders>
            <w:vAlign w:val="center"/>
          </w:tcPr>
          <w:p w14:paraId="4DA4CC60" w14:textId="77777777" w:rsidR="00D57587" w:rsidRPr="00D57587" w:rsidRDefault="00D57587" w:rsidP="00D57587">
            <w:pPr>
              <w:rPr>
                <w:rFonts w:ascii="Arial" w:hAnsi="Arial"/>
              </w:rPr>
            </w:pPr>
          </w:p>
        </w:tc>
      </w:tr>
      <w:tr w:rsidR="00D57587" w:rsidRPr="00D57587" w14:paraId="34B6E246" w14:textId="77777777" w:rsidTr="00F42151">
        <w:trPr>
          <w:cantSplit/>
          <w:trHeight w:val="432"/>
        </w:trPr>
        <w:tc>
          <w:tcPr>
            <w:tcW w:w="2880" w:type="dxa"/>
            <w:shd w:val="clear" w:color="auto" w:fill="FFFFFF"/>
            <w:vAlign w:val="center"/>
          </w:tcPr>
          <w:p w14:paraId="56C99590" w14:textId="77777777" w:rsidR="00D57587" w:rsidRPr="00D57587" w:rsidRDefault="00D57587" w:rsidP="00D57587">
            <w:pPr>
              <w:tabs>
                <w:tab w:val="center" w:pos="4320"/>
                <w:tab w:val="right" w:pos="8640"/>
              </w:tabs>
              <w:rPr>
                <w:rFonts w:ascii="Arial" w:hAnsi="Arial"/>
                <w:b/>
              </w:rPr>
            </w:pPr>
            <w:r w:rsidRPr="00D57587">
              <w:rPr>
                <w:rFonts w:ascii="Arial" w:hAnsi="Arial"/>
                <w:b/>
              </w:rPr>
              <w:t>Cell Number</w:t>
            </w:r>
          </w:p>
        </w:tc>
        <w:tc>
          <w:tcPr>
            <w:tcW w:w="7560" w:type="dxa"/>
            <w:vAlign w:val="center"/>
          </w:tcPr>
          <w:p w14:paraId="0E7B8C02" w14:textId="77777777" w:rsidR="00D57587" w:rsidRPr="00D57587" w:rsidRDefault="00D57587" w:rsidP="00D57587">
            <w:pPr>
              <w:rPr>
                <w:rFonts w:ascii="Arial" w:hAnsi="Arial"/>
              </w:rPr>
            </w:pPr>
            <w:r w:rsidRPr="00D57587">
              <w:rPr>
                <w:rFonts w:ascii="Arial" w:hAnsi="Arial"/>
              </w:rPr>
              <w:t>214-562-1807</w:t>
            </w:r>
          </w:p>
        </w:tc>
      </w:tr>
      <w:tr w:rsidR="00D57587" w:rsidRPr="00D57587" w14:paraId="33C9890A" w14:textId="77777777" w:rsidTr="00F42151">
        <w:trPr>
          <w:cantSplit/>
          <w:trHeight w:val="432"/>
        </w:trPr>
        <w:tc>
          <w:tcPr>
            <w:tcW w:w="2880" w:type="dxa"/>
            <w:tcBorders>
              <w:bottom w:val="single" w:sz="4" w:space="0" w:color="auto"/>
            </w:tcBorders>
            <w:shd w:val="clear" w:color="auto" w:fill="FFFFFF"/>
            <w:vAlign w:val="center"/>
          </w:tcPr>
          <w:p w14:paraId="67135E16" w14:textId="77777777" w:rsidR="00D57587" w:rsidRPr="00D57587" w:rsidRDefault="00D57587" w:rsidP="00D57587">
            <w:pPr>
              <w:tabs>
                <w:tab w:val="center" w:pos="4320"/>
                <w:tab w:val="right" w:pos="8640"/>
              </w:tabs>
              <w:rPr>
                <w:rFonts w:ascii="Arial" w:hAnsi="Arial"/>
                <w:b/>
              </w:rPr>
            </w:pPr>
            <w:r w:rsidRPr="00D57587">
              <w:rPr>
                <w:rFonts w:ascii="Arial" w:hAnsi="Arial"/>
                <w:b/>
              </w:rPr>
              <w:t>Market Segment</w:t>
            </w:r>
          </w:p>
        </w:tc>
        <w:tc>
          <w:tcPr>
            <w:tcW w:w="7560" w:type="dxa"/>
            <w:tcBorders>
              <w:bottom w:val="single" w:sz="4" w:space="0" w:color="auto"/>
            </w:tcBorders>
            <w:vAlign w:val="center"/>
          </w:tcPr>
          <w:p w14:paraId="6D0D56D8" w14:textId="77777777" w:rsidR="00D57587" w:rsidRPr="00D57587" w:rsidRDefault="00D57587" w:rsidP="00D57587">
            <w:pPr>
              <w:rPr>
                <w:rFonts w:ascii="Arial" w:hAnsi="Arial"/>
              </w:rPr>
            </w:pPr>
            <w:r w:rsidRPr="00D57587">
              <w:rPr>
                <w:rFonts w:ascii="Arial" w:hAnsi="Arial"/>
              </w:rPr>
              <w:t>Independent Retail Electric Provider (IREP)</w:t>
            </w:r>
          </w:p>
        </w:tc>
      </w:tr>
    </w:tbl>
    <w:p w14:paraId="1F7E1573" w14:textId="77777777" w:rsidR="00D57587" w:rsidRDefault="00D5758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57587" w:rsidRPr="00D57587" w14:paraId="15B87D3B" w14:textId="77777777" w:rsidTr="00F42151">
        <w:trPr>
          <w:cantSplit/>
          <w:trHeight w:val="432"/>
        </w:trPr>
        <w:tc>
          <w:tcPr>
            <w:tcW w:w="10440" w:type="dxa"/>
            <w:gridSpan w:val="2"/>
            <w:vAlign w:val="center"/>
          </w:tcPr>
          <w:p w14:paraId="36F2A534" w14:textId="77777777" w:rsidR="00D57587" w:rsidRPr="00D57587" w:rsidRDefault="00D57587" w:rsidP="00D57587">
            <w:pPr>
              <w:jc w:val="center"/>
              <w:rPr>
                <w:rFonts w:ascii="Arial" w:hAnsi="Arial"/>
                <w:b/>
              </w:rPr>
            </w:pPr>
            <w:r w:rsidRPr="00D57587">
              <w:rPr>
                <w:rFonts w:ascii="Arial" w:hAnsi="Arial"/>
                <w:b/>
              </w:rPr>
              <w:t>Market Rules Staff Contact</w:t>
            </w:r>
          </w:p>
        </w:tc>
      </w:tr>
      <w:tr w:rsidR="00D57587" w:rsidRPr="00D57587" w14:paraId="6E68CDF2" w14:textId="77777777" w:rsidTr="00F42151">
        <w:trPr>
          <w:cantSplit/>
          <w:trHeight w:val="432"/>
        </w:trPr>
        <w:tc>
          <w:tcPr>
            <w:tcW w:w="2880" w:type="dxa"/>
            <w:vAlign w:val="center"/>
          </w:tcPr>
          <w:p w14:paraId="61A902E5" w14:textId="77777777" w:rsidR="00D57587" w:rsidRPr="00D57587" w:rsidRDefault="00D57587" w:rsidP="00D57587">
            <w:pPr>
              <w:rPr>
                <w:rFonts w:ascii="Arial" w:hAnsi="Arial"/>
                <w:b/>
              </w:rPr>
            </w:pPr>
            <w:r w:rsidRPr="00D57587">
              <w:rPr>
                <w:rFonts w:ascii="Arial" w:hAnsi="Arial"/>
                <w:b/>
              </w:rPr>
              <w:t>Name</w:t>
            </w:r>
          </w:p>
        </w:tc>
        <w:tc>
          <w:tcPr>
            <w:tcW w:w="7560" w:type="dxa"/>
            <w:vAlign w:val="center"/>
          </w:tcPr>
          <w:p w14:paraId="2BE0E974" w14:textId="77777777" w:rsidR="00D57587" w:rsidRPr="00D57587" w:rsidRDefault="00D57587" w:rsidP="00D57587">
            <w:pPr>
              <w:rPr>
                <w:rFonts w:ascii="Arial" w:hAnsi="Arial"/>
              </w:rPr>
            </w:pPr>
            <w:r w:rsidRPr="00D57587">
              <w:rPr>
                <w:rFonts w:ascii="Arial" w:hAnsi="Arial"/>
              </w:rPr>
              <w:t>Jordan Troublefield</w:t>
            </w:r>
          </w:p>
        </w:tc>
      </w:tr>
      <w:tr w:rsidR="00D57587" w:rsidRPr="00D57587" w14:paraId="5B272500" w14:textId="77777777" w:rsidTr="00F42151">
        <w:trPr>
          <w:cantSplit/>
          <w:trHeight w:val="432"/>
        </w:trPr>
        <w:tc>
          <w:tcPr>
            <w:tcW w:w="2880" w:type="dxa"/>
            <w:vAlign w:val="center"/>
          </w:tcPr>
          <w:p w14:paraId="45B1AFB4" w14:textId="77777777" w:rsidR="00D57587" w:rsidRPr="00D57587" w:rsidRDefault="00D57587" w:rsidP="00D57587">
            <w:pPr>
              <w:rPr>
                <w:rFonts w:ascii="Arial" w:hAnsi="Arial"/>
                <w:b/>
              </w:rPr>
            </w:pPr>
            <w:r w:rsidRPr="00D57587">
              <w:rPr>
                <w:rFonts w:ascii="Arial" w:hAnsi="Arial"/>
                <w:b/>
              </w:rPr>
              <w:t>E-Mail Address</w:t>
            </w:r>
          </w:p>
        </w:tc>
        <w:tc>
          <w:tcPr>
            <w:tcW w:w="7560" w:type="dxa"/>
            <w:vAlign w:val="center"/>
          </w:tcPr>
          <w:p w14:paraId="4CAE70B8" w14:textId="77777777" w:rsidR="00D57587" w:rsidRPr="00D57587" w:rsidRDefault="00F42D80" w:rsidP="00D57587">
            <w:pPr>
              <w:rPr>
                <w:rFonts w:ascii="Arial" w:hAnsi="Arial"/>
              </w:rPr>
            </w:pPr>
            <w:hyperlink r:id="rId20" w:history="1">
              <w:r w:rsidR="00D57587" w:rsidRPr="00D57587">
                <w:rPr>
                  <w:rFonts w:ascii="Arial" w:hAnsi="Arial"/>
                  <w:color w:val="0000FF"/>
                  <w:u w:val="single"/>
                </w:rPr>
                <w:t>Jordan.Troublefield@ercot.com</w:t>
              </w:r>
            </w:hyperlink>
            <w:r w:rsidR="00D57587" w:rsidRPr="00D57587">
              <w:rPr>
                <w:rFonts w:ascii="Arial" w:hAnsi="Arial"/>
              </w:rPr>
              <w:t xml:space="preserve"> </w:t>
            </w:r>
          </w:p>
        </w:tc>
      </w:tr>
      <w:tr w:rsidR="00D57587" w:rsidRPr="00D57587" w14:paraId="72AD4986" w14:textId="77777777" w:rsidTr="00F42151">
        <w:trPr>
          <w:cantSplit/>
          <w:trHeight w:val="432"/>
        </w:trPr>
        <w:tc>
          <w:tcPr>
            <w:tcW w:w="2880" w:type="dxa"/>
            <w:vAlign w:val="center"/>
          </w:tcPr>
          <w:p w14:paraId="07C348E5" w14:textId="77777777" w:rsidR="00D57587" w:rsidRPr="00D57587" w:rsidRDefault="00D57587" w:rsidP="00D57587">
            <w:pPr>
              <w:rPr>
                <w:rFonts w:ascii="Arial" w:hAnsi="Arial"/>
                <w:b/>
              </w:rPr>
            </w:pPr>
            <w:r w:rsidRPr="00D57587">
              <w:rPr>
                <w:rFonts w:ascii="Arial" w:hAnsi="Arial"/>
                <w:b/>
              </w:rPr>
              <w:t>Phone Number</w:t>
            </w:r>
          </w:p>
        </w:tc>
        <w:tc>
          <w:tcPr>
            <w:tcW w:w="7560" w:type="dxa"/>
            <w:vAlign w:val="center"/>
          </w:tcPr>
          <w:p w14:paraId="69D02F23" w14:textId="77777777" w:rsidR="00D57587" w:rsidRPr="00D57587" w:rsidRDefault="00D57587" w:rsidP="00D57587">
            <w:pPr>
              <w:rPr>
                <w:rFonts w:ascii="Arial" w:hAnsi="Arial"/>
              </w:rPr>
            </w:pPr>
            <w:r w:rsidRPr="00D57587">
              <w:rPr>
                <w:rFonts w:ascii="Arial" w:hAnsi="Arial"/>
              </w:rPr>
              <w:t>512-248-6521</w:t>
            </w:r>
          </w:p>
        </w:tc>
      </w:tr>
    </w:tbl>
    <w:p w14:paraId="4738A13D" w14:textId="77777777" w:rsidR="00D57587" w:rsidRDefault="00D5758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57587" w:rsidRPr="001D0AB6" w14:paraId="1B4B4FD0" w14:textId="77777777" w:rsidTr="00F4215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6F2781" w14:textId="77777777" w:rsidR="00D57587" w:rsidRPr="001D0AB6" w:rsidRDefault="00D57587" w:rsidP="00F42151">
            <w:pPr>
              <w:ind w:hanging="2"/>
              <w:jc w:val="center"/>
              <w:rPr>
                <w:rFonts w:ascii="Arial" w:hAnsi="Arial"/>
                <w:b/>
              </w:rPr>
            </w:pPr>
            <w:r w:rsidRPr="001D0AB6">
              <w:rPr>
                <w:rFonts w:ascii="Arial" w:hAnsi="Arial"/>
                <w:b/>
              </w:rPr>
              <w:t>Comments Received</w:t>
            </w:r>
          </w:p>
        </w:tc>
      </w:tr>
      <w:tr w:rsidR="00D57587" w:rsidRPr="001D0AB6" w14:paraId="68BD4159" w14:textId="77777777" w:rsidTr="00F4215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41B122" w14:textId="77777777" w:rsidR="00D57587" w:rsidRPr="001D0AB6" w:rsidRDefault="00D57587" w:rsidP="00F42151">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3545A2" w14:textId="77777777" w:rsidR="00D57587" w:rsidRPr="001D0AB6" w:rsidRDefault="00D57587" w:rsidP="00F42151">
            <w:pPr>
              <w:ind w:hanging="2"/>
              <w:rPr>
                <w:rFonts w:ascii="Arial" w:hAnsi="Arial"/>
                <w:b/>
              </w:rPr>
            </w:pPr>
            <w:r w:rsidRPr="001D0AB6">
              <w:rPr>
                <w:rFonts w:ascii="Arial" w:hAnsi="Arial"/>
                <w:b/>
              </w:rPr>
              <w:t>Comment Summary</w:t>
            </w:r>
          </w:p>
        </w:tc>
      </w:tr>
      <w:tr w:rsidR="00D57587" w:rsidRPr="001D0AB6" w14:paraId="22E1F670" w14:textId="77777777" w:rsidTr="00F4215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80E9F2" w14:textId="57D2835C" w:rsidR="00D57587" w:rsidRPr="001D0AB6" w:rsidRDefault="00D57587" w:rsidP="00F42151">
            <w:pPr>
              <w:tabs>
                <w:tab w:val="center" w:pos="4320"/>
                <w:tab w:val="right" w:pos="8640"/>
              </w:tabs>
              <w:rPr>
                <w:rFonts w:ascii="Arial" w:hAnsi="Arial"/>
              </w:rPr>
            </w:pPr>
            <w:r>
              <w:rPr>
                <w:rFonts w:ascii="Arial" w:hAnsi="Arial"/>
              </w:rPr>
              <w:t>Priority Power 072224</w:t>
            </w:r>
          </w:p>
        </w:tc>
        <w:tc>
          <w:tcPr>
            <w:tcW w:w="7560" w:type="dxa"/>
            <w:tcBorders>
              <w:top w:val="single" w:sz="4" w:space="0" w:color="auto"/>
              <w:left w:val="single" w:sz="4" w:space="0" w:color="auto"/>
              <w:bottom w:val="single" w:sz="4" w:space="0" w:color="auto"/>
              <w:right w:val="single" w:sz="4" w:space="0" w:color="auto"/>
            </w:tcBorders>
            <w:vAlign w:val="center"/>
          </w:tcPr>
          <w:p w14:paraId="4F9BB0FF" w14:textId="305E9182" w:rsidR="00D57587" w:rsidRPr="001D0AB6" w:rsidRDefault="00D57587" w:rsidP="00F42151">
            <w:pPr>
              <w:spacing w:before="120" w:after="120"/>
              <w:rPr>
                <w:rFonts w:ascii="Arial" w:hAnsi="Arial"/>
              </w:rPr>
            </w:pPr>
            <w:r>
              <w:rPr>
                <w:rFonts w:ascii="Arial" w:hAnsi="Arial"/>
              </w:rPr>
              <w:t>Provided</w:t>
            </w:r>
            <w:r w:rsidRPr="00D57587">
              <w:rPr>
                <w:rFonts w:ascii="Arial" w:hAnsi="Arial"/>
              </w:rPr>
              <w:t xml:space="preserve"> clarifications </w:t>
            </w:r>
            <w:r w:rsidR="005165E7">
              <w:rPr>
                <w:rFonts w:ascii="Arial" w:hAnsi="Arial"/>
              </w:rPr>
              <w:t xml:space="preserve">to Section 2.2.8 </w:t>
            </w:r>
            <w:r w:rsidRPr="00D57587">
              <w:rPr>
                <w:rFonts w:ascii="Arial" w:hAnsi="Arial"/>
              </w:rPr>
              <w:t xml:space="preserve">and </w:t>
            </w:r>
            <w:r w:rsidR="005165E7">
              <w:rPr>
                <w:rFonts w:ascii="Arial" w:hAnsi="Arial"/>
              </w:rPr>
              <w:t>incorporated edits</w:t>
            </w:r>
            <w:r w:rsidRPr="00D57587">
              <w:rPr>
                <w:rFonts w:ascii="Arial" w:hAnsi="Arial"/>
              </w:rPr>
              <w:t xml:space="preserve"> to Section 8</w:t>
            </w:r>
            <w:r w:rsidR="00FC4DEA">
              <w:rPr>
                <w:rFonts w:ascii="Arial" w:hAnsi="Arial"/>
              </w:rPr>
              <w:t xml:space="preserve">, Attachment </w:t>
            </w:r>
            <w:r w:rsidRPr="00D57587">
              <w:rPr>
                <w:rFonts w:ascii="Arial" w:hAnsi="Arial"/>
              </w:rPr>
              <w:t>J</w:t>
            </w:r>
            <w:r w:rsidR="00FC4DEA">
              <w:rPr>
                <w:rFonts w:ascii="Arial" w:hAnsi="Arial"/>
              </w:rPr>
              <w:t>,</w:t>
            </w:r>
            <w:r w:rsidR="005165E7">
              <w:rPr>
                <w:rFonts w:ascii="Arial" w:hAnsi="Arial"/>
              </w:rPr>
              <w:t xml:space="preserve"> to</w:t>
            </w:r>
            <w:r w:rsidRPr="00D57587">
              <w:rPr>
                <w:rFonts w:ascii="Arial" w:hAnsi="Arial"/>
              </w:rPr>
              <w:t xml:space="preserve"> enable a Load Resource to register as a Controllable Load Resource even if it is not capable of providing Primary Frequency Response, while still allowing the Resource to be </w:t>
            </w:r>
            <w:r w:rsidRPr="00D57587">
              <w:rPr>
                <w:rFonts w:ascii="Arial" w:hAnsi="Arial"/>
              </w:rPr>
              <w:lastRenderedPageBreak/>
              <w:t xml:space="preserve">eligible to provide ERCOT Contingency Reserve Service (ECRS) and Non-Spinning Reserve </w:t>
            </w:r>
            <w:r w:rsidR="0032025E">
              <w:rPr>
                <w:rFonts w:ascii="Arial" w:hAnsi="Arial"/>
              </w:rPr>
              <w:t xml:space="preserve">(Non-Spin) </w:t>
            </w:r>
            <w:r w:rsidRPr="00D57587">
              <w:rPr>
                <w:rFonts w:ascii="Arial" w:hAnsi="Arial"/>
              </w:rPr>
              <w:t>Service</w:t>
            </w:r>
          </w:p>
        </w:tc>
      </w:tr>
    </w:tbl>
    <w:p w14:paraId="4585DF26" w14:textId="77777777" w:rsidR="00D57587" w:rsidRDefault="00D5758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7587" w14:paraId="060AE68A" w14:textId="77777777" w:rsidTr="00F42151">
        <w:trPr>
          <w:trHeight w:val="350"/>
        </w:trPr>
        <w:tc>
          <w:tcPr>
            <w:tcW w:w="10440" w:type="dxa"/>
            <w:tcBorders>
              <w:bottom w:val="single" w:sz="4" w:space="0" w:color="auto"/>
            </w:tcBorders>
            <w:shd w:val="clear" w:color="auto" w:fill="FFFFFF"/>
            <w:vAlign w:val="center"/>
          </w:tcPr>
          <w:p w14:paraId="678575F3" w14:textId="77777777" w:rsidR="00D57587" w:rsidRDefault="00D57587" w:rsidP="00F42151">
            <w:pPr>
              <w:pStyle w:val="Header"/>
              <w:jc w:val="center"/>
            </w:pPr>
            <w:r>
              <w:t>Market Rules Notes</w:t>
            </w:r>
          </w:p>
        </w:tc>
      </w:tr>
    </w:tbl>
    <w:p w14:paraId="2A4255BA" w14:textId="2A4AFC2B" w:rsidR="00545277" w:rsidRPr="005165E7" w:rsidRDefault="00D57587" w:rsidP="005165E7">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D205232" w14:textId="77777777">
        <w:trPr>
          <w:trHeight w:val="350"/>
        </w:trPr>
        <w:tc>
          <w:tcPr>
            <w:tcW w:w="10440" w:type="dxa"/>
            <w:tcBorders>
              <w:bottom w:val="single" w:sz="4" w:space="0" w:color="auto"/>
            </w:tcBorders>
            <w:shd w:val="clear" w:color="auto" w:fill="FFFFFF"/>
            <w:vAlign w:val="center"/>
          </w:tcPr>
          <w:p w14:paraId="0C1C1A0E" w14:textId="4E5A6556" w:rsidR="00152993" w:rsidRDefault="00152993">
            <w:pPr>
              <w:pStyle w:val="Header"/>
              <w:jc w:val="center"/>
            </w:pPr>
            <w:r>
              <w:t xml:space="preserve">Proposed </w:t>
            </w:r>
            <w:r w:rsidR="00C158EE">
              <w:t xml:space="preserve">Guide </w:t>
            </w:r>
            <w:r>
              <w:t>Language</w:t>
            </w:r>
            <w:r w:rsidR="00D57587">
              <w:t xml:space="preserve"> Revision</w:t>
            </w:r>
          </w:p>
        </w:tc>
      </w:tr>
    </w:tbl>
    <w:p w14:paraId="4BFE0A1A" w14:textId="77777777" w:rsidR="00761B08" w:rsidRPr="0023533A" w:rsidRDefault="00761B08" w:rsidP="00761B08">
      <w:pPr>
        <w:keepNext/>
        <w:spacing w:before="240" w:after="240"/>
        <w:ind w:left="720" w:hanging="720"/>
        <w:outlineLvl w:val="2"/>
        <w:rPr>
          <w:b/>
          <w:bCs/>
          <w:i/>
          <w:szCs w:val="20"/>
        </w:rPr>
      </w:pPr>
      <w:bookmarkStart w:id="1" w:name="_Hlk121221731"/>
      <w:r w:rsidRPr="0023533A">
        <w:rPr>
          <w:b/>
          <w:bCs/>
          <w:i/>
          <w:szCs w:val="20"/>
        </w:rPr>
        <w:t>2.2.8</w:t>
      </w:r>
      <w:r w:rsidRPr="0023533A">
        <w:rPr>
          <w:b/>
          <w:bCs/>
          <w:i/>
          <w:szCs w:val="20"/>
        </w:rPr>
        <w:tab/>
        <w:t>Performance/Disturbance/Compliance Analysis</w:t>
      </w:r>
    </w:p>
    <w:p w14:paraId="6BD65B4A" w14:textId="53DD9FEF" w:rsidR="00761B08" w:rsidRPr="0023533A" w:rsidRDefault="00761B08" w:rsidP="00761B08">
      <w:pPr>
        <w:spacing w:after="240"/>
        <w:ind w:left="720" w:hanging="720"/>
        <w:rPr>
          <w:szCs w:val="20"/>
          <w:highlight w:val="yellow"/>
          <w:lang w:eastAsia="x-none"/>
        </w:rPr>
      </w:pPr>
      <w:r w:rsidRPr="0023533A">
        <w:rPr>
          <w:szCs w:val="20"/>
          <w:lang w:val="x-none" w:eastAsia="x-none"/>
        </w:rPr>
        <w:t>(1)</w:t>
      </w:r>
      <w:r w:rsidRPr="0023533A">
        <w:rPr>
          <w:szCs w:val="20"/>
          <w:lang w:val="x-none" w:eastAsia="x-none"/>
        </w:rPr>
        <w:tab/>
        <w:t>Performance/Disturbance/Compliance analysis shall be performed by ERCOT for the purpose of ensuring conformance with the Protocols</w:t>
      </w:r>
      <w:r w:rsidRPr="0023533A">
        <w:rPr>
          <w:szCs w:val="20"/>
          <w:lang w:eastAsia="x-none"/>
        </w:rPr>
        <w:t xml:space="preserve"> and Operating Guides</w:t>
      </w:r>
      <w:r w:rsidRPr="0023533A">
        <w:rPr>
          <w:szCs w:val="20"/>
          <w:lang w:val="x-none" w:eastAsia="x-none"/>
        </w:rPr>
        <w:t>.  All Generation Resources</w:t>
      </w:r>
      <w:r w:rsidRPr="0023533A">
        <w:rPr>
          <w:szCs w:val="20"/>
          <w:lang w:eastAsia="x-none"/>
        </w:rPr>
        <w:t xml:space="preserve">, ESRs, </w:t>
      </w:r>
      <w:ins w:id="2" w:author="Priority Power 072224" w:date="2024-07-11T09:25:00Z">
        <w:r w:rsidR="00175704">
          <w:t xml:space="preserve">Controllable Load Resources that are </w:t>
        </w:r>
        <w:r w:rsidR="00175704" w:rsidRPr="004E4D58">
          <w:t>capable of providing Primary Frequency Response</w:t>
        </w:r>
      </w:ins>
      <w:ins w:id="3" w:author="Priority Power 072224" w:date="2024-06-07T20:05:00Z">
        <w:r>
          <w:rPr>
            <w:szCs w:val="20"/>
            <w:lang w:eastAsia="x-none"/>
          </w:rPr>
          <w:t>,</w:t>
        </w:r>
        <w:r w:rsidRPr="0023533A">
          <w:rPr>
            <w:szCs w:val="20"/>
            <w:lang w:eastAsia="x-none"/>
          </w:rPr>
          <w:t xml:space="preserve"> </w:t>
        </w:r>
      </w:ins>
      <w:r w:rsidRPr="0023533A">
        <w:rPr>
          <w:szCs w:val="20"/>
          <w:lang w:eastAsia="x-none"/>
        </w:rPr>
        <w:t xml:space="preserve">SOTGs, </w:t>
      </w:r>
      <w:ins w:id="4" w:author="Priority Power 072224" w:date="2024-06-07T20:05:00Z">
        <w:r>
          <w:rPr>
            <w:szCs w:val="20"/>
            <w:lang w:eastAsia="x-none"/>
          </w:rPr>
          <w:t xml:space="preserve">and </w:t>
        </w:r>
      </w:ins>
      <w:r w:rsidRPr="0023533A">
        <w:rPr>
          <w:szCs w:val="20"/>
          <w:lang w:eastAsia="x-none"/>
        </w:rPr>
        <w:t>SOTSGs</w:t>
      </w:r>
      <w:del w:id="5" w:author="Priority Power 072224" w:date="2024-06-07T20:05:00Z">
        <w:r w:rsidRPr="0023533A" w:rsidDel="00761B08">
          <w:rPr>
            <w:szCs w:val="20"/>
            <w:lang w:eastAsia="x-none"/>
          </w:rPr>
          <w:delText>,</w:delText>
        </w:r>
        <w:r w:rsidRPr="0023533A" w:rsidDel="00761B08">
          <w:rPr>
            <w:szCs w:val="20"/>
            <w:lang w:val="x-none" w:eastAsia="x-none"/>
          </w:rPr>
          <w:delText xml:space="preserve"> and Controllable Load Resources</w:delText>
        </w:r>
      </w:del>
      <w:r w:rsidRPr="0023533A">
        <w:rPr>
          <w:szCs w:val="20"/>
          <w:lang w:val="x-none" w:eastAsia="x-none"/>
        </w:rPr>
        <w:t>, except nuclear-powered Resources</w:t>
      </w:r>
      <w:ins w:id="6" w:author="Priority Power" w:date="2024-04-02T17:35:00Z">
        <w:del w:id="7" w:author="Priority Power 072224" w:date="2024-07-11T09:52:00Z">
          <w:r w:rsidR="00545277" w:rsidRPr="00C41518" w:rsidDel="00CB5B31">
            <w:rPr>
              <w:szCs w:val="20"/>
              <w:lang w:val="x-none" w:eastAsia="x-none"/>
            </w:rPr>
            <w:delText>, Controllable Load Resources when not providing an  Ancillary Service that requires the capability of providing Primary Frequency Response</w:delText>
          </w:r>
        </w:del>
      </w:ins>
      <w:ins w:id="8" w:author="Priority Power" w:date="2024-04-04T11:58:00Z">
        <w:del w:id="9" w:author="Priority Power 072224" w:date="2024-07-11T09:52:00Z">
          <w:r w:rsidR="00545277" w:rsidDel="00CB5B31">
            <w:rPr>
              <w:szCs w:val="20"/>
              <w:lang w:eastAsia="x-none"/>
            </w:rPr>
            <w:delText>,</w:delText>
          </w:r>
        </w:del>
      </w:ins>
      <w:r>
        <w:rPr>
          <w:szCs w:val="20"/>
          <w:lang w:eastAsia="x-none"/>
        </w:rPr>
        <w:t xml:space="preserve"> </w:t>
      </w:r>
      <w:r w:rsidRPr="0023533A">
        <w:rPr>
          <w:szCs w:val="20"/>
          <w:lang w:val="x-none" w:eastAsia="x-none"/>
        </w:rPr>
        <w:t>or WGRs with a permanent exemption approved by ERCOT, must respond to frequency disturbances with a Governor droop as specified in Section 2.2.7, Turbine Speed Governors</w:t>
      </w:r>
      <w:r w:rsidRPr="0023533A">
        <w:rPr>
          <w:szCs w:val="20"/>
          <w:lang w:eastAsia="x-none"/>
        </w:rPr>
        <w:t xml:space="preserve">.  Each </w:t>
      </w:r>
      <w:r w:rsidRPr="0023533A">
        <w:rPr>
          <w:iCs/>
          <w:szCs w:val="20"/>
          <w:lang w:val="x-none" w:eastAsia="x-none"/>
        </w:rPr>
        <w:t>Generation Resource</w:t>
      </w:r>
      <w:r w:rsidRPr="0023533A">
        <w:rPr>
          <w:iCs/>
          <w:szCs w:val="20"/>
          <w:lang w:eastAsia="x-none"/>
        </w:rPr>
        <w:t xml:space="preserve">, ESR, </w:t>
      </w:r>
      <w:ins w:id="10" w:author="Priority Power 072224" w:date="2024-06-07T20:05:00Z">
        <w:r w:rsidRPr="0023533A">
          <w:rPr>
            <w:iCs/>
            <w:szCs w:val="20"/>
            <w:lang w:val="x-none" w:eastAsia="x-none"/>
          </w:rPr>
          <w:t>Controllable Load Resource</w:t>
        </w:r>
        <w:r w:rsidRPr="0023533A">
          <w:rPr>
            <w:szCs w:val="20"/>
            <w:lang w:eastAsia="x-none"/>
          </w:rPr>
          <w:t xml:space="preserve"> </w:t>
        </w:r>
      </w:ins>
      <w:ins w:id="11" w:author="Priority Power 072224" w:date="2024-07-10T09:50:00Z">
        <w:r w:rsidR="00E00BAC">
          <w:rPr>
            <w:szCs w:val="20"/>
            <w:lang w:eastAsia="x-none"/>
          </w:rPr>
          <w:t xml:space="preserve">qualified for Regulation </w:t>
        </w:r>
      </w:ins>
      <w:ins w:id="12" w:author="Priority Power 072224" w:date="2024-07-22T14:03:00Z">
        <w:r w:rsidR="000128B6">
          <w:rPr>
            <w:szCs w:val="20"/>
            <w:lang w:eastAsia="x-none"/>
          </w:rPr>
          <w:t xml:space="preserve">Service </w:t>
        </w:r>
      </w:ins>
      <w:ins w:id="13" w:author="Priority Power 072224" w:date="2024-07-10T09:50:00Z">
        <w:r w:rsidR="00E00BAC">
          <w:rPr>
            <w:szCs w:val="20"/>
            <w:lang w:eastAsia="x-none"/>
          </w:rPr>
          <w:t>and</w:t>
        </w:r>
      </w:ins>
      <w:ins w:id="14" w:author="Priority Power 072224" w:date="2024-07-10T09:51:00Z">
        <w:r w:rsidR="00E00BAC">
          <w:rPr>
            <w:szCs w:val="20"/>
            <w:lang w:eastAsia="x-none"/>
          </w:rPr>
          <w:t xml:space="preserve">/or </w:t>
        </w:r>
      </w:ins>
      <w:ins w:id="15" w:author="Priority Power 072224" w:date="2024-07-10T09:50:00Z">
        <w:r w:rsidR="00E00BAC">
          <w:rPr>
            <w:szCs w:val="20"/>
            <w:lang w:eastAsia="x-none"/>
          </w:rPr>
          <w:t>RRS</w:t>
        </w:r>
      </w:ins>
      <w:ins w:id="16" w:author="Priority Power 072224" w:date="2024-06-07T20:05:00Z">
        <w:r>
          <w:rPr>
            <w:szCs w:val="20"/>
            <w:lang w:eastAsia="x-none"/>
          </w:rPr>
          <w:t>,</w:t>
        </w:r>
        <w:r w:rsidRPr="0023533A">
          <w:rPr>
            <w:iCs/>
            <w:szCs w:val="20"/>
            <w:lang w:eastAsia="x-none"/>
          </w:rPr>
          <w:t xml:space="preserve"> </w:t>
        </w:r>
      </w:ins>
      <w:r w:rsidRPr="0023533A">
        <w:rPr>
          <w:iCs/>
          <w:szCs w:val="20"/>
          <w:lang w:eastAsia="x-none"/>
        </w:rPr>
        <w:t>SOTG,</w:t>
      </w:r>
      <w:ins w:id="17" w:author="Priority Power 072224" w:date="2024-06-07T20:05:00Z">
        <w:r>
          <w:rPr>
            <w:iCs/>
            <w:szCs w:val="20"/>
            <w:lang w:eastAsia="x-none"/>
          </w:rPr>
          <w:t xml:space="preserve"> and</w:t>
        </w:r>
      </w:ins>
      <w:r w:rsidRPr="0023533A">
        <w:rPr>
          <w:iCs/>
          <w:szCs w:val="20"/>
          <w:lang w:eastAsia="x-none"/>
        </w:rPr>
        <w:t xml:space="preserve"> SOTSG</w:t>
      </w:r>
      <w:del w:id="18" w:author="Priority Power 072224" w:date="2024-07-10T10:05:00Z">
        <w:r w:rsidRPr="0023533A" w:rsidDel="00C84003">
          <w:rPr>
            <w:iCs/>
            <w:szCs w:val="20"/>
            <w:lang w:eastAsia="x-none"/>
          </w:rPr>
          <w:delText>,</w:delText>
        </w:r>
        <w:r w:rsidRPr="0023533A" w:rsidDel="00C84003">
          <w:rPr>
            <w:iCs/>
            <w:szCs w:val="20"/>
            <w:lang w:val="x-none" w:eastAsia="x-none"/>
          </w:rPr>
          <w:delText xml:space="preserve"> </w:delText>
        </w:r>
      </w:del>
      <w:del w:id="19" w:author="Priority Power 072224" w:date="2024-07-10T10:04:00Z">
        <w:r w:rsidRPr="0023533A" w:rsidDel="00C84003">
          <w:rPr>
            <w:iCs/>
            <w:szCs w:val="20"/>
            <w:lang w:val="x-none" w:eastAsia="x-none"/>
          </w:rPr>
          <w:delText xml:space="preserve">and </w:delText>
        </w:r>
      </w:del>
      <w:del w:id="20" w:author="Priority Power 072224" w:date="2024-06-07T20:05:00Z">
        <w:r w:rsidRPr="0023533A" w:rsidDel="00761B08">
          <w:rPr>
            <w:iCs/>
            <w:szCs w:val="20"/>
            <w:lang w:val="x-none" w:eastAsia="x-none"/>
          </w:rPr>
          <w:delText>Controllable Load Resource</w:delText>
        </w:r>
      </w:del>
      <w:r w:rsidRPr="0023533A">
        <w:rPr>
          <w:szCs w:val="20"/>
          <w:lang w:eastAsia="x-none"/>
        </w:rPr>
        <w:t xml:space="preserve"> </w:t>
      </w:r>
      <w:r w:rsidRPr="0023533A">
        <w:rPr>
          <w:iCs/>
          <w:lang w:val="x-none" w:eastAsia="x-none"/>
        </w:rPr>
        <w:t>based on participation in at least eight FMEs</w:t>
      </w:r>
      <w:r w:rsidRPr="0023533A">
        <w:rPr>
          <w:iCs/>
          <w:lang w:eastAsia="x-none"/>
        </w:rPr>
        <w:t>,</w:t>
      </w:r>
      <w:r w:rsidRPr="0023533A">
        <w:rPr>
          <w:iCs/>
          <w:sz w:val="23"/>
          <w:szCs w:val="23"/>
          <w:lang w:eastAsia="x-none"/>
        </w:rPr>
        <w:t xml:space="preserve"> </w:t>
      </w:r>
      <w:r w:rsidRPr="0023533A">
        <w:rPr>
          <w:szCs w:val="20"/>
          <w:lang w:eastAsia="x-none"/>
        </w:rPr>
        <w:t xml:space="preserve">shall meet a minimum </w:t>
      </w:r>
      <w:r w:rsidRPr="0023533A">
        <w:rPr>
          <w:iCs/>
          <w:lang w:val="x-none" w:eastAsia="x-none"/>
        </w:rPr>
        <w:t xml:space="preserve">12-month rolling average initial Primary Frequency Response performance </w:t>
      </w:r>
      <w:r w:rsidRPr="0023533A">
        <w:rPr>
          <w:iCs/>
          <w:lang w:eastAsia="x-none"/>
        </w:rPr>
        <w:t xml:space="preserve">and sustained </w:t>
      </w:r>
      <w:r w:rsidRPr="0023533A">
        <w:rPr>
          <w:iCs/>
          <w:lang w:val="x-none" w:eastAsia="x-none"/>
        </w:rPr>
        <w:t>Primary Frequency Response performance of 0.75</w:t>
      </w:r>
      <w:r w:rsidRPr="0023533A">
        <w:rPr>
          <w:iCs/>
          <w:sz w:val="23"/>
          <w:szCs w:val="23"/>
          <w:lang w:eastAsia="x-none"/>
        </w:rPr>
        <w:t xml:space="preserve"> </w:t>
      </w:r>
      <w:r w:rsidRPr="0023533A">
        <w:rPr>
          <w:szCs w:val="20"/>
          <w:lang w:eastAsia="x-none"/>
        </w:rPr>
        <w:t>as calculated in Section 8, Attachment J, Initial and Sustained Measurements for Primary Frequency Response</w:t>
      </w:r>
      <w:r w:rsidRPr="0023533A">
        <w:rPr>
          <w:szCs w:val="20"/>
          <w:lang w:val="x-none" w:eastAsia="x-none"/>
        </w:rPr>
        <w:t xml:space="preserve">.  When assessing conformance with the Protocols </w:t>
      </w:r>
      <w:r w:rsidRPr="0023533A">
        <w:rPr>
          <w:szCs w:val="20"/>
          <w:lang w:eastAsia="x-none"/>
        </w:rPr>
        <w:t>and Operating Guides</w:t>
      </w:r>
      <w:r w:rsidRPr="0023533A">
        <w:rPr>
          <w:szCs w:val="20"/>
          <w:lang w:val="x-none" w:eastAsia="x-none"/>
        </w:rPr>
        <w:t xml:space="preserve">, ERCOT </w:t>
      </w:r>
      <w:r w:rsidRPr="0023533A">
        <w:rPr>
          <w:szCs w:val="20"/>
          <w:lang w:eastAsia="x-none"/>
        </w:rPr>
        <w:t xml:space="preserve">shall evaluate the annual rolling average and may </w:t>
      </w:r>
      <w:r w:rsidRPr="0023533A">
        <w:rPr>
          <w:szCs w:val="20"/>
          <w:lang w:val="x-none" w:eastAsia="x-none"/>
        </w:rPr>
        <w:t>exclude from the performance analysis Generation Resources</w:t>
      </w:r>
      <w:r w:rsidRPr="0023533A">
        <w:rPr>
          <w:szCs w:val="20"/>
          <w:lang w:eastAsia="x-none"/>
        </w:rPr>
        <w:t xml:space="preserve">, ESRs, </w:t>
      </w:r>
      <w:ins w:id="21" w:author="Priority Power 072224" w:date="2024-06-07T20:05:00Z">
        <w:r w:rsidRPr="0023533A">
          <w:rPr>
            <w:iCs/>
            <w:szCs w:val="20"/>
            <w:lang w:val="x-none" w:eastAsia="x-none"/>
          </w:rPr>
          <w:t>Controllable Load Resource</w:t>
        </w:r>
      </w:ins>
      <w:ins w:id="22" w:author="Priority Power 072224" w:date="2024-06-24T14:06:00Z">
        <w:r w:rsidR="00A23095">
          <w:rPr>
            <w:iCs/>
            <w:szCs w:val="20"/>
            <w:lang w:eastAsia="x-none"/>
          </w:rPr>
          <w:t>s</w:t>
        </w:r>
      </w:ins>
      <w:ins w:id="23" w:author="Priority Power 072224" w:date="2024-06-07T20:05:00Z">
        <w:r w:rsidRPr="0023533A">
          <w:rPr>
            <w:szCs w:val="20"/>
            <w:lang w:eastAsia="x-none"/>
          </w:rPr>
          <w:t xml:space="preserve"> </w:t>
        </w:r>
      </w:ins>
      <w:ins w:id="24" w:author="Priority Power 072224" w:date="2024-07-10T09:51:00Z">
        <w:r w:rsidR="00E00BAC">
          <w:rPr>
            <w:szCs w:val="20"/>
            <w:lang w:eastAsia="x-none"/>
          </w:rPr>
          <w:t xml:space="preserve">qualified for Regulation </w:t>
        </w:r>
      </w:ins>
      <w:ins w:id="25" w:author="Priority Power 072224" w:date="2024-07-22T14:03:00Z">
        <w:r w:rsidR="000128B6">
          <w:rPr>
            <w:szCs w:val="20"/>
            <w:lang w:eastAsia="x-none"/>
          </w:rPr>
          <w:t xml:space="preserve">Service </w:t>
        </w:r>
      </w:ins>
      <w:ins w:id="26" w:author="Priority Power 072224" w:date="2024-07-10T09:51:00Z">
        <w:r w:rsidR="00E00BAC">
          <w:rPr>
            <w:szCs w:val="20"/>
            <w:lang w:eastAsia="x-none"/>
          </w:rPr>
          <w:t>and/or RRS</w:t>
        </w:r>
      </w:ins>
      <w:ins w:id="27" w:author="Priority Power 072224" w:date="2024-06-07T20:06:00Z">
        <w:r>
          <w:rPr>
            <w:szCs w:val="20"/>
            <w:lang w:eastAsia="x-none"/>
          </w:rPr>
          <w:t xml:space="preserve">, </w:t>
        </w:r>
      </w:ins>
      <w:r w:rsidRPr="0023533A">
        <w:rPr>
          <w:szCs w:val="20"/>
          <w:lang w:eastAsia="x-none"/>
        </w:rPr>
        <w:t xml:space="preserve">SOTGs, </w:t>
      </w:r>
      <w:ins w:id="28" w:author="Priority Power 072224" w:date="2024-06-07T20:06:00Z">
        <w:r>
          <w:rPr>
            <w:szCs w:val="20"/>
            <w:lang w:eastAsia="x-none"/>
          </w:rPr>
          <w:t xml:space="preserve">or </w:t>
        </w:r>
      </w:ins>
      <w:r w:rsidRPr="0023533A">
        <w:rPr>
          <w:szCs w:val="20"/>
          <w:lang w:eastAsia="x-none"/>
        </w:rPr>
        <w:t>SOTSGs</w:t>
      </w:r>
      <w:del w:id="29" w:author="Priority Power 072224" w:date="2024-06-07T20:06:00Z">
        <w:r w:rsidRPr="0023533A" w:rsidDel="00761B08">
          <w:rPr>
            <w:szCs w:val="20"/>
            <w:lang w:eastAsia="x-none"/>
          </w:rPr>
          <w:delText>,</w:delText>
        </w:r>
        <w:r w:rsidRPr="0023533A" w:rsidDel="00761B08">
          <w:rPr>
            <w:szCs w:val="20"/>
            <w:lang w:val="x-none" w:eastAsia="x-none"/>
          </w:rPr>
          <w:delText xml:space="preserve"> or Controllable Load Resources</w:delText>
        </w:r>
      </w:del>
      <w:r w:rsidRPr="0023533A">
        <w:rPr>
          <w:szCs w:val="20"/>
          <w:lang w:val="x-none" w:eastAsia="x-none"/>
        </w:rPr>
        <w:t xml:space="preserve"> in accordance with</w:t>
      </w:r>
      <w:r w:rsidRPr="0023533A">
        <w:rPr>
          <w:szCs w:val="20"/>
          <w:lang w:eastAsia="x-none"/>
        </w:rPr>
        <w:t xml:space="preserve">, but not limited to, </w:t>
      </w:r>
      <w:r w:rsidRPr="0023533A">
        <w:rPr>
          <w:szCs w:val="20"/>
          <w:lang w:val="x-none" w:eastAsia="x-none"/>
        </w:rPr>
        <w:t>the following conditions:</w:t>
      </w:r>
    </w:p>
    <w:p w14:paraId="1979098A" w14:textId="77777777" w:rsidR="00761B08" w:rsidRPr="0023533A" w:rsidRDefault="00761B08" w:rsidP="00761B08">
      <w:pPr>
        <w:spacing w:after="240"/>
        <w:ind w:left="1440" w:hanging="720"/>
        <w:rPr>
          <w:szCs w:val="20"/>
          <w:lang w:val="x-none" w:eastAsia="x-none"/>
        </w:rPr>
      </w:pPr>
      <w:r w:rsidRPr="0023533A">
        <w:rPr>
          <w:szCs w:val="20"/>
          <w:lang w:val="x-none" w:eastAsia="x-none"/>
        </w:rPr>
        <w:t>(a)</w:t>
      </w:r>
      <w:r w:rsidRPr="0023533A">
        <w:rPr>
          <w:szCs w:val="20"/>
          <w:lang w:val="x-none" w:eastAsia="x-none"/>
        </w:rPr>
        <w:tab/>
        <w:t>Operating within the larger of five MW or 2% of the High Sustained Limit (HSL) or the maximum capacity for low frequency disturbances;</w:t>
      </w:r>
    </w:p>
    <w:p w14:paraId="536FBD16" w14:textId="77777777" w:rsidR="00761B08" w:rsidRPr="0023533A" w:rsidRDefault="00761B08" w:rsidP="00761B08">
      <w:pPr>
        <w:spacing w:after="240"/>
        <w:ind w:left="1440" w:hanging="720"/>
        <w:rPr>
          <w:szCs w:val="20"/>
          <w:lang w:val="x-none" w:eastAsia="x-none"/>
        </w:rPr>
      </w:pPr>
      <w:r w:rsidRPr="0023533A">
        <w:rPr>
          <w:szCs w:val="20"/>
          <w:lang w:val="x-none" w:eastAsia="x-none"/>
        </w:rPr>
        <w:t>(b)</w:t>
      </w:r>
      <w:r w:rsidRPr="0023533A">
        <w:rPr>
          <w:szCs w:val="20"/>
          <w:lang w:val="x-none" w:eastAsia="x-none"/>
        </w:rPr>
        <w:tab/>
        <w:t>Operating within the larger of five MW or 2% of the HSL or the maximum capacity above the LSL for high frequency disturbances;</w:t>
      </w:r>
    </w:p>
    <w:p w14:paraId="00B5D98D" w14:textId="77777777" w:rsidR="00761B08" w:rsidRPr="0023533A" w:rsidRDefault="00761B08" w:rsidP="00761B08">
      <w:pPr>
        <w:spacing w:after="240"/>
        <w:ind w:left="1440" w:hanging="720"/>
        <w:rPr>
          <w:szCs w:val="20"/>
          <w:lang w:val="x-none" w:eastAsia="x-none"/>
        </w:rPr>
      </w:pPr>
      <w:r w:rsidRPr="0023533A">
        <w:rPr>
          <w:szCs w:val="20"/>
          <w:lang w:eastAsia="x-none"/>
        </w:rPr>
        <w:t>(c)</w:t>
      </w:r>
      <w:r w:rsidRPr="0023533A">
        <w:rPr>
          <w:szCs w:val="20"/>
          <w:lang w:eastAsia="x-none"/>
        </w:rPr>
        <w:tab/>
        <w:t>For an ESR, while discharging, if operating within the larger of 3 MW</w:t>
      </w:r>
      <w:r w:rsidRPr="0023533A">
        <w:rPr>
          <w:szCs w:val="20"/>
          <w:lang w:val="x-none" w:eastAsia="x-none"/>
        </w:rPr>
        <w:t xml:space="preserve"> or </w:t>
      </w:r>
      <w:r w:rsidRPr="0023533A">
        <w:rPr>
          <w:szCs w:val="20"/>
          <w:lang w:eastAsia="x-none"/>
        </w:rPr>
        <w:t>2</w:t>
      </w:r>
      <w:r w:rsidRPr="0023533A">
        <w:rPr>
          <w:szCs w:val="20"/>
          <w:lang w:val="x-none" w:eastAsia="x-none"/>
        </w:rPr>
        <w:t>% of the</w:t>
      </w:r>
      <w:r w:rsidRPr="0023533A">
        <w:t xml:space="preserve"> Maximum Operating Discharge Power Limit </w:t>
      </w:r>
      <w:r w:rsidRPr="0023533A">
        <w:rPr>
          <w:szCs w:val="20"/>
          <w:lang w:val="x-none" w:eastAsia="x-none"/>
        </w:rPr>
        <w:t xml:space="preserve">for </w:t>
      </w:r>
      <w:r w:rsidRPr="0023533A">
        <w:rPr>
          <w:szCs w:val="20"/>
          <w:lang w:eastAsia="x-none"/>
        </w:rPr>
        <w:t>low</w:t>
      </w:r>
      <w:r w:rsidRPr="0023533A">
        <w:rPr>
          <w:szCs w:val="20"/>
          <w:lang w:val="x-none" w:eastAsia="x-none"/>
        </w:rPr>
        <w:t xml:space="preserve"> frequency disturbances;</w:t>
      </w:r>
    </w:p>
    <w:p w14:paraId="5B67A08E" w14:textId="77777777" w:rsidR="00761B08" w:rsidRPr="0023533A" w:rsidRDefault="00761B08" w:rsidP="00761B08">
      <w:pPr>
        <w:spacing w:after="240"/>
        <w:ind w:left="1440" w:hanging="720"/>
        <w:rPr>
          <w:szCs w:val="20"/>
          <w:lang w:eastAsia="x-none"/>
        </w:rPr>
      </w:pPr>
      <w:r w:rsidRPr="0023533A">
        <w:rPr>
          <w:szCs w:val="20"/>
          <w:lang w:eastAsia="x-none"/>
        </w:rPr>
        <w:t>(d)</w:t>
      </w:r>
      <w:r w:rsidRPr="0023533A">
        <w:rPr>
          <w:szCs w:val="20"/>
          <w:lang w:eastAsia="x-none"/>
        </w:rPr>
        <w:tab/>
        <w:t xml:space="preserve">For an ESR, while charging, if </w:t>
      </w:r>
      <w:r w:rsidRPr="0023533A">
        <w:rPr>
          <w:szCs w:val="20"/>
          <w:lang w:val="x-none" w:eastAsia="x-none"/>
        </w:rPr>
        <w:t xml:space="preserve">operating within the </w:t>
      </w:r>
      <w:r w:rsidRPr="0023533A">
        <w:rPr>
          <w:szCs w:val="20"/>
          <w:lang w:eastAsia="x-none"/>
        </w:rPr>
        <w:t>larger</w:t>
      </w:r>
      <w:r w:rsidRPr="0023533A">
        <w:rPr>
          <w:szCs w:val="20"/>
          <w:lang w:val="x-none" w:eastAsia="x-none"/>
        </w:rPr>
        <w:t xml:space="preserve"> of </w:t>
      </w:r>
      <w:r w:rsidRPr="0023533A">
        <w:rPr>
          <w:szCs w:val="20"/>
          <w:lang w:eastAsia="x-none"/>
        </w:rPr>
        <w:t xml:space="preserve">3 MW </w:t>
      </w:r>
      <w:r w:rsidRPr="0023533A">
        <w:rPr>
          <w:szCs w:val="20"/>
          <w:lang w:val="x-none" w:eastAsia="x-none"/>
        </w:rPr>
        <w:t xml:space="preserve">or </w:t>
      </w:r>
      <w:r w:rsidRPr="0023533A">
        <w:rPr>
          <w:szCs w:val="20"/>
          <w:lang w:eastAsia="x-none"/>
        </w:rPr>
        <w:t>2</w:t>
      </w:r>
      <w:r w:rsidRPr="0023533A">
        <w:rPr>
          <w:szCs w:val="20"/>
          <w:lang w:val="x-none" w:eastAsia="x-none"/>
        </w:rPr>
        <w:t xml:space="preserve">% of the </w:t>
      </w:r>
      <w:r w:rsidRPr="0023533A">
        <w:t>Maximum Operating Charge Power Limit</w:t>
      </w:r>
      <w:r w:rsidRPr="0023533A">
        <w:rPr>
          <w:szCs w:val="20"/>
          <w:lang w:eastAsia="x-none"/>
        </w:rPr>
        <w:t xml:space="preserve"> </w:t>
      </w:r>
      <w:r w:rsidRPr="0023533A">
        <w:rPr>
          <w:szCs w:val="20"/>
          <w:lang w:val="x-none" w:eastAsia="x-none"/>
        </w:rPr>
        <w:t xml:space="preserve">for </w:t>
      </w:r>
      <w:r w:rsidRPr="0023533A">
        <w:rPr>
          <w:szCs w:val="20"/>
          <w:lang w:eastAsia="x-none"/>
        </w:rPr>
        <w:t>high</w:t>
      </w:r>
      <w:r w:rsidRPr="0023533A">
        <w:rPr>
          <w:szCs w:val="20"/>
          <w:lang w:val="x-none" w:eastAsia="x-none"/>
        </w:rPr>
        <w:t xml:space="preserve"> frequency disturbances;</w:t>
      </w:r>
    </w:p>
    <w:p w14:paraId="3187597B" w14:textId="77777777" w:rsidR="00761B08" w:rsidRPr="0023533A" w:rsidRDefault="00761B08" w:rsidP="00761B08">
      <w:pPr>
        <w:spacing w:after="240"/>
        <w:ind w:left="1440" w:hanging="720"/>
        <w:rPr>
          <w:szCs w:val="20"/>
          <w:lang w:val="x-none" w:eastAsia="x-none"/>
        </w:rPr>
      </w:pPr>
      <w:r w:rsidRPr="0023533A">
        <w:rPr>
          <w:szCs w:val="20"/>
          <w:lang w:val="x-none" w:eastAsia="x-none"/>
        </w:rPr>
        <w:t>(</w:t>
      </w:r>
      <w:r w:rsidRPr="0023533A">
        <w:rPr>
          <w:szCs w:val="20"/>
          <w:lang w:eastAsia="x-none"/>
        </w:rPr>
        <w:t>e</w:t>
      </w:r>
      <w:r w:rsidRPr="0023533A">
        <w:rPr>
          <w:szCs w:val="20"/>
          <w:lang w:val="x-none" w:eastAsia="x-none"/>
        </w:rPr>
        <w:t>)</w:t>
      </w:r>
      <w:r w:rsidRPr="0023533A">
        <w:rPr>
          <w:szCs w:val="20"/>
          <w:lang w:val="x-none" w:eastAsia="x-none"/>
        </w:rPr>
        <w:tab/>
        <w:t xml:space="preserve">For </w:t>
      </w:r>
      <w:r w:rsidRPr="0023533A">
        <w:rPr>
          <w:szCs w:val="20"/>
          <w:lang w:eastAsia="x-none"/>
        </w:rPr>
        <w:t>any Generation</w:t>
      </w:r>
      <w:r w:rsidRPr="0023533A">
        <w:rPr>
          <w:szCs w:val="20"/>
          <w:lang w:val="x-none" w:eastAsia="x-none"/>
        </w:rPr>
        <w:t xml:space="preserve"> Resource</w:t>
      </w:r>
      <w:r w:rsidRPr="0023533A">
        <w:rPr>
          <w:szCs w:val="20"/>
          <w:lang w:eastAsia="x-none"/>
        </w:rPr>
        <w:t xml:space="preserve"> carrying power augmentation</w:t>
      </w:r>
      <w:r w:rsidRPr="0023533A">
        <w:rPr>
          <w:szCs w:val="20"/>
          <w:lang w:val="x-none" w:eastAsia="x-none"/>
        </w:rPr>
        <w:t xml:space="preserve">, the maximum capacity will be computed as the HSL </w:t>
      </w:r>
      <w:r w:rsidRPr="0023533A">
        <w:rPr>
          <w:szCs w:val="20"/>
          <w:lang w:eastAsia="x-none"/>
        </w:rPr>
        <w:t>minus</w:t>
      </w:r>
      <w:r w:rsidRPr="0023533A">
        <w:rPr>
          <w:szCs w:val="20"/>
          <w:lang w:val="x-none" w:eastAsia="x-none"/>
        </w:rPr>
        <w:t xml:space="preserve"> Non-Frequency Responsive Capacity (NFRC);</w:t>
      </w:r>
      <w:r w:rsidRPr="0023533A">
        <w:rPr>
          <w:szCs w:val="20"/>
          <w:lang w:eastAsia="x-none"/>
        </w:rPr>
        <w:t xml:space="preserve"> or</w:t>
      </w:r>
    </w:p>
    <w:p w14:paraId="30808639" w14:textId="77777777" w:rsidR="00761B08" w:rsidRPr="0023533A" w:rsidRDefault="00761B08" w:rsidP="00761B08">
      <w:pPr>
        <w:spacing w:after="240"/>
        <w:ind w:left="1440" w:hanging="720"/>
        <w:rPr>
          <w:szCs w:val="20"/>
          <w:lang w:val="x-none" w:eastAsia="x-none"/>
        </w:rPr>
      </w:pPr>
      <w:r w:rsidRPr="0023533A">
        <w:rPr>
          <w:szCs w:val="20"/>
          <w:lang w:val="x-none" w:eastAsia="x-none"/>
        </w:rPr>
        <w:lastRenderedPageBreak/>
        <w:t>(</w:t>
      </w:r>
      <w:r w:rsidRPr="0023533A">
        <w:rPr>
          <w:szCs w:val="20"/>
          <w:lang w:eastAsia="x-none"/>
        </w:rPr>
        <w:t>f</w:t>
      </w:r>
      <w:r w:rsidRPr="0023533A">
        <w:rPr>
          <w:szCs w:val="20"/>
          <w:lang w:val="x-none" w:eastAsia="x-none"/>
        </w:rPr>
        <w:t>)</w:t>
      </w:r>
      <w:r w:rsidRPr="0023533A">
        <w:rPr>
          <w:szCs w:val="20"/>
          <w:lang w:val="x-none" w:eastAsia="x-none"/>
        </w:rPr>
        <w:tab/>
        <w:t xml:space="preserve">Having a </w:t>
      </w:r>
      <w:r w:rsidRPr="0023533A">
        <w:rPr>
          <w:szCs w:val="20"/>
          <w:lang w:eastAsia="x-none"/>
        </w:rPr>
        <w:t>technical</w:t>
      </w:r>
      <w:r w:rsidRPr="0023533A">
        <w:rPr>
          <w:szCs w:val="20"/>
          <w:lang w:val="x-none" w:eastAsia="x-none"/>
        </w:rPr>
        <w:t xml:space="preserve"> or physical limitation filed with the ERCOT client representative and approved by ERCOT. </w:t>
      </w:r>
    </w:p>
    <w:p w14:paraId="4DA9F792" w14:textId="77777777" w:rsidR="00761B08" w:rsidRPr="0023533A" w:rsidRDefault="00761B08" w:rsidP="00761B08">
      <w:pPr>
        <w:spacing w:after="240"/>
        <w:ind w:left="720" w:hanging="720"/>
        <w:rPr>
          <w:szCs w:val="20"/>
          <w:lang w:eastAsia="x-none"/>
        </w:rPr>
      </w:pPr>
      <w:r w:rsidRPr="0023533A">
        <w:rPr>
          <w:szCs w:val="20"/>
          <w:lang w:eastAsia="x-none"/>
        </w:rPr>
        <w:t>(2)</w:t>
      </w:r>
      <w:r w:rsidRPr="0023533A">
        <w:rPr>
          <w:szCs w:val="20"/>
          <w:lang w:eastAsia="x-none"/>
        </w:rPr>
        <w:tab/>
        <w:t>Market Participants shall request an exemption from, or correction of, performance during an FME within 30 days of the MIS posting date of the “Initial and Sustained Frequency Response Unit Performance” report.</w:t>
      </w:r>
    </w:p>
    <w:p w14:paraId="0C8B8518" w14:textId="77777777" w:rsidR="00761B08" w:rsidRPr="0023533A" w:rsidRDefault="00761B08" w:rsidP="00761B08">
      <w:pPr>
        <w:spacing w:after="240"/>
        <w:ind w:left="720" w:hanging="720"/>
        <w:rPr>
          <w:szCs w:val="20"/>
          <w:lang w:val="x-none" w:eastAsia="x-none"/>
        </w:rPr>
      </w:pPr>
      <w:r w:rsidRPr="0023533A">
        <w:rPr>
          <w:szCs w:val="20"/>
          <w:lang w:val="x-none" w:eastAsia="x-none"/>
        </w:rPr>
        <w:t>(</w:t>
      </w:r>
      <w:r w:rsidRPr="0023533A">
        <w:rPr>
          <w:szCs w:val="20"/>
          <w:lang w:eastAsia="x-none"/>
        </w:rPr>
        <w:t>3</w:t>
      </w:r>
      <w:r w:rsidRPr="0023533A">
        <w:rPr>
          <w:szCs w:val="20"/>
          <w:lang w:val="x-none" w:eastAsia="x-none"/>
        </w:rPr>
        <w:t>)</w:t>
      </w:r>
      <w:r w:rsidRPr="0023533A">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5F7D9028" w14:textId="77777777" w:rsidR="00152993" w:rsidRDefault="00761B08" w:rsidP="00814BEC">
      <w:pPr>
        <w:spacing w:after="480"/>
        <w:ind w:left="720" w:hanging="720"/>
        <w:rPr>
          <w:iCs/>
          <w:szCs w:val="20"/>
          <w:lang w:val="x-none" w:eastAsia="x-none"/>
        </w:rPr>
      </w:pPr>
      <w:r w:rsidRPr="0023533A">
        <w:rPr>
          <w:iCs/>
          <w:szCs w:val="20"/>
          <w:lang w:val="x-none" w:eastAsia="x-none"/>
        </w:rPr>
        <w:t>(</w:t>
      </w:r>
      <w:r w:rsidRPr="0023533A">
        <w:rPr>
          <w:iCs/>
          <w:szCs w:val="20"/>
          <w:lang w:eastAsia="x-none"/>
        </w:rPr>
        <w:t>4</w:t>
      </w:r>
      <w:r w:rsidRPr="0023533A">
        <w:rPr>
          <w:iCs/>
          <w:szCs w:val="20"/>
          <w:lang w:val="x-none" w:eastAsia="x-none"/>
        </w:rPr>
        <w:t>)</w:t>
      </w:r>
      <w:r w:rsidRPr="0023533A">
        <w:rPr>
          <w:iCs/>
          <w:szCs w:val="20"/>
          <w:lang w:val="x-none" w:eastAsia="x-none"/>
        </w:rPr>
        <w:tab/>
        <w:t>ERCOT shall make a regular report on selected system disturbances, documenting the response of individual Generation Resources</w:t>
      </w:r>
      <w:r w:rsidRPr="0023533A">
        <w:rPr>
          <w:iCs/>
          <w:szCs w:val="20"/>
          <w:lang w:eastAsia="x-none"/>
        </w:rPr>
        <w:t>, ESRs,</w:t>
      </w:r>
      <w:r w:rsidRPr="0023533A">
        <w:rPr>
          <w:iCs/>
          <w:szCs w:val="20"/>
          <w:lang w:val="x-none" w:eastAsia="x-none"/>
        </w:rPr>
        <w:t xml:space="preserve"> and Controllable Load Resources.  In addition, Resource Entities, QSEs, and individual members of the PDCWG are encouraged to work within their respective companies to enhance the performance of individual Generation Resource’s</w:t>
      </w:r>
      <w:r w:rsidRPr="0023533A">
        <w:rPr>
          <w:iCs/>
          <w:szCs w:val="20"/>
          <w:lang w:eastAsia="x-none"/>
        </w:rPr>
        <w:t>, ESR’s,</w:t>
      </w:r>
      <w:r w:rsidRPr="0023533A">
        <w:rPr>
          <w:iCs/>
          <w:szCs w:val="20"/>
          <w:lang w:val="x-none" w:eastAsia="x-none"/>
        </w:rPr>
        <w:t xml:space="preserve"> or Controllable Load Resource’s control systems through application of the results of the PDCWG studies. </w:t>
      </w:r>
      <w:bookmarkEnd w:id="1"/>
    </w:p>
    <w:p w14:paraId="6F102F56" w14:textId="77777777" w:rsidR="00175704" w:rsidRPr="00A167A2" w:rsidRDefault="00175704" w:rsidP="00175704">
      <w:pPr>
        <w:spacing w:before="2400"/>
        <w:jc w:val="center"/>
        <w:rPr>
          <w:b/>
          <w:sz w:val="36"/>
        </w:rPr>
      </w:pPr>
      <w:bookmarkStart w:id="30" w:name="_Hlk121225723"/>
      <w:r>
        <w:rPr>
          <w:b/>
          <w:sz w:val="36"/>
        </w:rPr>
        <w:t>ERCOT Nodal Operating Guides</w:t>
      </w:r>
    </w:p>
    <w:p w14:paraId="5AF4EA28" w14:textId="77777777" w:rsidR="00175704" w:rsidRDefault="00175704" w:rsidP="00175704">
      <w:pPr>
        <w:jc w:val="center"/>
        <w:rPr>
          <w:b/>
          <w:sz w:val="36"/>
        </w:rPr>
      </w:pPr>
      <w:r>
        <w:rPr>
          <w:b/>
          <w:sz w:val="36"/>
        </w:rPr>
        <w:t>Section 8</w:t>
      </w:r>
    </w:p>
    <w:p w14:paraId="00C7DA60" w14:textId="77777777" w:rsidR="00175704" w:rsidRDefault="00175704" w:rsidP="00175704">
      <w:pPr>
        <w:spacing w:after="240"/>
        <w:jc w:val="center"/>
        <w:rPr>
          <w:b/>
          <w:sz w:val="36"/>
        </w:rPr>
      </w:pPr>
      <w:r w:rsidRPr="00A167A2">
        <w:rPr>
          <w:b/>
          <w:sz w:val="36"/>
        </w:rPr>
        <w:t>Attachment J</w:t>
      </w:r>
    </w:p>
    <w:p w14:paraId="0E114030" w14:textId="77777777" w:rsidR="00175704" w:rsidRDefault="00175704" w:rsidP="00175704">
      <w:pPr>
        <w:spacing w:before="360"/>
        <w:jc w:val="center"/>
        <w:rPr>
          <w:b/>
          <w:sz w:val="36"/>
          <w:szCs w:val="36"/>
        </w:rPr>
      </w:pPr>
      <w:r w:rsidRPr="00A167A2">
        <w:rPr>
          <w:b/>
          <w:sz w:val="36"/>
        </w:rPr>
        <w:t>Initial and Sustained Measurements for Primary Frequency Response</w:t>
      </w:r>
    </w:p>
    <w:p w14:paraId="46D82477" w14:textId="77777777" w:rsidR="00175704" w:rsidRDefault="00175704" w:rsidP="00175704">
      <w:pPr>
        <w:spacing w:before="360"/>
        <w:jc w:val="center"/>
        <w:rPr>
          <w:b/>
        </w:rPr>
      </w:pPr>
      <w:del w:id="31" w:author="Priority Power 072224" w:date="2024-07-11T09:45:00Z">
        <w:r w:rsidDel="00545277">
          <w:rPr>
            <w:b/>
          </w:rPr>
          <w:delText>December 9, 2022</w:delText>
        </w:r>
      </w:del>
      <w:ins w:id="32" w:author="Priority Power 072224" w:date="2024-07-11T09:45:00Z">
        <w:r w:rsidR="00545277">
          <w:rPr>
            <w:b/>
          </w:rPr>
          <w:t>TBD</w:t>
        </w:r>
      </w:ins>
    </w:p>
    <w:p w14:paraId="6CFBC2F4" w14:textId="77777777" w:rsidR="00175704" w:rsidRDefault="00175704" w:rsidP="00175704">
      <w:pPr>
        <w:pBdr>
          <w:top w:val="single" w:sz="4" w:space="1" w:color="auto"/>
        </w:pBdr>
        <w:spacing w:before="960"/>
        <w:rPr>
          <w:b/>
          <w:sz w:val="20"/>
        </w:rPr>
      </w:pPr>
    </w:p>
    <w:p w14:paraId="11730B5F" w14:textId="77777777" w:rsidR="00545277" w:rsidRDefault="00545277" w:rsidP="00175704">
      <w:pPr>
        <w:keepNext/>
        <w:spacing w:before="240" w:after="60"/>
        <w:jc w:val="center"/>
        <w:outlineLvl w:val="0"/>
        <w:rPr>
          <w:b/>
          <w:bCs/>
          <w:caps/>
          <w:kern w:val="32"/>
          <w:sz w:val="28"/>
          <w:szCs w:val="28"/>
          <w:lang w:val="x-none" w:eastAsia="x-none"/>
        </w:rPr>
      </w:pPr>
      <w:bookmarkStart w:id="33" w:name="_Hlk121225797"/>
    </w:p>
    <w:p w14:paraId="0587F164" w14:textId="77777777" w:rsidR="00545277" w:rsidRDefault="00545277" w:rsidP="00175704">
      <w:pPr>
        <w:keepNext/>
        <w:spacing w:before="240" w:after="60"/>
        <w:jc w:val="center"/>
        <w:outlineLvl w:val="0"/>
        <w:rPr>
          <w:b/>
          <w:bCs/>
          <w:caps/>
          <w:kern w:val="32"/>
          <w:sz w:val="28"/>
          <w:szCs w:val="28"/>
          <w:lang w:val="x-none" w:eastAsia="x-none"/>
        </w:rPr>
      </w:pPr>
    </w:p>
    <w:p w14:paraId="4B442D71" w14:textId="77777777" w:rsidR="00175704" w:rsidRPr="00716C5D" w:rsidRDefault="00175704" w:rsidP="00175704">
      <w:pPr>
        <w:keepNext/>
        <w:spacing w:before="240" w:after="60"/>
        <w:jc w:val="center"/>
        <w:outlineLvl w:val="0"/>
        <w:rPr>
          <w:b/>
          <w:bCs/>
          <w:caps/>
          <w:kern w:val="32"/>
          <w:sz w:val="28"/>
          <w:szCs w:val="28"/>
          <w:lang w:val="x-none" w:eastAsia="x-none"/>
        </w:rPr>
      </w:pPr>
      <w:r w:rsidRPr="00716C5D">
        <w:rPr>
          <w:b/>
          <w:bCs/>
          <w:caps/>
          <w:kern w:val="32"/>
          <w:sz w:val="28"/>
          <w:szCs w:val="28"/>
          <w:lang w:val="x-none" w:eastAsia="x-none"/>
        </w:rPr>
        <w:t xml:space="preserve">Initial Primary Frequency Response Performance Calculation Methodology </w:t>
      </w:r>
    </w:p>
    <w:p w14:paraId="11903706" w14:textId="77777777" w:rsidR="00175704" w:rsidRDefault="00175704" w:rsidP="00175704"/>
    <w:p w14:paraId="649B9507" w14:textId="77777777" w:rsidR="00175704" w:rsidRPr="00716C5D" w:rsidRDefault="00175704" w:rsidP="00175704"/>
    <w:p w14:paraId="3FB1220F" w14:textId="77777777" w:rsidR="00175704" w:rsidRDefault="00175704" w:rsidP="00175704">
      <w:pPr>
        <w:pStyle w:val="Default"/>
      </w:pPr>
      <w:r w:rsidRPr="00E26D70">
        <w:rPr>
          <w:rFonts w:ascii="Times New Roman" w:hAnsi="Times New Roman" w:cs="Times New Roman"/>
        </w:rPr>
        <w:t xml:space="preserve">This section establishes the process used to calculate initial Primary Frequency Response (PFR) performance for each Frequency Measurable Event (FME) for Generation Resources, </w:t>
      </w:r>
      <w:r>
        <w:rPr>
          <w:rFonts w:ascii="Times New Roman" w:hAnsi="Times New Roman" w:cs="Times New Roman"/>
        </w:rPr>
        <w:t xml:space="preserve">Energy Storage Resources (ESRs), </w:t>
      </w:r>
      <w:r w:rsidRPr="00E26D70">
        <w:rPr>
          <w:rFonts w:ascii="Times New Roman" w:hAnsi="Times New Roman" w:cs="Times New Roman"/>
        </w:rPr>
        <w:t>Settlement Only Transmission Generators (SOTGs), Settlement Only Transmission Self-Generators (SOTSGs), and Controllable Load Resources</w:t>
      </w:r>
      <w:ins w:id="34" w:author="Priority Power 072224" w:date="2024-07-11T09:32:00Z">
        <w:r>
          <w:rPr>
            <w:rFonts w:ascii="Times New Roman" w:hAnsi="Times New Roman" w:cs="Times New Roman"/>
          </w:rPr>
          <w:t xml:space="preserve"> that are subject to this </w:t>
        </w:r>
      </w:ins>
      <w:ins w:id="35" w:author="Priority Power 072224" w:date="2024-07-11T09:33:00Z">
        <w:r>
          <w:rPr>
            <w:rFonts w:ascii="Times New Roman" w:hAnsi="Times New Roman" w:cs="Times New Roman"/>
          </w:rPr>
          <w:t>evaluation</w:t>
        </w:r>
      </w:ins>
      <w:r w:rsidRPr="00E26D70">
        <w:rPr>
          <w:rFonts w:ascii="Times New Roman" w:hAnsi="Times New Roman" w:cs="Times New Roman"/>
        </w:rPr>
        <w:t xml:space="preserve">. </w:t>
      </w:r>
    </w:p>
    <w:p w14:paraId="09745E3D" w14:textId="77777777" w:rsidR="00175704" w:rsidRPr="00D9105A" w:rsidRDefault="00175704" w:rsidP="00175704">
      <w:pPr>
        <w:pStyle w:val="Default"/>
      </w:pPr>
    </w:p>
    <w:p w14:paraId="504FF3E5" w14:textId="77777777" w:rsidR="00175704" w:rsidRPr="00A167A2" w:rsidRDefault="00175704" w:rsidP="00175704">
      <w:pPr>
        <w:pStyle w:val="CM53"/>
        <w:spacing w:after="120"/>
        <w:ind w:right="237"/>
        <w:rPr>
          <w:rFonts w:ascii="Times New Roman" w:hAnsi="Times New Roman" w:cs="Times New Roman"/>
        </w:rPr>
      </w:pPr>
      <w:r w:rsidRPr="00A167A2">
        <w:rPr>
          <w:rFonts w:ascii="Times New Roman" w:hAnsi="Times New Roman" w:cs="Times New Roman"/>
        </w:rPr>
        <w:t>This process calculates the initial Per Unit PFR of a Resource</w:t>
      </w:r>
      <w:r w:rsidRPr="00D2407D">
        <w:rPr>
          <w:sz w:val="22"/>
          <w:szCs w:val="22"/>
        </w:rPr>
        <w:t xml:space="preserve"> </w:t>
      </w:r>
      <w:r>
        <w:rPr>
          <w:sz w:val="22"/>
          <w:szCs w:val="22"/>
        </w:rPr>
        <w:t>(</w:t>
      </w:r>
      <w:r w:rsidRPr="00D2407D">
        <w:rPr>
          <w:sz w:val="22"/>
          <w:szCs w:val="22"/>
        </w:rPr>
        <w:t>P.U.PFR</w:t>
      </w:r>
      <w:r w:rsidRPr="00D2407D">
        <w:rPr>
          <w:sz w:val="22"/>
          <w:szCs w:val="22"/>
          <w:vertAlign w:val="subscript"/>
        </w:rPr>
        <w:t>Resource</w:t>
      </w:r>
      <w:r>
        <w:rPr>
          <w:sz w:val="22"/>
          <w:szCs w:val="22"/>
        </w:rPr>
        <w:t>)</w:t>
      </w:r>
      <w:r w:rsidRPr="00D2407D">
        <w:rPr>
          <w:sz w:val="22"/>
          <w:szCs w:val="22"/>
        </w:rPr>
        <w:t xml:space="preserve"> </w:t>
      </w:r>
      <w:r w:rsidRPr="00A167A2">
        <w:rPr>
          <w:rFonts w:ascii="Times New Roman" w:hAnsi="Times New Roman" w:cs="Times New Roman"/>
        </w:rPr>
        <w:t>as a ratio between the Adjusted Actual PFR</w:t>
      </w:r>
      <w:r w:rsidRPr="00D2407D">
        <w:rPr>
          <w:sz w:val="22"/>
          <w:szCs w:val="22"/>
        </w:rPr>
        <w:t xml:space="preserve"> (APFR</w:t>
      </w:r>
      <w:r w:rsidRPr="00D2407D">
        <w:rPr>
          <w:sz w:val="22"/>
          <w:szCs w:val="22"/>
          <w:vertAlign w:val="subscript"/>
        </w:rPr>
        <w:t>Adj</w:t>
      </w:r>
      <w:r w:rsidRPr="00A167A2">
        <w:rPr>
          <w:rFonts w:ascii="Times New Roman" w:hAnsi="Times New Roman" w:cs="Times New Roman"/>
        </w:rPr>
        <w:t>),</w:t>
      </w:r>
      <w:r>
        <w:rPr>
          <w:rFonts w:ascii="Times New Roman" w:hAnsi="Times New Roman" w:cs="Times New Roman"/>
        </w:rPr>
        <w:t xml:space="preserve"> </w:t>
      </w:r>
      <w:r w:rsidRPr="00A167A2">
        <w:rPr>
          <w:rFonts w:ascii="Times New Roman" w:hAnsi="Times New Roman" w:cs="Times New Roman"/>
        </w:rPr>
        <w:t>adjusted for the pre</w:t>
      </w:r>
      <w:r>
        <w:rPr>
          <w:rFonts w:ascii="Times New Roman" w:hAnsi="Times New Roman" w:cs="Times New Roman"/>
        </w:rPr>
        <w:t>-</w:t>
      </w:r>
      <w:r w:rsidRPr="00A167A2">
        <w:rPr>
          <w:rFonts w:ascii="Times New Roman" w:hAnsi="Times New Roman" w:cs="Times New Roman"/>
        </w:rPr>
        <w:t xml:space="preserve">event ramping of the unit, and the Final Expected PFR </w:t>
      </w:r>
      <w:r w:rsidRPr="00D2407D">
        <w:rPr>
          <w:sz w:val="22"/>
          <w:szCs w:val="22"/>
        </w:rPr>
        <w:t>(EPFR</w:t>
      </w:r>
      <w:r>
        <w:rPr>
          <w:sz w:val="22"/>
          <w:szCs w:val="22"/>
          <w:vertAlign w:val="subscript"/>
        </w:rPr>
        <w:t>f</w:t>
      </w:r>
      <w:r w:rsidRPr="00D2407D">
        <w:rPr>
          <w:sz w:val="22"/>
          <w:szCs w:val="22"/>
          <w:vertAlign w:val="subscript"/>
        </w:rPr>
        <w:t>inal</w:t>
      </w:r>
      <w:r w:rsidRPr="00D2407D">
        <w:rPr>
          <w:sz w:val="22"/>
          <w:szCs w:val="22"/>
        </w:rPr>
        <w:t xml:space="preserve">) </w:t>
      </w:r>
      <w:r w:rsidRPr="00A167A2">
        <w:rPr>
          <w:rFonts w:ascii="Times New Roman" w:hAnsi="Times New Roman" w:cs="Times New Roman"/>
        </w:rPr>
        <w:t>as calculated using the Pre</w:t>
      </w:r>
      <w:r>
        <w:rPr>
          <w:rFonts w:ascii="Times New Roman" w:hAnsi="Times New Roman" w:cs="Times New Roman"/>
        </w:rPr>
        <w:t>-</w:t>
      </w:r>
      <w:r w:rsidRPr="00A167A2">
        <w:rPr>
          <w:rFonts w:ascii="Times New Roman" w:hAnsi="Times New Roman" w:cs="Times New Roman"/>
        </w:rPr>
        <w:t>perturbation and Post</w:t>
      </w:r>
      <w:r>
        <w:rPr>
          <w:rFonts w:ascii="Times New Roman" w:hAnsi="Times New Roman" w:cs="Times New Roman"/>
        </w:rPr>
        <w:t>-</w:t>
      </w:r>
      <w:r w:rsidRPr="00A167A2">
        <w:rPr>
          <w:rFonts w:ascii="Times New Roman" w:hAnsi="Times New Roman" w:cs="Times New Roman"/>
        </w:rPr>
        <w:t xml:space="preserve">perturbation time periods of the initial measure. </w:t>
      </w:r>
    </w:p>
    <w:p w14:paraId="264C78B3" w14:textId="77777777" w:rsidR="00175704" w:rsidRPr="00D2407D" w:rsidRDefault="00175704" w:rsidP="00175704">
      <w:pPr>
        <w:pStyle w:val="CM56"/>
        <w:spacing w:after="220"/>
        <w:ind w:right="97"/>
        <w:rPr>
          <w:sz w:val="22"/>
          <w:szCs w:val="22"/>
        </w:rPr>
      </w:pPr>
      <w:r w:rsidRPr="00A167A2">
        <w:rPr>
          <w:rFonts w:ascii="Times New Roman" w:hAnsi="Times New Roman" w:cs="Times New Roman"/>
        </w:rPr>
        <w:t xml:space="preserve">This comparison of actual performance to a calculated target value establishes, for each type of Resource, the initial </w:t>
      </w:r>
      <w:r w:rsidRPr="00D2407D">
        <w:rPr>
          <w:sz w:val="22"/>
          <w:szCs w:val="22"/>
        </w:rPr>
        <w:t>P.U.PFR</w:t>
      </w:r>
      <w:r w:rsidRPr="00D2407D">
        <w:rPr>
          <w:sz w:val="22"/>
          <w:szCs w:val="22"/>
          <w:vertAlign w:val="subscript"/>
        </w:rPr>
        <w:t>Resource</w:t>
      </w:r>
      <w:r w:rsidRPr="00D2407D">
        <w:rPr>
          <w:sz w:val="22"/>
          <w:szCs w:val="22"/>
        </w:rPr>
        <w:t xml:space="preserve"> </w:t>
      </w:r>
      <w:r w:rsidRPr="00A167A2">
        <w:rPr>
          <w:rFonts w:ascii="Times New Roman" w:hAnsi="Times New Roman" w:cs="Times New Roman"/>
        </w:rPr>
        <w:t>for any FME.</w:t>
      </w:r>
      <w:r w:rsidRPr="00D2407D">
        <w:rPr>
          <w:sz w:val="22"/>
          <w:szCs w:val="22"/>
        </w:rPr>
        <w:t xml:space="preserve"> </w:t>
      </w:r>
    </w:p>
    <w:p w14:paraId="5EBF4311" w14:textId="77777777" w:rsidR="00175704" w:rsidRPr="00E723BF" w:rsidRDefault="00175704" w:rsidP="00175704">
      <w:pPr>
        <w:pStyle w:val="CM56"/>
        <w:jc w:val="both"/>
        <w:rPr>
          <w:rFonts w:ascii="Times New Roman" w:hAnsi="Times New Roman" w:cs="Times New Roman"/>
        </w:rPr>
      </w:pPr>
      <w:r w:rsidRPr="00E723BF">
        <w:rPr>
          <w:rFonts w:ascii="Times New Roman" w:hAnsi="Times New Roman" w:cs="Times New Roman"/>
          <w:b/>
          <w:bCs/>
          <w:u w:val="single"/>
        </w:rPr>
        <w:t xml:space="preserve">Initial Primary Frequency Response Measurement </w:t>
      </w:r>
    </w:p>
    <w:p w14:paraId="6A7CCD6C" w14:textId="77777777" w:rsidR="00175704" w:rsidRPr="00E723BF" w:rsidRDefault="00175704" w:rsidP="00175704">
      <w:pPr>
        <w:pStyle w:val="CM35"/>
        <w:jc w:val="both"/>
        <w:rPr>
          <w:rFonts w:ascii="Times New Roman" w:hAnsi="Times New Roman" w:cs="Times New Roman"/>
        </w:rPr>
      </w:pPr>
    </w:p>
    <w:p w14:paraId="50E197CD" w14:textId="77777777" w:rsidR="00175704" w:rsidRPr="00E723BF" w:rsidRDefault="00175704" w:rsidP="00175704">
      <w:pPr>
        <w:pStyle w:val="CM35"/>
        <w:jc w:val="both"/>
        <w:rPr>
          <w:rFonts w:ascii="Times New Roman" w:hAnsi="Times New Roman" w:cs="Times New Roman"/>
        </w:rPr>
      </w:pPr>
      <w:r w:rsidRPr="00E723BF">
        <w:rPr>
          <w:rFonts w:ascii="Times New Roman" w:hAnsi="Times New Roman" w:cs="Times New Roman"/>
        </w:rPr>
        <w:t>P.U.PFR</w:t>
      </w:r>
      <w:r w:rsidRPr="00E723BF">
        <w:rPr>
          <w:rFonts w:ascii="Times New Roman" w:hAnsi="Times New Roman" w:cs="Times New Roman"/>
          <w:vertAlign w:val="subscript"/>
        </w:rPr>
        <w:t>Resource</w:t>
      </w:r>
      <w:r w:rsidRPr="00E723BF">
        <w:rPr>
          <w:rFonts w:ascii="Times New Roman" w:hAnsi="Times New Roman" w:cs="Times New Roman"/>
        </w:rPr>
        <w:t xml:space="preserve"> is the per unit measure of the initial PFR of a Resource during identified FMEs. </w:t>
      </w:r>
    </w:p>
    <w:p w14:paraId="79897F11" w14:textId="77777777" w:rsidR="00175704" w:rsidRDefault="00175704" w:rsidP="00175704">
      <w:pPr>
        <w:pStyle w:val="CM36"/>
        <w:jc w:val="both"/>
        <w:rPr>
          <w:rFonts w:ascii="Estrangelo Edessa" w:hAnsi="Estrangelo Edessa" w:cs="Estrangelo Edessa"/>
          <w:sz w:val="23"/>
          <w:szCs w:val="23"/>
        </w:rPr>
      </w:pPr>
    </w:p>
    <w:p w14:paraId="2ADCA916" w14:textId="77777777" w:rsidR="00175704" w:rsidRDefault="00175704" w:rsidP="00175704">
      <w:pPr>
        <w:pStyle w:val="Default"/>
        <w:ind w:firstLine="720"/>
        <w:rPr>
          <w:vertAlign w:val="subscript"/>
        </w:rPr>
      </w:pPr>
      <w:r w:rsidRPr="00215B37">
        <w:rPr>
          <w:position w:val="-30"/>
          <w:vertAlign w:val="subscript"/>
        </w:rPr>
        <w:object w:dxaOrig="5840" w:dyaOrig="680" w14:anchorId="7AD4BAF0">
          <v:shape id="_x0000_i1037" type="#_x0000_t75" style="width:291pt;height:33.6pt" o:ole="">
            <v:imagedata r:id="rId21" o:title=""/>
          </v:shape>
          <o:OLEObject Type="Embed" ProgID="Equation.3" ShapeID="_x0000_i1037" DrawAspect="Content" ObjectID="_1787553033" r:id="rId22"/>
        </w:object>
      </w:r>
    </w:p>
    <w:p w14:paraId="6E4F78D9" w14:textId="77777777" w:rsidR="00175704" w:rsidRDefault="00175704" w:rsidP="00175704">
      <w:pPr>
        <w:pStyle w:val="Default"/>
        <w:ind w:firstLine="720"/>
        <w:rPr>
          <w:vertAlign w:val="subscript"/>
        </w:rPr>
      </w:pPr>
    </w:p>
    <w:p w14:paraId="79DBFE16" w14:textId="77777777" w:rsidR="00175704" w:rsidRPr="00D321A3" w:rsidRDefault="00175704" w:rsidP="00175704">
      <w:pPr>
        <w:pStyle w:val="Default"/>
      </w:pPr>
    </w:p>
    <w:p w14:paraId="07AF8982" w14:textId="77777777" w:rsidR="00175704" w:rsidRPr="00E723BF" w:rsidRDefault="00175704" w:rsidP="00175704">
      <w:pPr>
        <w:pStyle w:val="CM58"/>
        <w:spacing w:after="590"/>
        <w:rPr>
          <w:rFonts w:ascii="Times New Roman" w:hAnsi="Times New Roman" w:cs="Times New Roman"/>
        </w:rPr>
      </w:pPr>
      <w:r w:rsidRPr="00E723BF">
        <w:rPr>
          <w:rFonts w:ascii="Times New Roman" w:hAnsi="Times New Roman" w:cs="Times New Roman"/>
        </w:rPr>
        <w:t>Where P.U.PFR</w:t>
      </w:r>
      <w:r w:rsidRPr="00E723BF">
        <w:rPr>
          <w:rFonts w:ascii="Times New Roman" w:hAnsi="Times New Roman" w:cs="Times New Roman"/>
          <w:vertAlign w:val="subscript"/>
        </w:rPr>
        <w:t>Resource</w:t>
      </w:r>
      <w:r w:rsidRPr="00E723BF">
        <w:rPr>
          <w:rFonts w:ascii="Times New Roman" w:hAnsi="Times New Roman" w:cs="Times New Roman"/>
        </w:rPr>
        <w:t xml:space="preserve"> for each FME is limited to values between 0.0 and 2.0. </w:t>
      </w:r>
    </w:p>
    <w:p w14:paraId="743AE8E9" w14:textId="77777777" w:rsidR="00175704" w:rsidRPr="00D2407D" w:rsidRDefault="00175704" w:rsidP="00175704">
      <w:pPr>
        <w:pStyle w:val="CM56"/>
        <w:spacing w:after="220"/>
        <w:ind w:right="632"/>
        <w:rPr>
          <w:sz w:val="22"/>
          <w:szCs w:val="22"/>
        </w:rPr>
      </w:pPr>
      <w:r w:rsidRPr="0039283B">
        <w:rPr>
          <w:rFonts w:ascii="Times New Roman" w:hAnsi="Times New Roman" w:cs="Times New Roman"/>
        </w:rPr>
        <w:t>The Adjusted Actual PFR</w:t>
      </w:r>
      <w:r w:rsidRPr="00D2407D">
        <w:rPr>
          <w:sz w:val="22"/>
          <w:szCs w:val="22"/>
        </w:rPr>
        <w:t xml:space="preserve"> (APFR</w:t>
      </w:r>
      <w:r w:rsidRPr="00D2407D">
        <w:rPr>
          <w:sz w:val="14"/>
          <w:szCs w:val="14"/>
        </w:rPr>
        <w:t>Adj</w:t>
      </w:r>
      <w:r w:rsidRPr="00D2407D">
        <w:rPr>
          <w:sz w:val="22"/>
          <w:szCs w:val="22"/>
        </w:rPr>
        <w:t xml:space="preserve">) </w:t>
      </w:r>
      <w:r w:rsidRPr="0039283B">
        <w:rPr>
          <w:rFonts w:ascii="Times New Roman" w:hAnsi="Times New Roman" w:cs="Times New Roman"/>
        </w:rPr>
        <w:t>and the Final Expected PFR</w:t>
      </w:r>
      <w:r w:rsidRPr="00D2407D">
        <w:rPr>
          <w:sz w:val="22"/>
          <w:szCs w:val="22"/>
        </w:rPr>
        <w:t xml:space="preserve"> (EPFR</w:t>
      </w:r>
      <w:r>
        <w:rPr>
          <w:sz w:val="14"/>
          <w:szCs w:val="14"/>
        </w:rPr>
        <w:t>f</w:t>
      </w:r>
      <w:r w:rsidRPr="00D2407D">
        <w:rPr>
          <w:sz w:val="14"/>
          <w:szCs w:val="14"/>
        </w:rPr>
        <w:t>inal</w:t>
      </w:r>
      <w:r w:rsidRPr="00D2407D">
        <w:rPr>
          <w:sz w:val="22"/>
          <w:szCs w:val="22"/>
        </w:rPr>
        <w:t xml:space="preserve">) </w:t>
      </w:r>
      <w:r w:rsidRPr="0039283B">
        <w:rPr>
          <w:rFonts w:ascii="Times New Roman" w:hAnsi="Times New Roman" w:cs="Times New Roman"/>
        </w:rPr>
        <w:t xml:space="preserve">are calculated as described below. </w:t>
      </w:r>
    </w:p>
    <w:p w14:paraId="130624B0" w14:textId="77777777" w:rsidR="00175704" w:rsidRPr="00D2407D" w:rsidRDefault="00175704" w:rsidP="00175704">
      <w:pPr>
        <w:pStyle w:val="CM56"/>
        <w:spacing w:after="220"/>
        <w:rPr>
          <w:sz w:val="14"/>
          <w:szCs w:val="14"/>
        </w:rPr>
      </w:pPr>
      <w:r w:rsidRPr="0039283B">
        <w:rPr>
          <w:rFonts w:ascii="Times New Roman" w:hAnsi="Times New Roman" w:cs="Times New Roman"/>
        </w:rPr>
        <w:t>EPFR calculations use Governor droop and Governor Dead-Band values as stated in Section 2.2.7, Turbine Speed Governors, with the exception of combined</w:t>
      </w:r>
      <w:r>
        <w:rPr>
          <w:rFonts w:ascii="Times New Roman" w:hAnsi="Times New Roman" w:cs="Times New Roman"/>
        </w:rPr>
        <w:t>-</w:t>
      </w:r>
      <w:r w:rsidRPr="0039283B">
        <w:rPr>
          <w:rFonts w:ascii="Times New Roman" w:hAnsi="Times New Roman" w:cs="Times New Roman"/>
        </w:rPr>
        <w:t>cycle facilities while being evaluated as a single resource (MW production of both the combustion turbine generator and the steam turbine generator are included in the evaluation) where the evaluation Governor droop will be 5.78%</w:t>
      </w:r>
    </w:p>
    <w:p w14:paraId="6DBA3918" w14:textId="77777777" w:rsidR="00175704" w:rsidRPr="00E723BF" w:rsidRDefault="00175704" w:rsidP="00175704">
      <w:pPr>
        <w:pStyle w:val="CM56"/>
        <w:spacing w:after="220"/>
        <w:jc w:val="both"/>
        <w:rPr>
          <w:rFonts w:ascii="Times New Roman" w:hAnsi="Times New Roman" w:cs="Times New Roman"/>
          <w:b/>
          <w:bCs/>
          <w:u w:val="single"/>
        </w:rPr>
      </w:pPr>
      <w:bookmarkStart w:id="36" w:name="_Hlk121226059"/>
      <w:bookmarkEnd w:id="33"/>
      <w:r w:rsidRPr="00E723BF">
        <w:rPr>
          <w:rFonts w:ascii="Times New Roman" w:hAnsi="Times New Roman" w:cs="Times New Roman"/>
          <w:b/>
          <w:bCs/>
          <w:u w:val="single"/>
        </w:rPr>
        <w:t>Actual Primary Frequency Response (APFR</w:t>
      </w:r>
      <w:r w:rsidRPr="00E723BF">
        <w:rPr>
          <w:rFonts w:ascii="Times New Roman" w:hAnsi="Times New Roman" w:cs="Times New Roman"/>
          <w:b/>
          <w:bCs/>
          <w:u w:val="single"/>
          <w:vertAlign w:val="subscript"/>
        </w:rPr>
        <w:t>adj</w:t>
      </w:r>
      <w:r w:rsidRPr="00E723BF">
        <w:rPr>
          <w:rFonts w:ascii="Times New Roman" w:hAnsi="Times New Roman" w:cs="Times New Roman"/>
          <w:b/>
          <w:bCs/>
          <w:u w:val="single"/>
        </w:rPr>
        <w:t xml:space="preserve">) </w:t>
      </w:r>
    </w:p>
    <w:p w14:paraId="1C2D40A9" w14:textId="77777777" w:rsidR="00175704" w:rsidRPr="00D2407D" w:rsidRDefault="00175704" w:rsidP="00175704">
      <w:pPr>
        <w:pStyle w:val="Default"/>
        <w:spacing w:line="271" w:lineRule="atLeast"/>
        <w:ind w:right="470"/>
        <w:rPr>
          <w:color w:val="auto"/>
          <w:sz w:val="22"/>
          <w:szCs w:val="22"/>
        </w:rPr>
      </w:pPr>
      <w:r w:rsidRPr="0039283B">
        <w:rPr>
          <w:rFonts w:ascii="Times New Roman" w:hAnsi="Times New Roman" w:cs="Times New Roman"/>
          <w:color w:val="auto"/>
        </w:rPr>
        <w:t>The Adjusted Actual Primary Frequency Response</w:t>
      </w:r>
      <w:r w:rsidRPr="00D2407D">
        <w:rPr>
          <w:color w:val="auto"/>
          <w:sz w:val="22"/>
          <w:szCs w:val="22"/>
        </w:rPr>
        <w:t xml:space="preserve"> (APFR</w:t>
      </w:r>
      <w:r w:rsidRPr="00D2407D">
        <w:rPr>
          <w:color w:val="auto"/>
          <w:sz w:val="14"/>
          <w:szCs w:val="14"/>
        </w:rPr>
        <w:t>adj</w:t>
      </w:r>
      <w:r w:rsidRPr="00D2407D">
        <w:rPr>
          <w:color w:val="auto"/>
          <w:sz w:val="22"/>
          <w:szCs w:val="22"/>
        </w:rPr>
        <w:t>)</w:t>
      </w:r>
      <w:r w:rsidRPr="0039283B">
        <w:rPr>
          <w:rFonts w:ascii="Times New Roman" w:hAnsi="Times New Roman" w:cs="Times New Roman"/>
          <w:color w:val="auto"/>
        </w:rPr>
        <w:t xml:space="preserve"> is the difference between Post</w:t>
      </w:r>
      <w:r>
        <w:rPr>
          <w:rFonts w:ascii="Times New Roman" w:hAnsi="Times New Roman" w:cs="Times New Roman"/>
          <w:color w:val="auto"/>
        </w:rPr>
        <w:t>-</w:t>
      </w:r>
      <w:r w:rsidRPr="0039283B">
        <w:rPr>
          <w:rFonts w:ascii="Times New Roman" w:hAnsi="Times New Roman" w:cs="Times New Roman"/>
          <w:color w:val="auto"/>
        </w:rPr>
        <w:t>perturbation Average MW and Pre</w:t>
      </w:r>
      <w:r>
        <w:rPr>
          <w:rFonts w:ascii="Times New Roman" w:hAnsi="Times New Roman" w:cs="Times New Roman"/>
          <w:color w:val="auto"/>
        </w:rPr>
        <w:t>-</w:t>
      </w:r>
      <w:r w:rsidRPr="0039283B">
        <w:rPr>
          <w:rFonts w:ascii="Times New Roman" w:hAnsi="Times New Roman" w:cs="Times New Roman"/>
          <w:color w:val="auto"/>
        </w:rPr>
        <w:t xml:space="preserve">perturbation Average MW, including the ramp </w:t>
      </w:r>
      <w:r w:rsidRPr="0039283B">
        <w:rPr>
          <w:rFonts w:ascii="Times New Roman" w:hAnsi="Times New Roman" w:cs="Times New Roman"/>
          <w:color w:val="auto"/>
        </w:rPr>
        <w:lastRenderedPageBreak/>
        <w:t>magnitude adjustment.</w:t>
      </w:r>
    </w:p>
    <w:p w14:paraId="0F165F73" w14:textId="77777777" w:rsidR="00175704" w:rsidRDefault="00175704" w:rsidP="00175704">
      <w:pPr>
        <w:pStyle w:val="Default"/>
        <w:ind w:left="1277"/>
        <w:rPr>
          <w:rFonts w:ascii="Estrangelo Edessa" w:hAnsi="Estrangelo Edessa" w:cs="Estrangelo Edessa"/>
          <w:color w:val="auto"/>
          <w:position w:val="5"/>
          <w:sz w:val="22"/>
          <w:szCs w:val="22"/>
          <w:vertAlign w:val="superscript"/>
        </w:rPr>
      </w:pPr>
    </w:p>
    <w:p w14:paraId="68588043" w14:textId="442548D3" w:rsidR="00175704" w:rsidRDefault="009E545B" w:rsidP="00175704">
      <w:pPr>
        <w:pStyle w:val="Default"/>
        <w:rPr>
          <w:rFonts w:ascii="Cambria" w:hAnsi="Cambria" w:cs="Cambria"/>
          <w:color w:val="auto"/>
          <w:sz w:val="22"/>
          <w:szCs w:val="22"/>
        </w:rPr>
      </w:pPr>
      <w:r>
        <w:rPr>
          <w:noProof/>
        </w:rPr>
        <w:drawing>
          <wp:inline distT="0" distB="0" distL="0" distR="0" wp14:anchorId="4E148DF6" wp14:editId="169DF0A3">
            <wp:extent cx="5478780" cy="388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78780" cy="388620"/>
                    </a:xfrm>
                    <a:prstGeom prst="rect">
                      <a:avLst/>
                    </a:prstGeom>
                    <a:noFill/>
                    <a:ln>
                      <a:noFill/>
                    </a:ln>
                  </pic:spPr>
                </pic:pic>
              </a:graphicData>
            </a:graphic>
          </wp:inline>
        </w:drawing>
      </w:r>
    </w:p>
    <w:p w14:paraId="263D811A" w14:textId="77777777" w:rsidR="00175704" w:rsidRPr="00E723BF" w:rsidRDefault="00175704" w:rsidP="00175704">
      <w:pPr>
        <w:pStyle w:val="CM38"/>
        <w:rPr>
          <w:rFonts w:ascii="Times New Roman" w:hAnsi="Times New Roman" w:cs="Times New Roman"/>
        </w:rPr>
      </w:pPr>
      <w:r w:rsidRPr="00E723BF">
        <w:rPr>
          <w:rFonts w:ascii="Times New Roman" w:hAnsi="Times New Roman" w:cs="Times New Roman"/>
        </w:rPr>
        <w:t xml:space="preserve">where: </w:t>
      </w:r>
    </w:p>
    <w:p w14:paraId="208E9877" w14:textId="77777777" w:rsidR="00175704" w:rsidRPr="00E723BF" w:rsidRDefault="00175704" w:rsidP="00175704">
      <w:pPr>
        <w:pStyle w:val="CM38"/>
        <w:rPr>
          <w:rFonts w:ascii="Times New Roman" w:hAnsi="Times New Roman" w:cs="Times New Roman"/>
        </w:rPr>
      </w:pPr>
      <w:r w:rsidRPr="00E723BF">
        <w:rPr>
          <w:rFonts w:ascii="Times New Roman" w:hAnsi="Times New Roman" w:cs="Times New Roman"/>
          <w:b/>
          <w:bCs/>
        </w:rPr>
        <w:t>Pre</w:t>
      </w:r>
      <w:r w:rsidRPr="00E723BF">
        <w:rPr>
          <w:rFonts w:ascii="Cambria Math" w:hAnsi="Cambria Math" w:cs="Cambria Math"/>
          <w:b/>
          <w:bCs/>
        </w:rPr>
        <w:t>‐</w:t>
      </w:r>
      <w:r w:rsidRPr="00E723BF">
        <w:rPr>
          <w:rFonts w:ascii="Times New Roman" w:hAnsi="Times New Roman" w:cs="Times New Roman"/>
          <w:b/>
          <w:bCs/>
        </w:rPr>
        <w:t>perturbation Average MW</w:t>
      </w:r>
      <w:r w:rsidRPr="00E723BF">
        <w:rPr>
          <w:rFonts w:ascii="Times New Roman" w:hAnsi="Times New Roman" w:cs="Times New Roman"/>
        </w:rPr>
        <w:t>: Actual MW averaged from T</w:t>
      </w:r>
      <w:r w:rsidRPr="00E723BF">
        <w:rPr>
          <w:rFonts w:ascii="Cambria Math" w:hAnsi="Cambria Math" w:cs="Cambria Math"/>
        </w:rPr>
        <w:t>‐</w:t>
      </w:r>
      <w:r w:rsidRPr="00E723BF">
        <w:rPr>
          <w:rFonts w:ascii="Times New Roman" w:hAnsi="Times New Roman" w:cs="Times New Roman"/>
        </w:rPr>
        <w:t>16 to T</w:t>
      </w:r>
      <w:r w:rsidRPr="00E723BF">
        <w:rPr>
          <w:rFonts w:ascii="Cambria Math" w:hAnsi="Cambria Math" w:cs="Cambria Math"/>
        </w:rPr>
        <w:t>‐</w:t>
      </w:r>
      <w:r w:rsidRPr="00E723BF">
        <w:rPr>
          <w:rFonts w:ascii="Times New Roman" w:hAnsi="Times New Roman" w:cs="Times New Roman"/>
        </w:rPr>
        <w:t xml:space="preserve">2 </w:t>
      </w:r>
    </w:p>
    <w:p w14:paraId="197BD4CA" w14:textId="77777777" w:rsidR="00175704" w:rsidRDefault="00175704" w:rsidP="00175704">
      <w:pPr>
        <w:pStyle w:val="Default"/>
      </w:pPr>
    </w:p>
    <w:p w14:paraId="3E9F0EC4" w14:textId="77777777" w:rsidR="00175704" w:rsidRDefault="00175704" w:rsidP="00175704">
      <w:pPr>
        <w:pStyle w:val="Default"/>
        <w:ind w:left="630"/>
      </w:pPr>
      <w:r w:rsidRPr="000F23D1">
        <w:rPr>
          <w:position w:val="-24"/>
        </w:rPr>
        <w:object w:dxaOrig="2900" w:dyaOrig="740" w14:anchorId="0596EB1D">
          <v:shape id="_x0000_i1038" type="#_x0000_t75" style="width:142.8pt;height:36.6pt" o:ole="" filled="t" fillcolor="none">
            <v:fill r:id="rId24" o:title="" recolor="t" type="pattern"/>
            <v:imagedata r:id="rId25" o:title=""/>
          </v:shape>
          <o:OLEObject Type="Embed" ProgID="Equation.3" ShapeID="_x0000_i1038" DrawAspect="Content" ObjectID="_1787553034" r:id="rId26"/>
        </w:object>
      </w:r>
    </w:p>
    <w:p w14:paraId="770656AF" w14:textId="77777777" w:rsidR="00175704" w:rsidRPr="00DD337F" w:rsidRDefault="00175704" w:rsidP="00175704">
      <w:pPr>
        <w:pStyle w:val="Default"/>
      </w:pPr>
    </w:p>
    <w:p w14:paraId="49385D7A" w14:textId="77777777" w:rsidR="00175704" w:rsidRDefault="00175704" w:rsidP="00175704">
      <w:pPr>
        <w:pStyle w:val="Default"/>
      </w:pPr>
    </w:p>
    <w:p w14:paraId="1266EC5C" w14:textId="77777777" w:rsidR="00175704" w:rsidRPr="00E723BF" w:rsidRDefault="00175704" w:rsidP="00175704">
      <w:pPr>
        <w:pStyle w:val="CM22"/>
        <w:rPr>
          <w:rFonts w:ascii="Times New Roman" w:hAnsi="Times New Roman" w:cs="Times New Roman"/>
        </w:rPr>
      </w:pPr>
      <w:r w:rsidRPr="00E723BF">
        <w:rPr>
          <w:rFonts w:ascii="Times New Roman" w:hAnsi="Times New Roman" w:cs="Times New Roman"/>
          <w:b/>
          <w:bCs/>
        </w:rPr>
        <w:t>Post</w:t>
      </w:r>
      <w:r w:rsidRPr="00E723BF">
        <w:rPr>
          <w:rFonts w:ascii="Cambria Math" w:hAnsi="Cambria Math" w:cs="Cambria Math"/>
          <w:b/>
          <w:bCs/>
        </w:rPr>
        <w:t>‐</w:t>
      </w:r>
      <w:r w:rsidRPr="00E723BF">
        <w:rPr>
          <w:rFonts w:ascii="Times New Roman" w:hAnsi="Times New Roman" w:cs="Times New Roman"/>
          <w:b/>
          <w:bCs/>
        </w:rPr>
        <w:t>perturbation Average MW</w:t>
      </w:r>
      <w:r w:rsidRPr="00E723BF">
        <w:rPr>
          <w:rFonts w:ascii="Times New Roman" w:hAnsi="Times New Roman" w:cs="Times New Roman"/>
        </w:rPr>
        <w:t xml:space="preserve">: Actual MW averaged from T+20 to T+52 </w:t>
      </w:r>
    </w:p>
    <w:p w14:paraId="11865380" w14:textId="77777777" w:rsidR="00175704" w:rsidRDefault="00175704" w:rsidP="00175704">
      <w:pPr>
        <w:pStyle w:val="Default"/>
      </w:pPr>
    </w:p>
    <w:p w14:paraId="693E1350" w14:textId="77777777" w:rsidR="00175704" w:rsidRDefault="00175704" w:rsidP="00175704">
      <w:pPr>
        <w:pStyle w:val="Default"/>
        <w:ind w:left="360"/>
      </w:pPr>
      <w:r w:rsidRPr="000F23D1">
        <w:rPr>
          <w:position w:val="-24"/>
        </w:rPr>
        <w:object w:dxaOrig="2980" w:dyaOrig="740" w14:anchorId="09C67BB9">
          <v:shape id="_x0000_i1039" type="#_x0000_t75" style="width:149.4pt;height:36.6pt" o:ole="" filled="t" fillcolor="none">
            <v:fill r:id="rId24" o:title="" recolor="t" type="pattern"/>
            <v:imagedata r:id="rId27" o:title=""/>
          </v:shape>
          <o:OLEObject Type="Embed" ProgID="Equation.3" ShapeID="_x0000_i1039" DrawAspect="Content" ObjectID="_1787553035" r:id="rId28"/>
        </w:object>
      </w:r>
    </w:p>
    <w:p w14:paraId="0D77DEA6" w14:textId="77777777" w:rsidR="00175704" w:rsidRPr="00986CFC" w:rsidRDefault="00175704" w:rsidP="00175704">
      <w:pPr>
        <w:pStyle w:val="Default"/>
      </w:pPr>
    </w:p>
    <w:p w14:paraId="4AA54013" w14:textId="77777777" w:rsidR="00175704" w:rsidRDefault="00175704" w:rsidP="00175704">
      <w:pPr>
        <w:pStyle w:val="CM22"/>
        <w:rPr>
          <w:rFonts w:ascii="Cambria" w:hAnsi="Cambria" w:cs="Cambria"/>
          <w:sz w:val="22"/>
          <w:szCs w:val="22"/>
        </w:rPr>
      </w:pPr>
    </w:p>
    <w:p w14:paraId="4097F477" w14:textId="77777777" w:rsidR="00175704" w:rsidRPr="00D2407D" w:rsidRDefault="00175704" w:rsidP="00175704">
      <w:pPr>
        <w:pStyle w:val="CM56"/>
        <w:spacing w:after="220"/>
        <w:rPr>
          <w:sz w:val="22"/>
          <w:szCs w:val="22"/>
        </w:rPr>
      </w:pPr>
      <w:r w:rsidRPr="0039283B">
        <w:rPr>
          <w:rFonts w:ascii="Times New Roman" w:hAnsi="Times New Roman" w:cs="Times New Roman"/>
        </w:rPr>
        <w:t xml:space="preserve">Ramp Adjustment: </w:t>
      </w:r>
      <w:r>
        <w:rPr>
          <w:rFonts w:ascii="Times New Roman" w:hAnsi="Times New Roman" w:cs="Times New Roman"/>
        </w:rPr>
        <w:t xml:space="preserve"> </w:t>
      </w:r>
      <w:r w:rsidRPr="0039283B">
        <w:rPr>
          <w:rFonts w:ascii="Times New Roman" w:hAnsi="Times New Roman" w:cs="Times New Roman"/>
        </w:rPr>
        <w:t>The Actual PFR number that is used to calculate</w:t>
      </w:r>
      <w:r w:rsidRPr="00D2407D">
        <w:rPr>
          <w:sz w:val="22"/>
          <w:szCs w:val="22"/>
        </w:rPr>
        <w:t xml:space="preserve"> P.U.PFR</w:t>
      </w:r>
      <w:r w:rsidRPr="00D2407D">
        <w:rPr>
          <w:sz w:val="14"/>
          <w:szCs w:val="14"/>
        </w:rPr>
        <w:t>Resource</w:t>
      </w:r>
      <w:r w:rsidRPr="00D2407D">
        <w:rPr>
          <w:sz w:val="22"/>
          <w:szCs w:val="22"/>
        </w:rPr>
        <w:t xml:space="preserve"> </w:t>
      </w:r>
      <w:r w:rsidRPr="0039283B">
        <w:rPr>
          <w:rFonts w:ascii="Times New Roman" w:hAnsi="Times New Roman" w:cs="Times New Roman"/>
        </w:rPr>
        <w:t xml:space="preserve">is adjusted for the ramp magnitude of the generating unit/generating facility during the pre‐perturbation minute. The ramp magnitude is subtracted from the APFR. </w:t>
      </w:r>
    </w:p>
    <w:p w14:paraId="208A51B9" w14:textId="77777777" w:rsidR="00175704" w:rsidRPr="00D2407D" w:rsidRDefault="00175704" w:rsidP="00175704">
      <w:pPr>
        <w:pStyle w:val="CM56"/>
        <w:spacing w:after="220" w:line="308" w:lineRule="atLeast"/>
        <w:ind w:firstLine="720"/>
        <w:rPr>
          <w:sz w:val="22"/>
          <w:szCs w:val="22"/>
        </w:rPr>
      </w:pPr>
      <w:r w:rsidRPr="00D2407D">
        <w:rPr>
          <w:sz w:val="22"/>
          <w:szCs w:val="22"/>
        </w:rPr>
        <w:t>Ramp Magnitude = (MW</w:t>
      </w:r>
      <w:r w:rsidRPr="00D2407D">
        <w:rPr>
          <w:sz w:val="16"/>
          <w:szCs w:val="16"/>
        </w:rPr>
        <w:t>T</w:t>
      </w:r>
      <w:r w:rsidRPr="00D2407D">
        <w:rPr>
          <w:rFonts w:ascii="Cambria Math" w:hAnsi="Cambria Math" w:cs="Cambria Math"/>
          <w:sz w:val="16"/>
          <w:szCs w:val="16"/>
        </w:rPr>
        <w:t>‐</w:t>
      </w:r>
      <w:r w:rsidRPr="00D2407D">
        <w:rPr>
          <w:sz w:val="16"/>
          <w:szCs w:val="16"/>
        </w:rPr>
        <w:t>4</w:t>
      </w:r>
      <w:r w:rsidRPr="00D2407D">
        <w:rPr>
          <w:sz w:val="22"/>
          <w:szCs w:val="22"/>
        </w:rPr>
        <w:t xml:space="preserve"> – MW</w:t>
      </w:r>
      <w:r w:rsidRPr="00D2407D">
        <w:rPr>
          <w:sz w:val="16"/>
          <w:szCs w:val="16"/>
        </w:rPr>
        <w:t>T</w:t>
      </w:r>
      <w:r w:rsidRPr="00D2407D">
        <w:rPr>
          <w:rFonts w:ascii="Cambria Math" w:hAnsi="Cambria Math" w:cs="Cambria Math"/>
          <w:sz w:val="16"/>
          <w:szCs w:val="16"/>
        </w:rPr>
        <w:t>‐</w:t>
      </w:r>
      <w:r w:rsidRPr="00D2407D">
        <w:rPr>
          <w:sz w:val="16"/>
          <w:szCs w:val="16"/>
        </w:rPr>
        <w:t>60</w:t>
      </w:r>
      <w:r w:rsidRPr="00D2407D">
        <w:rPr>
          <w:sz w:val="22"/>
          <w:szCs w:val="22"/>
        </w:rPr>
        <w:t xml:space="preserve">)*0.59 </w:t>
      </w:r>
    </w:p>
    <w:p w14:paraId="756DED89" w14:textId="77777777" w:rsidR="00175704" w:rsidRDefault="00175704" w:rsidP="00175704">
      <w:pPr>
        <w:pStyle w:val="CM61"/>
        <w:contextualSpacing/>
        <w:rPr>
          <w:sz w:val="22"/>
          <w:szCs w:val="22"/>
        </w:rPr>
      </w:pPr>
      <w:r w:rsidRPr="00D2407D">
        <w:rPr>
          <w:sz w:val="22"/>
          <w:szCs w:val="22"/>
        </w:rPr>
        <w:t>(</w:t>
      </w:r>
      <w:r w:rsidRPr="00D2407D">
        <w:rPr>
          <w:sz w:val="23"/>
          <w:szCs w:val="23"/>
        </w:rPr>
        <w:t>MW</w:t>
      </w:r>
      <w:r w:rsidRPr="00D2407D">
        <w:rPr>
          <w:sz w:val="16"/>
          <w:szCs w:val="16"/>
        </w:rPr>
        <w:t>T</w:t>
      </w:r>
      <w:r w:rsidRPr="00D2407D">
        <w:rPr>
          <w:rFonts w:ascii="Cambria Math" w:hAnsi="Cambria Math" w:cs="Cambria Math"/>
          <w:sz w:val="16"/>
          <w:szCs w:val="16"/>
        </w:rPr>
        <w:t>‐</w:t>
      </w:r>
      <w:r w:rsidRPr="00D2407D">
        <w:rPr>
          <w:sz w:val="16"/>
          <w:szCs w:val="16"/>
        </w:rPr>
        <w:t xml:space="preserve">4 </w:t>
      </w:r>
      <w:r w:rsidRPr="00D2407D">
        <w:rPr>
          <w:sz w:val="23"/>
          <w:szCs w:val="23"/>
        </w:rPr>
        <w:t>– MW</w:t>
      </w:r>
      <w:r w:rsidRPr="00D2407D">
        <w:rPr>
          <w:sz w:val="16"/>
          <w:szCs w:val="16"/>
        </w:rPr>
        <w:t>T</w:t>
      </w:r>
      <w:r w:rsidRPr="00D2407D">
        <w:rPr>
          <w:rFonts w:ascii="Cambria Math" w:hAnsi="Cambria Math" w:cs="Cambria Math"/>
          <w:sz w:val="16"/>
          <w:szCs w:val="16"/>
        </w:rPr>
        <w:t>‐</w:t>
      </w:r>
      <w:r w:rsidRPr="00D2407D">
        <w:rPr>
          <w:sz w:val="16"/>
          <w:szCs w:val="16"/>
        </w:rPr>
        <w:t>60</w:t>
      </w:r>
      <w:r w:rsidRPr="00D2407D">
        <w:rPr>
          <w:sz w:val="22"/>
          <w:szCs w:val="22"/>
        </w:rPr>
        <w:t xml:space="preserve">) </w:t>
      </w:r>
      <w:r w:rsidRPr="008325A5">
        <w:rPr>
          <w:rFonts w:ascii="Times New Roman" w:hAnsi="Times New Roman" w:cs="Times New Roman"/>
        </w:rPr>
        <w:t xml:space="preserve">represents </w:t>
      </w:r>
      <w:r>
        <w:rPr>
          <w:rFonts w:ascii="Times New Roman" w:hAnsi="Times New Roman" w:cs="Times New Roman"/>
        </w:rPr>
        <w:t>unit’s</w:t>
      </w:r>
      <w:r w:rsidRPr="008325A5">
        <w:rPr>
          <w:rFonts w:ascii="Times New Roman" w:hAnsi="Times New Roman" w:cs="Times New Roman"/>
        </w:rPr>
        <w:t xml:space="preserve"> MW ramp for a full minute prior to the </w:t>
      </w:r>
      <w:r>
        <w:rPr>
          <w:rFonts w:ascii="Times New Roman" w:hAnsi="Times New Roman" w:cs="Times New Roman"/>
        </w:rPr>
        <w:t>FME</w:t>
      </w:r>
      <w:r w:rsidRPr="008325A5">
        <w:rPr>
          <w:rFonts w:ascii="Times New Roman" w:hAnsi="Times New Roman" w:cs="Times New Roman"/>
        </w:rPr>
        <w:t xml:space="preserve">. </w:t>
      </w:r>
      <w:r>
        <w:rPr>
          <w:rFonts w:ascii="Times New Roman" w:hAnsi="Times New Roman" w:cs="Times New Roman"/>
        </w:rPr>
        <w:t xml:space="preserve"> </w:t>
      </w:r>
      <w:r w:rsidRPr="008325A5">
        <w:rPr>
          <w:rFonts w:ascii="Times New Roman" w:hAnsi="Times New Roman" w:cs="Times New Roman"/>
        </w:rPr>
        <w:t>The factor 0.59 adjusts this full minute ramp to represent the ramp that should have been achieved during the post‐perturbation measurement period.</w:t>
      </w:r>
      <w:r w:rsidRPr="00D2407D">
        <w:rPr>
          <w:sz w:val="22"/>
          <w:szCs w:val="22"/>
        </w:rPr>
        <w:t xml:space="preserve"> </w:t>
      </w:r>
    </w:p>
    <w:p w14:paraId="153E9DFA" w14:textId="77777777" w:rsidR="00175704" w:rsidRPr="00E723BF" w:rsidRDefault="00175704" w:rsidP="00175704">
      <w:pPr>
        <w:pStyle w:val="Default"/>
      </w:pPr>
    </w:p>
    <w:p w14:paraId="1E3F4761" w14:textId="77777777" w:rsidR="00175704" w:rsidRPr="00E723BF" w:rsidRDefault="00175704" w:rsidP="00175704">
      <w:pPr>
        <w:pStyle w:val="CM56"/>
        <w:spacing w:after="220"/>
        <w:jc w:val="both"/>
        <w:rPr>
          <w:rFonts w:ascii="Times New Roman" w:hAnsi="Times New Roman" w:cs="Times New Roman"/>
        </w:rPr>
      </w:pPr>
      <w:r w:rsidRPr="00E723BF">
        <w:rPr>
          <w:rFonts w:ascii="Times New Roman" w:hAnsi="Times New Roman" w:cs="Times New Roman"/>
          <w:b/>
          <w:bCs/>
          <w:u w:val="single"/>
        </w:rPr>
        <w:t xml:space="preserve">Expected Primary Frequency Response (EPFR) </w:t>
      </w:r>
    </w:p>
    <w:p w14:paraId="7CA2199E" w14:textId="77777777" w:rsidR="00175704" w:rsidRPr="00B82844" w:rsidRDefault="00175704" w:rsidP="00175704">
      <w:pPr>
        <w:widowControl w:val="0"/>
        <w:autoSpaceDE w:val="0"/>
        <w:autoSpaceDN w:val="0"/>
        <w:adjustRightInd w:val="0"/>
        <w:spacing w:line="311" w:lineRule="atLeast"/>
        <w:ind w:right="97"/>
        <w:rPr>
          <w:color w:val="000000"/>
        </w:rPr>
      </w:pPr>
      <w:r w:rsidRPr="00B82844">
        <w:rPr>
          <w:color w:val="000000"/>
        </w:rPr>
        <w:t>For all Generation Resources, ESRs, SOTGs, SOTSGs, and Controllable Load Resources, the ideal Expected PFR (EPFR</w:t>
      </w:r>
      <w:r w:rsidRPr="00B82844">
        <w:rPr>
          <w:color w:val="000000"/>
          <w:vertAlign w:val="subscript"/>
        </w:rPr>
        <w:t>ideal</w:t>
      </w:r>
      <w:r w:rsidRPr="00B82844">
        <w:rPr>
          <w:color w:val="000000"/>
        </w:rPr>
        <w:t>) is calculated as the difference between the EPFR</w:t>
      </w:r>
      <w:r w:rsidRPr="00B82844">
        <w:rPr>
          <w:color w:val="000000"/>
          <w:vertAlign w:val="subscript"/>
        </w:rPr>
        <w:t xml:space="preserve">post‐perturbation </w:t>
      </w:r>
      <w:r w:rsidRPr="00B82844">
        <w:rPr>
          <w:color w:val="000000"/>
        </w:rPr>
        <w:t>and the EPFR</w:t>
      </w:r>
      <w:r w:rsidRPr="00B82844">
        <w:rPr>
          <w:color w:val="000000"/>
          <w:vertAlign w:val="subscript"/>
        </w:rPr>
        <w:t>pre‐perturbation</w:t>
      </w:r>
      <w:r w:rsidRPr="00B82844">
        <w:rPr>
          <w:color w:val="000000"/>
        </w:rPr>
        <w:t>.</w:t>
      </w:r>
    </w:p>
    <w:p w14:paraId="71BDCA3E" w14:textId="77777777" w:rsidR="00175704" w:rsidRPr="00E723BF" w:rsidRDefault="00175704" w:rsidP="00175704">
      <w:pPr>
        <w:pStyle w:val="Default"/>
        <w:spacing w:line="311" w:lineRule="atLeast"/>
        <w:ind w:right="97"/>
        <w:jc w:val="both"/>
        <w:rPr>
          <w:rFonts w:ascii="Times New Roman" w:hAnsi="Times New Roman" w:cs="Times New Roman"/>
          <w:color w:val="auto"/>
        </w:rPr>
      </w:pPr>
    </w:p>
    <w:p w14:paraId="19049281" w14:textId="77777777" w:rsidR="00175704" w:rsidRDefault="00175704" w:rsidP="00175704">
      <w:pPr>
        <w:pStyle w:val="CM22"/>
        <w:rPr>
          <w:rFonts w:ascii="Cambria" w:hAnsi="Cambria" w:cs="Cambria"/>
          <w:sz w:val="23"/>
          <w:szCs w:val="23"/>
        </w:rPr>
      </w:pPr>
    </w:p>
    <w:p w14:paraId="5F751A94" w14:textId="2D4A226F" w:rsidR="00175704" w:rsidRDefault="009E545B" w:rsidP="00175704">
      <w:pPr>
        <w:pStyle w:val="Default"/>
      </w:pPr>
      <w:r>
        <w:rPr>
          <w:noProof/>
        </w:rPr>
        <w:drawing>
          <wp:inline distT="0" distB="0" distL="0" distR="0" wp14:anchorId="1E8526ED" wp14:editId="45140D2C">
            <wp:extent cx="4533900" cy="4343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33900" cy="434340"/>
                    </a:xfrm>
                    <a:prstGeom prst="rect">
                      <a:avLst/>
                    </a:prstGeom>
                    <a:noFill/>
                    <a:ln>
                      <a:noFill/>
                    </a:ln>
                  </pic:spPr>
                </pic:pic>
              </a:graphicData>
            </a:graphic>
          </wp:inline>
        </w:drawing>
      </w:r>
    </w:p>
    <w:p w14:paraId="2A89970E" w14:textId="77777777" w:rsidR="00175704" w:rsidRPr="00574B84" w:rsidRDefault="00175704" w:rsidP="00175704">
      <w:pPr>
        <w:pStyle w:val="Default"/>
      </w:pPr>
    </w:p>
    <w:p w14:paraId="7B74AE27" w14:textId="77777777" w:rsidR="00175704" w:rsidRPr="00D2407D" w:rsidRDefault="00175704" w:rsidP="00175704">
      <w:pPr>
        <w:pStyle w:val="CM22"/>
        <w:rPr>
          <w:color w:val="000000"/>
        </w:rPr>
      </w:pPr>
      <w:r w:rsidRPr="008325A5">
        <w:rPr>
          <w:rFonts w:ascii="Times New Roman" w:hAnsi="Times New Roman" w:cs="Times New Roman"/>
        </w:rPr>
        <w:t>When the frequency is outside the Governor Dead-Band and above 60Hz</w:t>
      </w:r>
      <w:r w:rsidRPr="00D2407D">
        <w:rPr>
          <w:sz w:val="22"/>
          <w:szCs w:val="22"/>
        </w:rPr>
        <w:t xml:space="preserve">: </w:t>
      </w:r>
    </w:p>
    <w:p w14:paraId="464A059B" w14:textId="67A32674" w:rsidR="00175704" w:rsidRDefault="009E545B" w:rsidP="00175704">
      <w:pPr>
        <w:pStyle w:val="CM22"/>
        <w:rPr>
          <w:color w:val="000000"/>
        </w:rPr>
      </w:pPr>
      <w:r>
        <w:rPr>
          <w:noProof/>
        </w:rPr>
        <w:lastRenderedPageBreak/>
        <w:drawing>
          <wp:inline distT="0" distB="0" distL="0" distR="0" wp14:anchorId="753306D8" wp14:editId="3BC3F538">
            <wp:extent cx="5539740" cy="17449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539740" cy="1744980"/>
                    </a:xfrm>
                    <a:prstGeom prst="rect">
                      <a:avLst/>
                    </a:prstGeom>
                    <a:noFill/>
                    <a:ln>
                      <a:noFill/>
                    </a:ln>
                  </pic:spPr>
                </pic:pic>
              </a:graphicData>
            </a:graphic>
          </wp:inline>
        </w:drawing>
      </w:r>
    </w:p>
    <w:p w14:paraId="20C5D377" w14:textId="77777777" w:rsidR="00175704" w:rsidRDefault="00175704" w:rsidP="00175704">
      <w:pPr>
        <w:pStyle w:val="CM22"/>
        <w:rPr>
          <w:color w:val="000000"/>
        </w:rPr>
      </w:pPr>
    </w:p>
    <w:p w14:paraId="604E52FF" w14:textId="77777777" w:rsidR="00175704" w:rsidRPr="00D2407D" w:rsidRDefault="00175704" w:rsidP="00175704">
      <w:pPr>
        <w:pStyle w:val="CM22"/>
        <w:rPr>
          <w:sz w:val="22"/>
          <w:szCs w:val="22"/>
        </w:rPr>
      </w:pPr>
      <w:r w:rsidRPr="002D5B15">
        <w:rPr>
          <w:rFonts w:ascii="Times New Roman" w:hAnsi="Times New Roman" w:cs="Times New Roman"/>
        </w:rPr>
        <w:t>When the frequency is outside the Governor Dead-Band and below 60Hz</w:t>
      </w:r>
      <w:r w:rsidRPr="00D2407D">
        <w:rPr>
          <w:sz w:val="22"/>
          <w:szCs w:val="22"/>
        </w:rPr>
        <w:t xml:space="preserve">: </w:t>
      </w:r>
    </w:p>
    <w:p w14:paraId="37D2E784" w14:textId="17D483F7" w:rsidR="00175704" w:rsidRDefault="009E545B" w:rsidP="00175704">
      <w:pPr>
        <w:pStyle w:val="Default"/>
        <w:spacing w:line="443" w:lineRule="atLeast"/>
        <w:rPr>
          <w:rFonts w:ascii="Calibri" w:hAnsi="Calibri" w:cs="Calibri"/>
          <w:color w:val="auto"/>
          <w:sz w:val="22"/>
          <w:szCs w:val="22"/>
        </w:rPr>
      </w:pPr>
      <w:r>
        <w:rPr>
          <w:noProof/>
        </w:rPr>
        <w:drawing>
          <wp:inline distT="0" distB="0" distL="0" distR="0" wp14:anchorId="419A87E0" wp14:editId="77B5E30E">
            <wp:extent cx="5524500" cy="13411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24500" cy="1341120"/>
                    </a:xfrm>
                    <a:prstGeom prst="rect">
                      <a:avLst/>
                    </a:prstGeom>
                    <a:noFill/>
                    <a:ln>
                      <a:noFill/>
                    </a:ln>
                  </pic:spPr>
                </pic:pic>
              </a:graphicData>
            </a:graphic>
          </wp:inline>
        </w:drawing>
      </w:r>
    </w:p>
    <w:p w14:paraId="3108757E" w14:textId="77777777" w:rsidR="00175704" w:rsidRDefault="00175704" w:rsidP="00175704">
      <w:pPr>
        <w:pStyle w:val="Default"/>
        <w:spacing w:line="443" w:lineRule="atLeast"/>
        <w:rPr>
          <w:rFonts w:ascii="Calibri" w:hAnsi="Calibri" w:cs="Calibri"/>
          <w:color w:val="auto"/>
          <w:sz w:val="22"/>
          <w:szCs w:val="22"/>
        </w:rPr>
      </w:pPr>
    </w:p>
    <w:p w14:paraId="2C9021A4" w14:textId="77777777" w:rsidR="00175704" w:rsidRPr="002D5B15" w:rsidRDefault="00175704" w:rsidP="00175704">
      <w:pPr>
        <w:pStyle w:val="Default"/>
        <w:contextualSpacing/>
        <w:rPr>
          <w:rFonts w:ascii="Times New Roman" w:hAnsi="Times New Roman" w:cs="Times New Roman"/>
          <w:color w:val="auto"/>
        </w:rPr>
      </w:pPr>
      <w:r w:rsidRPr="002D5B15">
        <w:rPr>
          <w:rFonts w:ascii="Times New Roman" w:hAnsi="Times New Roman" w:cs="Times New Roman"/>
          <w:color w:val="auto"/>
        </w:rPr>
        <w:t>For each formula, when frequency is within the Governor Dead-Band the appropriate EPFR value is zero. The deadband</w:t>
      </w:r>
      <w:r w:rsidRPr="00D2407D">
        <w:rPr>
          <w:color w:val="auto"/>
          <w:sz w:val="14"/>
          <w:szCs w:val="14"/>
        </w:rPr>
        <w:t xml:space="preserve">max </w:t>
      </w:r>
      <w:r>
        <w:rPr>
          <w:color w:val="auto"/>
          <w:sz w:val="14"/>
          <w:szCs w:val="14"/>
        </w:rPr>
        <w:t xml:space="preserve"> </w:t>
      </w:r>
      <w:r w:rsidRPr="002D5B15">
        <w:rPr>
          <w:rFonts w:ascii="Times New Roman" w:hAnsi="Times New Roman" w:cs="Times New Roman"/>
          <w:color w:val="auto"/>
        </w:rPr>
        <w:t>and droop</w:t>
      </w:r>
      <w:r w:rsidRPr="00D2407D">
        <w:rPr>
          <w:color w:val="auto"/>
          <w:sz w:val="14"/>
          <w:szCs w:val="14"/>
        </w:rPr>
        <w:t xml:space="preserve">max </w:t>
      </w:r>
      <w:r>
        <w:rPr>
          <w:color w:val="auto"/>
          <w:sz w:val="14"/>
          <w:szCs w:val="14"/>
        </w:rPr>
        <w:t xml:space="preserve"> </w:t>
      </w:r>
      <w:r w:rsidRPr="002D5B15">
        <w:rPr>
          <w:rFonts w:ascii="Times New Roman" w:hAnsi="Times New Roman" w:cs="Times New Roman"/>
          <w:color w:val="auto"/>
        </w:rPr>
        <w:t>quantities come from Section 2.2.7</w:t>
      </w:r>
      <w:r>
        <w:rPr>
          <w:rFonts w:ascii="Times New Roman" w:hAnsi="Times New Roman" w:cs="Times New Roman"/>
          <w:color w:val="auto"/>
        </w:rPr>
        <w:t>, Turbine Speed Governors</w:t>
      </w:r>
      <w:r w:rsidRPr="002D5B15">
        <w:rPr>
          <w:rFonts w:ascii="Times New Roman" w:hAnsi="Times New Roman" w:cs="Times New Roman"/>
          <w:color w:val="auto"/>
        </w:rPr>
        <w:t xml:space="preserve">. </w:t>
      </w:r>
    </w:p>
    <w:p w14:paraId="30675344" w14:textId="77777777" w:rsidR="00175704" w:rsidRPr="002D5B15" w:rsidRDefault="00175704" w:rsidP="00175704">
      <w:pPr>
        <w:pStyle w:val="Default"/>
        <w:spacing w:line="443" w:lineRule="atLeast"/>
        <w:ind w:firstLine="720"/>
        <w:rPr>
          <w:rFonts w:ascii="Times New Roman" w:hAnsi="Times New Roman" w:cs="Times New Roman"/>
          <w:color w:val="auto"/>
        </w:rPr>
      </w:pPr>
      <w:r w:rsidRPr="002D5B15">
        <w:rPr>
          <w:rFonts w:ascii="Times New Roman" w:hAnsi="Times New Roman" w:cs="Times New Roman"/>
          <w:color w:val="auto"/>
        </w:rPr>
        <w:t xml:space="preserve">Where: </w:t>
      </w:r>
    </w:p>
    <w:p w14:paraId="06F22482" w14:textId="77777777" w:rsidR="00175704" w:rsidRDefault="00175704" w:rsidP="00175704">
      <w:pPr>
        <w:pStyle w:val="Default"/>
        <w:ind w:left="720"/>
        <w:contextualSpacing/>
        <w:rPr>
          <w:b/>
          <w:bCs/>
          <w:color w:val="auto"/>
          <w:sz w:val="22"/>
          <w:szCs w:val="22"/>
        </w:rPr>
      </w:pPr>
    </w:p>
    <w:p w14:paraId="126F49AC" w14:textId="77777777" w:rsidR="00175704" w:rsidRPr="00D2407D" w:rsidRDefault="00175704" w:rsidP="00175704">
      <w:pPr>
        <w:pStyle w:val="Default"/>
        <w:ind w:left="720"/>
        <w:contextualSpacing/>
        <w:rPr>
          <w:color w:val="auto"/>
          <w:sz w:val="22"/>
          <w:szCs w:val="22"/>
        </w:rPr>
      </w:pPr>
      <w:r w:rsidRPr="00450FD4">
        <w:rPr>
          <w:rFonts w:ascii="Times New Roman" w:hAnsi="Times New Roman" w:cs="Times New Roman"/>
          <w:b/>
          <w:bCs/>
          <w:color w:val="auto"/>
        </w:rPr>
        <w:t>Pre</w:t>
      </w:r>
      <w:r w:rsidRPr="00450FD4">
        <w:rPr>
          <w:rFonts w:ascii="Cambria Math" w:hAnsi="Cambria Math" w:cs="Cambria Math"/>
          <w:b/>
          <w:bCs/>
          <w:color w:val="auto"/>
        </w:rPr>
        <w:t>‐</w:t>
      </w:r>
      <w:r w:rsidRPr="00450FD4">
        <w:rPr>
          <w:rFonts w:ascii="Times New Roman" w:hAnsi="Times New Roman" w:cs="Times New Roman"/>
          <w:b/>
          <w:bCs/>
          <w:color w:val="auto"/>
        </w:rPr>
        <w:t>perturbation Average Hz</w:t>
      </w:r>
      <w:r w:rsidRPr="002D5B15">
        <w:rPr>
          <w:rFonts w:ascii="Times New Roman" w:hAnsi="Times New Roman" w:cs="Times New Roman"/>
          <w:color w:val="auto"/>
        </w:rPr>
        <w:t>: Actual Hz averaged from T</w:t>
      </w:r>
      <w:r w:rsidRPr="002D5B15">
        <w:rPr>
          <w:rFonts w:ascii="Cambria Math" w:hAnsi="Cambria Math" w:cs="Cambria Math"/>
          <w:color w:val="auto"/>
        </w:rPr>
        <w:t>‐</w:t>
      </w:r>
      <w:r w:rsidRPr="002D5B15">
        <w:rPr>
          <w:rFonts w:ascii="Times New Roman" w:hAnsi="Times New Roman" w:cs="Times New Roman"/>
          <w:color w:val="auto"/>
        </w:rPr>
        <w:t>16 to T</w:t>
      </w:r>
      <w:r w:rsidRPr="002D5B15">
        <w:rPr>
          <w:rFonts w:ascii="Cambria Math" w:hAnsi="Cambria Math" w:cs="Cambria Math"/>
          <w:color w:val="auto"/>
        </w:rPr>
        <w:t>‐</w:t>
      </w:r>
      <w:r w:rsidRPr="00D2407D">
        <w:rPr>
          <w:color w:val="auto"/>
          <w:sz w:val="22"/>
          <w:szCs w:val="22"/>
        </w:rPr>
        <w:t xml:space="preserve">2 </w:t>
      </w:r>
    </w:p>
    <w:p w14:paraId="526A1909" w14:textId="77777777" w:rsidR="00175704" w:rsidRDefault="00175704" w:rsidP="00175704">
      <w:pPr>
        <w:pStyle w:val="Default"/>
        <w:spacing w:line="443" w:lineRule="atLeast"/>
        <w:rPr>
          <w:rFonts w:ascii="Calibri" w:hAnsi="Calibri" w:cs="Calibri"/>
          <w:color w:val="auto"/>
          <w:sz w:val="22"/>
          <w:szCs w:val="22"/>
        </w:rPr>
      </w:pPr>
    </w:p>
    <w:p w14:paraId="4B4F4809" w14:textId="77777777" w:rsidR="00175704" w:rsidRDefault="00175704" w:rsidP="00175704">
      <w:pPr>
        <w:pStyle w:val="Default"/>
        <w:ind w:left="1710"/>
      </w:pPr>
      <w:r w:rsidRPr="000F23D1">
        <w:rPr>
          <w:position w:val="-24"/>
        </w:rPr>
        <w:object w:dxaOrig="2620" w:dyaOrig="740" w14:anchorId="605B7C82">
          <v:shape id="_x0000_i1040" type="#_x0000_t75" style="width:129.6pt;height:36.6pt" o:ole="" filled="t" fillcolor="none">
            <v:fill r:id="rId24" o:title="" recolor="t" type="pattern"/>
            <v:imagedata r:id="rId32" o:title=""/>
          </v:shape>
          <o:OLEObject Type="Embed" ProgID="Equation.3" ShapeID="_x0000_i1040" DrawAspect="Content" ObjectID="_1787553036" r:id="rId33"/>
        </w:object>
      </w:r>
    </w:p>
    <w:p w14:paraId="3B8B4BF9" w14:textId="77777777" w:rsidR="00175704" w:rsidRDefault="00175704" w:rsidP="00175704">
      <w:pPr>
        <w:pStyle w:val="Default"/>
        <w:spacing w:line="443" w:lineRule="atLeast"/>
        <w:rPr>
          <w:rFonts w:ascii="Calibri" w:hAnsi="Calibri" w:cs="Calibri"/>
          <w:color w:val="auto"/>
          <w:sz w:val="22"/>
          <w:szCs w:val="22"/>
        </w:rPr>
      </w:pPr>
    </w:p>
    <w:p w14:paraId="69EE6CF7" w14:textId="77777777" w:rsidR="00175704" w:rsidRPr="002D5B15" w:rsidRDefault="00175704" w:rsidP="00175704">
      <w:pPr>
        <w:pStyle w:val="Default"/>
        <w:spacing w:line="443" w:lineRule="atLeast"/>
        <w:ind w:left="720"/>
        <w:rPr>
          <w:rFonts w:ascii="Times New Roman" w:hAnsi="Times New Roman" w:cs="Times New Roman"/>
        </w:rPr>
      </w:pPr>
      <w:r w:rsidRPr="00450FD4">
        <w:rPr>
          <w:rFonts w:ascii="Times New Roman" w:hAnsi="Times New Roman" w:cs="Times New Roman"/>
          <w:b/>
          <w:bCs/>
        </w:rPr>
        <w:t>Post</w:t>
      </w:r>
      <w:r w:rsidRPr="00450FD4">
        <w:rPr>
          <w:rFonts w:ascii="Cambria Math" w:hAnsi="Cambria Math" w:cs="Cambria Math"/>
          <w:b/>
          <w:bCs/>
        </w:rPr>
        <w:t>‐</w:t>
      </w:r>
      <w:r w:rsidRPr="00450FD4">
        <w:rPr>
          <w:rFonts w:ascii="Times New Roman" w:hAnsi="Times New Roman" w:cs="Times New Roman"/>
          <w:b/>
          <w:bCs/>
        </w:rPr>
        <w:t>perturbation Average Hz</w:t>
      </w:r>
      <w:r w:rsidRPr="002D5B15">
        <w:rPr>
          <w:rFonts w:ascii="Times New Roman" w:hAnsi="Times New Roman" w:cs="Times New Roman"/>
        </w:rPr>
        <w:t xml:space="preserve">: Actual Hz averaged from T+20 to T+52 </w:t>
      </w:r>
    </w:p>
    <w:p w14:paraId="7AD733F1" w14:textId="77777777" w:rsidR="00175704" w:rsidRDefault="00175704" w:rsidP="00175704">
      <w:pPr>
        <w:pStyle w:val="Default"/>
      </w:pPr>
    </w:p>
    <w:p w14:paraId="2CF09A31" w14:textId="77777777" w:rsidR="00175704" w:rsidRDefault="00175704" w:rsidP="00175704">
      <w:pPr>
        <w:pStyle w:val="Default"/>
        <w:ind w:left="1800"/>
      </w:pPr>
      <w:r w:rsidRPr="00DD337F">
        <w:rPr>
          <w:position w:val="-24"/>
        </w:rPr>
        <w:object w:dxaOrig="2680" w:dyaOrig="740" w14:anchorId="30C462CA">
          <v:shape id="_x0000_i1041" type="#_x0000_t75" style="width:132pt;height:36.6pt" o:ole="" filled="t" fillcolor="none">
            <v:fill r:id="rId24" o:title="" recolor="t" type="pattern"/>
            <v:imagedata r:id="rId34" o:title=""/>
          </v:shape>
          <o:OLEObject Type="Embed" ProgID="Equation.3" ShapeID="_x0000_i1041" DrawAspect="Content" ObjectID="_1787553037" r:id="rId35"/>
        </w:object>
      </w:r>
    </w:p>
    <w:p w14:paraId="2558042C" w14:textId="728633B0" w:rsidR="00175704" w:rsidRDefault="009E545B" w:rsidP="00175704">
      <w:pPr>
        <w:pStyle w:val="Default"/>
        <w:ind w:left="720" w:firstLine="720"/>
      </w:pPr>
      <w:r>
        <w:rPr>
          <w:noProof/>
        </w:rPr>
        <mc:AlternateContent>
          <mc:Choice Requires="wps">
            <w:drawing>
              <wp:anchor distT="4294967295" distB="4294967295" distL="114300" distR="114300" simplePos="0" relativeHeight="251657728" behindDoc="0" locked="0" layoutInCell="1" allowOverlap="1" wp14:anchorId="790EB7DF" wp14:editId="14EA1076">
                <wp:simplePos x="0" y="0"/>
                <wp:positionH relativeFrom="column">
                  <wp:posOffset>957580</wp:posOffset>
                </wp:positionH>
                <wp:positionV relativeFrom="paragraph">
                  <wp:posOffset>319404</wp:posOffset>
                </wp:positionV>
                <wp:extent cx="1798320" cy="0"/>
                <wp:effectExtent l="0" t="0" r="0" b="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832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4FB4869" id="Straight Connector 14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4pt,25.15pt" to="217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" strokecolor="#4a7ebb">
                <o:lock v:ext="edit" shapetype="f"/>
              </v:line>
            </w:pict>
          </mc:Fallback>
        </mc:AlternateContent>
      </w:r>
    </w:p>
    <w:p w14:paraId="3CA4D291" w14:textId="77777777" w:rsidR="00175704" w:rsidRPr="00574B84" w:rsidRDefault="00175704" w:rsidP="00175704">
      <w:pPr>
        <w:pStyle w:val="Default"/>
      </w:pPr>
    </w:p>
    <w:p w14:paraId="1A2EE290" w14:textId="77777777" w:rsidR="00175704" w:rsidRPr="002D5B15" w:rsidRDefault="00175704" w:rsidP="00175704">
      <w:pPr>
        <w:pStyle w:val="CM56"/>
        <w:tabs>
          <w:tab w:val="left" w:pos="0"/>
        </w:tabs>
        <w:spacing w:after="220"/>
        <w:rPr>
          <w:rFonts w:ascii="Times New Roman" w:hAnsi="Times New Roman" w:cs="Times New Roman"/>
        </w:rPr>
      </w:pPr>
      <w:r w:rsidRPr="002D5B15">
        <w:rPr>
          <w:rFonts w:ascii="Times New Roman" w:hAnsi="Times New Roman" w:cs="Times New Roman"/>
          <w:u w:val="single"/>
        </w:rPr>
        <w:t xml:space="preserve">Power Augmentation: </w:t>
      </w:r>
      <w:r>
        <w:rPr>
          <w:rFonts w:ascii="Times New Roman" w:hAnsi="Times New Roman" w:cs="Times New Roman"/>
          <w:u w:val="single"/>
        </w:rPr>
        <w:t xml:space="preserve"> </w:t>
      </w:r>
      <w:r w:rsidRPr="002D5B15">
        <w:rPr>
          <w:rFonts w:ascii="Times New Roman" w:hAnsi="Times New Roman" w:cs="Times New Roman"/>
        </w:rPr>
        <w:t xml:space="preserve">For combined cycle facilities, Real-Time telemetered </w:t>
      </w:r>
      <w:r>
        <w:rPr>
          <w:rFonts w:ascii="Times New Roman" w:hAnsi="Times New Roman" w:cs="Times New Roman"/>
        </w:rPr>
        <w:t>High Sustained Limit (</w:t>
      </w:r>
      <w:r w:rsidRPr="002D5B15">
        <w:rPr>
          <w:rFonts w:ascii="Times New Roman" w:hAnsi="Times New Roman" w:cs="Times New Roman"/>
        </w:rPr>
        <w:t>HSL</w:t>
      </w:r>
      <w:r>
        <w:rPr>
          <w:rFonts w:ascii="Times New Roman" w:hAnsi="Times New Roman" w:cs="Times New Roman"/>
        </w:rPr>
        <w:t>)</w:t>
      </w:r>
      <w:r w:rsidRPr="002D5B15">
        <w:rPr>
          <w:rFonts w:ascii="Times New Roman" w:hAnsi="Times New Roman" w:cs="Times New Roman"/>
        </w:rPr>
        <w:t xml:space="preserve"> is adjusted by subtracting the Real-Time telemetered Non-Frequency Responsive Capacity (power augmentation (PA) capacity).  Other generator types may also have power augmentation that is not frequency responsive.  This could be “over</w:t>
      </w:r>
      <w:r w:rsidRPr="002D5B15">
        <w:rPr>
          <w:rFonts w:ascii="Cambria Math" w:hAnsi="Cambria Math" w:cs="Cambria Math"/>
        </w:rPr>
        <w:t>‐</w:t>
      </w:r>
      <w:r w:rsidRPr="002D5B15">
        <w:rPr>
          <w:rFonts w:ascii="Times New Roman" w:hAnsi="Times New Roman" w:cs="Times New Roman"/>
        </w:rPr>
        <w:t xml:space="preserve">pressure” operation of a steam turbine at valves wide open or operating with a secondary fuel in service.  The Resource Entity should provide ERCOT with documentation and conditions when power augmentation is </w:t>
      </w:r>
      <w:r w:rsidRPr="002D5B15">
        <w:rPr>
          <w:rFonts w:ascii="Times New Roman" w:hAnsi="Times New Roman" w:cs="Times New Roman"/>
        </w:rPr>
        <w:lastRenderedPageBreak/>
        <w:t xml:space="preserve">to be considered in PFR calculations as described in paragraph (11) of Protocol Section 6.5.5.2, Operational Data Requirements.  </w:t>
      </w:r>
    </w:p>
    <w:p w14:paraId="13B678A5" w14:textId="77777777" w:rsidR="00175704" w:rsidRPr="00E723BF" w:rsidRDefault="00175704" w:rsidP="00175704">
      <w:pPr>
        <w:pStyle w:val="Default"/>
        <w:rPr>
          <w:rFonts w:ascii="Times New Roman" w:hAnsi="Times New Roman" w:cs="Times New Roman"/>
          <w:color w:val="auto"/>
        </w:rPr>
      </w:pPr>
      <w:r w:rsidRPr="00E723BF">
        <w:rPr>
          <w:rFonts w:ascii="Times New Roman" w:hAnsi="Times New Roman" w:cs="Times New Roman"/>
          <w:b/>
          <w:bCs/>
          <w:color w:val="auto"/>
        </w:rPr>
        <w:t>EPFR</w:t>
      </w:r>
      <w:r w:rsidRPr="00E723BF">
        <w:rPr>
          <w:rFonts w:ascii="Times New Roman" w:hAnsi="Times New Roman" w:cs="Times New Roman"/>
          <w:b/>
          <w:bCs/>
          <w:color w:val="auto"/>
          <w:vertAlign w:val="subscript"/>
        </w:rPr>
        <w:t xml:space="preserve">final </w:t>
      </w:r>
      <w:r w:rsidRPr="00E723BF">
        <w:rPr>
          <w:rFonts w:ascii="Times New Roman" w:hAnsi="Times New Roman" w:cs="Times New Roman"/>
          <w:b/>
          <w:bCs/>
          <w:color w:val="auto"/>
        </w:rPr>
        <w:t xml:space="preserve">for Combustion Turbines and Combined Cycle Facilities </w:t>
      </w:r>
    </w:p>
    <w:p w14:paraId="5A3F0C9C" w14:textId="7537B5B0" w:rsidR="00175704" w:rsidRDefault="009E545B" w:rsidP="00175704">
      <w:pPr>
        <w:pStyle w:val="CM56"/>
        <w:spacing w:after="220" w:line="311" w:lineRule="atLeast"/>
        <w:ind w:left="720"/>
        <w:rPr>
          <w:rFonts w:ascii="Calibri" w:hAnsi="Calibri" w:cs="Calibri"/>
          <w:sz w:val="22"/>
          <w:szCs w:val="22"/>
        </w:rPr>
      </w:pPr>
      <w:r>
        <w:rPr>
          <w:noProof/>
        </w:rPr>
        <w:drawing>
          <wp:inline distT="0" distB="0" distL="0" distR="0" wp14:anchorId="44B0D3B5" wp14:editId="08065000">
            <wp:extent cx="5067300" cy="3352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67300" cy="335280"/>
                    </a:xfrm>
                    <a:prstGeom prst="rect">
                      <a:avLst/>
                    </a:prstGeom>
                    <a:noFill/>
                    <a:ln>
                      <a:noFill/>
                    </a:ln>
                  </pic:spPr>
                </pic:pic>
              </a:graphicData>
            </a:graphic>
          </wp:inline>
        </w:drawing>
      </w:r>
    </w:p>
    <w:p w14:paraId="3FD39F21" w14:textId="77777777" w:rsidR="00175704" w:rsidRPr="00D2407D" w:rsidRDefault="00175704" w:rsidP="00175704">
      <w:pPr>
        <w:pStyle w:val="CM56"/>
        <w:spacing w:after="220" w:line="311" w:lineRule="atLeast"/>
        <w:ind w:left="720"/>
        <w:rPr>
          <w:sz w:val="22"/>
          <w:szCs w:val="22"/>
        </w:rPr>
      </w:pPr>
      <w:r w:rsidRPr="002D5B15">
        <w:rPr>
          <w:rFonts w:ascii="Times New Roman" w:hAnsi="Times New Roman" w:cs="Times New Roman"/>
        </w:rPr>
        <w:t xml:space="preserve">Note: </w:t>
      </w:r>
      <w:r>
        <w:rPr>
          <w:rFonts w:ascii="Times New Roman" w:hAnsi="Times New Roman" w:cs="Times New Roman"/>
        </w:rPr>
        <w:t xml:space="preserve"> </w:t>
      </w:r>
      <w:r w:rsidRPr="002D5B15">
        <w:rPr>
          <w:rFonts w:ascii="Times New Roman" w:hAnsi="Times New Roman" w:cs="Times New Roman"/>
        </w:rPr>
        <w:t>The 0.00276 constant is the MW/0.1 Hz change per MW of capacity and represents the MW change in combustion turbine’s output due to the change in mass flow through the combustion turbine due to the speed change of the turbine during the post</w:t>
      </w:r>
      <w:r w:rsidRPr="002D5B15">
        <w:rPr>
          <w:rFonts w:ascii="Cambria Math" w:hAnsi="Cambria Math" w:cs="Cambria Math"/>
        </w:rPr>
        <w:t>‐</w:t>
      </w:r>
      <w:r w:rsidRPr="002D5B15">
        <w:rPr>
          <w:rFonts w:ascii="Times New Roman" w:hAnsi="Times New Roman" w:cs="Times New Roman"/>
        </w:rPr>
        <w:t xml:space="preserve">perturbation measurement period. </w:t>
      </w:r>
      <w:r>
        <w:rPr>
          <w:rFonts w:ascii="Times New Roman" w:hAnsi="Times New Roman" w:cs="Times New Roman"/>
        </w:rPr>
        <w:t xml:space="preserve"> </w:t>
      </w:r>
      <w:r w:rsidRPr="002D5B15">
        <w:rPr>
          <w:rFonts w:ascii="Times New Roman" w:hAnsi="Times New Roman" w:cs="Times New Roman"/>
        </w:rPr>
        <w:t>This factor is based on empirical data from a major 2003 event as measured on multiple combustion turbines in ERCOT.</w:t>
      </w:r>
      <w:r w:rsidRPr="00D2407D">
        <w:rPr>
          <w:sz w:val="22"/>
          <w:szCs w:val="22"/>
        </w:rPr>
        <w:t xml:space="preserve"> </w:t>
      </w:r>
      <w:r w:rsidRPr="00D2407D">
        <w:rPr>
          <w:position w:val="-10"/>
          <w:sz w:val="22"/>
          <w:szCs w:val="22"/>
        </w:rPr>
        <w:object w:dxaOrig="180" w:dyaOrig="340" w14:anchorId="4EB69D98">
          <v:shape id="_x0000_i1042" type="#_x0000_t75" style="width:9pt;height:16.8pt" o:ole="">
            <v:imagedata r:id="rId37" o:title=""/>
          </v:shape>
          <o:OLEObject Type="Embed" ProgID="Equation.3" ShapeID="_x0000_i1042" DrawAspect="Content" ObjectID="_1787553038" r:id="rId38"/>
        </w:object>
      </w:r>
      <w:r w:rsidRPr="00D2407D">
        <w:rPr>
          <w:position w:val="-10"/>
          <w:sz w:val="22"/>
          <w:szCs w:val="22"/>
        </w:rPr>
        <w:object w:dxaOrig="180" w:dyaOrig="340" w14:anchorId="4EC8BE10">
          <v:shape id="_x0000_i1043" type="#_x0000_t75" style="width:9pt;height:16.8pt" o:ole="">
            <v:imagedata r:id="rId37" o:title=""/>
          </v:shape>
          <o:OLEObject Type="Embed" ProgID="Equation.3" ShapeID="_x0000_i1043" DrawAspect="Content" ObjectID="_1787553039" r:id="rId39"/>
        </w:object>
      </w:r>
    </w:p>
    <w:p w14:paraId="348C8264" w14:textId="77777777" w:rsidR="00175704" w:rsidRPr="00E723BF" w:rsidRDefault="00175704" w:rsidP="00175704">
      <w:pPr>
        <w:pStyle w:val="Default"/>
        <w:rPr>
          <w:rFonts w:ascii="Times New Roman" w:hAnsi="Times New Roman" w:cs="Times New Roman"/>
          <w:color w:val="auto"/>
        </w:rPr>
      </w:pPr>
      <w:r w:rsidRPr="00E723BF">
        <w:rPr>
          <w:rFonts w:ascii="Times New Roman" w:hAnsi="Times New Roman" w:cs="Times New Roman"/>
          <w:b/>
          <w:bCs/>
          <w:color w:val="auto"/>
        </w:rPr>
        <w:t>EPFR</w:t>
      </w:r>
      <w:r w:rsidRPr="00E723BF">
        <w:rPr>
          <w:rFonts w:ascii="Times New Roman" w:hAnsi="Times New Roman" w:cs="Times New Roman"/>
          <w:b/>
          <w:bCs/>
          <w:color w:val="auto"/>
          <w:vertAlign w:val="subscript"/>
        </w:rPr>
        <w:t>final</w:t>
      </w:r>
      <w:r w:rsidRPr="00E723BF">
        <w:rPr>
          <w:rFonts w:ascii="Times New Roman" w:hAnsi="Times New Roman" w:cs="Times New Roman"/>
          <w:b/>
          <w:bCs/>
          <w:color w:val="auto"/>
        </w:rPr>
        <w:t xml:space="preserve"> for Steam Turbine </w:t>
      </w:r>
    </w:p>
    <w:p w14:paraId="0D730229" w14:textId="67DFCD34" w:rsidR="00175704" w:rsidRDefault="009E545B" w:rsidP="00175704">
      <w:pPr>
        <w:pStyle w:val="CM22"/>
        <w:rPr>
          <w:rFonts w:ascii="Calibri" w:hAnsi="Calibri" w:cs="Calibri"/>
          <w:sz w:val="22"/>
          <w:szCs w:val="22"/>
        </w:rPr>
      </w:pPr>
      <w:r>
        <w:rPr>
          <w:noProof/>
        </w:rPr>
        <w:drawing>
          <wp:inline distT="0" distB="0" distL="0" distR="0" wp14:anchorId="06305098" wp14:editId="12AF3DBA">
            <wp:extent cx="5105400" cy="73914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105400" cy="739140"/>
                    </a:xfrm>
                    <a:prstGeom prst="rect">
                      <a:avLst/>
                    </a:prstGeom>
                    <a:noFill/>
                    <a:ln>
                      <a:noFill/>
                    </a:ln>
                  </pic:spPr>
                </pic:pic>
              </a:graphicData>
            </a:graphic>
          </wp:inline>
        </w:drawing>
      </w:r>
    </w:p>
    <w:p w14:paraId="10268B7B" w14:textId="77777777" w:rsidR="00175704" w:rsidRPr="002D5B15" w:rsidRDefault="00175704" w:rsidP="00175704">
      <w:pPr>
        <w:pStyle w:val="CM22"/>
        <w:ind w:firstLine="720"/>
        <w:rPr>
          <w:rFonts w:ascii="Times New Roman" w:hAnsi="Times New Roman" w:cs="Times New Roman"/>
        </w:rPr>
      </w:pPr>
      <w:r w:rsidRPr="002D5B15">
        <w:rPr>
          <w:rFonts w:ascii="Times New Roman" w:hAnsi="Times New Roman" w:cs="Times New Roman"/>
        </w:rPr>
        <w:t xml:space="preserve">where: </w:t>
      </w:r>
    </w:p>
    <w:p w14:paraId="31C1A415" w14:textId="73EC54CC" w:rsidR="00175704" w:rsidRDefault="009E545B" w:rsidP="00175704">
      <w:pPr>
        <w:pStyle w:val="CM22"/>
        <w:ind w:firstLine="720"/>
        <w:rPr>
          <w:rFonts w:ascii="Calibri" w:hAnsi="Calibri" w:cs="Calibri"/>
          <w:sz w:val="22"/>
          <w:szCs w:val="22"/>
        </w:rPr>
      </w:pPr>
      <w:r>
        <w:rPr>
          <w:noProof/>
        </w:rPr>
        <w:drawing>
          <wp:inline distT="0" distB="0" distL="0" distR="0" wp14:anchorId="06909676" wp14:editId="29747655">
            <wp:extent cx="5090160" cy="4419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090160" cy="441960"/>
                    </a:xfrm>
                    <a:prstGeom prst="rect">
                      <a:avLst/>
                    </a:prstGeom>
                    <a:noFill/>
                    <a:ln>
                      <a:noFill/>
                    </a:ln>
                  </pic:spPr>
                </pic:pic>
              </a:graphicData>
            </a:graphic>
          </wp:inline>
        </w:drawing>
      </w:r>
    </w:p>
    <w:p w14:paraId="6CC08E85" w14:textId="77777777" w:rsidR="00175704" w:rsidRPr="00D2407D" w:rsidRDefault="00175704" w:rsidP="00175704">
      <w:pPr>
        <w:pStyle w:val="CM22"/>
        <w:ind w:firstLine="720"/>
        <w:rPr>
          <w:sz w:val="22"/>
          <w:szCs w:val="22"/>
        </w:rPr>
      </w:pPr>
      <w:r w:rsidRPr="002D5B15">
        <w:rPr>
          <w:rFonts w:ascii="Times New Roman" w:hAnsi="Times New Roman" w:cs="Times New Roman"/>
        </w:rPr>
        <w:t>where:</w:t>
      </w:r>
      <w:r w:rsidRPr="00D2407D">
        <w:rPr>
          <w:sz w:val="22"/>
          <w:szCs w:val="22"/>
        </w:rPr>
        <w:t xml:space="preserve"> </w:t>
      </w:r>
    </w:p>
    <w:p w14:paraId="32287CCD" w14:textId="731D46A1" w:rsidR="00175704" w:rsidRPr="007867ED" w:rsidRDefault="009E545B" w:rsidP="00175704">
      <w:pPr>
        <w:pStyle w:val="CM58"/>
        <w:spacing w:after="590" w:line="311" w:lineRule="atLeast"/>
        <w:ind w:left="670" w:right="3935" w:firstLine="230"/>
      </w:pPr>
      <w:r>
        <w:rPr>
          <w:noProof/>
        </w:rPr>
        <w:drawing>
          <wp:inline distT="0" distB="0" distL="0" distR="0" wp14:anchorId="73E8EC07" wp14:editId="219F30BB">
            <wp:extent cx="3230880" cy="124206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230880" cy="1242060"/>
                    </a:xfrm>
                    <a:prstGeom prst="rect">
                      <a:avLst/>
                    </a:prstGeom>
                    <a:noFill/>
                    <a:ln>
                      <a:noFill/>
                    </a:ln>
                  </pic:spPr>
                </pic:pic>
              </a:graphicData>
            </a:graphic>
          </wp:inline>
        </w:drawing>
      </w:r>
    </w:p>
    <w:p w14:paraId="5648A14F" w14:textId="77777777" w:rsidR="00175704" w:rsidRPr="00D2407D" w:rsidRDefault="00175704" w:rsidP="00175704">
      <w:pPr>
        <w:pStyle w:val="CM58"/>
        <w:spacing w:after="590" w:line="311" w:lineRule="atLeast"/>
        <w:ind w:left="670" w:right="49" w:hanging="670"/>
        <w:rPr>
          <w:sz w:val="14"/>
          <w:szCs w:val="14"/>
        </w:rPr>
      </w:pPr>
      <w:r w:rsidRPr="002D5B15">
        <w:rPr>
          <w:rFonts w:ascii="Times New Roman" w:hAnsi="Times New Roman" w:cs="Times New Roman"/>
          <w:i/>
          <w:iCs/>
        </w:rPr>
        <w:t xml:space="preserve">Throttle Pressure = Interpolation of Pressure </w:t>
      </w:r>
      <w:r w:rsidRPr="002D5B15">
        <w:rPr>
          <w:rFonts w:ascii="Times New Roman" w:hAnsi="Times New Roman" w:cs="Times New Roman"/>
        </w:rPr>
        <w:t>curv</w:t>
      </w:r>
      <w:r w:rsidRPr="002D5B15">
        <w:rPr>
          <w:rFonts w:ascii="Times New Roman" w:hAnsi="Times New Roman" w:cs="Times New Roman"/>
          <w:i/>
          <w:iCs/>
        </w:rPr>
        <w:t xml:space="preserve">e </w:t>
      </w:r>
      <w:r w:rsidRPr="002D5B15">
        <w:rPr>
          <w:rFonts w:ascii="Times New Roman" w:hAnsi="Times New Roman" w:cs="Times New Roman"/>
        </w:rPr>
        <w:t>a</w:t>
      </w:r>
      <w:r w:rsidRPr="002D5B15">
        <w:rPr>
          <w:rFonts w:ascii="Times New Roman" w:hAnsi="Times New Roman" w:cs="Times New Roman"/>
          <w:i/>
          <w:iCs/>
        </w:rPr>
        <w:t xml:space="preserve">t </w:t>
      </w:r>
      <w:r w:rsidRPr="002D5B15">
        <w:rPr>
          <w:rFonts w:ascii="Times New Roman" w:hAnsi="Times New Roman" w:cs="Times New Roman"/>
        </w:rPr>
        <w:t>MW</w:t>
      </w:r>
      <w:r w:rsidRPr="00D2407D">
        <w:rPr>
          <w:i/>
          <w:iCs/>
          <w:sz w:val="14"/>
          <w:szCs w:val="14"/>
        </w:rPr>
        <w:t>pre</w:t>
      </w:r>
      <w:r w:rsidRPr="00D2407D">
        <w:rPr>
          <w:rFonts w:ascii="Cambria Math" w:hAnsi="Cambria Math" w:cs="Cambria Math"/>
          <w:i/>
          <w:iCs/>
          <w:sz w:val="14"/>
          <w:szCs w:val="14"/>
        </w:rPr>
        <w:t>‐</w:t>
      </w:r>
      <w:r w:rsidRPr="00D2407D">
        <w:rPr>
          <w:i/>
          <w:iCs/>
          <w:sz w:val="14"/>
          <w:szCs w:val="14"/>
        </w:rPr>
        <w:t xml:space="preserve">perturbation </w:t>
      </w:r>
    </w:p>
    <w:p w14:paraId="3B612F90" w14:textId="77777777" w:rsidR="00175704" w:rsidRPr="002D5B15" w:rsidRDefault="00175704" w:rsidP="00175704">
      <w:pPr>
        <w:pStyle w:val="CM56"/>
        <w:spacing w:after="220"/>
        <w:rPr>
          <w:rFonts w:ascii="Times New Roman" w:hAnsi="Times New Roman" w:cs="Times New Roman"/>
        </w:rPr>
      </w:pPr>
      <w:r w:rsidRPr="002D5B15">
        <w:rPr>
          <w:rFonts w:ascii="Times New Roman" w:hAnsi="Times New Roman" w:cs="Times New Roman"/>
        </w:rPr>
        <w:t>The rated throttle pressure and the pressure curve, based on generator MW output, are submitted to ERCOT.  This pressure curve is defined by up to six pair of pressure and MW breakpoints with the throttle pressure/MW output pair where rated throttle pressure is achieved as the first set and the throttle pressure/MW output pair where the minimum throttle pressure is achieved, as the last set of breakpoints.  If fewer breakpoints are needed, the pair values will be repeated for different MW outputs (i.e.</w:t>
      </w:r>
      <w:r>
        <w:rPr>
          <w:rFonts w:ascii="Times New Roman" w:hAnsi="Times New Roman" w:cs="Times New Roman"/>
        </w:rPr>
        <w:t>,</w:t>
      </w:r>
      <w:r w:rsidRPr="002D5B15">
        <w:rPr>
          <w:rFonts w:ascii="Times New Roman" w:hAnsi="Times New Roman" w:cs="Times New Roman"/>
        </w:rPr>
        <w:t xml:space="preserve"> MW cannot be repeated on throttle pressure) to complete the six pair table. </w:t>
      </w:r>
    </w:p>
    <w:p w14:paraId="1A6A7551" w14:textId="77777777" w:rsidR="00175704" w:rsidRPr="00D2407D" w:rsidRDefault="00175704" w:rsidP="00175704">
      <w:pPr>
        <w:pStyle w:val="CM56"/>
        <w:spacing w:after="220"/>
        <w:rPr>
          <w:sz w:val="22"/>
          <w:szCs w:val="22"/>
        </w:rPr>
      </w:pPr>
      <w:r w:rsidRPr="002D5B15">
        <w:rPr>
          <w:rFonts w:ascii="Times New Roman" w:hAnsi="Times New Roman" w:cs="Times New Roman"/>
        </w:rPr>
        <w:t>The K factor is used to model the stored energy available to the Resource.  The value ranges between 0.0 and 0.6 psig per MW change when responding during a</w:t>
      </w:r>
      <w:r>
        <w:rPr>
          <w:rFonts w:ascii="Times New Roman" w:hAnsi="Times New Roman" w:cs="Times New Roman"/>
        </w:rPr>
        <w:t>n</w:t>
      </w:r>
      <w:r w:rsidRPr="002D5B15">
        <w:rPr>
          <w:rFonts w:ascii="Times New Roman" w:hAnsi="Times New Roman" w:cs="Times New Roman"/>
        </w:rPr>
        <w:t xml:space="preserve"> FME. </w:t>
      </w:r>
      <w:r>
        <w:rPr>
          <w:rFonts w:ascii="Times New Roman" w:hAnsi="Times New Roman" w:cs="Times New Roman"/>
        </w:rPr>
        <w:t xml:space="preserve"> </w:t>
      </w:r>
      <w:r w:rsidRPr="002D5B15">
        <w:rPr>
          <w:rFonts w:ascii="Times New Roman" w:hAnsi="Times New Roman" w:cs="Times New Roman"/>
        </w:rPr>
        <w:t xml:space="preserve">The Resource Entity can measure the drop in throttle pressure when the Resource is operating near 50% output </w:t>
      </w:r>
      <w:r w:rsidRPr="002D5B15">
        <w:rPr>
          <w:rFonts w:ascii="Times New Roman" w:hAnsi="Times New Roman" w:cs="Times New Roman"/>
        </w:rPr>
        <w:lastRenderedPageBreak/>
        <w:t>of the steam turbine during a</w:t>
      </w:r>
      <w:r>
        <w:rPr>
          <w:rFonts w:ascii="Times New Roman" w:hAnsi="Times New Roman" w:cs="Times New Roman"/>
        </w:rPr>
        <w:t>n</w:t>
      </w:r>
      <w:r w:rsidRPr="002D5B15">
        <w:rPr>
          <w:rFonts w:ascii="Times New Roman" w:hAnsi="Times New Roman" w:cs="Times New Roman"/>
        </w:rPr>
        <w:t xml:space="preserve"> FME and provide this ratio of pressure change to ERCOT.  K is then adjusted based on rated throttle pressure and Resource capacity.  An additional sensitivity factor, the steam flow change factor, is based on resource loading (% steam flow) and further modifies the MW adjustment.  This sensitivity factor will decrease the adjustment at Resource outputs below 50% and increase the adjustment at outputs above 50%.  The Resource Entity should determine the fixed K factor for each Resource that generally results in the best match between EPFR and APFR (resulting in the highest P.U.PFR</w:t>
      </w:r>
      <w:r w:rsidRPr="00D2407D">
        <w:rPr>
          <w:sz w:val="14"/>
          <w:szCs w:val="14"/>
        </w:rPr>
        <w:t>Resource</w:t>
      </w:r>
      <w:r w:rsidRPr="00D2407D">
        <w:rPr>
          <w:sz w:val="22"/>
          <w:szCs w:val="22"/>
        </w:rPr>
        <w:t xml:space="preserve">). </w:t>
      </w:r>
      <w:r>
        <w:rPr>
          <w:sz w:val="22"/>
          <w:szCs w:val="22"/>
        </w:rPr>
        <w:t xml:space="preserve"> </w:t>
      </w:r>
      <w:r w:rsidRPr="002D5B15">
        <w:rPr>
          <w:rFonts w:ascii="Times New Roman" w:hAnsi="Times New Roman" w:cs="Times New Roman"/>
        </w:rPr>
        <w:t>For any generating unit, K will not change unless the steam generator is significantly reconfigured.</w:t>
      </w:r>
      <w:r w:rsidRPr="00D2407D">
        <w:rPr>
          <w:sz w:val="22"/>
          <w:szCs w:val="22"/>
        </w:rPr>
        <w:t xml:space="preserve"> </w:t>
      </w:r>
    </w:p>
    <w:p w14:paraId="01235B47" w14:textId="77777777" w:rsidR="00175704" w:rsidRPr="00E723BF" w:rsidRDefault="00175704" w:rsidP="00175704">
      <w:pPr>
        <w:pStyle w:val="CM58"/>
        <w:rPr>
          <w:rFonts w:ascii="Times New Roman" w:hAnsi="Times New Roman" w:cs="Times New Roman"/>
          <w:b/>
          <w:bCs/>
        </w:rPr>
      </w:pPr>
      <w:r w:rsidRPr="00E723BF">
        <w:rPr>
          <w:rFonts w:ascii="Times New Roman" w:hAnsi="Times New Roman" w:cs="Times New Roman"/>
          <w:b/>
          <w:bCs/>
        </w:rPr>
        <w:t>EPFR</w:t>
      </w:r>
      <w:r w:rsidRPr="00E723BF">
        <w:rPr>
          <w:rFonts w:ascii="Times New Roman" w:hAnsi="Times New Roman" w:cs="Times New Roman"/>
          <w:b/>
          <w:bCs/>
          <w:vertAlign w:val="subscript"/>
        </w:rPr>
        <w:t>final</w:t>
      </w:r>
      <w:r w:rsidRPr="00E723BF">
        <w:rPr>
          <w:rFonts w:ascii="Times New Roman" w:hAnsi="Times New Roman" w:cs="Times New Roman"/>
          <w:b/>
          <w:bCs/>
        </w:rPr>
        <w:t xml:space="preserve"> for Other Generating Units/Generating Facilities</w:t>
      </w:r>
      <w:r>
        <w:rPr>
          <w:rFonts w:ascii="Times New Roman" w:hAnsi="Times New Roman" w:cs="Times New Roman"/>
          <w:b/>
          <w:bCs/>
        </w:rPr>
        <w:t xml:space="preserve"> and Energy Storage Resources</w:t>
      </w:r>
    </w:p>
    <w:p w14:paraId="447164C5" w14:textId="21CA9919" w:rsidR="00175704" w:rsidRDefault="00175704" w:rsidP="00175704">
      <w:pPr>
        <w:pStyle w:val="Default"/>
      </w:pPr>
      <w:r>
        <w:tab/>
      </w:r>
      <w:r w:rsidR="009E545B">
        <w:rPr>
          <w:noProof/>
        </w:rPr>
        <w:drawing>
          <wp:inline distT="0" distB="0" distL="0" distR="0" wp14:anchorId="49B3CD77" wp14:editId="76226D5E">
            <wp:extent cx="2735580" cy="5715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35580" cy="571500"/>
                    </a:xfrm>
                    <a:prstGeom prst="rect">
                      <a:avLst/>
                    </a:prstGeom>
                    <a:noFill/>
                    <a:ln>
                      <a:noFill/>
                    </a:ln>
                  </pic:spPr>
                </pic:pic>
              </a:graphicData>
            </a:graphic>
          </wp:inline>
        </w:drawing>
      </w:r>
    </w:p>
    <w:p w14:paraId="4D33B953" w14:textId="77777777" w:rsidR="00175704" w:rsidRPr="003D3491" w:rsidRDefault="00175704" w:rsidP="00175704">
      <w:pPr>
        <w:pStyle w:val="Default"/>
      </w:pPr>
    </w:p>
    <w:p w14:paraId="54598FB3" w14:textId="77777777" w:rsidR="00175704" w:rsidRPr="002D5B15" w:rsidRDefault="00175704" w:rsidP="00175704">
      <w:pPr>
        <w:pStyle w:val="CM60"/>
        <w:ind w:left="720"/>
        <w:rPr>
          <w:rFonts w:ascii="Times New Roman" w:hAnsi="Times New Roman" w:cs="Times New Roman"/>
        </w:rPr>
      </w:pPr>
      <w:r>
        <w:rPr>
          <w:rFonts w:ascii="Times New Roman" w:hAnsi="Times New Roman" w:cs="Times New Roman"/>
        </w:rPr>
        <w:t>W</w:t>
      </w:r>
      <w:r w:rsidRPr="002D5B15">
        <w:rPr>
          <w:rFonts w:ascii="Times New Roman" w:hAnsi="Times New Roman" w:cs="Times New Roman"/>
        </w:rPr>
        <w:t xml:space="preserve">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bookmarkEnd w:id="36"/>
    <w:p w14:paraId="0AEAAB1C" w14:textId="77777777" w:rsidR="00175704" w:rsidRPr="00487F66" w:rsidRDefault="00175704" w:rsidP="00175704">
      <w:pPr>
        <w:pStyle w:val="Default"/>
      </w:pPr>
    </w:p>
    <w:p w14:paraId="67B305EB" w14:textId="77777777" w:rsidR="00175704" w:rsidRPr="00716C5D" w:rsidRDefault="00175704" w:rsidP="00175704">
      <w:pPr>
        <w:keepNext/>
        <w:spacing w:before="240" w:after="60"/>
        <w:jc w:val="center"/>
        <w:outlineLvl w:val="0"/>
        <w:rPr>
          <w:b/>
          <w:bCs/>
          <w:caps/>
          <w:kern w:val="32"/>
          <w:sz w:val="28"/>
          <w:szCs w:val="28"/>
          <w:lang w:val="x-none" w:eastAsia="x-none"/>
        </w:rPr>
      </w:pPr>
      <w:bookmarkStart w:id="37" w:name="_Hlk121226288"/>
      <w:r>
        <w:rPr>
          <w:b/>
          <w:bCs/>
          <w:caps/>
          <w:kern w:val="32"/>
          <w:sz w:val="28"/>
          <w:szCs w:val="28"/>
          <w:lang w:eastAsia="x-none"/>
        </w:rPr>
        <w:t xml:space="preserve">SUSTAINED </w:t>
      </w:r>
      <w:r w:rsidRPr="00716C5D">
        <w:rPr>
          <w:b/>
          <w:bCs/>
          <w:caps/>
          <w:kern w:val="32"/>
          <w:sz w:val="28"/>
          <w:szCs w:val="28"/>
          <w:lang w:val="x-none" w:eastAsia="x-none"/>
        </w:rPr>
        <w:t xml:space="preserve">Primary Frequency Response Performance Calculation Methodology </w:t>
      </w:r>
    </w:p>
    <w:p w14:paraId="59F703C7" w14:textId="77777777" w:rsidR="00175704" w:rsidRDefault="00175704" w:rsidP="00175704">
      <w:pPr>
        <w:pStyle w:val="CM60"/>
        <w:spacing w:line="311" w:lineRule="atLeast"/>
        <w:rPr>
          <w:b/>
          <w:bCs/>
          <w:sz w:val="22"/>
          <w:szCs w:val="22"/>
        </w:rPr>
      </w:pPr>
    </w:p>
    <w:p w14:paraId="7458C959" w14:textId="77777777" w:rsidR="00175704" w:rsidRPr="00A246BD" w:rsidRDefault="00175704" w:rsidP="00175704">
      <w:pPr>
        <w:pStyle w:val="CM56"/>
        <w:rPr>
          <w:rFonts w:ascii="Times New Roman" w:hAnsi="Times New Roman" w:cs="Times New Roman"/>
        </w:rPr>
      </w:pPr>
      <w:r w:rsidRPr="00A246BD">
        <w:rPr>
          <w:rFonts w:ascii="Times New Roman" w:hAnsi="Times New Roman" w:cs="Times New Roman"/>
        </w:rPr>
        <w:t xml:space="preserve">This section establishes the process used to calculate sustained Primary Frequency Response (PFR) performance for each </w:t>
      </w:r>
      <w:r w:rsidRPr="00E26D70">
        <w:rPr>
          <w:rFonts w:ascii="Times New Roman" w:hAnsi="Times New Roman" w:cs="Times New Roman"/>
        </w:rPr>
        <w:t>Frequency Measurable Event</w:t>
      </w:r>
      <w:r w:rsidRPr="00A246BD">
        <w:rPr>
          <w:rFonts w:ascii="Times New Roman" w:hAnsi="Times New Roman" w:cs="Times New Roman"/>
        </w:rPr>
        <w:t xml:space="preserve"> </w:t>
      </w:r>
      <w:r>
        <w:rPr>
          <w:rFonts w:ascii="Times New Roman" w:hAnsi="Times New Roman" w:cs="Times New Roman"/>
        </w:rPr>
        <w:t>(</w:t>
      </w:r>
      <w:r w:rsidRPr="00A246BD">
        <w:rPr>
          <w:rFonts w:ascii="Times New Roman" w:hAnsi="Times New Roman" w:cs="Times New Roman"/>
        </w:rPr>
        <w:t>FME</w:t>
      </w:r>
      <w:r>
        <w:rPr>
          <w:rFonts w:ascii="Times New Roman" w:hAnsi="Times New Roman" w:cs="Times New Roman"/>
        </w:rPr>
        <w:t>).</w:t>
      </w:r>
      <w:r w:rsidRPr="00A246BD">
        <w:rPr>
          <w:rFonts w:ascii="Times New Roman" w:hAnsi="Times New Roman" w:cs="Times New Roman"/>
        </w:rPr>
        <w:t xml:space="preserve"> </w:t>
      </w:r>
    </w:p>
    <w:p w14:paraId="0D31564B" w14:textId="77777777" w:rsidR="00175704" w:rsidRPr="00A246BD" w:rsidRDefault="00175704" w:rsidP="00175704">
      <w:pPr>
        <w:pStyle w:val="Default"/>
        <w:rPr>
          <w:rFonts w:ascii="Times New Roman" w:hAnsi="Times New Roman" w:cs="Times New Roman"/>
        </w:rPr>
      </w:pPr>
    </w:p>
    <w:p w14:paraId="38C83192" w14:textId="77777777" w:rsidR="00175704" w:rsidRDefault="00175704" w:rsidP="00175704">
      <w:pPr>
        <w:pStyle w:val="CM56"/>
        <w:rPr>
          <w:position w:val="8"/>
          <w:sz w:val="22"/>
          <w:szCs w:val="22"/>
          <w:vertAlign w:val="superscript"/>
        </w:rPr>
      </w:pPr>
      <w:r w:rsidRPr="00A246BD">
        <w:rPr>
          <w:rFonts w:ascii="Times New Roman" w:hAnsi="Times New Roman" w:cs="Times New Roman"/>
        </w:rPr>
        <w:t>This process calculates the Per Unit Sustained PFR of a Resource</w:t>
      </w:r>
      <w:r w:rsidRPr="00D2407D">
        <w:rPr>
          <w:sz w:val="22"/>
          <w:szCs w:val="22"/>
        </w:rPr>
        <w:t xml:space="preserve"> </w:t>
      </w:r>
      <w:r>
        <w:rPr>
          <w:sz w:val="22"/>
          <w:szCs w:val="22"/>
        </w:rPr>
        <w:t>(</w:t>
      </w:r>
      <w:r w:rsidRPr="00D2407D">
        <w:rPr>
          <w:sz w:val="22"/>
          <w:szCs w:val="22"/>
        </w:rPr>
        <w:t>P.U.SPFR</w:t>
      </w:r>
      <w:r w:rsidRPr="00D2407D">
        <w:rPr>
          <w:sz w:val="14"/>
          <w:szCs w:val="14"/>
        </w:rPr>
        <w:t>Resource</w:t>
      </w:r>
      <w:r>
        <w:rPr>
          <w:sz w:val="22"/>
          <w:szCs w:val="22"/>
        </w:rPr>
        <w:t>)</w:t>
      </w:r>
      <w:r w:rsidRPr="00D2407D">
        <w:rPr>
          <w:sz w:val="22"/>
          <w:szCs w:val="22"/>
        </w:rPr>
        <w:t xml:space="preserve"> </w:t>
      </w:r>
      <w:r w:rsidRPr="00A246BD">
        <w:rPr>
          <w:rFonts w:ascii="Times New Roman" w:hAnsi="Times New Roman" w:cs="Times New Roman"/>
        </w:rPr>
        <w:t>as a ratio between the maximum actual unit response at any time during the period from T+46 to T+60, adjusted for the pre</w:t>
      </w:r>
      <w:r w:rsidRPr="00A246BD">
        <w:rPr>
          <w:rFonts w:ascii="Cambria Math" w:hAnsi="Cambria Math" w:cs="Cambria Math"/>
        </w:rPr>
        <w:t>‐</w:t>
      </w:r>
      <w:r w:rsidRPr="00A246BD">
        <w:rPr>
          <w:rFonts w:ascii="Times New Roman" w:hAnsi="Times New Roman" w:cs="Times New Roman"/>
        </w:rPr>
        <w:t xml:space="preserve">event ramping of the unit, and the </w:t>
      </w:r>
      <w:r w:rsidRPr="00A246BD">
        <w:rPr>
          <w:rFonts w:ascii="Times New Roman" w:hAnsi="Times New Roman" w:cs="Times New Roman"/>
          <w:i/>
          <w:iCs/>
        </w:rPr>
        <w:t xml:space="preserve">Final </w:t>
      </w:r>
      <w:r w:rsidRPr="00A246BD">
        <w:rPr>
          <w:rFonts w:ascii="Times New Roman" w:hAnsi="Times New Roman" w:cs="Times New Roman"/>
        </w:rPr>
        <w:t xml:space="preserve">Expected Primary Frequency Response (EPFR) value at time </w:t>
      </w:r>
      <w:r w:rsidRPr="00B82844">
        <w:rPr>
          <w:rFonts w:ascii="Times New Roman" w:hAnsi="Times New Roman" w:cs="Times New Roman"/>
        </w:rPr>
        <w:t>T+46</w:t>
      </w:r>
      <w:r w:rsidRPr="00B82844">
        <w:rPr>
          <w:sz w:val="22"/>
          <w:szCs w:val="22"/>
        </w:rPr>
        <w:t>.</w:t>
      </w:r>
      <w:r w:rsidRPr="00B82844">
        <w:rPr>
          <w:rStyle w:val="FootnoteReference"/>
          <w:sz w:val="22"/>
          <w:szCs w:val="22"/>
        </w:rPr>
        <w:footnoteReference w:id="1"/>
      </w:r>
      <w:r w:rsidRPr="00D2407D">
        <w:rPr>
          <w:position w:val="8"/>
          <w:sz w:val="22"/>
          <w:szCs w:val="22"/>
          <w:vertAlign w:val="superscript"/>
        </w:rPr>
        <w:t xml:space="preserve"> </w:t>
      </w:r>
    </w:p>
    <w:p w14:paraId="73227BF6" w14:textId="77777777" w:rsidR="00175704" w:rsidRPr="00A772C5" w:rsidRDefault="00175704" w:rsidP="00175704">
      <w:pPr>
        <w:pStyle w:val="Default"/>
      </w:pPr>
    </w:p>
    <w:p w14:paraId="0CFA88FA" w14:textId="77777777" w:rsidR="00175704" w:rsidRDefault="00175704" w:rsidP="00175704">
      <w:pPr>
        <w:pStyle w:val="CM56"/>
        <w:ind w:right="237"/>
        <w:rPr>
          <w:sz w:val="22"/>
          <w:szCs w:val="22"/>
        </w:rPr>
      </w:pPr>
      <w:r w:rsidRPr="00A246BD">
        <w:rPr>
          <w:rFonts w:ascii="Times New Roman" w:hAnsi="Times New Roman" w:cs="Times New Roman"/>
        </w:rPr>
        <w:t>This comparison of actual performance to a calculated target value establishes, for each type of Resource, the P.U.SPFR</w:t>
      </w:r>
      <w:r w:rsidRPr="00D2407D">
        <w:rPr>
          <w:sz w:val="14"/>
          <w:szCs w:val="14"/>
        </w:rPr>
        <w:t>Resource</w:t>
      </w:r>
      <w:r w:rsidRPr="00D2407D">
        <w:rPr>
          <w:sz w:val="22"/>
          <w:szCs w:val="22"/>
        </w:rPr>
        <w:t xml:space="preserve"> </w:t>
      </w:r>
      <w:r w:rsidRPr="00A246BD">
        <w:rPr>
          <w:rFonts w:ascii="Times New Roman" w:hAnsi="Times New Roman" w:cs="Times New Roman"/>
        </w:rPr>
        <w:t>for any FME.</w:t>
      </w:r>
      <w:r w:rsidRPr="00D2407D">
        <w:rPr>
          <w:sz w:val="22"/>
          <w:szCs w:val="22"/>
        </w:rPr>
        <w:t xml:space="preserve"> </w:t>
      </w:r>
    </w:p>
    <w:p w14:paraId="026594FF" w14:textId="77777777" w:rsidR="00175704" w:rsidRPr="00A772C5" w:rsidRDefault="00175704" w:rsidP="00175704">
      <w:pPr>
        <w:pStyle w:val="Default"/>
      </w:pPr>
    </w:p>
    <w:p w14:paraId="0E11BAA1" w14:textId="77777777" w:rsidR="00175704" w:rsidRPr="00E723BF" w:rsidRDefault="00175704" w:rsidP="00175704">
      <w:pPr>
        <w:pStyle w:val="CM56"/>
        <w:rPr>
          <w:rFonts w:ascii="Times New Roman" w:hAnsi="Times New Roman" w:cs="Times New Roman"/>
          <w:b/>
          <w:bCs/>
          <w:u w:val="single"/>
        </w:rPr>
      </w:pPr>
      <w:r w:rsidRPr="00E723BF">
        <w:rPr>
          <w:rFonts w:ascii="Times New Roman" w:hAnsi="Times New Roman" w:cs="Times New Roman"/>
          <w:b/>
          <w:bCs/>
          <w:u w:val="single"/>
        </w:rPr>
        <w:t>Sustained Primary Frequency Response performance measurement:</w:t>
      </w:r>
    </w:p>
    <w:p w14:paraId="59316A9C" w14:textId="77777777" w:rsidR="00175704" w:rsidRPr="00E723BF" w:rsidRDefault="00175704" w:rsidP="00175704">
      <w:pPr>
        <w:pStyle w:val="Default"/>
        <w:rPr>
          <w:rFonts w:ascii="Times New Roman" w:hAnsi="Times New Roman" w:cs="Times New Roman"/>
        </w:rPr>
      </w:pPr>
    </w:p>
    <w:p w14:paraId="57D3D563" w14:textId="77777777" w:rsidR="00175704" w:rsidRPr="00EA3158" w:rsidRDefault="00175704" w:rsidP="00175704"/>
    <w:p w14:paraId="74AE1453" w14:textId="77777777" w:rsidR="00175704" w:rsidRPr="00E723BF" w:rsidRDefault="00175704" w:rsidP="00175704">
      <w:pPr>
        <w:autoSpaceDE w:val="0"/>
        <w:autoSpaceDN w:val="0"/>
        <w:adjustRightInd w:val="0"/>
      </w:pPr>
    </w:p>
    <w:p w14:paraId="554E9A6E" w14:textId="77777777" w:rsidR="00175704" w:rsidRPr="00E723BF" w:rsidRDefault="00175704" w:rsidP="00175704">
      <w:pPr>
        <w:pStyle w:val="CM54"/>
        <w:spacing w:after="502" w:line="306" w:lineRule="atLeast"/>
        <w:ind w:left="360"/>
        <w:jc w:val="both"/>
        <w:rPr>
          <w:rFonts w:ascii="Times New Roman" w:hAnsi="Times New Roman" w:cs="Times New Roman"/>
          <w:iCs/>
        </w:rPr>
      </w:pPr>
      <w:r w:rsidRPr="00E723BF">
        <w:rPr>
          <w:rFonts w:ascii="Times New Roman" w:hAnsi="Times New Roman" w:cs="Times New Roman"/>
          <w:b/>
          <w:bCs/>
        </w:rPr>
        <w:t>Sustained Primary Frequency Response Calculation (P.U.SPFR)</w:t>
      </w:r>
    </w:p>
    <w:p w14:paraId="4387458D" w14:textId="77777777" w:rsidR="00175704" w:rsidRPr="00AE5E3A" w:rsidRDefault="00175704" w:rsidP="00175704">
      <w:pPr>
        <w:pStyle w:val="Default"/>
        <w:ind w:firstLine="720"/>
      </w:pPr>
      <w:r w:rsidRPr="00AE5E3A">
        <w:rPr>
          <w:position w:val="-30"/>
          <w:vertAlign w:val="subscript"/>
        </w:rPr>
        <w:object w:dxaOrig="6940" w:dyaOrig="680" w14:anchorId="11DE3110">
          <v:shape id="_x0000_i1044" type="#_x0000_t75" style="width:346.8pt;height:34.8pt" o:ole="">
            <v:imagedata r:id="rId44" o:title=""/>
          </v:shape>
          <o:OLEObject Type="Embed" ProgID="Equation.3" ShapeID="_x0000_i1044" DrawAspect="Content" ObjectID="_1787553040" r:id="rId45"/>
        </w:object>
      </w:r>
    </w:p>
    <w:p w14:paraId="37841906" w14:textId="77777777" w:rsidR="00175704" w:rsidRDefault="00175704" w:rsidP="00175704">
      <w:pPr>
        <w:autoSpaceDE w:val="0"/>
        <w:autoSpaceDN w:val="0"/>
        <w:adjustRightInd w:val="0"/>
        <w:rPr>
          <w:rFonts w:ascii="Arial" w:hAnsi="Arial" w:cs="Arial"/>
          <w:i/>
          <w:iCs/>
        </w:rPr>
      </w:pPr>
    </w:p>
    <w:p w14:paraId="61C0DD1C" w14:textId="77777777" w:rsidR="00175704" w:rsidRPr="00A772C5" w:rsidRDefault="00175704" w:rsidP="00175704">
      <w:pPr>
        <w:autoSpaceDE w:val="0"/>
        <w:autoSpaceDN w:val="0"/>
        <w:adjustRightInd w:val="0"/>
        <w:rPr>
          <w:rFonts w:ascii="Arial" w:hAnsi="Arial" w:cs="Arial"/>
        </w:rPr>
      </w:pPr>
      <w:r w:rsidRPr="0093487D">
        <w:rPr>
          <w:i/>
          <w:iCs/>
        </w:rPr>
        <w:t>P.U.SPFR</w:t>
      </w:r>
      <w:r w:rsidRPr="00BC45CF">
        <w:rPr>
          <w:rFonts w:ascii="Arial" w:hAnsi="Arial" w:cs="Arial"/>
          <w:i/>
          <w:iCs/>
          <w:sz w:val="14"/>
          <w:szCs w:val="14"/>
        </w:rPr>
        <w:t>Resource</w:t>
      </w:r>
      <w:r w:rsidRPr="00D2407D">
        <w:rPr>
          <w:rFonts w:ascii="Arial" w:hAnsi="Arial" w:cs="Arial"/>
          <w:i/>
          <w:iCs/>
          <w:sz w:val="14"/>
          <w:szCs w:val="14"/>
        </w:rPr>
        <w:t xml:space="preserve"> </w:t>
      </w:r>
      <w:r w:rsidRPr="0093487D">
        <w:t xml:space="preserve">is the per unit (P.U.) measure of the sustained PFR of a Resource during identified FME.  </w:t>
      </w:r>
      <w:r>
        <w:t>The</w:t>
      </w:r>
      <w:r w:rsidRPr="0093487D">
        <w:t xml:space="preserve"> </w:t>
      </w:r>
      <w:r w:rsidRPr="0093487D">
        <w:rPr>
          <w:i/>
          <w:iCs/>
        </w:rPr>
        <w:t>P.U.SPFR</w:t>
      </w:r>
      <w:r w:rsidRPr="00D2407D">
        <w:rPr>
          <w:rFonts w:ascii="Arial" w:hAnsi="Arial" w:cs="Arial"/>
          <w:i/>
          <w:iCs/>
          <w:sz w:val="14"/>
          <w:szCs w:val="14"/>
        </w:rPr>
        <w:t xml:space="preserve">Resource </w:t>
      </w:r>
      <w:r w:rsidRPr="0093487D">
        <w:t>for each FME will be limited to values between 0.0 and 2.0.</w:t>
      </w:r>
    </w:p>
    <w:p w14:paraId="3EEF6485" w14:textId="77777777" w:rsidR="00175704" w:rsidRPr="00A772C5" w:rsidRDefault="00175704" w:rsidP="00175704">
      <w:pPr>
        <w:pStyle w:val="Default"/>
      </w:pPr>
    </w:p>
    <w:p w14:paraId="00F02AFF" w14:textId="77777777" w:rsidR="00175704" w:rsidRPr="00E723BF" w:rsidRDefault="00175704" w:rsidP="00175704">
      <w:pPr>
        <w:pStyle w:val="CM44"/>
        <w:jc w:val="both"/>
        <w:rPr>
          <w:rFonts w:ascii="Times New Roman" w:hAnsi="Times New Roman" w:cs="Times New Roman"/>
        </w:rPr>
      </w:pPr>
      <w:bookmarkStart w:id="38" w:name="_Hlk121225895"/>
      <w:r w:rsidRPr="00E723BF">
        <w:rPr>
          <w:rFonts w:ascii="Times New Roman" w:hAnsi="Times New Roman" w:cs="Times New Roman"/>
          <w:b/>
          <w:bCs/>
          <w:u w:val="single"/>
        </w:rPr>
        <w:t>Actual Sustained Primary Frequency Response (</w:t>
      </w:r>
      <w:r w:rsidRPr="00E723BF">
        <w:rPr>
          <w:rFonts w:ascii="Times New Roman" w:hAnsi="Times New Roman" w:cs="Times New Roman"/>
          <w:b/>
          <w:bCs/>
          <w:iCs/>
          <w:u w:val="single"/>
        </w:rPr>
        <w:t>ASPFR</w:t>
      </w:r>
      <w:r w:rsidRPr="00E723BF">
        <w:rPr>
          <w:rFonts w:ascii="Times New Roman" w:hAnsi="Times New Roman" w:cs="Times New Roman"/>
          <w:b/>
          <w:bCs/>
          <w:u w:val="single"/>
        </w:rPr>
        <w:t xml:space="preserve">) Calculations </w:t>
      </w:r>
    </w:p>
    <w:p w14:paraId="18AE2299" w14:textId="36057047" w:rsidR="00175704" w:rsidRDefault="009E545B" w:rsidP="00175704">
      <w:pPr>
        <w:pStyle w:val="CM38"/>
        <w:rPr>
          <w:rFonts w:ascii="Calibri" w:hAnsi="Calibri" w:cs="Calibri"/>
          <w:sz w:val="23"/>
          <w:szCs w:val="23"/>
        </w:rPr>
      </w:pPr>
      <w:r>
        <w:rPr>
          <w:noProof/>
        </w:rPr>
        <w:drawing>
          <wp:inline distT="0" distB="0" distL="0" distR="0" wp14:anchorId="140CFCB2" wp14:editId="1138403F">
            <wp:extent cx="4274820" cy="6096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274820" cy="609600"/>
                    </a:xfrm>
                    <a:prstGeom prst="rect">
                      <a:avLst/>
                    </a:prstGeom>
                    <a:noFill/>
                    <a:ln>
                      <a:noFill/>
                    </a:ln>
                  </pic:spPr>
                </pic:pic>
              </a:graphicData>
            </a:graphic>
          </wp:inline>
        </w:drawing>
      </w:r>
    </w:p>
    <w:p w14:paraId="6B7216A1" w14:textId="77777777" w:rsidR="00175704" w:rsidRPr="0093487D" w:rsidRDefault="00175704" w:rsidP="00175704">
      <w:pPr>
        <w:pStyle w:val="CM38"/>
        <w:rPr>
          <w:rFonts w:ascii="Times New Roman" w:hAnsi="Times New Roman" w:cs="Times New Roman"/>
        </w:rPr>
      </w:pPr>
      <w:r w:rsidRPr="0093487D">
        <w:rPr>
          <w:rFonts w:ascii="Times New Roman" w:hAnsi="Times New Roman" w:cs="Times New Roman"/>
        </w:rPr>
        <w:t xml:space="preserve">where: </w:t>
      </w:r>
    </w:p>
    <w:p w14:paraId="12DB1C09" w14:textId="77777777" w:rsidR="00175704" w:rsidRPr="00D2407D" w:rsidRDefault="00175704" w:rsidP="00175704">
      <w:pPr>
        <w:pStyle w:val="CM38"/>
        <w:rPr>
          <w:sz w:val="22"/>
          <w:szCs w:val="22"/>
        </w:rPr>
      </w:pPr>
      <w:r w:rsidRPr="0093487D">
        <w:rPr>
          <w:rFonts w:ascii="Times New Roman" w:hAnsi="Times New Roman" w:cs="Times New Roman"/>
          <w:bCs/>
        </w:rPr>
        <w:t>Pre</w:t>
      </w:r>
      <w:r w:rsidRPr="0093487D">
        <w:rPr>
          <w:rFonts w:ascii="Cambria Math" w:hAnsi="Cambria Math" w:cs="Cambria Math"/>
          <w:bCs/>
        </w:rPr>
        <w:t>‐</w:t>
      </w:r>
      <w:r w:rsidRPr="0093487D">
        <w:rPr>
          <w:rFonts w:ascii="Times New Roman" w:hAnsi="Times New Roman" w:cs="Times New Roman"/>
          <w:bCs/>
        </w:rPr>
        <w:t>perturbation Average MW</w:t>
      </w:r>
      <w:r w:rsidRPr="0093487D">
        <w:rPr>
          <w:rFonts w:ascii="Times New Roman" w:hAnsi="Times New Roman" w:cs="Times New Roman"/>
        </w:rPr>
        <w:t>: Actual MW averaged from T</w:t>
      </w:r>
      <w:r w:rsidRPr="0093487D">
        <w:rPr>
          <w:rFonts w:ascii="Cambria Math" w:hAnsi="Cambria Math" w:cs="Cambria Math"/>
        </w:rPr>
        <w:t>‐</w:t>
      </w:r>
      <w:r w:rsidRPr="0093487D">
        <w:rPr>
          <w:rFonts w:ascii="Times New Roman" w:hAnsi="Times New Roman" w:cs="Times New Roman"/>
        </w:rPr>
        <w:t>16 to T</w:t>
      </w:r>
      <w:r w:rsidRPr="0093487D">
        <w:rPr>
          <w:rFonts w:ascii="Cambria Math" w:hAnsi="Cambria Math" w:cs="Cambria Math"/>
        </w:rPr>
        <w:t>‐</w:t>
      </w:r>
      <w:r w:rsidRPr="0093487D">
        <w:rPr>
          <w:rFonts w:ascii="Times New Roman" w:hAnsi="Times New Roman" w:cs="Times New Roman"/>
        </w:rPr>
        <w:t>2.</w:t>
      </w:r>
      <w:r w:rsidRPr="00D2407D">
        <w:rPr>
          <w:sz w:val="22"/>
          <w:szCs w:val="22"/>
        </w:rPr>
        <w:t xml:space="preserve"> </w:t>
      </w:r>
    </w:p>
    <w:p w14:paraId="7ACF3299" w14:textId="77777777" w:rsidR="00175704" w:rsidRDefault="00175704" w:rsidP="00175704">
      <w:pPr>
        <w:pStyle w:val="Default"/>
      </w:pPr>
    </w:p>
    <w:p w14:paraId="79D513A9" w14:textId="77777777" w:rsidR="00175704" w:rsidRDefault="00175704" w:rsidP="00175704">
      <w:pPr>
        <w:pStyle w:val="Default"/>
        <w:ind w:left="540"/>
      </w:pPr>
      <w:r w:rsidRPr="000F23D1">
        <w:rPr>
          <w:position w:val="-24"/>
        </w:rPr>
        <w:object w:dxaOrig="2900" w:dyaOrig="740" w14:anchorId="5146EFE3">
          <v:shape id="_x0000_i1045" type="#_x0000_t75" style="width:142.8pt;height:36.6pt" o:ole="" filled="t" fillcolor="none">
            <v:fill r:id="rId24" o:title="" recolor="t" type="pattern"/>
            <v:imagedata r:id="rId47" o:title=""/>
          </v:shape>
          <o:OLEObject Type="Embed" ProgID="Equation.3" ShapeID="_x0000_i1045" DrawAspect="Content" ObjectID="_1787553041" r:id="rId48"/>
        </w:object>
      </w:r>
    </w:p>
    <w:p w14:paraId="7E6032CD" w14:textId="77777777" w:rsidR="00175704" w:rsidRPr="00986CFC" w:rsidRDefault="00175704" w:rsidP="00175704">
      <w:pPr>
        <w:pStyle w:val="Default"/>
      </w:pPr>
    </w:p>
    <w:p w14:paraId="4B89DEC7" w14:textId="77777777" w:rsidR="00175704" w:rsidRPr="0093487D" w:rsidRDefault="00175704" w:rsidP="00175704">
      <w:pPr>
        <w:pStyle w:val="CM54"/>
        <w:rPr>
          <w:rFonts w:ascii="Times New Roman" w:hAnsi="Times New Roman" w:cs="Times New Roman"/>
        </w:rPr>
      </w:pPr>
      <w:r w:rsidRPr="0093487D">
        <w:rPr>
          <w:rFonts w:ascii="Times New Roman" w:hAnsi="Times New Roman" w:cs="Times New Roman"/>
        </w:rPr>
        <w:t xml:space="preserve">and: </w:t>
      </w:r>
    </w:p>
    <w:p w14:paraId="03345F53" w14:textId="77777777" w:rsidR="00175704" w:rsidRPr="0093487D" w:rsidRDefault="00175704" w:rsidP="00175704">
      <w:pPr>
        <w:pStyle w:val="CM58"/>
        <w:rPr>
          <w:rFonts w:ascii="Times New Roman" w:hAnsi="Times New Roman" w:cs="Times New Roman"/>
          <w:i/>
          <w:iCs/>
        </w:rPr>
      </w:pPr>
    </w:p>
    <w:p w14:paraId="0B399D44" w14:textId="77777777" w:rsidR="00175704" w:rsidRDefault="00175704" w:rsidP="00175704">
      <w:pPr>
        <w:pStyle w:val="CM58"/>
        <w:rPr>
          <w:i/>
          <w:iCs/>
          <w:sz w:val="22"/>
          <w:szCs w:val="22"/>
        </w:rPr>
      </w:pPr>
      <w:r w:rsidRPr="0093487D">
        <w:rPr>
          <w:rFonts w:ascii="Times New Roman" w:hAnsi="Times New Roman" w:cs="Times New Roman"/>
          <w:i/>
          <w:iCs/>
        </w:rPr>
        <w:t>MW</w:t>
      </w:r>
      <w:r w:rsidRPr="00D2407D">
        <w:rPr>
          <w:i/>
          <w:iCs/>
          <w:sz w:val="14"/>
          <w:szCs w:val="14"/>
        </w:rPr>
        <w:t xml:space="preserve">MaximumResponse </w:t>
      </w:r>
      <w:r w:rsidRPr="0093487D">
        <w:rPr>
          <w:rFonts w:ascii="Times New Roman" w:hAnsi="Times New Roman" w:cs="Times New Roman"/>
          <w:b/>
          <w:bCs/>
          <w:i/>
          <w:iCs/>
        </w:rPr>
        <w:t>=</w:t>
      </w:r>
      <w:r w:rsidRPr="0093487D">
        <w:rPr>
          <w:rFonts w:ascii="Times New Roman" w:hAnsi="Times New Roman" w:cs="Times New Roman"/>
          <w:i/>
          <w:iCs/>
        </w:rPr>
        <w:t xml:space="preserve"> maximum MW value telemetered by a unit from T+46 through T+60 during low frequency </w:t>
      </w:r>
      <w:r>
        <w:rPr>
          <w:rFonts w:ascii="Times New Roman" w:hAnsi="Times New Roman" w:cs="Times New Roman"/>
          <w:i/>
          <w:iCs/>
        </w:rPr>
        <w:t>FMEs</w:t>
      </w:r>
      <w:r w:rsidRPr="0093487D">
        <w:rPr>
          <w:rFonts w:ascii="Times New Roman" w:hAnsi="Times New Roman" w:cs="Times New Roman"/>
          <w:i/>
          <w:iCs/>
        </w:rPr>
        <w:t xml:space="preserve"> and the minimum MW value telemetered by a unit from T+46 through T+60 during a high frequency </w:t>
      </w:r>
      <w:r>
        <w:rPr>
          <w:rFonts w:ascii="Times New Roman" w:hAnsi="Times New Roman" w:cs="Times New Roman"/>
          <w:i/>
          <w:iCs/>
        </w:rPr>
        <w:t>FME</w:t>
      </w:r>
      <w:r w:rsidRPr="0093487D">
        <w:rPr>
          <w:rFonts w:ascii="Times New Roman" w:hAnsi="Times New Roman" w:cs="Times New Roman"/>
          <w:i/>
          <w:iCs/>
        </w:rPr>
        <w:t xml:space="preserve">. </w:t>
      </w:r>
    </w:p>
    <w:p w14:paraId="3C52F054" w14:textId="77777777" w:rsidR="00175704" w:rsidRPr="00D905D9" w:rsidRDefault="00175704" w:rsidP="00175704">
      <w:pPr>
        <w:pStyle w:val="Default"/>
      </w:pPr>
    </w:p>
    <w:p w14:paraId="54DAA0F2" w14:textId="77777777" w:rsidR="00175704" w:rsidRPr="00D2407D" w:rsidRDefault="00175704" w:rsidP="00175704">
      <w:pPr>
        <w:pStyle w:val="Default"/>
        <w:rPr>
          <w:color w:val="auto"/>
          <w:sz w:val="22"/>
          <w:szCs w:val="22"/>
        </w:rPr>
      </w:pPr>
      <w:r w:rsidRPr="00D2407D">
        <w:rPr>
          <w:b/>
          <w:bCs/>
          <w:color w:val="auto"/>
          <w:sz w:val="22"/>
          <w:szCs w:val="22"/>
        </w:rPr>
        <w:t>Actual Sustained Primary Frequency Response, Adjusted (</w:t>
      </w:r>
      <w:r w:rsidRPr="00F9423C">
        <w:rPr>
          <w:b/>
          <w:bCs/>
          <w:iCs/>
          <w:color w:val="auto"/>
          <w:sz w:val="22"/>
          <w:szCs w:val="22"/>
        </w:rPr>
        <w:t>ASPFR</w:t>
      </w:r>
      <w:r w:rsidRPr="00F9423C">
        <w:rPr>
          <w:b/>
          <w:bCs/>
          <w:iCs/>
          <w:color w:val="auto"/>
          <w:sz w:val="14"/>
          <w:szCs w:val="14"/>
        </w:rPr>
        <w:t>Adj</w:t>
      </w:r>
      <w:r w:rsidRPr="00D2407D">
        <w:rPr>
          <w:b/>
          <w:bCs/>
          <w:color w:val="auto"/>
          <w:sz w:val="22"/>
          <w:szCs w:val="22"/>
        </w:rPr>
        <w:t xml:space="preserve">) </w:t>
      </w:r>
    </w:p>
    <w:p w14:paraId="625D37AF" w14:textId="77777777" w:rsidR="00175704" w:rsidRPr="00D2407D" w:rsidRDefault="00175704" w:rsidP="00175704">
      <w:pPr>
        <w:pStyle w:val="Default"/>
        <w:rPr>
          <w:color w:val="auto"/>
          <w:sz w:val="22"/>
          <w:szCs w:val="22"/>
        </w:rPr>
      </w:pPr>
    </w:p>
    <w:p w14:paraId="2D2E1143" w14:textId="675D7127" w:rsidR="00175704" w:rsidRPr="00E26D70" w:rsidRDefault="009E545B" w:rsidP="00175704">
      <w:pPr>
        <w:pStyle w:val="Default"/>
        <w:spacing w:line="240" w:lineRule="atLeast"/>
        <w:rPr>
          <w:color w:val="auto"/>
          <w:sz w:val="22"/>
          <w:szCs w:val="22"/>
        </w:rPr>
      </w:pPr>
      <w:r>
        <w:rPr>
          <w:noProof/>
        </w:rPr>
        <w:drawing>
          <wp:inline distT="0" distB="0" distL="0" distR="0" wp14:anchorId="296DAC49" wp14:editId="5E65182D">
            <wp:extent cx="3215640" cy="457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215640" cy="457200"/>
                    </a:xfrm>
                    <a:prstGeom prst="rect">
                      <a:avLst/>
                    </a:prstGeom>
                    <a:noFill/>
                    <a:ln>
                      <a:noFill/>
                    </a:ln>
                  </pic:spPr>
                </pic:pic>
              </a:graphicData>
            </a:graphic>
          </wp:inline>
        </w:drawing>
      </w:r>
    </w:p>
    <w:p w14:paraId="5B590544" w14:textId="77777777" w:rsidR="00175704" w:rsidRPr="00E26D70" w:rsidRDefault="00175704" w:rsidP="00175704">
      <w:pPr>
        <w:pStyle w:val="Default"/>
        <w:spacing w:line="240" w:lineRule="atLeast"/>
        <w:rPr>
          <w:color w:val="auto"/>
          <w:sz w:val="22"/>
          <w:szCs w:val="22"/>
        </w:rPr>
      </w:pPr>
    </w:p>
    <w:p w14:paraId="012BD7F3" w14:textId="77777777" w:rsidR="00175704" w:rsidRPr="00E26D70" w:rsidRDefault="00175704" w:rsidP="00175704">
      <w:pPr>
        <w:pStyle w:val="Default"/>
        <w:spacing w:line="240" w:lineRule="atLeast"/>
        <w:rPr>
          <w:sz w:val="22"/>
          <w:szCs w:val="22"/>
        </w:rPr>
      </w:pPr>
      <w:r w:rsidRPr="00E26D70">
        <w:rPr>
          <w:rFonts w:ascii="Times New Roman" w:hAnsi="Times New Roman" w:cs="Times New Roman"/>
        </w:rPr>
        <w:t xml:space="preserve">RampMW Sustained (MW) – </w:t>
      </w:r>
      <w:r w:rsidRPr="00E26D70">
        <w:rPr>
          <w:rFonts w:ascii="Times New Roman" w:hAnsi="Times New Roman" w:cs="Times New Roman"/>
          <w:color w:val="auto"/>
        </w:rPr>
        <w:t xml:space="preserve">Generation Resources, </w:t>
      </w:r>
      <w:r>
        <w:rPr>
          <w:rFonts w:ascii="Times New Roman" w:hAnsi="Times New Roman" w:cs="Times New Roman"/>
          <w:color w:val="auto"/>
        </w:rPr>
        <w:t xml:space="preserve">Energy Storage Resources (ESRs), </w:t>
      </w:r>
      <w:r w:rsidRPr="00B82844">
        <w:rPr>
          <w:rFonts w:ascii="Times New Roman" w:hAnsi="Times New Roman" w:cs="Times New Roman"/>
        </w:rPr>
        <w:t>Settlement Only Transmission Generators</w:t>
      </w:r>
      <w:r w:rsidRPr="00246D35">
        <w:rPr>
          <w:rFonts w:ascii="Times New Roman" w:hAnsi="Times New Roman" w:cs="Times New Roman"/>
          <w:color w:val="auto"/>
        </w:rPr>
        <w:t xml:space="preserve"> </w:t>
      </w:r>
      <w:r>
        <w:rPr>
          <w:rFonts w:ascii="Times New Roman" w:hAnsi="Times New Roman" w:cs="Times New Roman"/>
          <w:color w:val="auto"/>
        </w:rPr>
        <w:t>(</w:t>
      </w:r>
      <w:r w:rsidRPr="00246D35">
        <w:rPr>
          <w:rFonts w:ascii="Times New Roman" w:hAnsi="Times New Roman" w:cs="Times New Roman"/>
          <w:color w:val="auto"/>
        </w:rPr>
        <w:t>SOTGs</w:t>
      </w:r>
      <w:r>
        <w:rPr>
          <w:rFonts w:ascii="Times New Roman" w:hAnsi="Times New Roman" w:cs="Times New Roman"/>
          <w:color w:val="auto"/>
        </w:rPr>
        <w:t>)</w:t>
      </w:r>
      <w:r w:rsidRPr="00E26D70">
        <w:rPr>
          <w:rFonts w:ascii="Times New Roman" w:hAnsi="Times New Roman" w:cs="Times New Roman"/>
          <w:color w:val="auto"/>
        </w:rPr>
        <w:t xml:space="preserve">, </w:t>
      </w:r>
      <w:r>
        <w:rPr>
          <w:rFonts w:ascii="Times New Roman" w:hAnsi="Times New Roman" w:cs="Times New Roman"/>
          <w:color w:val="auto"/>
        </w:rPr>
        <w:t>Settlement Only Transmission Generators (</w:t>
      </w:r>
      <w:r w:rsidRPr="00E26D70">
        <w:rPr>
          <w:rFonts w:ascii="Times New Roman" w:hAnsi="Times New Roman" w:cs="Times New Roman"/>
          <w:color w:val="auto"/>
        </w:rPr>
        <w:t>SOTSGs</w:t>
      </w:r>
      <w:r>
        <w:rPr>
          <w:rFonts w:ascii="Times New Roman" w:hAnsi="Times New Roman" w:cs="Times New Roman"/>
          <w:color w:val="auto"/>
        </w:rPr>
        <w:t>)</w:t>
      </w:r>
      <w:r w:rsidRPr="00E26D70">
        <w:rPr>
          <w:rFonts w:ascii="Times New Roman" w:hAnsi="Times New Roman" w:cs="Times New Roman"/>
          <w:color w:val="auto"/>
        </w:rPr>
        <w:t>, and Controllable Load Resources</w:t>
      </w:r>
      <w:r w:rsidRPr="00E26D70">
        <w:rPr>
          <w:rFonts w:ascii="Times New Roman" w:hAnsi="Times New Roman" w:cs="Times New Roman"/>
        </w:rPr>
        <w:t xml:space="preserve"> are required to sustain their response to an FME.  An adjustment available in determining sustained </w:t>
      </w:r>
      <w:r>
        <w:rPr>
          <w:rFonts w:ascii="Times New Roman" w:hAnsi="Times New Roman" w:cs="Times New Roman"/>
        </w:rPr>
        <w:t>Primary Frequency Response (</w:t>
      </w:r>
      <w:r w:rsidRPr="00E26D70">
        <w:rPr>
          <w:rFonts w:ascii="Times New Roman" w:hAnsi="Times New Roman" w:cs="Times New Roman"/>
        </w:rPr>
        <w:t>PFR</w:t>
      </w:r>
      <w:r>
        <w:rPr>
          <w:rFonts w:ascii="Times New Roman" w:hAnsi="Times New Roman" w:cs="Times New Roman"/>
        </w:rPr>
        <w:t>)</w:t>
      </w:r>
      <w:r w:rsidRPr="00E26D70">
        <w:rPr>
          <w:rFonts w:ascii="Times New Roman" w:hAnsi="Times New Roman" w:cs="Times New Roman"/>
        </w:rPr>
        <w:t xml:space="preserve"> performance (</w:t>
      </w:r>
      <w:r w:rsidRPr="00E26D70">
        <w:rPr>
          <w:i/>
          <w:iCs/>
          <w:sz w:val="22"/>
          <w:szCs w:val="22"/>
        </w:rPr>
        <w:t>P.U.</w:t>
      </w:r>
      <w:r w:rsidRPr="00E26D70">
        <w:rPr>
          <w:sz w:val="22"/>
          <w:szCs w:val="22"/>
        </w:rPr>
        <w:t>SPFR</w:t>
      </w:r>
      <w:r w:rsidRPr="00E26D70">
        <w:rPr>
          <w:i/>
          <w:iCs/>
          <w:sz w:val="14"/>
          <w:szCs w:val="14"/>
        </w:rPr>
        <w:t xml:space="preserve">Resource </w:t>
      </w:r>
      <w:r w:rsidRPr="00E26D70">
        <w:rPr>
          <w:sz w:val="22"/>
          <w:szCs w:val="22"/>
        </w:rPr>
        <w:t xml:space="preserve">) </w:t>
      </w:r>
      <w:r w:rsidRPr="00E26D70">
        <w:rPr>
          <w:rFonts w:ascii="Times New Roman" w:hAnsi="Times New Roman" w:cs="Times New Roman"/>
        </w:rPr>
        <w:t xml:space="preserve">is to account for the direction in which a Resource was moving (increasing or decreasing output) when the FME occurred T=t(0). </w:t>
      </w:r>
      <w:r>
        <w:rPr>
          <w:rFonts w:ascii="Times New Roman" w:hAnsi="Times New Roman" w:cs="Times New Roman"/>
        </w:rPr>
        <w:t xml:space="preserve"> </w:t>
      </w:r>
      <w:r w:rsidRPr="00E26D70">
        <w:rPr>
          <w:rFonts w:ascii="Times New Roman" w:hAnsi="Times New Roman" w:cs="Times New Roman"/>
        </w:rPr>
        <w:t xml:space="preserve">This is the </w:t>
      </w:r>
      <w:r w:rsidRPr="00E26D70">
        <w:rPr>
          <w:rFonts w:ascii="Times New Roman" w:hAnsi="Times New Roman" w:cs="Times New Roman"/>
          <w:i/>
          <w:iCs/>
        </w:rPr>
        <w:t xml:space="preserve">RampMW </w:t>
      </w:r>
      <w:r w:rsidRPr="00E26D70">
        <w:rPr>
          <w:rFonts w:ascii="Times New Roman" w:hAnsi="Times New Roman" w:cs="Times New Roman"/>
        </w:rPr>
        <w:t>Sustained adjustment:</w:t>
      </w:r>
      <w:r w:rsidRPr="00E26D70">
        <w:rPr>
          <w:sz w:val="22"/>
          <w:szCs w:val="22"/>
        </w:rPr>
        <w:t xml:space="preserve"> </w:t>
      </w:r>
    </w:p>
    <w:p w14:paraId="0A083B61" w14:textId="77777777" w:rsidR="00175704" w:rsidRPr="00E26D70" w:rsidRDefault="00175704" w:rsidP="00175704">
      <w:pPr>
        <w:pStyle w:val="CM56"/>
        <w:spacing w:after="220" w:line="240" w:lineRule="atLeast"/>
        <w:ind w:left="720"/>
        <w:rPr>
          <w:i/>
          <w:iCs/>
          <w:sz w:val="22"/>
          <w:szCs w:val="22"/>
        </w:rPr>
      </w:pPr>
    </w:p>
    <w:p w14:paraId="78DAB142" w14:textId="77777777" w:rsidR="00175704" w:rsidRPr="00E26D70" w:rsidRDefault="00175704" w:rsidP="00175704">
      <w:pPr>
        <w:pStyle w:val="CM56"/>
        <w:spacing w:after="220" w:line="240" w:lineRule="atLeast"/>
        <w:ind w:left="720"/>
        <w:rPr>
          <w:sz w:val="22"/>
          <w:szCs w:val="22"/>
        </w:rPr>
      </w:pPr>
      <w:r w:rsidRPr="00E26D70">
        <w:rPr>
          <w:rFonts w:ascii="Times New Roman" w:hAnsi="Times New Roman" w:cs="Times New Roman"/>
          <w:i/>
          <w:iCs/>
        </w:rPr>
        <w:t xml:space="preserve">RampMW </w:t>
      </w:r>
      <w:r w:rsidRPr="00E26D70">
        <w:rPr>
          <w:rFonts w:ascii="Times New Roman" w:hAnsi="Times New Roman" w:cs="Times New Roman"/>
        </w:rPr>
        <w:t>Sustaine</w:t>
      </w:r>
      <w:r w:rsidRPr="00E26D70">
        <w:rPr>
          <w:rFonts w:ascii="Times New Roman" w:hAnsi="Times New Roman" w:cs="Times New Roman"/>
          <w:i/>
          <w:iCs/>
        </w:rPr>
        <w:t xml:space="preserve">d </w:t>
      </w:r>
      <w:r w:rsidRPr="00E26D70">
        <w:rPr>
          <w:rFonts w:ascii="Times New Roman" w:hAnsi="Times New Roman" w:cs="Times New Roman"/>
        </w:rPr>
        <w:t>=</w:t>
      </w:r>
      <w:r w:rsidRPr="00E26D70">
        <w:rPr>
          <w:sz w:val="22"/>
          <w:szCs w:val="22"/>
        </w:rPr>
        <w:t xml:space="preserve"> (</w:t>
      </w:r>
      <w:r w:rsidRPr="00E26D70">
        <w:rPr>
          <w:i/>
          <w:iCs/>
          <w:sz w:val="22"/>
          <w:szCs w:val="22"/>
        </w:rPr>
        <w:t>MW</w:t>
      </w:r>
      <w:r w:rsidRPr="00E26D70">
        <w:rPr>
          <w:i/>
          <w:iCs/>
          <w:sz w:val="14"/>
          <w:szCs w:val="14"/>
        </w:rPr>
        <w:t>T</w:t>
      </w:r>
      <w:r w:rsidRPr="00E26D70">
        <w:rPr>
          <w:rFonts w:ascii="Cambria Math" w:hAnsi="Cambria Math" w:cs="Cambria Math"/>
          <w:i/>
          <w:iCs/>
          <w:sz w:val="14"/>
          <w:szCs w:val="14"/>
        </w:rPr>
        <w:t>‐</w:t>
      </w:r>
      <w:r w:rsidRPr="00E26D70">
        <w:rPr>
          <w:i/>
          <w:iCs/>
          <w:sz w:val="14"/>
          <w:szCs w:val="14"/>
        </w:rPr>
        <w:t xml:space="preserve">4 </w:t>
      </w:r>
      <w:r w:rsidRPr="00E26D70">
        <w:rPr>
          <w:i/>
          <w:iCs/>
          <w:sz w:val="22"/>
          <w:szCs w:val="22"/>
        </w:rPr>
        <w:t>– MW</w:t>
      </w:r>
      <w:r w:rsidRPr="00E26D70">
        <w:rPr>
          <w:i/>
          <w:iCs/>
          <w:sz w:val="14"/>
          <w:szCs w:val="14"/>
        </w:rPr>
        <w:t>T</w:t>
      </w:r>
      <w:r w:rsidRPr="00E26D70">
        <w:rPr>
          <w:rFonts w:ascii="Cambria Math" w:hAnsi="Cambria Math" w:cs="Cambria Math"/>
          <w:i/>
          <w:iCs/>
          <w:sz w:val="14"/>
          <w:szCs w:val="14"/>
        </w:rPr>
        <w:t>‐</w:t>
      </w:r>
      <w:r w:rsidRPr="00E26D70">
        <w:rPr>
          <w:i/>
          <w:iCs/>
          <w:sz w:val="14"/>
          <w:szCs w:val="14"/>
        </w:rPr>
        <w:t>60</w:t>
      </w:r>
      <w:r w:rsidRPr="00E26D70">
        <w:rPr>
          <w:sz w:val="22"/>
          <w:szCs w:val="22"/>
        </w:rPr>
        <w:t xml:space="preserve">) x 0.821 </w:t>
      </w:r>
    </w:p>
    <w:p w14:paraId="78CF1F15" w14:textId="77777777" w:rsidR="00175704" w:rsidRPr="00E26D70" w:rsidRDefault="00175704" w:rsidP="00175704">
      <w:pPr>
        <w:pStyle w:val="CM48"/>
        <w:ind w:left="720" w:right="122"/>
        <w:rPr>
          <w:i/>
          <w:iCs/>
          <w:sz w:val="22"/>
          <w:szCs w:val="22"/>
        </w:rPr>
      </w:pPr>
      <w:r w:rsidRPr="00E26D70">
        <w:rPr>
          <w:rFonts w:ascii="Times New Roman" w:hAnsi="Times New Roman" w:cs="Times New Roman"/>
          <w:i/>
          <w:iCs/>
        </w:rPr>
        <w:t xml:space="preserve">Note: </w:t>
      </w:r>
      <w:r w:rsidRPr="00E26D70">
        <w:rPr>
          <w:rFonts w:ascii="Times New Roman" w:hAnsi="Times New Roman" w:cs="Times New Roman"/>
        </w:rPr>
        <w:t>Th</w:t>
      </w:r>
      <w:r w:rsidRPr="00E26D70">
        <w:rPr>
          <w:rFonts w:ascii="Times New Roman" w:hAnsi="Times New Roman" w:cs="Times New Roman"/>
          <w:i/>
          <w:iCs/>
        </w:rPr>
        <w:t xml:space="preserve">e </w:t>
      </w:r>
      <w:r w:rsidRPr="00E26D70">
        <w:rPr>
          <w:rFonts w:ascii="Times New Roman" w:hAnsi="Times New Roman" w:cs="Times New Roman"/>
        </w:rPr>
        <w:t>terminolog</w:t>
      </w:r>
      <w:r w:rsidRPr="00E26D70">
        <w:rPr>
          <w:rFonts w:ascii="Times New Roman" w:hAnsi="Times New Roman" w:cs="Times New Roman"/>
          <w:i/>
          <w:iCs/>
        </w:rPr>
        <w:t xml:space="preserve">y </w:t>
      </w:r>
      <w:r w:rsidRPr="00E26D70">
        <w:rPr>
          <w:rFonts w:ascii="Times New Roman" w:hAnsi="Times New Roman" w:cs="Times New Roman"/>
        </w:rPr>
        <w:t>“MW</w:t>
      </w:r>
      <w:r w:rsidRPr="00E26D70">
        <w:rPr>
          <w:i/>
          <w:iCs/>
          <w:sz w:val="14"/>
          <w:szCs w:val="14"/>
        </w:rPr>
        <w:t>T</w:t>
      </w:r>
      <w:r w:rsidRPr="00E26D70">
        <w:rPr>
          <w:rFonts w:ascii="Cambria Math" w:hAnsi="Cambria Math" w:cs="Cambria Math"/>
          <w:i/>
          <w:iCs/>
          <w:sz w:val="14"/>
          <w:szCs w:val="14"/>
        </w:rPr>
        <w:t>‐</w:t>
      </w:r>
      <w:r w:rsidRPr="00E26D70">
        <w:rPr>
          <w:i/>
          <w:iCs/>
          <w:sz w:val="14"/>
          <w:szCs w:val="14"/>
        </w:rPr>
        <w:t>4</w:t>
      </w:r>
      <w:r w:rsidRPr="00E26D70">
        <w:rPr>
          <w:i/>
          <w:iCs/>
          <w:sz w:val="22"/>
          <w:szCs w:val="22"/>
        </w:rPr>
        <w:t xml:space="preserve">” </w:t>
      </w:r>
      <w:r w:rsidRPr="00E26D70">
        <w:rPr>
          <w:rFonts w:ascii="Times New Roman" w:hAnsi="Times New Roman" w:cs="Times New Roman"/>
          <w:i/>
          <w:iCs/>
        </w:rPr>
        <w:t xml:space="preserve">refers to MW output at 4 seconds before the FME occurs at T=t(0). </w:t>
      </w:r>
    </w:p>
    <w:p w14:paraId="3CE852A7" w14:textId="77777777" w:rsidR="00175704" w:rsidRPr="00E26D70" w:rsidRDefault="00175704" w:rsidP="00175704">
      <w:pPr>
        <w:pStyle w:val="CM48"/>
        <w:ind w:left="720" w:right="122"/>
        <w:rPr>
          <w:i/>
          <w:iCs/>
          <w:sz w:val="22"/>
          <w:szCs w:val="22"/>
        </w:rPr>
      </w:pPr>
    </w:p>
    <w:p w14:paraId="37B7AB68" w14:textId="141FB3A6" w:rsidR="00175704" w:rsidRPr="00F925A3" w:rsidRDefault="00175704" w:rsidP="00175704">
      <w:pPr>
        <w:pStyle w:val="CM48"/>
        <w:spacing w:line="240" w:lineRule="auto"/>
        <w:ind w:left="720" w:right="122"/>
        <w:rPr>
          <w:noProof/>
        </w:rPr>
      </w:pPr>
      <w:r w:rsidRPr="00E26D70">
        <w:rPr>
          <w:rFonts w:ascii="Times New Roman" w:hAnsi="Times New Roman" w:cs="Times New Roman"/>
        </w:rPr>
        <w:t>By subtracting a reading at 4 seconds before, from a reading at 60 seconds before, the formula calculates the MWs a generator moved in the minute (56 seconds) prior to T=t(0).</w:t>
      </w:r>
      <w:r>
        <w:rPr>
          <w:rFonts w:ascii="Times New Roman" w:hAnsi="Times New Roman" w:cs="Times New Roman"/>
        </w:rPr>
        <w:t xml:space="preserve"> </w:t>
      </w:r>
      <w:r w:rsidRPr="00E26D70">
        <w:rPr>
          <w:rFonts w:ascii="Times New Roman" w:hAnsi="Times New Roman" w:cs="Times New Roman"/>
        </w:rPr>
        <w:t xml:space="preserve">The formula is then modified by a factor to indicate where the </w:t>
      </w:r>
      <w:r>
        <w:rPr>
          <w:rFonts w:ascii="Times New Roman" w:hAnsi="Times New Roman" w:cs="Times New Roman"/>
        </w:rPr>
        <w:t>unit</w:t>
      </w:r>
      <w:r w:rsidRPr="00E26D70">
        <w:rPr>
          <w:rFonts w:ascii="Times New Roman" w:hAnsi="Times New Roman" w:cs="Times New Roman"/>
        </w:rPr>
        <w:t xml:space="preserve"> would have </w:t>
      </w:r>
      <w:r w:rsidRPr="00E26D70">
        <w:rPr>
          <w:rFonts w:ascii="Times New Roman" w:hAnsi="Times New Roman" w:cs="Times New Roman"/>
        </w:rPr>
        <w:lastRenderedPageBreak/>
        <w:t>been at T+46, had the FME not occurred: the “</w:t>
      </w:r>
      <w:r w:rsidRPr="00E26D70">
        <w:rPr>
          <w:rFonts w:ascii="Times New Roman" w:hAnsi="Times New Roman" w:cs="Times New Roman"/>
          <w:i/>
          <w:iCs/>
        </w:rPr>
        <w:t>RampMW Sustained</w:t>
      </w:r>
      <w:r w:rsidRPr="00E26D70">
        <w:rPr>
          <w:rFonts w:ascii="Times New Roman" w:hAnsi="Times New Roman" w:cs="Times New Roman"/>
        </w:rPr>
        <w:t>.” It does this by multiplying the MW change over 56 seconds before the event</w:t>
      </w:r>
      <w:r w:rsidRPr="00E26D70">
        <w:rPr>
          <w:sz w:val="22"/>
          <w:szCs w:val="22"/>
        </w:rPr>
        <w:t xml:space="preserve"> (MW</w:t>
      </w:r>
      <w:r w:rsidRPr="00E26D70">
        <w:rPr>
          <w:sz w:val="14"/>
          <w:szCs w:val="14"/>
        </w:rPr>
        <w:t>T</w:t>
      </w:r>
      <w:r w:rsidRPr="00E26D70">
        <w:rPr>
          <w:rFonts w:ascii="Cambria Math" w:hAnsi="Cambria Math" w:cs="Cambria Math"/>
          <w:sz w:val="14"/>
          <w:szCs w:val="14"/>
        </w:rPr>
        <w:t>‐</w:t>
      </w:r>
      <w:r w:rsidRPr="00E26D70">
        <w:rPr>
          <w:sz w:val="14"/>
          <w:szCs w:val="14"/>
        </w:rPr>
        <w:t xml:space="preserve">4 </w:t>
      </w:r>
      <w:r w:rsidRPr="00E26D70">
        <w:rPr>
          <w:sz w:val="22"/>
          <w:szCs w:val="22"/>
        </w:rPr>
        <w:t>– MW</w:t>
      </w:r>
      <w:r w:rsidRPr="00E26D70">
        <w:rPr>
          <w:sz w:val="14"/>
          <w:szCs w:val="14"/>
        </w:rPr>
        <w:t>T</w:t>
      </w:r>
      <w:r w:rsidRPr="00E26D70">
        <w:rPr>
          <w:rFonts w:ascii="Cambria Math" w:hAnsi="Cambria Math" w:cs="Cambria Math"/>
          <w:sz w:val="14"/>
          <w:szCs w:val="14"/>
        </w:rPr>
        <w:t>‐</w:t>
      </w:r>
      <w:r w:rsidRPr="00E26D70">
        <w:rPr>
          <w:sz w:val="14"/>
          <w:szCs w:val="14"/>
        </w:rPr>
        <w:t>60</w:t>
      </w:r>
      <w:r w:rsidRPr="00E26D70">
        <w:rPr>
          <w:sz w:val="22"/>
          <w:szCs w:val="22"/>
        </w:rPr>
        <w:t xml:space="preserve">) </w:t>
      </w:r>
      <w:r w:rsidRPr="00E26D70">
        <w:rPr>
          <w:rFonts w:ascii="Times New Roman" w:hAnsi="Times New Roman" w:cs="Times New Roman"/>
        </w:rPr>
        <w:t>by a modifier.  This extrapolates to an equivalent number of MWs the generator would have changed if it had been allowed to continue on its ramp to T+46 unencumbered by the FME.  The</w:t>
      </w:r>
      <w:r w:rsidRPr="00E26D70">
        <w:rPr>
          <w:sz w:val="22"/>
          <w:szCs w:val="22"/>
        </w:rPr>
        <w:t xml:space="preserve"> </w:t>
      </w:r>
      <w:r w:rsidRPr="00E26D70">
        <w:rPr>
          <w:rFonts w:ascii="Times New Roman" w:hAnsi="Times New Roman" w:cs="Times New Roman"/>
        </w:rPr>
        <w:t>modifier is</w:t>
      </w:r>
      <w:r w:rsidRPr="00E26D70">
        <w:rPr>
          <w:rFonts w:ascii="Calibri" w:hAnsi="Calibri" w:cs="Calibri"/>
          <w:sz w:val="22"/>
          <w:szCs w:val="22"/>
        </w:rPr>
        <w:t xml:space="preserve"> </w:t>
      </w:r>
      <w:r w:rsidRPr="00E26D70">
        <w:rPr>
          <w:rFonts w:ascii="Calibri" w:hAnsi="Calibri" w:cs="Calibri"/>
          <w:sz w:val="22"/>
          <w:szCs w:val="22"/>
        </w:rPr>
        <w:tab/>
      </w:r>
      <w:r w:rsidR="009E545B">
        <w:rPr>
          <w:noProof/>
        </w:rPr>
        <w:drawing>
          <wp:inline distT="0" distB="0" distL="0" distR="0" wp14:anchorId="6F7737AC" wp14:editId="047192F7">
            <wp:extent cx="1363980" cy="3886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63980" cy="388620"/>
                    </a:xfrm>
                    <a:prstGeom prst="rect">
                      <a:avLst/>
                    </a:prstGeom>
                    <a:noFill/>
                    <a:ln>
                      <a:noFill/>
                    </a:ln>
                  </pic:spPr>
                </pic:pic>
              </a:graphicData>
            </a:graphic>
          </wp:inline>
        </w:drawing>
      </w:r>
    </w:p>
    <w:bookmarkEnd w:id="38"/>
    <w:p w14:paraId="1C378D59" w14:textId="77777777" w:rsidR="00175704" w:rsidRDefault="00175704" w:rsidP="00175704">
      <w:pPr>
        <w:pStyle w:val="CM59"/>
        <w:spacing w:after="62" w:line="311" w:lineRule="atLeast"/>
        <w:ind w:left="720"/>
        <w:rPr>
          <w:rFonts w:ascii="Calibri" w:hAnsi="Calibri" w:cs="Calibri"/>
          <w:sz w:val="22"/>
          <w:szCs w:val="22"/>
        </w:rPr>
      </w:pPr>
      <w:r>
        <w:rPr>
          <w:rFonts w:ascii="Calibri" w:hAnsi="Calibri" w:cs="Calibri"/>
          <w:sz w:val="22"/>
          <w:szCs w:val="22"/>
        </w:rPr>
        <w:t xml:space="preserve">       </w:t>
      </w:r>
    </w:p>
    <w:p w14:paraId="1A365DA2" w14:textId="77777777" w:rsidR="00175704" w:rsidRPr="00E723BF" w:rsidRDefault="00175704" w:rsidP="00175704">
      <w:pPr>
        <w:pStyle w:val="CM53"/>
        <w:spacing w:after="120" w:line="308" w:lineRule="atLeast"/>
        <w:rPr>
          <w:rFonts w:ascii="Times New Roman" w:hAnsi="Times New Roman" w:cs="Times New Roman"/>
        </w:rPr>
      </w:pPr>
      <w:r w:rsidRPr="00E723BF">
        <w:rPr>
          <w:rFonts w:ascii="Times New Roman" w:hAnsi="Times New Roman" w:cs="Times New Roman"/>
          <w:b/>
          <w:bCs/>
          <w:u w:val="single"/>
        </w:rPr>
        <w:t>Expected Sustained Primary Frequency Response (</w:t>
      </w:r>
      <w:r w:rsidRPr="00E723BF">
        <w:rPr>
          <w:rFonts w:ascii="Times New Roman" w:hAnsi="Times New Roman" w:cs="Times New Roman"/>
          <w:b/>
          <w:bCs/>
          <w:iCs/>
          <w:u w:val="single"/>
        </w:rPr>
        <w:t>ESPFR</w:t>
      </w:r>
      <w:r w:rsidRPr="00E723BF">
        <w:rPr>
          <w:rFonts w:ascii="Times New Roman" w:hAnsi="Times New Roman" w:cs="Times New Roman"/>
          <w:b/>
          <w:bCs/>
          <w:u w:val="single"/>
        </w:rPr>
        <w:t xml:space="preserve">) Calculations </w:t>
      </w:r>
    </w:p>
    <w:p w14:paraId="32B2E293" w14:textId="77777777" w:rsidR="00175704" w:rsidRPr="00E26D70" w:rsidRDefault="00175704" w:rsidP="00175704">
      <w:pPr>
        <w:pStyle w:val="CM53"/>
        <w:spacing w:after="120" w:line="271" w:lineRule="atLeast"/>
        <w:ind w:right="175"/>
        <w:rPr>
          <w:sz w:val="22"/>
          <w:szCs w:val="22"/>
        </w:rPr>
      </w:pPr>
      <w:r w:rsidRPr="00E26D70">
        <w:rPr>
          <w:rFonts w:ascii="Times New Roman" w:hAnsi="Times New Roman" w:cs="Times New Roman"/>
        </w:rPr>
        <w:t>The Expected Sustained Primary Frequency Response</w:t>
      </w:r>
      <w:r w:rsidRPr="00E26D70">
        <w:rPr>
          <w:sz w:val="22"/>
          <w:szCs w:val="22"/>
        </w:rPr>
        <w:t xml:space="preserve"> (ESPFR</w:t>
      </w:r>
      <w:r w:rsidRPr="00E26D70">
        <w:rPr>
          <w:sz w:val="14"/>
          <w:szCs w:val="14"/>
        </w:rPr>
        <w:t>final</w:t>
      </w:r>
      <w:r w:rsidRPr="00E26D70">
        <w:rPr>
          <w:sz w:val="22"/>
          <w:szCs w:val="22"/>
        </w:rPr>
        <w:t xml:space="preserve">) </w:t>
      </w:r>
      <w:r w:rsidRPr="00E26D70">
        <w:rPr>
          <w:rFonts w:ascii="Times New Roman" w:hAnsi="Times New Roman" w:cs="Times New Roman"/>
        </w:rPr>
        <w:t>is calculated using the actual frequency at T+46, HZT</w:t>
      </w:r>
      <w:r w:rsidRPr="00E26D70">
        <w:rPr>
          <w:sz w:val="14"/>
          <w:szCs w:val="14"/>
        </w:rPr>
        <w:t>+46</w:t>
      </w:r>
      <w:r w:rsidRPr="00E26D70">
        <w:rPr>
          <w:sz w:val="22"/>
          <w:szCs w:val="22"/>
        </w:rPr>
        <w:t xml:space="preserve">. </w:t>
      </w:r>
    </w:p>
    <w:p w14:paraId="13AAE943" w14:textId="77777777" w:rsidR="00175704" w:rsidRDefault="00175704" w:rsidP="00175704">
      <w:pPr>
        <w:pStyle w:val="Default"/>
      </w:pPr>
      <w:r w:rsidRPr="00E26D70">
        <w:rPr>
          <w:rFonts w:ascii="Times New Roman" w:hAnsi="Times New Roman" w:cs="Times New Roman"/>
        </w:rPr>
        <w:t>This ESPFR</w:t>
      </w:r>
      <w:r w:rsidRPr="00E26D70">
        <w:rPr>
          <w:sz w:val="14"/>
          <w:szCs w:val="14"/>
        </w:rPr>
        <w:t xml:space="preserve">final </w:t>
      </w:r>
      <w:r w:rsidRPr="00E26D70">
        <w:rPr>
          <w:rFonts w:ascii="Times New Roman" w:hAnsi="Times New Roman" w:cs="Times New Roman"/>
        </w:rPr>
        <w:t>is the MW value a Generation Resource,</w:t>
      </w:r>
      <w:r>
        <w:rPr>
          <w:rFonts w:ascii="Times New Roman" w:hAnsi="Times New Roman" w:cs="Times New Roman"/>
        </w:rPr>
        <w:t xml:space="preserve"> ESR,</w:t>
      </w:r>
      <w:r w:rsidRPr="00E26D70">
        <w:rPr>
          <w:rFonts w:ascii="Times New Roman" w:hAnsi="Times New Roman" w:cs="Times New Roman"/>
        </w:rPr>
        <w:t xml:space="preserve"> SOTG, SOTSG, or Controllable Load Resource should have responded with, if it is properly sustaining the output of its generating unit/generating facility in response to an FME. </w:t>
      </w:r>
      <w:r>
        <w:rPr>
          <w:rFonts w:ascii="Times New Roman" w:hAnsi="Times New Roman" w:cs="Times New Roman"/>
        </w:rPr>
        <w:t xml:space="preserve"> </w:t>
      </w:r>
      <w:r w:rsidRPr="00E26D70">
        <w:rPr>
          <w:rFonts w:ascii="Times New Roman" w:hAnsi="Times New Roman" w:cs="Times New Roman"/>
        </w:rPr>
        <w:t>Determination of this value begins with establishing where it would be in an ideal situation; considers proper Governor droop and Governor Dead</w:t>
      </w:r>
      <w:r w:rsidRPr="00E26D70">
        <w:rPr>
          <w:rFonts w:ascii="Cambria Math" w:hAnsi="Cambria Math" w:cs="Cambria Math"/>
        </w:rPr>
        <w:t>‐</w:t>
      </w:r>
      <w:r w:rsidRPr="00E26D70">
        <w:rPr>
          <w:rFonts w:ascii="Times New Roman" w:hAnsi="Times New Roman" w:cs="Times New Roman"/>
        </w:rPr>
        <w:t xml:space="preserve">Band values established in Section 2.2.7, </w:t>
      </w:r>
      <w:r>
        <w:rPr>
          <w:rFonts w:ascii="Times New Roman" w:hAnsi="Times New Roman" w:cs="Times New Roman"/>
        </w:rPr>
        <w:t>Turbine Speed Governors, High Sustained Limit (</w:t>
      </w:r>
      <w:r w:rsidRPr="00E26D70">
        <w:rPr>
          <w:rFonts w:ascii="Times New Roman" w:hAnsi="Times New Roman" w:cs="Times New Roman"/>
        </w:rPr>
        <w:t>HSL</w:t>
      </w:r>
      <w:r>
        <w:rPr>
          <w:rFonts w:ascii="Times New Roman" w:hAnsi="Times New Roman" w:cs="Times New Roman"/>
        </w:rPr>
        <w:t>)</w:t>
      </w:r>
      <w:r w:rsidRPr="00E26D70">
        <w:rPr>
          <w:rFonts w:ascii="Times New Roman" w:hAnsi="Times New Roman" w:cs="Times New Roman"/>
        </w:rPr>
        <w:t xml:space="preserve">, Low Sustained Limit (LSL) and actual frequency.  It then allows for adjusting the value to compensate for the various types of limiting factors each Generation Resource, </w:t>
      </w:r>
      <w:r>
        <w:rPr>
          <w:rFonts w:ascii="Times New Roman" w:hAnsi="Times New Roman" w:cs="Times New Roman"/>
        </w:rPr>
        <w:t xml:space="preserve">ESR, </w:t>
      </w:r>
      <w:r w:rsidRPr="00E26D70">
        <w:rPr>
          <w:rFonts w:ascii="Times New Roman" w:hAnsi="Times New Roman" w:cs="Times New Roman"/>
        </w:rPr>
        <w:t>SOTG, SOTSG, or Controllable Load Resource</w:t>
      </w:r>
      <w:r w:rsidRPr="00E26D70" w:rsidDel="00A5044C">
        <w:rPr>
          <w:rFonts w:ascii="Times New Roman" w:hAnsi="Times New Roman" w:cs="Times New Roman"/>
        </w:rPr>
        <w:t xml:space="preserve"> </w:t>
      </w:r>
      <w:r w:rsidRPr="00E26D70">
        <w:rPr>
          <w:rFonts w:ascii="Times New Roman" w:hAnsi="Times New Roman" w:cs="Times New Roman"/>
        </w:rPr>
        <w:t>may have and any Non-Frequency Responsive Capacity (NFRC) that may be included in the HSL.</w:t>
      </w:r>
    </w:p>
    <w:p w14:paraId="1EC36A3C" w14:textId="77777777" w:rsidR="00175704" w:rsidRPr="00E23659" w:rsidRDefault="00175704" w:rsidP="00175704">
      <w:pPr>
        <w:pStyle w:val="Default"/>
      </w:pPr>
    </w:p>
    <w:p w14:paraId="49CF50CB" w14:textId="77777777" w:rsidR="00175704" w:rsidRPr="00E723BF" w:rsidRDefault="00175704" w:rsidP="00175704">
      <w:pPr>
        <w:pStyle w:val="Default"/>
      </w:pPr>
    </w:p>
    <w:p w14:paraId="315B6326" w14:textId="77777777" w:rsidR="00175704" w:rsidRPr="00E723BF" w:rsidRDefault="00175704" w:rsidP="00175704">
      <w:pPr>
        <w:pStyle w:val="CM59"/>
        <w:spacing w:after="62" w:line="308" w:lineRule="atLeast"/>
        <w:rPr>
          <w:rFonts w:ascii="Times New Roman" w:hAnsi="Times New Roman" w:cs="Times New Roman"/>
        </w:rPr>
      </w:pPr>
      <w:r w:rsidRPr="00E723BF">
        <w:rPr>
          <w:rFonts w:ascii="Times New Roman" w:hAnsi="Times New Roman" w:cs="Times New Roman"/>
          <w:b/>
          <w:bCs/>
        </w:rPr>
        <w:t xml:space="preserve">Establishing the Ideal Expected Sustained Primary Frequency Response </w:t>
      </w:r>
    </w:p>
    <w:p w14:paraId="19F775C2" w14:textId="77777777" w:rsidR="00175704" w:rsidRPr="00E26D70" w:rsidRDefault="00175704" w:rsidP="00175704">
      <w:pPr>
        <w:pStyle w:val="CM32"/>
        <w:spacing w:line="240" w:lineRule="auto"/>
        <w:rPr>
          <w:sz w:val="22"/>
          <w:szCs w:val="22"/>
        </w:rPr>
      </w:pPr>
      <w:r w:rsidRPr="00E26D70">
        <w:rPr>
          <w:rFonts w:ascii="Times New Roman" w:hAnsi="Times New Roman" w:cs="Times New Roman"/>
        </w:rPr>
        <w:t xml:space="preserve">For Generation Resources, </w:t>
      </w:r>
      <w:r>
        <w:rPr>
          <w:rFonts w:ascii="Times New Roman" w:hAnsi="Times New Roman" w:cs="Times New Roman"/>
        </w:rPr>
        <w:t xml:space="preserve">ESRs, </w:t>
      </w:r>
      <w:r w:rsidRPr="00E26D70">
        <w:rPr>
          <w:rFonts w:ascii="Times New Roman" w:hAnsi="Times New Roman" w:cs="Times New Roman"/>
        </w:rPr>
        <w:t>SOTGs, SOTSGs, and Controllable Load Resources, the ideal Expected Sustained PFR (ESPFR</w:t>
      </w:r>
      <w:r w:rsidRPr="00E26D70">
        <w:rPr>
          <w:sz w:val="14"/>
          <w:szCs w:val="14"/>
        </w:rPr>
        <w:t>ideal</w:t>
      </w:r>
      <w:r w:rsidRPr="00E26D70">
        <w:rPr>
          <w:sz w:val="22"/>
          <w:szCs w:val="22"/>
        </w:rPr>
        <w:t xml:space="preserve">) </w:t>
      </w:r>
      <w:r w:rsidRPr="00E26D70">
        <w:rPr>
          <w:rFonts w:ascii="Times New Roman" w:hAnsi="Times New Roman" w:cs="Times New Roman"/>
        </w:rPr>
        <w:t>is calculated as the difference between the ESPFR</w:t>
      </w:r>
      <w:r w:rsidRPr="00E26D70">
        <w:rPr>
          <w:sz w:val="14"/>
          <w:szCs w:val="14"/>
        </w:rPr>
        <w:t xml:space="preserve">T+46 </w:t>
      </w:r>
      <w:r w:rsidRPr="00E26D70">
        <w:rPr>
          <w:rFonts w:ascii="Times New Roman" w:hAnsi="Times New Roman" w:cs="Times New Roman"/>
        </w:rPr>
        <w:t>and the EPFR</w:t>
      </w:r>
      <w:r w:rsidRPr="00E26D70">
        <w:rPr>
          <w:sz w:val="14"/>
          <w:szCs w:val="14"/>
        </w:rPr>
        <w:t>pre</w:t>
      </w:r>
      <w:r w:rsidRPr="00E26D70">
        <w:rPr>
          <w:rFonts w:ascii="Cambria Math" w:hAnsi="Cambria Math" w:cs="Cambria Math"/>
          <w:sz w:val="14"/>
          <w:szCs w:val="14"/>
        </w:rPr>
        <w:t>‐</w:t>
      </w:r>
      <w:r w:rsidRPr="00E26D70">
        <w:rPr>
          <w:sz w:val="14"/>
          <w:szCs w:val="14"/>
        </w:rPr>
        <w:t>perturbation</w:t>
      </w:r>
      <w:r w:rsidRPr="00E26D70">
        <w:rPr>
          <w:sz w:val="22"/>
          <w:szCs w:val="22"/>
        </w:rPr>
        <w:t xml:space="preserve">. </w:t>
      </w:r>
      <w:r w:rsidRPr="00E26D70">
        <w:rPr>
          <w:rFonts w:ascii="Times New Roman" w:hAnsi="Times New Roman" w:cs="Times New Roman"/>
        </w:rPr>
        <w:t>The EPFR</w:t>
      </w:r>
      <w:r w:rsidRPr="00E26D70">
        <w:rPr>
          <w:sz w:val="14"/>
          <w:szCs w:val="14"/>
        </w:rPr>
        <w:t>pre</w:t>
      </w:r>
      <w:r w:rsidRPr="00E26D70">
        <w:rPr>
          <w:rFonts w:ascii="Cambria Math" w:hAnsi="Cambria Math" w:cs="Cambria Math"/>
          <w:sz w:val="14"/>
          <w:szCs w:val="14"/>
        </w:rPr>
        <w:t>‐</w:t>
      </w:r>
      <w:r w:rsidRPr="00E26D70">
        <w:rPr>
          <w:sz w:val="14"/>
          <w:szCs w:val="14"/>
        </w:rPr>
        <w:t xml:space="preserve">perturbation </w:t>
      </w:r>
      <w:r w:rsidRPr="00E26D70">
        <w:rPr>
          <w:rFonts w:ascii="Times New Roman" w:hAnsi="Times New Roman" w:cs="Times New Roman"/>
        </w:rPr>
        <w:t>is the same EPFR</w:t>
      </w:r>
      <w:r w:rsidRPr="00E26D70">
        <w:rPr>
          <w:sz w:val="14"/>
          <w:szCs w:val="14"/>
        </w:rPr>
        <w:t>pre</w:t>
      </w:r>
      <w:r w:rsidRPr="00E26D70">
        <w:rPr>
          <w:sz w:val="14"/>
          <w:szCs w:val="14"/>
        </w:rPr>
        <w:softHyphen/>
        <w:t xml:space="preserve">-perturbation </w:t>
      </w:r>
      <w:r w:rsidRPr="00E26D70">
        <w:rPr>
          <w:rFonts w:ascii="Times New Roman" w:hAnsi="Times New Roman" w:cs="Times New Roman"/>
        </w:rPr>
        <w:t>value used in the Initial measure</w:t>
      </w:r>
      <w:r w:rsidRPr="00E26D70">
        <w:rPr>
          <w:sz w:val="22"/>
          <w:szCs w:val="22"/>
        </w:rPr>
        <w:t xml:space="preserve">. </w:t>
      </w:r>
    </w:p>
    <w:p w14:paraId="456D5BDB" w14:textId="77777777" w:rsidR="00175704" w:rsidRDefault="00175704" w:rsidP="00175704">
      <w:pPr>
        <w:pStyle w:val="Default"/>
      </w:pPr>
    </w:p>
    <w:p w14:paraId="0F69CC3C" w14:textId="77777777" w:rsidR="00175704" w:rsidRPr="00124785" w:rsidRDefault="00175704" w:rsidP="00175704">
      <w:pPr>
        <w:pStyle w:val="Default"/>
      </w:pPr>
    </w:p>
    <w:p w14:paraId="68CCCDF2" w14:textId="77777777" w:rsidR="00175704" w:rsidRPr="002B239F" w:rsidRDefault="00175704" w:rsidP="00175704">
      <w:pPr>
        <w:pStyle w:val="Default"/>
      </w:pPr>
    </w:p>
    <w:p w14:paraId="1405A6F1" w14:textId="2DFE4A76" w:rsidR="00175704" w:rsidRDefault="009E545B" w:rsidP="00175704">
      <w:pPr>
        <w:pStyle w:val="CM55"/>
        <w:spacing w:after="295" w:line="311" w:lineRule="atLeast"/>
        <w:ind w:left="720"/>
        <w:rPr>
          <w:noProof/>
        </w:rPr>
      </w:pPr>
      <w:r>
        <w:rPr>
          <w:noProof/>
        </w:rPr>
        <w:drawing>
          <wp:inline distT="0" distB="0" distL="0" distR="0" wp14:anchorId="4B9FA271" wp14:editId="3043A42E">
            <wp:extent cx="3931920" cy="3048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931920" cy="304800"/>
                    </a:xfrm>
                    <a:prstGeom prst="rect">
                      <a:avLst/>
                    </a:prstGeom>
                    <a:noFill/>
                    <a:ln>
                      <a:noFill/>
                    </a:ln>
                  </pic:spPr>
                </pic:pic>
              </a:graphicData>
            </a:graphic>
          </wp:inline>
        </w:drawing>
      </w:r>
    </w:p>
    <w:p w14:paraId="37E21FDA" w14:textId="77777777" w:rsidR="00175704" w:rsidRPr="0093487D" w:rsidRDefault="00175704" w:rsidP="00175704">
      <w:pPr>
        <w:pStyle w:val="CM55"/>
        <w:spacing w:after="295" w:line="311" w:lineRule="atLeast"/>
        <w:rPr>
          <w:rFonts w:ascii="Times New Roman" w:hAnsi="Times New Roman" w:cs="Times New Roman"/>
        </w:rPr>
      </w:pPr>
      <w:r w:rsidRPr="0093487D">
        <w:rPr>
          <w:rFonts w:ascii="Times New Roman" w:hAnsi="Times New Roman" w:cs="Times New Roman"/>
        </w:rPr>
        <w:t>When the frequency is outside the Governor Dead-Band and above 60Hz:</w:t>
      </w:r>
    </w:p>
    <w:p w14:paraId="78ECBFCA" w14:textId="77777777" w:rsidR="00175704" w:rsidRPr="00A147B4" w:rsidRDefault="00175704" w:rsidP="00175704">
      <w:pPr>
        <w:pStyle w:val="CM55"/>
        <w:spacing w:after="295" w:line="311" w:lineRule="atLeast"/>
      </w:pPr>
      <w:r w:rsidRPr="002D71BB">
        <w:rPr>
          <w:position w:val="-30"/>
        </w:rPr>
        <w:object w:dxaOrig="7320" w:dyaOrig="720" w14:anchorId="4627A4B0">
          <v:shape id="_x0000_i1046" type="#_x0000_t75" style="width:365.4pt;height:36pt" o:ole="" filled="t" fillcolor="yellow">
            <v:fill r:id="rId24" o:title="" recolor="t" type="pattern"/>
            <v:imagedata r:id="rId52" o:title=""/>
          </v:shape>
          <o:OLEObject Type="Embed" ProgID="Equation.3" ShapeID="_x0000_i1046" DrawAspect="Content" ObjectID="_1787553042" r:id="rId53"/>
        </w:object>
      </w:r>
    </w:p>
    <w:p w14:paraId="2D86A12B" w14:textId="77777777" w:rsidR="00175704" w:rsidRPr="0093487D" w:rsidRDefault="00175704" w:rsidP="00175704">
      <w:pPr>
        <w:pStyle w:val="CM56"/>
        <w:spacing w:after="220"/>
        <w:rPr>
          <w:rFonts w:ascii="Times New Roman" w:hAnsi="Times New Roman" w:cs="Times New Roman"/>
        </w:rPr>
      </w:pPr>
      <w:r w:rsidRPr="0093487D">
        <w:rPr>
          <w:rFonts w:ascii="Times New Roman" w:hAnsi="Times New Roman" w:cs="Times New Roman"/>
        </w:rPr>
        <w:t xml:space="preserve">When the frequency is outside the Governor Dead-Band and below 60Hz: </w:t>
      </w:r>
    </w:p>
    <w:p w14:paraId="20E1C0F8" w14:textId="77777777" w:rsidR="00175704" w:rsidRPr="00FF732B" w:rsidRDefault="00175704" w:rsidP="00175704">
      <w:pPr>
        <w:pStyle w:val="Default"/>
        <w:ind w:firstLine="720"/>
      </w:pPr>
      <w:r>
        <w:tab/>
      </w:r>
      <w:r w:rsidRPr="00BC2EBE">
        <w:rPr>
          <w:rFonts w:ascii="Cambria" w:hAnsi="Cambria" w:cs="Cambria"/>
          <w:position w:val="-30"/>
          <w:sz w:val="22"/>
          <w:szCs w:val="22"/>
        </w:rPr>
        <w:object w:dxaOrig="7580" w:dyaOrig="720" w14:anchorId="79E5D365">
          <v:shape id="_x0000_i1047" type="#_x0000_t75" style="width:379.8pt;height:36pt" o:ole="" filled="t" fillcolor="yellow">
            <v:fill r:id="rId54" o:title="" recolor="t" type="pattern"/>
            <v:imagedata r:id="rId55" o:title=""/>
          </v:shape>
          <o:OLEObject Type="Embed" ProgID="Equation.3" ShapeID="_x0000_i1047" DrawAspect="Content" ObjectID="_1787553043" r:id="rId56"/>
        </w:object>
      </w:r>
    </w:p>
    <w:p w14:paraId="0FB4B57A" w14:textId="77777777" w:rsidR="00175704" w:rsidRPr="005A3B8D" w:rsidRDefault="00175704" w:rsidP="00175704">
      <w:pPr>
        <w:widowControl w:val="0"/>
        <w:autoSpaceDE w:val="0"/>
        <w:autoSpaceDN w:val="0"/>
        <w:adjustRightInd w:val="0"/>
        <w:spacing w:line="308" w:lineRule="atLeast"/>
        <w:rPr>
          <w:rFonts w:ascii="Calibri" w:hAnsi="Calibri" w:cs="Calibri"/>
          <w:sz w:val="22"/>
          <w:szCs w:val="22"/>
        </w:rPr>
      </w:pPr>
    </w:p>
    <w:p w14:paraId="22A2B275" w14:textId="77777777" w:rsidR="00175704" w:rsidRPr="005A3B8D" w:rsidRDefault="00175704" w:rsidP="00175704">
      <w:pPr>
        <w:widowControl w:val="0"/>
        <w:autoSpaceDE w:val="0"/>
        <w:autoSpaceDN w:val="0"/>
        <w:adjustRightInd w:val="0"/>
        <w:rPr>
          <w:rFonts w:ascii="Arial" w:hAnsi="Arial" w:cs="Arial"/>
          <w:sz w:val="23"/>
          <w:szCs w:val="23"/>
        </w:rPr>
      </w:pPr>
    </w:p>
    <w:p w14:paraId="56A501A1" w14:textId="77777777" w:rsidR="00175704" w:rsidRPr="005A3B8D" w:rsidRDefault="00175704" w:rsidP="00175704">
      <w:pPr>
        <w:widowControl w:val="0"/>
        <w:autoSpaceDE w:val="0"/>
        <w:autoSpaceDN w:val="0"/>
        <w:adjustRightInd w:val="0"/>
        <w:spacing w:after="320"/>
      </w:pPr>
      <w:r w:rsidRPr="005A3B8D">
        <w:lastRenderedPageBreak/>
        <w:t>For combined cycle facilities, determination of frequency responsive capacity includes subtracting power augmentation (PA) capacity, if any, from the original telemetered HSL.  Other generator types may also have power augmentation that is not frequency responsive.  This could be “over</w:t>
      </w:r>
      <w:r w:rsidRPr="005A3B8D">
        <w:rPr>
          <w:rFonts w:ascii="Cambria Math" w:hAnsi="Cambria Math" w:cs="Cambria Math"/>
        </w:rPr>
        <w:t>‐</w:t>
      </w:r>
      <w:r w:rsidRPr="005A3B8D">
        <w:t>pressure” operation of a steam turbine at valves wide open or operating with a secondary fuel in service. The Resource Entity is required to provide ERCOT with documentation and conditions when power augmentation is to be considered in PFR calculations as described in paragraph (11) of Protocol Section 6.5.5.2</w:t>
      </w:r>
      <w:r>
        <w:t>, Operational Data Requirements</w:t>
      </w:r>
      <w:r w:rsidRPr="005A3B8D">
        <w:t>.</w:t>
      </w:r>
    </w:p>
    <w:p w14:paraId="133C5023" w14:textId="77777777" w:rsidR="00175704" w:rsidRPr="00E723BF" w:rsidRDefault="00175704" w:rsidP="00175704">
      <w:pPr>
        <w:widowControl w:val="0"/>
        <w:autoSpaceDE w:val="0"/>
        <w:autoSpaceDN w:val="0"/>
        <w:adjustRightInd w:val="0"/>
        <w:rPr>
          <w:b/>
          <w:bCs/>
        </w:rPr>
      </w:pPr>
      <w:r w:rsidRPr="00E723BF">
        <w:rPr>
          <w:b/>
          <w:bCs/>
        </w:rPr>
        <w:t>ESPFR</w:t>
      </w:r>
      <w:r w:rsidRPr="00E723BF">
        <w:rPr>
          <w:b/>
          <w:bCs/>
          <w:vertAlign w:val="subscript"/>
        </w:rPr>
        <w:t xml:space="preserve">final </w:t>
      </w:r>
      <w:r w:rsidRPr="00E723BF">
        <w:rPr>
          <w:b/>
          <w:bCs/>
        </w:rPr>
        <w:t xml:space="preserve">for Combustion Turbines and Combined Cycle Facilities </w:t>
      </w:r>
    </w:p>
    <w:p w14:paraId="0BDB0F9B" w14:textId="77777777" w:rsidR="00175704" w:rsidRPr="005A3B8D" w:rsidRDefault="00175704" w:rsidP="00175704">
      <w:pPr>
        <w:widowControl w:val="0"/>
        <w:autoSpaceDE w:val="0"/>
        <w:autoSpaceDN w:val="0"/>
        <w:adjustRightInd w:val="0"/>
        <w:rPr>
          <w:rFonts w:ascii="Arial" w:hAnsi="Arial" w:cs="Arial"/>
          <w:color w:val="000000"/>
        </w:rPr>
      </w:pPr>
    </w:p>
    <w:p w14:paraId="6DF26C52" w14:textId="64F34740" w:rsidR="00175704" w:rsidRPr="005A3B8D" w:rsidRDefault="009E545B" w:rsidP="00175704">
      <w:pPr>
        <w:widowControl w:val="0"/>
        <w:autoSpaceDE w:val="0"/>
        <w:autoSpaceDN w:val="0"/>
        <w:adjustRightInd w:val="0"/>
        <w:spacing w:line="308" w:lineRule="atLeast"/>
        <w:ind w:left="360"/>
        <w:rPr>
          <w:rFonts w:ascii="Arial" w:hAnsi="Arial" w:cs="Arial"/>
        </w:rPr>
      </w:pPr>
      <w:r>
        <w:rPr>
          <w:rFonts w:ascii="Arial" w:hAnsi="Arial" w:cs="Arial"/>
          <w:noProof/>
          <w:position w:val="-14"/>
        </w:rPr>
        <w:drawing>
          <wp:inline distT="0" distB="0" distL="0" distR="0" wp14:anchorId="00EBB345" wp14:editId="7A2B29E6">
            <wp:extent cx="4610100" cy="2514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610100" cy="251460"/>
                    </a:xfrm>
                    <a:prstGeom prst="rect">
                      <a:avLst/>
                    </a:prstGeom>
                    <a:noFill/>
                    <a:ln>
                      <a:noFill/>
                    </a:ln>
                  </pic:spPr>
                </pic:pic>
              </a:graphicData>
            </a:graphic>
          </wp:inline>
        </w:drawing>
      </w:r>
    </w:p>
    <w:p w14:paraId="08327CC7" w14:textId="77777777" w:rsidR="00175704" w:rsidRPr="005A3B8D" w:rsidRDefault="00175704" w:rsidP="00175704">
      <w:pPr>
        <w:autoSpaceDE w:val="0"/>
        <w:autoSpaceDN w:val="0"/>
        <w:adjustRightInd w:val="0"/>
        <w:ind w:firstLine="360"/>
        <w:rPr>
          <w:rFonts w:ascii="Arial" w:hAnsi="Arial" w:cs="Arial"/>
        </w:rPr>
      </w:pPr>
    </w:p>
    <w:p w14:paraId="13E9A2DB" w14:textId="77777777" w:rsidR="00175704" w:rsidRPr="005A3B8D" w:rsidRDefault="00175704" w:rsidP="00175704">
      <w:pPr>
        <w:widowControl w:val="0"/>
        <w:autoSpaceDE w:val="0"/>
        <w:autoSpaceDN w:val="0"/>
        <w:adjustRightInd w:val="0"/>
        <w:spacing w:after="320"/>
      </w:pPr>
      <w:r w:rsidRPr="005A3B8D">
        <w:t>Note: The 0.00276 constant is the MW/0.1 Hz change per MW of capacity and represents the MW change in combustion turbine’s output due to the change in mass flow through the combustion turbine due to the speed change of the turbine at HZT+46. (This is based on empirical data from a major 2003 event as measured on multiple combustion turbines in ERCOT.)</w:t>
      </w:r>
    </w:p>
    <w:p w14:paraId="051966C2" w14:textId="77777777" w:rsidR="00175704" w:rsidRPr="005A3B8D" w:rsidRDefault="00175704" w:rsidP="00175704">
      <w:pPr>
        <w:widowControl w:val="0"/>
        <w:autoSpaceDE w:val="0"/>
        <w:autoSpaceDN w:val="0"/>
        <w:adjustRightInd w:val="0"/>
        <w:rPr>
          <w:rFonts w:ascii="Arial" w:hAnsi="Arial" w:cs="Arial"/>
          <w:b/>
          <w:bCs/>
          <w:sz w:val="22"/>
          <w:szCs w:val="22"/>
        </w:rPr>
      </w:pPr>
    </w:p>
    <w:p w14:paraId="3A87C09F" w14:textId="77777777" w:rsidR="00175704" w:rsidRPr="00E723BF" w:rsidRDefault="00175704" w:rsidP="00175704">
      <w:pPr>
        <w:widowControl w:val="0"/>
        <w:autoSpaceDE w:val="0"/>
        <w:autoSpaceDN w:val="0"/>
        <w:adjustRightInd w:val="0"/>
        <w:rPr>
          <w:b/>
          <w:bCs/>
        </w:rPr>
      </w:pPr>
      <w:r w:rsidRPr="00E723BF">
        <w:rPr>
          <w:b/>
          <w:bCs/>
        </w:rPr>
        <w:t>ESPFR</w:t>
      </w:r>
      <w:r w:rsidRPr="00E723BF">
        <w:rPr>
          <w:b/>
          <w:bCs/>
          <w:vertAlign w:val="subscript"/>
        </w:rPr>
        <w:t xml:space="preserve">final </w:t>
      </w:r>
      <w:r w:rsidRPr="00E723BF">
        <w:rPr>
          <w:b/>
          <w:bCs/>
        </w:rPr>
        <w:t xml:space="preserve">for Steam Turbine </w:t>
      </w:r>
    </w:p>
    <w:p w14:paraId="04F56AAF" w14:textId="77777777" w:rsidR="00175704" w:rsidRPr="005A3B8D" w:rsidRDefault="00175704" w:rsidP="00175704">
      <w:pPr>
        <w:widowControl w:val="0"/>
        <w:autoSpaceDE w:val="0"/>
        <w:autoSpaceDN w:val="0"/>
        <w:adjustRightInd w:val="0"/>
        <w:rPr>
          <w:rFonts w:ascii="Cambria" w:hAnsi="Cambria" w:cs="Cambria"/>
          <w:b/>
          <w:bCs/>
          <w:sz w:val="22"/>
          <w:szCs w:val="22"/>
        </w:rPr>
      </w:pPr>
    </w:p>
    <w:p w14:paraId="560A63A9" w14:textId="37E3BFC7" w:rsidR="00175704" w:rsidRPr="005A3B8D" w:rsidRDefault="009E545B" w:rsidP="00175704">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6D490EFE" wp14:editId="48171093">
            <wp:extent cx="4899660" cy="4267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899660" cy="426720"/>
                    </a:xfrm>
                    <a:prstGeom prst="rect">
                      <a:avLst/>
                    </a:prstGeom>
                    <a:noFill/>
                    <a:ln>
                      <a:noFill/>
                    </a:ln>
                  </pic:spPr>
                </pic:pic>
              </a:graphicData>
            </a:graphic>
          </wp:inline>
        </w:drawing>
      </w:r>
    </w:p>
    <w:p w14:paraId="679E2B0D" w14:textId="77777777" w:rsidR="00175704" w:rsidRPr="005A3B8D" w:rsidRDefault="00175704" w:rsidP="00175704">
      <w:pPr>
        <w:widowControl w:val="0"/>
        <w:autoSpaceDE w:val="0"/>
        <w:autoSpaceDN w:val="0"/>
        <w:adjustRightInd w:val="0"/>
        <w:rPr>
          <w:rFonts w:ascii="Cambria" w:hAnsi="Cambria" w:cs="Cambria"/>
          <w:sz w:val="22"/>
          <w:szCs w:val="22"/>
        </w:rPr>
      </w:pPr>
    </w:p>
    <w:p w14:paraId="39E677B3" w14:textId="77777777" w:rsidR="00175704" w:rsidRPr="00E723BF" w:rsidRDefault="00175704" w:rsidP="00175704">
      <w:pPr>
        <w:widowControl w:val="0"/>
        <w:autoSpaceDE w:val="0"/>
        <w:autoSpaceDN w:val="0"/>
        <w:adjustRightInd w:val="0"/>
        <w:spacing w:after="220"/>
      </w:pPr>
      <w:r w:rsidRPr="00E723BF">
        <w:t xml:space="preserve">where: </w:t>
      </w:r>
    </w:p>
    <w:p w14:paraId="598AF008" w14:textId="037EF07B" w:rsidR="00175704" w:rsidRPr="005A3B8D" w:rsidRDefault="009E545B" w:rsidP="00175704">
      <w:pPr>
        <w:widowControl w:val="0"/>
        <w:autoSpaceDE w:val="0"/>
        <w:autoSpaceDN w:val="0"/>
        <w:adjustRightInd w:val="0"/>
        <w:rPr>
          <w:rFonts w:ascii="Arial" w:hAnsi="Arial" w:cs="Arial"/>
          <w:color w:val="000000"/>
        </w:rPr>
      </w:pPr>
      <w:r>
        <w:rPr>
          <w:rFonts w:ascii="Arial" w:hAnsi="Arial" w:cs="Arial"/>
          <w:noProof/>
          <w:color w:val="000000"/>
          <w:position w:val="-30"/>
        </w:rPr>
        <w:drawing>
          <wp:inline distT="0" distB="0" distL="0" distR="0" wp14:anchorId="26D11791" wp14:editId="7BA852D7">
            <wp:extent cx="6385560" cy="44196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385560" cy="441960"/>
                    </a:xfrm>
                    <a:prstGeom prst="rect">
                      <a:avLst/>
                    </a:prstGeom>
                    <a:noFill/>
                    <a:ln>
                      <a:noFill/>
                    </a:ln>
                  </pic:spPr>
                </pic:pic>
              </a:graphicData>
            </a:graphic>
          </wp:inline>
        </w:drawing>
      </w:r>
    </w:p>
    <w:p w14:paraId="42275339" w14:textId="77777777" w:rsidR="00175704" w:rsidRPr="005A3B8D" w:rsidRDefault="00175704" w:rsidP="00175704">
      <w:pPr>
        <w:widowControl w:val="0"/>
        <w:autoSpaceDE w:val="0"/>
        <w:autoSpaceDN w:val="0"/>
        <w:adjustRightInd w:val="0"/>
        <w:rPr>
          <w:rFonts w:ascii="Arial" w:hAnsi="Arial" w:cs="Arial"/>
          <w:color w:val="000000"/>
        </w:rPr>
      </w:pPr>
    </w:p>
    <w:p w14:paraId="79B09642" w14:textId="77777777" w:rsidR="00175704" w:rsidRPr="00E723BF" w:rsidRDefault="00175704" w:rsidP="00175704">
      <w:pPr>
        <w:widowControl w:val="0"/>
        <w:autoSpaceDE w:val="0"/>
        <w:autoSpaceDN w:val="0"/>
        <w:adjustRightInd w:val="0"/>
      </w:pPr>
      <w:r w:rsidRPr="00E723BF">
        <w:t xml:space="preserve">where: </w:t>
      </w:r>
    </w:p>
    <w:p w14:paraId="0681590B" w14:textId="77777777" w:rsidR="00175704" w:rsidRPr="005A3B8D" w:rsidRDefault="00175704" w:rsidP="00175704">
      <w:pPr>
        <w:widowControl w:val="0"/>
        <w:autoSpaceDE w:val="0"/>
        <w:autoSpaceDN w:val="0"/>
        <w:adjustRightInd w:val="0"/>
        <w:spacing w:after="295"/>
        <w:ind w:left="720"/>
        <w:rPr>
          <w:rFonts w:ascii="Arial" w:hAnsi="Arial" w:cs="Arial"/>
          <w:noProof/>
        </w:rPr>
      </w:pPr>
    </w:p>
    <w:p w14:paraId="2B41A03D" w14:textId="4B38A82D" w:rsidR="00175704" w:rsidRPr="005A3B8D" w:rsidRDefault="009E545B" w:rsidP="00175704">
      <w:pPr>
        <w:widowControl w:val="0"/>
        <w:autoSpaceDE w:val="0"/>
        <w:autoSpaceDN w:val="0"/>
        <w:adjustRightInd w:val="0"/>
        <w:ind w:left="720" w:firstLine="720"/>
        <w:rPr>
          <w:rFonts w:ascii="Arial" w:hAnsi="Arial" w:cs="Arial"/>
          <w:color w:val="000000"/>
        </w:rPr>
      </w:pPr>
      <w:r>
        <w:rPr>
          <w:rFonts w:ascii="Arial" w:hAnsi="Arial" w:cs="Arial"/>
          <w:noProof/>
          <w:color w:val="000000"/>
        </w:rPr>
        <w:drawing>
          <wp:inline distT="0" distB="0" distL="0" distR="0" wp14:anchorId="3E81ED44" wp14:editId="3B83D2BE">
            <wp:extent cx="3230880" cy="124206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230880" cy="1242060"/>
                    </a:xfrm>
                    <a:prstGeom prst="rect">
                      <a:avLst/>
                    </a:prstGeom>
                    <a:noFill/>
                    <a:ln>
                      <a:noFill/>
                    </a:ln>
                  </pic:spPr>
                </pic:pic>
              </a:graphicData>
            </a:graphic>
          </wp:inline>
        </w:drawing>
      </w:r>
    </w:p>
    <w:p w14:paraId="0FAD0234" w14:textId="77777777" w:rsidR="00175704" w:rsidRPr="005A3B8D" w:rsidRDefault="00175704" w:rsidP="00175704">
      <w:pPr>
        <w:widowControl w:val="0"/>
        <w:autoSpaceDE w:val="0"/>
        <w:autoSpaceDN w:val="0"/>
        <w:adjustRightInd w:val="0"/>
        <w:ind w:left="720"/>
        <w:rPr>
          <w:rFonts w:ascii="Arial" w:hAnsi="Arial" w:cs="Arial"/>
          <w:i/>
          <w:iCs/>
          <w:sz w:val="23"/>
          <w:szCs w:val="23"/>
        </w:rPr>
      </w:pPr>
    </w:p>
    <w:p w14:paraId="7B3A47A6" w14:textId="77777777" w:rsidR="00175704" w:rsidRPr="005A3B8D" w:rsidRDefault="00175704" w:rsidP="00175704">
      <w:pPr>
        <w:widowControl w:val="0"/>
        <w:autoSpaceDE w:val="0"/>
        <w:autoSpaceDN w:val="0"/>
        <w:adjustRightInd w:val="0"/>
        <w:ind w:left="720"/>
        <w:rPr>
          <w:rFonts w:ascii="Arial" w:hAnsi="Arial" w:cs="Arial"/>
          <w:sz w:val="14"/>
          <w:szCs w:val="14"/>
        </w:rPr>
      </w:pPr>
      <w:r w:rsidRPr="005A3B8D">
        <w:rPr>
          <w:i/>
          <w:iCs/>
        </w:rPr>
        <w:t xml:space="preserve">Throttle </w:t>
      </w:r>
      <w:r w:rsidRPr="005A3B8D">
        <w:t>Pressur</w:t>
      </w:r>
      <w:r w:rsidRPr="005A3B8D">
        <w:rPr>
          <w:i/>
          <w:iCs/>
        </w:rPr>
        <w:t xml:space="preserve">e = </w:t>
      </w:r>
      <w:r w:rsidRPr="005A3B8D">
        <w:t>Interpolatio</w:t>
      </w:r>
      <w:r w:rsidRPr="005A3B8D">
        <w:rPr>
          <w:i/>
          <w:iCs/>
        </w:rPr>
        <w:t xml:space="preserve">n </w:t>
      </w:r>
      <w:r w:rsidRPr="005A3B8D">
        <w:t>o</w:t>
      </w:r>
      <w:r w:rsidRPr="005A3B8D">
        <w:rPr>
          <w:i/>
          <w:iCs/>
        </w:rPr>
        <w:t xml:space="preserve">f </w:t>
      </w:r>
      <w:r w:rsidRPr="005A3B8D">
        <w:t>Pressur</w:t>
      </w:r>
      <w:r w:rsidRPr="005A3B8D">
        <w:rPr>
          <w:i/>
          <w:iCs/>
        </w:rPr>
        <w:t xml:space="preserve">e </w:t>
      </w:r>
      <w:r w:rsidRPr="005A3B8D">
        <w:t>curv</w:t>
      </w:r>
      <w:r w:rsidRPr="005A3B8D">
        <w:rPr>
          <w:i/>
          <w:iCs/>
        </w:rPr>
        <w:t xml:space="preserve">e </w:t>
      </w:r>
      <w:r w:rsidRPr="005A3B8D">
        <w:t>a</w:t>
      </w:r>
      <w:r w:rsidRPr="005A3B8D">
        <w:rPr>
          <w:i/>
          <w:iCs/>
        </w:rPr>
        <w:t xml:space="preserve">t </w:t>
      </w:r>
      <w:r w:rsidRPr="005A3B8D">
        <w:t>MW</w:t>
      </w:r>
      <w:r w:rsidRPr="005A3B8D">
        <w:rPr>
          <w:rFonts w:ascii="Arial" w:hAnsi="Arial" w:cs="Arial"/>
          <w:i/>
          <w:iCs/>
          <w:sz w:val="14"/>
          <w:szCs w:val="14"/>
        </w:rPr>
        <w:t>pre</w:t>
      </w:r>
      <w:r w:rsidRPr="005A3B8D">
        <w:rPr>
          <w:rFonts w:ascii="Cambria Math" w:hAnsi="Cambria Math" w:cs="Cambria Math"/>
          <w:i/>
          <w:iCs/>
          <w:sz w:val="14"/>
          <w:szCs w:val="14"/>
        </w:rPr>
        <w:t>‐</w:t>
      </w:r>
      <w:r w:rsidRPr="005A3B8D">
        <w:rPr>
          <w:rFonts w:ascii="Arial" w:hAnsi="Arial" w:cs="Arial"/>
          <w:i/>
          <w:iCs/>
          <w:sz w:val="14"/>
          <w:szCs w:val="14"/>
        </w:rPr>
        <w:t xml:space="preserve">perturbation </w:t>
      </w:r>
    </w:p>
    <w:p w14:paraId="05DBA571" w14:textId="77777777" w:rsidR="00175704" w:rsidRPr="005A3B8D" w:rsidRDefault="00175704" w:rsidP="00175704">
      <w:pPr>
        <w:widowControl w:val="0"/>
        <w:autoSpaceDE w:val="0"/>
        <w:autoSpaceDN w:val="0"/>
        <w:adjustRightInd w:val="0"/>
        <w:spacing w:line="308" w:lineRule="atLeast"/>
        <w:rPr>
          <w:rFonts w:ascii="Arial" w:hAnsi="Arial" w:cs="Arial"/>
          <w:sz w:val="22"/>
          <w:szCs w:val="22"/>
        </w:rPr>
      </w:pPr>
    </w:p>
    <w:p w14:paraId="56669686" w14:textId="77777777" w:rsidR="00175704" w:rsidRDefault="00175704" w:rsidP="00175704">
      <w:pPr>
        <w:widowControl w:val="0"/>
        <w:autoSpaceDE w:val="0"/>
        <w:autoSpaceDN w:val="0"/>
        <w:adjustRightInd w:val="0"/>
        <w:spacing w:line="308" w:lineRule="atLeast"/>
        <w:rPr>
          <w:b/>
          <w:bCs/>
        </w:rPr>
      </w:pPr>
      <w:r w:rsidRPr="00E723BF">
        <w:rPr>
          <w:b/>
          <w:bCs/>
        </w:rPr>
        <w:t>ESPFRfinal for Other Generating Units/Generating Facilities</w:t>
      </w:r>
      <w:r>
        <w:rPr>
          <w:b/>
          <w:bCs/>
        </w:rPr>
        <w:t xml:space="preserve"> and Energy Storage Resources</w:t>
      </w:r>
      <w:r w:rsidRPr="00E723BF">
        <w:rPr>
          <w:b/>
          <w:bCs/>
        </w:rPr>
        <w:t xml:space="preserve"> </w:t>
      </w:r>
    </w:p>
    <w:p w14:paraId="38A96E8B" w14:textId="77777777" w:rsidR="00175704" w:rsidRPr="00E723BF" w:rsidRDefault="00175704" w:rsidP="00175704">
      <w:pPr>
        <w:widowControl w:val="0"/>
        <w:autoSpaceDE w:val="0"/>
        <w:autoSpaceDN w:val="0"/>
        <w:adjustRightInd w:val="0"/>
        <w:spacing w:line="308" w:lineRule="atLeast"/>
      </w:pPr>
    </w:p>
    <w:p w14:paraId="5702987F" w14:textId="3899EF8F" w:rsidR="00175704" w:rsidRDefault="00175704" w:rsidP="00175704">
      <w:pPr>
        <w:widowControl w:val="0"/>
        <w:autoSpaceDE w:val="0"/>
        <w:autoSpaceDN w:val="0"/>
        <w:adjustRightInd w:val="0"/>
        <w:spacing w:line="311" w:lineRule="atLeast"/>
        <w:ind w:left="720"/>
        <w:rPr>
          <w:rFonts w:ascii="Arial" w:hAnsi="Arial" w:cs="Arial"/>
        </w:rPr>
      </w:pPr>
      <w:r w:rsidRPr="005A3B8D">
        <w:rPr>
          <w:rFonts w:ascii="Arial" w:hAnsi="Arial" w:cs="Arial"/>
        </w:rPr>
        <w:lastRenderedPageBreak/>
        <w:t xml:space="preserve">   </w:t>
      </w:r>
      <w:r w:rsidR="009E545B">
        <w:rPr>
          <w:rFonts w:ascii="Arial" w:hAnsi="Arial" w:cs="Arial"/>
          <w:noProof/>
          <w:position w:val="-14"/>
        </w:rPr>
        <w:drawing>
          <wp:inline distT="0" distB="0" distL="0" distR="0" wp14:anchorId="19783082" wp14:editId="00AE4501">
            <wp:extent cx="1744980" cy="2514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744980" cy="251460"/>
                    </a:xfrm>
                    <a:prstGeom prst="rect">
                      <a:avLst/>
                    </a:prstGeom>
                    <a:noFill/>
                    <a:ln>
                      <a:noFill/>
                    </a:ln>
                  </pic:spPr>
                </pic:pic>
              </a:graphicData>
            </a:graphic>
          </wp:inline>
        </w:drawing>
      </w:r>
    </w:p>
    <w:p w14:paraId="19A11D5A" w14:textId="77777777" w:rsidR="00175704" w:rsidRPr="005A3B8D" w:rsidRDefault="00175704" w:rsidP="00175704">
      <w:pPr>
        <w:widowControl w:val="0"/>
        <w:autoSpaceDE w:val="0"/>
        <w:autoSpaceDN w:val="0"/>
        <w:adjustRightInd w:val="0"/>
        <w:spacing w:line="311" w:lineRule="atLeast"/>
        <w:ind w:left="720"/>
        <w:rPr>
          <w:rFonts w:ascii="Arial" w:hAnsi="Arial" w:cs="Arial"/>
        </w:rPr>
      </w:pPr>
    </w:p>
    <w:p w14:paraId="54EFB7AC" w14:textId="77777777" w:rsidR="00175704" w:rsidRPr="005A3B8D" w:rsidRDefault="00175704" w:rsidP="00175704">
      <w:pPr>
        <w:widowControl w:val="0"/>
        <w:autoSpaceDE w:val="0"/>
        <w:autoSpaceDN w:val="0"/>
        <w:adjustRightInd w:val="0"/>
        <w:ind w:left="720"/>
      </w:pPr>
      <w:r w:rsidRPr="005A3B8D">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0B66213F" w14:textId="77777777" w:rsidR="00175704" w:rsidRPr="005A3B8D" w:rsidRDefault="00175704" w:rsidP="00175704">
      <w:pPr>
        <w:widowControl w:val="0"/>
        <w:autoSpaceDE w:val="0"/>
        <w:autoSpaceDN w:val="0"/>
        <w:adjustRightInd w:val="0"/>
        <w:ind w:left="720"/>
        <w:rPr>
          <w:rFonts w:ascii="Arial" w:hAnsi="Arial" w:cs="Arial"/>
          <w:sz w:val="22"/>
          <w:szCs w:val="22"/>
        </w:rPr>
      </w:pPr>
    </w:p>
    <w:p w14:paraId="6816269B" w14:textId="77777777" w:rsidR="00175704" w:rsidRDefault="00175704" w:rsidP="00175704">
      <w:pPr>
        <w:widowControl w:val="0"/>
        <w:autoSpaceDE w:val="0"/>
        <w:autoSpaceDN w:val="0"/>
        <w:adjustRightInd w:val="0"/>
        <w:rPr>
          <w:rFonts w:ascii="Arial" w:hAnsi="Arial" w:cs="Arial"/>
          <w:sz w:val="22"/>
          <w:szCs w:val="22"/>
        </w:rPr>
      </w:pPr>
    </w:p>
    <w:p w14:paraId="34D3F568" w14:textId="77777777" w:rsidR="00175704" w:rsidRDefault="00175704" w:rsidP="00175704">
      <w:pPr>
        <w:widowControl w:val="0"/>
        <w:autoSpaceDE w:val="0"/>
        <w:autoSpaceDN w:val="0"/>
        <w:adjustRightInd w:val="0"/>
        <w:rPr>
          <w:rFonts w:ascii="Arial" w:hAnsi="Arial" w:cs="Arial"/>
          <w:sz w:val="22"/>
          <w:szCs w:val="22"/>
        </w:rPr>
      </w:pPr>
    </w:p>
    <w:p w14:paraId="427A5C3D" w14:textId="77777777" w:rsidR="00175704" w:rsidRDefault="00175704" w:rsidP="00175704">
      <w:pPr>
        <w:widowControl w:val="0"/>
        <w:autoSpaceDE w:val="0"/>
        <w:autoSpaceDN w:val="0"/>
        <w:adjustRightInd w:val="0"/>
        <w:rPr>
          <w:rFonts w:ascii="Arial" w:hAnsi="Arial" w:cs="Arial"/>
          <w:sz w:val="22"/>
          <w:szCs w:val="22"/>
        </w:rPr>
      </w:pPr>
    </w:p>
    <w:p w14:paraId="6B31789C" w14:textId="77777777" w:rsidR="00175704" w:rsidRDefault="00175704" w:rsidP="00175704">
      <w:pPr>
        <w:widowControl w:val="0"/>
        <w:autoSpaceDE w:val="0"/>
        <w:autoSpaceDN w:val="0"/>
        <w:adjustRightInd w:val="0"/>
        <w:rPr>
          <w:rFonts w:ascii="Arial" w:hAnsi="Arial" w:cs="Arial"/>
          <w:sz w:val="22"/>
          <w:szCs w:val="22"/>
        </w:rPr>
      </w:pPr>
    </w:p>
    <w:p w14:paraId="63ECDA74" w14:textId="77777777" w:rsidR="00175704" w:rsidRDefault="00175704" w:rsidP="00175704">
      <w:pPr>
        <w:widowControl w:val="0"/>
        <w:autoSpaceDE w:val="0"/>
        <w:autoSpaceDN w:val="0"/>
        <w:adjustRightInd w:val="0"/>
        <w:rPr>
          <w:rFonts w:ascii="Arial" w:hAnsi="Arial" w:cs="Arial"/>
          <w:sz w:val="22"/>
          <w:szCs w:val="22"/>
        </w:rPr>
      </w:pPr>
    </w:p>
    <w:p w14:paraId="10856FA2" w14:textId="77777777" w:rsidR="00175704" w:rsidRPr="005A3B8D" w:rsidRDefault="00175704" w:rsidP="00175704">
      <w:pPr>
        <w:widowControl w:val="0"/>
        <w:autoSpaceDE w:val="0"/>
        <w:autoSpaceDN w:val="0"/>
        <w:adjustRightInd w:val="0"/>
        <w:rPr>
          <w:rFonts w:ascii="Arial" w:hAnsi="Arial" w:cs="Arial"/>
          <w:sz w:val="22"/>
          <w:szCs w:val="22"/>
        </w:rPr>
      </w:pPr>
    </w:p>
    <w:p w14:paraId="6A184502" w14:textId="77777777" w:rsidR="00175704" w:rsidRPr="005A3B8D" w:rsidRDefault="00175704" w:rsidP="00175704">
      <w:pPr>
        <w:keepNext/>
        <w:spacing w:before="240" w:after="60"/>
        <w:jc w:val="center"/>
        <w:outlineLvl w:val="0"/>
        <w:rPr>
          <w:b/>
          <w:bCs/>
          <w:caps/>
          <w:kern w:val="32"/>
          <w:sz w:val="28"/>
          <w:szCs w:val="28"/>
          <w:lang w:val="x-none" w:eastAsia="x-none"/>
        </w:rPr>
      </w:pPr>
      <w:bookmarkStart w:id="39" w:name="_Hlk121226430"/>
      <w:bookmarkEnd w:id="37"/>
      <w:r w:rsidRPr="005A3B8D">
        <w:rPr>
          <w:b/>
          <w:bCs/>
          <w:caps/>
          <w:kern w:val="32"/>
          <w:sz w:val="28"/>
          <w:szCs w:val="28"/>
          <w:lang w:val="x-none" w:eastAsia="x-none"/>
        </w:rPr>
        <w:t>Limits on calculation of PFR Performance (Initial &amp;</w:t>
      </w:r>
      <w:r>
        <w:rPr>
          <w:b/>
          <w:bCs/>
          <w:caps/>
          <w:kern w:val="32"/>
          <w:sz w:val="28"/>
          <w:szCs w:val="28"/>
          <w:lang w:eastAsia="x-none"/>
        </w:rPr>
        <w:t xml:space="preserve"> </w:t>
      </w:r>
      <w:r w:rsidRPr="005A3B8D">
        <w:rPr>
          <w:b/>
          <w:bCs/>
          <w:caps/>
          <w:kern w:val="32"/>
          <w:sz w:val="28"/>
          <w:szCs w:val="28"/>
          <w:lang w:val="x-none" w:eastAsia="x-none"/>
        </w:rPr>
        <w:t>Sustained)</w:t>
      </w:r>
    </w:p>
    <w:p w14:paraId="401C4F8B" w14:textId="77777777" w:rsidR="00175704" w:rsidRPr="005A3B8D" w:rsidRDefault="00175704" w:rsidP="00175704">
      <w:pPr>
        <w:ind w:left="720"/>
        <w:contextualSpacing/>
        <w:jc w:val="both"/>
        <w:rPr>
          <w:rFonts w:ascii="Arial" w:hAnsi="Arial" w:cs="Arial"/>
          <w:sz w:val="22"/>
          <w:szCs w:val="22"/>
        </w:rPr>
      </w:pPr>
    </w:p>
    <w:p w14:paraId="19245DF7" w14:textId="77777777" w:rsidR="00175704" w:rsidRPr="005A3B8D" w:rsidRDefault="00175704" w:rsidP="00175704">
      <w:pPr>
        <w:contextualSpacing/>
        <w:jc w:val="both"/>
      </w:pPr>
      <w:r w:rsidRPr="005A3B8D">
        <w:t>For frequency deviations below 60Hz (HZ</w:t>
      </w:r>
      <w:r w:rsidRPr="005A3B8D">
        <w:rPr>
          <w:rFonts w:ascii="Arial" w:hAnsi="Arial" w:cs="Arial"/>
          <w:sz w:val="22"/>
          <w:szCs w:val="22"/>
          <w:vertAlign w:val="subscript"/>
        </w:rPr>
        <w:t>post-perturbation</w:t>
      </w:r>
      <w:r w:rsidRPr="005A3B8D">
        <w:rPr>
          <w:rFonts w:ascii="Arial" w:hAnsi="Arial" w:cs="Arial"/>
          <w:sz w:val="22"/>
          <w:szCs w:val="22"/>
        </w:rPr>
        <w:t xml:space="preserve"> </w:t>
      </w:r>
      <w:r w:rsidRPr="005A3B8D">
        <w:t xml:space="preserve">&lt; 60) </w:t>
      </w:r>
    </w:p>
    <w:p w14:paraId="233597BC" w14:textId="77777777" w:rsidR="00175704" w:rsidRPr="005A3B8D" w:rsidRDefault="00175704" w:rsidP="00175704">
      <w:pPr>
        <w:contextualSpacing/>
        <w:jc w:val="both"/>
        <w:rPr>
          <w:rFonts w:ascii="Arial" w:hAnsi="Arial" w:cs="Arial"/>
          <w:sz w:val="22"/>
          <w:szCs w:val="22"/>
        </w:rPr>
      </w:pPr>
      <w:r w:rsidRPr="005A3B8D">
        <w:t>If for a generating unit/generating facility</w:t>
      </w:r>
      <w:r w:rsidRPr="005A3B8D">
        <w:rPr>
          <w:rFonts w:ascii="Arial" w:hAnsi="Arial" w:cs="Arial"/>
          <w:sz w:val="22"/>
          <w:szCs w:val="22"/>
        </w:rPr>
        <w:t xml:space="preserve"> </w:t>
      </w:r>
    </w:p>
    <w:p w14:paraId="5A0ADA51" w14:textId="77777777" w:rsidR="00175704" w:rsidRPr="005A3B8D" w:rsidRDefault="00175704" w:rsidP="00175704">
      <w:pPr>
        <w:ind w:left="1080"/>
        <w:contextualSpacing/>
        <w:jc w:val="both"/>
        <w:rPr>
          <w:rFonts w:ascii="Arial" w:hAnsi="Arial" w:cs="Arial"/>
          <w:sz w:val="22"/>
          <w:szCs w:val="22"/>
        </w:rPr>
      </w:pPr>
    </w:p>
    <w:p w14:paraId="6D663927" w14:textId="64378F78" w:rsidR="00175704" w:rsidRPr="005A3B8D" w:rsidRDefault="00F42D80" w:rsidP="00175704">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min⁡</m:t>
        </m:r>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*0.98</m:t>
            </m:r>
          </m:e>
        </m:d>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-5MW</m:t>
            </m:r>
          </m:e>
        </m:d>
        <m:r>
          <w:rPr>
            <w:rFonts w:ascii="Cambria Math" w:hAnsi="Cambria Math"/>
          </w:rPr>
          <m:t>)</m:t>
        </m:r>
      </m:oMath>
      <w:r w:rsidR="00175704" w:rsidRPr="005A3B8D">
        <w:rPr>
          <w:rFonts w:ascii="Arial" w:hAnsi="Arial" w:cs="Arial"/>
          <w:sz w:val="22"/>
          <w:szCs w:val="22"/>
        </w:rPr>
        <w:t xml:space="preserve"> </w:t>
      </w:r>
    </w:p>
    <w:p w14:paraId="05AB844F" w14:textId="77777777" w:rsidR="00175704" w:rsidRPr="005A3B8D" w:rsidRDefault="00175704" w:rsidP="00175704">
      <w:pPr>
        <w:ind w:left="3960"/>
        <w:contextualSpacing/>
        <w:jc w:val="both"/>
        <w:rPr>
          <w:rFonts w:ascii="Calibri" w:hAnsi="Calibri"/>
          <w:sz w:val="22"/>
          <w:szCs w:val="20"/>
        </w:rPr>
      </w:pPr>
    </w:p>
    <w:p w14:paraId="1FFF76FC" w14:textId="77777777" w:rsidR="00175704" w:rsidRPr="005A3B8D" w:rsidRDefault="00175704" w:rsidP="00175704">
      <w:pPr>
        <w:contextualSpacing/>
        <w:jc w:val="both"/>
      </w:pPr>
      <w:r w:rsidRPr="005A3B8D">
        <w:t xml:space="preserve">Then Primary Frequency Response is not evaluated for this </w:t>
      </w:r>
      <w:r>
        <w:t>Frequency Measurable Event (</w:t>
      </w:r>
      <w:r w:rsidRPr="005A3B8D">
        <w:t>FME</w:t>
      </w:r>
      <w:r>
        <w:t>)</w:t>
      </w:r>
      <w:r w:rsidRPr="005A3B8D">
        <w:t xml:space="preserve">.  </w:t>
      </w:r>
    </w:p>
    <w:p w14:paraId="26846270" w14:textId="77777777" w:rsidR="00175704" w:rsidRPr="005A3B8D" w:rsidRDefault="00175704" w:rsidP="00175704">
      <w:pPr>
        <w:contextualSpacing/>
        <w:jc w:val="both"/>
      </w:pPr>
      <w:r w:rsidRPr="005A3B8D">
        <w:t>For frequency deviations above 60Hz (HZ</w:t>
      </w:r>
      <w:r w:rsidRPr="005A3B8D">
        <w:rPr>
          <w:rFonts w:ascii="Arial" w:hAnsi="Arial" w:cs="Arial"/>
          <w:sz w:val="22"/>
          <w:szCs w:val="22"/>
          <w:vertAlign w:val="subscript"/>
        </w:rPr>
        <w:t>post-perturbation</w:t>
      </w:r>
      <w:r w:rsidRPr="005A3B8D">
        <w:rPr>
          <w:rFonts w:ascii="Arial" w:hAnsi="Arial" w:cs="Arial"/>
          <w:sz w:val="22"/>
          <w:szCs w:val="22"/>
        </w:rPr>
        <w:t xml:space="preserve"> </w:t>
      </w:r>
      <w:r w:rsidRPr="005A3B8D">
        <w:t xml:space="preserve">&gt; 60) </w:t>
      </w:r>
    </w:p>
    <w:p w14:paraId="3FC121B4" w14:textId="77777777" w:rsidR="00175704" w:rsidRPr="005A3B8D" w:rsidRDefault="00175704" w:rsidP="00175704">
      <w:pPr>
        <w:contextualSpacing/>
        <w:jc w:val="both"/>
        <w:rPr>
          <w:rFonts w:ascii="Arial" w:hAnsi="Arial" w:cs="Arial"/>
          <w:sz w:val="22"/>
          <w:szCs w:val="22"/>
        </w:rPr>
      </w:pPr>
      <w:r w:rsidRPr="005A3B8D">
        <w:t xml:space="preserve">If for a generating unit/generating facility </w:t>
      </w:r>
    </w:p>
    <w:p w14:paraId="6F36C703" w14:textId="77777777" w:rsidR="00175704" w:rsidRPr="005A3B8D" w:rsidRDefault="00175704" w:rsidP="00175704">
      <w:pPr>
        <w:ind w:left="1080"/>
        <w:contextualSpacing/>
        <w:jc w:val="both"/>
        <w:rPr>
          <w:rFonts w:ascii="Arial" w:hAnsi="Arial" w:cs="Arial"/>
          <w:sz w:val="22"/>
          <w:szCs w:val="22"/>
        </w:rPr>
      </w:pPr>
    </w:p>
    <w:p w14:paraId="237DA904" w14:textId="1F031740" w:rsidR="00175704" w:rsidRPr="005A3B8D" w:rsidRDefault="00F42D80" w:rsidP="00175704">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max⁡</m:t>
        </m:r>
        <m:r>
          <w:rPr>
            <w:rFonts w:ascii="Cambria Math" w:hAnsi="Cambria Math"/>
          </w:rPr>
          <m:t>(</m:t>
        </m:r>
        <m:d>
          <m:dPr>
            <m:begChr m:val="["/>
            <m:endChr m:val="]"/>
            <m:ctrlPr>
              <w:rPr>
                <w:rFonts w:ascii="Cambria Math" w:hAnsi="Cambria Math"/>
                <w:i/>
              </w:rPr>
            </m:ctrlPr>
          </m:dPr>
          <m:e>
            <m:r>
              <w:rPr>
                <w:rFonts w:ascii="Cambria Math" w:hAnsi="Cambria Math"/>
              </w:rPr>
              <m:t>LSL+</m:t>
            </m:r>
            <m:d>
              <m:dPr>
                <m:ctrlPr>
                  <w:rPr>
                    <w:rFonts w:ascii="Cambria Math" w:hAnsi="Cambria Math"/>
                    <w:i/>
                  </w:rPr>
                </m:ctrlPr>
              </m:dPr>
              <m:e>
                <m:r>
                  <w:rPr>
                    <w:rFonts w:ascii="Cambria Math" w:hAnsi="Cambria Math"/>
                  </w:rPr>
                  <m:t>HSL-PA capacity</m:t>
                </m:r>
              </m:e>
            </m:d>
            <m:r>
              <w:rPr>
                <w:rFonts w:ascii="Cambria Math" w:hAnsi="Cambria Math"/>
              </w:rPr>
              <m:t>*0.02</m:t>
            </m:r>
          </m:e>
        </m:d>
        <m:r>
          <w:rPr>
            <w:rFonts w:ascii="Cambria Math" w:hAnsi="Cambria Math"/>
          </w:rPr>
          <m:t>,</m:t>
        </m:r>
        <m:d>
          <m:dPr>
            <m:begChr m:val="["/>
            <m:endChr m:val="]"/>
            <m:ctrlPr>
              <w:rPr>
                <w:rFonts w:ascii="Cambria Math" w:hAnsi="Cambria Math"/>
                <w:i/>
              </w:rPr>
            </m:ctrlPr>
          </m:dPr>
          <m:e>
            <m:r>
              <w:rPr>
                <w:rFonts w:ascii="Cambria Math" w:hAnsi="Cambria Math"/>
              </w:rPr>
              <m:t>LSL+5MW</m:t>
            </m:r>
          </m:e>
        </m:d>
        <m:r>
          <w:rPr>
            <w:rFonts w:ascii="Cambria Math" w:hAnsi="Cambria Math"/>
          </w:rPr>
          <m:t>))</m:t>
        </m:r>
      </m:oMath>
      <w:r w:rsidR="00175704" w:rsidRPr="005A3B8D">
        <w:rPr>
          <w:rFonts w:ascii="Arial" w:hAnsi="Arial" w:cs="Arial"/>
          <w:sz w:val="22"/>
          <w:szCs w:val="22"/>
        </w:rPr>
        <w:t xml:space="preserve"> </w:t>
      </w:r>
    </w:p>
    <w:p w14:paraId="26C9B9B9" w14:textId="77777777" w:rsidR="00175704" w:rsidRPr="005A3B8D" w:rsidRDefault="00175704" w:rsidP="00175704">
      <w:pPr>
        <w:autoSpaceDE w:val="0"/>
        <w:autoSpaceDN w:val="0"/>
        <w:adjustRightInd w:val="0"/>
        <w:ind w:left="360" w:firstLine="720"/>
        <w:rPr>
          <w:rFonts w:ascii="MS Shell Dlg 2" w:eastAsia="Calibri" w:hAnsi="MS Shell Dlg 2" w:cs="MS Shell Dlg 2"/>
          <w:sz w:val="17"/>
          <w:szCs w:val="17"/>
        </w:rPr>
      </w:pPr>
    </w:p>
    <w:p w14:paraId="23E6BBAF" w14:textId="77777777" w:rsidR="00175704" w:rsidRPr="005A3B8D" w:rsidRDefault="00175704" w:rsidP="00175704">
      <w:pPr>
        <w:ind w:left="3960"/>
        <w:contextualSpacing/>
        <w:jc w:val="both"/>
        <w:rPr>
          <w:rFonts w:ascii="Calibri" w:hAnsi="Calibri"/>
          <w:sz w:val="22"/>
          <w:szCs w:val="20"/>
        </w:rPr>
      </w:pPr>
    </w:p>
    <w:p w14:paraId="65BAFB5E" w14:textId="77777777" w:rsidR="00175704" w:rsidRDefault="00175704" w:rsidP="00175704">
      <w:pPr>
        <w:contextualSpacing/>
        <w:jc w:val="both"/>
      </w:pPr>
      <w:r w:rsidRPr="005A3B8D">
        <w:t>Then Primary Frequency Response is not evaluated for this FME.</w:t>
      </w:r>
    </w:p>
    <w:p w14:paraId="514A3A56" w14:textId="77777777" w:rsidR="00175704" w:rsidRDefault="00175704" w:rsidP="00175704">
      <w:pPr>
        <w:contextualSpacing/>
        <w:jc w:val="both"/>
      </w:pPr>
    </w:p>
    <w:p w14:paraId="27ACD261" w14:textId="77777777" w:rsidR="00175704" w:rsidRPr="00B501EE" w:rsidRDefault="00175704" w:rsidP="00175704">
      <w:pPr>
        <w:spacing w:after="240"/>
        <w:rPr>
          <w:szCs w:val="20"/>
          <w:lang w:eastAsia="x-none"/>
        </w:rPr>
      </w:pPr>
      <w:r w:rsidRPr="00B501EE">
        <w:rPr>
          <w:szCs w:val="20"/>
          <w:lang w:eastAsia="x-none"/>
        </w:rPr>
        <w:t>For E</w:t>
      </w:r>
      <w:r>
        <w:rPr>
          <w:szCs w:val="20"/>
          <w:lang w:eastAsia="x-none"/>
        </w:rPr>
        <w:t>nergy Storge Resources (E</w:t>
      </w:r>
      <w:r w:rsidRPr="00B501EE">
        <w:rPr>
          <w:szCs w:val="20"/>
          <w:lang w:eastAsia="x-none"/>
        </w:rPr>
        <w:t>SR</w:t>
      </w:r>
      <w:r>
        <w:rPr>
          <w:szCs w:val="20"/>
          <w:lang w:eastAsia="x-none"/>
        </w:rPr>
        <w:t>s)</w:t>
      </w:r>
      <w:r w:rsidRPr="00B501EE">
        <w:rPr>
          <w:szCs w:val="20"/>
          <w:lang w:eastAsia="x-none"/>
        </w:rPr>
        <w:t xml:space="preserve">, while discharging,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rsidRPr="000D791B">
        <w:t>Maximum Operating Discharge Power Limit</w:t>
      </w:r>
      <w:r w:rsidDel="00BB78E7">
        <w:rPr>
          <w:szCs w:val="20"/>
          <w:lang w:eastAsia="x-none"/>
        </w:rPr>
        <w:t xml:space="preserve"> </w:t>
      </w:r>
      <w:r w:rsidRPr="00B501EE">
        <w:rPr>
          <w:szCs w:val="20"/>
          <w:lang w:eastAsia="x-none"/>
        </w:rPr>
        <w:t>for low frequency disturbances</w:t>
      </w:r>
      <w:r>
        <w:rPr>
          <w:szCs w:val="20"/>
          <w:lang w:eastAsia="x-none"/>
        </w:rPr>
        <w:t xml:space="preserve"> t</w:t>
      </w:r>
      <w:r w:rsidRPr="00462376">
        <w:rPr>
          <w:szCs w:val="20"/>
          <w:lang w:eastAsia="x-none"/>
        </w:rPr>
        <w:t>hen Primary Frequency Response is not evaluated for this FME.</w:t>
      </w:r>
    </w:p>
    <w:p w14:paraId="2C0FA49D" w14:textId="77777777" w:rsidR="00175704" w:rsidRPr="005A3B8D" w:rsidRDefault="00175704" w:rsidP="00175704">
      <w:pPr>
        <w:contextualSpacing/>
        <w:jc w:val="both"/>
      </w:pPr>
      <w:r w:rsidRPr="00B501EE">
        <w:rPr>
          <w:szCs w:val="20"/>
          <w:lang w:eastAsia="x-none"/>
        </w:rPr>
        <w:t>For ESR</w:t>
      </w:r>
      <w:r>
        <w:rPr>
          <w:szCs w:val="20"/>
          <w:lang w:eastAsia="x-none"/>
        </w:rPr>
        <w:t>s</w:t>
      </w:r>
      <w:r w:rsidRPr="00B501EE">
        <w:rPr>
          <w:szCs w:val="20"/>
          <w:lang w:eastAsia="x-none"/>
        </w:rPr>
        <w:t xml:space="preserve">, while 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t>Maximum Operating C</w:t>
      </w:r>
      <w:r w:rsidRPr="000D791B">
        <w:t>harge Power Limit</w:t>
      </w:r>
      <w:r w:rsidDel="00BB78E7">
        <w:rPr>
          <w:szCs w:val="20"/>
          <w:lang w:eastAsia="x-none"/>
        </w:rPr>
        <w:t xml:space="preserve"> </w:t>
      </w:r>
      <w:r w:rsidRPr="00B501EE">
        <w:rPr>
          <w:szCs w:val="20"/>
          <w:lang w:eastAsia="x-none"/>
        </w:rPr>
        <w:t>for high frequency disturbances</w:t>
      </w:r>
      <w:r>
        <w:rPr>
          <w:szCs w:val="20"/>
          <w:lang w:eastAsia="x-none"/>
        </w:rPr>
        <w:t xml:space="preserve"> </w:t>
      </w:r>
      <w:r>
        <w:t>t</w:t>
      </w:r>
      <w:r w:rsidRPr="005A3B8D">
        <w:t>hen Primary Frequency Response is not evaluated for this FME.</w:t>
      </w:r>
    </w:p>
    <w:p w14:paraId="6F2AD88C" w14:textId="77777777" w:rsidR="00175704" w:rsidRPr="005A3B8D" w:rsidRDefault="00175704" w:rsidP="00175704">
      <w:pPr>
        <w:contextualSpacing/>
        <w:jc w:val="both"/>
      </w:pPr>
    </w:p>
    <w:p w14:paraId="59C277EE" w14:textId="77777777" w:rsidR="00175704" w:rsidRPr="005A3B8D" w:rsidRDefault="00175704" w:rsidP="00175704">
      <w:pPr>
        <w:contextualSpacing/>
        <w:jc w:val="both"/>
        <w:rPr>
          <w:rFonts w:ascii="Calibri" w:hAnsi="Calibri"/>
          <w:sz w:val="22"/>
          <w:szCs w:val="20"/>
        </w:rPr>
      </w:pPr>
      <w:r w:rsidRPr="005A3B8D">
        <w:t>When Expected Primary Frequency Response</w:t>
      </w:r>
      <w:r w:rsidRPr="005A3B8D">
        <w:rPr>
          <w:rFonts w:ascii="Calibri" w:hAnsi="Calibri"/>
          <w:sz w:val="22"/>
          <w:szCs w:val="20"/>
          <w:vertAlign w:val="subscript"/>
        </w:rPr>
        <w:t>Final</w:t>
      </w:r>
      <w:r w:rsidRPr="005A3B8D">
        <w:rPr>
          <w:rFonts w:ascii="Calibri" w:hAnsi="Calibri"/>
          <w:sz w:val="22"/>
          <w:szCs w:val="20"/>
        </w:rPr>
        <w:t xml:space="preserve"> </w:t>
      </w:r>
      <w:r w:rsidRPr="005A3B8D">
        <w:t>is greater than operating margin Caps and limits exist for resources operating with adequate reserve margin to be evaluated (greater of 2% of (</w:t>
      </w:r>
      <w:r>
        <w:t>High Sustained Limit (</w:t>
      </w:r>
      <w:r w:rsidRPr="005A3B8D">
        <w:t>HSL</w:t>
      </w:r>
      <w:r>
        <w:t>)</w:t>
      </w:r>
      <w:r w:rsidRPr="005A3B8D">
        <w:t xml:space="preserve"> less PA Capacity) or 5 MW), but with Expected Primary Frequency Response</w:t>
      </w:r>
      <w:r w:rsidRPr="005A3B8D">
        <w:rPr>
          <w:rFonts w:ascii="Calibri" w:hAnsi="Calibri"/>
          <w:sz w:val="22"/>
          <w:szCs w:val="22"/>
          <w:vertAlign w:val="subscript"/>
        </w:rPr>
        <w:t>Final</w:t>
      </w:r>
      <w:r w:rsidRPr="005A3B8D">
        <w:rPr>
          <w:rFonts w:ascii="Calibri" w:hAnsi="Calibri"/>
          <w:sz w:val="22"/>
          <w:szCs w:val="22"/>
        </w:rPr>
        <w:t xml:space="preserve"> </w:t>
      </w:r>
      <w:r w:rsidRPr="005A3B8D">
        <w:t>greater than the actual margin available</w:t>
      </w:r>
      <w:r w:rsidRPr="005A3B8D">
        <w:rPr>
          <w:rFonts w:ascii="Calibri" w:hAnsi="Calibri"/>
          <w:sz w:val="22"/>
          <w:szCs w:val="22"/>
        </w:rPr>
        <w:t>.</w:t>
      </w:r>
    </w:p>
    <w:p w14:paraId="147FD615" w14:textId="77777777" w:rsidR="00175704" w:rsidRPr="005A3B8D" w:rsidRDefault="00175704" w:rsidP="00175704">
      <w:pPr>
        <w:ind w:left="720"/>
        <w:jc w:val="both"/>
        <w:rPr>
          <w:rFonts w:ascii="Calibri" w:hAnsi="Calibri"/>
          <w:sz w:val="22"/>
          <w:szCs w:val="22"/>
        </w:rPr>
      </w:pPr>
    </w:p>
    <w:p w14:paraId="07449755" w14:textId="1F60090E" w:rsidR="00175704" w:rsidRPr="005A3B8D" w:rsidRDefault="00175704" w:rsidP="00175704">
      <w:pPr>
        <w:ind w:left="720" w:hanging="720"/>
        <w:contextualSpacing/>
        <w:jc w:val="both"/>
        <w:rPr>
          <w:rFonts w:ascii="Calibri" w:hAnsi="Calibri"/>
          <w:sz w:val="22"/>
          <w:szCs w:val="22"/>
        </w:rPr>
      </w:pPr>
      <w:r>
        <w:t>(1)</w:t>
      </w:r>
      <w:r>
        <w:tab/>
      </w:r>
      <w:r w:rsidRPr="005A3B8D">
        <w:t xml:space="preserve">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 xml:space="preserve">will be set to the greater of 0.75 or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t>if all of the following conditions are met:</w:t>
      </w:r>
    </w:p>
    <w:p w14:paraId="6D6E5817" w14:textId="77777777" w:rsidR="00175704" w:rsidRPr="005A3B8D" w:rsidRDefault="00175704" w:rsidP="00175704">
      <w:pPr>
        <w:ind w:left="1800"/>
        <w:contextualSpacing/>
        <w:jc w:val="both"/>
        <w:rPr>
          <w:rFonts w:ascii="Calibri" w:hAnsi="Calibri"/>
          <w:sz w:val="22"/>
          <w:szCs w:val="22"/>
        </w:rPr>
      </w:pPr>
    </w:p>
    <w:p w14:paraId="3D365DBF" w14:textId="6FA9CCBE" w:rsidR="00175704" w:rsidRPr="005A3B8D" w:rsidRDefault="00175704" w:rsidP="00175704">
      <w:pPr>
        <w:ind w:left="1440" w:hanging="720"/>
        <w:contextualSpacing/>
        <w:jc w:val="both"/>
      </w:pPr>
      <w:r>
        <w:t>(a)</w:t>
      </w:r>
      <w:r>
        <w:tab/>
      </w:r>
      <w:r w:rsidRPr="005A3B8D">
        <w:t xml:space="preserve">The generating unit/generating facility’s </w:t>
      </w:r>
      <w:r>
        <w:t xml:space="preserve">or ESR’s </w:t>
      </w:r>
      <w:r w:rsidRPr="005A3B8D">
        <w:t>pre</w:t>
      </w:r>
      <w:r w:rsidRPr="005A3B8D">
        <w:rPr>
          <w:rFonts w:ascii="Cambria Math" w:hAnsi="Cambria Math" w:cs="Cambria Math"/>
        </w:rPr>
        <w:t>‐</w:t>
      </w:r>
      <w:r w:rsidRPr="005A3B8D">
        <w:t xml:space="preserve">perturbation operating margin (appropriate for the frequency deviation direction) is greater than 2% of its </w:t>
      </w:r>
      <m:oMath>
        <m:d>
          <m:dPr>
            <m:ctrlPr>
              <w:rPr>
                <w:rFonts w:ascii="Cambria Math" w:hAnsi="Cambria Math"/>
                <w:sz w:val="22"/>
                <w:szCs w:val="22"/>
              </w:rPr>
            </m:ctrlPr>
          </m:dPr>
          <m:e>
            <m:r>
              <m:rPr>
                <m:sty m:val="p"/>
              </m:rPr>
              <w:rPr>
                <w:rFonts w:ascii="Cambria Math" w:hAnsi="Cambria Math"/>
                <w:sz w:val="22"/>
                <w:szCs w:val="22"/>
              </w:rPr>
              <m:t>HSL-PACapacity</m:t>
            </m:r>
          </m:e>
        </m:d>
      </m:oMath>
      <w:r w:rsidRPr="005A3B8D">
        <w:rPr>
          <w:rFonts w:ascii="Calibri" w:hAnsi="Calibri"/>
          <w:sz w:val="22"/>
          <w:szCs w:val="22"/>
        </w:rPr>
        <w:t xml:space="preserve"> </w:t>
      </w:r>
      <w:r w:rsidRPr="005A3B8D">
        <w:t>and greater than 5 MW; and</w:t>
      </w:r>
    </w:p>
    <w:p w14:paraId="69B737BC" w14:textId="77777777" w:rsidR="00175704" w:rsidRPr="005A3B8D" w:rsidRDefault="00175704" w:rsidP="00175704">
      <w:pPr>
        <w:ind w:left="2160"/>
        <w:contextualSpacing/>
        <w:jc w:val="both"/>
      </w:pPr>
    </w:p>
    <w:p w14:paraId="34E20ED9" w14:textId="373E3E63" w:rsidR="00175704" w:rsidRPr="005A3B8D" w:rsidRDefault="00175704" w:rsidP="00175704">
      <w:pPr>
        <w:ind w:left="1440" w:hanging="720"/>
        <w:contextualSpacing/>
        <w:jc w:val="both"/>
        <w:rPr>
          <w:rFonts w:ascii="Calibri" w:hAnsi="Calibri"/>
          <w:sz w:val="22"/>
          <w:szCs w:val="22"/>
        </w:rPr>
      </w:pPr>
      <w:r>
        <w:t>(b)</w:t>
      </w:r>
      <w:r>
        <w:tab/>
      </w:r>
      <w:r w:rsidRPr="005A3B8D">
        <w:t xml:space="preserve">The </w:t>
      </w:r>
      <m:oMath>
        <m:sSub>
          <m:sSubPr>
            <m:ctrlPr>
              <w:rPr>
                <w:rFonts w:ascii="Cambria Math" w:hAnsi="Cambria Math"/>
                <w:sz w:val="22"/>
                <w:szCs w:val="22"/>
              </w:rPr>
            </m:ctrlPr>
          </m:sSubPr>
          <m:e>
            <m:r>
              <m:rPr>
                <m:sty m:val="p"/>
              </m:rPr>
              <w:rPr>
                <w:rFonts w:ascii="Cambria Math" w:hAnsi="Cambria Math"/>
                <w:sz w:val="22"/>
                <w:szCs w:val="22"/>
              </w:rPr>
              <m:t>EPFR</m:t>
            </m:r>
          </m:e>
          <m:sub>
            <m:r>
              <m:rPr>
                <m:sty m:val="p"/>
              </m:rPr>
              <w:rPr>
                <w:rFonts w:ascii="Cambria Math" w:hAnsi="Cambria Math"/>
                <w:sz w:val="22"/>
                <w:szCs w:val="22"/>
              </w:rPr>
              <m:t>Final</m:t>
            </m:r>
          </m:sub>
        </m:sSub>
      </m:oMath>
      <w:r w:rsidRPr="005A3B8D">
        <w:rPr>
          <w:rFonts w:ascii="Calibri" w:hAnsi="Calibri"/>
          <w:sz w:val="22"/>
          <w:szCs w:val="22"/>
        </w:rPr>
        <w:t xml:space="preserve"> </w:t>
      </w:r>
      <w:r w:rsidRPr="005A3B8D">
        <w:t xml:space="preserve">is greater than the generating unit/generating facility’s </w:t>
      </w:r>
      <w:r>
        <w:t xml:space="preserve">or ESR’s </w:t>
      </w:r>
      <w:r w:rsidRPr="005A3B8D">
        <w:t>available frequency responsive capacity</w:t>
      </w:r>
      <w:r w:rsidRPr="005A3B8D">
        <w:rPr>
          <w:vertAlign w:val="superscript"/>
        </w:rPr>
        <w:footnoteReference w:id="2"/>
      </w:r>
      <w:r w:rsidRPr="005A3B8D">
        <w:t>; and</w:t>
      </w:r>
    </w:p>
    <w:p w14:paraId="5F6075B8" w14:textId="77777777" w:rsidR="00175704" w:rsidRPr="005A3B8D" w:rsidRDefault="00175704" w:rsidP="00175704">
      <w:pPr>
        <w:ind w:left="1440" w:hanging="720"/>
        <w:contextualSpacing/>
        <w:jc w:val="both"/>
        <w:rPr>
          <w:rFonts w:ascii="Calibri" w:hAnsi="Calibri"/>
          <w:sz w:val="22"/>
          <w:szCs w:val="22"/>
        </w:rPr>
      </w:pPr>
    </w:p>
    <w:p w14:paraId="1290FA59" w14:textId="01344FA3" w:rsidR="00175704" w:rsidRPr="005A3B8D" w:rsidRDefault="00175704" w:rsidP="00175704">
      <w:pPr>
        <w:ind w:left="1440" w:hanging="720"/>
        <w:contextualSpacing/>
        <w:jc w:val="both"/>
        <w:rPr>
          <w:rFonts w:ascii="Calibri" w:hAnsi="Calibri"/>
          <w:sz w:val="22"/>
          <w:szCs w:val="22"/>
        </w:rPr>
      </w:pPr>
      <w:r>
        <w:t>(c)</w:t>
      </w:r>
      <w:r>
        <w:tab/>
      </w:r>
      <w:r w:rsidRPr="005A3B8D">
        <w:t>The generating unit/generating facility’s</w:t>
      </w:r>
      <w:r w:rsidRPr="005A3B8D">
        <w:rPr>
          <w:rFonts w:ascii="Calibri" w:hAnsi="Calibri"/>
          <w:sz w:val="22"/>
          <w:szCs w:val="22"/>
        </w:rPr>
        <w:t xml:space="preserve"> </w:t>
      </w:r>
      <w:r w:rsidRPr="00B82844">
        <w:t>or ESR’s</w:t>
      </w:r>
      <w:r>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A3B8D">
        <w:rPr>
          <w:rFonts w:ascii="Calibri" w:hAnsi="Calibri"/>
          <w:sz w:val="22"/>
          <w:szCs w:val="22"/>
        </w:rPr>
        <w:t xml:space="preserve"> </w:t>
      </w:r>
      <w:r w:rsidRPr="005A3B8D">
        <w:t>response is in the correct direction.</w:t>
      </w:r>
    </w:p>
    <w:p w14:paraId="5EE0EE63" w14:textId="77777777" w:rsidR="00175704" w:rsidRPr="005A3B8D" w:rsidRDefault="00175704" w:rsidP="00175704">
      <w:pPr>
        <w:ind w:left="2160"/>
        <w:contextualSpacing/>
        <w:jc w:val="both"/>
        <w:rPr>
          <w:rFonts w:ascii="Calibri" w:hAnsi="Calibri"/>
          <w:sz w:val="22"/>
          <w:szCs w:val="22"/>
        </w:rPr>
      </w:pPr>
    </w:p>
    <w:p w14:paraId="762645CC" w14:textId="7AA243F6" w:rsidR="00175704" w:rsidRDefault="00175704" w:rsidP="00175704">
      <w:pPr>
        <w:ind w:left="720" w:hanging="720"/>
        <w:contextualSpacing/>
        <w:jc w:val="both"/>
      </w:pPr>
      <w:r>
        <w:t>(2)</w:t>
      </w:r>
      <w:r>
        <w:tab/>
      </w:r>
      <w:r w:rsidRPr="005A3B8D">
        <w:t>When calculation of the</w:t>
      </w:r>
      <w:r w:rsidRPr="005A3B8D">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t xml:space="preserve"> uses the resource’s</w:t>
      </w:r>
      <w:r w:rsidRPr="005A3B8D">
        <w:rPr>
          <w:rFonts w:ascii="Calibri" w:hAnsi="Calibri"/>
          <w:sz w:val="22"/>
          <w:szCs w:val="22"/>
        </w:rPr>
        <w:t xml:space="preserve"> </w:t>
      </w:r>
      <m:oMath>
        <m:r>
          <m:rPr>
            <m:sty m:val="p"/>
          </m:rPr>
          <w:rPr>
            <w:rFonts w:ascii="Cambria Math" w:hAnsi="Cambria Math"/>
            <w:sz w:val="22"/>
            <w:szCs w:val="22"/>
          </w:rPr>
          <m:t>HSL-PACapacity</m:t>
        </m:r>
      </m:oMath>
      <w:r w:rsidRPr="005A3B8D">
        <w:t xml:space="preserve"> as the maximum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will not be greater than 1.0.</w:t>
      </w:r>
    </w:p>
    <w:p w14:paraId="35508A49" w14:textId="77777777" w:rsidR="00175704" w:rsidRPr="005A3B8D" w:rsidRDefault="00175704" w:rsidP="00175704">
      <w:pPr>
        <w:ind w:left="720" w:hanging="720"/>
        <w:contextualSpacing/>
        <w:jc w:val="both"/>
        <w:rPr>
          <w:rFonts w:ascii="Calibri" w:hAnsi="Calibri"/>
          <w:sz w:val="22"/>
          <w:szCs w:val="22"/>
        </w:rPr>
      </w:pPr>
    </w:p>
    <w:p w14:paraId="6DD5F100" w14:textId="6AE4B518" w:rsidR="00175704" w:rsidRPr="005A3B8D" w:rsidRDefault="00175704" w:rsidP="00175704">
      <w:pPr>
        <w:ind w:left="720" w:hanging="720"/>
        <w:contextualSpacing/>
        <w:jc w:val="both"/>
        <w:rPr>
          <w:rFonts w:ascii="Calibri" w:hAnsi="Calibri"/>
          <w:sz w:val="22"/>
          <w:szCs w:val="22"/>
        </w:rPr>
      </w:pPr>
      <w:r>
        <w:t>(3)</w:t>
      </w:r>
      <w:r>
        <w:tab/>
      </w:r>
      <w:r w:rsidRPr="005A3B8D">
        <w:t xml:space="preserve">When calculation of 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t xml:space="preserve"> uses the resource’s </w:t>
      </w:r>
      <m:oMath>
        <m:r>
          <m:rPr>
            <m:sty m:val="p"/>
          </m:rPr>
          <w:rPr>
            <w:rFonts w:ascii="Cambria Math" w:hAnsi="Cambria Math"/>
            <w:sz w:val="22"/>
            <w:szCs w:val="22"/>
          </w:rPr>
          <m:t>LSL-PACapacity</m:t>
        </m:r>
      </m:oMath>
      <w:r w:rsidRPr="005A3B8D">
        <w:t xml:space="preserve"> as the minimum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will not be greater than 1.0.</w:t>
      </w:r>
    </w:p>
    <w:p w14:paraId="438B8F13" w14:textId="77777777" w:rsidR="00175704" w:rsidRPr="005A3B8D" w:rsidRDefault="00175704" w:rsidP="00175704">
      <w:pPr>
        <w:ind w:left="720" w:hanging="720"/>
        <w:contextualSpacing/>
        <w:jc w:val="both"/>
        <w:rPr>
          <w:rFonts w:ascii="Calibri" w:hAnsi="Calibri"/>
          <w:sz w:val="22"/>
          <w:szCs w:val="22"/>
        </w:rPr>
      </w:pPr>
    </w:p>
    <w:p w14:paraId="5BFCB254" w14:textId="031260A8" w:rsidR="00175704" w:rsidRPr="005A3B8D" w:rsidRDefault="00175704" w:rsidP="00175704">
      <w:pPr>
        <w:ind w:left="720" w:hanging="720"/>
        <w:contextualSpacing/>
        <w:jc w:val="both"/>
      </w:pPr>
      <w:r>
        <w:t>(4)</w:t>
      </w:r>
      <w:r>
        <w:tab/>
      </w:r>
      <w:r w:rsidRPr="005A3B8D">
        <w:t>If the</w:t>
      </w:r>
      <w:r w:rsidRPr="005A3B8D">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A3B8D">
        <w:t>is in the wrong direction, then</w:t>
      </w:r>
      <w:r w:rsidRPr="005A3B8D">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is 0.0.</w:t>
      </w:r>
    </w:p>
    <w:p w14:paraId="085225F9" w14:textId="77777777" w:rsidR="00175704" w:rsidRPr="005A3B8D" w:rsidRDefault="00175704" w:rsidP="00175704">
      <w:pPr>
        <w:ind w:left="720" w:hanging="720"/>
        <w:contextualSpacing/>
        <w:jc w:val="both"/>
      </w:pPr>
    </w:p>
    <w:p w14:paraId="528772AF" w14:textId="77777777" w:rsidR="00175704" w:rsidRPr="005A3B8D" w:rsidRDefault="00175704" w:rsidP="00175704">
      <w:pPr>
        <w:ind w:left="720" w:hanging="720"/>
        <w:contextualSpacing/>
        <w:jc w:val="both"/>
        <w:rPr>
          <w:rFonts w:ascii="Calibri" w:hAnsi="Calibri"/>
          <w:sz w:val="22"/>
          <w:szCs w:val="22"/>
        </w:rPr>
      </w:pPr>
      <w:r>
        <w:t>(5)</w:t>
      </w:r>
      <w:r>
        <w:tab/>
      </w:r>
      <w:r w:rsidRPr="005A3B8D">
        <w:t>These caps and limits apply to both the Initial and Sustained Primary Frequency Response measures.</w:t>
      </w:r>
    </w:p>
    <w:p w14:paraId="31478A61" w14:textId="77777777" w:rsidR="00175704" w:rsidRPr="005A3B8D" w:rsidRDefault="00175704" w:rsidP="00175704">
      <w:pPr>
        <w:keepNext/>
        <w:spacing w:before="240" w:after="60"/>
        <w:jc w:val="center"/>
        <w:outlineLvl w:val="0"/>
        <w:rPr>
          <w:u w:val="single"/>
        </w:rPr>
      </w:pPr>
    </w:p>
    <w:p w14:paraId="209466CF" w14:textId="77777777" w:rsidR="00175704" w:rsidRPr="00E723BF" w:rsidRDefault="00175704" w:rsidP="00175704">
      <w:pPr>
        <w:widowControl w:val="0"/>
        <w:autoSpaceDE w:val="0"/>
        <w:autoSpaceDN w:val="0"/>
        <w:adjustRightInd w:val="0"/>
        <w:spacing w:line="308" w:lineRule="atLeast"/>
      </w:pPr>
      <w:r w:rsidRPr="00E723BF">
        <w:rPr>
          <w:b/>
          <w:bCs/>
        </w:rPr>
        <w:t>INITIAL PFR and SUSTAINED PFR PERFORMANCE REQUIREMENT</w:t>
      </w:r>
    </w:p>
    <w:p w14:paraId="7838D62F" w14:textId="77777777" w:rsidR="00175704" w:rsidRPr="005A3B8D" w:rsidRDefault="00175704" w:rsidP="00175704">
      <w:pPr>
        <w:widowControl w:val="0"/>
        <w:autoSpaceDE w:val="0"/>
        <w:autoSpaceDN w:val="0"/>
        <w:adjustRightInd w:val="0"/>
        <w:rPr>
          <w:rFonts w:ascii="Arial" w:hAnsi="Arial" w:cs="Arial"/>
          <w:sz w:val="22"/>
          <w:szCs w:val="22"/>
        </w:rPr>
      </w:pPr>
    </w:p>
    <w:p w14:paraId="377DB1C0" w14:textId="77777777" w:rsidR="00175704" w:rsidRPr="005A3B8D" w:rsidRDefault="00175704" w:rsidP="00175704">
      <w:pPr>
        <w:widowControl w:val="0"/>
        <w:autoSpaceDE w:val="0"/>
        <w:autoSpaceDN w:val="0"/>
        <w:adjustRightInd w:val="0"/>
        <w:spacing w:after="120" w:line="240" w:lineRule="atLeast"/>
      </w:pPr>
      <w:r w:rsidRPr="005A3B8D">
        <w:t xml:space="preserve">ERCOT computes an average Initial PFR and Sustained PFR performance based on either all FMEs evaluated within 12 months or the last </w:t>
      </w:r>
      <w:r>
        <w:t>eight</w:t>
      </w:r>
      <w:r w:rsidRPr="005A3B8D">
        <w:t xml:space="preserve"> FMEs (applicable if a minimum threshold of </w:t>
      </w:r>
      <w:r>
        <w:t>eight</w:t>
      </w:r>
      <w:r w:rsidRPr="005A3B8D">
        <w:t xml:space="preserve"> FMEs within the 12 month period is not met). </w:t>
      </w:r>
      <w:r>
        <w:t xml:space="preserve"> </w:t>
      </w:r>
      <w:r w:rsidRPr="005A3B8D">
        <w:t>Each Generation Resource</w:t>
      </w:r>
      <w:r>
        <w:t>, ESR, Settlement Only Transmission Generator (SOTG), Settlement Only Transmission Self-Generator (SOTSG),</w:t>
      </w:r>
      <w:r w:rsidRPr="005A3B8D">
        <w:t xml:space="preserve"> and Controllable Load Resource shall meet a minimum rolling average initial Primary Frequency Response performance and sustained Primary Frequency Response performance of 0.75</w:t>
      </w:r>
      <w:r>
        <w:t>.</w:t>
      </w:r>
    </w:p>
    <w:p w14:paraId="6C18E325" w14:textId="77777777" w:rsidR="00175704" w:rsidRPr="00E723BF" w:rsidRDefault="00175704" w:rsidP="00175704">
      <w:pPr>
        <w:widowControl w:val="0"/>
        <w:autoSpaceDE w:val="0"/>
        <w:autoSpaceDN w:val="0"/>
        <w:adjustRightInd w:val="0"/>
        <w:rPr>
          <w:color w:val="000000"/>
        </w:rPr>
      </w:pPr>
    </w:p>
    <w:p w14:paraId="11CEFED3" w14:textId="77777777" w:rsidR="00175704" w:rsidRPr="00E723BF" w:rsidRDefault="00175704" w:rsidP="00175704">
      <w:pPr>
        <w:widowControl w:val="0"/>
        <w:autoSpaceDE w:val="0"/>
        <w:autoSpaceDN w:val="0"/>
        <w:adjustRightInd w:val="0"/>
        <w:spacing w:line="308" w:lineRule="atLeast"/>
      </w:pPr>
      <w:r w:rsidRPr="00E723BF">
        <w:rPr>
          <w:b/>
          <w:bCs/>
        </w:rPr>
        <w:t>Initial PFR requirement:</w:t>
      </w:r>
    </w:p>
    <w:p w14:paraId="4D12AC35" w14:textId="348B1D11" w:rsidR="00175704" w:rsidRPr="005A3B8D" w:rsidRDefault="009E545B" w:rsidP="00175704">
      <w:pPr>
        <w:widowControl w:val="0"/>
        <w:autoSpaceDE w:val="0"/>
        <w:autoSpaceDN w:val="0"/>
        <w:adjustRightInd w:val="0"/>
        <w:rPr>
          <w:rFonts w:ascii="Arial" w:hAnsi="Arial" w:cs="Arial"/>
          <w:noProof/>
          <w:color w:val="000000"/>
        </w:rPr>
      </w:pPr>
      <w:r>
        <w:rPr>
          <w:rFonts w:ascii="Arial" w:hAnsi="Arial" w:cs="Arial"/>
          <w:noProof/>
          <w:color w:val="000000"/>
        </w:rPr>
        <w:drawing>
          <wp:inline distT="0" distB="0" distL="0" distR="0" wp14:anchorId="3E632D8E" wp14:editId="1B91698E">
            <wp:extent cx="2842260" cy="388620"/>
            <wp:effectExtent l="0" t="0" r="0" b="0"/>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842260" cy="388620"/>
                    </a:xfrm>
                    <a:prstGeom prst="rect">
                      <a:avLst/>
                    </a:prstGeom>
                    <a:noFill/>
                    <a:ln>
                      <a:noFill/>
                    </a:ln>
                  </pic:spPr>
                </pic:pic>
              </a:graphicData>
            </a:graphic>
          </wp:inline>
        </w:drawing>
      </w:r>
    </w:p>
    <w:p w14:paraId="60655900" w14:textId="77777777" w:rsidR="00175704" w:rsidRPr="00E723BF" w:rsidRDefault="00175704" w:rsidP="00175704">
      <w:pPr>
        <w:widowControl w:val="0"/>
        <w:autoSpaceDE w:val="0"/>
        <w:autoSpaceDN w:val="0"/>
        <w:adjustRightInd w:val="0"/>
        <w:rPr>
          <w:noProof/>
          <w:color w:val="000000"/>
        </w:rPr>
      </w:pPr>
    </w:p>
    <w:p w14:paraId="2B14367C" w14:textId="77777777" w:rsidR="00175704" w:rsidRPr="00B82844" w:rsidRDefault="00175704" w:rsidP="00175704">
      <w:pPr>
        <w:widowControl w:val="0"/>
        <w:autoSpaceDE w:val="0"/>
        <w:autoSpaceDN w:val="0"/>
        <w:adjustRightInd w:val="0"/>
        <w:spacing w:line="308" w:lineRule="atLeast"/>
        <w:rPr>
          <w:b/>
          <w:bCs/>
        </w:rPr>
      </w:pPr>
      <w:r w:rsidRPr="00E723BF">
        <w:rPr>
          <w:b/>
          <w:bCs/>
        </w:rPr>
        <w:t>Sustained PFR requirement:</w:t>
      </w:r>
    </w:p>
    <w:p w14:paraId="417AF296" w14:textId="54C008A9" w:rsidR="00175704" w:rsidRDefault="009E545B" w:rsidP="00175704">
      <w:pPr>
        <w:keepNext/>
        <w:spacing w:before="240" w:after="60"/>
        <w:outlineLvl w:val="0"/>
        <w:rPr>
          <w:b/>
          <w:bCs/>
          <w:caps/>
          <w:kern w:val="32"/>
          <w:sz w:val="28"/>
          <w:szCs w:val="28"/>
          <w:lang w:val="x-none" w:eastAsia="x-none"/>
        </w:rPr>
      </w:pPr>
      <w:r>
        <w:rPr>
          <w:rFonts w:ascii="Arial" w:hAnsi="Arial" w:cs="Arial"/>
          <w:noProof/>
          <w:color w:val="000000"/>
        </w:rPr>
        <w:drawing>
          <wp:inline distT="0" distB="0" distL="0" distR="0" wp14:anchorId="7DD76B10" wp14:editId="472E42A8">
            <wp:extent cx="3078480" cy="32004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078480" cy="320040"/>
                    </a:xfrm>
                    <a:prstGeom prst="rect">
                      <a:avLst/>
                    </a:prstGeom>
                    <a:noFill/>
                    <a:ln>
                      <a:noFill/>
                    </a:ln>
                  </pic:spPr>
                </pic:pic>
              </a:graphicData>
            </a:graphic>
          </wp:inline>
        </w:drawing>
      </w:r>
      <w:bookmarkEnd w:id="30"/>
    </w:p>
    <w:bookmarkEnd w:id="39"/>
    <w:p w14:paraId="24B93F88" w14:textId="77777777" w:rsidR="00175704" w:rsidRPr="00E723BF" w:rsidRDefault="00175704" w:rsidP="00175704">
      <w:pPr>
        <w:pStyle w:val="CM56"/>
        <w:jc w:val="both"/>
        <w:rPr>
          <w:rFonts w:ascii="Times New Roman" w:hAnsi="Times New Roman" w:cs="Times New Roman"/>
        </w:rPr>
      </w:pPr>
    </w:p>
    <w:p w14:paraId="71C7127B" w14:textId="77777777" w:rsidR="00175704" w:rsidRPr="009A7963" w:rsidRDefault="00175704" w:rsidP="00175704"/>
    <w:p w14:paraId="7D1CDCDC" w14:textId="77777777" w:rsidR="00175704" w:rsidRPr="009A7963" w:rsidRDefault="00175704" w:rsidP="00175704"/>
    <w:p w14:paraId="5751DE94" w14:textId="77777777" w:rsidR="00175704" w:rsidRPr="00814BEC" w:rsidRDefault="00175704" w:rsidP="00814BEC">
      <w:pPr>
        <w:spacing w:after="480"/>
        <w:ind w:left="720" w:hanging="720"/>
        <w:rPr>
          <w:iCs/>
          <w:szCs w:val="20"/>
          <w:lang w:val="x-none" w:eastAsia="x-none"/>
        </w:rPr>
      </w:pPr>
    </w:p>
    <w:sectPr w:rsidR="00175704" w:rsidRPr="00814BEC" w:rsidSect="0074209E">
      <w:headerReference w:type="default" r:id="rId63"/>
      <w:footerReference w:type="default" r:id="rId6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CF40F" w14:textId="77777777" w:rsidR="00E22987" w:rsidRDefault="00E22987">
      <w:r>
        <w:separator/>
      </w:r>
    </w:p>
  </w:endnote>
  <w:endnote w:type="continuationSeparator" w:id="0">
    <w:p w14:paraId="0A8696BB" w14:textId="77777777" w:rsidR="00E22987" w:rsidRDefault="00E22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strangelo Edessa">
    <w:altName w:val="Comic Sans MS"/>
    <w:panose1 w:val="000000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75160" w14:textId="34FC22D0" w:rsidR="003D0994" w:rsidRDefault="00814BEC" w:rsidP="0074209E">
    <w:pPr>
      <w:pStyle w:val="Footer"/>
      <w:tabs>
        <w:tab w:val="clear" w:pos="4320"/>
        <w:tab w:val="clear" w:pos="8640"/>
        <w:tab w:val="right" w:pos="9360"/>
      </w:tabs>
      <w:rPr>
        <w:rFonts w:ascii="Arial" w:hAnsi="Arial"/>
        <w:sz w:val="18"/>
      </w:rPr>
    </w:pPr>
    <w:r>
      <w:rPr>
        <w:rFonts w:ascii="Arial" w:hAnsi="Arial"/>
        <w:sz w:val="18"/>
      </w:rPr>
      <w:t>263NOGRR-</w:t>
    </w:r>
    <w:r w:rsidR="00586E28">
      <w:rPr>
        <w:rFonts w:ascii="Arial" w:hAnsi="Arial"/>
        <w:sz w:val="18"/>
      </w:rPr>
      <w:t xml:space="preserve">09 </w:t>
    </w:r>
    <w:r w:rsidR="00D57587">
      <w:rPr>
        <w:rFonts w:ascii="Arial" w:hAnsi="Arial"/>
        <w:sz w:val="18"/>
      </w:rPr>
      <w:t>ROS Report</w:t>
    </w:r>
    <w:r>
      <w:rPr>
        <w:rFonts w:ascii="Arial" w:hAnsi="Arial"/>
        <w:sz w:val="18"/>
      </w:rPr>
      <w:t xml:space="preserve"> </w:t>
    </w:r>
    <w:r w:rsidR="00586E28">
      <w:rPr>
        <w:rFonts w:ascii="Arial" w:hAnsi="Arial"/>
        <w:sz w:val="18"/>
      </w:rPr>
      <w:t>090924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03098F5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7331A" w14:textId="77777777" w:rsidR="00E22987" w:rsidRDefault="00E22987">
      <w:r>
        <w:separator/>
      </w:r>
    </w:p>
  </w:footnote>
  <w:footnote w:type="continuationSeparator" w:id="0">
    <w:p w14:paraId="65A6A553" w14:textId="77777777" w:rsidR="00E22987" w:rsidRDefault="00E22987">
      <w:r>
        <w:continuationSeparator/>
      </w:r>
    </w:p>
  </w:footnote>
  <w:footnote w:id="1">
    <w:p w14:paraId="5EDB53CD" w14:textId="77777777" w:rsidR="00175704" w:rsidRPr="003B51EB" w:rsidRDefault="00175704" w:rsidP="00175704">
      <w:pPr>
        <w:autoSpaceDE w:val="0"/>
        <w:autoSpaceDN w:val="0"/>
        <w:adjustRightInd w:val="0"/>
      </w:pPr>
      <w:r w:rsidRPr="003B51EB">
        <w:rPr>
          <w:rStyle w:val="FootnoteReference"/>
        </w:rPr>
        <w:footnoteRef/>
      </w:r>
      <w:r w:rsidRPr="003B51EB">
        <w:t xml:space="preserve"> </w:t>
      </w:r>
      <w:r w:rsidRPr="00E723BF">
        <w:rPr>
          <w:sz w:val="20"/>
          <w:szCs w:val="20"/>
        </w:rPr>
        <w:t xml:space="preserve">The time designations used in this section refer to relative time after an FME occurs. </w:t>
      </w:r>
      <w:r>
        <w:rPr>
          <w:sz w:val="20"/>
          <w:szCs w:val="20"/>
        </w:rPr>
        <w:t xml:space="preserve"> </w:t>
      </w:r>
      <w:r w:rsidRPr="00E723BF">
        <w:rPr>
          <w:sz w:val="20"/>
          <w:szCs w:val="20"/>
        </w:rPr>
        <w:t>For example, “T+46” refers to 46 seconds after the frequency deviation occurred.</w:t>
      </w:r>
    </w:p>
  </w:footnote>
  <w:footnote w:id="2">
    <w:p w14:paraId="1F2AD497" w14:textId="77777777" w:rsidR="00175704" w:rsidRDefault="00175704" w:rsidP="00175704">
      <w:pPr>
        <w:pStyle w:val="FootnoteText"/>
      </w:pPr>
      <w:r>
        <w:rPr>
          <w:rStyle w:val="FootnoteReference"/>
        </w:rPr>
        <w:footnoteRef/>
      </w:r>
      <w:r>
        <w:t xml:space="preserve"> </w:t>
      </w:r>
      <w:r w:rsidRPr="00B82844">
        <w:rPr>
          <w:rFonts w:ascii="Tahoma" w:eastAsia="Calibri" w:hAnsi="Tahoma" w:cs="Tahoma"/>
          <w:color w:val="000000"/>
          <w:sz w:val="18"/>
          <w:szCs w:val="18"/>
        </w:rPr>
        <w:t>In this circumstance, when frequency is below 60 Hz, the EPFR_final is set to operating margin based on HSL (adjusted for any augmentation capacity) AND when frequency is above 60 Hz, the EPFR_final is set to operating margin based on LSL for the purpose of calculating PUPFR_resource.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7F684" w14:textId="1C46CEA7" w:rsidR="003D0994" w:rsidRDefault="00D57587">
    <w:pPr>
      <w:pStyle w:val="Header"/>
      <w:jc w:val="center"/>
      <w:rPr>
        <w:sz w:val="32"/>
      </w:rPr>
    </w:pPr>
    <w:r>
      <w:rPr>
        <w:sz w:val="32"/>
      </w:rPr>
      <w:t>ROS Report</w:t>
    </w:r>
  </w:p>
  <w:p w14:paraId="65C90483"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CB200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445609184">
    <w:abstractNumId w:val="0"/>
  </w:num>
  <w:num w:numId="2" w16cid:durableId="1656490598">
    <w:abstractNumId w:val="2"/>
  </w:num>
  <w:num w:numId="3" w16cid:durableId="50902980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iority Power 072224">
    <w15:presenceInfo w15:providerId="None" w15:userId="Priority Power 072224"/>
  </w15:person>
  <w15:person w15:author="Priority Power">
    <w15:presenceInfo w15:providerId="None" w15:userId="Priority Po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488D"/>
    <w:rsid w:val="00012122"/>
    <w:rsid w:val="000128B6"/>
    <w:rsid w:val="00037668"/>
    <w:rsid w:val="00047B44"/>
    <w:rsid w:val="0006506F"/>
    <w:rsid w:val="00075A94"/>
    <w:rsid w:val="00083D5A"/>
    <w:rsid w:val="000912D2"/>
    <w:rsid w:val="000B20CA"/>
    <w:rsid w:val="000B6359"/>
    <w:rsid w:val="000C51C5"/>
    <w:rsid w:val="000E5740"/>
    <w:rsid w:val="000F0850"/>
    <w:rsid w:val="000F3861"/>
    <w:rsid w:val="001055F2"/>
    <w:rsid w:val="00127E8E"/>
    <w:rsid w:val="00132855"/>
    <w:rsid w:val="00133A5E"/>
    <w:rsid w:val="00135B82"/>
    <w:rsid w:val="00152993"/>
    <w:rsid w:val="001561BA"/>
    <w:rsid w:val="00170297"/>
    <w:rsid w:val="00175704"/>
    <w:rsid w:val="00193723"/>
    <w:rsid w:val="001A227D"/>
    <w:rsid w:val="001A3DB4"/>
    <w:rsid w:val="001E2032"/>
    <w:rsid w:val="002223C9"/>
    <w:rsid w:val="002256E9"/>
    <w:rsid w:val="00237F13"/>
    <w:rsid w:val="0024599C"/>
    <w:rsid w:val="002771E6"/>
    <w:rsid w:val="002D7DB0"/>
    <w:rsid w:val="002E0C14"/>
    <w:rsid w:val="002E69A8"/>
    <w:rsid w:val="002F0AE4"/>
    <w:rsid w:val="003010C0"/>
    <w:rsid w:val="003100CE"/>
    <w:rsid w:val="0032025E"/>
    <w:rsid w:val="00332A97"/>
    <w:rsid w:val="00350C00"/>
    <w:rsid w:val="0035128F"/>
    <w:rsid w:val="00365C69"/>
    <w:rsid w:val="00366113"/>
    <w:rsid w:val="00377F79"/>
    <w:rsid w:val="00380B9B"/>
    <w:rsid w:val="003B7327"/>
    <w:rsid w:val="003B7424"/>
    <w:rsid w:val="003C16C7"/>
    <w:rsid w:val="003C1BF1"/>
    <w:rsid w:val="003C270C"/>
    <w:rsid w:val="003C405A"/>
    <w:rsid w:val="003C7544"/>
    <w:rsid w:val="003D0994"/>
    <w:rsid w:val="003D5363"/>
    <w:rsid w:val="003E7D74"/>
    <w:rsid w:val="00407C32"/>
    <w:rsid w:val="00422370"/>
    <w:rsid w:val="00423824"/>
    <w:rsid w:val="00433D1A"/>
    <w:rsid w:val="0043567D"/>
    <w:rsid w:val="004509D5"/>
    <w:rsid w:val="00462802"/>
    <w:rsid w:val="00466519"/>
    <w:rsid w:val="004B7B90"/>
    <w:rsid w:val="004D37D7"/>
    <w:rsid w:val="004E2C19"/>
    <w:rsid w:val="004E76D1"/>
    <w:rsid w:val="005165E7"/>
    <w:rsid w:val="00545277"/>
    <w:rsid w:val="0055032D"/>
    <w:rsid w:val="00586E28"/>
    <w:rsid w:val="005A36C7"/>
    <w:rsid w:val="005A7972"/>
    <w:rsid w:val="005D284C"/>
    <w:rsid w:val="005D43F6"/>
    <w:rsid w:val="005F1A61"/>
    <w:rsid w:val="00603E71"/>
    <w:rsid w:val="00633E23"/>
    <w:rsid w:val="00662CB5"/>
    <w:rsid w:val="00663F44"/>
    <w:rsid w:val="006645C7"/>
    <w:rsid w:val="00671610"/>
    <w:rsid w:val="00673B94"/>
    <w:rsid w:val="00673BF3"/>
    <w:rsid w:val="00680AC6"/>
    <w:rsid w:val="006835D8"/>
    <w:rsid w:val="006902C3"/>
    <w:rsid w:val="006C316E"/>
    <w:rsid w:val="006D0F7C"/>
    <w:rsid w:val="006E049C"/>
    <w:rsid w:val="006E5B05"/>
    <w:rsid w:val="006F6EB8"/>
    <w:rsid w:val="007209C4"/>
    <w:rsid w:val="007269C4"/>
    <w:rsid w:val="00734EAF"/>
    <w:rsid w:val="0074209E"/>
    <w:rsid w:val="0075748B"/>
    <w:rsid w:val="00761B08"/>
    <w:rsid w:val="00773DA4"/>
    <w:rsid w:val="00781C32"/>
    <w:rsid w:val="007874AD"/>
    <w:rsid w:val="007B045B"/>
    <w:rsid w:val="007C3FCE"/>
    <w:rsid w:val="007F2CA8"/>
    <w:rsid w:val="007F4D61"/>
    <w:rsid w:val="007F7161"/>
    <w:rsid w:val="00814BEC"/>
    <w:rsid w:val="008269AA"/>
    <w:rsid w:val="008329E2"/>
    <w:rsid w:val="0083788E"/>
    <w:rsid w:val="0085559E"/>
    <w:rsid w:val="008745FA"/>
    <w:rsid w:val="00896B1B"/>
    <w:rsid w:val="008B286E"/>
    <w:rsid w:val="008C7F2B"/>
    <w:rsid w:val="008E3DAB"/>
    <w:rsid w:val="008E559E"/>
    <w:rsid w:val="008F43E6"/>
    <w:rsid w:val="008F4F99"/>
    <w:rsid w:val="00903CB8"/>
    <w:rsid w:val="00911F24"/>
    <w:rsid w:val="00916080"/>
    <w:rsid w:val="00921A68"/>
    <w:rsid w:val="00960706"/>
    <w:rsid w:val="0096235C"/>
    <w:rsid w:val="009847A1"/>
    <w:rsid w:val="009A6820"/>
    <w:rsid w:val="009C06A5"/>
    <w:rsid w:val="009E545B"/>
    <w:rsid w:val="00A015C4"/>
    <w:rsid w:val="00A03368"/>
    <w:rsid w:val="00A15172"/>
    <w:rsid w:val="00A23095"/>
    <w:rsid w:val="00A2648B"/>
    <w:rsid w:val="00A423AF"/>
    <w:rsid w:val="00A507A4"/>
    <w:rsid w:val="00A713E9"/>
    <w:rsid w:val="00A7373C"/>
    <w:rsid w:val="00A86A7B"/>
    <w:rsid w:val="00AE2F58"/>
    <w:rsid w:val="00AF13AE"/>
    <w:rsid w:val="00B13CB7"/>
    <w:rsid w:val="00B26F31"/>
    <w:rsid w:val="00B4127E"/>
    <w:rsid w:val="00B55163"/>
    <w:rsid w:val="00B83583"/>
    <w:rsid w:val="00BA6B07"/>
    <w:rsid w:val="00BD1910"/>
    <w:rsid w:val="00BD48FF"/>
    <w:rsid w:val="00BF7A47"/>
    <w:rsid w:val="00C0598D"/>
    <w:rsid w:val="00C11956"/>
    <w:rsid w:val="00C158EE"/>
    <w:rsid w:val="00C27AC6"/>
    <w:rsid w:val="00C407C5"/>
    <w:rsid w:val="00C461E0"/>
    <w:rsid w:val="00C602E5"/>
    <w:rsid w:val="00C748FD"/>
    <w:rsid w:val="00C83D27"/>
    <w:rsid w:val="00C84003"/>
    <w:rsid w:val="00C93083"/>
    <w:rsid w:val="00CB5B31"/>
    <w:rsid w:val="00CB6688"/>
    <w:rsid w:val="00CC66A0"/>
    <w:rsid w:val="00CE32D1"/>
    <w:rsid w:val="00CE7035"/>
    <w:rsid w:val="00CF2FD4"/>
    <w:rsid w:val="00D019F8"/>
    <w:rsid w:val="00D24DCF"/>
    <w:rsid w:val="00D4046E"/>
    <w:rsid w:val="00D57587"/>
    <w:rsid w:val="00D7526A"/>
    <w:rsid w:val="00D825C5"/>
    <w:rsid w:val="00DA23EB"/>
    <w:rsid w:val="00DA7ADB"/>
    <w:rsid w:val="00DD4739"/>
    <w:rsid w:val="00DE1D23"/>
    <w:rsid w:val="00DE5F33"/>
    <w:rsid w:val="00E00BAC"/>
    <w:rsid w:val="00E07B54"/>
    <w:rsid w:val="00E11E4E"/>
    <w:rsid w:val="00E11F78"/>
    <w:rsid w:val="00E20B03"/>
    <w:rsid w:val="00E22987"/>
    <w:rsid w:val="00E621E1"/>
    <w:rsid w:val="00E860CB"/>
    <w:rsid w:val="00EA7DF8"/>
    <w:rsid w:val="00EC4D62"/>
    <w:rsid w:val="00EC55B3"/>
    <w:rsid w:val="00F13123"/>
    <w:rsid w:val="00F42D80"/>
    <w:rsid w:val="00F96FB2"/>
    <w:rsid w:val="00F974C1"/>
    <w:rsid w:val="00FB51D8"/>
    <w:rsid w:val="00FC2516"/>
    <w:rsid w:val="00FC4DEA"/>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2"/>
    </o:shapelayout>
  </w:shapeDefaults>
  <w:decimalSymbol w:val="."/>
  <w:listSeparator w:val=","/>
  <w14:docId w14:val="1B49F9D0"/>
  <w15:chartTrackingRefBased/>
  <w15:docId w15:val="{E1101BAF-C35A-42EA-8B3B-CBE85D625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761B08"/>
    <w:rPr>
      <w:sz w:val="24"/>
      <w:szCs w:val="24"/>
    </w:rPr>
  </w:style>
  <w:style w:type="character" w:styleId="Strong">
    <w:name w:val="Strong"/>
    <w:uiPriority w:val="22"/>
    <w:qFormat/>
    <w:rsid w:val="002E0C14"/>
    <w:rPr>
      <w:b/>
      <w:bCs/>
    </w:rPr>
  </w:style>
  <w:style w:type="character" w:styleId="UnresolvedMention">
    <w:name w:val="Unresolved Mention"/>
    <w:uiPriority w:val="99"/>
    <w:semiHidden/>
    <w:unhideWhenUsed/>
    <w:rsid w:val="00673BF3"/>
    <w:rPr>
      <w:color w:val="605E5C"/>
      <w:shd w:val="clear" w:color="auto" w:fill="E1DFDD"/>
    </w:rPr>
  </w:style>
  <w:style w:type="paragraph" w:styleId="FootnoteText">
    <w:name w:val="footnote text"/>
    <w:basedOn w:val="Normal"/>
    <w:link w:val="FootnoteTextChar"/>
    <w:rsid w:val="00175704"/>
    <w:rPr>
      <w:sz w:val="20"/>
      <w:szCs w:val="20"/>
    </w:rPr>
  </w:style>
  <w:style w:type="character" w:customStyle="1" w:styleId="FootnoteTextChar">
    <w:name w:val="Footnote Text Char"/>
    <w:basedOn w:val="DefaultParagraphFont"/>
    <w:link w:val="FootnoteText"/>
    <w:rsid w:val="00175704"/>
  </w:style>
  <w:style w:type="character" w:styleId="FootnoteReference">
    <w:name w:val="footnote reference"/>
    <w:uiPriority w:val="99"/>
    <w:rsid w:val="00175704"/>
    <w:rPr>
      <w:vertAlign w:val="superscript"/>
    </w:rPr>
  </w:style>
  <w:style w:type="character" w:styleId="PageNumber">
    <w:name w:val="page number"/>
    <w:basedOn w:val="DefaultParagraphFont"/>
    <w:rsid w:val="00175704"/>
  </w:style>
  <w:style w:type="character" w:customStyle="1" w:styleId="HeaderChar">
    <w:name w:val="Header Char"/>
    <w:link w:val="Header"/>
    <w:rsid w:val="00175704"/>
    <w:rPr>
      <w:rFonts w:ascii="Arial" w:hAnsi="Arial"/>
      <w:b/>
      <w:bCs/>
      <w:sz w:val="24"/>
      <w:szCs w:val="24"/>
    </w:rPr>
  </w:style>
  <w:style w:type="paragraph" w:customStyle="1" w:styleId="Default">
    <w:name w:val="Default"/>
    <w:rsid w:val="00175704"/>
    <w:pPr>
      <w:widowControl w:val="0"/>
      <w:autoSpaceDE w:val="0"/>
      <w:autoSpaceDN w:val="0"/>
      <w:adjustRightInd w:val="0"/>
    </w:pPr>
    <w:rPr>
      <w:rFonts w:ascii="Arial" w:hAnsi="Arial" w:cs="Arial"/>
      <w:color w:val="000000"/>
      <w:sz w:val="24"/>
      <w:szCs w:val="24"/>
    </w:rPr>
  </w:style>
  <w:style w:type="paragraph" w:customStyle="1" w:styleId="CM53">
    <w:name w:val="CM53"/>
    <w:basedOn w:val="Default"/>
    <w:next w:val="Default"/>
    <w:uiPriority w:val="99"/>
    <w:rsid w:val="00175704"/>
    <w:rPr>
      <w:color w:val="auto"/>
    </w:rPr>
  </w:style>
  <w:style w:type="paragraph" w:customStyle="1" w:styleId="CM56">
    <w:name w:val="CM56"/>
    <w:basedOn w:val="Default"/>
    <w:next w:val="Default"/>
    <w:uiPriority w:val="99"/>
    <w:rsid w:val="00175704"/>
    <w:rPr>
      <w:color w:val="auto"/>
    </w:rPr>
  </w:style>
  <w:style w:type="paragraph" w:customStyle="1" w:styleId="CM58">
    <w:name w:val="CM58"/>
    <w:basedOn w:val="Default"/>
    <w:next w:val="Default"/>
    <w:uiPriority w:val="99"/>
    <w:rsid w:val="00175704"/>
    <w:rPr>
      <w:color w:val="auto"/>
    </w:rPr>
  </w:style>
  <w:style w:type="paragraph" w:customStyle="1" w:styleId="CM22">
    <w:name w:val="CM22"/>
    <w:basedOn w:val="Default"/>
    <w:next w:val="Default"/>
    <w:uiPriority w:val="99"/>
    <w:rsid w:val="00175704"/>
    <w:rPr>
      <w:color w:val="auto"/>
    </w:rPr>
  </w:style>
  <w:style w:type="paragraph" w:customStyle="1" w:styleId="CM32">
    <w:name w:val="CM32"/>
    <w:basedOn w:val="Default"/>
    <w:next w:val="Default"/>
    <w:uiPriority w:val="99"/>
    <w:rsid w:val="00175704"/>
    <w:pPr>
      <w:spacing w:line="308" w:lineRule="atLeast"/>
    </w:pPr>
    <w:rPr>
      <w:color w:val="auto"/>
    </w:rPr>
  </w:style>
  <w:style w:type="paragraph" w:customStyle="1" w:styleId="CM35">
    <w:name w:val="CM35"/>
    <w:basedOn w:val="Default"/>
    <w:next w:val="Default"/>
    <w:uiPriority w:val="99"/>
    <w:rsid w:val="00175704"/>
    <w:pPr>
      <w:spacing w:line="273" w:lineRule="atLeast"/>
    </w:pPr>
    <w:rPr>
      <w:color w:val="auto"/>
    </w:rPr>
  </w:style>
  <w:style w:type="paragraph" w:customStyle="1" w:styleId="CM36">
    <w:name w:val="CM36"/>
    <w:basedOn w:val="Default"/>
    <w:next w:val="Default"/>
    <w:uiPriority w:val="99"/>
    <w:rsid w:val="00175704"/>
    <w:pPr>
      <w:spacing w:line="333" w:lineRule="atLeast"/>
    </w:pPr>
    <w:rPr>
      <w:color w:val="auto"/>
    </w:rPr>
  </w:style>
  <w:style w:type="paragraph" w:customStyle="1" w:styleId="CM38">
    <w:name w:val="CM38"/>
    <w:basedOn w:val="Default"/>
    <w:next w:val="Default"/>
    <w:uiPriority w:val="99"/>
    <w:rsid w:val="00175704"/>
    <w:pPr>
      <w:spacing w:line="511" w:lineRule="atLeast"/>
    </w:pPr>
    <w:rPr>
      <w:color w:val="auto"/>
    </w:rPr>
  </w:style>
  <w:style w:type="paragraph" w:customStyle="1" w:styleId="CM61">
    <w:name w:val="CM61"/>
    <w:basedOn w:val="Default"/>
    <w:next w:val="Default"/>
    <w:uiPriority w:val="99"/>
    <w:rsid w:val="00175704"/>
    <w:rPr>
      <w:color w:val="auto"/>
    </w:rPr>
  </w:style>
  <w:style w:type="paragraph" w:customStyle="1" w:styleId="CM54">
    <w:name w:val="CM54"/>
    <w:basedOn w:val="Default"/>
    <w:next w:val="Default"/>
    <w:uiPriority w:val="99"/>
    <w:rsid w:val="00175704"/>
    <w:rPr>
      <w:color w:val="auto"/>
    </w:rPr>
  </w:style>
  <w:style w:type="paragraph" w:customStyle="1" w:styleId="CM55">
    <w:name w:val="CM55"/>
    <w:basedOn w:val="Default"/>
    <w:next w:val="Default"/>
    <w:uiPriority w:val="99"/>
    <w:rsid w:val="00175704"/>
    <w:rPr>
      <w:color w:val="auto"/>
    </w:rPr>
  </w:style>
  <w:style w:type="paragraph" w:customStyle="1" w:styleId="CM59">
    <w:name w:val="CM59"/>
    <w:basedOn w:val="Default"/>
    <w:next w:val="Default"/>
    <w:uiPriority w:val="99"/>
    <w:rsid w:val="00175704"/>
    <w:rPr>
      <w:color w:val="auto"/>
    </w:rPr>
  </w:style>
  <w:style w:type="paragraph" w:customStyle="1" w:styleId="CM60">
    <w:name w:val="CM60"/>
    <w:basedOn w:val="Default"/>
    <w:next w:val="Default"/>
    <w:uiPriority w:val="99"/>
    <w:rsid w:val="00175704"/>
    <w:rPr>
      <w:color w:val="auto"/>
    </w:rPr>
  </w:style>
  <w:style w:type="paragraph" w:customStyle="1" w:styleId="CM44">
    <w:name w:val="CM44"/>
    <w:basedOn w:val="Default"/>
    <w:next w:val="Default"/>
    <w:uiPriority w:val="99"/>
    <w:rsid w:val="00175704"/>
    <w:rPr>
      <w:color w:val="auto"/>
    </w:rPr>
  </w:style>
  <w:style w:type="paragraph" w:customStyle="1" w:styleId="CM48">
    <w:name w:val="CM48"/>
    <w:basedOn w:val="Default"/>
    <w:next w:val="Default"/>
    <w:uiPriority w:val="99"/>
    <w:rsid w:val="00175704"/>
    <w:pPr>
      <w:spacing w:line="311" w:lineRule="atLeast"/>
    </w:pPr>
    <w:rPr>
      <w:color w:val="auto"/>
    </w:rPr>
  </w:style>
  <w:style w:type="character" w:customStyle="1" w:styleId="NormalArialChar">
    <w:name w:val="Normal+Arial Char"/>
    <w:link w:val="NormalArial"/>
    <w:rsid w:val="00545277"/>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21" Type="http://schemas.openxmlformats.org/officeDocument/2006/relationships/image" Target="media/image3.wmf"/><Relationship Id="rId34" Type="http://schemas.openxmlformats.org/officeDocument/2006/relationships/image" Target="media/image12.wmf"/><Relationship Id="rId42" Type="http://schemas.openxmlformats.org/officeDocument/2006/relationships/image" Target="media/image17.png"/><Relationship Id="rId47" Type="http://schemas.openxmlformats.org/officeDocument/2006/relationships/image" Target="media/image21.wmf"/><Relationship Id="rId50" Type="http://schemas.openxmlformats.org/officeDocument/2006/relationships/image" Target="media/image23.png"/><Relationship Id="rId55" Type="http://schemas.openxmlformats.org/officeDocument/2006/relationships/image" Target="media/image27.wmf"/><Relationship Id="rId63" Type="http://schemas.openxmlformats.org/officeDocument/2006/relationships/header" Target="header1.xml"/><Relationship Id="rId7" Type="http://schemas.openxmlformats.org/officeDocument/2006/relationships/hyperlink" Target="https://www.ercot.com/mktrules/issues/NOGRR263" TargetMode="External"/><Relationship Id="rId2" Type="http://schemas.openxmlformats.org/officeDocument/2006/relationships/styles" Target="styles.xml"/><Relationship Id="rId16" Type="http://schemas.openxmlformats.org/officeDocument/2006/relationships/control" Target="activeX/activeX4.xml"/><Relationship Id="rId29" Type="http://schemas.openxmlformats.org/officeDocument/2006/relationships/image" Target="media/image8.png"/><Relationship Id="rId11" Type="http://schemas.openxmlformats.org/officeDocument/2006/relationships/control" Target="activeX/activeX2.xml"/><Relationship Id="rId24" Type="http://schemas.openxmlformats.org/officeDocument/2006/relationships/image" Target="media/image5.gif"/><Relationship Id="rId32" Type="http://schemas.openxmlformats.org/officeDocument/2006/relationships/image" Target="media/image11.wmf"/><Relationship Id="rId37" Type="http://schemas.openxmlformats.org/officeDocument/2006/relationships/image" Target="media/image14.wmf"/><Relationship Id="rId40" Type="http://schemas.openxmlformats.org/officeDocument/2006/relationships/image" Target="media/image15.png"/><Relationship Id="rId45" Type="http://schemas.openxmlformats.org/officeDocument/2006/relationships/oleObject" Target="embeddings/oleObject8.bin"/><Relationship Id="rId53" Type="http://schemas.openxmlformats.org/officeDocument/2006/relationships/oleObject" Target="embeddings/oleObject10.bin"/><Relationship Id="rId58" Type="http://schemas.openxmlformats.org/officeDocument/2006/relationships/image" Target="media/image29.png"/><Relationship Id="rId66" Type="http://schemas.microsoft.com/office/2011/relationships/people" Target="people.xml"/><Relationship Id="rId5" Type="http://schemas.openxmlformats.org/officeDocument/2006/relationships/footnotes" Target="footnotes.xml"/><Relationship Id="rId61" Type="http://schemas.openxmlformats.org/officeDocument/2006/relationships/image" Target="media/image32.png"/><Relationship Id="rId19" Type="http://schemas.openxmlformats.org/officeDocument/2006/relationships/hyperlink" Target="mailto:jgant@prioritypower.com" TargetMode="External"/><Relationship Id="rId14" Type="http://schemas.openxmlformats.org/officeDocument/2006/relationships/hyperlink" Target="https://www.ercot.com/files/docs/2023/08/25/ERCOT-Strategic-Plan-2024-2028.pdf" TargetMode="External"/><Relationship Id="rId22" Type="http://schemas.openxmlformats.org/officeDocument/2006/relationships/oleObject" Target="embeddings/oleObject1.bin"/><Relationship Id="rId27" Type="http://schemas.openxmlformats.org/officeDocument/2006/relationships/image" Target="media/image7.wmf"/><Relationship Id="rId30" Type="http://schemas.openxmlformats.org/officeDocument/2006/relationships/image" Target="media/image9.png"/><Relationship Id="rId35" Type="http://schemas.openxmlformats.org/officeDocument/2006/relationships/oleObject" Target="embeddings/oleObject5.bin"/><Relationship Id="rId43" Type="http://schemas.openxmlformats.org/officeDocument/2006/relationships/image" Target="media/image18.png"/><Relationship Id="rId48" Type="http://schemas.openxmlformats.org/officeDocument/2006/relationships/oleObject" Target="embeddings/oleObject9.bin"/><Relationship Id="rId56" Type="http://schemas.openxmlformats.org/officeDocument/2006/relationships/oleObject" Target="embeddings/oleObject11.bin"/><Relationship Id="rId64"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image" Target="media/image24.png"/><Relationship Id="rId3" Type="http://schemas.openxmlformats.org/officeDocument/2006/relationships/settings" Target="setting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image" Target="media/image6.wmf"/><Relationship Id="rId33" Type="http://schemas.openxmlformats.org/officeDocument/2006/relationships/oleObject" Target="embeddings/oleObject4.bin"/><Relationship Id="rId38" Type="http://schemas.openxmlformats.org/officeDocument/2006/relationships/oleObject" Target="embeddings/oleObject6.bin"/><Relationship Id="rId46" Type="http://schemas.openxmlformats.org/officeDocument/2006/relationships/image" Target="media/image20.png"/><Relationship Id="rId59" Type="http://schemas.openxmlformats.org/officeDocument/2006/relationships/image" Target="media/image30.wmf"/><Relationship Id="rId67" Type="http://schemas.openxmlformats.org/officeDocument/2006/relationships/theme" Target="theme/theme1.xml"/><Relationship Id="rId20" Type="http://schemas.openxmlformats.org/officeDocument/2006/relationships/hyperlink" Target="mailto:Jordan.Troublefield@ercot.com" TargetMode="External"/><Relationship Id="rId41" Type="http://schemas.openxmlformats.org/officeDocument/2006/relationships/image" Target="media/image16.png"/><Relationship Id="rId54" Type="http://schemas.openxmlformats.org/officeDocument/2006/relationships/image" Target="media/image26.gif"/><Relationship Id="rId62" Type="http://schemas.openxmlformats.org/officeDocument/2006/relationships/image" Target="media/image33.e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2.wmf"/><Relationship Id="rId23" Type="http://schemas.openxmlformats.org/officeDocument/2006/relationships/image" Target="media/image4.png"/><Relationship Id="rId28" Type="http://schemas.openxmlformats.org/officeDocument/2006/relationships/oleObject" Target="embeddings/oleObject3.bin"/><Relationship Id="rId36" Type="http://schemas.openxmlformats.org/officeDocument/2006/relationships/image" Target="media/image13.png"/><Relationship Id="rId49" Type="http://schemas.openxmlformats.org/officeDocument/2006/relationships/image" Target="media/image22.png"/><Relationship Id="rId57" Type="http://schemas.openxmlformats.org/officeDocument/2006/relationships/image" Target="media/image28.wmf"/><Relationship Id="rId10" Type="http://schemas.openxmlformats.org/officeDocument/2006/relationships/hyperlink" Target="https://www.ercot.com/files/docs/2023/08/25/ERCOT-Strategic-Plan-2024-2028.pdf" TargetMode="External"/><Relationship Id="rId31" Type="http://schemas.openxmlformats.org/officeDocument/2006/relationships/image" Target="media/image10.png"/><Relationship Id="rId44" Type="http://schemas.openxmlformats.org/officeDocument/2006/relationships/image" Target="media/image19.wmf"/><Relationship Id="rId52" Type="http://schemas.openxmlformats.org/officeDocument/2006/relationships/image" Target="media/image25.wmf"/><Relationship Id="rId60" Type="http://schemas.openxmlformats.org/officeDocument/2006/relationships/image" Target="media/image31.wmf"/><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 Id="rId13" Type="http://schemas.openxmlformats.org/officeDocument/2006/relationships/control" Target="activeX/activeX3.xml"/><Relationship Id="rId18" Type="http://schemas.openxmlformats.org/officeDocument/2006/relationships/control" Target="activeX/activeX6.xml"/><Relationship Id="rId39" Type="http://schemas.openxmlformats.org/officeDocument/2006/relationships/oleObject" Target="embeddings/oleObject7.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3437</Words>
  <Characters>21633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25020</CharactersWithSpaces>
  <SharedDoc>false</SharedDoc>
  <HLinks>
    <vt:vector size="6" baseType="variant">
      <vt:variant>
        <vt:i4>7405602</vt:i4>
      </vt:variant>
      <vt:variant>
        <vt:i4>0</vt:i4>
      </vt:variant>
      <vt:variant>
        <vt:i4>0</vt:i4>
      </vt:variant>
      <vt:variant>
        <vt:i4>5</vt:i4>
      </vt:variant>
      <vt:variant>
        <vt:lpwstr>https://www.ercot.com/mktrules/issues/NOGRR263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2024-09-11T14:39:00Z</dcterms:created>
  <dcterms:modified xsi:type="dcterms:W3CDTF">2024-09-11T14:39:00Z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2024-06-21T21:45:35Z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b9d94a85-629c-4a3f-a3eb-beeea038ff0a</vt:lpwstr>
  </property>
  <property fmtid="{D5CDD505-2E9C-101B-9397-08002B2CF9AE}" pid="8" name="MSIP_Label_7084cbda-52b8-46fb-a7b7-cb5bd465ed85_ContentBits">
    <vt:lpwstr>0</vt:lpwstr>
  </property>
</Properties>
</file>