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E770B" w14:textId="77777777" w:rsidR="004D6127" w:rsidRDefault="004D6127">
      <w:pPr>
        <w:pStyle w:val="Footer"/>
        <w:widowControl/>
        <w:tabs>
          <w:tab w:val="clear" w:pos="4320"/>
          <w:tab w:val="clear" w:pos="8640"/>
        </w:tabs>
        <w:rPr>
          <w:rFonts w:ascii="Times New Roman" w:hAnsi="Times New Roman"/>
        </w:rPr>
      </w:pPr>
    </w:p>
    <w:p w14:paraId="0919B631" w14:textId="77777777" w:rsidR="004D6127" w:rsidRDefault="004D6127"/>
    <w:p w14:paraId="3A6F3D6F" w14:textId="77777777" w:rsidR="004D6127" w:rsidRDefault="004D6127"/>
    <w:p w14:paraId="589497AD" w14:textId="77777777" w:rsidR="004D6127" w:rsidRDefault="004D6127"/>
    <w:p w14:paraId="578BA535" w14:textId="77777777" w:rsidR="004D6127" w:rsidRDefault="004D6127"/>
    <w:p w14:paraId="234DC888" w14:textId="77777777" w:rsidR="004D6127" w:rsidRDefault="004D6127">
      <w:pPr>
        <w:rPr>
          <w:sz w:val="72"/>
        </w:rPr>
      </w:pPr>
    </w:p>
    <w:p w14:paraId="7A12E0EB" w14:textId="77777777" w:rsidR="004D6127" w:rsidRDefault="004D6127">
      <w:pPr>
        <w:jc w:val="center"/>
        <w:rPr>
          <w:b/>
          <w:sz w:val="96"/>
        </w:rPr>
      </w:pPr>
      <w:smartTag w:uri="urn:schemas-microsoft-com:office:smarttags" w:element="State">
        <w:smartTag w:uri="urn:schemas-microsoft-com:office:smarttags" w:element="place">
          <w:r>
            <w:rPr>
              <w:b/>
              <w:sz w:val="96"/>
            </w:rPr>
            <w:t>Texas</w:t>
          </w:r>
        </w:smartTag>
      </w:smartTag>
    </w:p>
    <w:p w14:paraId="414B9D91" w14:textId="77777777" w:rsidR="004D6127" w:rsidRDefault="004D6127">
      <w:pPr>
        <w:jc w:val="center"/>
        <w:rPr>
          <w:b/>
          <w:sz w:val="96"/>
        </w:rPr>
      </w:pPr>
      <w:r>
        <w:rPr>
          <w:b/>
          <w:sz w:val="96"/>
          <w:u w:val="single"/>
        </w:rPr>
        <w:t>S</w:t>
      </w:r>
      <w:r>
        <w:rPr>
          <w:b/>
          <w:sz w:val="96"/>
        </w:rPr>
        <w:t>tandard</w:t>
      </w:r>
    </w:p>
    <w:p w14:paraId="0CE8A9CE" w14:textId="77777777" w:rsidR="004D6127" w:rsidRDefault="004D6127">
      <w:pPr>
        <w:jc w:val="center"/>
        <w:rPr>
          <w:b/>
          <w:sz w:val="96"/>
        </w:rPr>
      </w:pPr>
      <w:r>
        <w:rPr>
          <w:b/>
          <w:sz w:val="96"/>
          <w:u w:val="single"/>
        </w:rPr>
        <w:t>E</w:t>
      </w:r>
      <w:r>
        <w:rPr>
          <w:b/>
          <w:sz w:val="96"/>
        </w:rPr>
        <w:t>lectronic</w:t>
      </w:r>
    </w:p>
    <w:p w14:paraId="54C70D6A" w14:textId="77777777" w:rsidR="004D6127" w:rsidRDefault="004D6127">
      <w:pPr>
        <w:jc w:val="center"/>
        <w:rPr>
          <w:b/>
          <w:sz w:val="96"/>
        </w:rPr>
      </w:pPr>
      <w:r>
        <w:rPr>
          <w:b/>
          <w:sz w:val="96"/>
          <w:u w:val="single"/>
        </w:rPr>
        <w:t>T</w:t>
      </w:r>
      <w:r>
        <w:rPr>
          <w:b/>
          <w:sz w:val="96"/>
        </w:rPr>
        <w:t>ransaction</w:t>
      </w:r>
    </w:p>
    <w:p w14:paraId="735A8395" w14:textId="77777777" w:rsidR="004D6127" w:rsidRDefault="004D6127">
      <w:pPr>
        <w:jc w:val="center"/>
        <w:rPr>
          <w:sz w:val="72"/>
        </w:rPr>
      </w:pPr>
    </w:p>
    <w:p w14:paraId="7276D06E" w14:textId="77777777" w:rsidR="004D6127" w:rsidRDefault="00244630">
      <w:pPr>
        <w:jc w:val="center"/>
        <w:rPr>
          <w:b/>
          <w:sz w:val="72"/>
        </w:rPr>
      </w:pPr>
      <w:r>
        <w:rPr>
          <w:b/>
          <w:sz w:val="72"/>
        </w:rPr>
        <w:t xml:space="preserve">Option 1 </w:t>
      </w:r>
      <w:r w:rsidR="004D6127">
        <w:rPr>
          <w:b/>
          <w:sz w:val="72"/>
        </w:rPr>
        <w:t>Outages:</w:t>
      </w:r>
    </w:p>
    <w:p w14:paraId="5326FBFA" w14:textId="77777777" w:rsidR="004D6127" w:rsidRDefault="004D6127">
      <w:pPr>
        <w:jc w:val="center"/>
        <w:rPr>
          <w:b/>
          <w:sz w:val="72"/>
        </w:rPr>
      </w:pPr>
      <w:r>
        <w:rPr>
          <w:b/>
          <w:sz w:val="72"/>
        </w:rPr>
        <w:t>Trouble Report Acknowledgement</w:t>
      </w:r>
    </w:p>
    <w:p w14:paraId="199D94F1" w14:textId="77777777" w:rsidR="004D6127" w:rsidRDefault="004D6127">
      <w:pPr>
        <w:pStyle w:val="Heading5"/>
      </w:pPr>
    </w:p>
    <w:p w14:paraId="4D67A356" w14:textId="77777777" w:rsidR="004D6127" w:rsidRDefault="004D6127">
      <w:pPr>
        <w:jc w:val="center"/>
        <w:rPr>
          <w:sz w:val="72"/>
        </w:rPr>
      </w:pPr>
    </w:p>
    <w:p w14:paraId="1BF20684" w14:textId="77777777" w:rsidR="004D6127" w:rsidRDefault="004D6127">
      <w:pPr>
        <w:rPr>
          <w:sz w:val="32"/>
          <w:u w:val="single"/>
        </w:rPr>
      </w:pPr>
    </w:p>
    <w:p w14:paraId="2EF0BB7D" w14:textId="77777777" w:rsidR="004D6127" w:rsidRDefault="004D6127">
      <w:pPr>
        <w:ind w:right="144"/>
        <w:jc w:val="center"/>
        <w:rPr>
          <w:sz w:val="48"/>
        </w:rPr>
      </w:pPr>
      <w:r>
        <w:rPr>
          <w:sz w:val="48"/>
        </w:rPr>
        <w:br w:type="page"/>
      </w:r>
    </w:p>
    <w:p w14:paraId="64557377" w14:textId="77777777" w:rsidR="004D6127" w:rsidRDefault="004D6127">
      <w:pPr>
        <w:ind w:right="144"/>
        <w:jc w:val="center"/>
        <w:rPr>
          <w:sz w:val="48"/>
        </w:rPr>
      </w:pPr>
    </w:p>
    <w:p w14:paraId="3D3B79E4" w14:textId="77777777" w:rsidR="004D6127" w:rsidRDefault="004D6127">
      <w:pPr>
        <w:ind w:right="144"/>
        <w:jc w:val="center"/>
        <w:rPr>
          <w:b/>
          <w:sz w:val="72"/>
        </w:rPr>
      </w:pPr>
      <w:smartTag w:uri="urn:schemas-microsoft-com:office:smarttags" w:element="State">
        <w:smartTag w:uri="urn:schemas-microsoft-com:office:smarttags" w:element="place">
          <w:r>
            <w:rPr>
              <w:b/>
              <w:sz w:val="40"/>
            </w:rPr>
            <w:t>Texas</w:t>
          </w:r>
        </w:smartTag>
      </w:smartTag>
      <w:r>
        <w:rPr>
          <w:b/>
          <w:sz w:val="40"/>
        </w:rPr>
        <w:t xml:space="preserve"> SET-</w:t>
      </w:r>
      <w:r>
        <w:rPr>
          <w:b/>
          <w:sz w:val="72"/>
        </w:rPr>
        <w:t xml:space="preserve"> </w:t>
      </w:r>
      <w:r>
        <w:rPr>
          <w:b/>
          <w:sz w:val="36"/>
        </w:rPr>
        <w:t>Trouble Report Acknowledgement</w:t>
      </w:r>
    </w:p>
    <w:p w14:paraId="2DBFFB9E" w14:textId="77777777" w:rsidR="004D6127" w:rsidRDefault="004D6127">
      <w:pPr>
        <w:pStyle w:val="Heading7"/>
        <w:jc w:val="center"/>
      </w:pPr>
    </w:p>
    <w:p w14:paraId="3924A36E" w14:textId="77777777" w:rsidR="004D6127" w:rsidRDefault="004D6127">
      <w:pPr>
        <w:ind w:left="720" w:right="144"/>
        <w:rPr>
          <w:sz w:val="32"/>
        </w:rPr>
      </w:pPr>
      <w:r>
        <w:rPr>
          <w:sz w:val="32"/>
        </w:rPr>
        <w:t>This document is in accordance with PUCT Project 22187 Section 4.11.1 Notification of Interruptions, Irregularities, and Service Requests which reads:</w:t>
      </w:r>
    </w:p>
    <w:p w14:paraId="4D9E944B" w14:textId="77777777" w:rsidR="004D6127" w:rsidRDefault="004D6127">
      <w:pPr>
        <w:ind w:right="144"/>
        <w:rPr>
          <w:b/>
          <w:i/>
          <w:sz w:val="22"/>
        </w:rPr>
      </w:pPr>
      <w:r>
        <w:rPr>
          <w:b/>
          <w:sz w:val="22"/>
        </w:rPr>
        <w:t xml:space="preserve"> </w:t>
      </w:r>
    </w:p>
    <w:p w14:paraId="57ABD936" w14:textId="77777777" w:rsidR="004D6127" w:rsidRDefault="004D6127">
      <w:pPr>
        <w:pStyle w:val="BodyTextIndent"/>
      </w:pPr>
      <w:r>
        <w:t>Competitive Retailer shall be responsible for informing its Retail Customers how to report interruptions, irregularities, outages, and service requests.  Competitive Retailer shall meet this obligation in one of three ways:</w:t>
      </w:r>
    </w:p>
    <w:p w14:paraId="76B8CFE5" w14:textId="77777777" w:rsidR="004D6127" w:rsidRDefault="004D6127">
      <w:pPr>
        <w:ind w:left="720"/>
        <w:rPr>
          <w:sz w:val="22"/>
        </w:rPr>
      </w:pPr>
    </w:p>
    <w:p w14:paraId="2B0C77E2" w14:textId="77777777" w:rsidR="004D6127" w:rsidRDefault="004D6127">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14:paraId="185FDDF7" w14:textId="77777777" w:rsidR="004D6127" w:rsidRDefault="004D6127">
      <w:pPr>
        <w:numPr>
          <w:ilvl w:val="0"/>
          <w:numId w:val="10"/>
        </w:numPr>
        <w:rPr>
          <w:sz w:val="22"/>
        </w:rPr>
      </w:pPr>
      <w:r>
        <w:rPr>
          <w:sz w:val="22"/>
        </w:rPr>
        <w:t xml:space="preserve">Competitive Retailer may direct Retail Customer to call Competitive Retailer for such reporting or requests and then forward the call to Company; or </w:t>
      </w:r>
    </w:p>
    <w:p w14:paraId="30D2FD6F" w14:textId="77777777" w:rsidR="004D6127" w:rsidRDefault="004D6127">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14:paraId="295167B6" w14:textId="77777777" w:rsidR="004D6127" w:rsidRDefault="004D6127">
      <w:pPr>
        <w:rPr>
          <w:sz w:val="22"/>
        </w:rPr>
      </w:pPr>
    </w:p>
    <w:p w14:paraId="33048989" w14:textId="77777777" w:rsidR="004D6127" w:rsidRDefault="004D6127">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14:paraId="501D0D22" w14:textId="77777777" w:rsidR="004D6127" w:rsidRDefault="004D6127">
      <w:pPr>
        <w:ind w:left="720"/>
        <w:rPr>
          <w:sz w:val="22"/>
        </w:rPr>
      </w:pPr>
    </w:p>
    <w:p w14:paraId="058DAC52" w14:textId="77777777" w:rsidR="004D6127" w:rsidRDefault="004D6127">
      <w:pPr>
        <w:numPr>
          <w:ilvl w:val="0"/>
          <w:numId w:val="11"/>
        </w:numPr>
        <w:rPr>
          <w:sz w:val="22"/>
        </w:rPr>
      </w:pPr>
      <w:r>
        <w:rPr>
          <w:sz w:val="22"/>
        </w:rPr>
        <w:t>Customer Name, and if different, contact name;</w:t>
      </w:r>
    </w:p>
    <w:p w14:paraId="27186689" w14:textId="77777777" w:rsidR="004D6127" w:rsidRDefault="004D6127">
      <w:pPr>
        <w:numPr>
          <w:ilvl w:val="0"/>
          <w:numId w:val="11"/>
        </w:numPr>
        <w:rPr>
          <w:sz w:val="22"/>
        </w:rPr>
      </w:pPr>
      <w:r>
        <w:rPr>
          <w:sz w:val="22"/>
        </w:rPr>
        <w:t>Contact Phone Number;</w:t>
      </w:r>
    </w:p>
    <w:p w14:paraId="6E2257B4" w14:textId="77777777" w:rsidR="004D6127" w:rsidRDefault="004D6127">
      <w:pPr>
        <w:numPr>
          <w:ilvl w:val="0"/>
          <w:numId w:val="11"/>
        </w:numPr>
        <w:rPr>
          <w:sz w:val="22"/>
        </w:rPr>
      </w:pPr>
      <w:r>
        <w:rPr>
          <w:sz w:val="22"/>
        </w:rPr>
        <w:t>ESI ID;</w:t>
      </w:r>
    </w:p>
    <w:p w14:paraId="368B8E99" w14:textId="77777777" w:rsidR="004D6127" w:rsidRDefault="004D6127">
      <w:pPr>
        <w:numPr>
          <w:ilvl w:val="0"/>
          <w:numId w:val="11"/>
        </w:numPr>
        <w:rPr>
          <w:sz w:val="22"/>
        </w:rPr>
      </w:pPr>
      <w:r>
        <w:rPr>
          <w:sz w:val="22"/>
        </w:rPr>
        <w:t>Service Address  (including City and Zip Code) and directions to location when necessary ; and</w:t>
      </w:r>
    </w:p>
    <w:p w14:paraId="22EA6750" w14:textId="77777777" w:rsidR="004D6127" w:rsidRDefault="004D6127">
      <w:pPr>
        <w:numPr>
          <w:ilvl w:val="0"/>
          <w:numId w:val="11"/>
        </w:numPr>
        <w:rPr>
          <w:sz w:val="22"/>
        </w:rPr>
      </w:pPr>
      <w:r>
        <w:rPr>
          <w:sz w:val="22"/>
        </w:rPr>
        <w:t>Description of problem.</w:t>
      </w:r>
    </w:p>
    <w:p w14:paraId="158A38D7" w14:textId="77777777" w:rsidR="004D6127" w:rsidRDefault="004D6127">
      <w:pPr>
        <w:rPr>
          <w:sz w:val="22"/>
        </w:rPr>
      </w:pPr>
    </w:p>
    <w:p w14:paraId="72B33C3C" w14:textId="77777777" w:rsidR="004D6127" w:rsidRDefault="004D6127">
      <w:pPr>
        <w:rPr>
          <w:sz w:val="22"/>
        </w:rPr>
      </w:pPr>
    </w:p>
    <w:p w14:paraId="611AC979" w14:textId="77777777" w:rsidR="004D6127" w:rsidRDefault="004D6127">
      <w:pPr>
        <w:rPr>
          <w:sz w:val="22"/>
        </w:rPr>
      </w:pPr>
    </w:p>
    <w:p w14:paraId="5BB01493" w14:textId="77777777" w:rsidR="004D6127" w:rsidRDefault="004D6127">
      <w:pPr>
        <w:rPr>
          <w:color w:val="000000"/>
          <w:sz w:val="22"/>
        </w:rPr>
      </w:pPr>
      <w:r>
        <w:rPr>
          <w:color w:val="000000"/>
          <w:sz w:val="22"/>
        </w:rPr>
        <w:t>Other documentation can be found at:</w:t>
      </w:r>
    </w:p>
    <w:p w14:paraId="0D1241A5" w14:textId="77777777" w:rsidR="004D6127" w:rsidRDefault="004D6127">
      <w:pPr>
        <w:rPr>
          <w:color w:val="000000"/>
          <w:sz w:val="22"/>
        </w:rPr>
      </w:pPr>
    </w:p>
    <w:p w14:paraId="106CFC2F" w14:textId="77777777" w:rsidR="004D6127" w:rsidRDefault="00303B13">
      <w:pPr>
        <w:rPr>
          <w:color w:val="000000"/>
          <w:sz w:val="22"/>
        </w:rPr>
      </w:pPr>
      <w:hyperlink r:id="rId7" w:history="1">
        <w:r w:rsidR="004D6127">
          <w:rPr>
            <w:rStyle w:val="Hyperlink"/>
            <w:color w:val="000000"/>
            <w:sz w:val="22"/>
          </w:rPr>
          <w:t>www.ercot.com</w:t>
        </w:r>
      </w:hyperlink>
    </w:p>
    <w:p w14:paraId="4013551D" w14:textId="77777777" w:rsidR="004D6127" w:rsidRDefault="00303B13">
      <w:pPr>
        <w:pStyle w:val="section"/>
        <w:rPr>
          <w:b w:val="0"/>
        </w:rPr>
      </w:pPr>
      <w:hyperlink r:id="rId8" w:history="1">
        <w:r w:rsidR="004D6127">
          <w:rPr>
            <w:rStyle w:val="Hyperlink"/>
            <w:b w:val="0"/>
            <w:color w:val="auto"/>
            <w:sz w:val="22"/>
          </w:rPr>
          <w:t>www.etod.ercot.com</w:t>
        </w:r>
      </w:hyperlink>
      <w:r w:rsidR="004D6127">
        <w:rPr>
          <w:b w:val="0"/>
        </w:rPr>
        <w:t xml:space="preserve"> </w:t>
      </w:r>
    </w:p>
    <w:p w14:paraId="40B522A9" w14:textId="77777777" w:rsidR="004D6127" w:rsidRDefault="004D6127">
      <w:pPr>
        <w:ind w:right="144"/>
      </w:pPr>
    </w:p>
    <w:p w14:paraId="7FFF8129" w14:textId="77777777" w:rsidR="004D6127" w:rsidRDefault="004D6127">
      <w:pPr>
        <w:ind w:right="144"/>
        <w:jc w:val="both"/>
        <w:rPr>
          <w:sz w:val="22"/>
          <w:u w:val="single"/>
        </w:rPr>
      </w:pPr>
      <w:r>
        <w:rPr>
          <w:sz w:val="22"/>
          <w:u w:val="single"/>
        </w:rPr>
        <w:br w:type="page"/>
      </w:r>
    </w:p>
    <w:p w14:paraId="080B04F3" w14:textId="77777777" w:rsidR="004D6127" w:rsidRDefault="004D6127">
      <w:pPr>
        <w:ind w:right="144"/>
        <w:jc w:val="both"/>
        <w:rPr>
          <w:sz w:val="22"/>
          <w:u w:val="single"/>
        </w:rPr>
      </w:pPr>
    </w:p>
    <w:p w14:paraId="29C985EB" w14:textId="77777777" w:rsidR="004D6127" w:rsidRDefault="004D6127">
      <w:pPr>
        <w:ind w:right="144"/>
        <w:jc w:val="both"/>
        <w:rPr>
          <w:sz w:val="22"/>
          <w:u w:val="single"/>
        </w:rPr>
      </w:pPr>
      <w:r>
        <w:rPr>
          <w:sz w:val="22"/>
          <w:u w:val="single"/>
        </w:rPr>
        <w:t>Data Transport Protocol</w:t>
      </w:r>
    </w:p>
    <w:p w14:paraId="33233F38" w14:textId="77777777" w:rsidR="004D6127" w:rsidRDefault="004D6127">
      <w:pPr>
        <w:ind w:right="144"/>
        <w:jc w:val="both"/>
        <w:rPr>
          <w:sz w:val="24"/>
        </w:rPr>
      </w:pPr>
    </w:p>
    <w:p w14:paraId="6A3D1FAF" w14:textId="77777777" w:rsidR="004D6127" w:rsidRDefault="004D6127">
      <w:pPr>
        <w:pStyle w:val="BodyText3"/>
      </w:pPr>
      <w: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14:paraId="45F55C55" w14:textId="77777777" w:rsidR="004D6127" w:rsidRDefault="004D6127">
      <w:pPr>
        <w:pStyle w:val="BodyText3"/>
      </w:pPr>
      <w:r>
        <w:t xml:space="preserve"> </w:t>
      </w:r>
    </w:p>
    <w:p w14:paraId="70E407F6" w14:textId="77777777" w:rsidR="004D6127" w:rsidRDefault="004D6127">
      <w:pPr>
        <w:ind w:right="144"/>
        <w:rPr>
          <w:sz w:val="22"/>
        </w:rPr>
      </w:pPr>
      <w:r>
        <w:rPr>
          <w:sz w:val="22"/>
        </w:rPr>
        <w:t xml:space="preserve">For technical documentation about IBM MQ Series see: </w:t>
      </w:r>
      <w:hyperlink r:id="rId9" w:history="1">
        <w:r>
          <w:rPr>
            <w:rStyle w:val="Hyperlink"/>
            <w:sz w:val="22"/>
          </w:rPr>
          <w:t>www.ibm.com</w:t>
        </w:r>
      </w:hyperlink>
      <w:r>
        <w:rPr>
          <w:sz w:val="22"/>
        </w:rPr>
        <w:t xml:space="preserve"> (link to product description page). </w:t>
      </w:r>
    </w:p>
    <w:p w14:paraId="77125576" w14:textId="77777777" w:rsidR="004D6127" w:rsidRDefault="004D6127">
      <w:pPr>
        <w:ind w:right="144"/>
        <w:jc w:val="both"/>
        <w:rPr>
          <w:color w:val="FF0000"/>
          <w:sz w:val="22"/>
        </w:rPr>
      </w:pPr>
    </w:p>
    <w:p w14:paraId="15657BB1" w14:textId="77777777" w:rsidR="004D6127" w:rsidRDefault="004D6127">
      <w:pPr>
        <w:jc w:val="center"/>
      </w:pPr>
      <w:r>
        <w:br w:type="page"/>
      </w:r>
    </w:p>
    <w:p w14:paraId="7146F776" w14:textId="77777777" w:rsidR="004D6127" w:rsidRDefault="004D6127">
      <w:pPr>
        <w:jc w:val="center"/>
      </w:pPr>
    </w:p>
    <w:p w14:paraId="4A90529E" w14:textId="77777777" w:rsidR="004D6127" w:rsidRDefault="004D6127">
      <w:pPr>
        <w:jc w:val="center"/>
        <w:rPr>
          <w:b/>
          <w:sz w:val="36"/>
        </w:rPr>
      </w:pPr>
      <w:r>
        <w:rPr>
          <w:b/>
          <w:sz w:val="36"/>
        </w:rPr>
        <w:t>Trouble Report Acknowledgement</w:t>
      </w:r>
    </w:p>
    <w:p w14:paraId="1DBE4ED8" w14:textId="77777777" w:rsidR="004D6127" w:rsidRDefault="004D6127">
      <w:pPr>
        <w:ind w:right="144"/>
        <w:rPr>
          <w:sz w:val="32"/>
        </w:rPr>
      </w:pPr>
    </w:p>
    <w:p w14:paraId="28E366F9" w14:textId="77777777" w:rsidR="004D6127" w:rsidRDefault="004D6127">
      <w:pPr>
        <w:ind w:right="144"/>
        <w:rPr>
          <w:sz w:val="32"/>
        </w:rPr>
      </w:pPr>
      <w:r>
        <w:rPr>
          <w:sz w:val="32"/>
        </w:rPr>
        <w:t xml:space="preserve">This transaction set, from a TDSP to CR, is used to acknowledge the receipt of a Trouble Reporting Request with either an acceptance or rejection response.  This is a required transaction for the TDSP, when an Option 1 CR utilizes the Trouble Reporting Request transaction. </w:t>
      </w:r>
    </w:p>
    <w:p w14:paraId="36F22245" w14:textId="77777777" w:rsidR="004D6127" w:rsidRDefault="004D6127">
      <w:pPr>
        <w:ind w:right="144"/>
        <w:rPr>
          <w:sz w:val="32"/>
        </w:rPr>
      </w:pPr>
    </w:p>
    <w:p w14:paraId="0219734F" w14:textId="77777777" w:rsidR="004D6127" w:rsidRDefault="004D6127">
      <w:pPr>
        <w:ind w:right="144"/>
        <w:rPr>
          <w:sz w:val="32"/>
        </w:rPr>
      </w:pPr>
    </w:p>
    <w:p w14:paraId="256940B1" w14:textId="77777777" w:rsidR="004D6127" w:rsidRDefault="004D6127">
      <w:pPr>
        <w:ind w:right="144"/>
        <w:rPr>
          <w:sz w:val="32"/>
        </w:rPr>
      </w:pPr>
      <w:r>
        <w:rPr>
          <w:sz w:val="32"/>
        </w:rPr>
        <w:t>Document Flow</w:t>
      </w:r>
    </w:p>
    <w:p w14:paraId="51E39979" w14:textId="77777777" w:rsidR="004D6127" w:rsidRDefault="004D6127">
      <w:pPr>
        <w:numPr>
          <w:ilvl w:val="0"/>
          <w:numId w:val="7"/>
        </w:numPr>
        <w:tabs>
          <w:tab w:val="left" w:pos="360"/>
        </w:tabs>
        <w:ind w:right="144"/>
        <w:rPr>
          <w:sz w:val="32"/>
        </w:rPr>
      </w:pPr>
      <w:r>
        <w:rPr>
          <w:sz w:val="32"/>
        </w:rPr>
        <w:t>TDSP to CR</w:t>
      </w:r>
    </w:p>
    <w:p w14:paraId="23839944" w14:textId="77777777" w:rsidR="004D6127" w:rsidRDefault="004D6127">
      <w:pPr>
        <w:tabs>
          <w:tab w:val="left" w:pos="360"/>
        </w:tabs>
        <w:ind w:right="144"/>
        <w:rPr>
          <w:color w:val="FF0000"/>
        </w:rPr>
      </w:pPr>
    </w:p>
    <w:p w14:paraId="0A9B852C" w14:textId="77777777" w:rsidR="004D6127" w:rsidRDefault="004D6127">
      <w:pPr>
        <w:rPr>
          <w:b/>
          <w:sz w:val="32"/>
        </w:rPr>
      </w:pPr>
    </w:p>
    <w:p w14:paraId="0B5096B2" w14:textId="77777777" w:rsidR="004D6127" w:rsidRDefault="004D6127">
      <w:pPr>
        <w:rPr>
          <w:b/>
          <w:sz w:val="32"/>
        </w:rPr>
      </w:pPr>
    </w:p>
    <w:p w14:paraId="2DB1D680" w14:textId="77777777" w:rsidR="004D6127" w:rsidRDefault="004D6127">
      <w:pPr>
        <w:rPr>
          <w:b/>
          <w:sz w:val="32"/>
        </w:rPr>
      </w:pPr>
    </w:p>
    <w:p w14:paraId="1A7EA9F2" w14:textId="77777777" w:rsidR="004D6127" w:rsidRDefault="004D6127">
      <w:pPr>
        <w:rPr>
          <w:b/>
          <w:sz w:val="32"/>
        </w:rPr>
      </w:pPr>
    </w:p>
    <w:p w14:paraId="084A5A4C" w14:textId="77777777" w:rsidR="004D6127" w:rsidRDefault="004D6127">
      <w:pPr>
        <w:rPr>
          <w:b/>
          <w:sz w:val="32"/>
        </w:rPr>
      </w:pPr>
    </w:p>
    <w:p w14:paraId="2776BD9F" w14:textId="77777777" w:rsidR="004D6127" w:rsidRDefault="004D6127">
      <w:pPr>
        <w:rPr>
          <w:b/>
          <w:sz w:val="32"/>
        </w:rPr>
      </w:pPr>
    </w:p>
    <w:p w14:paraId="11555674" w14:textId="77777777" w:rsidR="004D6127" w:rsidRDefault="004D6127">
      <w:pPr>
        <w:rPr>
          <w:b/>
          <w:sz w:val="32"/>
        </w:rPr>
      </w:pPr>
    </w:p>
    <w:p w14:paraId="11E263E1" w14:textId="77777777" w:rsidR="004D6127" w:rsidRDefault="004D6127">
      <w:pPr>
        <w:rPr>
          <w:b/>
          <w:sz w:val="32"/>
        </w:rPr>
      </w:pPr>
    </w:p>
    <w:p w14:paraId="351E6A02" w14:textId="77777777" w:rsidR="004D6127" w:rsidRDefault="004D6127">
      <w:pPr>
        <w:rPr>
          <w:b/>
          <w:sz w:val="32"/>
        </w:rPr>
      </w:pPr>
    </w:p>
    <w:p w14:paraId="6AD59C33" w14:textId="77777777" w:rsidR="004D6127" w:rsidRDefault="004D6127">
      <w:pPr>
        <w:rPr>
          <w:b/>
          <w:sz w:val="32"/>
        </w:rPr>
      </w:pPr>
    </w:p>
    <w:p w14:paraId="1FD649B0" w14:textId="77777777" w:rsidR="004D6127" w:rsidRDefault="004D6127">
      <w:pPr>
        <w:rPr>
          <w:b/>
          <w:sz w:val="32"/>
        </w:rPr>
      </w:pPr>
    </w:p>
    <w:p w14:paraId="7AD5B3D5" w14:textId="77777777" w:rsidR="004D6127" w:rsidRDefault="004D6127">
      <w:pPr>
        <w:rPr>
          <w:b/>
          <w:sz w:val="32"/>
        </w:rPr>
      </w:pPr>
    </w:p>
    <w:p w14:paraId="7360FCD8" w14:textId="77777777" w:rsidR="004D6127" w:rsidRDefault="004D6127">
      <w:pPr>
        <w:rPr>
          <w:b/>
          <w:sz w:val="32"/>
        </w:rPr>
      </w:pPr>
    </w:p>
    <w:p w14:paraId="6AD0DE15" w14:textId="77777777" w:rsidR="004D6127" w:rsidRDefault="004D6127">
      <w:pPr>
        <w:rPr>
          <w:b/>
          <w:sz w:val="32"/>
        </w:rPr>
      </w:pPr>
    </w:p>
    <w:p w14:paraId="69E4AFF5" w14:textId="77777777" w:rsidR="004D6127" w:rsidRDefault="004D6127">
      <w:pPr>
        <w:rPr>
          <w:b/>
          <w:sz w:val="32"/>
        </w:rPr>
      </w:pPr>
    </w:p>
    <w:p w14:paraId="053F2C3D" w14:textId="77777777" w:rsidR="004D6127" w:rsidRDefault="004D6127">
      <w:pPr>
        <w:rPr>
          <w:b/>
          <w:sz w:val="32"/>
        </w:rPr>
      </w:pPr>
    </w:p>
    <w:p w14:paraId="6390D8A7" w14:textId="77777777" w:rsidR="004D6127" w:rsidRDefault="004D6127">
      <w:pPr>
        <w:rPr>
          <w:b/>
          <w:sz w:val="32"/>
        </w:rPr>
      </w:pPr>
    </w:p>
    <w:p w14:paraId="46D47D39" w14:textId="77777777" w:rsidR="004D6127" w:rsidRDefault="004D6127">
      <w:pPr>
        <w:rPr>
          <w:b/>
          <w:sz w:val="32"/>
        </w:rPr>
      </w:pPr>
    </w:p>
    <w:p w14:paraId="60D4C587" w14:textId="77777777" w:rsidR="004D6127" w:rsidRDefault="004D6127">
      <w:pPr>
        <w:rPr>
          <w:b/>
          <w:sz w:val="32"/>
        </w:rPr>
      </w:pPr>
    </w:p>
    <w:p w14:paraId="5DAAB35E" w14:textId="77777777" w:rsidR="004D6127" w:rsidRDefault="004D6127">
      <w:pPr>
        <w:rPr>
          <w:b/>
          <w:sz w:val="32"/>
        </w:rPr>
      </w:pPr>
    </w:p>
    <w:p w14:paraId="78B0097E" w14:textId="77777777" w:rsidR="004D6127" w:rsidRDefault="004D6127">
      <w:pPr>
        <w:rPr>
          <w:b/>
          <w:sz w:val="32"/>
        </w:rPr>
      </w:pPr>
    </w:p>
    <w:p w14:paraId="146919A4" w14:textId="77777777" w:rsidR="004D6127" w:rsidRDefault="004D6127">
      <w:pPr>
        <w:rPr>
          <w:b/>
          <w:sz w:val="32"/>
        </w:rPr>
      </w:pPr>
    </w:p>
    <w:p w14:paraId="1F096D97" w14:textId="77777777" w:rsidR="004D6127" w:rsidRDefault="004D6127">
      <w:pPr>
        <w:rPr>
          <w:b/>
          <w:sz w:val="32"/>
        </w:rPr>
      </w:pPr>
    </w:p>
    <w:p w14:paraId="47BDF87F" w14:textId="77777777" w:rsidR="004D6127" w:rsidRDefault="004D6127">
      <w:pPr>
        <w:rPr>
          <w:b/>
          <w:sz w:val="32"/>
        </w:rPr>
      </w:pPr>
      <w:r>
        <w:rPr>
          <w:b/>
          <w:sz w:val="32"/>
        </w:rPr>
        <w:t>Business Process Overview</w:t>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p>
    <w:tbl>
      <w:tblPr>
        <w:tblW w:w="9926" w:type="dxa"/>
        <w:tblInd w:w="-21" w:type="dxa"/>
        <w:tblLayout w:type="fixed"/>
        <w:tblCellMar>
          <w:left w:w="0" w:type="dxa"/>
          <w:right w:w="0" w:type="dxa"/>
        </w:tblCellMar>
        <w:tblLook w:val="0000" w:firstRow="0" w:lastRow="0" w:firstColumn="0" w:lastColumn="0" w:noHBand="0" w:noVBand="0"/>
      </w:tblPr>
      <w:tblGrid>
        <w:gridCol w:w="2160"/>
        <w:gridCol w:w="270"/>
        <w:gridCol w:w="7496"/>
      </w:tblGrid>
      <w:tr w:rsidR="004D6127" w14:paraId="102C1F9E" w14:textId="77777777">
        <w:tc>
          <w:tcPr>
            <w:tcW w:w="2160" w:type="dxa"/>
            <w:tcBorders>
              <w:top w:val="single" w:sz="4" w:space="0" w:color="auto"/>
              <w:left w:val="single" w:sz="4" w:space="0" w:color="auto"/>
              <w:bottom w:val="single" w:sz="4" w:space="0" w:color="auto"/>
              <w:right w:val="single" w:sz="4" w:space="0" w:color="auto"/>
            </w:tcBorders>
          </w:tcPr>
          <w:p w14:paraId="5DF2F448" w14:textId="77777777" w:rsidR="004D6127" w:rsidRDefault="004D6127">
            <w:pPr>
              <w:pStyle w:val="Heading9"/>
              <w:rPr>
                <w:b/>
                <w:snapToGrid w:val="0"/>
                <w:u w:val="none"/>
              </w:rPr>
            </w:pPr>
            <w:r>
              <w:rPr>
                <w:b/>
                <w:sz w:val="48"/>
                <w:u w:val="none"/>
              </w:rPr>
              <w:lastRenderedPageBreak/>
              <w:br w:type="page"/>
            </w:r>
            <w:r>
              <w:rPr>
                <w:b/>
                <w:u w:val="none"/>
              </w:rPr>
              <w:br w:type="page"/>
            </w:r>
            <w:bookmarkStart w:id="0" w:name="_Ref20879912"/>
            <w:r>
              <w:rPr>
                <w:b/>
                <w:snapToGrid w:val="0"/>
                <w:u w:val="none"/>
              </w:rPr>
              <w:t>Overview</w:t>
            </w:r>
            <w:bookmarkEnd w:id="0"/>
          </w:p>
        </w:tc>
        <w:tc>
          <w:tcPr>
            <w:tcW w:w="270" w:type="dxa"/>
            <w:tcBorders>
              <w:top w:val="single" w:sz="4" w:space="0" w:color="auto"/>
              <w:left w:val="nil"/>
              <w:bottom w:val="single" w:sz="4" w:space="0" w:color="auto"/>
              <w:right w:val="nil"/>
            </w:tcBorders>
          </w:tcPr>
          <w:p w14:paraId="4C924752" w14:textId="77777777"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22C6F479" w14:textId="77777777" w:rsidR="004D6127" w:rsidRDefault="004D6127">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T2-Trouble Report Acknowledgement transaction for Unplanned Outages contains the following:</w:t>
            </w:r>
          </w:p>
          <w:p w14:paraId="459D9E13" w14:textId="77777777" w:rsidR="004D6127" w:rsidRDefault="004D6127">
            <w:pPr>
              <w:pStyle w:val="Element"/>
              <w:spacing w:before="0"/>
              <w:rPr>
                <w:rFonts w:ascii="Times New Roman" w:hAnsi="Times New Roman"/>
                <w:snapToGrid w:val="0"/>
                <w:color w:val="000000"/>
              </w:rPr>
            </w:pPr>
          </w:p>
          <w:p w14:paraId="4AC609C1" w14:textId="77777777" w:rsidR="004D6127" w:rsidRDefault="004D6127">
            <w:pPr>
              <w:numPr>
                <w:ilvl w:val="0"/>
                <w:numId w:val="21"/>
              </w:numPr>
              <w:rPr>
                <w:snapToGrid w:val="0"/>
              </w:rPr>
            </w:pPr>
            <w:r>
              <w:rPr>
                <w:snapToGrid w:val="0"/>
              </w:rPr>
              <w:t>Unplanned Outage Overview</w:t>
            </w:r>
          </w:p>
          <w:p w14:paraId="2A711C90" w14:textId="77777777" w:rsidR="004D6127" w:rsidRDefault="004D6127">
            <w:pPr>
              <w:numPr>
                <w:ilvl w:val="0"/>
                <w:numId w:val="21"/>
              </w:numPr>
              <w:rPr>
                <w:snapToGrid w:val="0"/>
              </w:rPr>
            </w:pPr>
            <w:r>
              <w:rPr>
                <w:snapToGrid w:val="0"/>
              </w:rPr>
              <w:t>T2-Trouble Report Acknowledgement to the CR</w:t>
            </w:r>
          </w:p>
          <w:p w14:paraId="506185EC" w14:textId="77777777" w:rsidR="004D6127" w:rsidRDefault="004D6127">
            <w:pPr>
              <w:numPr>
                <w:ilvl w:val="0"/>
                <w:numId w:val="21"/>
              </w:numPr>
              <w:rPr>
                <w:snapToGrid w:val="0"/>
              </w:rPr>
            </w:pPr>
            <w:bookmarkStart w:id="1" w:name="_Hlt31617580"/>
            <w:r>
              <w:rPr>
                <w:snapToGrid w:val="0"/>
              </w:rPr>
              <w:t xml:space="preserve">Transaction Contents </w:t>
            </w:r>
            <w:bookmarkEnd w:id="1"/>
          </w:p>
          <w:p w14:paraId="485B7EC2" w14:textId="77777777" w:rsidR="004D6127" w:rsidRDefault="004D6127">
            <w:pPr>
              <w:numPr>
                <w:ilvl w:val="0"/>
                <w:numId w:val="21"/>
              </w:numPr>
              <w:rPr>
                <w:snapToGrid w:val="0"/>
              </w:rPr>
            </w:pPr>
            <w:r>
              <w:rPr>
                <w:snapToGrid w:val="0"/>
              </w:rPr>
              <w:t xml:space="preserve">Excepted CR Response to T2-Trouble Report Acknowledgement </w:t>
            </w:r>
          </w:p>
          <w:p w14:paraId="791AB203" w14:textId="77777777" w:rsidR="004D6127" w:rsidRDefault="004D6127">
            <w:pPr>
              <w:pStyle w:val="Element"/>
              <w:spacing w:before="0"/>
              <w:rPr>
                <w:rFonts w:ascii="Times New Roman" w:hAnsi="Times New Roman"/>
                <w:snapToGrid w:val="0"/>
                <w:color w:val="000000"/>
              </w:rPr>
            </w:pPr>
          </w:p>
        </w:tc>
      </w:tr>
      <w:tr w:rsidR="004D6127" w14:paraId="1FF2B1AD" w14:textId="77777777">
        <w:tc>
          <w:tcPr>
            <w:tcW w:w="2160" w:type="dxa"/>
            <w:tcBorders>
              <w:top w:val="single" w:sz="4" w:space="0" w:color="auto"/>
              <w:left w:val="single" w:sz="4" w:space="0" w:color="auto"/>
              <w:bottom w:val="single" w:sz="4" w:space="0" w:color="auto"/>
              <w:right w:val="single" w:sz="4" w:space="0" w:color="auto"/>
            </w:tcBorders>
          </w:tcPr>
          <w:p w14:paraId="07C5B410" w14:textId="77777777" w:rsidR="004D6127" w:rsidRDefault="004D6127">
            <w:pPr>
              <w:pStyle w:val="Heading9"/>
              <w:rPr>
                <w:b/>
                <w:snapToGrid w:val="0"/>
                <w:u w:val="none"/>
              </w:rPr>
            </w:pPr>
            <w:r>
              <w:rPr>
                <w:b/>
                <w:snapToGrid w:val="0"/>
                <w:u w:val="none"/>
              </w:rPr>
              <w:t>Unplanned Outage Overview</w:t>
            </w:r>
          </w:p>
        </w:tc>
        <w:tc>
          <w:tcPr>
            <w:tcW w:w="270" w:type="dxa"/>
            <w:tcBorders>
              <w:top w:val="single" w:sz="4" w:space="0" w:color="auto"/>
              <w:left w:val="nil"/>
              <w:bottom w:val="single" w:sz="4" w:space="0" w:color="auto"/>
              <w:right w:val="nil"/>
            </w:tcBorders>
          </w:tcPr>
          <w:p w14:paraId="46997E1D" w14:textId="77777777"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987F023" w14:textId="77777777" w:rsidR="004D6127" w:rsidRDefault="004D6127">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for the CR to know and the TDSP acknowledges that each T1-Trouble Reporting Request transaction was received by the TDSP and that every T1 transaction was either accepted or rejected due to the high criticality of outage calls.  The point-to-point electronic communications used in this architecture will be a Frame Relay and/or ISDN and the transporting mechanism of the data will be via </w:t>
            </w:r>
            <w:proofErr w:type="spellStart"/>
            <w:r>
              <w:rPr>
                <w:rFonts w:ascii="Times New Roman" w:hAnsi="Times New Roman"/>
              </w:rPr>
              <w:t>Websphere</w:t>
            </w:r>
            <w:proofErr w:type="spellEnd"/>
            <w:r>
              <w:rPr>
                <w:rFonts w:ascii="Times New Roman" w:hAnsi="Times New Roman"/>
              </w:rPr>
              <w:t xml:space="preserve"> MQ or MQ compatible products.  Any questions, issues, and/or changes to this process and/or SET transaction should be directed to </w:t>
            </w:r>
            <w:hyperlink r:id="rId10" w:history="1">
              <w:r>
                <w:rPr>
                  <w:rStyle w:val="Hyperlink"/>
                  <w:rFonts w:ascii="Times New Roman" w:hAnsi="Times New Roman"/>
                </w:rPr>
                <w:t>txsetchangecontrol@ercot.com</w:t>
              </w:r>
            </w:hyperlink>
            <w:r>
              <w:rPr>
                <w:rFonts w:ascii="Times New Roman" w:hAnsi="Times New Roman"/>
              </w:rPr>
              <w:t xml:space="preserve">  </w:t>
            </w:r>
          </w:p>
          <w:p w14:paraId="3F141AC6" w14:textId="77777777" w:rsidR="004D6127" w:rsidRDefault="004D6127">
            <w:pPr>
              <w:pStyle w:val="Element"/>
              <w:rPr>
                <w:rFonts w:ascii="Times New Roman" w:hAnsi="Times New Roman"/>
              </w:rPr>
            </w:pPr>
          </w:p>
          <w:p w14:paraId="0153F048" w14:textId="77777777" w:rsidR="004D6127" w:rsidRDefault="004D6127">
            <w:pPr>
              <w:pStyle w:val="Element"/>
              <w:rPr>
                <w:rFonts w:ascii="Times New Roman" w:hAnsi="Times New Roman"/>
              </w:rPr>
            </w:pPr>
            <w:r>
              <w:rPr>
                <w:rFonts w:ascii="Times New Roman" w:hAnsi="Times New Roman"/>
              </w:rPr>
              <w:t xml:space="preserve">This transaction shall be used in the Muni-Coop market if the </w:t>
            </w:r>
            <w:r w:rsidR="00A97B59">
              <w:rPr>
                <w:rFonts w:ascii="Times New Roman" w:hAnsi="Times New Roman"/>
              </w:rPr>
              <w:t xml:space="preserve">MOU/EC </w:t>
            </w:r>
            <w:r>
              <w:rPr>
                <w:rFonts w:ascii="Times New Roman" w:hAnsi="Times New Roman"/>
              </w:rPr>
              <w:t>TDSP and the CR have agreed that the Retail Customer is to call the CR to report an outage.</w:t>
            </w:r>
          </w:p>
          <w:p w14:paraId="0C359F2D" w14:textId="77777777" w:rsidR="004D6127" w:rsidRDefault="004D6127">
            <w:pPr>
              <w:pStyle w:val="Element"/>
              <w:rPr>
                <w:rFonts w:ascii="Times New Roman" w:hAnsi="Times New Roman"/>
              </w:rPr>
            </w:pPr>
          </w:p>
          <w:p w14:paraId="00282A7D" w14:textId="77777777" w:rsidR="004D6127" w:rsidRDefault="004D6127">
            <w:pPr>
              <w:pStyle w:val="Element"/>
              <w:rPr>
                <w:rFonts w:ascii="Times New Roman" w:hAnsi="Times New Roman"/>
              </w:rPr>
            </w:pPr>
          </w:p>
        </w:tc>
      </w:tr>
      <w:tr w:rsidR="004D6127" w14:paraId="47751712" w14:textId="77777777">
        <w:tc>
          <w:tcPr>
            <w:tcW w:w="2160" w:type="dxa"/>
            <w:tcBorders>
              <w:top w:val="single" w:sz="4" w:space="0" w:color="auto"/>
              <w:left w:val="single" w:sz="4" w:space="0" w:color="auto"/>
              <w:bottom w:val="single" w:sz="4" w:space="0" w:color="auto"/>
              <w:right w:val="single" w:sz="4" w:space="0" w:color="auto"/>
            </w:tcBorders>
          </w:tcPr>
          <w:p w14:paraId="3C96F4C8" w14:textId="77777777" w:rsidR="004D6127" w:rsidRDefault="004D6127">
            <w:pPr>
              <w:pStyle w:val="Heading9"/>
              <w:rPr>
                <w:b/>
                <w:snapToGrid w:val="0"/>
                <w:u w:val="none"/>
              </w:rPr>
            </w:pPr>
            <w:r>
              <w:rPr>
                <w:b/>
                <w:snapToGrid w:val="0"/>
                <w:u w:val="none"/>
              </w:rPr>
              <w:t>T2- Trouble Report</w:t>
            </w:r>
          </w:p>
          <w:p w14:paraId="06396C59" w14:textId="77777777" w:rsidR="004D6127" w:rsidRDefault="004D6127">
            <w:pPr>
              <w:pStyle w:val="Heading9"/>
              <w:rPr>
                <w:b/>
                <w:snapToGrid w:val="0"/>
                <w:u w:val="none"/>
              </w:rPr>
            </w:pPr>
            <w:r>
              <w:rPr>
                <w:b/>
                <w:snapToGrid w:val="0"/>
                <w:u w:val="none"/>
              </w:rPr>
              <w:t>Acknowledgement to the CR</w:t>
            </w:r>
          </w:p>
          <w:p w14:paraId="63FE394B" w14:textId="77777777" w:rsidR="004D6127" w:rsidRDefault="004D6127">
            <w:pPr>
              <w:pStyle w:val="Heading9"/>
              <w:rPr>
                <w:b/>
                <w:snapToGrid w:val="0"/>
                <w:u w:val="none"/>
              </w:rPr>
            </w:pPr>
          </w:p>
        </w:tc>
        <w:tc>
          <w:tcPr>
            <w:tcW w:w="270" w:type="dxa"/>
            <w:tcBorders>
              <w:top w:val="single" w:sz="4" w:space="0" w:color="auto"/>
              <w:left w:val="nil"/>
              <w:bottom w:val="single" w:sz="4" w:space="0" w:color="auto"/>
              <w:right w:val="nil"/>
            </w:tcBorders>
          </w:tcPr>
          <w:p w14:paraId="2AE8DD78" w14:textId="77777777"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42851BA9" w14:textId="77777777" w:rsidR="004D6127" w:rsidRDefault="004D6127">
            <w:pPr>
              <w:pStyle w:val="Element"/>
              <w:rPr>
                <w:rFonts w:ascii="Times New Roman" w:hAnsi="Times New Roman"/>
              </w:rPr>
            </w:pPr>
          </w:p>
          <w:p w14:paraId="0782FEC9" w14:textId="77777777" w:rsidR="004D6127" w:rsidRDefault="004D6127">
            <w:pPr>
              <w:pStyle w:val="Element"/>
              <w:spacing w:before="0"/>
              <w:rPr>
                <w:rFonts w:ascii="Times New Roman" w:hAnsi="Times New Roman"/>
                <w:snapToGrid w:val="0"/>
                <w:color w:val="000000"/>
              </w:rPr>
            </w:pPr>
            <w:r>
              <w:rPr>
                <w:rFonts w:ascii="Times New Roman" w:hAnsi="Times New Roman"/>
              </w:rPr>
              <w:t xml:space="preserve">The TDSP will respond with a T2-Trouble Report Acknowledgement for each T1-Trouble Reporting Request transaction received.   This acknowledgement is an electronic notification that </w:t>
            </w:r>
            <w:r>
              <w:rPr>
                <w:rFonts w:ascii="Times New Roman" w:hAnsi="Times New Roman"/>
                <w:snapToGrid w:val="0"/>
                <w:color w:val="000000"/>
              </w:rPr>
              <w:t xml:space="preserve">the TDSP received the T1 transaction and the TDSP accepts or rejects the T1-Trouble Reporting Request. </w:t>
            </w:r>
            <w:r>
              <w:rPr>
                <w:rFonts w:ascii="Times New Roman" w:hAnsi="Times New Roman"/>
                <w:color w:val="000000"/>
              </w:rPr>
              <w:t xml:space="preserve"> </w:t>
            </w:r>
          </w:p>
        </w:tc>
      </w:tr>
      <w:tr w:rsidR="004D6127" w14:paraId="4EBA42AE" w14:textId="77777777">
        <w:tc>
          <w:tcPr>
            <w:tcW w:w="2160" w:type="dxa"/>
            <w:tcBorders>
              <w:top w:val="single" w:sz="4" w:space="0" w:color="auto"/>
              <w:left w:val="single" w:sz="4" w:space="0" w:color="auto"/>
              <w:bottom w:val="single" w:sz="4" w:space="0" w:color="auto"/>
            </w:tcBorders>
          </w:tcPr>
          <w:p w14:paraId="7202F443" w14:textId="77777777" w:rsidR="004D6127" w:rsidRDefault="004D6127">
            <w:pPr>
              <w:pStyle w:val="Heading9"/>
              <w:rPr>
                <w:b/>
                <w:snapToGrid w:val="0"/>
                <w:u w:val="none"/>
              </w:rPr>
            </w:pPr>
            <w:bookmarkStart w:id="2" w:name="_Ref20879935"/>
          </w:p>
          <w:p w14:paraId="7661AFAA" w14:textId="77777777" w:rsidR="004D6127" w:rsidRDefault="004D6127">
            <w:pPr>
              <w:pStyle w:val="Heading9"/>
              <w:rPr>
                <w:b/>
                <w:snapToGrid w:val="0"/>
                <w:u w:val="none"/>
              </w:rPr>
            </w:pPr>
            <w:r>
              <w:rPr>
                <w:b/>
                <w:snapToGrid w:val="0"/>
                <w:u w:val="none"/>
              </w:rPr>
              <w:t xml:space="preserve">Transaction </w:t>
            </w:r>
          </w:p>
          <w:p w14:paraId="1C9CFA61" w14:textId="77777777" w:rsidR="004D6127" w:rsidRDefault="004D6127">
            <w:pPr>
              <w:pStyle w:val="Heading9"/>
              <w:rPr>
                <w:b/>
                <w:snapToGrid w:val="0"/>
                <w:u w:val="none"/>
              </w:rPr>
            </w:pPr>
            <w:r>
              <w:rPr>
                <w:b/>
                <w:snapToGrid w:val="0"/>
                <w:u w:val="none"/>
              </w:rPr>
              <w:t>Contents</w:t>
            </w:r>
            <w:bookmarkEnd w:id="2"/>
          </w:p>
        </w:tc>
        <w:tc>
          <w:tcPr>
            <w:tcW w:w="270" w:type="dxa"/>
            <w:tcBorders>
              <w:top w:val="single" w:sz="4" w:space="0" w:color="auto"/>
              <w:left w:val="single" w:sz="4" w:space="0" w:color="auto"/>
              <w:bottom w:val="single" w:sz="4" w:space="0" w:color="auto"/>
              <w:right w:val="nil"/>
            </w:tcBorders>
          </w:tcPr>
          <w:p w14:paraId="4D3E2B30" w14:textId="77777777"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650BA302" w14:textId="77777777" w:rsidR="004D6127" w:rsidRDefault="004D6127">
            <w:pPr>
              <w:pStyle w:val="Element"/>
              <w:rPr>
                <w:rFonts w:ascii="Times New Roman" w:hAnsi="Times New Roman"/>
              </w:rPr>
            </w:pPr>
            <w:r>
              <w:rPr>
                <w:rFonts w:ascii="Times New Roman" w:hAnsi="Times New Roman"/>
                <w:snapToGrid w:val="0"/>
              </w:rPr>
              <w:t xml:space="preserve">The T2- transaction is an electronic acknowledgement that the TDSP accepts or rejects the T1-Trouble Reporting Request Transaction.    </w:t>
            </w:r>
          </w:p>
          <w:p w14:paraId="0A796403" w14:textId="77777777" w:rsidR="004D6127" w:rsidRDefault="004D6127">
            <w:pPr>
              <w:pStyle w:val="Element"/>
              <w:spacing w:before="0"/>
              <w:ind w:left="386"/>
              <w:rPr>
                <w:rFonts w:ascii="Times New Roman" w:hAnsi="Times New Roman"/>
                <w:color w:val="000000"/>
              </w:rPr>
            </w:pPr>
            <w:r>
              <w:rPr>
                <w:rFonts w:ascii="Times New Roman" w:hAnsi="Times New Roman"/>
                <w:color w:val="000000"/>
                <w:u w:val="single"/>
              </w:rPr>
              <w:t xml:space="preserve"> If accepted</w:t>
            </w:r>
            <w:r>
              <w:rPr>
                <w:rFonts w:ascii="Times New Roman" w:hAnsi="Times New Roman"/>
                <w:color w:val="000000"/>
              </w:rPr>
              <w:t>: TDSP sends the appropriate acceptance code.</w:t>
            </w:r>
          </w:p>
          <w:p w14:paraId="6DFE8A39" w14:textId="77777777" w:rsidR="004D6127" w:rsidRDefault="004D6127">
            <w:pPr>
              <w:pStyle w:val="Element"/>
              <w:rPr>
                <w:rFonts w:ascii="Times New Roman" w:hAnsi="Times New Roman"/>
                <w:color w:val="000000"/>
              </w:rPr>
            </w:pPr>
            <w:r>
              <w:rPr>
                <w:rFonts w:ascii="Times New Roman" w:hAnsi="Times New Roman"/>
                <w:color w:val="000000"/>
              </w:rPr>
              <w:t xml:space="preserve">         </w:t>
            </w:r>
            <w:r>
              <w:rPr>
                <w:rFonts w:ascii="Times New Roman" w:hAnsi="Times New Roman"/>
                <w:color w:val="000000"/>
                <w:u w:val="single"/>
              </w:rPr>
              <w:t>If rejected</w:t>
            </w:r>
            <w:r>
              <w:rPr>
                <w:rFonts w:ascii="Times New Roman" w:hAnsi="Times New Roman"/>
                <w:color w:val="000000"/>
              </w:rPr>
              <w:t>: TDSP sends the appropriate rejection code.</w:t>
            </w:r>
          </w:p>
          <w:p w14:paraId="5909A351" w14:textId="77777777" w:rsidR="004D6127" w:rsidRDefault="004D6127">
            <w:pPr>
              <w:pStyle w:val="Element"/>
              <w:rPr>
                <w:rFonts w:ascii="Times New Roman" w:hAnsi="Times New Roman"/>
                <w:snapToGrid w:val="0"/>
              </w:rPr>
            </w:pPr>
            <w:r>
              <w:rPr>
                <w:rFonts w:ascii="Times New Roman" w:hAnsi="Times New Roman"/>
                <w:snapToGrid w:val="0"/>
              </w:rPr>
              <w:t xml:space="preserve">This transaction's data requirements are listed and have been documented within the Texas SET Implementation Guide.  </w:t>
            </w:r>
          </w:p>
          <w:p w14:paraId="61CB48F1" w14:textId="77777777" w:rsidR="004D6127" w:rsidRDefault="004D6127">
            <w:pPr>
              <w:pStyle w:val="Element"/>
            </w:pPr>
          </w:p>
        </w:tc>
      </w:tr>
      <w:tr w:rsidR="004D6127" w14:paraId="428A16FC" w14:textId="77777777">
        <w:tc>
          <w:tcPr>
            <w:tcW w:w="2160" w:type="dxa"/>
            <w:tcBorders>
              <w:top w:val="single" w:sz="4" w:space="0" w:color="auto"/>
              <w:left w:val="single" w:sz="4" w:space="0" w:color="auto"/>
              <w:bottom w:val="single" w:sz="4" w:space="0" w:color="auto"/>
              <w:right w:val="single" w:sz="4" w:space="0" w:color="auto"/>
            </w:tcBorders>
          </w:tcPr>
          <w:p w14:paraId="5A9CF416" w14:textId="77777777" w:rsidR="004D6127" w:rsidRDefault="004D6127">
            <w:pPr>
              <w:pStyle w:val="Heading9"/>
              <w:rPr>
                <w:b/>
                <w:snapToGrid w:val="0"/>
                <w:u w:val="none"/>
              </w:rPr>
            </w:pPr>
            <w:bookmarkStart w:id="3" w:name="_Ref22378156"/>
          </w:p>
          <w:p w14:paraId="524CD8E4" w14:textId="77777777" w:rsidR="004D6127" w:rsidRDefault="004D6127">
            <w:pPr>
              <w:pStyle w:val="Heading9"/>
              <w:rPr>
                <w:b/>
                <w:snapToGrid w:val="0"/>
                <w:u w:val="none"/>
              </w:rPr>
            </w:pPr>
            <w:r>
              <w:rPr>
                <w:b/>
                <w:snapToGrid w:val="0"/>
                <w:u w:val="none"/>
              </w:rPr>
              <w:t xml:space="preserve">Expected CR Response to T2-Trouble Report Acknowledgement </w:t>
            </w:r>
            <w:bookmarkEnd w:id="3"/>
          </w:p>
        </w:tc>
        <w:tc>
          <w:tcPr>
            <w:tcW w:w="270" w:type="dxa"/>
            <w:tcBorders>
              <w:top w:val="single" w:sz="4" w:space="0" w:color="auto"/>
              <w:left w:val="nil"/>
              <w:bottom w:val="single" w:sz="4" w:space="0" w:color="auto"/>
              <w:right w:val="nil"/>
            </w:tcBorders>
          </w:tcPr>
          <w:p w14:paraId="6929880E" w14:textId="77777777"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79556A22" w14:textId="77777777" w:rsidR="004D6127" w:rsidRDefault="004D6127">
            <w:pPr>
              <w:pStyle w:val="Element"/>
              <w:rPr>
                <w:rFonts w:ascii="Times New Roman" w:hAnsi="Times New Roman"/>
              </w:rPr>
            </w:pPr>
          </w:p>
          <w:p w14:paraId="5CD58D84" w14:textId="77777777" w:rsidR="004D6127" w:rsidRDefault="004D6127">
            <w:pPr>
              <w:pStyle w:val="Element"/>
              <w:rPr>
                <w:rFonts w:ascii="Times New Roman" w:hAnsi="Times New Roman"/>
              </w:rPr>
            </w:pPr>
            <w:r>
              <w:rPr>
                <w:rFonts w:ascii="Times New Roman" w:hAnsi="Times New Roman"/>
              </w:rPr>
              <w:t xml:space="preserve">If the T1-Trouble Reporting Request Transaction is rejected, the CR should take corrective action(s) in response to the rejection in order to communicate the outage or service irregularity to the appropriate TDSP. </w:t>
            </w:r>
          </w:p>
          <w:p w14:paraId="07A2E1D7" w14:textId="77777777" w:rsidR="004D6127" w:rsidRDefault="004D6127">
            <w:pPr>
              <w:tabs>
                <w:tab w:val="right" w:pos="1800"/>
                <w:tab w:val="left" w:pos="2160"/>
              </w:tabs>
              <w:spacing w:before="120"/>
              <w:ind w:right="144"/>
              <w:rPr>
                <w:snapToGrid w:val="0"/>
                <w:color w:val="000000"/>
              </w:rPr>
            </w:pPr>
            <w:r>
              <w:rPr>
                <w:snapToGrid w:val="0"/>
                <w:color w:val="000000"/>
              </w:rPr>
              <w:t xml:space="preserve">If the CR receives an acceptance response code to the T1-Trouble Reporting Request transaction from the TDSP no additional response or action will be expected from the CR for this reported trouble.  </w:t>
            </w:r>
          </w:p>
          <w:p w14:paraId="0EBEA344" w14:textId="77777777" w:rsidR="004D6127" w:rsidRDefault="004D6127">
            <w:pPr>
              <w:tabs>
                <w:tab w:val="right" w:pos="1800"/>
                <w:tab w:val="left" w:pos="2160"/>
              </w:tabs>
              <w:spacing w:before="120"/>
              <w:ind w:right="144"/>
              <w:rPr>
                <w:snapToGrid w:val="0"/>
                <w:color w:val="000000"/>
              </w:rPr>
            </w:pPr>
          </w:p>
        </w:tc>
      </w:tr>
    </w:tbl>
    <w:p w14:paraId="46A08CA0" w14:textId="77777777" w:rsidR="004D6127" w:rsidRDefault="004D6127">
      <w:pPr>
        <w:tabs>
          <w:tab w:val="left" w:pos="360"/>
        </w:tabs>
        <w:ind w:right="144"/>
        <w:jc w:val="center"/>
      </w:pPr>
      <w:r>
        <w:br w:type="page"/>
      </w:r>
    </w:p>
    <w:p w14:paraId="183FB01E" w14:textId="77777777" w:rsidR="004D6127" w:rsidRDefault="004D6127">
      <w:pPr>
        <w:rPr>
          <w:sz w:val="24"/>
        </w:rPr>
      </w:pPr>
      <w:r>
        <w:rPr>
          <w:sz w:val="24"/>
        </w:rPr>
        <w:lastRenderedPageBreak/>
        <w:tab/>
      </w:r>
      <w:r>
        <w:rPr>
          <w:sz w:val="24"/>
        </w:rP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D6127" w14:paraId="3BC10717" w14:textId="77777777" w:rsidTr="003813F6">
        <w:trPr>
          <w:cantSplit/>
          <w:trHeight w:val="530"/>
        </w:trPr>
        <w:tc>
          <w:tcPr>
            <w:tcW w:w="2160" w:type="dxa"/>
            <w:tcBorders>
              <w:top w:val="nil"/>
              <w:left w:val="nil"/>
              <w:bottom w:val="nil"/>
              <w:right w:val="nil"/>
            </w:tcBorders>
          </w:tcPr>
          <w:p w14:paraId="5E542824"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br w:type="page"/>
            </w:r>
          </w:p>
        </w:tc>
        <w:tc>
          <w:tcPr>
            <w:tcW w:w="180" w:type="dxa"/>
            <w:tcBorders>
              <w:top w:val="nil"/>
              <w:left w:val="nil"/>
              <w:bottom w:val="nil"/>
              <w:right w:val="nil"/>
            </w:tcBorders>
          </w:tcPr>
          <w:p w14:paraId="5D94E496" w14:textId="77777777" w:rsidR="004D6127" w:rsidRDefault="004D6127">
            <w:pPr>
              <w:pStyle w:val="Heading1"/>
              <w:rPr>
                <w:b w:val="0"/>
                <w:sz w:val="24"/>
              </w:rPr>
            </w:pPr>
          </w:p>
        </w:tc>
        <w:tc>
          <w:tcPr>
            <w:tcW w:w="7560" w:type="dxa"/>
            <w:tcBorders>
              <w:top w:val="nil"/>
              <w:left w:val="nil"/>
              <w:bottom w:val="nil"/>
              <w:right w:val="nil"/>
            </w:tcBorders>
          </w:tcPr>
          <w:p w14:paraId="341243D5" w14:textId="77777777" w:rsidR="004D6127" w:rsidRDefault="004D6127">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4D6127" w14:paraId="0E6B5841" w14:textId="77777777" w:rsidTr="003813F6">
        <w:trPr>
          <w:cantSplit/>
        </w:trPr>
        <w:tc>
          <w:tcPr>
            <w:tcW w:w="2160" w:type="dxa"/>
            <w:tcBorders>
              <w:top w:val="nil"/>
              <w:left w:val="nil"/>
              <w:bottom w:val="nil"/>
              <w:right w:val="single" w:sz="6" w:space="0" w:color="auto"/>
            </w:tcBorders>
          </w:tcPr>
          <w:p w14:paraId="7739C67C"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14:paraId="7E8067AC"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14:paraId="1F162F97" w14:textId="77777777" w:rsidR="004D6127" w:rsidRDefault="004D6127">
            <w:pPr>
              <w:pStyle w:val="Heading1"/>
              <w:rPr>
                <w:b w:val="0"/>
                <w:sz w:val="24"/>
              </w:rPr>
            </w:pPr>
          </w:p>
        </w:tc>
        <w:tc>
          <w:tcPr>
            <w:tcW w:w="7560" w:type="dxa"/>
            <w:tcBorders>
              <w:top w:val="nil"/>
              <w:left w:val="nil"/>
              <w:bottom w:val="nil"/>
              <w:right w:val="nil"/>
            </w:tcBorders>
          </w:tcPr>
          <w:p w14:paraId="312C824E" w14:textId="77777777" w:rsidR="004D6127" w:rsidRDefault="004D6127">
            <w:pPr>
              <w:pStyle w:val="Footer"/>
              <w:widowControl/>
              <w:tabs>
                <w:tab w:val="clear" w:pos="4320"/>
                <w:tab w:val="clear" w:pos="8640"/>
              </w:tabs>
              <w:rPr>
                <w:rFonts w:ascii="Times New Roman" w:hAnsi="Times New Roman"/>
                <w:sz w:val="24"/>
              </w:rPr>
            </w:pPr>
          </w:p>
          <w:p w14:paraId="138FCAFF" w14:textId="77777777" w:rsidR="004D6127" w:rsidRDefault="004D6127">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tc>
      </w:tr>
      <w:tr w:rsidR="004D6127" w14:paraId="4FCA1865" w14:textId="77777777" w:rsidTr="003813F6">
        <w:trPr>
          <w:cantSplit/>
        </w:trPr>
        <w:tc>
          <w:tcPr>
            <w:tcW w:w="2160" w:type="dxa"/>
            <w:tcBorders>
              <w:top w:val="nil"/>
              <w:left w:val="nil"/>
              <w:bottom w:val="nil"/>
              <w:right w:val="single" w:sz="6" w:space="0" w:color="auto"/>
            </w:tcBorders>
          </w:tcPr>
          <w:p w14:paraId="47257142"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p w14:paraId="0276BAEF"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1.5</w:t>
            </w:r>
          </w:p>
        </w:tc>
        <w:tc>
          <w:tcPr>
            <w:tcW w:w="180" w:type="dxa"/>
            <w:tcBorders>
              <w:top w:val="nil"/>
              <w:left w:val="nil"/>
              <w:bottom w:val="nil"/>
              <w:right w:val="nil"/>
            </w:tcBorders>
          </w:tcPr>
          <w:p w14:paraId="1FEE2104" w14:textId="77777777" w:rsidR="004D6127" w:rsidRDefault="004D6127">
            <w:pPr>
              <w:pStyle w:val="Heading1"/>
              <w:rPr>
                <w:b w:val="0"/>
                <w:sz w:val="24"/>
              </w:rPr>
            </w:pPr>
          </w:p>
        </w:tc>
        <w:tc>
          <w:tcPr>
            <w:tcW w:w="7560" w:type="dxa"/>
            <w:tcBorders>
              <w:top w:val="nil"/>
              <w:left w:val="nil"/>
              <w:bottom w:val="nil"/>
              <w:right w:val="nil"/>
            </w:tcBorders>
          </w:tcPr>
          <w:p w14:paraId="0D756728" w14:textId="77777777" w:rsidR="004D6127" w:rsidRDefault="004D6127">
            <w:pPr>
              <w:rPr>
                <w:sz w:val="18"/>
              </w:rPr>
            </w:pPr>
            <w:r>
              <w:rPr>
                <w:sz w:val="24"/>
              </w:rPr>
              <w:t xml:space="preserve">Change Control 2003-528 </w:t>
            </w:r>
            <w:r>
              <w:rPr>
                <w:sz w:val="18"/>
              </w:rPr>
              <w:t>Add Business Process Overviews to the appropriate implementation guides</w:t>
            </w:r>
          </w:p>
          <w:p w14:paraId="6C0325B2" w14:textId="77777777" w:rsidR="00176E7A" w:rsidRDefault="00176E7A">
            <w:pPr>
              <w:rPr>
                <w:sz w:val="24"/>
              </w:rPr>
            </w:pPr>
          </w:p>
        </w:tc>
      </w:tr>
      <w:tr w:rsidR="004D6127" w14:paraId="506D538A" w14:textId="77777777" w:rsidTr="003813F6">
        <w:trPr>
          <w:cantSplit/>
        </w:trPr>
        <w:tc>
          <w:tcPr>
            <w:tcW w:w="2160" w:type="dxa"/>
            <w:tcBorders>
              <w:top w:val="nil"/>
              <w:left w:val="nil"/>
              <w:bottom w:val="nil"/>
              <w:right w:val="single" w:sz="6" w:space="0" w:color="auto"/>
            </w:tcBorders>
          </w:tcPr>
          <w:p w14:paraId="1716C8EA"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p w14:paraId="602673E6"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w:t>
            </w:r>
          </w:p>
        </w:tc>
        <w:tc>
          <w:tcPr>
            <w:tcW w:w="180" w:type="dxa"/>
            <w:tcBorders>
              <w:top w:val="nil"/>
              <w:left w:val="nil"/>
              <w:bottom w:val="nil"/>
              <w:right w:val="nil"/>
            </w:tcBorders>
          </w:tcPr>
          <w:p w14:paraId="3E3935EA" w14:textId="77777777" w:rsidR="004D6127" w:rsidRDefault="004D6127">
            <w:pPr>
              <w:pStyle w:val="Heading1"/>
              <w:rPr>
                <w:b w:val="0"/>
                <w:sz w:val="24"/>
              </w:rPr>
            </w:pPr>
          </w:p>
        </w:tc>
        <w:tc>
          <w:tcPr>
            <w:tcW w:w="7560" w:type="dxa"/>
            <w:tcBorders>
              <w:top w:val="nil"/>
              <w:left w:val="nil"/>
              <w:bottom w:val="nil"/>
              <w:right w:val="nil"/>
            </w:tcBorders>
          </w:tcPr>
          <w:p w14:paraId="33D63969" w14:textId="77777777" w:rsidR="004D6127" w:rsidRDefault="004D6127">
            <w:pPr>
              <w:rPr>
                <w:sz w:val="24"/>
              </w:rPr>
            </w:pPr>
            <w:r>
              <w:rPr>
                <w:sz w:val="24"/>
              </w:rPr>
              <w:t>No Changes</w:t>
            </w:r>
          </w:p>
          <w:p w14:paraId="3C653E19" w14:textId="77777777" w:rsidR="00176E7A" w:rsidRDefault="00176E7A">
            <w:pPr>
              <w:rPr>
                <w:sz w:val="24"/>
              </w:rPr>
            </w:pPr>
          </w:p>
          <w:p w14:paraId="130C0D77" w14:textId="77777777" w:rsidR="00176E7A" w:rsidRDefault="00176E7A">
            <w:pPr>
              <w:rPr>
                <w:sz w:val="24"/>
              </w:rPr>
            </w:pPr>
          </w:p>
        </w:tc>
      </w:tr>
      <w:tr w:rsidR="003813F6" w14:paraId="388979CA" w14:textId="77777777" w:rsidTr="003813F6">
        <w:trPr>
          <w:cantSplit/>
        </w:trPr>
        <w:tc>
          <w:tcPr>
            <w:tcW w:w="2160" w:type="dxa"/>
            <w:tcBorders>
              <w:top w:val="nil"/>
              <w:left w:val="nil"/>
              <w:bottom w:val="nil"/>
              <w:right w:val="single" w:sz="6" w:space="0" w:color="auto"/>
            </w:tcBorders>
          </w:tcPr>
          <w:p w14:paraId="0D2AAFA6"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14:paraId="39A136F7"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14:paraId="78C67C64" w14:textId="77777777" w:rsidR="003813F6" w:rsidRDefault="003813F6" w:rsidP="00DE26E9">
            <w:pPr>
              <w:pStyle w:val="Heading1"/>
              <w:rPr>
                <w:b w:val="0"/>
                <w:sz w:val="24"/>
              </w:rPr>
            </w:pPr>
          </w:p>
        </w:tc>
        <w:tc>
          <w:tcPr>
            <w:tcW w:w="7560" w:type="dxa"/>
            <w:tcBorders>
              <w:top w:val="nil"/>
              <w:left w:val="nil"/>
              <w:bottom w:val="nil"/>
              <w:right w:val="nil"/>
            </w:tcBorders>
          </w:tcPr>
          <w:p w14:paraId="719F0049" w14:textId="77777777" w:rsidR="003813F6" w:rsidRDefault="003813F6" w:rsidP="00DE26E9">
            <w:pPr>
              <w:rPr>
                <w:sz w:val="24"/>
              </w:rPr>
            </w:pPr>
            <w:r>
              <w:rPr>
                <w:sz w:val="24"/>
              </w:rPr>
              <w:t>No Changes</w:t>
            </w:r>
          </w:p>
          <w:p w14:paraId="7BDAE960" w14:textId="77777777" w:rsidR="00176E7A" w:rsidRDefault="00176E7A" w:rsidP="00DE26E9">
            <w:pPr>
              <w:rPr>
                <w:sz w:val="24"/>
              </w:rPr>
            </w:pPr>
          </w:p>
          <w:p w14:paraId="183807A1" w14:textId="77777777" w:rsidR="00176E7A" w:rsidRDefault="00176E7A" w:rsidP="00DE26E9">
            <w:pPr>
              <w:rPr>
                <w:sz w:val="24"/>
              </w:rPr>
            </w:pPr>
          </w:p>
        </w:tc>
      </w:tr>
      <w:tr w:rsidR="003813F6" w14:paraId="54FD6573" w14:textId="77777777" w:rsidTr="003813F6">
        <w:trPr>
          <w:cantSplit/>
        </w:trPr>
        <w:tc>
          <w:tcPr>
            <w:tcW w:w="2160" w:type="dxa"/>
            <w:tcBorders>
              <w:top w:val="nil"/>
              <w:left w:val="nil"/>
              <w:bottom w:val="nil"/>
              <w:right w:val="single" w:sz="6" w:space="0" w:color="auto"/>
            </w:tcBorders>
          </w:tcPr>
          <w:p w14:paraId="0D120D1B"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14:paraId="088D8CAB" w14:textId="77777777" w:rsidR="003813F6" w:rsidRDefault="003813F6" w:rsidP="00DE26E9">
            <w:pPr>
              <w:pStyle w:val="Heading1"/>
              <w:rPr>
                <w:b w:val="0"/>
                <w:sz w:val="24"/>
              </w:rPr>
            </w:pPr>
          </w:p>
        </w:tc>
        <w:tc>
          <w:tcPr>
            <w:tcW w:w="7560" w:type="dxa"/>
            <w:tcBorders>
              <w:top w:val="nil"/>
              <w:left w:val="nil"/>
              <w:bottom w:val="nil"/>
              <w:right w:val="nil"/>
            </w:tcBorders>
          </w:tcPr>
          <w:p w14:paraId="395A3704" w14:textId="77777777" w:rsidR="003813F6" w:rsidRDefault="003813F6" w:rsidP="00DE26E9">
            <w:pPr>
              <w:rPr>
                <w:sz w:val="24"/>
              </w:rPr>
            </w:pPr>
            <w:r>
              <w:rPr>
                <w:sz w:val="24"/>
              </w:rPr>
              <w:t>No Changes</w:t>
            </w:r>
          </w:p>
        </w:tc>
      </w:tr>
      <w:tr w:rsidR="003813F6" w14:paraId="4BD14D7A" w14:textId="77777777" w:rsidTr="003813F6">
        <w:trPr>
          <w:cantSplit/>
        </w:trPr>
        <w:tc>
          <w:tcPr>
            <w:tcW w:w="2160" w:type="dxa"/>
            <w:tcBorders>
              <w:top w:val="nil"/>
              <w:left w:val="nil"/>
              <w:bottom w:val="nil"/>
              <w:right w:val="single" w:sz="6" w:space="0" w:color="auto"/>
            </w:tcBorders>
          </w:tcPr>
          <w:p w14:paraId="1829D42E"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14:paraId="17BDB5AA" w14:textId="77777777" w:rsidR="003813F6" w:rsidRDefault="003813F6" w:rsidP="00DE26E9">
            <w:pPr>
              <w:pStyle w:val="Heading1"/>
              <w:rPr>
                <w:b w:val="0"/>
                <w:sz w:val="24"/>
              </w:rPr>
            </w:pPr>
          </w:p>
        </w:tc>
        <w:tc>
          <w:tcPr>
            <w:tcW w:w="7560" w:type="dxa"/>
            <w:tcBorders>
              <w:top w:val="nil"/>
              <w:left w:val="nil"/>
              <w:bottom w:val="nil"/>
              <w:right w:val="nil"/>
            </w:tcBorders>
          </w:tcPr>
          <w:p w14:paraId="63EF0323" w14:textId="77777777" w:rsidR="003813F6" w:rsidRDefault="003813F6" w:rsidP="00DE26E9">
            <w:pPr>
              <w:rPr>
                <w:sz w:val="24"/>
              </w:rPr>
            </w:pPr>
          </w:p>
          <w:p w14:paraId="63584163" w14:textId="77777777" w:rsidR="00176E7A" w:rsidRDefault="00176E7A" w:rsidP="00DE26E9">
            <w:pPr>
              <w:rPr>
                <w:sz w:val="24"/>
              </w:rPr>
            </w:pPr>
          </w:p>
        </w:tc>
      </w:tr>
      <w:tr w:rsidR="003813F6" w14:paraId="48827733" w14:textId="77777777" w:rsidTr="003813F6">
        <w:trPr>
          <w:cantSplit/>
        </w:trPr>
        <w:tc>
          <w:tcPr>
            <w:tcW w:w="2160" w:type="dxa"/>
            <w:tcBorders>
              <w:top w:val="nil"/>
              <w:left w:val="nil"/>
              <w:bottom w:val="nil"/>
              <w:right w:val="single" w:sz="6" w:space="0" w:color="auto"/>
            </w:tcBorders>
          </w:tcPr>
          <w:p w14:paraId="37962B58"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14:paraId="1709A9A3" w14:textId="77777777" w:rsidR="003813F6" w:rsidRDefault="003813F6" w:rsidP="00DE26E9">
            <w:pPr>
              <w:pStyle w:val="Heading1"/>
              <w:rPr>
                <w:b w:val="0"/>
                <w:sz w:val="24"/>
              </w:rPr>
            </w:pPr>
          </w:p>
        </w:tc>
        <w:tc>
          <w:tcPr>
            <w:tcW w:w="7560" w:type="dxa"/>
            <w:tcBorders>
              <w:top w:val="nil"/>
              <w:left w:val="nil"/>
              <w:bottom w:val="nil"/>
              <w:right w:val="nil"/>
            </w:tcBorders>
          </w:tcPr>
          <w:p w14:paraId="68BD7D72" w14:textId="77777777" w:rsidR="003813F6" w:rsidRDefault="003813F6" w:rsidP="00DE26E9">
            <w:pPr>
              <w:rPr>
                <w:sz w:val="24"/>
              </w:rPr>
            </w:pPr>
            <w:r>
              <w:rPr>
                <w:sz w:val="24"/>
              </w:rPr>
              <w:t>No Changes</w:t>
            </w:r>
          </w:p>
        </w:tc>
      </w:tr>
      <w:tr w:rsidR="003813F6" w14:paraId="00FF558B" w14:textId="77777777" w:rsidTr="003813F6">
        <w:trPr>
          <w:cantSplit/>
        </w:trPr>
        <w:tc>
          <w:tcPr>
            <w:tcW w:w="2160" w:type="dxa"/>
            <w:tcBorders>
              <w:top w:val="nil"/>
              <w:left w:val="nil"/>
              <w:bottom w:val="nil"/>
              <w:right w:val="single" w:sz="6" w:space="0" w:color="auto"/>
            </w:tcBorders>
          </w:tcPr>
          <w:p w14:paraId="5023B1DF"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14:paraId="046BA9C2" w14:textId="77777777" w:rsidR="003813F6" w:rsidRDefault="003813F6" w:rsidP="00DE26E9">
            <w:pPr>
              <w:pStyle w:val="Heading1"/>
              <w:rPr>
                <w:b w:val="0"/>
                <w:sz w:val="24"/>
              </w:rPr>
            </w:pPr>
          </w:p>
        </w:tc>
        <w:tc>
          <w:tcPr>
            <w:tcW w:w="7560" w:type="dxa"/>
            <w:tcBorders>
              <w:top w:val="nil"/>
              <w:left w:val="nil"/>
              <w:bottom w:val="nil"/>
              <w:right w:val="nil"/>
            </w:tcBorders>
          </w:tcPr>
          <w:p w14:paraId="315C209D" w14:textId="77777777" w:rsidR="003813F6" w:rsidRDefault="003813F6" w:rsidP="00DE26E9">
            <w:pPr>
              <w:rPr>
                <w:sz w:val="24"/>
              </w:rPr>
            </w:pPr>
          </w:p>
          <w:p w14:paraId="365BF629" w14:textId="77777777" w:rsidR="00176E7A" w:rsidRDefault="00176E7A" w:rsidP="00DE26E9">
            <w:pPr>
              <w:rPr>
                <w:sz w:val="24"/>
              </w:rPr>
            </w:pPr>
          </w:p>
        </w:tc>
      </w:tr>
      <w:tr w:rsidR="003813F6" w14:paraId="06C0ABAC" w14:textId="77777777" w:rsidTr="003813F6">
        <w:trPr>
          <w:cantSplit/>
        </w:trPr>
        <w:tc>
          <w:tcPr>
            <w:tcW w:w="2160" w:type="dxa"/>
            <w:tcBorders>
              <w:top w:val="nil"/>
              <w:left w:val="nil"/>
              <w:bottom w:val="nil"/>
              <w:right w:val="single" w:sz="6" w:space="0" w:color="auto"/>
            </w:tcBorders>
          </w:tcPr>
          <w:p w14:paraId="5E817662"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14:paraId="27A772FC"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14:paraId="5DF2E345" w14:textId="77777777" w:rsidR="003813F6" w:rsidRDefault="003813F6" w:rsidP="00DE26E9">
            <w:pPr>
              <w:pStyle w:val="Heading1"/>
              <w:rPr>
                <w:b w:val="0"/>
                <w:sz w:val="24"/>
              </w:rPr>
            </w:pPr>
          </w:p>
        </w:tc>
        <w:tc>
          <w:tcPr>
            <w:tcW w:w="7560" w:type="dxa"/>
            <w:tcBorders>
              <w:top w:val="nil"/>
              <w:left w:val="nil"/>
              <w:bottom w:val="nil"/>
              <w:right w:val="nil"/>
            </w:tcBorders>
          </w:tcPr>
          <w:p w14:paraId="4A05B0F9" w14:textId="77777777" w:rsidR="003813F6" w:rsidRDefault="003813F6" w:rsidP="00DE26E9">
            <w:pPr>
              <w:rPr>
                <w:sz w:val="24"/>
              </w:rPr>
            </w:pPr>
            <w:r>
              <w:rPr>
                <w:sz w:val="24"/>
              </w:rPr>
              <w:t>No Changes</w:t>
            </w:r>
          </w:p>
          <w:p w14:paraId="5763114E" w14:textId="77777777" w:rsidR="00176E7A" w:rsidRDefault="00176E7A" w:rsidP="00DE26E9">
            <w:pPr>
              <w:rPr>
                <w:sz w:val="24"/>
              </w:rPr>
            </w:pPr>
          </w:p>
          <w:p w14:paraId="0E9BB6CE" w14:textId="77777777" w:rsidR="00176E7A" w:rsidRDefault="00176E7A" w:rsidP="00DE26E9">
            <w:pPr>
              <w:rPr>
                <w:sz w:val="24"/>
              </w:rPr>
            </w:pPr>
          </w:p>
        </w:tc>
      </w:tr>
      <w:tr w:rsidR="0056368B" w14:paraId="41A04722" w14:textId="77777777" w:rsidTr="0056368B">
        <w:trPr>
          <w:cantSplit/>
        </w:trPr>
        <w:tc>
          <w:tcPr>
            <w:tcW w:w="2160" w:type="dxa"/>
            <w:tcBorders>
              <w:top w:val="nil"/>
              <w:left w:val="nil"/>
              <w:bottom w:val="nil"/>
              <w:right w:val="single" w:sz="6" w:space="0" w:color="auto"/>
            </w:tcBorders>
          </w:tcPr>
          <w:p w14:paraId="288686C1" w14:textId="77777777" w:rsidR="0056368B" w:rsidRDefault="00933204" w:rsidP="005E2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 xml:space="preserve">June </w:t>
            </w:r>
            <w:r w:rsidR="005E28CD">
              <w:rPr>
                <w:sz w:val="24"/>
              </w:rPr>
              <w:t>11</w:t>
            </w:r>
            <w:r w:rsidR="0056368B">
              <w:rPr>
                <w:sz w:val="24"/>
              </w:rPr>
              <w:t>, 2012</w:t>
            </w:r>
          </w:p>
        </w:tc>
        <w:tc>
          <w:tcPr>
            <w:tcW w:w="180" w:type="dxa"/>
            <w:tcBorders>
              <w:top w:val="nil"/>
              <w:left w:val="nil"/>
              <w:bottom w:val="nil"/>
              <w:right w:val="nil"/>
            </w:tcBorders>
          </w:tcPr>
          <w:p w14:paraId="4BEC6677" w14:textId="77777777" w:rsidR="0056368B" w:rsidRDefault="0056368B" w:rsidP="0041784D">
            <w:pPr>
              <w:pStyle w:val="Heading1"/>
              <w:rPr>
                <w:b w:val="0"/>
                <w:sz w:val="24"/>
              </w:rPr>
            </w:pPr>
          </w:p>
        </w:tc>
        <w:tc>
          <w:tcPr>
            <w:tcW w:w="7560" w:type="dxa"/>
            <w:tcBorders>
              <w:top w:val="nil"/>
              <w:left w:val="nil"/>
              <w:bottom w:val="nil"/>
              <w:right w:val="nil"/>
            </w:tcBorders>
          </w:tcPr>
          <w:p w14:paraId="4723C097" w14:textId="77777777" w:rsidR="0056368B" w:rsidRDefault="0056368B" w:rsidP="0041784D">
            <w:pPr>
              <w:rPr>
                <w:sz w:val="24"/>
              </w:rPr>
            </w:pPr>
            <w:r>
              <w:rPr>
                <w:sz w:val="24"/>
              </w:rPr>
              <w:t xml:space="preserve"> Change Control 2010-748:</w:t>
            </w:r>
          </w:p>
        </w:tc>
      </w:tr>
      <w:tr w:rsidR="0056368B" w14:paraId="531E2601" w14:textId="77777777" w:rsidTr="0056368B">
        <w:trPr>
          <w:cantSplit/>
        </w:trPr>
        <w:tc>
          <w:tcPr>
            <w:tcW w:w="2160" w:type="dxa"/>
            <w:tcBorders>
              <w:top w:val="nil"/>
              <w:left w:val="nil"/>
              <w:bottom w:val="nil"/>
              <w:right w:val="single" w:sz="6" w:space="0" w:color="auto"/>
            </w:tcBorders>
          </w:tcPr>
          <w:p w14:paraId="3CD5BADE" w14:textId="77777777" w:rsidR="0056368B" w:rsidRDefault="0056368B" w:rsidP="004178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14:paraId="6E6EB67B" w14:textId="77777777" w:rsidR="0056368B" w:rsidRDefault="0056368B" w:rsidP="0041784D">
            <w:pPr>
              <w:pStyle w:val="Heading1"/>
              <w:rPr>
                <w:b w:val="0"/>
                <w:sz w:val="24"/>
              </w:rPr>
            </w:pPr>
          </w:p>
        </w:tc>
        <w:tc>
          <w:tcPr>
            <w:tcW w:w="7560" w:type="dxa"/>
            <w:tcBorders>
              <w:top w:val="nil"/>
              <w:left w:val="nil"/>
              <w:bottom w:val="nil"/>
              <w:right w:val="nil"/>
            </w:tcBorders>
          </w:tcPr>
          <w:p w14:paraId="285B72BD" w14:textId="77777777" w:rsidR="00176E7A" w:rsidRDefault="0056368B" w:rsidP="00176E7A">
            <w:pPr>
              <w:numPr>
                <w:ilvl w:val="0"/>
                <w:numId w:val="22"/>
              </w:numPr>
              <w:rPr>
                <w:sz w:val="24"/>
              </w:rPr>
            </w:pPr>
            <w:r w:rsidRPr="000426B8">
              <w:rPr>
                <w:sz w:val="24"/>
              </w:rPr>
              <w:t>The purpose of this Change Control is to sync the names of the Texas SET Guide transactions, with the names of the transactions in Protocol and the Retail Market Guide.</w:t>
            </w:r>
          </w:p>
          <w:p w14:paraId="574D7F6C" w14:textId="77777777" w:rsidR="00176E7A" w:rsidRPr="00176E7A" w:rsidRDefault="00176E7A" w:rsidP="00176E7A">
            <w:pPr>
              <w:rPr>
                <w:sz w:val="24"/>
              </w:rPr>
            </w:pPr>
          </w:p>
        </w:tc>
      </w:tr>
      <w:tr w:rsidR="00176E7A" w14:paraId="5AADCA52" w14:textId="77777777" w:rsidTr="00C56BED">
        <w:trPr>
          <w:cantSplit/>
        </w:trPr>
        <w:tc>
          <w:tcPr>
            <w:tcW w:w="2160" w:type="dxa"/>
            <w:tcBorders>
              <w:top w:val="nil"/>
              <w:left w:val="nil"/>
              <w:bottom w:val="nil"/>
              <w:right w:val="single" w:sz="6" w:space="0" w:color="auto"/>
            </w:tcBorders>
          </w:tcPr>
          <w:p w14:paraId="46A4D10D" w14:textId="77777777" w:rsidR="00176E7A" w:rsidRDefault="00313C96"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2</w:t>
            </w:r>
            <w:r w:rsidR="00176E7A">
              <w:rPr>
                <w:sz w:val="24"/>
              </w:rPr>
              <w:t>, 2020</w:t>
            </w:r>
          </w:p>
        </w:tc>
        <w:tc>
          <w:tcPr>
            <w:tcW w:w="180" w:type="dxa"/>
            <w:tcBorders>
              <w:top w:val="nil"/>
              <w:left w:val="nil"/>
              <w:bottom w:val="nil"/>
              <w:right w:val="nil"/>
            </w:tcBorders>
          </w:tcPr>
          <w:p w14:paraId="3BF4ADA6" w14:textId="77777777" w:rsidR="00176E7A" w:rsidRDefault="00176E7A" w:rsidP="00C56BED">
            <w:pPr>
              <w:pStyle w:val="Heading1"/>
              <w:rPr>
                <w:b w:val="0"/>
                <w:sz w:val="24"/>
              </w:rPr>
            </w:pPr>
          </w:p>
        </w:tc>
        <w:tc>
          <w:tcPr>
            <w:tcW w:w="7560" w:type="dxa"/>
            <w:tcBorders>
              <w:top w:val="nil"/>
              <w:left w:val="nil"/>
              <w:bottom w:val="nil"/>
              <w:right w:val="nil"/>
            </w:tcBorders>
          </w:tcPr>
          <w:p w14:paraId="34B68F8C" w14:textId="77777777" w:rsidR="00176E7A" w:rsidRDefault="00176E7A" w:rsidP="00C56BED">
            <w:pPr>
              <w:rPr>
                <w:sz w:val="24"/>
              </w:rPr>
            </w:pPr>
            <w:r>
              <w:rPr>
                <w:sz w:val="24"/>
              </w:rPr>
              <w:t xml:space="preserve"> Change Control 2020-806:</w:t>
            </w:r>
          </w:p>
        </w:tc>
      </w:tr>
      <w:tr w:rsidR="00176E7A" w14:paraId="136ACEC1" w14:textId="77777777" w:rsidTr="00C56BED">
        <w:trPr>
          <w:cantSplit/>
        </w:trPr>
        <w:tc>
          <w:tcPr>
            <w:tcW w:w="2160" w:type="dxa"/>
            <w:tcBorders>
              <w:top w:val="nil"/>
              <w:left w:val="nil"/>
              <w:bottom w:val="nil"/>
              <w:right w:val="single" w:sz="6" w:space="0" w:color="auto"/>
            </w:tcBorders>
          </w:tcPr>
          <w:p w14:paraId="58378B2C" w14:textId="77777777" w:rsidR="00176E7A" w:rsidRDefault="00176E7A"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4.0A</w:t>
            </w:r>
          </w:p>
        </w:tc>
        <w:tc>
          <w:tcPr>
            <w:tcW w:w="180" w:type="dxa"/>
            <w:tcBorders>
              <w:top w:val="nil"/>
              <w:left w:val="nil"/>
              <w:bottom w:val="nil"/>
              <w:right w:val="nil"/>
            </w:tcBorders>
          </w:tcPr>
          <w:p w14:paraId="65E2F997" w14:textId="77777777" w:rsidR="00176E7A" w:rsidRDefault="00176E7A" w:rsidP="00C56BED">
            <w:pPr>
              <w:pStyle w:val="Heading1"/>
              <w:rPr>
                <w:b w:val="0"/>
                <w:sz w:val="24"/>
              </w:rPr>
            </w:pPr>
          </w:p>
        </w:tc>
        <w:tc>
          <w:tcPr>
            <w:tcW w:w="7560" w:type="dxa"/>
            <w:tcBorders>
              <w:top w:val="nil"/>
              <w:left w:val="nil"/>
              <w:bottom w:val="nil"/>
              <w:right w:val="nil"/>
            </w:tcBorders>
          </w:tcPr>
          <w:p w14:paraId="33295CCF" w14:textId="77777777" w:rsidR="00176E7A" w:rsidRDefault="00176E7A" w:rsidP="00176E7A">
            <w:pPr>
              <w:numPr>
                <w:ilvl w:val="0"/>
                <w:numId w:val="22"/>
              </w:numPr>
              <w:rPr>
                <w:sz w:val="24"/>
              </w:rPr>
            </w:pPr>
            <w:r>
              <w:rPr>
                <w:sz w:val="24"/>
              </w:rPr>
              <w:t>Sync the Texas SET Implementation Guides with ERCOT Protocols in the way the Muni-Coop is abbreviated.</w:t>
            </w:r>
          </w:p>
          <w:p w14:paraId="4F8DF131" w14:textId="16D98E00" w:rsidR="00F62118" w:rsidRDefault="00F62118" w:rsidP="00F62118">
            <w:pPr>
              <w:rPr>
                <w:sz w:val="24"/>
              </w:rPr>
            </w:pPr>
          </w:p>
        </w:tc>
      </w:tr>
      <w:tr w:rsidR="00F62118" w14:paraId="2DE4B917" w14:textId="77777777" w:rsidTr="00C56BED">
        <w:trPr>
          <w:cantSplit/>
        </w:trPr>
        <w:tc>
          <w:tcPr>
            <w:tcW w:w="2160" w:type="dxa"/>
            <w:tcBorders>
              <w:top w:val="nil"/>
              <w:left w:val="nil"/>
              <w:bottom w:val="nil"/>
              <w:right w:val="single" w:sz="6" w:space="0" w:color="auto"/>
            </w:tcBorders>
          </w:tcPr>
          <w:p w14:paraId="5505EDEE" w14:textId="71065D5B" w:rsidR="00F62118" w:rsidRDefault="00303B13"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3-02-02T14:11:00Z"/>
                <w:sz w:val="24"/>
              </w:rPr>
            </w:pPr>
            <w:ins w:id="5" w:author="ERCOT" w:date="2024-03-06T11:01:00Z">
              <w:r>
                <w:rPr>
                  <w:sz w:val="24"/>
                </w:rPr>
                <w:t>November 11, 2024</w:t>
              </w:r>
            </w:ins>
          </w:p>
          <w:p w14:paraId="651DEB24" w14:textId="6413B9BB" w:rsidR="00F62118" w:rsidRDefault="00F62118"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ins w:id="6" w:author="ERCOT" w:date="2023-02-02T14:11:00Z">
              <w:r>
                <w:rPr>
                  <w:sz w:val="24"/>
                </w:rPr>
                <w:t>Version 5.0</w:t>
              </w:r>
            </w:ins>
          </w:p>
        </w:tc>
        <w:tc>
          <w:tcPr>
            <w:tcW w:w="180" w:type="dxa"/>
            <w:tcBorders>
              <w:top w:val="nil"/>
              <w:left w:val="nil"/>
              <w:bottom w:val="nil"/>
              <w:right w:val="nil"/>
            </w:tcBorders>
          </w:tcPr>
          <w:p w14:paraId="47D29F7E" w14:textId="77777777" w:rsidR="00F62118" w:rsidRDefault="00F62118" w:rsidP="00C56BED">
            <w:pPr>
              <w:pStyle w:val="Heading1"/>
              <w:rPr>
                <w:b w:val="0"/>
                <w:sz w:val="24"/>
              </w:rPr>
            </w:pPr>
          </w:p>
        </w:tc>
        <w:tc>
          <w:tcPr>
            <w:tcW w:w="7560" w:type="dxa"/>
            <w:tcBorders>
              <w:top w:val="nil"/>
              <w:left w:val="nil"/>
              <w:bottom w:val="nil"/>
              <w:right w:val="nil"/>
            </w:tcBorders>
          </w:tcPr>
          <w:p w14:paraId="14B64C95" w14:textId="77777777" w:rsidR="00303B13" w:rsidRDefault="00303B13" w:rsidP="00303B13">
            <w:pPr>
              <w:rPr>
                <w:ins w:id="7" w:author="ERCOT" w:date="2024-03-06T11:01:00Z"/>
                <w:sz w:val="24"/>
              </w:rPr>
            </w:pPr>
            <w:ins w:id="8" w:author="ERCOT" w:date="2024-03-06T11:01:00Z">
              <w:r>
                <w:rPr>
                  <w:sz w:val="24"/>
                </w:rPr>
                <w:t>Change Control 2024-848</w:t>
              </w:r>
            </w:ins>
          </w:p>
          <w:p w14:paraId="6F7BF150" w14:textId="39DAE5F4" w:rsidR="009470CC" w:rsidRPr="00303B13" w:rsidRDefault="00303B13" w:rsidP="00F62118">
            <w:pPr>
              <w:numPr>
                <w:ilvl w:val="0"/>
                <w:numId w:val="22"/>
              </w:numPr>
              <w:rPr>
                <w:ins w:id="9" w:author="ERCOT" w:date="2023-02-02T14:13:00Z"/>
                <w:sz w:val="24"/>
              </w:rPr>
              <w:pPrChange w:id="10" w:author="ERCOT" w:date="2024-03-06T11:01:00Z">
                <w:pPr/>
              </w:pPrChange>
            </w:pPr>
            <w:ins w:id="11" w:author="ERCOT" w:date="2024-03-06T11:01:00Z">
              <w:r w:rsidRPr="003F5A87">
                <w:rPr>
                  <w:sz w:val="24"/>
                </w:rPr>
                <w:t xml:space="preserve">Adds </w:t>
              </w:r>
              <w:proofErr w:type="spellStart"/>
              <w:r w:rsidRPr="003F5A87">
                <w:rPr>
                  <w:sz w:val="24"/>
                </w:rPr>
                <w:t>graybox</w:t>
              </w:r>
              <w:proofErr w:type="spellEnd"/>
              <w:r w:rsidRPr="003F5A87">
                <w:rPr>
                  <w:sz w:val="24"/>
                </w:rPr>
                <w:t xml:space="preserve"> language that “State or Province Code(s) will only contain uppercase letters and if applicable digits (0-9). Punctuation must be excluded.” </w:t>
              </w:r>
            </w:ins>
          </w:p>
          <w:p w14:paraId="763D6F53" w14:textId="23A441C5" w:rsidR="009470CC" w:rsidRDefault="009470CC" w:rsidP="00F62118">
            <w:pPr>
              <w:rPr>
                <w:sz w:val="24"/>
              </w:rPr>
            </w:pPr>
          </w:p>
        </w:tc>
      </w:tr>
    </w:tbl>
    <w:p w14:paraId="038A6F73" w14:textId="77777777" w:rsidR="004D6127" w:rsidRDefault="004D6127">
      <w:pPr>
        <w:rPr>
          <w:sz w:val="24"/>
        </w:rPr>
      </w:pPr>
    </w:p>
    <w:p w14:paraId="70E23E21" w14:textId="77777777" w:rsidR="004D6127" w:rsidRDefault="004D6127">
      <w:pPr>
        <w:rPr>
          <w:b/>
          <w:sz w:val="32"/>
        </w:rPr>
      </w:pPr>
    </w:p>
    <w:p w14:paraId="7AF5A893" w14:textId="77777777" w:rsidR="004D6127" w:rsidRDefault="004D6127">
      <w:pPr>
        <w:rPr>
          <w:b/>
          <w:sz w:val="32"/>
        </w:rPr>
      </w:pPr>
    </w:p>
    <w:p w14:paraId="3D510531" w14:textId="77777777" w:rsidR="004D6127" w:rsidRDefault="004D6127">
      <w:pPr>
        <w:rPr>
          <w:b/>
          <w:sz w:val="32"/>
        </w:rPr>
      </w:pPr>
    </w:p>
    <w:p w14:paraId="6840F0F4" w14:textId="77777777" w:rsidR="004D6127" w:rsidRDefault="004D6127">
      <w:pPr>
        <w:rPr>
          <w:b/>
          <w:sz w:val="32"/>
        </w:rPr>
      </w:pPr>
    </w:p>
    <w:p w14:paraId="1E68BDC6" w14:textId="77777777" w:rsidR="004D6127" w:rsidRDefault="004D6127">
      <w:r>
        <w:rPr>
          <w:sz w:val="24"/>
        </w:rPr>
        <w:br w:type="page"/>
      </w:r>
    </w:p>
    <w:p w14:paraId="33451572" w14:textId="77777777" w:rsidR="004D6127" w:rsidRDefault="004D6127"/>
    <w:p w14:paraId="7C5478F2" w14:textId="77777777" w:rsidR="004D6127" w:rsidRDefault="004D6127">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w:t>
      </w:r>
    </w:p>
    <w:p w14:paraId="4FB0E781" w14:textId="77777777" w:rsidR="004D6127" w:rsidRDefault="004D6127">
      <w:pPr>
        <w:jc w:val="center"/>
        <w:rPr>
          <w:b/>
          <w:sz w:val="36"/>
        </w:rPr>
      </w:pPr>
      <w:r>
        <w:rPr>
          <w:b/>
          <w:sz w:val="36"/>
        </w:rPr>
        <w:t>Trouble Report Acknowledgement</w:t>
      </w:r>
    </w:p>
    <w:p w14:paraId="50AE28FD" w14:textId="77777777" w:rsidR="004D6127" w:rsidRDefault="004D6127">
      <w:pPr>
        <w:pStyle w:val="Heading7"/>
        <w:jc w:val="center"/>
      </w:pPr>
    </w:p>
    <w:p w14:paraId="446745AE" w14:textId="77777777" w:rsidR="004D6127" w:rsidRDefault="004D6127">
      <w:pPr>
        <w:rPr>
          <w:sz w:val="32"/>
        </w:rPr>
      </w:pPr>
      <w:r>
        <w:rPr>
          <w:sz w:val="32"/>
        </w:rPr>
        <w:t>This transaction will be an electronic message, sent via MQ Series that shall comply with the following requirements:</w:t>
      </w:r>
    </w:p>
    <w:p w14:paraId="48E900E6" w14:textId="77777777" w:rsidR="004D6127" w:rsidRDefault="004D6127">
      <w:pPr>
        <w:rPr>
          <w:sz w:val="32"/>
        </w:rPr>
      </w:pPr>
    </w:p>
    <w:p w14:paraId="2DD4457B" w14:textId="77777777" w:rsidR="004D6127" w:rsidRDefault="004D6127">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14:paraId="437A55ED" w14:textId="77777777" w:rsidR="004D6127" w:rsidRDefault="004D6127">
      <w:pPr>
        <w:tabs>
          <w:tab w:val="left" w:pos="360"/>
        </w:tabs>
        <w:rPr>
          <w:color w:val="000000"/>
          <w:sz w:val="32"/>
        </w:rPr>
      </w:pPr>
    </w:p>
    <w:p w14:paraId="473F418F" w14:textId="77777777" w:rsidR="004D6127" w:rsidRDefault="004D6127">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14:paraId="60C2EA55" w14:textId="77777777" w:rsidR="004D6127" w:rsidRDefault="004D6127">
      <w:pPr>
        <w:tabs>
          <w:tab w:val="left" w:pos="360"/>
        </w:tabs>
        <w:rPr>
          <w:color w:val="000000"/>
          <w:sz w:val="32"/>
        </w:rPr>
      </w:pPr>
    </w:p>
    <w:p w14:paraId="30A4A17C" w14:textId="77777777" w:rsidR="004D6127" w:rsidRDefault="004D6127">
      <w:pPr>
        <w:numPr>
          <w:ilvl w:val="0"/>
          <w:numId w:val="8"/>
        </w:numPr>
        <w:tabs>
          <w:tab w:val="left" w:pos="360"/>
        </w:tabs>
        <w:rPr>
          <w:color w:val="000000"/>
          <w:sz w:val="32"/>
        </w:rPr>
      </w:pPr>
      <w:r>
        <w:rPr>
          <w:color w:val="000000"/>
          <w:sz w:val="32"/>
        </w:rPr>
        <w:t xml:space="preserve">The fixed length record format of 975 bytes is required on each transaction. </w:t>
      </w:r>
    </w:p>
    <w:p w14:paraId="36D3ED63" w14:textId="77777777" w:rsidR="004D6127" w:rsidRDefault="004D6127">
      <w:pPr>
        <w:rPr>
          <w:color w:val="000000"/>
          <w:sz w:val="32"/>
        </w:rPr>
      </w:pPr>
    </w:p>
    <w:p w14:paraId="7B46B28C" w14:textId="77777777" w:rsidR="004D6127" w:rsidRDefault="004D6127">
      <w:pPr>
        <w:numPr>
          <w:ilvl w:val="0"/>
          <w:numId w:val="8"/>
        </w:numPr>
        <w:tabs>
          <w:tab w:val="left" w:pos="360"/>
        </w:tabs>
        <w:rPr>
          <w:ins w:id="12" w:author="ERCOT" w:date="2024-03-06T11:02:00Z"/>
          <w:color w:val="000000"/>
          <w:sz w:val="32"/>
        </w:rPr>
      </w:pPr>
      <w:r>
        <w:rPr>
          <w:color w:val="000000"/>
          <w:sz w:val="32"/>
        </w:rPr>
        <w:t xml:space="preserve">The TDSP Service Order Number or ESI ID shall only contain uppercase letters (A to Z) and digits (0 to 9). </w:t>
      </w:r>
    </w:p>
    <w:p w14:paraId="6CB048E7" w14:textId="77777777" w:rsidR="00303B13" w:rsidRDefault="00303B13" w:rsidP="00303B13">
      <w:pPr>
        <w:pStyle w:val="ListParagraph"/>
        <w:rPr>
          <w:ins w:id="13" w:author="ERCOT" w:date="2024-03-06T11:02:00Z"/>
          <w:color w:val="000000"/>
          <w:sz w:val="32"/>
        </w:rPr>
        <w:pPrChange w:id="14" w:author="ERCOT" w:date="2024-03-06T11:02:00Z">
          <w:pPr>
            <w:numPr>
              <w:numId w:val="8"/>
            </w:numPr>
            <w:tabs>
              <w:tab w:val="left" w:pos="360"/>
            </w:tabs>
            <w:ind w:left="360" w:hanging="360"/>
          </w:pPr>
        </w:pPrChange>
      </w:pPr>
    </w:p>
    <w:p w14:paraId="1E1D7F7B" w14:textId="74B40D6C" w:rsidR="00303B13" w:rsidRDefault="00303B13">
      <w:pPr>
        <w:numPr>
          <w:ilvl w:val="0"/>
          <w:numId w:val="8"/>
        </w:numPr>
        <w:tabs>
          <w:tab w:val="left" w:pos="360"/>
        </w:tabs>
        <w:rPr>
          <w:color w:val="000000"/>
          <w:sz w:val="32"/>
        </w:rPr>
      </w:pPr>
      <w:ins w:id="15" w:author="ERCOT" w:date="2024-03-06T11:02:00Z">
        <w:r>
          <w:rPr>
            <w:color w:val="000000"/>
            <w:sz w:val="32"/>
          </w:rPr>
          <w:t>State Code will only contain uppercase letters (A to Z). Note that punctuation (spaces, dashes, etc.) must be excluded.</w:t>
        </w:r>
      </w:ins>
    </w:p>
    <w:p w14:paraId="623C9EEA" w14:textId="77777777" w:rsidR="004D6127" w:rsidRDefault="004D6127">
      <w:pPr>
        <w:tabs>
          <w:tab w:val="left" w:pos="360"/>
        </w:tabs>
        <w:rPr>
          <w:color w:val="000000"/>
          <w:sz w:val="32"/>
        </w:rPr>
      </w:pPr>
    </w:p>
    <w:p w14:paraId="4AA9732A" w14:textId="77777777" w:rsidR="004D6127" w:rsidRDefault="004D6127">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14:paraId="61B3EB45" w14:textId="77777777" w:rsidR="004D6127" w:rsidRDefault="004D6127">
      <w:pPr>
        <w:tabs>
          <w:tab w:val="left" w:pos="360"/>
        </w:tabs>
        <w:rPr>
          <w:color w:val="000000"/>
          <w:sz w:val="32"/>
        </w:rPr>
      </w:pPr>
    </w:p>
    <w:p w14:paraId="4E55AE2D" w14:textId="77777777" w:rsidR="004D6127" w:rsidRDefault="004D6127">
      <w:pPr>
        <w:numPr>
          <w:ilvl w:val="0"/>
          <w:numId w:val="8"/>
        </w:numPr>
        <w:tabs>
          <w:tab w:val="left" w:pos="360"/>
        </w:tabs>
        <w:rPr>
          <w:color w:val="000000"/>
          <w:sz w:val="32"/>
        </w:rPr>
      </w:pPr>
      <w:r>
        <w:rPr>
          <w:sz w:val="32"/>
        </w:rPr>
        <w:t>Time will be expressed in 24-hour clock time as follows:</w:t>
      </w:r>
    </w:p>
    <w:p w14:paraId="4807D4B5" w14:textId="77777777" w:rsidR="004D6127" w:rsidRDefault="004D6127">
      <w:pPr>
        <w:pStyle w:val="BodyTextIndent"/>
        <w:rPr>
          <w:sz w:val="32"/>
        </w:rPr>
      </w:pPr>
      <w:r>
        <w:rPr>
          <w:sz w:val="32"/>
        </w:rPr>
        <w:t xml:space="preserve"> HHMM, or HHMMSS where H = hours (00-23), M = minutes (00-59), S = integer seconds (00-59).  24:00:00 </w:t>
      </w:r>
      <w:r>
        <w:rPr>
          <w:sz w:val="32"/>
          <w:u w:val="single"/>
        </w:rPr>
        <w:t>is not</w:t>
      </w:r>
      <w:r>
        <w:rPr>
          <w:sz w:val="32"/>
        </w:rPr>
        <w:t xml:space="preserve"> a valid time.  00:00</w:t>
      </w:r>
      <w:r>
        <w:t>:00</w:t>
      </w:r>
      <w:r>
        <w:rPr>
          <w:sz w:val="32"/>
        </w:rPr>
        <w:t xml:space="preserve"> will be the beginning of the next day 23:59:59 will represent the ending of the same day. </w:t>
      </w:r>
    </w:p>
    <w:p w14:paraId="6F77EDDB" w14:textId="77777777" w:rsidR="004D6127" w:rsidRDefault="004D6127">
      <w:pPr>
        <w:numPr>
          <w:ilvl w:val="12"/>
          <w:numId w:val="0"/>
        </w:numPr>
        <w:rPr>
          <w:color w:val="000000"/>
          <w:sz w:val="32"/>
        </w:rPr>
      </w:pPr>
    </w:p>
    <w:p w14:paraId="66ECDD0C" w14:textId="77777777" w:rsidR="004D6127" w:rsidRDefault="004D6127">
      <w:pPr>
        <w:numPr>
          <w:ilvl w:val="0"/>
          <w:numId w:val="8"/>
        </w:numPr>
        <w:tabs>
          <w:tab w:val="left" w:pos="360"/>
        </w:tabs>
        <w:rPr>
          <w:color w:val="000000"/>
          <w:sz w:val="32"/>
        </w:rPr>
      </w:pPr>
      <w:r>
        <w:rPr>
          <w:color w:val="000000"/>
          <w:sz w:val="32"/>
        </w:rPr>
        <w:t>The data elements shall be in the order shown in the file layout.</w:t>
      </w:r>
    </w:p>
    <w:p w14:paraId="27E9042E" w14:textId="77777777" w:rsidR="004D6127" w:rsidRDefault="004D6127">
      <w:pPr>
        <w:tabs>
          <w:tab w:val="left" w:pos="360"/>
        </w:tabs>
        <w:rPr>
          <w:color w:val="000000"/>
          <w:sz w:val="32"/>
        </w:rPr>
      </w:pPr>
    </w:p>
    <w:p w14:paraId="315224FD" w14:textId="77777777" w:rsidR="004D6127" w:rsidRDefault="004D6127">
      <w:pPr>
        <w:numPr>
          <w:ilvl w:val="0"/>
          <w:numId w:val="8"/>
        </w:numPr>
        <w:tabs>
          <w:tab w:val="left" w:pos="360"/>
        </w:tabs>
        <w:rPr>
          <w:color w:val="000000"/>
          <w:sz w:val="32"/>
        </w:rPr>
      </w:pPr>
      <w:r>
        <w:rPr>
          <w:color w:val="000000"/>
          <w:sz w:val="32"/>
        </w:rPr>
        <w:t>The Trouble Report Acknowledgement requires 8 fields to be populated.</w:t>
      </w:r>
    </w:p>
    <w:p w14:paraId="3761D44E" w14:textId="77777777" w:rsidR="004D6127" w:rsidRDefault="004D6127">
      <w:pPr>
        <w:pStyle w:val="Footer"/>
        <w:widowControl/>
        <w:tabs>
          <w:tab w:val="clear" w:pos="4320"/>
          <w:tab w:val="clear" w:pos="8640"/>
          <w:tab w:val="left" w:pos="360"/>
        </w:tabs>
        <w:rPr>
          <w:rFonts w:ascii="Times New Roman" w:hAnsi="Times New Roman"/>
        </w:rPr>
      </w:pPr>
    </w:p>
    <w:p w14:paraId="3F1A785F" w14:textId="77777777" w:rsidR="004D6127" w:rsidRDefault="004D6127">
      <w:pPr>
        <w:tabs>
          <w:tab w:val="left" w:pos="360"/>
        </w:tabs>
        <w:rPr>
          <w:color w:val="FF0000"/>
        </w:rPr>
      </w:pPr>
      <w:r>
        <w:rPr>
          <w:color w:val="FF0000"/>
        </w:rPr>
        <w:br/>
      </w:r>
    </w:p>
    <w:p w14:paraId="7588ABA6" w14:textId="77777777" w:rsidR="004D6127" w:rsidRDefault="004D6127">
      <w:pPr>
        <w:ind w:right="144"/>
        <w:jc w:val="center"/>
        <w:rPr>
          <w:b/>
          <w:sz w:val="40"/>
        </w:rPr>
      </w:pPr>
      <w:smartTag w:uri="urn:schemas-microsoft-com:office:smarttags" w:element="State">
        <w:smartTag w:uri="urn:schemas-microsoft-com:office:smarttags" w:element="place">
          <w:r>
            <w:rPr>
              <w:b/>
              <w:sz w:val="40"/>
            </w:rPr>
            <w:lastRenderedPageBreak/>
            <w:t>Texas</w:t>
          </w:r>
        </w:smartTag>
      </w:smartTag>
      <w:r>
        <w:rPr>
          <w:b/>
          <w:sz w:val="40"/>
        </w:rPr>
        <w:t xml:space="preserve"> SET </w:t>
      </w:r>
    </w:p>
    <w:p w14:paraId="172E0907" w14:textId="77777777" w:rsidR="004D6127" w:rsidRDefault="004D6127">
      <w:pPr>
        <w:ind w:right="144"/>
        <w:jc w:val="center"/>
        <w:rPr>
          <w:b/>
          <w:sz w:val="40"/>
        </w:rPr>
      </w:pPr>
      <w:r>
        <w:rPr>
          <w:b/>
          <w:sz w:val="40"/>
        </w:rPr>
        <w:t>Trouble Report Acknowledgement</w:t>
      </w:r>
    </w:p>
    <w:p w14:paraId="5C1CFF9F" w14:textId="77777777" w:rsidR="004D6127" w:rsidRDefault="004D6127">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4D6127" w14:paraId="1AB388DD" w14:textId="77777777">
        <w:trPr>
          <w:trHeight w:val="1520"/>
        </w:trPr>
        <w:tc>
          <w:tcPr>
            <w:tcW w:w="1980" w:type="dxa"/>
            <w:shd w:val="clear" w:color="auto" w:fill="FFFFFF"/>
          </w:tcPr>
          <w:p w14:paraId="5F876BCC" w14:textId="77777777" w:rsidR="004D6127" w:rsidRDefault="004D6127">
            <w:pPr>
              <w:pStyle w:val="Heading1"/>
              <w:rPr>
                <w:sz w:val="24"/>
              </w:rPr>
            </w:pPr>
            <w:r>
              <w:rPr>
                <w:sz w:val="24"/>
              </w:rPr>
              <w:t>Data for Transactions</w:t>
            </w:r>
          </w:p>
          <w:p w14:paraId="693F66AB" w14:textId="77777777" w:rsidR="004D6127" w:rsidRDefault="004D6127"/>
        </w:tc>
        <w:tc>
          <w:tcPr>
            <w:tcW w:w="2966" w:type="dxa"/>
            <w:shd w:val="clear" w:color="auto" w:fill="FFFFFF"/>
          </w:tcPr>
          <w:p w14:paraId="4052AE19" w14:textId="77777777" w:rsidR="004D6127" w:rsidRDefault="004D6127">
            <w:r>
              <w:rPr>
                <w:b/>
                <w:sz w:val="24"/>
              </w:rPr>
              <w:t>Definitions</w:t>
            </w:r>
          </w:p>
        </w:tc>
        <w:tc>
          <w:tcPr>
            <w:tcW w:w="1534" w:type="dxa"/>
            <w:shd w:val="clear" w:color="auto" w:fill="FFFFFF"/>
          </w:tcPr>
          <w:p w14:paraId="3EEDD836" w14:textId="77777777" w:rsidR="004D6127" w:rsidRDefault="004D6127">
            <w:pPr>
              <w:rPr>
                <w:b/>
                <w:sz w:val="24"/>
              </w:rPr>
            </w:pPr>
            <w:r>
              <w:rPr>
                <w:b/>
                <w:sz w:val="24"/>
              </w:rPr>
              <w:t>Usage</w:t>
            </w:r>
          </w:p>
          <w:p w14:paraId="458C755F" w14:textId="77777777" w:rsidR="004D6127" w:rsidRDefault="004D6127">
            <w:pPr>
              <w:rPr>
                <w:b/>
                <w:sz w:val="24"/>
              </w:rPr>
            </w:pPr>
            <w:r>
              <w:rPr>
                <w:b/>
                <w:sz w:val="24"/>
              </w:rPr>
              <w:t xml:space="preserve">(Required, </w:t>
            </w:r>
          </w:p>
          <w:p w14:paraId="387F8A9D" w14:textId="77777777" w:rsidR="004D6127" w:rsidRDefault="004D6127">
            <w:pPr>
              <w:rPr>
                <w:b/>
                <w:sz w:val="24"/>
              </w:rPr>
            </w:pPr>
            <w:r>
              <w:rPr>
                <w:b/>
                <w:sz w:val="24"/>
              </w:rPr>
              <w:t xml:space="preserve">Conditional, </w:t>
            </w:r>
          </w:p>
          <w:p w14:paraId="0FF57F5B" w14:textId="77777777" w:rsidR="004D6127" w:rsidRDefault="004D6127">
            <w:pPr>
              <w:rPr>
                <w:b/>
                <w:sz w:val="24"/>
              </w:rPr>
            </w:pPr>
            <w:r>
              <w:rPr>
                <w:b/>
                <w:sz w:val="24"/>
              </w:rPr>
              <w:t xml:space="preserve">Optional, </w:t>
            </w:r>
          </w:p>
          <w:p w14:paraId="58238320" w14:textId="77777777" w:rsidR="004D6127" w:rsidRDefault="004D6127">
            <w:pPr>
              <w:rPr>
                <w:b/>
                <w:sz w:val="24"/>
              </w:rPr>
            </w:pPr>
            <w:r>
              <w:rPr>
                <w:b/>
                <w:sz w:val="24"/>
              </w:rPr>
              <w:t>N/A)</w:t>
            </w:r>
          </w:p>
        </w:tc>
        <w:tc>
          <w:tcPr>
            <w:tcW w:w="904" w:type="dxa"/>
            <w:shd w:val="clear" w:color="auto" w:fill="FFFFFF"/>
          </w:tcPr>
          <w:p w14:paraId="656A3DE3" w14:textId="77777777" w:rsidR="004D6127" w:rsidRDefault="004D6127">
            <w:pPr>
              <w:rPr>
                <w:b/>
                <w:sz w:val="24"/>
              </w:rPr>
            </w:pPr>
            <w:r>
              <w:rPr>
                <w:b/>
                <w:sz w:val="24"/>
              </w:rPr>
              <w:t>Type</w:t>
            </w:r>
          </w:p>
        </w:tc>
        <w:tc>
          <w:tcPr>
            <w:tcW w:w="1620" w:type="dxa"/>
            <w:shd w:val="clear" w:color="auto" w:fill="FFFFFF"/>
          </w:tcPr>
          <w:p w14:paraId="37D51072" w14:textId="77777777" w:rsidR="004D6127" w:rsidRDefault="004D6127">
            <w:pPr>
              <w:rPr>
                <w:b/>
                <w:sz w:val="24"/>
              </w:rPr>
            </w:pPr>
            <w:r>
              <w:rPr>
                <w:b/>
                <w:sz w:val="24"/>
              </w:rPr>
              <w:t>Data Element Length</w:t>
            </w:r>
          </w:p>
        </w:tc>
        <w:tc>
          <w:tcPr>
            <w:tcW w:w="1448" w:type="dxa"/>
            <w:shd w:val="clear" w:color="auto" w:fill="FFFFFF"/>
          </w:tcPr>
          <w:p w14:paraId="03E4BD3C" w14:textId="77777777" w:rsidR="004D6127" w:rsidRDefault="004D6127">
            <w:pPr>
              <w:rPr>
                <w:b/>
                <w:sz w:val="24"/>
              </w:rPr>
            </w:pPr>
            <w:r>
              <w:rPr>
                <w:b/>
                <w:sz w:val="24"/>
              </w:rPr>
              <w:t>Data Element Position</w:t>
            </w:r>
          </w:p>
          <w:p w14:paraId="793C55C6" w14:textId="77777777" w:rsidR="004D6127" w:rsidRDefault="004D6127">
            <w:pPr>
              <w:rPr>
                <w:b/>
                <w:sz w:val="24"/>
              </w:rPr>
            </w:pPr>
            <w:r>
              <w:rPr>
                <w:b/>
                <w:sz w:val="24"/>
              </w:rPr>
              <w:t>(All Left Justified)</w:t>
            </w:r>
          </w:p>
        </w:tc>
      </w:tr>
      <w:tr w:rsidR="004D6127" w14:paraId="2119EBFE" w14:textId="77777777">
        <w:trPr>
          <w:trHeight w:val="791"/>
        </w:trPr>
        <w:tc>
          <w:tcPr>
            <w:tcW w:w="1980" w:type="dxa"/>
          </w:tcPr>
          <w:p w14:paraId="74964A8B" w14:textId="77777777" w:rsidR="004D6127" w:rsidRDefault="004D6127">
            <w:r>
              <w:t xml:space="preserve">Unique Transaction Identification Number </w:t>
            </w:r>
          </w:p>
          <w:p w14:paraId="44B6A28B" w14:textId="77777777" w:rsidR="004D6127" w:rsidRDefault="004D6127"/>
        </w:tc>
        <w:tc>
          <w:tcPr>
            <w:tcW w:w="2966" w:type="dxa"/>
          </w:tcPr>
          <w:p w14:paraId="2D8685A4" w14:textId="77777777" w:rsidR="004D6127" w:rsidRDefault="004D6127">
            <w:r>
              <w:t>A unique transaction identification number assigned by the originator of this transaction.  This number must be unique over time.</w:t>
            </w:r>
          </w:p>
        </w:tc>
        <w:tc>
          <w:tcPr>
            <w:tcW w:w="1534" w:type="dxa"/>
          </w:tcPr>
          <w:p w14:paraId="1CC1A192" w14:textId="77777777" w:rsidR="004D6127" w:rsidRDefault="004D6127">
            <w:r>
              <w:t>Required</w:t>
            </w:r>
          </w:p>
        </w:tc>
        <w:tc>
          <w:tcPr>
            <w:tcW w:w="904" w:type="dxa"/>
          </w:tcPr>
          <w:p w14:paraId="4B603255"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14:paraId="4477CDFB" w14:textId="77777777" w:rsidR="004D6127" w:rsidRDefault="004D6127">
            <w:r>
              <w:t>30</w:t>
            </w:r>
          </w:p>
        </w:tc>
        <w:tc>
          <w:tcPr>
            <w:tcW w:w="1448" w:type="dxa"/>
          </w:tcPr>
          <w:p w14:paraId="4325EDA0" w14:textId="77777777" w:rsidR="004D6127" w:rsidRDefault="004D6127">
            <w:r>
              <w:t xml:space="preserve">1 – 30 </w:t>
            </w:r>
          </w:p>
        </w:tc>
      </w:tr>
      <w:tr w:rsidR="004D6127" w14:paraId="3916EC1D" w14:textId="77777777">
        <w:trPr>
          <w:trHeight w:val="791"/>
        </w:trPr>
        <w:tc>
          <w:tcPr>
            <w:tcW w:w="1980" w:type="dxa"/>
          </w:tcPr>
          <w:p w14:paraId="7A7F3315" w14:textId="77777777" w:rsidR="004D6127" w:rsidRDefault="004D6127">
            <w:r>
              <w:t xml:space="preserve">Customer Last Name or </w:t>
            </w:r>
          </w:p>
          <w:p w14:paraId="7CD7953A" w14:textId="77777777" w:rsidR="004D6127" w:rsidRDefault="004D6127">
            <w:r>
              <w:t>Organization Name</w:t>
            </w:r>
          </w:p>
        </w:tc>
        <w:tc>
          <w:tcPr>
            <w:tcW w:w="2966" w:type="dxa"/>
          </w:tcPr>
          <w:p w14:paraId="7584C1C9" w14:textId="77777777" w:rsidR="004D6127" w:rsidRDefault="004D6127">
            <w:r>
              <w:t>Customer Last Name or                                                                                                                      Organization Name</w:t>
            </w:r>
          </w:p>
        </w:tc>
        <w:tc>
          <w:tcPr>
            <w:tcW w:w="1534" w:type="dxa"/>
          </w:tcPr>
          <w:p w14:paraId="010B35A2" w14:textId="77777777" w:rsidR="004D6127" w:rsidRDefault="004D6127">
            <w:r>
              <w:t>N/A</w:t>
            </w:r>
          </w:p>
        </w:tc>
        <w:tc>
          <w:tcPr>
            <w:tcW w:w="904" w:type="dxa"/>
          </w:tcPr>
          <w:p w14:paraId="261533D6" w14:textId="77777777" w:rsidR="004D6127" w:rsidRDefault="004D6127">
            <w:r>
              <w:t>AN</w:t>
            </w:r>
          </w:p>
        </w:tc>
        <w:tc>
          <w:tcPr>
            <w:tcW w:w="1620" w:type="dxa"/>
          </w:tcPr>
          <w:p w14:paraId="16726420" w14:textId="77777777" w:rsidR="004D6127" w:rsidRDefault="004D6127">
            <w:r>
              <w:t>35</w:t>
            </w:r>
          </w:p>
        </w:tc>
        <w:tc>
          <w:tcPr>
            <w:tcW w:w="1448" w:type="dxa"/>
          </w:tcPr>
          <w:p w14:paraId="3D77D443" w14:textId="77777777" w:rsidR="004D6127" w:rsidRDefault="004D6127">
            <w:r>
              <w:t>31 – 65</w:t>
            </w:r>
          </w:p>
        </w:tc>
      </w:tr>
      <w:tr w:rsidR="004D6127" w14:paraId="1107FF46" w14:textId="77777777">
        <w:trPr>
          <w:trHeight w:val="791"/>
        </w:trPr>
        <w:tc>
          <w:tcPr>
            <w:tcW w:w="1980" w:type="dxa"/>
          </w:tcPr>
          <w:p w14:paraId="3F6CE78E" w14:textId="77777777" w:rsidR="004D6127" w:rsidRDefault="004D6127">
            <w:r>
              <w:t>Customer First Name</w:t>
            </w:r>
          </w:p>
        </w:tc>
        <w:tc>
          <w:tcPr>
            <w:tcW w:w="2966" w:type="dxa"/>
          </w:tcPr>
          <w:p w14:paraId="4FFC1651" w14:textId="77777777" w:rsidR="004D6127" w:rsidRDefault="004D6127">
            <w:r>
              <w:t>Customer First Name</w:t>
            </w:r>
          </w:p>
          <w:p w14:paraId="14F0F234" w14:textId="77777777" w:rsidR="004D6127" w:rsidRDefault="004D6127">
            <w:r>
              <w:t>Required when Customer Name Indicator  is equal to 1 (Person)</w:t>
            </w:r>
          </w:p>
        </w:tc>
        <w:tc>
          <w:tcPr>
            <w:tcW w:w="1534" w:type="dxa"/>
          </w:tcPr>
          <w:p w14:paraId="7A886105" w14:textId="77777777" w:rsidR="004D6127" w:rsidRDefault="004D6127">
            <w:r>
              <w:t>N/A</w:t>
            </w:r>
          </w:p>
          <w:p w14:paraId="5CFEFC7E" w14:textId="77777777" w:rsidR="004D6127" w:rsidRDefault="004D6127">
            <w:r>
              <w:t xml:space="preserve"> </w:t>
            </w:r>
          </w:p>
        </w:tc>
        <w:tc>
          <w:tcPr>
            <w:tcW w:w="904" w:type="dxa"/>
          </w:tcPr>
          <w:p w14:paraId="3D295B65" w14:textId="77777777" w:rsidR="004D6127" w:rsidRDefault="004D6127">
            <w:r>
              <w:t>AN</w:t>
            </w:r>
          </w:p>
        </w:tc>
        <w:tc>
          <w:tcPr>
            <w:tcW w:w="1620" w:type="dxa"/>
          </w:tcPr>
          <w:p w14:paraId="76A40190" w14:textId="77777777" w:rsidR="004D6127" w:rsidRDefault="004D6127">
            <w:r>
              <w:t>25</w:t>
            </w:r>
          </w:p>
        </w:tc>
        <w:tc>
          <w:tcPr>
            <w:tcW w:w="1448" w:type="dxa"/>
          </w:tcPr>
          <w:p w14:paraId="0CDCE348" w14:textId="77777777" w:rsidR="004D6127" w:rsidRDefault="004D6127">
            <w:r>
              <w:t>66 – 90</w:t>
            </w:r>
          </w:p>
        </w:tc>
      </w:tr>
      <w:tr w:rsidR="004D6127" w14:paraId="6650F7CF" w14:textId="77777777">
        <w:trPr>
          <w:trHeight w:val="791"/>
        </w:trPr>
        <w:tc>
          <w:tcPr>
            <w:tcW w:w="1980" w:type="dxa"/>
          </w:tcPr>
          <w:p w14:paraId="7AD8EA28" w14:textId="77777777" w:rsidR="004D6127" w:rsidRDefault="004D6127">
            <w:r>
              <w:t>Doing Business As (DBA)</w:t>
            </w:r>
          </w:p>
        </w:tc>
        <w:tc>
          <w:tcPr>
            <w:tcW w:w="2966" w:type="dxa"/>
          </w:tcPr>
          <w:p w14:paraId="6E9BF68A" w14:textId="77777777" w:rsidR="004D6127" w:rsidRDefault="004D6127">
            <w:r>
              <w:t>Doing Business As (DBA)</w:t>
            </w:r>
          </w:p>
          <w:p w14:paraId="704E0FA1" w14:textId="77777777" w:rsidR="004D6127" w:rsidRDefault="004D6127">
            <w:r>
              <w:t>Required when Customer Name Indicator  is equal to 2 (Organization Non-Person) and using DBA</w:t>
            </w:r>
          </w:p>
        </w:tc>
        <w:tc>
          <w:tcPr>
            <w:tcW w:w="1534" w:type="dxa"/>
          </w:tcPr>
          <w:p w14:paraId="7DBA8B4C" w14:textId="77777777" w:rsidR="004D6127" w:rsidRDefault="004D6127">
            <w:r>
              <w:t xml:space="preserve">N/A </w:t>
            </w:r>
          </w:p>
          <w:p w14:paraId="787ECD87" w14:textId="77777777" w:rsidR="004D6127" w:rsidRDefault="004D6127"/>
        </w:tc>
        <w:tc>
          <w:tcPr>
            <w:tcW w:w="904" w:type="dxa"/>
          </w:tcPr>
          <w:p w14:paraId="339FBC0A" w14:textId="77777777" w:rsidR="004D6127" w:rsidRDefault="004D6127">
            <w:r>
              <w:t>AN</w:t>
            </w:r>
          </w:p>
        </w:tc>
        <w:tc>
          <w:tcPr>
            <w:tcW w:w="1620" w:type="dxa"/>
          </w:tcPr>
          <w:p w14:paraId="11FD9930" w14:textId="77777777" w:rsidR="004D6127" w:rsidRDefault="004D6127">
            <w:r>
              <w:t>60</w:t>
            </w:r>
          </w:p>
        </w:tc>
        <w:tc>
          <w:tcPr>
            <w:tcW w:w="1448" w:type="dxa"/>
          </w:tcPr>
          <w:p w14:paraId="48EA79D7" w14:textId="77777777" w:rsidR="004D6127" w:rsidRDefault="004D6127">
            <w:r>
              <w:t>91 – 150</w:t>
            </w:r>
          </w:p>
        </w:tc>
      </w:tr>
      <w:tr w:rsidR="004D6127" w14:paraId="584510CE" w14:textId="77777777">
        <w:trPr>
          <w:trHeight w:val="791"/>
        </w:trPr>
        <w:tc>
          <w:tcPr>
            <w:tcW w:w="1980" w:type="dxa"/>
          </w:tcPr>
          <w:p w14:paraId="4B3F9DB6" w14:textId="77777777" w:rsidR="004D6127" w:rsidRDefault="004D6127">
            <w:r>
              <w:t xml:space="preserve">Information Contact  </w:t>
            </w:r>
          </w:p>
          <w:p w14:paraId="62921CF7" w14:textId="77777777" w:rsidR="004D6127" w:rsidRDefault="004D6127">
            <w:r>
              <w:t xml:space="preserve">Person reporting Outage </w:t>
            </w:r>
          </w:p>
        </w:tc>
        <w:tc>
          <w:tcPr>
            <w:tcW w:w="2966" w:type="dxa"/>
          </w:tcPr>
          <w:p w14:paraId="1A6E255F" w14:textId="77777777" w:rsidR="004D6127" w:rsidRDefault="004D6127">
            <w:pPr>
              <w:rPr>
                <w:snapToGrid w:val="0"/>
                <w:color w:val="000000"/>
              </w:rPr>
            </w:pPr>
            <w:r>
              <w:rPr>
                <w:snapToGrid w:val="0"/>
                <w:color w:val="000000"/>
              </w:rPr>
              <w:t xml:space="preserve">Last Name, First Name </w:t>
            </w:r>
          </w:p>
          <w:p w14:paraId="0E9C67BC" w14:textId="77777777" w:rsidR="004D6127" w:rsidRDefault="004D6127">
            <w:r>
              <w:rPr>
                <w:snapToGrid w:val="0"/>
                <w:color w:val="000000"/>
              </w:rPr>
              <w:t xml:space="preserve">Required if different from  the customer's name </w:t>
            </w:r>
          </w:p>
        </w:tc>
        <w:tc>
          <w:tcPr>
            <w:tcW w:w="1534" w:type="dxa"/>
          </w:tcPr>
          <w:p w14:paraId="21444FF2" w14:textId="77777777" w:rsidR="004D6127" w:rsidRDefault="004D6127">
            <w:r>
              <w:t xml:space="preserve">N/A </w:t>
            </w:r>
          </w:p>
        </w:tc>
        <w:tc>
          <w:tcPr>
            <w:tcW w:w="904" w:type="dxa"/>
          </w:tcPr>
          <w:p w14:paraId="54BBB6AD" w14:textId="77777777" w:rsidR="004D6127" w:rsidRDefault="004D6127">
            <w:r>
              <w:t>AN</w:t>
            </w:r>
          </w:p>
        </w:tc>
        <w:tc>
          <w:tcPr>
            <w:tcW w:w="1620" w:type="dxa"/>
          </w:tcPr>
          <w:p w14:paraId="405BFACA" w14:textId="77777777" w:rsidR="004D6127" w:rsidRDefault="004D6127">
            <w:r>
              <w:t>60</w:t>
            </w:r>
          </w:p>
        </w:tc>
        <w:tc>
          <w:tcPr>
            <w:tcW w:w="1448" w:type="dxa"/>
          </w:tcPr>
          <w:p w14:paraId="23B0FF76" w14:textId="77777777" w:rsidR="004D6127" w:rsidRDefault="004D6127">
            <w:r>
              <w:t>151 – 210</w:t>
            </w:r>
          </w:p>
        </w:tc>
      </w:tr>
      <w:tr w:rsidR="004D6127" w14:paraId="5BEA565A" w14:textId="77777777">
        <w:trPr>
          <w:trHeight w:val="791"/>
        </w:trPr>
        <w:tc>
          <w:tcPr>
            <w:tcW w:w="1980" w:type="dxa"/>
          </w:tcPr>
          <w:p w14:paraId="6CA29EDA" w14:textId="77777777" w:rsidR="004D6127" w:rsidRDefault="004D6127">
            <w:r>
              <w:t>Competitive Retailer's Remarks</w:t>
            </w:r>
          </w:p>
        </w:tc>
        <w:tc>
          <w:tcPr>
            <w:tcW w:w="2966" w:type="dxa"/>
          </w:tcPr>
          <w:p w14:paraId="35B5003D" w14:textId="77777777" w:rsidR="004D6127" w:rsidRDefault="004D6127">
            <w:r>
              <w:t xml:space="preserve">Retailer's Additional information on the Outage or Trouble Call. </w:t>
            </w:r>
          </w:p>
          <w:p w14:paraId="7BD7057D" w14:textId="77777777" w:rsidR="004D6127" w:rsidRDefault="004D6127">
            <w:r>
              <w:t xml:space="preserve">Required when additional information is available </w:t>
            </w:r>
          </w:p>
        </w:tc>
        <w:tc>
          <w:tcPr>
            <w:tcW w:w="1534" w:type="dxa"/>
          </w:tcPr>
          <w:p w14:paraId="02FA8ABE" w14:textId="77777777" w:rsidR="004D6127" w:rsidRDefault="004D6127">
            <w:r>
              <w:t xml:space="preserve">N/A </w:t>
            </w:r>
          </w:p>
        </w:tc>
        <w:tc>
          <w:tcPr>
            <w:tcW w:w="904" w:type="dxa"/>
          </w:tcPr>
          <w:p w14:paraId="60A95817" w14:textId="77777777" w:rsidR="004D6127" w:rsidRDefault="004D6127">
            <w:r>
              <w:t>AN</w:t>
            </w:r>
          </w:p>
        </w:tc>
        <w:tc>
          <w:tcPr>
            <w:tcW w:w="1620" w:type="dxa"/>
          </w:tcPr>
          <w:p w14:paraId="5BA5459E" w14:textId="77777777" w:rsidR="004D6127" w:rsidRDefault="004D6127">
            <w:r>
              <w:t>80</w:t>
            </w:r>
          </w:p>
        </w:tc>
        <w:tc>
          <w:tcPr>
            <w:tcW w:w="1448" w:type="dxa"/>
          </w:tcPr>
          <w:p w14:paraId="6E6CB861" w14:textId="77777777" w:rsidR="004D6127" w:rsidRDefault="004D6127">
            <w:r>
              <w:t>211 – 290</w:t>
            </w:r>
          </w:p>
        </w:tc>
      </w:tr>
      <w:tr w:rsidR="004D6127" w14:paraId="2687DCC1" w14:textId="77777777">
        <w:trPr>
          <w:trHeight w:val="791"/>
        </w:trPr>
        <w:tc>
          <w:tcPr>
            <w:tcW w:w="1980" w:type="dxa"/>
          </w:tcPr>
          <w:p w14:paraId="47FF90F0" w14:textId="77777777" w:rsidR="004D6127" w:rsidRDefault="004D6127">
            <w:r>
              <w:t xml:space="preserve">ESI ID </w:t>
            </w:r>
          </w:p>
          <w:p w14:paraId="326823A6" w14:textId="77777777" w:rsidR="004D6127" w:rsidRDefault="004D6127"/>
        </w:tc>
        <w:tc>
          <w:tcPr>
            <w:tcW w:w="2966" w:type="dxa"/>
          </w:tcPr>
          <w:p w14:paraId="602C76B0" w14:textId="77777777" w:rsidR="004D6127" w:rsidRDefault="004D6127">
            <w:r>
              <w:t xml:space="preserve">ESI ID </w:t>
            </w:r>
          </w:p>
          <w:p w14:paraId="24D2208C" w14:textId="77777777" w:rsidR="004D6127" w:rsidRDefault="004D6127">
            <w:r>
              <w:t>(Electric Service Identifier)</w:t>
            </w:r>
          </w:p>
        </w:tc>
        <w:tc>
          <w:tcPr>
            <w:tcW w:w="1534" w:type="dxa"/>
          </w:tcPr>
          <w:p w14:paraId="2C374FD6" w14:textId="77777777" w:rsidR="004D6127" w:rsidRDefault="004D6127">
            <w:r>
              <w:t>Required</w:t>
            </w:r>
          </w:p>
          <w:p w14:paraId="60FE8853" w14:textId="77777777" w:rsidR="004D6127" w:rsidRDefault="004D6127"/>
        </w:tc>
        <w:tc>
          <w:tcPr>
            <w:tcW w:w="904" w:type="dxa"/>
          </w:tcPr>
          <w:p w14:paraId="1FC0D236" w14:textId="77777777" w:rsidR="004D6127" w:rsidRDefault="004D6127">
            <w:r>
              <w:t>AN</w:t>
            </w:r>
          </w:p>
        </w:tc>
        <w:tc>
          <w:tcPr>
            <w:tcW w:w="1620" w:type="dxa"/>
          </w:tcPr>
          <w:p w14:paraId="434D3756" w14:textId="77777777" w:rsidR="004D6127" w:rsidRDefault="004D6127">
            <w:r>
              <w:t>36</w:t>
            </w:r>
          </w:p>
        </w:tc>
        <w:tc>
          <w:tcPr>
            <w:tcW w:w="1448" w:type="dxa"/>
          </w:tcPr>
          <w:p w14:paraId="0450B04B" w14:textId="77777777" w:rsidR="004D6127" w:rsidRDefault="004D6127">
            <w:r>
              <w:rPr>
                <w:color w:val="000000"/>
              </w:rPr>
              <w:t>291 – 326</w:t>
            </w:r>
          </w:p>
        </w:tc>
      </w:tr>
    </w:tbl>
    <w:p w14:paraId="452C91BC" w14:textId="77777777"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4D6127" w14:paraId="2FCE94DF" w14:textId="77777777">
        <w:trPr>
          <w:trHeight w:val="791"/>
        </w:trPr>
        <w:tc>
          <w:tcPr>
            <w:tcW w:w="1980" w:type="dxa"/>
          </w:tcPr>
          <w:p w14:paraId="59DFA6EC" w14:textId="77777777" w:rsidR="004D6127" w:rsidRDefault="004D6127">
            <w:pPr>
              <w:pStyle w:val="Heading1"/>
              <w:rPr>
                <w:sz w:val="24"/>
              </w:rPr>
            </w:pPr>
            <w:r>
              <w:rPr>
                <w:sz w:val="24"/>
              </w:rPr>
              <w:lastRenderedPageBreak/>
              <w:t>Data for Transactions</w:t>
            </w:r>
          </w:p>
          <w:p w14:paraId="74138C77" w14:textId="77777777" w:rsidR="004D6127" w:rsidRDefault="004D6127"/>
        </w:tc>
        <w:tc>
          <w:tcPr>
            <w:tcW w:w="2966" w:type="dxa"/>
          </w:tcPr>
          <w:p w14:paraId="2D009E2D" w14:textId="77777777" w:rsidR="004D6127" w:rsidRDefault="004D6127">
            <w:r>
              <w:rPr>
                <w:b/>
                <w:sz w:val="24"/>
              </w:rPr>
              <w:t>Definitions</w:t>
            </w:r>
          </w:p>
        </w:tc>
        <w:tc>
          <w:tcPr>
            <w:tcW w:w="1624" w:type="dxa"/>
          </w:tcPr>
          <w:p w14:paraId="0BC10263" w14:textId="77777777" w:rsidR="004D6127" w:rsidRDefault="004D6127">
            <w:pPr>
              <w:rPr>
                <w:b/>
                <w:sz w:val="24"/>
              </w:rPr>
            </w:pPr>
            <w:r>
              <w:rPr>
                <w:b/>
                <w:sz w:val="24"/>
              </w:rPr>
              <w:t>Usage</w:t>
            </w:r>
          </w:p>
          <w:p w14:paraId="068541DF" w14:textId="77777777" w:rsidR="004D6127" w:rsidRDefault="004D6127">
            <w:pPr>
              <w:rPr>
                <w:b/>
                <w:sz w:val="24"/>
              </w:rPr>
            </w:pPr>
            <w:r>
              <w:rPr>
                <w:b/>
                <w:sz w:val="24"/>
              </w:rPr>
              <w:t xml:space="preserve">(Required, </w:t>
            </w:r>
          </w:p>
          <w:p w14:paraId="413CBA70" w14:textId="77777777" w:rsidR="004D6127" w:rsidRDefault="004D6127">
            <w:pPr>
              <w:rPr>
                <w:b/>
                <w:sz w:val="24"/>
              </w:rPr>
            </w:pPr>
            <w:r>
              <w:rPr>
                <w:b/>
                <w:sz w:val="24"/>
              </w:rPr>
              <w:t xml:space="preserve">Conditional, </w:t>
            </w:r>
          </w:p>
          <w:p w14:paraId="51C93DE4" w14:textId="77777777" w:rsidR="004D6127" w:rsidRDefault="004D6127">
            <w:pPr>
              <w:rPr>
                <w:b/>
                <w:sz w:val="24"/>
              </w:rPr>
            </w:pPr>
            <w:r>
              <w:rPr>
                <w:b/>
                <w:sz w:val="24"/>
              </w:rPr>
              <w:t xml:space="preserve">Optional, </w:t>
            </w:r>
          </w:p>
          <w:p w14:paraId="3058408D" w14:textId="77777777" w:rsidR="004D6127" w:rsidRDefault="004D6127">
            <w:pPr>
              <w:rPr>
                <w:b/>
                <w:sz w:val="24"/>
              </w:rPr>
            </w:pPr>
            <w:r>
              <w:rPr>
                <w:b/>
                <w:sz w:val="24"/>
              </w:rPr>
              <w:t>N/A)</w:t>
            </w:r>
          </w:p>
          <w:p w14:paraId="44B12A34" w14:textId="77777777" w:rsidR="004D6127" w:rsidRDefault="004D6127"/>
        </w:tc>
        <w:tc>
          <w:tcPr>
            <w:tcW w:w="1080" w:type="dxa"/>
          </w:tcPr>
          <w:p w14:paraId="5BACE395" w14:textId="77777777" w:rsidR="004D6127" w:rsidRDefault="004D6127">
            <w:pPr>
              <w:rPr>
                <w:b/>
                <w:sz w:val="24"/>
              </w:rPr>
            </w:pPr>
            <w:r>
              <w:rPr>
                <w:b/>
                <w:sz w:val="24"/>
              </w:rPr>
              <w:t>Type</w:t>
            </w:r>
          </w:p>
        </w:tc>
        <w:tc>
          <w:tcPr>
            <w:tcW w:w="1170" w:type="dxa"/>
          </w:tcPr>
          <w:p w14:paraId="12A3AB0A" w14:textId="77777777" w:rsidR="004D6127" w:rsidRDefault="004D6127">
            <w:r>
              <w:rPr>
                <w:b/>
                <w:sz w:val="24"/>
              </w:rPr>
              <w:t>Data Element Length</w:t>
            </w:r>
          </w:p>
        </w:tc>
        <w:tc>
          <w:tcPr>
            <w:tcW w:w="1530" w:type="dxa"/>
          </w:tcPr>
          <w:p w14:paraId="2BE5654B" w14:textId="77777777" w:rsidR="004D6127" w:rsidRDefault="004D6127">
            <w:pPr>
              <w:rPr>
                <w:b/>
                <w:sz w:val="24"/>
              </w:rPr>
            </w:pPr>
            <w:r>
              <w:rPr>
                <w:b/>
                <w:sz w:val="24"/>
              </w:rPr>
              <w:t>Data Element Position</w:t>
            </w:r>
          </w:p>
          <w:p w14:paraId="1A6BACBD" w14:textId="77777777" w:rsidR="004D6127" w:rsidRDefault="004D6127">
            <w:r>
              <w:rPr>
                <w:b/>
                <w:sz w:val="24"/>
              </w:rPr>
              <w:t>(All Left Justified)</w:t>
            </w:r>
          </w:p>
        </w:tc>
      </w:tr>
      <w:tr w:rsidR="004D6127" w14:paraId="029B8DE6" w14:textId="77777777">
        <w:tc>
          <w:tcPr>
            <w:tcW w:w="1980" w:type="dxa"/>
          </w:tcPr>
          <w:p w14:paraId="2331EA0F" w14:textId="77777777" w:rsidR="004D6127" w:rsidRDefault="004D6127">
            <w:r>
              <w:t>Direction to Job/Trouble Location</w:t>
            </w:r>
          </w:p>
          <w:p w14:paraId="4CECFA05" w14:textId="77777777" w:rsidR="004D6127" w:rsidRDefault="004D6127"/>
        </w:tc>
        <w:tc>
          <w:tcPr>
            <w:tcW w:w="2966" w:type="dxa"/>
          </w:tcPr>
          <w:p w14:paraId="3A4070FA" w14:textId="77777777" w:rsidR="004D6127" w:rsidRDefault="004D6127">
            <w:r>
              <w:t>Free-Form Directions to Job/Trouble Location.</w:t>
            </w:r>
          </w:p>
        </w:tc>
        <w:tc>
          <w:tcPr>
            <w:tcW w:w="1624" w:type="dxa"/>
          </w:tcPr>
          <w:p w14:paraId="553AF485" w14:textId="77777777" w:rsidR="004D6127" w:rsidRDefault="004D6127">
            <w:r>
              <w:t xml:space="preserve">N/A </w:t>
            </w:r>
          </w:p>
        </w:tc>
        <w:tc>
          <w:tcPr>
            <w:tcW w:w="1080" w:type="dxa"/>
          </w:tcPr>
          <w:p w14:paraId="51C37A04" w14:textId="77777777" w:rsidR="004D6127" w:rsidRDefault="004D6127">
            <w:r>
              <w:t>AN</w:t>
            </w:r>
          </w:p>
        </w:tc>
        <w:tc>
          <w:tcPr>
            <w:tcW w:w="1170" w:type="dxa"/>
          </w:tcPr>
          <w:p w14:paraId="532CD447" w14:textId="77777777" w:rsidR="004D6127" w:rsidRDefault="004D6127">
            <w:r>
              <w:t>80</w:t>
            </w:r>
          </w:p>
        </w:tc>
        <w:tc>
          <w:tcPr>
            <w:tcW w:w="1530" w:type="dxa"/>
          </w:tcPr>
          <w:p w14:paraId="79D8860D" w14:textId="77777777" w:rsidR="004D6127" w:rsidRDefault="004D6127">
            <w:r>
              <w:rPr>
                <w:color w:val="000000"/>
              </w:rPr>
              <w:t>327 - 406</w:t>
            </w:r>
          </w:p>
        </w:tc>
      </w:tr>
      <w:tr w:rsidR="004D6127" w14:paraId="789DDA2C" w14:textId="77777777">
        <w:tc>
          <w:tcPr>
            <w:tcW w:w="1980" w:type="dxa"/>
          </w:tcPr>
          <w:p w14:paraId="249F56B2" w14:textId="77777777" w:rsidR="004D6127" w:rsidRDefault="004D6127">
            <w:r>
              <w:t>CR Transaction Creation Date and Time Stamp</w:t>
            </w:r>
          </w:p>
        </w:tc>
        <w:tc>
          <w:tcPr>
            <w:tcW w:w="2966" w:type="dxa"/>
          </w:tcPr>
          <w:p w14:paraId="0FCDAF9B" w14:textId="77777777" w:rsidR="004D6127" w:rsidRDefault="004D6127">
            <w:r>
              <w:t>The transaction Creation Date and time stamp that the data was processed by the sender's application system.</w:t>
            </w:r>
          </w:p>
          <w:p w14:paraId="60D6759E" w14:textId="77777777" w:rsidR="004D6127" w:rsidRDefault="004D6127">
            <w:r>
              <w:t>Format: (CCYYMMDDHHMMSS)</w:t>
            </w:r>
          </w:p>
        </w:tc>
        <w:tc>
          <w:tcPr>
            <w:tcW w:w="1624" w:type="dxa"/>
          </w:tcPr>
          <w:p w14:paraId="1E6B23F7" w14:textId="77777777" w:rsidR="004D6127" w:rsidRDefault="004D6127">
            <w:r>
              <w:t>N/A</w:t>
            </w:r>
          </w:p>
        </w:tc>
        <w:tc>
          <w:tcPr>
            <w:tcW w:w="1080" w:type="dxa"/>
          </w:tcPr>
          <w:p w14:paraId="0F4F6DFC" w14:textId="77777777" w:rsidR="004D6127" w:rsidRDefault="004D6127">
            <w:r>
              <w:t>DT</w:t>
            </w:r>
          </w:p>
        </w:tc>
        <w:tc>
          <w:tcPr>
            <w:tcW w:w="1170" w:type="dxa"/>
          </w:tcPr>
          <w:p w14:paraId="753B1950" w14:textId="77777777" w:rsidR="004D6127" w:rsidRDefault="004D6127">
            <w:r>
              <w:t>14</w:t>
            </w:r>
          </w:p>
        </w:tc>
        <w:tc>
          <w:tcPr>
            <w:tcW w:w="1530" w:type="dxa"/>
          </w:tcPr>
          <w:p w14:paraId="7746F7D0" w14:textId="77777777" w:rsidR="004D6127" w:rsidRDefault="004D6127">
            <w:r>
              <w:rPr>
                <w:color w:val="000000"/>
              </w:rPr>
              <w:t>407 - 420</w:t>
            </w:r>
          </w:p>
        </w:tc>
      </w:tr>
      <w:tr w:rsidR="004D6127" w14:paraId="404C1F77" w14:textId="77777777">
        <w:tc>
          <w:tcPr>
            <w:tcW w:w="1980" w:type="dxa"/>
          </w:tcPr>
          <w:p w14:paraId="5AC7D4AD" w14:textId="77777777" w:rsidR="004D6127" w:rsidRDefault="004D6127">
            <w:r>
              <w:t>Action Code (Transaction)</w:t>
            </w:r>
          </w:p>
        </w:tc>
        <w:tc>
          <w:tcPr>
            <w:tcW w:w="2966" w:type="dxa"/>
          </w:tcPr>
          <w:p w14:paraId="3F36D314" w14:textId="77777777" w:rsidR="004D6127" w:rsidRDefault="004D6127">
            <w:r>
              <w:t>Code indicating type of transaction = T2 (This field must contain the literal ‘T2’)</w:t>
            </w:r>
          </w:p>
        </w:tc>
        <w:tc>
          <w:tcPr>
            <w:tcW w:w="1624" w:type="dxa"/>
          </w:tcPr>
          <w:p w14:paraId="354C8520" w14:textId="77777777" w:rsidR="004D6127" w:rsidRDefault="004D6127">
            <w:r>
              <w:t xml:space="preserve">Required  </w:t>
            </w:r>
          </w:p>
        </w:tc>
        <w:tc>
          <w:tcPr>
            <w:tcW w:w="1080" w:type="dxa"/>
          </w:tcPr>
          <w:p w14:paraId="539BF4D1" w14:textId="77777777" w:rsidR="004D6127" w:rsidRDefault="004D6127">
            <w:r>
              <w:t>AN</w:t>
            </w:r>
          </w:p>
        </w:tc>
        <w:tc>
          <w:tcPr>
            <w:tcW w:w="1170" w:type="dxa"/>
          </w:tcPr>
          <w:p w14:paraId="210BC7C0" w14:textId="77777777" w:rsidR="004D6127" w:rsidRDefault="004D6127">
            <w:r>
              <w:t>2</w:t>
            </w:r>
          </w:p>
        </w:tc>
        <w:tc>
          <w:tcPr>
            <w:tcW w:w="1530" w:type="dxa"/>
          </w:tcPr>
          <w:p w14:paraId="5BFAD1B6" w14:textId="77777777" w:rsidR="004D6127" w:rsidRDefault="004D6127">
            <w:r>
              <w:rPr>
                <w:color w:val="000000"/>
              </w:rPr>
              <w:t>421 - 422</w:t>
            </w:r>
          </w:p>
        </w:tc>
      </w:tr>
      <w:tr w:rsidR="004D6127" w14:paraId="274E499B" w14:textId="77777777">
        <w:tc>
          <w:tcPr>
            <w:tcW w:w="1980" w:type="dxa"/>
          </w:tcPr>
          <w:p w14:paraId="435FE4BB" w14:textId="77777777" w:rsidR="004D6127" w:rsidRDefault="004D6127">
            <w:r>
              <w:t>Date and Time Customer Called the Competitive Retailer</w:t>
            </w:r>
          </w:p>
        </w:tc>
        <w:tc>
          <w:tcPr>
            <w:tcW w:w="2966" w:type="dxa"/>
          </w:tcPr>
          <w:p w14:paraId="50D6C53B" w14:textId="77777777" w:rsidR="004D6127" w:rsidRDefault="004D6127">
            <w:r>
              <w:t>Date and Time Customer called the Competitive Retailer.</w:t>
            </w:r>
          </w:p>
          <w:p w14:paraId="5A594678" w14:textId="77777777" w:rsidR="004D6127" w:rsidRDefault="004D6127">
            <w:r>
              <w:t>Format:</w:t>
            </w:r>
          </w:p>
          <w:p w14:paraId="2DF141DC" w14:textId="77777777" w:rsidR="004D6127" w:rsidRDefault="004D6127">
            <w:r>
              <w:t>(CCYYMMDDHHMM)</w:t>
            </w:r>
          </w:p>
        </w:tc>
        <w:tc>
          <w:tcPr>
            <w:tcW w:w="1624" w:type="dxa"/>
          </w:tcPr>
          <w:p w14:paraId="1B786DB7" w14:textId="77777777" w:rsidR="004D6127" w:rsidRDefault="004D6127">
            <w:r>
              <w:t>N/A</w:t>
            </w:r>
          </w:p>
        </w:tc>
        <w:tc>
          <w:tcPr>
            <w:tcW w:w="1080" w:type="dxa"/>
          </w:tcPr>
          <w:p w14:paraId="7615C252" w14:textId="77777777" w:rsidR="004D6127" w:rsidRDefault="004D6127">
            <w:r>
              <w:t>DT</w:t>
            </w:r>
          </w:p>
        </w:tc>
        <w:tc>
          <w:tcPr>
            <w:tcW w:w="1170" w:type="dxa"/>
          </w:tcPr>
          <w:p w14:paraId="3BCCB083" w14:textId="77777777" w:rsidR="004D6127" w:rsidRDefault="004D6127">
            <w:r>
              <w:t xml:space="preserve">12 </w:t>
            </w:r>
          </w:p>
        </w:tc>
        <w:tc>
          <w:tcPr>
            <w:tcW w:w="1530" w:type="dxa"/>
          </w:tcPr>
          <w:p w14:paraId="369C5AA5" w14:textId="77777777" w:rsidR="004D6127" w:rsidRDefault="004D6127">
            <w:r>
              <w:rPr>
                <w:color w:val="000000"/>
              </w:rPr>
              <w:t>423 - 434</w:t>
            </w:r>
          </w:p>
        </w:tc>
      </w:tr>
      <w:tr w:rsidR="004D6127" w14:paraId="09919518" w14:textId="77777777">
        <w:tc>
          <w:tcPr>
            <w:tcW w:w="1980" w:type="dxa"/>
          </w:tcPr>
          <w:p w14:paraId="016A74BD" w14:textId="77777777" w:rsidR="004D6127" w:rsidRDefault="004D6127">
            <w:r>
              <w:t>ESI ID Service Address</w:t>
            </w:r>
          </w:p>
          <w:p w14:paraId="6C0D1754" w14:textId="77777777" w:rsidR="004D6127" w:rsidRDefault="004D6127"/>
        </w:tc>
        <w:tc>
          <w:tcPr>
            <w:tcW w:w="2966" w:type="dxa"/>
          </w:tcPr>
          <w:p w14:paraId="4D44D2D9" w14:textId="77777777" w:rsidR="004D6127" w:rsidRDefault="004D6127">
            <w:r>
              <w:t>ESI ID Service Address</w:t>
            </w:r>
          </w:p>
        </w:tc>
        <w:tc>
          <w:tcPr>
            <w:tcW w:w="1624" w:type="dxa"/>
          </w:tcPr>
          <w:p w14:paraId="6459B269" w14:textId="77777777" w:rsidR="004D6127" w:rsidRDefault="004D6127">
            <w:r>
              <w:t>N/A</w:t>
            </w:r>
          </w:p>
        </w:tc>
        <w:tc>
          <w:tcPr>
            <w:tcW w:w="1080" w:type="dxa"/>
          </w:tcPr>
          <w:p w14:paraId="601E4F58" w14:textId="77777777" w:rsidR="004D6127" w:rsidRDefault="004D6127">
            <w:r>
              <w:t>AN</w:t>
            </w:r>
          </w:p>
        </w:tc>
        <w:tc>
          <w:tcPr>
            <w:tcW w:w="1170" w:type="dxa"/>
          </w:tcPr>
          <w:p w14:paraId="05D6BDB6" w14:textId="77777777" w:rsidR="004D6127" w:rsidRDefault="004D6127">
            <w:r>
              <w:t>55</w:t>
            </w:r>
          </w:p>
        </w:tc>
        <w:tc>
          <w:tcPr>
            <w:tcW w:w="1530" w:type="dxa"/>
          </w:tcPr>
          <w:p w14:paraId="1A38A152" w14:textId="77777777" w:rsidR="004D6127" w:rsidRDefault="004D6127">
            <w:r>
              <w:rPr>
                <w:color w:val="000000"/>
              </w:rPr>
              <w:t>435 - 489</w:t>
            </w:r>
          </w:p>
        </w:tc>
      </w:tr>
      <w:tr w:rsidR="004D6127" w14:paraId="3B3A6C29" w14:textId="77777777">
        <w:tc>
          <w:tcPr>
            <w:tcW w:w="1980" w:type="dxa"/>
          </w:tcPr>
          <w:p w14:paraId="31116614" w14:textId="77777777" w:rsidR="004D6127" w:rsidRDefault="004D6127">
            <w:r>
              <w:t>Primary Telephone Number</w:t>
            </w:r>
          </w:p>
        </w:tc>
        <w:tc>
          <w:tcPr>
            <w:tcW w:w="2966" w:type="dxa"/>
          </w:tcPr>
          <w:p w14:paraId="0385D520" w14:textId="77777777" w:rsidR="004D6127" w:rsidRDefault="004D6127">
            <w:pPr>
              <w:rPr>
                <w:snapToGrid w:val="0"/>
                <w:color w:val="000000"/>
              </w:rPr>
            </w:pPr>
            <w:r>
              <w:rPr>
                <w:snapToGrid w:val="0"/>
                <w:color w:val="000000"/>
              </w:rPr>
              <w:t>Area Code and Telephone Number (includes extension if applicable). If not available, field must be filled with Zeros.</w:t>
            </w:r>
          </w:p>
          <w:p w14:paraId="404DE785" w14:textId="77777777" w:rsidR="004D6127" w:rsidRDefault="004D6127">
            <w:pPr>
              <w:rPr>
                <w:snapToGrid w:val="0"/>
                <w:color w:val="000000"/>
              </w:rPr>
            </w:pPr>
            <w:r>
              <w:rPr>
                <w:snapToGrid w:val="0"/>
                <w:color w:val="000000"/>
              </w:rPr>
              <w:t>Format:</w:t>
            </w:r>
          </w:p>
          <w:p w14:paraId="07B7AA51" w14:textId="77777777" w:rsidR="004D6127" w:rsidRDefault="004D6127">
            <w:pPr>
              <w:rPr>
                <w:snapToGrid w:val="0"/>
                <w:color w:val="000000"/>
              </w:rPr>
            </w:pPr>
            <w:r>
              <w:rPr>
                <w:snapToGrid w:val="0"/>
                <w:color w:val="000000"/>
              </w:rPr>
              <w:t xml:space="preserve">3- digit Area Code                                   7- digit Telephone Number                            5- digit extension, if no extension bytes 11-15 will be spaces, </w:t>
            </w:r>
          </w:p>
          <w:p w14:paraId="2C0DA677" w14:textId="77777777" w:rsidR="004D6127" w:rsidRDefault="004D6127">
            <w:pPr>
              <w:rPr>
                <w:snapToGrid w:val="0"/>
                <w:color w:val="000000"/>
              </w:rPr>
            </w:pPr>
            <w:r>
              <w:rPr>
                <w:snapToGrid w:val="0"/>
                <w:color w:val="000000"/>
              </w:rPr>
              <w:t>X = Space</w:t>
            </w:r>
          </w:p>
          <w:p w14:paraId="22B7F02F" w14:textId="77777777" w:rsidR="004D6127" w:rsidRDefault="004D6127">
            <w:pPr>
              <w:rPr>
                <w:snapToGrid w:val="0"/>
                <w:color w:val="000000"/>
              </w:rPr>
            </w:pPr>
            <w:r>
              <w:rPr>
                <w:snapToGrid w:val="0"/>
                <w:color w:val="000000"/>
              </w:rPr>
              <w:t>Note: Punctuation (dashes, symbols etc.) must be excluded.</w:t>
            </w:r>
          </w:p>
          <w:p w14:paraId="05860375" w14:textId="77777777" w:rsidR="004D6127" w:rsidRDefault="004D6127">
            <w:pPr>
              <w:rPr>
                <w:snapToGrid w:val="0"/>
                <w:color w:val="000000"/>
              </w:rPr>
            </w:pPr>
            <w:r>
              <w:rPr>
                <w:snapToGrid w:val="0"/>
                <w:color w:val="000000"/>
              </w:rPr>
              <w:t>Format:</w:t>
            </w:r>
          </w:p>
          <w:p w14:paraId="013F64D1" w14:textId="77777777" w:rsidR="004D6127" w:rsidRDefault="004D6127">
            <w:r>
              <w:rPr>
                <w:snapToGrid w:val="0"/>
                <w:color w:val="000000"/>
              </w:rPr>
              <w:t>(9999999999XXXXX)</w:t>
            </w:r>
          </w:p>
        </w:tc>
        <w:tc>
          <w:tcPr>
            <w:tcW w:w="1624" w:type="dxa"/>
          </w:tcPr>
          <w:p w14:paraId="780B5A13" w14:textId="77777777" w:rsidR="004D6127" w:rsidRDefault="004D6127">
            <w:r>
              <w:t>N/A</w:t>
            </w:r>
          </w:p>
        </w:tc>
        <w:tc>
          <w:tcPr>
            <w:tcW w:w="1080" w:type="dxa"/>
          </w:tcPr>
          <w:p w14:paraId="668B74ED" w14:textId="77777777" w:rsidR="004D6127" w:rsidRDefault="004D6127">
            <w:r>
              <w:t>AN</w:t>
            </w:r>
          </w:p>
        </w:tc>
        <w:tc>
          <w:tcPr>
            <w:tcW w:w="1170" w:type="dxa"/>
          </w:tcPr>
          <w:p w14:paraId="0F118E61" w14:textId="77777777" w:rsidR="004D6127" w:rsidRDefault="004D6127">
            <w:r>
              <w:t xml:space="preserve">15 </w:t>
            </w:r>
          </w:p>
        </w:tc>
        <w:tc>
          <w:tcPr>
            <w:tcW w:w="1530" w:type="dxa"/>
          </w:tcPr>
          <w:p w14:paraId="2F8FD064" w14:textId="77777777" w:rsidR="004D6127" w:rsidRDefault="004D6127">
            <w:r>
              <w:rPr>
                <w:color w:val="000000"/>
              </w:rPr>
              <w:t>490 - 504</w:t>
            </w:r>
          </w:p>
        </w:tc>
      </w:tr>
      <w:tr w:rsidR="004D6127" w14:paraId="54924D2E" w14:textId="77777777">
        <w:tc>
          <w:tcPr>
            <w:tcW w:w="1980" w:type="dxa"/>
          </w:tcPr>
          <w:p w14:paraId="4B5446F2" w14:textId="77777777" w:rsidR="004D6127" w:rsidRDefault="004D6127">
            <w:r>
              <w:t>Alternate Telephone Number</w:t>
            </w:r>
          </w:p>
        </w:tc>
        <w:tc>
          <w:tcPr>
            <w:tcW w:w="2966" w:type="dxa"/>
          </w:tcPr>
          <w:p w14:paraId="7B329AE3" w14:textId="77777777" w:rsidR="004D6127" w:rsidRDefault="004D6127">
            <w:pPr>
              <w:rPr>
                <w:snapToGrid w:val="0"/>
                <w:color w:val="000000"/>
              </w:rPr>
            </w:pPr>
            <w:r>
              <w:rPr>
                <w:snapToGrid w:val="0"/>
                <w:color w:val="000000"/>
              </w:rPr>
              <w:t>Area Code and Telephone Number (includes extension if applicable)</w:t>
            </w:r>
          </w:p>
          <w:p w14:paraId="5F6CE2A9" w14:textId="77777777" w:rsidR="004D6127" w:rsidRDefault="004D6127">
            <w:pPr>
              <w:rPr>
                <w:snapToGrid w:val="0"/>
                <w:color w:val="000000"/>
              </w:rPr>
            </w:pPr>
            <w:r>
              <w:rPr>
                <w:snapToGrid w:val="0"/>
                <w:color w:val="000000"/>
              </w:rPr>
              <w:t>Format:</w:t>
            </w:r>
          </w:p>
          <w:p w14:paraId="6F405252" w14:textId="77777777" w:rsidR="004D6127" w:rsidRDefault="004D6127">
            <w:pPr>
              <w:rPr>
                <w:snapToGrid w:val="0"/>
                <w:color w:val="000000"/>
              </w:rPr>
            </w:pPr>
            <w:r>
              <w:rPr>
                <w:snapToGrid w:val="0"/>
                <w:color w:val="000000"/>
              </w:rPr>
              <w:t xml:space="preserve">3- digit Area Code                                   7- digit Telephone Number                            5- digit extension, if no extension bytes 11-15 will be spaces, </w:t>
            </w:r>
          </w:p>
          <w:p w14:paraId="11A30755" w14:textId="77777777" w:rsidR="004D6127" w:rsidRDefault="004D6127">
            <w:pPr>
              <w:rPr>
                <w:snapToGrid w:val="0"/>
                <w:color w:val="000000"/>
              </w:rPr>
            </w:pPr>
            <w:r>
              <w:rPr>
                <w:snapToGrid w:val="0"/>
                <w:color w:val="000000"/>
              </w:rPr>
              <w:t>X = Space</w:t>
            </w:r>
          </w:p>
          <w:p w14:paraId="365CFEF4" w14:textId="77777777" w:rsidR="004D6127" w:rsidRDefault="004D6127">
            <w:pPr>
              <w:rPr>
                <w:snapToGrid w:val="0"/>
                <w:color w:val="000000"/>
              </w:rPr>
            </w:pPr>
            <w:r>
              <w:rPr>
                <w:snapToGrid w:val="0"/>
                <w:color w:val="000000"/>
              </w:rPr>
              <w:t>Note: Punctuation (dashes, symbols etc.) must be excluded.</w:t>
            </w:r>
          </w:p>
          <w:p w14:paraId="28AD9D86" w14:textId="77777777" w:rsidR="004D6127" w:rsidRDefault="004D6127">
            <w:pPr>
              <w:rPr>
                <w:snapToGrid w:val="0"/>
                <w:color w:val="000000"/>
              </w:rPr>
            </w:pPr>
            <w:r>
              <w:rPr>
                <w:snapToGrid w:val="0"/>
                <w:color w:val="000000"/>
              </w:rPr>
              <w:t>Format:</w:t>
            </w:r>
          </w:p>
          <w:p w14:paraId="2780F114" w14:textId="77777777" w:rsidR="004D6127" w:rsidRDefault="004D6127">
            <w:r>
              <w:rPr>
                <w:snapToGrid w:val="0"/>
                <w:color w:val="000000"/>
              </w:rPr>
              <w:t>(9999999999XXXXX)</w:t>
            </w:r>
          </w:p>
        </w:tc>
        <w:tc>
          <w:tcPr>
            <w:tcW w:w="1624" w:type="dxa"/>
          </w:tcPr>
          <w:p w14:paraId="18AD461D" w14:textId="77777777" w:rsidR="004D6127" w:rsidRDefault="004D6127">
            <w:r>
              <w:t>N/A</w:t>
            </w:r>
          </w:p>
        </w:tc>
        <w:tc>
          <w:tcPr>
            <w:tcW w:w="1080" w:type="dxa"/>
          </w:tcPr>
          <w:p w14:paraId="4A6782B4" w14:textId="77777777" w:rsidR="004D6127" w:rsidRDefault="004D6127">
            <w:r>
              <w:t>AN</w:t>
            </w:r>
          </w:p>
        </w:tc>
        <w:tc>
          <w:tcPr>
            <w:tcW w:w="1170" w:type="dxa"/>
          </w:tcPr>
          <w:p w14:paraId="000E07C4" w14:textId="77777777" w:rsidR="004D6127" w:rsidRDefault="004D6127">
            <w:r>
              <w:t>15</w:t>
            </w:r>
          </w:p>
        </w:tc>
        <w:tc>
          <w:tcPr>
            <w:tcW w:w="1530" w:type="dxa"/>
          </w:tcPr>
          <w:p w14:paraId="354C8B8C" w14:textId="77777777" w:rsidR="004D6127" w:rsidRDefault="004D6127">
            <w:r>
              <w:rPr>
                <w:color w:val="000000"/>
              </w:rPr>
              <w:t>505 - 519</w:t>
            </w:r>
          </w:p>
        </w:tc>
      </w:tr>
    </w:tbl>
    <w:p w14:paraId="0BA7C497" w14:textId="77777777"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4D6127" w14:paraId="75D41BF5" w14:textId="77777777">
        <w:tc>
          <w:tcPr>
            <w:tcW w:w="2250" w:type="dxa"/>
          </w:tcPr>
          <w:p w14:paraId="3E2D9764" w14:textId="77777777" w:rsidR="004D6127" w:rsidRDefault="004D6127">
            <w:pPr>
              <w:pStyle w:val="Heading1"/>
              <w:rPr>
                <w:sz w:val="24"/>
              </w:rPr>
            </w:pPr>
            <w:r>
              <w:rPr>
                <w:sz w:val="24"/>
              </w:rPr>
              <w:lastRenderedPageBreak/>
              <w:t>Data for Transactions</w:t>
            </w:r>
          </w:p>
          <w:p w14:paraId="7615BC8E" w14:textId="77777777" w:rsidR="004D6127" w:rsidRDefault="004D6127"/>
        </w:tc>
        <w:tc>
          <w:tcPr>
            <w:tcW w:w="3150" w:type="dxa"/>
          </w:tcPr>
          <w:p w14:paraId="3AEF7CA3" w14:textId="77777777" w:rsidR="004D6127" w:rsidRDefault="004D6127">
            <w:pPr>
              <w:rPr>
                <w:snapToGrid w:val="0"/>
                <w:color w:val="000000"/>
              </w:rPr>
            </w:pPr>
            <w:r>
              <w:rPr>
                <w:b/>
                <w:sz w:val="24"/>
              </w:rPr>
              <w:t>Definitions</w:t>
            </w:r>
          </w:p>
        </w:tc>
        <w:tc>
          <w:tcPr>
            <w:tcW w:w="1620" w:type="dxa"/>
          </w:tcPr>
          <w:p w14:paraId="108D462B" w14:textId="77777777" w:rsidR="004D6127" w:rsidRDefault="004D6127">
            <w:pPr>
              <w:rPr>
                <w:b/>
                <w:sz w:val="24"/>
              </w:rPr>
            </w:pPr>
            <w:r>
              <w:rPr>
                <w:b/>
                <w:sz w:val="24"/>
              </w:rPr>
              <w:t>Usage</w:t>
            </w:r>
          </w:p>
          <w:p w14:paraId="16C9A801" w14:textId="77777777" w:rsidR="004D6127" w:rsidRDefault="004D6127">
            <w:pPr>
              <w:rPr>
                <w:b/>
                <w:sz w:val="24"/>
              </w:rPr>
            </w:pPr>
            <w:r>
              <w:rPr>
                <w:b/>
                <w:sz w:val="24"/>
              </w:rPr>
              <w:t xml:space="preserve">(Required, </w:t>
            </w:r>
          </w:p>
          <w:p w14:paraId="513EF3AC" w14:textId="77777777" w:rsidR="004D6127" w:rsidRDefault="004D6127">
            <w:pPr>
              <w:rPr>
                <w:b/>
                <w:sz w:val="24"/>
              </w:rPr>
            </w:pPr>
            <w:r>
              <w:rPr>
                <w:b/>
                <w:sz w:val="24"/>
              </w:rPr>
              <w:t xml:space="preserve">Conditional, </w:t>
            </w:r>
          </w:p>
          <w:p w14:paraId="7716E7FF" w14:textId="77777777" w:rsidR="004D6127" w:rsidRDefault="004D6127">
            <w:pPr>
              <w:rPr>
                <w:b/>
                <w:sz w:val="24"/>
              </w:rPr>
            </w:pPr>
            <w:r>
              <w:rPr>
                <w:b/>
                <w:sz w:val="24"/>
              </w:rPr>
              <w:t xml:space="preserve">Optional, </w:t>
            </w:r>
          </w:p>
          <w:p w14:paraId="44CF0BA9" w14:textId="77777777" w:rsidR="004D6127" w:rsidRDefault="004D6127">
            <w:pPr>
              <w:rPr>
                <w:b/>
                <w:sz w:val="24"/>
              </w:rPr>
            </w:pPr>
            <w:r>
              <w:rPr>
                <w:b/>
                <w:sz w:val="24"/>
              </w:rPr>
              <w:t>N/A)</w:t>
            </w:r>
          </w:p>
          <w:p w14:paraId="55FF2D22" w14:textId="77777777" w:rsidR="004D6127" w:rsidRDefault="004D6127"/>
        </w:tc>
        <w:tc>
          <w:tcPr>
            <w:tcW w:w="990" w:type="dxa"/>
          </w:tcPr>
          <w:p w14:paraId="397349EB" w14:textId="77777777" w:rsidR="004D6127" w:rsidRDefault="004D6127">
            <w:pPr>
              <w:rPr>
                <w:b/>
                <w:sz w:val="24"/>
              </w:rPr>
            </w:pPr>
            <w:r>
              <w:rPr>
                <w:b/>
                <w:sz w:val="24"/>
              </w:rPr>
              <w:t>Type</w:t>
            </w:r>
          </w:p>
          <w:p w14:paraId="16E78AAD" w14:textId="77777777" w:rsidR="004D6127" w:rsidRDefault="004D6127">
            <w:pPr>
              <w:rPr>
                <w:b/>
                <w:sz w:val="24"/>
              </w:rPr>
            </w:pPr>
          </w:p>
        </w:tc>
        <w:tc>
          <w:tcPr>
            <w:tcW w:w="1170" w:type="dxa"/>
          </w:tcPr>
          <w:p w14:paraId="4BBFBB34" w14:textId="77777777" w:rsidR="004D6127" w:rsidRDefault="004D6127">
            <w:r>
              <w:rPr>
                <w:b/>
                <w:sz w:val="24"/>
              </w:rPr>
              <w:t>Data Element Length</w:t>
            </w:r>
          </w:p>
        </w:tc>
        <w:tc>
          <w:tcPr>
            <w:tcW w:w="1260" w:type="dxa"/>
          </w:tcPr>
          <w:p w14:paraId="157DA81D" w14:textId="77777777" w:rsidR="004D6127" w:rsidRDefault="004D6127">
            <w:pPr>
              <w:rPr>
                <w:b/>
                <w:sz w:val="24"/>
              </w:rPr>
            </w:pPr>
            <w:r>
              <w:rPr>
                <w:b/>
                <w:sz w:val="24"/>
              </w:rPr>
              <w:t>Data Element Position</w:t>
            </w:r>
          </w:p>
          <w:p w14:paraId="10A71B6F" w14:textId="77777777" w:rsidR="004D6127" w:rsidRDefault="004D6127">
            <w:r>
              <w:rPr>
                <w:b/>
                <w:sz w:val="24"/>
              </w:rPr>
              <w:t>(All Left Justified)</w:t>
            </w:r>
          </w:p>
        </w:tc>
      </w:tr>
      <w:tr w:rsidR="004D6127" w14:paraId="65EE4378" w14:textId="77777777">
        <w:tc>
          <w:tcPr>
            <w:tcW w:w="2250" w:type="dxa"/>
          </w:tcPr>
          <w:p w14:paraId="65416D67" w14:textId="77777777" w:rsidR="004D6127" w:rsidRDefault="004D6127">
            <w:r>
              <w:t>Customer Name Indicator</w:t>
            </w:r>
          </w:p>
          <w:p w14:paraId="1A0EFBBC" w14:textId="77777777" w:rsidR="004D6127" w:rsidRDefault="004D6127">
            <w:r>
              <w:t>(Person or Organization)</w:t>
            </w:r>
          </w:p>
          <w:p w14:paraId="4BDC23AD" w14:textId="77777777" w:rsidR="004D6127" w:rsidRDefault="004D6127"/>
        </w:tc>
        <w:tc>
          <w:tcPr>
            <w:tcW w:w="3150" w:type="dxa"/>
          </w:tcPr>
          <w:p w14:paraId="57518F85" w14:textId="77777777" w:rsidR="004D6127" w:rsidRDefault="004D6127">
            <w:pPr>
              <w:rPr>
                <w:snapToGrid w:val="0"/>
                <w:color w:val="000000"/>
              </w:rPr>
            </w:pPr>
            <w:r>
              <w:rPr>
                <w:snapToGrid w:val="0"/>
                <w:color w:val="000000"/>
              </w:rPr>
              <w:t xml:space="preserve">Customer Name Indicator  -                                                                                                                 1 – Person </w:t>
            </w:r>
          </w:p>
          <w:p w14:paraId="6EFBBBD4" w14:textId="77777777" w:rsidR="004D6127" w:rsidRDefault="004D6127">
            <w:r>
              <w:rPr>
                <w:snapToGrid w:val="0"/>
                <w:color w:val="000000"/>
              </w:rPr>
              <w:t xml:space="preserve">2 – Non-Person or Organization </w:t>
            </w:r>
          </w:p>
        </w:tc>
        <w:tc>
          <w:tcPr>
            <w:tcW w:w="1620" w:type="dxa"/>
          </w:tcPr>
          <w:p w14:paraId="4A619E0A" w14:textId="77777777" w:rsidR="004D6127" w:rsidRDefault="004D6127">
            <w:r>
              <w:t>N/A</w:t>
            </w:r>
          </w:p>
        </w:tc>
        <w:tc>
          <w:tcPr>
            <w:tcW w:w="990" w:type="dxa"/>
          </w:tcPr>
          <w:p w14:paraId="1DF8C060" w14:textId="77777777" w:rsidR="004D6127" w:rsidRDefault="004D6127">
            <w:r>
              <w:t>ID</w:t>
            </w:r>
          </w:p>
        </w:tc>
        <w:tc>
          <w:tcPr>
            <w:tcW w:w="1170" w:type="dxa"/>
          </w:tcPr>
          <w:p w14:paraId="6AF8D513" w14:textId="77777777" w:rsidR="004D6127" w:rsidRDefault="004D6127">
            <w:r>
              <w:t>1</w:t>
            </w:r>
          </w:p>
        </w:tc>
        <w:tc>
          <w:tcPr>
            <w:tcW w:w="1260" w:type="dxa"/>
          </w:tcPr>
          <w:p w14:paraId="67132E90" w14:textId="77777777" w:rsidR="004D6127" w:rsidRDefault="004D6127">
            <w:r>
              <w:rPr>
                <w:color w:val="000000"/>
              </w:rPr>
              <w:t>520 - 520</w:t>
            </w:r>
          </w:p>
        </w:tc>
      </w:tr>
      <w:tr w:rsidR="004D6127" w14:paraId="4D324208" w14:textId="77777777">
        <w:tc>
          <w:tcPr>
            <w:tcW w:w="2250" w:type="dxa"/>
          </w:tcPr>
          <w:p w14:paraId="009F47C9" w14:textId="77777777" w:rsidR="004D6127" w:rsidRDefault="004D6127">
            <w:r>
              <w:t xml:space="preserve">Special Needs </w:t>
            </w:r>
          </w:p>
          <w:p w14:paraId="7991A0CA" w14:textId="77777777" w:rsidR="004D6127" w:rsidRDefault="004D6127"/>
        </w:tc>
        <w:tc>
          <w:tcPr>
            <w:tcW w:w="3150" w:type="dxa"/>
          </w:tcPr>
          <w:p w14:paraId="62D25D1E" w14:textId="77777777" w:rsidR="004D6127" w:rsidRDefault="004D6127">
            <w:pPr>
              <w:rPr>
                <w:snapToGrid w:val="0"/>
                <w:color w:val="000000"/>
              </w:rPr>
            </w:pPr>
            <w:r>
              <w:rPr>
                <w:snapToGrid w:val="0"/>
                <w:color w:val="000000"/>
              </w:rPr>
              <w:t xml:space="preserve">Special Needs                                                                                         N – Special Needs Not Required                                                         Y – Special Needs  Required </w:t>
            </w:r>
          </w:p>
          <w:p w14:paraId="3B4B3751" w14:textId="77777777" w:rsidR="004D6127" w:rsidRDefault="004D6127">
            <w:r>
              <w:rPr>
                <w:snapToGrid w:val="0"/>
                <w:color w:val="000000"/>
              </w:rPr>
              <w:t>Required on  T3-Outage Status Response transaction when Response Code = WIP or NTR</w:t>
            </w:r>
          </w:p>
        </w:tc>
        <w:tc>
          <w:tcPr>
            <w:tcW w:w="1620" w:type="dxa"/>
          </w:tcPr>
          <w:p w14:paraId="4F95FC16" w14:textId="77777777" w:rsidR="004D6127" w:rsidRDefault="004D6127">
            <w:r>
              <w:t>N/A</w:t>
            </w:r>
          </w:p>
        </w:tc>
        <w:tc>
          <w:tcPr>
            <w:tcW w:w="990" w:type="dxa"/>
          </w:tcPr>
          <w:p w14:paraId="47F4B3C7" w14:textId="77777777" w:rsidR="004D6127" w:rsidRDefault="004D6127">
            <w:r>
              <w:t>AN</w:t>
            </w:r>
          </w:p>
        </w:tc>
        <w:tc>
          <w:tcPr>
            <w:tcW w:w="1170" w:type="dxa"/>
          </w:tcPr>
          <w:p w14:paraId="11A1C6B1" w14:textId="77777777" w:rsidR="004D6127" w:rsidRDefault="004D6127">
            <w:r>
              <w:t>1</w:t>
            </w:r>
          </w:p>
        </w:tc>
        <w:tc>
          <w:tcPr>
            <w:tcW w:w="1260" w:type="dxa"/>
          </w:tcPr>
          <w:p w14:paraId="06502F46" w14:textId="77777777" w:rsidR="004D6127" w:rsidRDefault="004D6127">
            <w:r>
              <w:rPr>
                <w:color w:val="000000"/>
              </w:rPr>
              <w:t>521 - 521</w:t>
            </w:r>
          </w:p>
        </w:tc>
      </w:tr>
      <w:tr w:rsidR="004D6127" w14:paraId="1ACBFA9B" w14:textId="77777777">
        <w:tc>
          <w:tcPr>
            <w:tcW w:w="2250" w:type="dxa"/>
          </w:tcPr>
          <w:p w14:paraId="1C1C1030" w14:textId="77777777" w:rsidR="004D6127" w:rsidRDefault="004D6127">
            <w:r>
              <w:t>Trouble Type Code</w:t>
            </w:r>
          </w:p>
        </w:tc>
        <w:tc>
          <w:tcPr>
            <w:tcW w:w="3150" w:type="dxa"/>
          </w:tcPr>
          <w:p w14:paraId="7BA5CEC3" w14:textId="77777777" w:rsidR="004D6127" w:rsidRDefault="004D6127">
            <w:pPr>
              <w:rPr>
                <w:snapToGrid w:val="0"/>
                <w:color w:val="000000"/>
              </w:rPr>
            </w:pPr>
            <w:r>
              <w:rPr>
                <w:snapToGrid w:val="0"/>
                <w:color w:val="000000"/>
              </w:rPr>
              <w:t>1 – Void - (Okay by Customer)                                                                                                                       2 – Emergency or Critical                                                                                                                                               3-   Lights Out                                                                                                                                                     4 – Flickering Lights                                                                                                                                             5 – Partial Lights Out                                                                                                                                             6 – Bright/Dim Lights                                                                                                                                         7 – Customer Lights On</w:t>
            </w:r>
          </w:p>
          <w:p w14:paraId="22F9FA10" w14:textId="77777777" w:rsidR="004D6127" w:rsidRDefault="004D6127">
            <w:pPr>
              <w:rPr>
                <w:b/>
                <w:snapToGrid w:val="0"/>
                <w:color w:val="000000"/>
              </w:rPr>
            </w:pPr>
            <w:r>
              <w:rPr>
                <w:b/>
                <w:snapToGrid w:val="0"/>
                <w:color w:val="000000"/>
              </w:rPr>
              <w:t>Only One Code is Allowed</w:t>
            </w:r>
          </w:p>
          <w:p w14:paraId="6AFB0EF4" w14:textId="77777777" w:rsidR="004D6127" w:rsidRDefault="004D6127">
            <w:pPr>
              <w:rPr>
                <w:b/>
                <w:snapToGrid w:val="0"/>
                <w:color w:val="000000"/>
              </w:rPr>
            </w:pPr>
            <w:r>
              <w:rPr>
                <w:b/>
                <w:snapToGrid w:val="0"/>
                <w:color w:val="000000"/>
              </w:rPr>
              <w:t>Two-bytes Left Justified</w:t>
            </w:r>
          </w:p>
          <w:p w14:paraId="3C7989FF" w14:textId="77777777" w:rsidR="004D6127" w:rsidRDefault="004D6127">
            <w:pPr>
              <w:rPr>
                <w:b/>
              </w:rPr>
            </w:pPr>
            <w:r>
              <w:rPr>
                <w:b/>
                <w:snapToGrid w:val="0"/>
                <w:color w:val="000000"/>
              </w:rPr>
              <w:t xml:space="preserve">No Leading Zero </w:t>
            </w:r>
          </w:p>
        </w:tc>
        <w:tc>
          <w:tcPr>
            <w:tcW w:w="1620" w:type="dxa"/>
          </w:tcPr>
          <w:p w14:paraId="1DAFD015" w14:textId="77777777" w:rsidR="004D6127" w:rsidRDefault="004D6127">
            <w:pPr>
              <w:rPr>
                <w:b/>
              </w:rPr>
            </w:pPr>
            <w:r>
              <w:t>N/A</w:t>
            </w:r>
            <w:r>
              <w:rPr>
                <w:b/>
              </w:rPr>
              <w:t xml:space="preserve"> </w:t>
            </w:r>
          </w:p>
        </w:tc>
        <w:tc>
          <w:tcPr>
            <w:tcW w:w="990" w:type="dxa"/>
          </w:tcPr>
          <w:p w14:paraId="7CCE844D" w14:textId="77777777" w:rsidR="004D6127" w:rsidRDefault="004D6127">
            <w:r>
              <w:t>ID</w:t>
            </w:r>
          </w:p>
        </w:tc>
        <w:tc>
          <w:tcPr>
            <w:tcW w:w="1170" w:type="dxa"/>
          </w:tcPr>
          <w:p w14:paraId="19B6738A" w14:textId="77777777" w:rsidR="004D6127" w:rsidRDefault="004D6127">
            <w:r>
              <w:t>2</w:t>
            </w:r>
          </w:p>
        </w:tc>
        <w:tc>
          <w:tcPr>
            <w:tcW w:w="1260" w:type="dxa"/>
          </w:tcPr>
          <w:p w14:paraId="077B2876" w14:textId="77777777" w:rsidR="004D6127" w:rsidRDefault="004D6127">
            <w:r>
              <w:rPr>
                <w:color w:val="000000"/>
              </w:rPr>
              <w:t>522 - 523</w:t>
            </w:r>
          </w:p>
        </w:tc>
      </w:tr>
      <w:tr w:rsidR="004D6127" w14:paraId="705297B6" w14:textId="77777777">
        <w:tc>
          <w:tcPr>
            <w:tcW w:w="2250" w:type="dxa"/>
          </w:tcPr>
          <w:p w14:paraId="1E59C794" w14:textId="77777777" w:rsidR="004D6127" w:rsidRDefault="004D6127">
            <w:r>
              <w:t>Customer Type Code</w:t>
            </w:r>
          </w:p>
        </w:tc>
        <w:tc>
          <w:tcPr>
            <w:tcW w:w="3150" w:type="dxa"/>
          </w:tcPr>
          <w:p w14:paraId="754A463D" w14:textId="77777777" w:rsidR="004D6127" w:rsidRDefault="004D6127">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14:paraId="3D758B52" w14:textId="77777777" w:rsidR="004D6127" w:rsidRDefault="004D6127">
            <w:pPr>
              <w:rPr>
                <w:b/>
                <w:snapToGrid w:val="0"/>
                <w:color w:val="000000"/>
              </w:rPr>
            </w:pPr>
            <w:r>
              <w:rPr>
                <w:b/>
                <w:snapToGrid w:val="0"/>
                <w:color w:val="000000"/>
              </w:rPr>
              <w:t>Only One Code is Allowed</w:t>
            </w:r>
          </w:p>
          <w:p w14:paraId="616E97B0" w14:textId="77777777" w:rsidR="004D6127" w:rsidRDefault="004D6127">
            <w:pPr>
              <w:rPr>
                <w:b/>
                <w:snapToGrid w:val="0"/>
                <w:color w:val="000000"/>
              </w:rPr>
            </w:pPr>
            <w:r>
              <w:rPr>
                <w:b/>
                <w:snapToGrid w:val="0"/>
                <w:color w:val="000000"/>
              </w:rPr>
              <w:t xml:space="preserve">Leading Zero is required where noted. </w:t>
            </w:r>
          </w:p>
        </w:tc>
        <w:tc>
          <w:tcPr>
            <w:tcW w:w="1620" w:type="dxa"/>
          </w:tcPr>
          <w:p w14:paraId="6ABE1F0A" w14:textId="77777777" w:rsidR="004D6127" w:rsidRDefault="004D6127">
            <w:pPr>
              <w:rPr>
                <w:b/>
              </w:rPr>
            </w:pPr>
            <w:r>
              <w:t>N/A</w:t>
            </w:r>
            <w:r>
              <w:rPr>
                <w:b/>
              </w:rPr>
              <w:t xml:space="preserve"> </w:t>
            </w:r>
          </w:p>
        </w:tc>
        <w:tc>
          <w:tcPr>
            <w:tcW w:w="990" w:type="dxa"/>
          </w:tcPr>
          <w:p w14:paraId="1AB9B640" w14:textId="77777777" w:rsidR="004D6127" w:rsidRDefault="004D6127">
            <w:r>
              <w:t>ID</w:t>
            </w:r>
          </w:p>
        </w:tc>
        <w:tc>
          <w:tcPr>
            <w:tcW w:w="1170" w:type="dxa"/>
          </w:tcPr>
          <w:p w14:paraId="61917324" w14:textId="77777777" w:rsidR="004D6127" w:rsidRDefault="004D6127">
            <w:r>
              <w:t>2</w:t>
            </w:r>
          </w:p>
        </w:tc>
        <w:tc>
          <w:tcPr>
            <w:tcW w:w="1260" w:type="dxa"/>
          </w:tcPr>
          <w:p w14:paraId="23FB0745" w14:textId="77777777" w:rsidR="004D6127" w:rsidRDefault="004D6127">
            <w:r>
              <w:rPr>
                <w:color w:val="000000"/>
              </w:rPr>
              <w:t>524  - 525</w:t>
            </w:r>
          </w:p>
        </w:tc>
      </w:tr>
    </w:tbl>
    <w:p w14:paraId="2B93236B" w14:textId="77777777"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4D6127" w14:paraId="662A898C" w14:textId="77777777">
        <w:trPr>
          <w:cantSplit/>
          <w:trHeight w:val="1673"/>
        </w:trPr>
        <w:tc>
          <w:tcPr>
            <w:tcW w:w="2250" w:type="dxa"/>
          </w:tcPr>
          <w:p w14:paraId="46C294EA" w14:textId="77777777" w:rsidR="004D6127" w:rsidRDefault="004D6127">
            <w:pPr>
              <w:pStyle w:val="Heading1"/>
              <w:rPr>
                <w:sz w:val="24"/>
              </w:rPr>
            </w:pPr>
            <w:r>
              <w:rPr>
                <w:sz w:val="24"/>
              </w:rPr>
              <w:lastRenderedPageBreak/>
              <w:t>Data for Transactions</w:t>
            </w:r>
          </w:p>
          <w:p w14:paraId="31D7B511" w14:textId="77777777" w:rsidR="004D6127" w:rsidRDefault="004D6127"/>
        </w:tc>
        <w:tc>
          <w:tcPr>
            <w:tcW w:w="3150" w:type="dxa"/>
          </w:tcPr>
          <w:p w14:paraId="3B4A21C5" w14:textId="77777777" w:rsidR="004D6127" w:rsidRDefault="004D6127">
            <w:pPr>
              <w:rPr>
                <w:snapToGrid w:val="0"/>
                <w:color w:val="000000"/>
              </w:rPr>
            </w:pPr>
            <w:r>
              <w:rPr>
                <w:b/>
                <w:sz w:val="24"/>
              </w:rPr>
              <w:t>Definitions</w:t>
            </w:r>
          </w:p>
        </w:tc>
        <w:tc>
          <w:tcPr>
            <w:tcW w:w="1620" w:type="dxa"/>
          </w:tcPr>
          <w:p w14:paraId="25FE5F2E" w14:textId="77777777" w:rsidR="004D6127" w:rsidRDefault="004D6127">
            <w:pPr>
              <w:rPr>
                <w:b/>
                <w:sz w:val="24"/>
              </w:rPr>
            </w:pPr>
            <w:r>
              <w:rPr>
                <w:b/>
                <w:sz w:val="24"/>
              </w:rPr>
              <w:t>Usage</w:t>
            </w:r>
          </w:p>
          <w:p w14:paraId="2A962EAB" w14:textId="77777777" w:rsidR="004D6127" w:rsidRDefault="004D6127">
            <w:pPr>
              <w:rPr>
                <w:b/>
                <w:sz w:val="24"/>
              </w:rPr>
            </w:pPr>
            <w:r>
              <w:rPr>
                <w:b/>
                <w:sz w:val="24"/>
              </w:rPr>
              <w:t xml:space="preserve">(Required, </w:t>
            </w:r>
          </w:p>
          <w:p w14:paraId="5E89307C" w14:textId="77777777" w:rsidR="004D6127" w:rsidRDefault="004D6127">
            <w:pPr>
              <w:rPr>
                <w:b/>
                <w:sz w:val="24"/>
              </w:rPr>
            </w:pPr>
            <w:r>
              <w:rPr>
                <w:b/>
                <w:sz w:val="24"/>
              </w:rPr>
              <w:t xml:space="preserve">Conditional, </w:t>
            </w:r>
          </w:p>
          <w:p w14:paraId="5015E122" w14:textId="77777777" w:rsidR="004D6127" w:rsidRDefault="004D6127">
            <w:pPr>
              <w:rPr>
                <w:b/>
                <w:sz w:val="24"/>
              </w:rPr>
            </w:pPr>
            <w:r>
              <w:rPr>
                <w:b/>
                <w:sz w:val="24"/>
              </w:rPr>
              <w:t xml:space="preserve">Optional, </w:t>
            </w:r>
          </w:p>
          <w:p w14:paraId="726AB841" w14:textId="77777777" w:rsidR="004D6127" w:rsidRDefault="004D6127">
            <w:r>
              <w:rPr>
                <w:b/>
                <w:sz w:val="24"/>
              </w:rPr>
              <w:t>N/A)</w:t>
            </w:r>
          </w:p>
        </w:tc>
        <w:tc>
          <w:tcPr>
            <w:tcW w:w="990" w:type="dxa"/>
          </w:tcPr>
          <w:p w14:paraId="032B8CD4" w14:textId="77777777" w:rsidR="004D6127" w:rsidRDefault="004D6127">
            <w:pPr>
              <w:rPr>
                <w:b/>
                <w:sz w:val="24"/>
              </w:rPr>
            </w:pPr>
            <w:r>
              <w:rPr>
                <w:b/>
                <w:sz w:val="24"/>
              </w:rPr>
              <w:t>Type</w:t>
            </w:r>
          </w:p>
        </w:tc>
        <w:tc>
          <w:tcPr>
            <w:tcW w:w="1170" w:type="dxa"/>
          </w:tcPr>
          <w:p w14:paraId="38C65431" w14:textId="77777777" w:rsidR="004D6127" w:rsidRDefault="004D6127">
            <w:r>
              <w:rPr>
                <w:b/>
                <w:sz w:val="24"/>
              </w:rPr>
              <w:t>Data Element Length</w:t>
            </w:r>
          </w:p>
        </w:tc>
        <w:tc>
          <w:tcPr>
            <w:tcW w:w="1350" w:type="dxa"/>
          </w:tcPr>
          <w:p w14:paraId="2B98B7F7" w14:textId="77777777" w:rsidR="004D6127" w:rsidRDefault="004D6127">
            <w:pPr>
              <w:rPr>
                <w:b/>
                <w:sz w:val="24"/>
              </w:rPr>
            </w:pPr>
            <w:r>
              <w:rPr>
                <w:b/>
                <w:sz w:val="24"/>
              </w:rPr>
              <w:t>Data Element Position</w:t>
            </w:r>
          </w:p>
          <w:p w14:paraId="1CD6593F" w14:textId="77777777" w:rsidR="004D6127" w:rsidRDefault="004D6127">
            <w:r>
              <w:rPr>
                <w:b/>
                <w:sz w:val="24"/>
              </w:rPr>
              <w:t>(All Left Justified)</w:t>
            </w:r>
          </w:p>
        </w:tc>
      </w:tr>
      <w:tr w:rsidR="004D6127" w14:paraId="7C1E55C5" w14:textId="77777777">
        <w:trPr>
          <w:cantSplit/>
          <w:trHeight w:val="2537"/>
        </w:trPr>
        <w:tc>
          <w:tcPr>
            <w:tcW w:w="2250" w:type="dxa"/>
          </w:tcPr>
          <w:p w14:paraId="08EB9A87" w14:textId="77777777" w:rsidR="004D6127" w:rsidRDefault="004D6127">
            <w:r>
              <w:t>Outage Reason Code- 1</w:t>
            </w:r>
          </w:p>
        </w:tc>
        <w:tc>
          <w:tcPr>
            <w:tcW w:w="3150" w:type="dxa"/>
          </w:tcPr>
          <w:p w14:paraId="5193D847" w14:textId="77777777" w:rsidR="004D6127" w:rsidRDefault="004D6127">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2FDCEE37" w14:textId="77777777" w:rsidR="004D6127" w:rsidRDefault="004D6127">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49AB8654" w14:textId="77777777" w:rsidR="004D6127" w:rsidRDefault="004D6127">
            <w:pPr>
              <w:rPr>
                <w:b/>
                <w:snapToGrid w:val="0"/>
                <w:color w:val="000000"/>
              </w:rPr>
            </w:pPr>
          </w:p>
        </w:tc>
        <w:tc>
          <w:tcPr>
            <w:tcW w:w="1620" w:type="dxa"/>
          </w:tcPr>
          <w:p w14:paraId="544D0FE4" w14:textId="77777777" w:rsidR="004D6127" w:rsidRDefault="004D6127">
            <w:r>
              <w:t>N/A</w:t>
            </w:r>
          </w:p>
        </w:tc>
        <w:tc>
          <w:tcPr>
            <w:tcW w:w="990" w:type="dxa"/>
          </w:tcPr>
          <w:p w14:paraId="2B6793B1" w14:textId="77777777" w:rsidR="004D6127" w:rsidRDefault="004D6127">
            <w:r>
              <w:t>ID</w:t>
            </w:r>
          </w:p>
        </w:tc>
        <w:tc>
          <w:tcPr>
            <w:tcW w:w="1170" w:type="dxa"/>
          </w:tcPr>
          <w:p w14:paraId="3F99BC6D" w14:textId="77777777" w:rsidR="004D6127" w:rsidRDefault="004D6127">
            <w:r>
              <w:t>2</w:t>
            </w:r>
          </w:p>
        </w:tc>
        <w:tc>
          <w:tcPr>
            <w:tcW w:w="1350" w:type="dxa"/>
          </w:tcPr>
          <w:p w14:paraId="07DE743F" w14:textId="77777777" w:rsidR="004D6127" w:rsidRDefault="004D6127">
            <w:r>
              <w:rPr>
                <w:color w:val="000000"/>
              </w:rPr>
              <w:t>526 - 527</w:t>
            </w:r>
          </w:p>
        </w:tc>
      </w:tr>
    </w:tbl>
    <w:p w14:paraId="32CD724F" w14:textId="77777777"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4D6127" w14:paraId="7C58D945" w14:textId="77777777">
        <w:tc>
          <w:tcPr>
            <w:tcW w:w="2250" w:type="dxa"/>
          </w:tcPr>
          <w:p w14:paraId="0EA71166" w14:textId="77777777" w:rsidR="004D6127" w:rsidRDefault="004D6127">
            <w:pPr>
              <w:pStyle w:val="Heading1"/>
              <w:rPr>
                <w:sz w:val="24"/>
              </w:rPr>
            </w:pPr>
            <w:r>
              <w:rPr>
                <w:sz w:val="24"/>
              </w:rPr>
              <w:lastRenderedPageBreak/>
              <w:t>Data for Transactions</w:t>
            </w:r>
          </w:p>
          <w:p w14:paraId="3A534195" w14:textId="77777777" w:rsidR="004D6127" w:rsidRDefault="004D6127"/>
        </w:tc>
        <w:tc>
          <w:tcPr>
            <w:tcW w:w="2970" w:type="dxa"/>
          </w:tcPr>
          <w:p w14:paraId="2707CE91" w14:textId="77777777" w:rsidR="004D6127" w:rsidRDefault="004D6127">
            <w:r>
              <w:rPr>
                <w:b/>
                <w:sz w:val="24"/>
              </w:rPr>
              <w:t>Definitions</w:t>
            </w:r>
          </w:p>
        </w:tc>
        <w:tc>
          <w:tcPr>
            <w:tcW w:w="1620" w:type="dxa"/>
          </w:tcPr>
          <w:p w14:paraId="718C578E" w14:textId="77777777" w:rsidR="004D6127" w:rsidRDefault="004D6127">
            <w:pPr>
              <w:rPr>
                <w:b/>
                <w:sz w:val="24"/>
              </w:rPr>
            </w:pPr>
            <w:r>
              <w:rPr>
                <w:b/>
                <w:sz w:val="24"/>
              </w:rPr>
              <w:t>Usage</w:t>
            </w:r>
          </w:p>
          <w:p w14:paraId="3007DC59" w14:textId="77777777" w:rsidR="004D6127" w:rsidRDefault="004D6127">
            <w:pPr>
              <w:rPr>
                <w:b/>
                <w:sz w:val="24"/>
              </w:rPr>
            </w:pPr>
            <w:r>
              <w:rPr>
                <w:b/>
                <w:sz w:val="24"/>
              </w:rPr>
              <w:t xml:space="preserve">(Required, </w:t>
            </w:r>
          </w:p>
          <w:p w14:paraId="389CFC41" w14:textId="77777777" w:rsidR="004D6127" w:rsidRDefault="004D6127">
            <w:pPr>
              <w:rPr>
                <w:b/>
                <w:sz w:val="24"/>
              </w:rPr>
            </w:pPr>
            <w:r>
              <w:rPr>
                <w:b/>
                <w:sz w:val="24"/>
              </w:rPr>
              <w:t xml:space="preserve">Conditional, </w:t>
            </w:r>
          </w:p>
          <w:p w14:paraId="79860CBF" w14:textId="77777777" w:rsidR="004D6127" w:rsidRDefault="004D6127">
            <w:pPr>
              <w:rPr>
                <w:b/>
                <w:sz w:val="24"/>
              </w:rPr>
            </w:pPr>
            <w:r>
              <w:rPr>
                <w:b/>
                <w:sz w:val="24"/>
              </w:rPr>
              <w:t xml:space="preserve">Optional, </w:t>
            </w:r>
          </w:p>
          <w:p w14:paraId="26A3F200" w14:textId="77777777" w:rsidR="004D6127" w:rsidRDefault="004D6127">
            <w:pPr>
              <w:rPr>
                <w:b/>
                <w:sz w:val="24"/>
              </w:rPr>
            </w:pPr>
            <w:r>
              <w:rPr>
                <w:b/>
                <w:sz w:val="24"/>
              </w:rPr>
              <w:t>N/A)</w:t>
            </w:r>
          </w:p>
          <w:p w14:paraId="7A87B227" w14:textId="77777777" w:rsidR="004D6127" w:rsidRDefault="004D6127"/>
        </w:tc>
        <w:tc>
          <w:tcPr>
            <w:tcW w:w="1080" w:type="dxa"/>
          </w:tcPr>
          <w:p w14:paraId="42CA7F4C" w14:textId="77777777" w:rsidR="004D6127" w:rsidRDefault="004D6127">
            <w:pPr>
              <w:rPr>
                <w:b/>
                <w:sz w:val="24"/>
              </w:rPr>
            </w:pPr>
            <w:r>
              <w:rPr>
                <w:b/>
                <w:sz w:val="24"/>
              </w:rPr>
              <w:t>Type</w:t>
            </w:r>
          </w:p>
        </w:tc>
        <w:tc>
          <w:tcPr>
            <w:tcW w:w="1080" w:type="dxa"/>
          </w:tcPr>
          <w:p w14:paraId="6D826DA2" w14:textId="77777777" w:rsidR="004D6127" w:rsidRDefault="004D6127">
            <w:r>
              <w:rPr>
                <w:b/>
                <w:sz w:val="24"/>
              </w:rPr>
              <w:t>Data Element Length</w:t>
            </w:r>
          </w:p>
        </w:tc>
        <w:tc>
          <w:tcPr>
            <w:tcW w:w="1350" w:type="dxa"/>
          </w:tcPr>
          <w:p w14:paraId="3FB4D6B0" w14:textId="77777777" w:rsidR="004D6127" w:rsidRDefault="004D6127">
            <w:pPr>
              <w:rPr>
                <w:b/>
                <w:color w:val="000000"/>
                <w:sz w:val="24"/>
              </w:rPr>
            </w:pPr>
            <w:r>
              <w:rPr>
                <w:b/>
                <w:color w:val="000000"/>
                <w:sz w:val="24"/>
              </w:rPr>
              <w:t>Data Element Position</w:t>
            </w:r>
          </w:p>
          <w:p w14:paraId="179CFB13" w14:textId="77777777" w:rsidR="004D6127" w:rsidRDefault="004D6127">
            <w:r>
              <w:rPr>
                <w:b/>
                <w:color w:val="000000"/>
                <w:sz w:val="24"/>
              </w:rPr>
              <w:t>(All Left Justified)</w:t>
            </w:r>
          </w:p>
        </w:tc>
      </w:tr>
      <w:tr w:rsidR="004D6127" w14:paraId="49E63D88" w14:textId="77777777">
        <w:trPr>
          <w:cantSplit/>
          <w:trHeight w:val="512"/>
        </w:trPr>
        <w:tc>
          <w:tcPr>
            <w:tcW w:w="2250" w:type="dxa"/>
          </w:tcPr>
          <w:p w14:paraId="7794364E" w14:textId="77777777" w:rsidR="004D6127" w:rsidRDefault="004D6127">
            <w:r>
              <w:t xml:space="preserve">Outage Reason Code- 2 </w:t>
            </w:r>
          </w:p>
        </w:tc>
        <w:tc>
          <w:tcPr>
            <w:tcW w:w="2970" w:type="dxa"/>
          </w:tcPr>
          <w:p w14:paraId="0BF4537D" w14:textId="77777777" w:rsidR="004D6127" w:rsidRDefault="004D6127">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37338D58" w14:textId="77777777" w:rsidR="004D6127" w:rsidRDefault="004D6127">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4FC245E1" w14:textId="77777777" w:rsidR="004D6127" w:rsidRDefault="004D6127"/>
        </w:tc>
        <w:tc>
          <w:tcPr>
            <w:tcW w:w="1620" w:type="dxa"/>
          </w:tcPr>
          <w:p w14:paraId="6AFFAB91" w14:textId="77777777" w:rsidR="004D6127" w:rsidRDefault="004D6127">
            <w:r>
              <w:t>N/A</w:t>
            </w:r>
          </w:p>
        </w:tc>
        <w:tc>
          <w:tcPr>
            <w:tcW w:w="1080" w:type="dxa"/>
          </w:tcPr>
          <w:p w14:paraId="6D65C9EA" w14:textId="77777777" w:rsidR="004D6127" w:rsidRDefault="004D6127">
            <w:r>
              <w:t>ID</w:t>
            </w:r>
          </w:p>
        </w:tc>
        <w:tc>
          <w:tcPr>
            <w:tcW w:w="1080" w:type="dxa"/>
          </w:tcPr>
          <w:p w14:paraId="75001A1A" w14:textId="77777777" w:rsidR="004D6127" w:rsidRDefault="004D6127">
            <w:r>
              <w:t xml:space="preserve">2 </w:t>
            </w:r>
          </w:p>
        </w:tc>
        <w:tc>
          <w:tcPr>
            <w:tcW w:w="1350" w:type="dxa"/>
          </w:tcPr>
          <w:p w14:paraId="1FF660A4" w14:textId="77777777" w:rsidR="004D6127" w:rsidRDefault="004D6127">
            <w:r>
              <w:rPr>
                <w:color w:val="000000"/>
              </w:rPr>
              <w:t>528 - 529</w:t>
            </w:r>
          </w:p>
        </w:tc>
      </w:tr>
      <w:tr w:rsidR="004D6127" w14:paraId="2B3D587D" w14:textId="77777777">
        <w:trPr>
          <w:trHeight w:val="512"/>
        </w:trPr>
        <w:tc>
          <w:tcPr>
            <w:tcW w:w="2250" w:type="dxa"/>
          </w:tcPr>
          <w:p w14:paraId="20D36EF6" w14:textId="77777777" w:rsidR="004D6127" w:rsidRDefault="004D6127">
            <w:r>
              <w:t>CR DUN's Number</w:t>
            </w:r>
          </w:p>
        </w:tc>
        <w:tc>
          <w:tcPr>
            <w:tcW w:w="2970" w:type="dxa"/>
          </w:tcPr>
          <w:p w14:paraId="6A54A410" w14:textId="77777777" w:rsidR="004D6127" w:rsidRDefault="004D6127">
            <w:r>
              <w:rPr>
                <w:snapToGrid w:val="0"/>
                <w:color w:val="000000"/>
              </w:rPr>
              <w:t>CR DUN's Number</w:t>
            </w:r>
          </w:p>
        </w:tc>
        <w:tc>
          <w:tcPr>
            <w:tcW w:w="1620" w:type="dxa"/>
          </w:tcPr>
          <w:p w14:paraId="4C26EBB4" w14:textId="77777777" w:rsidR="004D6127" w:rsidRDefault="004D6127">
            <w:r>
              <w:t>Required</w:t>
            </w:r>
          </w:p>
        </w:tc>
        <w:tc>
          <w:tcPr>
            <w:tcW w:w="1080" w:type="dxa"/>
          </w:tcPr>
          <w:p w14:paraId="0C2D35D4" w14:textId="77777777" w:rsidR="004D6127" w:rsidRDefault="004D6127">
            <w:r>
              <w:t>AN</w:t>
            </w:r>
          </w:p>
        </w:tc>
        <w:tc>
          <w:tcPr>
            <w:tcW w:w="1080" w:type="dxa"/>
          </w:tcPr>
          <w:p w14:paraId="3D76CCE6" w14:textId="77777777" w:rsidR="004D6127" w:rsidRDefault="004D6127">
            <w:r>
              <w:t xml:space="preserve">26 </w:t>
            </w:r>
          </w:p>
        </w:tc>
        <w:tc>
          <w:tcPr>
            <w:tcW w:w="1350" w:type="dxa"/>
          </w:tcPr>
          <w:p w14:paraId="119F66F4" w14:textId="77777777" w:rsidR="004D6127" w:rsidRDefault="004D6127">
            <w:pPr>
              <w:rPr>
                <w:color w:val="000000"/>
              </w:rPr>
            </w:pPr>
            <w:r>
              <w:rPr>
                <w:color w:val="000000"/>
              </w:rPr>
              <w:t xml:space="preserve">530 - 555 </w:t>
            </w:r>
          </w:p>
        </w:tc>
      </w:tr>
      <w:tr w:rsidR="004D6127" w14:paraId="213DF5D0" w14:textId="77777777">
        <w:tc>
          <w:tcPr>
            <w:tcW w:w="2250" w:type="dxa"/>
          </w:tcPr>
          <w:p w14:paraId="6B786F93" w14:textId="77777777" w:rsidR="004D6127" w:rsidRDefault="004D6127">
            <w:r>
              <w:t>TDSP DUN's Number</w:t>
            </w:r>
          </w:p>
        </w:tc>
        <w:tc>
          <w:tcPr>
            <w:tcW w:w="2970" w:type="dxa"/>
          </w:tcPr>
          <w:p w14:paraId="065D5524" w14:textId="77777777" w:rsidR="004D6127" w:rsidRDefault="004D6127">
            <w:r>
              <w:t>TDSP DUN's Number</w:t>
            </w:r>
          </w:p>
        </w:tc>
        <w:tc>
          <w:tcPr>
            <w:tcW w:w="1620" w:type="dxa"/>
          </w:tcPr>
          <w:p w14:paraId="4597E792" w14:textId="77777777" w:rsidR="004D6127" w:rsidRDefault="004D6127">
            <w:r>
              <w:t>Required</w:t>
            </w:r>
          </w:p>
          <w:p w14:paraId="6F9BAD4B" w14:textId="77777777" w:rsidR="004D6127" w:rsidRDefault="004D6127"/>
        </w:tc>
        <w:tc>
          <w:tcPr>
            <w:tcW w:w="1080" w:type="dxa"/>
          </w:tcPr>
          <w:p w14:paraId="42540D9B" w14:textId="77777777" w:rsidR="004D6127" w:rsidRDefault="004D6127">
            <w:r>
              <w:t>AN</w:t>
            </w:r>
          </w:p>
        </w:tc>
        <w:tc>
          <w:tcPr>
            <w:tcW w:w="1080" w:type="dxa"/>
          </w:tcPr>
          <w:p w14:paraId="2D9ADAC9" w14:textId="77777777" w:rsidR="004D6127" w:rsidRDefault="004D6127">
            <w:r>
              <w:t xml:space="preserve">26 </w:t>
            </w:r>
          </w:p>
        </w:tc>
        <w:tc>
          <w:tcPr>
            <w:tcW w:w="1350" w:type="dxa"/>
          </w:tcPr>
          <w:p w14:paraId="28C824F1" w14:textId="77777777" w:rsidR="004D6127" w:rsidRDefault="004D6127">
            <w:pPr>
              <w:rPr>
                <w:color w:val="000000"/>
              </w:rPr>
            </w:pPr>
            <w:r>
              <w:rPr>
                <w:color w:val="000000"/>
              </w:rPr>
              <w:t xml:space="preserve">556 - 581 </w:t>
            </w:r>
          </w:p>
        </w:tc>
      </w:tr>
      <w:tr w:rsidR="004D6127" w14:paraId="7DE86EC0" w14:textId="77777777">
        <w:tc>
          <w:tcPr>
            <w:tcW w:w="2250" w:type="dxa"/>
          </w:tcPr>
          <w:p w14:paraId="610BF23E" w14:textId="77777777" w:rsidR="004D6127" w:rsidRDefault="004D6127">
            <w:r>
              <w:t xml:space="preserve">Geographic Location – City </w:t>
            </w:r>
          </w:p>
        </w:tc>
        <w:tc>
          <w:tcPr>
            <w:tcW w:w="2970" w:type="dxa"/>
          </w:tcPr>
          <w:p w14:paraId="225931E1" w14:textId="77777777" w:rsidR="004D6127" w:rsidRDefault="004D6127">
            <w:r>
              <w:t>City Name</w:t>
            </w:r>
          </w:p>
        </w:tc>
        <w:tc>
          <w:tcPr>
            <w:tcW w:w="1620" w:type="dxa"/>
          </w:tcPr>
          <w:p w14:paraId="52DB5A28" w14:textId="77777777" w:rsidR="004D6127" w:rsidRDefault="004D6127">
            <w:r>
              <w:t xml:space="preserve">N/A </w:t>
            </w:r>
          </w:p>
        </w:tc>
        <w:tc>
          <w:tcPr>
            <w:tcW w:w="1080" w:type="dxa"/>
          </w:tcPr>
          <w:p w14:paraId="441E8D11" w14:textId="77777777" w:rsidR="004D6127" w:rsidRDefault="004D6127">
            <w:r>
              <w:t>AN</w:t>
            </w:r>
          </w:p>
        </w:tc>
        <w:tc>
          <w:tcPr>
            <w:tcW w:w="1080" w:type="dxa"/>
          </w:tcPr>
          <w:p w14:paraId="6316AB87" w14:textId="77777777" w:rsidR="004D6127" w:rsidRDefault="004D6127">
            <w:r>
              <w:t>30</w:t>
            </w:r>
          </w:p>
        </w:tc>
        <w:tc>
          <w:tcPr>
            <w:tcW w:w="1350" w:type="dxa"/>
          </w:tcPr>
          <w:p w14:paraId="77BF3886" w14:textId="77777777" w:rsidR="004D6127" w:rsidRDefault="004D6127">
            <w:pPr>
              <w:rPr>
                <w:color w:val="000000"/>
              </w:rPr>
            </w:pPr>
            <w:r>
              <w:rPr>
                <w:color w:val="000000"/>
              </w:rPr>
              <w:t>582 - 611</w:t>
            </w:r>
          </w:p>
        </w:tc>
      </w:tr>
      <w:tr w:rsidR="004D6127" w14:paraId="4DCF1FA8" w14:textId="77777777">
        <w:tc>
          <w:tcPr>
            <w:tcW w:w="2250" w:type="dxa"/>
          </w:tcPr>
          <w:p w14:paraId="58EDC88A" w14:textId="77777777" w:rsidR="004D6127" w:rsidRDefault="004D6127">
            <w:r>
              <w:t>Geographic Location – State</w:t>
            </w:r>
          </w:p>
          <w:p w14:paraId="35333BA9" w14:textId="77777777" w:rsidR="004D6127" w:rsidRDefault="004D6127"/>
        </w:tc>
        <w:tc>
          <w:tcPr>
            <w:tcW w:w="2970" w:type="dxa"/>
          </w:tcPr>
          <w:p w14:paraId="0984A0F5" w14:textId="77777777" w:rsidR="004D6127" w:rsidRDefault="004D6127">
            <w:r>
              <w:t>State Code</w:t>
            </w:r>
          </w:p>
        </w:tc>
        <w:tc>
          <w:tcPr>
            <w:tcW w:w="1620" w:type="dxa"/>
          </w:tcPr>
          <w:p w14:paraId="401F9352" w14:textId="77777777" w:rsidR="004D6127" w:rsidRDefault="004D6127">
            <w:r>
              <w:t>N/A</w:t>
            </w:r>
          </w:p>
        </w:tc>
        <w:tc>
          <w:tcPr>
            <w:tcW w:w="1080" w:type="dxa"/>
          </w:tcPr>
          <w:p w14:paraId="16639319" w14:textId="77777777" w:rsidR="004D6127" w:rsidRDefault="004D6127">
            <w:r>
              <w:t>ID</w:t>
            </w:r>
          </w:p>
        </w:tc>
        <w:tc>
          <w:tcPr>
            <w:tcW w:w="1080" w:type="dxa"/>
          </w:tcPr>
          <w:p w14:paraId="050EE58D" w14:textId="77777777" w:rsidR="004D6127" w:rsidRDefault="004D6127">
            <w:r>
              <w:t>2</w:t>
            </w:r>
          </w:p>
        </w:tc>
        <w:tc>
          <w:tcPr>
            <w:tcW w:w="1350" w:type="dxa"/>
          </w:tcPr>
          <w:p w14:paraId="2788FFEE" w14:textId="77777777" w:rsidR="004D6127" w:rsidRDefault="004D6127">
            <w:pPr>
              <w:rPr>
                <w:color w:val="000000"/>
              </w:rPr>
            </w:pPr>
            <w:r>
              <w:rPr>
                <w:color w:val="000000"/>
              </w:rPr>
              <w:t xml:space="preserve">612 - 613 </w:t>
            </w:r>
          </w:p>
        </w:tc>
      </w:tr>
      <w:tr w:rsidR="004D6127" w14:paraId="1F5C2EAD" w14:textId="77777777">
        <w:tc>
          <w:tcPr>
            <w:tcW w:w="2250" w:type="dxa"/>
          </w:tcPr>
          <w:p w14:paraId="1DFE53D7" w14:textId="77777777" w:rsidR="004D6127" w:rsidRDefault="004D6127">
            <w:r>
              <w:t>Geographic Location – Zip Code</w:t>
            </w:r>
          </w:p>
        </w:tc>
        <w:tc>
          <w:tcPr>
            <w:tcW w:w="2970" w:type="dxa"/>
          </w:tcPr>
          <w:p w14:paraId="40E3107C" w14:textId="77777777" w:rsidR="004D6127" w:rsidRDefault="004D6127">
            <w:r>
              <w:t>Postal Zip Code</w:t>
            </w:r>
          </w:p>
          <w:p w14:paraId="61FC336C" w14:textId="77777777" w:rsidR="004D6127" w:rsidRDefault="004D6127">
            <w:r>
              <w:t>Format:</w:t>
            </w:r>
          </w:p>
          <w:p w14:paraId="234D8FED" w14:textId="77777777" w:rsidR="004D6127" w:rsidRDefault="004D6127">
            <w:r>
              <w:t>(999999999999999)</w:t>
            </w:r>
          </w:p>
        </w:tc>
        <w:tc>
          <w:tcPr>
            <w:tcW w:w="1620" w:type="dxa"/>
          </w:tcPr>
          <w:p w14:paraId="71973AD5" w14:textId="77777777" w:rsidR="004D6127" w:rsidRDefault="004D6127">
            <w:r>
              <w:t>N/A</w:t>
            </w:r>
          </w:p>
        </w:tc>
        <w:tc>
          <w:tcPr>
            <w:tcW w:w="1080" w:type="dxa"/>
          </w:tcPr>
          <w:p w14:paraId="51B8DF02" w14:textId="77777777" w:rsidR="004D6127" w:rsidRDefault="004D6127">
            <w:r>
              <w:t>ID</w:t>
            </w:r>
          </w:p>
        </w:tc>
        <w:tc>
          <w:tcPr>
            <w:tcW w:w="1080" w:type="dxa"/>
          </w:tcPr>
          <w:p w14:paraId="3C5043A4" w14:textId="77777777" w:rsidR="004D6127" w:rsidRDefault="004D6127">
            <w:r>
              <w:t>15</w:t>
            </w:r>
          </w:p>
        </w:tc>
        <w:tc>
          <w:tcPr>
            <w:tcW w:w="1350" w:type="dxa"/>
          </w:tcPr>
          <w:p w14:paraId="6E3FC457" w14:textId="77777777" w:rsidR="004D6127" w:rsidRDefault="004D6127">
            <w:pPr>
              <w:rPr>
                <w:color w:val="000000"/>
              </w:rPr>
            </w:pPr>
            <w:r>
              <w:rPr>
                <w:color w:val="000000"/>
              </w:rPr>
              <w:t xml:space="preserve">614 - 628 </w:t>
            </w:r>
          </w:p>
        </w:tc>
      </w:tr>
    </w:tbl>
    <w:p w14:paraId="2E775A12" w14:textId="77777777"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4D6127" w14:paraId="5029D356" w14:textId="77777777">
        <w:tc>
          <w:tcPr>
            <w:tcW w:w="2160" w:type="dxa"/>
          </w:tcPr>
          <w:p w14:paraId="33C7395C" w14:textId="77777777" w:rsidR="004D6127" w:rsidRDefault="004D6127">
            <w:pPr>
              <w:pStyle w:val="Heading1"/>
              <w:rPr>
                <w:sz w:val="24"/>
              </w:rPr>
            </w:pPr>
            <w:r>
              <w:rPr>
                <w:sz w:val="24"/>
              </w:rPr>
              <w:lastRenderedPageBreak/>
              <w:t>Data for Transactions</w:t>
            </w:r>
          </w:p>
          <w:p w14:paraId="7CF04992" w14:textId="77777777" w:rsidR="004D6127" w:rsidRDefault="004D6127"/>
        </w:tc>
        <w:tc>
          <w:tcPr>
            <w:tcW w:w="3330" w:type="dxa"/>
          </w:tcPr>
          <w:p w14:paraId="29436D5C" w14:textId="77777777" w:rsidR="004D6127" w:rsidRDefault="004D6127">
            <w:r>
              <w:rPr>
                <w:b/>
                <w:sz w:val="24"/>
              </w:rPr>
              <w:t>Definitions</w:t>
            </w:r>
          </w:p>
        </w:tc>
        <w:tc>
          <w:tcPr>
            <w:tcW w:w="1620" w:type="dxa"/>
          </w:tcPr>
          <w:p w14:paraId="1AC73E10" w14:textId="77777777" w:rsidR="004D6127" w:rsidRDefault="004D6127">
            <w:pPr>
              <w:rPr>
                <w:b/>
                <w:sz w:val="24"/>
              </w:rPr>
            </w:pPr>
            <w:r>
              <w:rPr>
                <w:b/>
                <w:sz w:val="24"/>
              </w:rPr>
              <w:t>Usage</w:t>
            </w:r>
          </w:p>
          <w:p w14:paraId="68A4A4E8" w14:textId="77777777" w:rsidR="004D6127" w:rsidRDefault="004D6127">
            <w:pPr>
              <w:rPr>
                <w:b/>
                <w:sz w:val="24"/>
              </w:rPr>
            </w:pPr>
            <w:r>
              <w:rPr>
                <w:b/>
                <w:sz w:val="24"/>
              </w:rPr>
              <w:t xml:space="preserve">(Required, </w:t>
            </w:r>
          </w:p>
          <w:p w14:paraId="0F5741DC" w14:textId="77777777" w:rsidR="004D6127" w:rsidRDefault="004D6127">
            <w:pPr>
              <w:rPr>
                <w:b/>
                <w:sz w:val="24"/>
              </w:rPr>
            </w:pPr>
            <w:r>
              <w:rPr>
                <w:b/>
                <w:sz w:val="24"/>
              </w:rPr>
              <w:t xml:space="preserve">Conditional, </w:t>
            </w:r>
          </w:p>
          <w:p w14:paraId="218645C7" w14:textId="77777777" w:rsidR="004D6127" w:rsidRDefault="004D6127">
            <w:pPr>
              <w:rPr>
                <w:b/>
                <w:sz w:val="24"/>
              </w:rPr>
            </w:pPr>
            <w:r>
              <w:rPr>
                <w:b/>
                <w:sz w:val="24"/>
              </w:rPr>
              <w:t xml:space="preserve">Optional, </w:t>
            </w:r>
          </w:p>
          <w:p w14:paraId="372FA741" w14:textId="77777777" w:rsidR="004D6127" w:rsidRDefault="004D6127">
            <w:pPr>
              <w:rPr>
                <w:b/>
                <w:sz w:val="24"/>
              </w:rPr>
            </w:pPr>
            <w:r>
              <w:rPr>
                <w:b/>
                <w:sz w:val="24"/>
              </w:rPr>
              <w:t>N/A)</w:t>
            </w:r>
          </w:p>
          <w:p w14:paraId="3A3038CA" w14:textId="77777777" w:rsidR="004D6127" w:rsidRDefault="004D6127"/>
        </w:tc>
        <w:tc>
          <w:tcPr>
            <w:tcW w:w="1080" w:type="dxa"/>
          </w:tcPr>
          <w:p w14:paraId="66FF5E7E" w14:textId="77777777" w:rsidR="004D6127" w:rsidRDefault="004D6127">
            <w:pPr>
              <w:rPr>
                <w:b/>
                <w:sz w:val="24"/>
              </w:rPr>
            </w:pPr>
            <w:r>
              <w:rPr>
                <w:b/>
                <w:sz w:val="24"/>
              </w:rPr>
              <w:t>Type</w:t>
            </w:r>
          </w:p>
        </w:tc>
        <w:tc>
          <w:tcPr>
            <w:tcW w:w="1080" w:type="dxa"/>
          </w:tcPr>
          <w:p w14:paraId="6DD9020E" w14:textId="77777777" w:rsidR="004D6127" w:rsidRDefault="004D6127">
            <w:r>
              <w:rPr>
                <w:b/>
                <w:sz w:val="24"/>
              </w:rPr>
              <w:t>Data Element Length</w:t>
            </w:r>
          </w:p>
        </w:tc>
        <w:tc>
          <w:tcPr>
            <w:tcW w:w="1350" w:type="dxa"/>
          </w:tcPr>
          <w:p w14:paraId="3930BDB6" w14:textId="77777777" w:rsidR="004D6127" w:rsidRDefault="004D6127">
            <w:pPr>
              <w:rPr>
                <w:b/>
                <w:color w:val="000000"/>
                <w:sz w:val="24"/>
              </w:rPr>
            </w:pPr>
            <w:r>
              <w:rPr>
                <w:b/>
                <w:color w:val="000000"/>
                <w:sz w:val="24"/>
              </w:rPr>
              <w:t>Data Element Position</w:t>
            </w:r>
          </w:p>
          <w:p w14:paraId="1DEAB4E1" w14:textId="77777777" w:rsidR="004D6127" w:rsidRDefault="004D6127">
            <w:r>
              <w:rPr>
                <w:b/>
                <w:color w:val="000000"/>
                <w:sz w:val="24"/>
              </w:rPr>
              <w:t>(All Left Justified)</w:t>
            </w:r>
          </w:p>
        </w:tc>
      </w:tr>
      <w:tr w:rsidR="004D6127" w14:paraId="5BA73E00" w14:textId="77777777">
        <w:tc>
          <w:tcPr>
            <w:tcW w:w="2160" w:type="dxa"/>
          </w:tcPr>
          <w:p w14:paraId="6F9D5B89"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14:paraId="02CD9A0C" w14:textId="77777777" w:rsidR="004D6127" w:rsidRDefault="004D6127">
            <w:pPr>
              <w:rPr>
                <w:b/>
                <w:snapToGrid w:val="0"/>
                <w:color w:val="FF0000"/>
              </w:rPr>
            </w:pPr>
            <w:r>
              <w:rPr>
                <w:b/>
                <w:snapToGrid w:val="0"/>
              </w:rPr>
              <w:t>WIP</w:t>
            </w:r>
            <w:r>
              <w:rPr>
                <w:b/>
                <w:snapToGrid w:val="0"/>
                <w:color w:val="FF0000"/>
              </w:rPr>
              <w:t xml:space="preserve"> </w:t>
            </w:r>
          </w:p>
          <w:p w14:paraId="249B7AD4" w14:textId="77777777" w:rsidR="004D6127" w:rsidRDefault="004D6127">
            <w:pPr>
              <w:numPr>
                <w:ilvl w:val="0"/>
                <w:numId w:val="15"/>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14:paraId="7BC3E0E5" w14:textId="77777777" w:rsidR="004D6127" w:rsidRDefault="004D6127">
            <w:pPr>
              <w:numPr>
                <w:ilvl w:val="0"/>
                <w:numId w:val="15"/>
              </w:numPr>
              <w:tabs>
                <w:tab w:val="clear" w:pos="360"/>
                <w:tab w:val="num" w:pos="405"/>
              </w:tabs>
              <w:rPr>
                <w:b/>
                <w:snapToGrid w:val="0"/>
                <w:color w:val="000000"/>
              </w:rPr>
            </w:pPr>
            <w:r>
              <w:rPr>
                <w:snapToGrid w:val="0"/>
                <w:color w:val="000000"/>
              </w:rPr>
              <w:t xml:space="preserve">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14:paraId="2497A5C8" w14:textId="77777777" w:rsidR="004D6127" w:rsidRDefault="004D6127">
            <w:pPr>
              <w:rPr>
                <w:snapToGrid w:val="0"/>
                <w:color w:val="000000"/>
              </w:rPr>
            </w:pPr>
            <w:r>
              <w:rPr>
                <w:b/>
                <w:snapToGrid w:val="0"/>
                <w:color w:val="000000"/>
              </w:rPr>
              <w:t>NTR</w:t>
            </w:r>
            <w:r>
              <w:rPr>
                <w:snapToGrid w:val="0"/>
                <w:color w:val="000000"/>
              </w:rPr>
              <w:t xml:space="preserve"> </w:t>
            </w:r>
          </w:p>
          <w:p w14:paraId="68BFB568" w14:textId="77777777" w:rsidR="004D6127" w:rsidRDefault="004D6127">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14:paraId="1D9F4920" w14:textId="77777777" w:rsidR="004D6127" w:rsidRDefault="004D6127">
            <w:pPr>
              <w:rPr>
                <w:b/>
                <w:snapToGrid w:val="0"/>
                <w:color w:val="000000"/>
              </w:rPr>
            </w:pPr>
            <w:r>
              <w:rPr>
                <w:b/>
                <w:snapToGrid w:val="0"/>
                <w:color w:val="000000"/>
              </w:rPr>
              <w:t xml:space="preserve">SOL </w:t>
            </w:r>
          </w:p>
          <w:p w14:paraId="02C50B26" w14:textId="77777777" w:rsidR="004D6127" w:rsidRDefault="004D6127">
            <w:pPr>
              <w:numPr>
                <w:ilvl w:val="0"/>
                <w:numId w:val="16"/>
              </w:numPr>
              <w:rPr>
                <w:snapToGrid w:val="0"/>
                <w:color w:val="000000"/>
              </w:rPr>
            </w:pPr>
            <w:r>
              <w:rPr>
                <w:snapToGrid w:val="0"/>
                <w:color w:val="000000"/>
              </w:rPr>
              <w:t xml:space="preserve">System Off-Line or Unavailable    </w:t>
            </w:r>
          </w:p>
          <w:p w14:paraId="5C495EF6" w14:textId="77777777" w:rsidR="004D6127" w:rsidRDefault="004D6127">
            <w:pPr>
              <w:rPr>
                <w:snapToGrid w:val="0"/>
                <w:color w:val="000000"/>
              </w:rPr>
            </w:pPr>
            <w:r>
              <w:rPr>
                <w:b/>
                <w:snapToGrid w:val="0"/>
                <w:color w:val="000000"/>
              </w:rPr>
              <w:t>A76</w:t>
            </w:r>
            <w:r>
              <w:rPr>
                <w:snapToGrid w:val="0"/>
                <w:color w:val="000000"/>
              </w:rPr>
              <w:t xml:space="preserve"> </w:t>
            </w:r>
          </w:p>
          <w:p w14:paraId="05CCD904" w14:textId="77777777" w:rsidR="004D6127" w:rsidRDefault="004D6127">
            <w:pPr>
              <w:numPr>
                <w:ilvl w:val="0"/>
                <w:numId w:val="16"/>
              </w:numPr>
              <w:rPr>
                <w:snapToGrid w:val="0"/>
                <w:color w:val="000000"/>
              </w:rPr>
            </w:pPr>
            <w:r>
              <w:rPr>
                <w:snapToGrid w:val="0"/>
                <w:color w:val="000000"/>
              </w:rPr>
              <w:t xml:space="preserve">Rejection Response  </w:t>
            </w:r>
          </w:p>
          <w:p w14:paraId="1EAE2A2C" w14:textId="77777777" w:rsidR="004D6127" w:rsidRDefault="004D6127">
            <w:pPr>
              <w:rPr>
                <w:b/>
                <w:snapToGrid w:val="0"/>
                <w:color w:val="000000"/>
              </w:rPr>
            </w:pPr>
            <w:r>
              <w:rPr>
                <w:snapToGrid w:val="0"/>
                <w:color w:val="000000"/>
              </w:rPr>
              <w:t xml:space="preserve">       (ESI ID invalid or not found)                                          </w:t>
            </w:r>
            <w:r>
              <w:rPr>
                <w:b/>
                <w:snapToGrid w:val="0"/>
                <w:color w:val="000000"/>
              </w:rPr>
              <w:t xml:space="preserve">A83 </w:t>
            </w:r>
          </w:p>
          <w:p w14:paraId="1A94AAE9" w14:textId="77777777" w:rsidR="004D6127" w:rsidRDefault="004D6127">
            <w:pPr>
              <w:numPr>
                <w:ilvl w:val="0"/>
                <w:numId w:val="16"/>
              </w:numPr>
              <w:rPr>
                <w:snapToGrid w:val="0"/>
                <w:color w:val="000000"/>
              </w:rPr>
            </w:pPr>
            <w:r>
              <w:rPr>
                <w:snapToGrid w:val="0"/>
                <w:color w:val="000000"/>
              </w:rPr>
              <w:t>Rejection Response (Information received not in standard format)</w:t>
            </w:r>
          </w:p>
          <w:p w14:paraId="546D66B7" w14:textId="77777777" w:rsidR="004D6127" w:rsidRDefault="004D6127">
            <w:pPr>
              <w:rPr>
                <w:b/>
                <w:snapToGrid w:val="0"/>
                <w:color w:val="000000"/>
              </w:rPr>
            </w:pPr>
            <w:r>
              <w:rPr>
                <w:b/>
                <w:snapToGrid w:val="0"/>
                <w:color w:val="000000"/>
              </w:rPr>
              <w:t>A84</w:t>
            </w:r>
          </w:p>
          <w:p w14:paraId="040A4B8F" w14:textId="77777777" w:rsidR="004D6127" w:rsidRDefault="004D6127">
            <w:pPr>
              <w:numPr>
                <w:ilvl w:val="0"/>
                <w:numId w:val="14"/>
              </w:numPr>
              <w:rPr>
                <w:snapToGrid w:val="0"/>
                <w:color w:val="000000"/>
              </w:rPr>
            </w:pPr>
            <w:r>
              <w:rPr>
                <w:snapToGrid w:val="0"/>
                <w:color w:val="000000"/>
              </w:rPr>
              <w:t xml:space="preserve">Rejection Response </w:t>
            </w:r>
          </w:p>
          <w:p w14:paraId="1A014E98" w14:textId="77777777" w:rsidR="004D6127" w:rsidRDefault="004D6127">
            <w:pPr>
              <w:rPr>
                <w:snapToGrid w:val="0"/>
                <w:color w:val="000000"/>
              </w:rPr>
            </w:pPr>
            <w:r>
              <w:rPr>
                <w:snapToGrid w:val="0"/>
                <w:color w:val="000000"/>
              </w:rPr>
              <w:t xml:space="preserve">       Invalid relationship. </w:t>
            </w:r>
          </w:p>
          <w:p w14:paraId="3F30E60D" w14:textId="77777777" w:rsidR="004D6127" w:rsidRDefault="004D6127">
            <w:pPr>
              <w:rPr>
                <w:highlight w:val="yellow"/>
              </w:rPr>
            </w:pPr>
            <w:r>
              <w:rPr>
                <w:snapToGrid w:val="0"/>
                <w:color w:val="000000"/>
              </w:rPr>
              <w:t xml:space="preserve">       Not CR of Record.</w:t>
            </w:r>
          </w:p>
        </w:tc>
        <w:tc>
          <w:tcPr>
            <w:tcW w:w="1620" w:type="dxa"/>
          </w:tcPr>
          <w:p w14:paraId="51F6497A"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Required</w:t>
            </w:r>
          </w:p>
        </w:tc>
        <w:tc>
          <w:tcPr>
            <w:tcW w:w="1080" w:type="dxa"/>
          </w:tcPr>
          <w:p w14:paraId="706DB578"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14:paraId="3BD7A8DE" w14:textId="77777777" w:rsidR="004D6127" w:rsidRDefault="004D6127">
            <w:r>
              <w:t xml:space="preserve">3 </w:t>
            </w:r>
          </w:p>
        </w:tc>
        <w:tc>
          <w:tcPr>
            <w:tcW w:w="1350" w:type="dxa"/>
          </w:tcPr>
          <w:p w14:paraId="5B761241" w14:textId="77777777" w:rsidR="004D6127" w:rsidRDefault="004D6127">
            <w:pPr>
              <w:rPr>
                <w:color w:val="000000"/>
              </w:rPr>
            </w:pPr>
            <w:r>
              <w:rPr>
                <w:color w:val="000000"/>
              </w:rPr>
              <w:t>629 - 631</w:t>
            </w:r>
          </w:p>
        </w:tc>
      </w:tr>
      <w:tr w:rsidR="004D6127" w14:paraId="2996A26D" w14:textId="77777777">
        <w:tc>
          <w:tcPr>
            <w:tcW w:w="2160" w:type="dxa"/>
          </w:tcPr>
          <w:p w14:paraId="3A025F8A" w14:textId="77777777" w:rsidR="004D6127" w:rsidRDefault="004D6127">
            <w:pPr>
              <w:pStyle w:val="Heading1"/>
              <w:rPr>
                <w:sz w:val="24"/>
              </w:rPr>
            </w:pPr>
            <w:r>
              <w:rPr>
                <w:sz w:val="24"/>
              </w:rPr>
              <w:lastRenderedPageBreak/>
              <w:t>Data for Transactions</w:t>
            </w:r>
          </w:p>
          <w:p w14:paraId="08180D4C" w14:textId="77777777" w:rsidR="004D6127" w:rsidRDefault="004D6127"/>
        </w:tc>
        <w:tc>
          <w:tcPr>
            <w:tcW w:w="3330" w:type="dxa"/>
          </w:tcPr>
          <w:p w14:paraId="1DC2E01F" w14:textId="77777777" w:rsidR="004D6127" w:rsidRDefault="004D6127">
            <w:r>
              <w:rPr>
                <w:b/>
                <w:sz w:val="24"/>
              </w:rPr>
              <w:t>Definitions</w:t>
            </w:r>
          </w:p>
        </w:tc>
        <w:tc>
          <w:tcPr>
            <w:tcW w:w="1620" w:type="dxa"/>
          </w:tcPr>
          <w:p w14:paraId="581CD1FD" w14:textId="77777777" w:rsidR="004D6127" w:rsidRDefault="004D6127">
            <w:pPr>
              <w:rPr>
                <w:b/>
                <w:sz w:val="24"/>
              </w:rPr>
            </w:pPr>
            <w:r>
              <w:rPr>
                <w:b/>
                <w:sz w:val="24"/>
              </w:rPr>
              <w:t>Usage</w:t>
            </w:r>
          </w:p>
          <w:p w14:paraId="64B0B0BF" w14:textId="77777777" w:rsidR="004D6127" w:rsidRDefault="004D6127">
            <w:pPr>
              <w:rPr>
                <w:b/>
                <w:sz w:val="24"/>
              </w:rPr>
            </w:pPr>
            <w:r>
              <w:rPr>
                <w:b/>
                <w:sz w:val="24"/>
              </w:rPr>
              <w:t xml:space="preserve">(Required, </w:t>
            </w:r>
          </w:p>
          <w:p w14:paraId="6979876B" w14:textId="77777777" w:rsidR="004D6127" w:rsidRDefault="004D6127">
            <w:pPr>
              <w:rPr>
                <w:b/>
                <w:sz w:val="24"/>
              </w:rPr>
            </w:pPr>
            <w:r>
              <w:rPr>
                <w:b/>
                <w:sz w:val="24"/>
              </w:rPr>
              <w:t xml:space="preserve">Conditional, </w:t>
            </w:r>
          </w:p>
          <w:p w14:paraId="764D139F" w14:textId="77777777" w:rsidR="004D6127" w:rsidRDefault="004D6127">
            <w:pPr>
              <w:rPr>
                <w:b/>
                <w:sz w:val="24"/>
              </w:rPr>
            </w:pPr>
            <w:r>
              <w:rPr>
                <w:b/>
                <w:sz w:val="24"/>
              </w:rPr>
              <w:t xml:space="preserve">Optional, </w:t>
            </w:r>
          </w:p>
          <w:p w14:paraId="05F6AF5B" w14:textId="77777777" w:rsidR="004D6127" w:rsidRDefault="004D6127">
            <w:pPr>
              <w:rPr>
                <w:b/>
                <w:sz w:val="24"/>
              </w:rPr>
            </w:pPr>
            <w:r>
              <w:rPr>
                <w:b/>
                <w:sz w:val="24"/>
              </w:rPr>
              <w:t>N/A)</w:t>
            </w:r>
          </w:p>
          <w:p w14:paraId="63B1DB72" w14:textId="77777777" w:rsidR="004D6127" w:rsidRDefault="004D6127"/>
        </w:tc>
        <w:tc>
          <w:tcPr>
            <w:tcW w:w="1080" w:type="dxa"/>
          </w:tcPr>
          <w:p w14:paraId="393C96C1" w14:textId="77777777" w:rsidR="004D6127" w:rsidRDefault="004D6127">
            <w:pPr>
              <w:rPr>
                <w:b/>
                <w:sz w:val="24"/>
              </w:rPr>
            </w:pPr>
            <w:r>
              <w:rPr>
                <w:b/>
                <w:sz w:val="24"/>
              </w:rPr>
              <w:t>Type</w:t>
            </w:r>
          </w:p>
        </w:tc>
        <w:tc>
          <w:tcPr>
            <w:tcW w:w="1080" w:type="dxa"/>
          </w:tcPr>
          <w:p w14:paraId="64704AFE" w14:textId="77777777" w:rsidR="004D6127" w:rsidRDefault="004D6127">
            <w:r>
              <w:rPr>
                <w:b/>
                <w:sz w:val="24"/>
              </w:rPr>
              <w:t>Data Element Length</w:t>
            </w:r>
          </w:p>
        </w:tc>
        <w:tc>
          <w:tcPr>
            <w:tcW w:w="1350" w:type="dxa"/>
          </w:tcPr>
          <w:p w14:paraId="42F9ED28" w14:textId="77777777" w:rsidR="004D6127" w:rsidRDefault="004D6127">
            <w:pPr>
              <w:rPr>
                <w:b/>
                <w:color w:val="000000"/>
                <w:sz w:val="24"/>
              </w:rPr>
            </w:pPr>
            <w:r>
              <w:rPr>
                <w:b/>
                <w:color w:val="000000"/>
                <w:sz w:val="24"/>
              </w:rPr>
              <w:t>Data Element Position</w:t>
            </w:r>
          </w:p>
          <w:p w14:paraId="090BED2E" w14:textId="77777777" w:rsidR="004D6127" w:rsidRDefault="004D6127">
            <w:r>
              <w:rPr>
                <w:b/>
                <w:color w:val="000000"/>
                <w:sz w:val="24"/>
              </w:rPr>
              <w:t>(All Left Justified)</w:t>
            </w:r>
          </w:p>
        </w:tc>
      </w:tr>
      <w:tr w:rsidR="004D6127" w14:paraId="0ED2FF76" w14:textId="77777777">
        <w:tc>
          <w:tcPr>
            <w:tcW w:w="2160" w:type="dxa"/>
          </w:tcPr>
          <w:p w14:paraId="12E20997" w14:textId="77777777" w:rsidR="004D6127" w:rsidRDefault="004D6127">
            <w:r>
              <w:t>Estimated Restoration Date and Time</w:t>
            </w:r>
          </w:p>
        </w:tc>
        <w:tc>
          <w:tcPr>
            <w:tcW w:w="3330" w:type="dxa"/>
          </w:tcPr>
          <w:p w14:paraId="04969F1B" w14:textId="77777777" w:rsidR="004D6127" w:rsidRDefault="004D6127">
            <w:r>
              <w:rPr>
                <w:snapToGrid w:val="0"/>
                <w:color w:val="000000"/>
              </w:rPr>
              <w:t xml:space="preserve">This is the estimated time that services may be restored for the requested ESI ID, if available and Response code on T3 – Outage Status Response transaction = WIP or NTR </w:t>
            </w:r>
          </w:p>
          <w:p w14:paraId="21627998" w14:textId="77777777" w:rsidR="004D6127" w:rsidRDefault="004D6127">
            <w:pPr>
              <w:rPr>
                <w:snapToGrid w:val="0"/>
                <w:color w:val="000000"/>
              </w:rPr>
            </w:pPr>
            <w:r>
              <w:rPr>
                <w:snapToGrid w:val="0"/>
                <w:color w:val="000000"/>
              </w:rPr>
              <w:t>Format:</w:t>
            </w:r>
          </w:p>
          <w:p w14:paraId="59DF8B31" w14:textId="77777777" w:rsidR="004D6127" w:rsidRDefault="004D6127">
            <w:r>
              <w:rPr>
                <w:snapToGrid w:val="0"/>
                <w:color w:val="000000"/>
              </w:rPr>
              <w:t>(CCYYMMDDHHMM)</w:t>
            </w:r>
          </w:p>
        </w:tc>
        <w:tc>
          <w:tcPr>
            <w:tcW w:w="1620" w:type="dxa"/>
          </w:tcPr>
          <w:p w14:paraId="6FEBC1DF" w14:textId="77777777" w:rsidR="004D6127" w:rsidRDefault="004D6127">
            <w:r>
              <w:t>N/A</w:t>
            </w:r>
          </w:p>
        </w:tc>
        <w:tc>
          <w:tcPr>
            <w:tcW w:w="1080" w:type="dxa"/>
          </w:tcPr>
          <w:p w14:paraId="42797781" w14:textId="77777777" w:rsidR="004D6127" w:rsidRDefault="004D6127">
            <w:r>
              <w:t>DT</w:t>
            </w:r>
          </w:p>
        </w:tc>
        <w:tc>
          <w:tcPr>
            <w:tcW w:w="1080" w:type="dxa"/>
          </w:tcPr>
          <w:p w14:paraId="48EA747E" w14:textId="77777777" w:rsidR="004D6127" w:rsidRDefault="004D6127">
            <w:r>
              <w:t>12</w:t>
            </w:r>
          </w:p>
        </w:tc>
        <w:tc>
          <w:tcPr>
            <w:tcW w:w="1350" w:type="dxa"/>
          </w:tcPr>
          <w:p w14:paraId="6583DD70" w14:textId="77777777" w:rsidR="004D6127" w:rsidRDefault="004D6127">
            <w:pPr>
              <w:rPr>
                <w:color w:val="000000"/>
              </w:rPr>
            </w:pPr>
            <w:r>
              <w:rPr>
                <w:color w:val="000000"/>
              </w:rPr>
              <w:t>632 - 643</w:t>
            </w:r>
          </w:p>
        </w:tc>
      </w:tr>
      <w:tr w:rsidR="004D6127" w14:paraId="5F95B6E2" w14:textId="77777777">
        <w:tc>
          <w:tcPr>
            <w:tcW w:w="2160" w:type="dxa"/>
          </w:tcPr>
          <w:p w14:paraId="4F9F0950" w14:textId="77777777" w:rsidR="004D6127" w:rsidRDefault="004D6127">
            <w:r>
              <w:t>Area Outage</w:t>
            </w:r>
          </w:p>
          <w:p w14:paraId="23352BCA" w14:textId="77777777" w:rsidR="004D6127" w:rsidRDefault="004D6127"/>
          <w:p w14:paraId="49DDA32C" w14:textId="77777777" w:rsidR="004D6127" w:rsidRDefault="004D6127"/>
        </w:tc>
        <w:tc>
          <w:tcPr>
            <w:tcW w:w="3330" w:type="dxa"/>
          </w:tcPr>
          <w:p w14:paraId="56C9B110"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N – No</w:t>
            </w:r>
          </w:p>
          <w:p w14:paraId="129AAA1A"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Y – Yes</w:t>
            </w:r>
          </w:p>
          <w:p w14:paraId="527C6184"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14:paraId="08B5D607"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14:paraId="42E0928D" w14:textId="77777777" w:rsidR="004D6127" w:rsidRDefault="004D6127">
            <w:r>
              <w:t>N/A</w:t>
            </w:r>
          </w:p>
        </w:tc>
        <w:tc>
          <w:tcPr>
            <w:tcW w:w="1080" w:type="dxa"/>
          </w:tcPr>
          <w:p w14:paraId="3C62F40E" w14:textId="77777777" w:rsidR="004D6127" w:rsidRDefault="004D6127">
            <w:r>
              <w:t>ID</w:t>
            </w:r>
          </w:p>
        </w:tc>
        <w:tc>
          <w:tcPr>
            <w:tcW w:w="1080" w:type="dxa"/>
          </w:tcPr>
          <w:p w14:paraId="3B3985D8" w14:textId="77777777" w:rsidR="004D6127" w:rsidRDefault="004D6127">
            <w:r>
              <w:t xml:space="preserve">1 </w:t>
            </w:r>
          </w:p>
        </w:tc>
        <w:tc>
          <w:tcPr>
            <w:tcW w:w="1350" w:type="dxa"/>
          </w:tcPr>
          <w:p w14:paraId="28D07142" w14:textId="77777777" w:rsidR="004D6127" w:rsidRDefault="004D6127">
            <w:r>
              <w:rPr>
                <w:color w:val="000000"/>
              </w:rPr>
              <w:t>644 - 644</w:t>
            </w:r>
          </w:p>
        </w:tc>
      </w:tr>
      <w:tr w:rsidR="004D6127" w14:paraId="585561ED" w14:textId="77777777">
        <w:tc>
          <w:tcPr>
            <w:tcW w:w="2160" w:type="dxa"/>
          </w:tcPr>
          <w:p w14:paraId="0D95E800" w14:textId="77777777" w:rsidR="004D6127" w:rsidRDefault="004D6127">
            <w:r>
              <w:t xml:space="preserve">CR Unique Transaction  Identification Number </w:t>
            </w:r>
          </w:p>
          <w:p w14:paraId="4AF2110E" w14:textId="77777777" w:rsidR="004D6127" w:rsidRDefault="004D6127"/>
        </w:tc>
        <w:tc>
          <w:tcPr>
            <w:tcW w:w="3330" w:type="dxa"/>
          </w:tcPr>
          <w:p w14:paraId="438523BF" w14:textId="77777777" w:rsidR="004D6127" w:rsidRDefault="004D6127">
            <w:r>
              <w:t xml:space="preserve">This value will be taken from each Trouble Reporting Request (T1),  </w:t>
            </w:r>
          </w:p>
          <w:p w14:paraId="65B9322C" w14:textId="77777777" w:rsidR="004D6127" w:rsidRDefault="004D6127">
            <w:r>
              <w:t xml:space="preserve">(T2) will cross- reference the (T1), (T4) will cross- reference the (T1), </w:t>
            </w:r>
          </w:p>
          <w:p w14:paraId="0CC6AF62" w14:textId="77777777" w:rsidR="004D6127" w:rsidRDefault="004D6127">
            <w:r>
              <w:t>Or the Outage Status Request (T0),  (T3) will cross-reference the (T0), transaction received from the Competitive Retailer.</w:t>
            </w:r>
          </w:p>
        </w:tc>
        <w:tc>
          <w:tcPr>
            <w:tcW w:w="1620" w:type="dxa"/>
          </w:tcPr>
          <w:p w14:paraId="3D42FD92" w14:textId="77777777" w:rsidR="004D6127" w:rsidRDefault="004D6127">
            <w:r>
              <w:t>Required</w:t>
            </w:r>
          </w:p>
        </w:tc>
        <w:tc>
          <w:tcPr>
            <w:tcW w:w="1080" w:type="dxa"/>
          </w:tcPr>
          <w:p w14:paraId="4E06A201" w14:textId="77777777" w:rsidR="004D6127" w:rsidRDefault="004D6127">
            <w:r>
              <w:t>AN</w:t>
            </w:r>
          </w:p>
        </w:tc>
        <w:tc>
          <w:tcPr>
            <w:tcW w:w="1080" w:type="dxa"/>
          </w:tcPr>
          <w:p w14:paraId="6F81E3A4" w14:textId="77777777" w:rsidR="004D6127" w:rsidRDefault="004D6127">
            <w:r>
              <w:t>30</w:t>
            </w:r>
          </w:p>
        </w:tc>
        <w:tc>
          <w:tcPr>
            <w:tcW w:w="1350" w:type="dxa"/>
          </w:tcPr>
          <w:p w14:paraId="6506FE44" w14:textId="77777777" w:rsidR="004D6127" w:rsidRDefault="004D6127">
            <w:r>
              <w:rPr>
                <w:color w:val="000000"/>
              </w:rPr>
              <w:t>645 - 674</w:t>
            </w:r>
          </w:p>
        </w:tc>
      </w:tr>
      <w:tr w:rsidR="004D6127" w14:paraId="3CE2894A" w14:textId="77777777">
        <w:tc>
          <w:tcPr>
            <w:tcW w:w="2160" w:type="dxa"/>
          </w:tcPr>
          <w:p w14:paraId="5E9A982A" w14:textId="77777777" w:rsidR="004D6127" w:rsidRDefault="004D6127">
            <w:r>
              <w:t>Trip Charge Flag</w:t>
            </w:r>
          </w:p>
        </w:tc>
        <w:tc>
          <w:tcPr>
            <w:tcW w:w="3330" w:type="dxa"/>
          </w:tcPr>
          <w:p w14:paraId="6BCC5FA4" w14:textId="77777777" w:rsidR="004D6127" w:rsidRDefault="004D6127">
            <w:r>
              <w:t>N – No</w:t>
            </w:r>
          </w:p>
          <w:p w14:paraId="1A7E155C" w14:textId="77777777" w:rsidR="004D6127" w:rsidRDefault="004D6127">
            <w:r>
              <w:t>Y – Yes</w:t>
            </w:r>
          </w:p>
          <w:p w14:paraId="72062AC8" w14:textId="77777777" w:rsidR="004D6127" w:rsidRDefault="004D6127">
            <w:r>
              <w:t xml:space="preserve">If the Trip Charge Flag = Y, the Service Order number supplied by the TDSP will tie with the Service Order Number on the 810_02 Invoice </w:t>
            </w:r>
          </w:p>
        </w:tc>
        <w:tc>
          <w:tcPr>
            <w:tcW w:w="1620" w:type="dxa"/>
          </w:tcPr>
          <w:p w14:paraId="71A43BFB" w14:textId="77777777" w:rsidR="004D6127" w:rsidRDefault="004D6127">
            <w:r>
              <w:t>N/A</w:t>
            </w:r>
          </w:p>
        </w:tc>
        <w:tc>
          <w:tcPr>
            <w:tcW w:w="1080" w:type="dxa"/>
          </w:tcPr>
          <w:p w14:paraId="449DF9CE" w14:textId="77777777" w:rsidR="004D6127" w:rsidRDefault="004D6127">
            <w:r>
              <w:t>ID</w:t>
            </w:r>
          </w:p>
        </w:tc>
        <w:tc>
          <w:tcPr>
            <w:tcW w:w="1080" w:type="dxa"/>
          </w:tcPr>
          <w:p w14:paraId="7B8523C8" w14:textId="77777777" w:rsidR="004D6127" w:rsidRDefault="004D6127">
            <w:r>
              <w:t>1</w:t>
            </w:r>
          </w:p>
        </w:tc>
        <w:tc>
          <w:tcPr>
            <w:tcW w:w="1350" w:type="dxa"/>
          </w:tcPr>
          <w:p w14:paraId="3DBAA897" w14:textId="77777777" w:rsidR="004D6127" w:rsidRDefault="004D6127">
            <w:r>
              <w:rPr>
                <w:color w:val="000000"/>
              </w:rPr>
              <w:t>675 - 675</w:t>
            </w:r>
          </w:p>
        </w:tc>
      </w:tr>
      <w:tr w:rsidR="004D6127" w14:paraId="34990473" w14:textId="77777777">
        <w:tc>
          <w:tcPr>
            <w:tcW w:w="2160" w:type="dxa"/>
          </w:tcPr>
          <w:p w14:paraId="59B9ACF4" w14:textId="77777777" w:rsidR="004D6127" w:rsidRDefault="004D6127">
            <w:r>
              <w:t>Customer Action Required</w:t>
            </w:r>
          </w:p>
        </w:tc>
        <w:tc>
          <w:tcPr>
            <w:tcW w:w="3330" w:type="dxa"/>
          </w:tcPr>
          <w:p w14:paraId="432CFB03" w14:textId="77777777" w:rsidR="004D6127" w:rsidRDefault="004D6127">
            <w:pPr>
              <w:rPr>
                <w:snapToGrid w:val="0"/>
                <w:color w:val="000000"/>
              </w:rPr>
            </w:pPr>
            <w:r>
              <w:rPr>
                <w:snapToGrid w:val="0"/>
                <w:color w:val="000000"/>
              </w:rPr>
              <w:t>YON    -   YES,  Left Service On                                                                                                                                                YOFF   -   YES,  Left Service Off</w:t>
            </w:r>
          </w:p>
          <w:p w14:paraId="2FA66AEC" w14:textId="77777777" w:rsidR="004D6127" w:rsidRDefault="004D6127">
            <w:pPr>
              <w:ind w:left="882" w:hanging="882"/>
            </w:pPr>
            <w:r>
              <w:rPr>
                <w:snapToGrid w:val="0"/>
                <w:color w:val="000000"/>
              </w:rPr>
              <w:t xml:space="preserve">NA       –   No Action Required by    Customer – Left Service On </w:t>
            </w:r>
          </w:p>
        </w:tc>
        <w:tc>
          <w:tcPr>
            <w:tcW w:w="1620" w:type="dxa"/>
          </w:tcPr>
          <w:p w14:paraId="1E60A87E" w14:textId="77777777" w:rsidR="004D6127" w:rsidRDefault="004D6127">
            <w:r>
              <w:t>N/A</w:t>
            </w:r>
          </w:p>
        </w:tc>
        <w:tc>
          <w:tcPr>
            <w:tcW w:w="1080" w:type="dxa"/>
          </w:tcPr>
          <w:p w14:paraId="7D2CAB8F" w14:textId="77777777" w:rsidR="004D6127" w:rsidRDefault="004D6127">
            <w:r>
              <w:t>AN</w:t>
            </w:r>
          </w:p>
        </w:tc>
        <w:tc>
          <w:tcPr>
            <w:tcW w:w="1080" w:type="dxa"/>
          </w:tcPr>
          <w:p w14:paraId="35BE7939" w14:textId="77777777" w:rsidR="004D6127" w:rsidRDefault="004D6127">
            <w:r>
              <w:t xml:space="preserve">4 </w:t>
            </w:r>
          </w:p>
        </w:tc>
        <w:tc>
          <w:tcPr>
            <w:tcW w:w="1350" w:type="dxa"/>
          </w:tcPr>
          <w:p w14:paraId="673D4550" w14:textId="77777777" w:rsidR="004D6127" w:rsidRDefault="004D6127">
            <w:r>
              <w:rPr>
                <w:color w:val="000000"/>
              </w:rPr>
              <w:t>676 - 679</w:t>
            </w:r>
          </w:p>
        </w:tc>
      </w:tr>
      <w:tr w:rsidR="004D6127" w14:paraId="4DEE89E9" w14:textId="77777777">
        <w:tc>
          <w:tcPr>
            <w:tcW w:w="2160" w:type="dxa"/>
          </w:tcPr>
          <w:p w14:paraId="6D4C8950" w14:textId="77777777" w:rsidR="004D6127" w:rsidRDefault="004D6127">
            <w:r>
              <w:t xml:space="preserve">Date and Time TDSP Closed Outage Transaction </w:t>
            </w:r>
          </w:p>
        </w:tc>
        <w:tc>
          <w:tcPr>
            <w:tcW w:w="3330" w:type="dxa"/>
          </w:tcPr>
          <w:p w14:paraId="2C3CC497" w14:textId="77777777" w:rsidR="004D6127" w:rsidRDefault="004D6127">
            <w:r>
              <w:t xml:space="preserve">Date and Time the Outage Ticket was Closed by the TDSP </w:t>
            </w:r>
          </w:p>
          <w:p w14:paraId="324E9884" w14:textId="77777777" w:rsidR="004D6127" w:rsidRDefault="004D6127">
            <w:pPr>
              <w:rPr>
                <w:snapToGrid w:val="0"/>
                <w:color w:val="000000"/>
              </w:rPr>
            </w:pPr>
            <w:r>
              <w:rPr>
                <w:snapToGrid w:val="0"/>
                <w:color w:val="000000"/>
              </w:rPr>
              <w:t>Format:</w:t>
            </w:r>
          </w:p>
          <w:p w14:paraId="0C3DDA9F" w14:textId="77777777" w:rsidR="004D6127" w:rsidRDefault="004D6127">
            <w:r>
              <w:rPr>
                <w:snapToGrid w:val="0"/>
                <w:color w:val="000000"/>
              </w:rPr>
              <w:t>(CCYYMMDDHHMM)</w:t>
            </w:r>
          </w:p>
        </w:tc>
        <w:tc>
          <w:tcPr>
            <w:tcW w:w="1620" w:type="dxa"/>
          </w:tcPr>
          <w:p w14:paraId="3BF8B0FF" w14:textId="77777777" w:rsidR="004D6127" w:rsidRDefault="004D6127">
            <w:r>
              <w:t>N/A</w:t>
            </w:r>
          </w:p>
        </w:tc>
        <w:tc>
          <w:tcPr>
            <w:tcW w:w="1080" w:type="dxa"/>
          </w:tcPr>
          <w:p w14:paraId="4EAAF90F" w14:textId="77777777" w:rsidR="004D6127" w:rsidRDefault="004D6127">
            <w:r>
              <w:t>DT</w:t>
            </w:r>
          </w:p>
        </w:tc>
        <w:tc>
          <w:tcPr>
            <w:tcW w:w="1080" w:type="dxa"/>
          </w:tcPr>
          <w:p w14:paraId="102186CC" w14:textId="77777777" w:rsidR="004D6127" w:rsidRDefault="004D6127">
            <w:r>
              <w:t xml:space="preserve">12 </w:t>
            </w:r>
          </w:p>
        </w:tc>
        <w:tc>
          <w:tcPr>
            <w:tcW w:w="1350" w:type="dxa"/>
          </w:tcPr>
          <w:p w14:paraId="713D0B7C" w14:textId="77777777" w:rsidR="004D6127" w:rsidRDefault="004D6127">
            <w:r>
              <w:rPr>
                <w:color w:val="000000"/>
              </w:rPr>
              <w:t>680 - 691</w:t>
            </w:r>
          </w:p>
        </w:tc>
      </w:tr>
      <w:tr w:rsidR="004D6127" w14:paraId="7643641D" w14:textId="77777777">
        <w:tc>
          <w:tcPr>
            <w:tcW w:w="2160" w:type="dxa"/>
          </w:tcPr>
          <w:p w14:paraId="532D7ED8" w14:textId="77777777" w:rsidR="004D6127" w:rsidRDefault="004D6127">
            <w:r>
              <w:t>TDSP Transaction Creation Date and Time Stamp</w:t>
            </w:r>
          </w:p>
        </w:tc>
        <w:tc>
          <w:tcPr>
            <w:tcW w:w="3330" w:type="dxa"/>
          </w:tcPr>
          <w:p w14:paraId="1367FE16" w14:textId="77777777" w:rsidR="004D6127" w:rsidRDefault="004D6127">
            <w:r>
              <w:t>The transaction Creation Date and time stamp that the data was processed by the sender's application system.</w:t>
            </w:r>
          </w:p>
          <w:p w14:paraId="178B4EC3" w14:textId="77777777" w:rsidR="004D6127" w:rsidRDefault="004D6127">
            <w:r>
              <w:t>Format:</w:t>
            </w:r>
          </w:p>
          <w:p w14:paraId="56594E3A" w14:textId="77777777" w:rsidR="004D6127" w:rsidRDefault="004D6127">
            <w:r>
              <w:t>(CCYYMMDDHHMMSS)</w:t>
            </w:r>
          </w:p>
        </w:tc>
        <w:tc>
          <w:tcPr>
            <w:tcW w:w="1620" w:type="dxa"/>
          </w:tcPr>
          <w:p w14:paraId="3B1AFA89" w14:textId="77777777" w:rsidR="004D6127" w:rsidRDefault="004D6127">
            <w:r>
              <w:t>Required</w:t>
            </w:r>
          </w:p>
        </w:tc>
        <w:tc>
          <w:tcPr>
            <w:tcW w:w="1080" w:type="dxa"/>
          </w:tcPr>
          <w:p w14:paraId="150A3017"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14:paraId="42E39F6C"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14:paraId="3167CD80" w14:textId="77777777" w:rsidR="004D6127" w:rsidRDefault="004D6127">
            <w:r>
              <w:rPr>
                <w:color w:val="000000"/>
              </w:rPr>
              <w:t>692 - 705</w:t>
            </w:r>
          </w:p>
        </w:tc>
      </w:tr>
    </w:tbl>
    <w:p w14:paraId="1264AAB8" w14:textId="77777777"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4D6127" w14:paraId="6BB468A9" w14:textId="77777777">
        <w:tc>
          <w:tcPr>
            <w:tcW w:w="2160" w:type="dxa"/>
          </w:tcPr>
          <w:p w14:paraId="3AF603D3" w14:textId="77777777" w:rsidR="004D6127" w:rsidRDefault="004D6127">
            <w:pPr>
              <w:pStyle w:val="Heading1"/>
              <w:rPr>
                <w:sz w:val="24"/>
              </w:rPr>
            </w:pPr>
            <w:r>
              <w:rPr>
                <w:sz w:val="24"/>
              </w:rPr>
              <w:lastRenderedPageBreak/>
              <w:t>Data for Transactions</w:t>
            </w:r>
          </w:p>
          <w:p w14:paraId="0AFD8B39" w14:textId="77777777" w:rsidR="004D6127" w:rsidRDefault="004D6127"/>
        </w:tc>
        <w:tc>
          <w:tcPr>
            <w:tcW w:w="3330" w:type="dxa"/>
          </w:tcPr>
          <w:p w14:paraId="3BD2CDD1" w14:textId="77777777" w:rsidR="004D6127" w:rsidRDefault="004D6127">
            <w:r>
              <w:rPr>
                <w:b/>
                <w:sz w:val="24"/>
              </w:rPr>
              <w:t>Definitions</w:t>
            </w:r>
          </w:p>
        </w:tc>
        <w:tc>
          <w:tcPr>
            <w:tcW w:w="1620" w:type="dxa"/>
          </w:tcPr>
          <w:p w14:paraId="212EA90A" w14:textId="77777777" w:rsidR="004D6127" w:rsidRDefault="004D6127">
            <w:pPr>
              <w:rPr>
                <w:b/>
                <w:sz w:val="24"/>
              </w:rPr>
            </w:pPr>
            <w:r>
              <w:rPr>
                <w:b/>
                <w:sz w:val="24"/>
              </w:rPr>
              <w:t>Usage</w:t>
            </w:r>
          </w:p>
          <w:p w14:paraId="16179D82" w14:textId="77777777" w:rsidR="004D6127" w:rsidRDefault="004D6127">
            <w:pPr>
              <w:rPr>
                <w:b/>
                <w:sz w:val="24"/>
              </w:rPr>
            </w:pPr>
            <w:r>
              <w:rPr>
                <w:b/>
                <w:sz w:val="24"/>
              </w:rPr>
              <w:t xml:space="preserve">(Required, </w:t>
            </w:r>
          </w:p>
          <w:p w14:paraId="23023289" w14:textId="77777777" w:rsidR="004D6127" w:rsidRDefault="004D6127">
            <w:pPr>
              <w:rPr>
                <w:b/>
                <w:sz w:val="24"/>
              </w:rPr>
            </w:pPr>
            <w:r>
              <w:rPr>
                <w:b/>
                <w:sz w:val="24"/>
              </w:rPr>
              <w:t xml:space="preserve">Conditional, </w:t>
            </w:r>
          </w:p>
          <w:p w14:paraId="26596EFD" w14:textId="77777777" w:rsidR="004D6127" w:rsidRDefault="004D6127">
            <w:pPr>
              <w:rPr>
                <w:b/>
                <w:sz w:val="24"/>
              </w:rPr>
            </w:pPr>
            <w:r>
              <w:rPr>
                <w:b/>
                <w:sz w:val="24"/>
              </w:rPr>
              <w:t xml:space="preserve">Optional, </w:t>
            </w:r>
          </w:p>
          <w:p w14:paraId="5003A2BF" w14:textId="77777777" w:rsidR="004D6127" w:rsidRDefault="004D6127">
            <w:pPr>
              <w:rPr>
                <w:b/>
                <w:sz w:val="24"/>
              </w:rPr>
            </w:pPr>
            <w:r>
              <w:rPr>
                <w:b/>
                <w:sz w:val="24"/>
              </w:rPr>
              <w:t>N/A)</w:t>
            </w:r>
          </w:p>
          <w:p w14:paraId="36875420" w14:textId="77777777" w:rsidR="004D6127" w:rsidRDefault="004D6127"/>
        </w:tc>
        <w:tc>
          <w:tcPr>
            <w:tcW w:w="1080" w:type="dxa"/>
          </w:tcPr>
          <w:p w14:paraId="00B32832" w14:textId="77777777" w:rsidR="004D6127" w:rsidRDefault="004D6127">
            <w:pPr>
              <w:rPr>
                <w:b/>
                <w:sz w:val="24"/>
              </w:rPr>
            </w:pPr>
            <w:r>
              <w:rPr>
                <w:b/>
                <w:sz w:val="24"/>
              </w:rPr>
              <w:t>Type</w:t>
            </w:r>
          </w:p>
        </w:tc>
        <w:tc>
          <w:tcPr>
            <w:tcW w:w="1080" w:type="dxa"/>
          </w:tcPr>
          <w:p w14:paraId="7419AE19" w14:textId="77777777" w:rsidR="004D6127" w:rsidRDefault="004D6127">
            <w:r>
              <w:rPr>
                <w:b/>
                <w:sz w:val="24"/>
              </w:rPr>
              <w:t>Data Element Length</w:t>
            </w:r>
          </w:p>
        </w:tc>
        <w:tc>
          <w:tcPr>
            <w:tcW w:w="1350" w:type="dxa"/>
          </w:tcPr>
          <w:p w14:paraId="1838EE2C" w14:textId="77777777" w:rsidR="004D6127" w:rsidRDefault="004D6127">
            <w:pPr>
              <w:rPr>
                <w:b/>
                <w:color w:val="000000"/>
                <w:sz w:val="24"/>
              </w:rPr>
            </w:pPr>
            <w:r>
              <w:rPr>
                <w:b/>
                <w:color w:val="000000"/>
                <w:sz w:val="24"/>
              </w:rPr>
              <w:t>Data Element Position</w:t>
            </w:r>
          </w:p>
          <w:p w14:paraId="5B15BB04" w14:textId="77777777" w:rsidR="004D6127" w:rsidRDefault="004D6127">
            <w:r>
              <w:rPr>
                <w:b/>
                <w:color w:val="000000"/>
                <w:sz w:val="24"/>
              </w:rPr>
              <w:t>(All Left Justified)</w:t>
            </w:r>
          </w:p>
        </w:tc>
      </w:tr>
      <w:tr w:rsidR="004D6127" w14:paraId="2D3B586B" w14:textId="77777777">
        <w:tc>
          <w:tcPr>
            <w:tcW w:w="2160" w:type="dxa"/>
          </w:tcPr>
          <w:p w14:paraId="031FFDEE" w14:textId="77777777" w:rsidR="004D6127" w:rsidRDefault="004D6127">
            <w:r>
              <w:t>TDSP Service Order Number</w:t>
            </w:r>
          </w:p>
        </w:tc>
        <w:tc>
          <w:tcPr>
            <w:tcW w:w="3330" w:type="dxa"/>
          </w:tcPr>
          <w:p w14:paraId="7D5D418A" w14:textId="77777777" w:rsidR="004D6127" w:rsidRDefault="004D6127">
            <w:r>
              <w:t>Service Order Number will only contain uppercase letters A to Z and digits 0 to 9.    This number is required on completions when a trip charge is Y (Yes)</w:t>
            </w:r>
          </w:p>
          <w:p w14:paraId="7DA8402B" w14:textId="77777777" w:rsidR="004D6127" w:rsidRDefault="004D6127">
            <w:r>
              <w:t>If the Trip Charge Flag = Y, the Service Order number supplied by the TDSP will tie with the Service Order Number on the 810_02 Invoice.</w:t>
            </w:r>
          </w:p>
        </w:tc>
        <w:tc>
          <w:tcPr>
            <w:tcW w:w="1620" w:type="dxa"/>
          </w:tcPr>
          <w:p w14:paraId="3AB2BE43" w14:textId="77777777" w:rsidR="004D6127" w:rsidRDefault="004D6127">
            <w:r>
              <w:t>N/A</w:t>
            </w:r>
          </w:p>
        </w:tc>
        <w:tc>
          <w:tcPr>
            <w:tcW w:w="1080" w:type="dxa"/>
          </w:tcPr>
          <w:p w14:paraId="7639E7EE" w14:textId="77777777" w:rsidR="004D6127" w:rsidRDefault="004D6127">
            <w:r>
              <w:t>AN</w:t>
            </w:r>
          </w:p>
        </w:tc>
        <w:tc>
          <w:tcPr>
            <w:tcW w:w="1080" w:type="dxa"/>
          </w:tcPr>
          <w:p w14:paraId="26837C44" w14:textId="77777777" w:rsidR="004D6127" w:rsidRDefault="004D6127">
            <w:r>
              <w:t>30</w:t>
            </w:r>
          </w:p>
        </w:tc>
        <w:tc>
          <w:tcPr>
            <w:tcW w:w="1350" w:type="dxa"/>
          </w:tcPr>
          <w:p w14:paraId="1D42F846" w14:textId="77777777" w:rsidR="004D6127" w:rsidRDefault="004D6127">
            <w:r>
              <w:rPr>
                <w:color w:val="000000"/>
              </w:rPr>
              <w:t>706 - 735</w:t>
            </w:r>
          </w:p>
        </w:tc>
      </w:tr>
      <w:tr w:rsidR="004D6127" w14:paraId="6E0D045D" w14:textId="77777777">
        <w:tc>
          <w:tcPr>
            <w:tcW w:w="2160" w:type="dxa"/>
          </w:tcPr>
          <w:p w14:paraId="58BBC32E" w14:textId="77777777" w:rsidR="004D6127" w:rsidRDefault="004D6127">
            <w:r>
              <w:t xml:space="preserve">TDSP Remarks </w:t>
            </w:r>
          </w:p>
        </w:tc>
        <w:tc>
          <w:tcPr>
            <w:tcW w:w="3330" w:type="dxa"/>
          </w:tcPr>
          <w:p w14:paraId="363BB266" w14:textId="77777777" w:rsidR="004D6127" w:rsidRDefault="004D6127">
            <w:pPr>
              <w:rPr>
                <w:snapToGrid w:val="0"/>
                <w:color w:val="000000"/>
              </w:rPr>
            </w:pPr>
            <w:r>
              <w:rPr>
                <w:snapToGrid w:val="0"/>
                <w:color w:val="000000"/>
              </w:rPr>
              <w:t>Remarks                                                                                                                                         Provide additional Information about the Outage</w:t>
            </w:r>
          </w:p>
          <w:p w14:paraId="2B37C21B" w14:textId="77777777" w:rsidR="004D6127" w:rsidRDefault="004D6127">
            <w:pPr>
              <w:rPr>
                <w:snapToGrid w:val="0"/>
                <w:color w:val="000000"/>
              </w:rPr>
            </w:pPr>
            <w:r>
              <w:rPr>
                <w:snapToGrid w:val="0"/>
                <w:color w:val="000000"/>
              </w:rPr>
              <w:t xml:space="preserve">TDSP Remarks will be required on the T4 – Trouble Completion Report if Customer Action Required  = </w:t>
            </w:r>
          </w:p>
          <w:p w14:paraId="151E517D" w14:textId="77777777" w:rsidR="004D6127" w:rsidRDefault="004D6127">
            <w:r>
              <w:rPr>
                <w:snapToGrid w:val="0"/>
                <w:color w:val="000000"/>
              </w:rPr>
              <w:t>YON or YOFF</w:t>
            </w:r>
          </w:p>
        </w:tc>
        <w:tc>
          <w:tcPr>
            <w:tcW w:w="1620" w:type="dxa"/>
          </w:tcPr>
          <w:p w14:paraId="4728ED6B" w14:textId="77777777" w:rsidR="004D6127" w:rsidRDefault="004D6127">
            <w:r>
              <w:t xml:space="preserve">Optional </w:t>
            </w:r>
          </w:p>
        </w:tc>
        <w:tc>
          <w:tcPr>
            <w:tcW w:w="1080" w:type="dxa"/>
          </w:tcPr>
          <w:p w14:paraId="082906E1" w14:textId="77777777" w:rsidR="004D6127" w:rsidRDefault="004D6127">
            <w:r>
              <w:t>AN</w:t>
            </w:r>
          </w:p>
        </w:tc>
        <w:tc>
          <w:tcPr>
            <w:tcW w:w="1080" w:type="dxa"/>
          </w:tcPr>
          <w:p w14:paraId="28F99385" w14:textId="77777777" w:rsidR="004D6127" w:rsidRDefault="004D6127">
            <w:r>
              <w:t xml:space="preserve">240 </w:t>
            </w:r>
          </w:p>
        </w:tc>
        <w:tc>
          <w:tcPr>
            <w:tcW w:w="1350" w:type="dxa"/>
          </w:tcPr>
          <w:p w14:paraId="099D2E7C" w14:textId="77777777" w:rsidR="004D6127" w:rsidRDefault="004D6127">
            <w:r>
              <w:rPr>
                <w:color w:val="000000"/>
              </w:rPr>
              <w:t>736 - 975</w:t>
            </w:r>
          </w:p>
        </w:tc>
      </w:tr>
    </w:tbl>
    <w:p w14:paraId="046D6245" w14:textId="77777777" w:rsidR="004D6127" w:rsidRDefault="004D6127"/>
    <w:p w14:paraId="735F958E" w14:textId="77777777" w:rsidR="004D6127" w:rsidRDefault="004D6127"/>
    <w:p w14:paraId="34F95409" w14:textId="77777777" w:rsidR="004D6127" w:rsidRDefault="004D6127"/>
    <w:p w14:paraId="5C19A307" w14:textId="77777777" w:rsidR="004D6127" w:rsidRDefault="00A97B59">
      <w:r>
        <w:rPr>
          <w:noProof/>
        </w:rPr>
        <mc:AlternateContent>
          <mc:Choice Requires="wps">
            <w:drawing>
              <wp:anchor distT="0" distB="0" distL="114300" distR="114300" simplePos="0" relativeHeight="251657728" behindDoc="0" locked="0" layoutInCell="0" allowOverlap="1" wp14:anchorId="499CFF01" wp14:editId="26EF9797">
                <wp:simplePos x="0" y="0"/>
                <wp:positionH relativeFrom="column">
                  <wp:posOffset>3931920</wp:posOffset>
                </wp:positionH>
                <wp:positionV relativeFrom="paragraph">
                  <wp:posOffset>33655</wp:posOffset>
                </wp:positionV>
                <wp:extent cx="1371600" cy="100647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00647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14:paraId="3A9901CE" w14:textId="77777777" w:rsidR="004D6127" w:rsidRDefault="004D6127">
                            <w:r>
                              <w:t xml:space="preserve">Attribute Codes: </w:t>
                            </w:r>
                          </w:p>
                          <w:p w14:paraId="1AE6FF33" w14:textId="77777777" w:rsidR="004D6127" w:rsidRDefault="004D6127">
                            <w:r>
                              <w:t xml:space="preserve"> AN</w:t>
                            </w:r>
                            <w:r>
                              <w:tab/>
                              <w:t>= Alphanumeric</w:t>
                            </w:r>
                          </w:p>
                          <w:p w14:paraId="2AD90652" w14:textId="77777777" w:rsidR="004D6127" w:rsidRDefault="004D6127">
                            <w:r>
                              <w:t xml:space="preserve"> DT  = Date and Time</w:t>
                            </w:r>
                          </w:p>
                          <w:p w14:paraId="62D43381" w14:textId="77777777" w:rsidR="004D6127" w:rsidRDefault="004D6127">
                            <w:r>
                              <w:t xml:space="preserve"> ID </w:t>
                            </w:r>
                            <w:r>
                              <w:tab/>
                              <w:t xml:space="preserve">= Identification </w:t>
                            </w:r>
                          </w:p>
                          <w:p w14:paraId="01C8D327" w14:textId="77777777" w:rsidR="004D6127" w:rsidRDefault="004D6127"/>
                          <w:p w14:paraId="1059393E" w14:textId="77777777" w:rsidR="004D6127" w:rsidRDefault="004D6127">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9.6pt;margin-top:2.65pt;width:108pt;height:79.2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" o:allowincell="f" adj="12922,37087">
                <v:textbox>
                  <w:txbxContent>
                    <w:p w:rsidR="004D6127" w:rsidRDefault="004D6127">
                      <w:r>
                        <w:t xml:space="preserve">Attribute Codes: </w:t>
                      </w:r>
                    </w:p>
                    <w:p w:rsidR="004D6127" w:rsidRDefault="004D6127">
                      <w:r>
                        <w:t xml:space="preserve"> AN</w:t>
                      </w:r>
                      <w:r>
                        <w:tab/>
                        <w:t>= Alphanumeric</w:t>
                      </w:r>
                    </w:p>
                    <w:p w:rsidR="004D6127" w:rsidRDefault="004D6127">
                      <w:r>
                        <w:t xml:space="preserve"> DT  = Date and Time</w:t>
                      </w:r>
                    </w:p>
                    <w:p w:rsidR="004D6127" w:rsidRDefault="004D6127">
                      <w:r>
                        <w:t xml:space="preserve"> ID </w:t>
                      </w:r>
                      <w:r>
                        <w:tab/>
                        <w:t xml:space="preserve">= Identification </w:t>
                      </w:r>
                    </w:p>
                    <w:p w:rsidR="004D6127" w:rsidRDefault="004D6127"/>
                    <w:p w:rsidR="004D6127" w:rsidRDefault="004D6127">
                      <w:r>
                        <w:t xml:space="preserve"> </w:t>
                      </w:r>
                    </w:p>
                  </w:txbxContent>
                </v:textbox>
              </v:shape>
            </w:pict>
          </mc:Fallback>
        </mc:AlternateContent>
      </w:r>
    </w:p>
    <w:p w14:paraId="5E902180" w14:textId="77777777" w:rsidR="004D6127" w:rsidRDefault="004D6127"/>
    <w:p w14:paraId="5A622329" w14:textId="77777777" w:rsidR="004D6127" w:rsidRDefault="004D6127">
      <w:r>
        <w:tab/>
      </w:r>
      <w:r>
        <w:tab/>
      </w:r>
      <w:r>
        <w:tab/>
      </w:r>
      <w:r>
        <w:tab/>
      </w:r>
      <w:r>
        <w:tab/>
      </w:r>
      <w:r>
        <w:tab/>
      </w:r>
      <w:r>
        <w:tab/>
      </w:r>
      <w:r>
        <w:tab/>
      </w:r>
      <w:r>
        <w:tab/>
      </w:r>
      <w:r>
        <w:tab/>
      </w:r>
      <w:r>
        <w:tab/>
      </w:r>
      <w:r>
        <w:tab/>
      </w:r>
      <w:r>
        <w:tab/>
      </w:r>
      <w:r>
        <w:tab/>
      </w:r>
      <w:r>
        <w:tab/>
      </w:r>
    </w:p>
    <w:p w14:paraId="01EBB8CF" w14:textId="77777777" w:rsidR="004D6127" w:rsidRDefault="004D6127">
      <w:pPr>
        <w:tabs>
          <w:tab w:val="left" w:pos="360"/>
        </w:tabs>
      </w:pPr>
    </w:p>
    <w:p w14:paraId="4B1D99AA" w14:textId="77777777" w:rsidR="004D6127" w:rsidRDefault="004D6127"/>
    <w:sectPr w:rsidR="004D6127">
      <w:headerReference w:type="default" r:id="rId11"/>
      <w:footerReference w:type="defaul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DB9A6" w14:textId="77777777" w:rsidR="001043CA" w:rsidRDefault="001043CA">
      <w:r>
        <w:separator/>
      </w:r>
    </w:p>
  </w:endnote>
  <w:endnote w:type="continuationSeparator" w:id="0">
    <w:p w14:paraId="7A77E996" w14:textId="77777777" w:rsidR="001043CA" w:rsidRDefault="00104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32497" w14:textId="77777777" w:rsidR="004D6127" w:rsidRDefault="004D6127">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4A70E6">
      <w:rPr>
        <w:rFonts w:ascii="Times New Roman" w:hAnsi="Times New Roman"/>
        <w:noProof/>
      </w:rPr>
      <w:t>8</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4A70E6">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7479B" w14:textId="77777777" w:rsidR="001043CA" w:rsidRDefault="001043CA">
      <w:r>
        <w:separator/>
      </w:r>
    </w:p>
  </w:footnote>
  <w:footnote w:type="continuationSeparator" w:id="0">
    <w:p w14:paraId="45037C30" w14:textId="77777777" w:rsidR="001043CA" w:rsidRDefault="00104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F1761" w14:textId="7A164A81" w:rsidR="004D6127" w:rsidRDefault="00977A2A">
    <w:pPr>
      <w:pStyle w:val="Header"/>
      <w:widowControl/>
      <w:tabs>
        <w:tab w:val="clear" w:pos="8640"/>
        <w:tab w:val="left" w:pos="180"/>
        <w:tab w:val="right" w:pos="9360"/>
      </w:tabs>
      <w:rPr>
        <w:rFonts w:ascii="Times New Roman" w:hAnsi="Times New Roman"/>
        <w:b/>
        <w:sz w:val="24"/>
      </w:rPr>
    </w:pPr>
    <w:r>
      <w:rPr>
        <w:rFonts w:ascii="Times New Roman" w:hAnsi="Times New Roman"/>
        <w:b/>
        <w:sz w:val="24"/>
      </w:rPr>
      <w:tab/>
    </w:r>
    <w:r>
      <w:rPr>
        <w:rFonts w:ascii="Times New Roman" w:hAnsi="Times New Roman"/>
        <w:b/>
        <w:sz w:val="24"/>
      </w:rPr>
      <w:tab/>
    </w:r>
    <w:r>
      <w:rPr>
        <w:rFonts w:ascii="Times New Roman" w:hAnsi="Times New Roman"/>
        <w:b/>
        <w:sz w:val="24"/>
      </w:rPr>
      <w:tab/>
    </w:r>
    <w:del w:id="16" w:author="ERCOT" w:date="2023-02-02T14:12:00Z">
      <w:r w:rsidR="00313C96" w:rsidDel="00F62118">
        <w:rPr>
          <w:rFonts w:ascii="Times New Roman" w:hAnsi="Times New Roman"/>
          <w:b/>
          <w:sz w:val="24"/>
        </w:rPr>
        <w:delText>November 2</w:delText>
      </w:r>
      <w:r w:rsidR="00176E7A" w:rsidDel="00F62118">
        <w:rPr>
          <w:rFonts w:ascii="Times New Roman" w:hAnsi="Times New Roman"/>
          <w:b/>
          <w:sz w:val="24"/>
        </w:rPr>
        <w:delText>, 2020</w:delText>
      </w:r>
    </w:del>
    <w:ins w:id="17" w:author="ERCOT" w:date="2023-02-02T14:12:00Z">
      <w:r w:rsidR="00F62118">
        <w:rPr>
          <w:rFonts w:ascii="Times New Roman" w:hAnsi="Times New Roman"/>
          <w:b/>
          <w:sz w:val="24"/>
        </w:rPr>
        <w:t>TBD</w:t>
      </w:r>
    </w:ins>
  </w:p>
  <w:p w14:paraId="23A0B337" w14:textId="77777777" w:rsidR="004D6127" w:rsidRDefault="004D6127">
    <w:pPr>
      <w:pStyle w:val="Header"/>
      <w:widowControl/>
      <w:tabs>
        <w:tab w:val="left" w:pos="180"/>
      </w:tabs>
      <w:jc w:val="right"/>
      <w:rPr>
        <w:rFonts w:ascii="Times New Roman" w:hAnsi="Times New Roman"/>
      </w:rPr>
    </w:pPr>
    <w:r>
      <w:rPr>
        <w:rFonts w:ascii="Times New Roman" w:hAnsi="Times New Roman"/>
      </w:rPr>
      <w:t xml:space="preserve">T2 – </w:t>
    </w:r>
    <w:r w:rsidR="00244630">
      <w:rPr>
        <w:rFonts w:ascii="Times New Roman" w:hAnsi="Times New Roman"/>
      </w:rPr>
      <w:t xml:space="preserve">Option 1 Outages: </w:t>
    </w:r>
    <w:r>
      <w:rPr>
        <w:rFonts w:ascii="Times New Roman" w:hAnsi="Times New Roman"/>
      </w:rPr>
      <w:t>Trouble Report Acknowledgement</w:t>
    </w:r>
  </w:p>
  <w:p w14:paraId="670809B0" w14:textId="08AD5E55" w:rsidR="004D6127" w:rsidRDefault="004D6127">
    <w:pPr>
      <w:pStyle w:val="Header"/>
      <w:widowControl/>
      <w:tabs>
        <w:tab w:val="left" w:pos="180"/>
      </w:tabs>
      <w:jc w:val="right"/>
      <w:rPr>
        <w:rFonts w:ascii="Times New Roman" w:hAnsi="Times New Roman"/>
      </w:rPr>
    </w:pPr>
    <w:r>
      <w:rPr>
        <w:rFonts w:ascii="Times New Roman" w:hAnsi="Times New Roman"/>
      </w:rPr>
      <w:t xml:space="preserve">Version </w:t>
    </w:r>
    <w:del w:id="18" w:author="ERCOT" w:date="2023-02-02T14:12:00Z">
      <w:r w:rsidR="00244630" w:rsidDel="00F62118">
        <w:rPr>
          <w:rFonts w:ascii="Times New Roman" w:hAnsi="Times New Roman"/>
        </w:rPr>
        <w:delText>4.0</w:delText>
      </w:r>
      <w:r w:rsidR="00176E7A" w:rsidDel="00F62118">
        <w:rPr>
          <w:rFonts w:ascii="Times New Roman" w:hAnsi="Times New Roman"/>
        </w:rPr>
        <w:delText>A</w:delText>
      </w:r>
    </w:del>
    <w:ins w:id="19" w:author="ERCOT" w:date="2023-02-02T14:12:00Z">
      <w:r w:rsidR="00F62118">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2"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3"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28686166">
    <w:abstractNumId w:val="4"/>
  </w:num>
  <w:num w:numId="2" w16cid:durableId="576937621">
    <w:abstractNumId w:val="4"/>
    <w:lvlOverride w:ilvl="0">
      <w:lvl w:ilvl="0">
        <w:start w:val="1"/>
        <w:numFmt w:val="decimal"/>
        <w:lvlText w:val="%1."/>
        <w:legacy w:legacy="1" w:legacySpace="120" w:legacyIndent="360"/>
        <w:lvlJc w:val="left"/>
        <w:pPr>
          <w:ind w:left="720" w:hanging="360"/>
        </w:pPr>
      </w:lvl>
    </w:lvlOverride>
  </w:num>
  <w:num w:numId="3" w16cid:durableId="571281351">
    <w:abstractNumId w:val="4"/>
    <w:lvlOverride w:ilvl="0">
      <w:lvl w:ilvl="0">
        <w:start w:val="1"/>
        <w:numFmt w:val="decimal"/>
        <w:lvlText w:val="%1."/>
        <w:legacy w:legacy="1" w:legacySpace="120" w:legacyIndent="360"/>
        <w:lvlJc w:val="left"/>
        <w:pPr>
          <w:ind w:left="720" w:hanging="360"/>
        </w:pPr>
      </w:lvl>
    </w:lvlOverride>
  </w:num>
  <w:num w:numId="4" w16cid:durableId="1948268532">
    <w:abstractNumId w:val="4"/>
    <w:lvlOverride w:ilvl="0">
      <w:lvl w:ilvl="0">
        <w:start w:val="1"/>
        <w:numFmt w:val="decimal"/>
        <w:lvlText w:val="%1."/>
        <w:legacy w:legacy="1" w:legacySpace="120" w:legacyIndent="360"/>
        <w:lvlJc w:val="left"/>
        <w:pPr>
          <w:ind w:left="720" w:hanging="360"/>
        </w:pPr>
      </w:lvl>
    </w:lvlOverride>
  </w:num>
  <w:num w:numId="5" w16cid:durableId="2097431797">
    <w:abstractNumId w:val="4"/>
    <w:lvlOverride w:ilvl="0">
      <w:lvl w:ilvl="0">
        <w:start w:val="1"/>
        <w:numFmt w:val="decimal"/>
        <w:lvlText w:val="%1."/>
        <w:legacy w:legacy="1" w:legacySpace="120" w:legacyIndent="360"/>
        <w:lvlJc w:val="left"/>
        <w:pPr>
          <w:ind w:left="720" w:hanging="360"/>
        </w:pPr>
      </w:lvl>
    </w:lvlOverride>
  </w:num>
  <w:num w:numId="6" w16cid:durableId="611862871">
    <w:abstractNumId w:val="4"/>
    <w:lvlOverride w:ilvl="0">
      <w:lvl w:ilvl="0">
        <w:start w:val="1"/>
        <w:numFmt w:val="decimal"/>
        <w:lvlText w:val="%1."/>
        <w:legacy w:legacy="1" w:legacySpace="120" w:legacyIndent="360"/>
        <w:lvlJc w:val="left"/>
        <w:pPr>
          <w:ind w:left="720" w:hanging="360"/>
        </w:pPr>
      </w:lvl>
    </w:lvlOverride>
  </w:num>
  <w:num w:numId="7" w16cid:durableId="1634408150">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16cid:durableId="340552946">
    <w:abstractNumId w:val="11"/>
  </w:num>
  <w:num w:numId="9" w16cid:durableId="605574552">
    <w:abstractNumId w:val="14"/>
  </w:num>
  <w:num w:numId="10" w16cid:durableId="1716655813">
    <w:abstractNumId w:val="1"/>
  </w:num>
  <w:num w:numId="11" w16cid:durableId="1410810215">
    <w:abstractNumId w:val="3"/>
  </w:num>
  <w:num w:numId="12" w16cid:durableId="974331893">
    <w:abstractNumId w:val="8"/>
  </w:num>
  <w:num w:numId="13" w16cid:durableId="2082169055">
    <w:abstractNumId w:val="10"/>
  </w:num>
  <w:num w:numId="14" w16cid:durableId="1278177182">
    <w:abstractNumId w:val="12"/>
  </w:num>
  <w:num w:numId="15" w16cid:durableId="2002349299">
    <w:abstractNumId w:val="2"/>
  </w:num>
  <w:num w:numId="16" w16cid:durableId="970093478">
    <w:abstractNumId w:val="5"/>
  </w:num>
  <w:num w:numId="17" w16cid:durableId="1556351954">
    <w:abstractNumId w:val="13"/>
  </w:num>
  <w:num w:numId="18" w16cid:durableId="583996671">
    <w:abstractNumId w:val="15"/>
  </w:num>
  <w:num w:numId="19" w16cid:durableId="1307055121">
    <w:abstractNumId w:val="7"/>
  </w:num>
  <w:num w:numId="20" w16cid:durableId="899250302">
    <w:abstractNumId w:val="6"/>
  </w:num>
  <w:num w:numId="21" w16cid:durableId="1125125703">
    <w:abstractNumId w:val="9"/>
  </w:num>
  <w:num w:numId="22" w16cid:durableId="291522315">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6DC"/>
    <w:rsid w:val="001043CA"/>
    <w:rsid w:val="00176E7A"/>
    <w:rsid w:val="002047E2"/>
    <w:rsid w:val="00244630"/>
    <w:rsid w:val="002D2DD7"/>
    <w:rsid w:val="00303B13"/>
    <w:rsid w:val="00313C96"/>
    <w:rsid w:val="003718EA"/>
    <w:rsid w:val="003813F6"/>
    <w:rsid w:val="0041784D"/>
    <w:rsid w:val="004A70E6"/>
    <w:rsid w:val="004D6127"/>
    <w:rsid w:val="0056368B"/>
    <w:rsid w:val="005E28CD"/>
    <w:rsid w:val="00817280"/>
    <w:rsid w:val="008E1907"/>
    <w:rsid w:val="00933204"/>
    <w:rsid w:val="009470CC"/>
    <w:rsid w:val="00977A2A"/>
    <w:rsid w:val="00A97B59"/>
    <w:rsid w:val="00AF0638"/>
    <w:rsid w:val="00B616DC"/>
    <w:rsid w:val="00D875BB"/>
    <w:rsid w:val="00DE26E9"/>
    <w:rsid w:val="00E453F0"/>
    <w:rsid w:val="00F14894"/>
    <w:rsid w:val="00F62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01620F64"/>
  <w15:chartTrackingRefBased/>
  <w15:docId w15:val="{1071CD62-B92C-4C87-8B44-F616C8EE7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link w:val="Heading1Char"/>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paragraph" w:styleId="BodyTextIndent">
    <w:name w:val="Body Text Indent"/>
    <w:basedOn w:val="Normal"/>
    <w:pPr>
      <w:ind w:left="720"/>
    </w:pPr>
    <w:rPr>
      <w:sz w:val="22"/>
    </w:rPr>
  </w:style>
  <w:style w:type="paragraph" w:customStyle="1" w:styleId="Element">
    <w:name w:val="Element"/>
    <w:basedOn w:val="Normal"/>
    <w:pPr>
      <w:spacing w:before="60"/>
      <w:ind w:right="144"/>
    </w:pPr>
    <w:rPr>
      <w:rFonts w:ascii="Arial" w:hAnsi="Arial"/>
    </w:rPr>
  </w:style>
  <w:style w:type="character" w:styleId="FollowedHyperlink">
    <w:name w:val="FollowedHyperlink"/>
    <w:rPr>
      <w:color w:val="800080"/>
      <w:u w:val="single"/>
    </w:rPr>
  </w:style>
  <w:style w:type="paragraph" w:styleId="Revision">
    <w:name w:val="Revision"/>
    <w:hidden/>
    <w:uiPriority w:val="99"/>
    <w:semiHidden/>
    <w:rsid w:val="00D875BB"/>
  </w:style>
  <w:style w:type="paragraph" w:styleId="BalloonText">
    <w:name w:val="Balloon Text"/>
    <w:basedOn w:val="Normal"/>
    <w:link w:val="BalloonTextChar"/>
    <w:rsid w:val="00D875BB"/>
    <w:rPr>
      <w:rFonts w:ascii="Tahoma" w:hAnsi="Tahoma" w:cs="Tahoma"/>
      <w:sz w:val="16"/>
      <w:szCs w:val="16"/>
    </w:rPr>
  </w:style>
  <w:style w:type="character" w:customStyle="1" w:styleId="BalloonTextChar">
    <w:name w:val="Balloon Text Char"/>
    <w:link w:val="BalloonText"/>
    <w:rsid w:val="00D875BB"/>
    <w:rPr>
      <w:rFonts w:ascii="Tahoma" w:hAnsi="Tahoma" w:cs="Tahoma"/>
      <w:sz w:val="16"/>
      <w:szCs w:val="16"/>
    </w:rPr>
  </w:style>
  <w:style w:type="character" w:customStyle="1" w:styleId="Heading1Char">
    <w:name w:val="Heading 1 Char"/>
    <w:aliases w:val="h1 Char"/>
    <w:basedOn w:val="DefaultParagraphFont"/>
    <w:link w:val="Heading1"/>
    <w:rsid w:val="00176E7A"/>
    <w:rPr>
      <w:b/>
    </w:rPr>
  </w:style>
  <w:style w:type="paragraph" w:styleId="ListParagraph">
    <w:name w:val="List Paragraph"/>
    <w:basedOn w:val="Normal"/>
    <w:uiPriority w:val="34"/>
    <w:qFormat/>
    <w:rsid w:val="00303B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tod.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xsetchangecontrol@ercot.com" TargetMode="External"/><Relationship Id="rId4" Type="http://schemas.openxmlformats.org/officeDocument/2006/relationships/webSettings" Target="webSettings.xml"/><Relationship Id="rId9" Type="http://schemas.openxmlformats.org/officeDocument/2006/relationships/hyperlink" Target="http://www.ibm.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2720</Words>
  <Characters>19248</Characters>
  <Application>Microsoft Office Word</Application>
  <DocSecurity>0</DocSecurity>
  <Lines>160</Lines>
  <Paragraphs>43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21925</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8126524</vt:i4>
      </vt:variant>
      <vt:variant>
        <vt:i4>3</vt:i4>
      </vt:variant>
      <vt:variant>
        <vt:i4>0</vt:i4>
      </vt:variant>
      <vt:variant>
        <vt:i4>5</vt:i4>
      </vt:variant>
      <vt:variant>
        <vt:lpwstr>http://www.etod.ercot.com/</vt:lpwstr>
      </vt:variant>
      <vt:variant>
        <vt:lpwstr/>
      </vt:variant>
      <vt:variant>
        <vt:i4>5701644</vt:i4>
      </vt:variant>
      <vt:variant>
        <vt:i4>0</vt:i4>
      </vt:variant>
      <vt:variant>
        <vt:i4>0</vt:i4>
      </vt:variant>
      <vt:variant>
        <vt:i4>5</vt:i4>
      </vt:variant>
      <vt:variant>
        <vt:lpwstr>http://www.ercot.com/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ERCOT</cp:lastModifiedBy>
  <cp:revision>4</cp:revision>
  <cp:lastPrinted>2002-10-03T22:48:00Z</cp:lastPrinted>
  <dcterms:created xsi:type="dcterms:W3CDTF">2023-02-02T20:13:00Z</dcterms:created>
  <dcterms:modified xsi:type="dcterms:W3CDTF">2024-03-06T17:02:00Z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2024-03-06T17:02:44Z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0549b835-51b6-4d2a-b0c3-b879a735763f</vt:lpwstr>
  </property>
  <property fmtid="{D5CDD505-2E9C-101B-9397-08002B2CF9AE}" pid="8" name="MSIP_Label_7084cbda-52b8-46fb-a7b7-cb5bd465ed85_ContentBits">
    <vt:lpwstr>0</vt:lpwstr>
  </property>
</Properties>
</file>