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E35153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03793E2C" w:rsidR="00E35153" w:rsidRDefault="00E35153" w:rsidP="00E35153">
            <w:pPr>
              <w:pStyle w:val="Header"/>
            </w:pPr>
            <w:r>
              <w:t>OBDRR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26A50F71" w:rsidR="00E35153" w:rsidRPr="00595DDC" w:rsidRDefault="00E35153" w:rsidP="00E35153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Pr="00AB0946">
                <w:rPr>
                  <w:rStyle w:val="Hyperlink"/>
                </w:rPr>
                <w:t>053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45148EBC" w:rsidR="00E35153" w:rsidRDefault="00E35153" w:rsidP="00E35153">
            <w:pPr>
              <w:pStyle w:val="Header"/>
            </w:pPr>
            <w:r>
              <w:t>OBDRR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69F6B1FB" w:rsidR="00E35153" w:rsidRPr="009F3D0E" w:rsidRDefault="00E35153" w:rsidP="00E35153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Alignment with NPRR1131, Controllable Load Resource Participation in Non-Spin, and Minor Clean-Ups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1F82BD7A" w:rsidR="00FC0BDC" w:rsidRPr="009F3D0E" w:rsidRDefault="00E35153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October 17, 2024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019547EF" w:rsidR="00F13670" w:rsidRPr="00511748" w:rsidRDefault="00511748" w:rsidP="00817540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424401">
              <w:rPr>
                <w:rFonts w:cs="Arial"/>
              </w:rPr>
              <w:t xml:space="preserve">This </w:t>
            </w:r>
            <w:r w:rsidR="009112E1">
              <w:t xml:space="preserve">Other Binding Document Revision Request (OBDRR) </w:t>
            </w:r>
            <w:r w:rsidR="00A27085">
              <w:rPr>
                <w:rFonts w:cs="Arial"/>
              </w:rPr>
              <w:t>can take effect following</w:t>
            </w:r>
            <w:r w:rsidR="00A27085" w:rsidRPr="00511748">
              <w:rPr>
                <w:rFonts w:cs="Arial"/>
              </w:rPr>
              <w:t xml:space="preserve"> </w:t>
            </w:r>
            <w:r w:rsidR="00A27085">
              <w:rPr>
                <w:rFonts w:cs="Arial"/>
              </w:rPr>
              <w:t>Public Utility Commission of Texas (PUCT) approval</w:t>
            </w:r>
            <w:r w:rsidR="009112E1">
              <w:t>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59A11061" w:rsidR="000A2646" w:rsidRPr="00A36BDB" w:rsidRDefault="009112E1" w:rsidP="00817540">
            <w:pPr>
              <w:pStyle w:val="NormalArial"/>
              <w:spacing w:before="120" w:after="120"/>
            </w:pPr>
            <w:r w:rsidRPr="00B40B90">
              <w:t>There are n</w:t>
            </w:r>
            <w:r>
              <w:t>o additional impacts to this OBDRR</w:t>
            </w:r>
            <w:r w:rsidRPr="00B40B90">
              <w:t xml:space="preserve"> beyond what was c</w:t>
            </w:r>
            <w:r>
              <w:t>aptured in the Impact Analysi</w:t>
            </w:r>
            <w:r w:rsidRPr="00B40B90">
              <w:t xml:space="preserve">s for </w:t>
            </w:r>
            <w:r w:rsidR="00A27085">
              <w:t>Nodal Protocol Revision Request (</w:t>
            </w:r>
            <w:r>
              <w:t>NPRR</w:t>
            </w:r>
            <w:r w:rsidR="00A27085">
              <w:t xml:space="preserve">) </w:t>
            </w:r>
            <w:r w:rsidR="00817540">
              <w:t>1131</w:t>
            </w:r>
            <w:r w:rsidR="00A27085">
              <w:t xml:space="preserve">, </w:t>
            </w:r>
            <w:r w:rsidR="00A27085" w:rsidRPr="00A27085">
              <w:t>Controllable Load Resource Participation in Non-Spin</w:t>
            </w:r>
            <w:r>
              <w:t>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5ABB6E" w14:textId="77777777" w:rsidR="00772DEC" w:rsidRDefault="00772DEC">
      <w:r>
        <w:separator/>
      </w:r>
    </w:p>
  </w:endnote>
  <w:endnote w:type="continuationSeparator" w:id="0">
    <w:p w14:paraId="2D07A3D7" w14:textId="77777777" w:rsidR="00772DEC" w:rsidRDefault="00772D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49B2D5A7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E35153">
      <w:rPr>
        <w:rFonts w:ascii="Arial" w:hAnsi="Arial"/>
        <w:noProof/>
        <w:sz w:val="18"/>
      </w:rPr>
      <w:t>053OBDRR-02 Impact Analysis 101724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977E51" w14:textId="77777777" w:rsidR="00772DEC" w:rsidRDefault="00772DEC">
      <w:r>
        <w:separator/>
      </w:r>
    </w:p>
  </w:footnote>
  <w:footnote w:type="continuationSeparator" w:id="0">
    <w:p w14:paraId="26FABC77" w14:textId="77777777" w:rsidR="00772DEC" w:rsidRDefault="00772D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40455660">
    <w:abstractNumId w:val="0"/>
  </w:num>
  <w:num w:numId="2" w16cid:durableId="1864590046">
    <w:abstractNumId w:val="4"/>
  </w:num>
  <w:num w:numId="3" w16cid:durableId="74522311">
    <w:abstractNumId w:val="2"/>
  </w:num>
  <w:num w:numId="4" w16cid:durableId="1692297314">
    <w:abstractNumId w:val="1"/>
  </w:num>
  <w:num w:numId="5" w16cid:durableId="3692299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B79BB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2DEC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17540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12E1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27085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B6889"/>
    <w:rsid w:val="00AB713C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6562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35153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OBDRR053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7DCB562-058D-49BE-BB83-A3302A4F901D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3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140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4</cp:revision>
  <cp:lastPrinted>2007-01-12T13:31:00Z</cp:lastPrinted>
  <dcterms:created xsi:type="dcterms:W3CDTF">2024-08-22T14:39:00Z</dcterms:created>
  <dcterms:modified xsi:type="dcterms:W3CDTF">2024-10-17T21:24:00Z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2024-08-22T14:39:24Z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e6058402-0617-42c3-becf-f43b777897f5</vt:lpwstr>
  </property>
  <property fmtid="{D5CDD505-2E9C-101B-9397-08002B2CF9AE}" pid="9" name="MSIP_Label_7084cbda-52b8-46fb-a7b7-cb5bd465ed85_ContentBits">
    <vt:lpwstr>0</vt:lpwstr>
  </property>
</Properties>
</file>