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2A9A9" w14:textId="77777777" w:rsidR="00D25B80" w:rsidRDefault="00D25B80">
      <w:pPr>
        <w:jc w:val="center"/>
        <w:rPr>
          <w:b/>
          <w:bCs/>
          <w:sz w:val="96"/>
          <w:szCs w:val="96"/>
        </w:rPr>
      </w:pPr>
    </w:p>
    <w:p w14:paraId="4E73844C" w14:textId="77777777" w:rsidR="00D25B80" w:rsidRDefault="00D25B80">
      <w:pPr>
        <w:jc w:val="center"/>
        <w:rPr>
          <w:b/>
          <w:bCs/>
          <w:sz w:val="96"/>
          <w:szCs w:val="96"/>
        </w:rPr>
      </w:pPr>
      <w:r>
        <w:rPr>
          <w:b/>
          <w:bCs/>
          <w:sz w:val="96"/>
          <w:szCs w:val="96"/>
        </w:rPr>
        <w:t>Texas</w:t>
      </w:r>
    </w:p>
    <w:p w14:paraId="40A73D06" w14:textId="77777777" w:rsidR="00D25B80" w:rsidRDefault="00D25B80">
      <w:pPr>
        <w:jc w:val="center"/>
        <w:rPr>
          <w:b/>
          <w:bCs/>
          <w:sz w:val="96"/>
          <w:szCs w:val="96"/>
        </w:rPr>
      </w:pPr>
    </w:p>
    <w:p w14:paraId="6ADCF66E" w14:textId="77777777" w:rsidR="00D25B80" w:rsidRDefault="00D25B80">
      <w:pPr>
        <w:jc w:val="center"/>
        <w:rPr>
          <w:b/>
          <w:bCs/>
          <w:sz w:val="96"/>
          <w:szCs w:val="96"/>
        </w:rPr>
      </w:pPr>
      <w:r>
        <w:rPr>
          <w:b/>
          <w:bCs/>
          <w:sz w:val="96"/>
          <w:szCs w:val="96"/>
          <w:u w:val="single"/>
        </w:rPr>
        <w:t>S</w:t>
      </w:r>
      <w:r>
        <w:rPr>
          <w:b/>
          <w:bCs/>
          <w:sz w:val="96"/>
          <w:szCs w:val="96"/>
        </w:rPr>
        <w:t>tandard</w:t>
      </w:r>
    </w:p>
    <w:p w14:paraId="39E6BF57" w14:textId="77777777" w:rsidR="00D25B80" w:rsidRDefault="00D25B80">
      <w:pPr>
        <w:jc w:val="center"/>
        <w:rPr>
          <w:b/>
          <w:bCs/>
          <w:sz w:val="96"/>
          <w:szCs w:val="96"/>
        </w:rPr>
      </w:pPr>
      <w:r>
        <w:rPr>
          <w:b/>
          <w:bCs/>
          <w:sz w:val="96"/>
          <w:szCs w:val="96"/>
          <w:u w:val="single"/>
        </w:rPr>
        <w:t>E</w:t>
      </w:r>
      <w:r>
        <w:rPr>
          <w:b/>
          <w:bCs/>
          <w:sz w:val="96"/>
          <w:szCs w:val="96"/>
        </w:rPr>
        <w:t>lectronic</w:t>
      </w:r>
    </w:p>
    <w:p w14:paraId="64473D4D" w14:textId="77777777" w:rsidR="00D25B80" w:rsidRDefault="00D25B80">
      <w:pPr>
        <w:jc w:val="center"/>
        <w:rPr>
          <w:b/>
          <w:bCs/>
          <w:sz w:val="96"/>
          <w:szCs w:val="96"/>
        </w:rPr>
      </w:pPr>
      <w:r>
        <w:rPr>
          <w:b/>
          <w:bCs/>
          <w:sz w:val="96"/>
          <w:szCs w:val="96"/>
          <w:u w:val="single"/>
        </w:rPr>
        <w:t>T</w:t>
      </w:r>
      <w:r>
        <w:rPr>
          <w:b/>
          <w:bCs/>
          <w:sz w:val="96"/>
          <w:szCs w:val="96"/>
        </w:rPr>
        <w:t>ransaction</w:t>
      </w:r>
    </w:p>
    <w:p w14:paraId="1C07A4DE" w14:textId="77777777" w:rsidR="00D25B80" w:rsidRDefault="00D25B80">
      <w:pPr>
        <w:jc w:val="center"/>
        <w:rPr>
          <w:sz w:val="72"/>
          <w:szCs w:val="72"/>
        </w:rPr>
      </w:pPr>
    </w:p>
    <w:p w14:paraId="6C4C8FB8" w14:textId="77777777" w:rsidR="00D25B80" w:rsidRDefault="00D25B80">
      <w:pPr>
        <w:jc w:val="center"/>
        <w:rPr>
          <w:b/>
          <w:bCs/>
          <w:sz w:val="72"/>
          <w:szCs w:val="72"/>
        </w:rPr>
      </w:pPr>
      <w:r>
        <w:rPr>
          <w:b/>
          <w:bCs/>
          <w:sz w:val="72"/>
          <w:szCs w:val="72"/>
        </w:rPr>
        <w:t>814_04:</w:t>
      </w:r>
    </w:p>
    <w:p w14:paraId="50327317" w14:textId="77777777" w:rsidR="00D25B80" w:rsidRDefault="00BC7724">
      <w:pPr>
        <w:pStyle w:val="Heading5"/>
      </w:pPr>
      <w:r>
        <w:t>Enrollment</w:t>
      </w:r>
      <w:r w:rsidR="00D25B80">
        <w:t xml:space="preserve"> Notification Response</w:t>
      </w:r>
    </w:p>
    <w:p w14:paraId="3A760CE7" w14:textId="77777777" w:rsidR="00D25B80" w:rsidRDefault="00D25B80">
      <w:pPr>
        <w:jc w:val="center"/>
        <w:rPr>
          <w:sz w:val="72"/>
          <w:szCs w:val="72"/>
        </w:rPr>
      </w:pPr>
    </w:p>
    <w:p w14:paraId="5DD9C1B3" w14:textId="77777777" w:rsidR="00D25B80" w:rsidRDefault="00D25B80">
      <w:pPr>
        <w:jc w:val="center"/>
        <w:rPr>
          <w:sz w:val="72"/>
          <w:szCs w:val="72"/>
          <w:u w:val="single"/>
        </w:rPr>
      </w:pPr>
    </w:p>
    <w:p w14:paraId="05E8CA52" w14:textId="77777777" w:rsidR="00D25B80" w:rsidRDefault="00D25B80">
      <w:pPr>
        <w:rPr>
          <w:sz w:val="32"/>
          <w:szCs w:val="32"/>
          <w:u w:val="single"/>
        </w:rPr>
      </w:pPr>
    </w:p>
    <w:p w14:paraId="4EA65A8B" w14:textId="77777777" w:rsidR="00D25B80" w:rsidRDefault="00D25B8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5EEC6D85" w14:textId="77777777" w:rsidR="00D25B80" w:rsidRPr="00203F17" w:rsidRDefault="00D25B80">
      <w:pPr>
        <w:rPr>
          <w:sz w:val="32"/>
          <w:szCs w:val="32"/>
          <w:lang w:val="fr-FR"/>
        </w:rPr>
      </w:pPr>
      <w:r w:rsidRPr="00203F17">
        <w:rPr>
          <w:sz w:val="32"/>
          <w:szCs w:val="32"/>
          <w:lang w:val="fr-FR"/>
        </w:rPr>
        <w:t>ANSI ASC X12 Ver/Rel 004010</w:t>
      </w:r>
    </w:p>
    <w:p w14:paraId="2F327E27" w14:textId="77777777" w:rsidR="00D25B80" w:rsidRDefault="00D25B80">
      <w:pPr>
        <w:rPr>
          <w:sz w:val="32"/>
          <w:szCs w:val="32"/>
        </w:rPr>
      </w:pPr>
      <w:r>
        <w:rPr>
          <w:sz w:val="32"/>
          <w:szCs w:val="32"/>
        </w:rPr>
        <w:t>Transaction Set 814</w:t>
      </w:r>
    </w:p>
    <w:p w14:paraId="3F1E7B28" w14:textId="77777777" w:rsidR="00D25B80" w:rsidRDefault="00D25B80">
      <w:pPr>
        <w:ind w:right="144"/>
        <w:jc w:val="center"/>
        <w:rPr>
          <w:b/>
          <w:bCs/>
          <w:snapToGrid w:val="0"/>
          <w:sz w:val="40"/>
          <w:szCs w:val="40"/>
        </w:rPr>
      </w:pPr>
      <w:r>
        <w:rPr>
          <w:sz w:val="48"/>
          <w:szCs w:val="48"/>
        </w:rPr>
        <w:br w:type="page"/>
      </w:r>
      <w:r>
        <w:rPr>
          <w:b/>
          <w:bCs/>
          <w:snapToGrid w:val="0"/>
          <w:sz w:val="40"/>
          <w:szCs w:val="40"/>
        </w:rPr>
        <w:lastRenderedPageBreak/>
        <w:t>Texas 814_04:</w:t>
      </w:r>
    </w:p>
    <w:p w14:paraId="0F6770F8" w14:textId="77777777" w:rsidR="00D25B80" w:rsidRDefault="00981942">
      <w:pPr>
        <w:pStyle w:val="Heading7"/>
        <w:jc w:val="center"/>
      </w:pPr>
      <w:r>
        <w:t>Enrollment Notification Response</w:t>
      </w:r>
    </w:p>
    <w:p w14:paraId="0E659FDB" w14:textId="77777777" w:rsidR="00D25B80" w:rsidRDefault="00D25B80">
      <w:pPr>
        <w:ind w:right="144"/>
        <w:rPr>
          <w:snapToGrid w:val="0"/>
          <w:sz w:val="36"/>
          <w:szCs w:val="36"/>
        </w:rPr>
      </w:pPr>
    </w:p>
    <w:p w14:paraId="6BB24C27" w14:textId="77777777" w:rsidR="00D25B80" w:rsidRDefault="00D25B80">
      <w:pPr>
        <w:pStyle w:val="BodyText"/>
        <w:rPr>
          <w:sz w:val="32"/>
          <w:szCs w:val="32"/>
        </w:rPr>
      </w:pPr>
      <w:r>
        <w:rPr>
          <w:sz w:val="32"/>
          <w:szCs w:val="32"/>
        </w:rPr>
        <w:t xml:space="preserve">This transaction set, from the TDSP to ERCOT, is used to provide the </w:t>
      </w:r>
      <w:r w:rsidR="00203F17">
        <w:rPr>
          <w:sz w:val="32"/>
          <w:szCs w:val="32"/>
        </w:rPr>
        <w:t>Scheduled Meter Read Date (SMRD)</w:t>
      </w:r>
      <w:r>
        <w:rPr>
          <w:sz w:val="32"/>
          <w:szCs w:val="32"/>
        </w:rPr>
        <w:t xml:space="preserve"> that the TDSP has calculated and pertinent Customer and Premise information</w:t>
      </w:r>
      <w:r w:rsidR="00203F17">
        <w:rPr>
          <w:sz w:val="32"/>
          <w:szCs w:val="32"/>
        </w:rPr>
        <w:t xml:space="preserve"> in response to a Switch, Move-In, Move-Out to CSA request initiated by a Competitive Retailer or a Mass Transition of ESI IDs initiated by ERCOT.</w:t>
      </w:r>
      <w:r>
        <w:rPr>
          <w:sz w:val="32"/>
          <w:szCs w:val="32"/>
        </w:rPr>
        <w:t xml:space="preserve">  The historical usage</w:t>
      </w:r>
      <w:r w:rsidR="00203F17">
        <w:rPr>
          <w:sz w:val="32"/>
          <w:szCs w:val="32"/>
        </w:rPr>
        <w:t>,</w:t>
      </w:r>
      <w:r>
        <w:rPr>
          <w:sz w:val="32"/>
          <w:szCs w:val="32"/>
        </w:rPr>
        <w:t xml:space="preserve"> if requested</w:t>
      </w:r>
      <w:r w:rsidR="00203F17">
        <w:rPr>
          <w:sz w:val="32"/>
          <w:szCs w:val="32"/>
        </w:rPr>
        <w:t xml:space="preserve"> by the submitter of the initiating transaction,</w:t>
      </w:r>
      <w:r>
        <w:rPr>
          <w:sz w:val="32"/>
          <w:szCs w:val="32"/>
        </w:rPr>
        <w:t xml:space="preserve"> will be sent using the </w:t>
      </w:r>
      <w:r w:rsidR="00203F17">
        <w:rPr>
          <w:sz w:val="32"/>
          <w:szCs w:val="32"/>
        </w:rPr>
        <w:t xml:space="preserve">867_02 </w:t>
      </w:r>
      <w:r>
        <w:rPr>
          <w:sz w:val="32"/>
          <w:szCs w:val="32"/>
        </w:rPr>
        <w:t>transaction.</w:t>
      </w:r>
    </w:p>
    <w:p w14:paraId="32206BD4" w14:textId="77777777" w:rsidR="00D25B80" w:rsidRDefault="00D25B80">
      <w:pPr>
        <w:ind w:right="144"/>
        <w:rPr>
          <w:snapToGrid w:val="0"/>
          <w:sz w:val="32"/>
          <w:szCs w:val="32"/>
        </w:rPr>
      </w:pPr>
    </w:p>
    <w:p w14:paraId="20D58101" w14:textId="77777777" w:rsidR="00D25B80" w:rsidRDefault="00D25B80">
      <w:pPr>
        <w:ind w:right="144"/>
        <w:rPr>
          <w:snapToGrid w:val="0"/>
          <w:sz w:val="32"/>
          <w:szCs w:val="32"/>
        </w:rPr>
      </w:pPr>
      <w:r>
        <w:rPr>
          <w:snapToGrid w:val="0"/>
          <w:sz w:val="32"/>
          <w:szCs w:val="32"/>
        </w:rPr>
        <w:t xml:space="preserve">Document Flow: </w:t>
      </w:r>
    </w:p>
    <w:p w14:paraId="39C2C6CD" w14:textId="77777777" w:rsidR="00D25B80" w:rsidRDefault="00D25B80">
      <w:pPr>
        <w:numPr>
          <w:ilvl w:val="0"/>
          <w:numId w:val="2"/>
        </w:numPr>
        <w:ind w:right="144"/>
        <w:rPr>
          <w:snapToGrid w:val="0"/>
          <w:sz w:val="32"/>
          <w:szCs w:val="32"/>
        </w:rPr>
      </w:pPr>
      <w:r>
        <w:rPr>
          <w:snapToGrid w:val="0"/>
          <w:sz w:val="32"/>
          <w:szCs w:val="32"/>
        </w:rPr>
        <w:t>TDSP to ERCOT</w:t>
      </w:r>
    </w:p>
    <w:p w14:paraId="00516C3C" w14:textId="77777777" w:rsidR="00D25B80" w:rsidRDefault="00D25B80" w:rsidP="00D25B80">
      <w:pPr>
        <w:ind w:right="144"/>
        <w:rPr>
          <w:snapToGrid w:val="0"/>
          <w:sz w:val="32"/>
          <w:szCs w:val="32"/>
        </w:rPr>
      </w:pPr>
    </w:p>
    <w:p w14:paraId="4EB1F165" w14:textId="77777777" w:rsidR="00D25B80" w:rsidRPr="00D25B80" w:rsidRDefault="00D25B80" w:rsidP="00D25B80">
      <w:pPr>
        <w:ind w:right="144"/>
        <w:rPr>
          <w:snapToGrid w:val="0"/>
          <w:sz w:val="32"/>
          <w:szCs w:val="32"/>
        </w:rPr>
      </w:pPr>
      <w:r w:rsidRPr="00D25B80">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B8680FE" w14:textId="77777777" w:rsidR="00D25B80" w:rsidRDefault="00D25B80">
      <w:pPr>
        <w:ind w:right="144"/>
        <w:rPr>
          <w:snapToGrid w:val="0"/>
          <w:sz w:val="32"/>
          <w:szCs w:val="32"/>
        </w:rPr>
      </w:pPr>
    </w:p>
    <w:p w14:paraId="120F5536" w14:textId="77777777" w:rsidR="00D25B80" w:rsidRDefault="00D25B80">
      <w:r>
        <w:rPr>
          <w:sz w:val="48"/>
          <w:szCs w:val="48"/>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925084" w:rsidRPr="003B705C" w14:paraId="6376A33D" w14:textId="77777777" w:rsidTr="00A97CD5">
        <w:trPr>
          <w:cantSplit/>
          <w:trHeight w:val="530"/>
        </w:trPr>
        <w:tc>
          <w:tcPr>
            <w:tcW w:w="1620" w:type="dxa"/>
            <w:tcBorders>
              <w:top w:val="nil"/>
              <w:left w:val="nil"/>
              <w:bottom w:val="nil"/>
              <w:right w:val="nil"/>
            </w:tcBorders>
          </w:tcPr>
          <w:p w14:paraId="7144B049" w14:textId="77777777" w:rsidR="00925084" w:rsidRPr="003B705C" w:rsidRDefault="00925084" w:rsidP="00A97C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20"/>
                <w:szCs w:val="20"/>
              </w:rPr>
            </w:pPr>
            <w:r w:rsidRPr="003B705C">
              <w:rPr>
                <w:sz w:val="20"/>
                <w:szCs w:val="20"/>
              </w:rPr>
              <w:br w:type="page"/>
            </w:r>
          </w:p>
        </w:tc>
        <w:tc>
          <w:tcPr>
            <w:tcW w:w="180" w:type="dxa"/>
            <w:tcBorders>
              <w:top w:val="nil"/>
              <w:left w:val="nil"/>
              <w:bottom w:val="nil"/>
              <w:right w:val="nil"/>
            </w:tcBorders>
          </w:tcPr>
          <w:p w14:paraId="732BDF25" w14:textId="77777777" w:rsidR="00925084" w:rsidRPr="003B705C" w:rsidRDefault="00925084" w:rsidP="00A97CD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20"/>
                <w:szCs w:val="20"/>
              </w:rPr>
            </w:pPr>
          </w:p>
        </w:tc>
        <w:tc>
          <w:tcPr>
            <w:tcW w:w="8100" w:type="dxa"/>
            <w:tcBorders>
              <w:top w:val="nil"/>
              <w:left w:val="nil"/>
              <w:bottom w:val="nil"/>
              <w:right w:val="nil"/>
            </w:tcBorders>
          </w:tcPr>
          <w:p w14:paraId="751C8DBE" w14:textId="77777777" w:rsidR="00925084" w:rsidRPr="003B705C" w:rsidRDefault="00925084" w:rsidP="00A97CD5">
            <w:pPr>
              <w:keepNext/>
              <w:widowControl w:val="0"/>
              <w:tabs>
                <w:tab w:val="left" w:pos="6858"/>
              </w:tabs>
              <w:autoSpaceDE w:val="0"/>
              <w:autoSpaceDN w:val="0"/>
              <w:outlineLvl w:val="0"/>
              <w:rPr>
                <w:b/>
                <w:bCs/>
                <w:sz w:val="32"/>
                <w:szCs w:val="20"/>
              </w:rPr>
            </w:pPr>
            <w:r w:rsidRPr="003B705C">
              <w:rPr>
                <w:b/>
                <w:bCs/>
                <w:sz w:val="32"/>
                <w:szCs w:val="20"/>
              </w:rPr>
              <w:t>Summary of Changes</w:t>
            </w:r>
          </w:p>
        </w:tc>
      </w:tr>
      <w:tr w:rsidR="00925084" w:rsidRPr="003B705C" w14:paraId="618259D8" w14:textId="77777777" w:rsidTr="00A97CD5">
        <w:trPr>
          <w:cantSplit/>
          <w:trHeight w:val="504"/>
        </w:trPr>
        <w:tc>
          <w:tcPr>
            <w:tcW w:w="1620" w:type="dxa"/>
            <w:tcBorders>
              <w:top w:val="nil"/>
              <w:left w:val="nil"/>
              <w:bottom w:val="nil"/>
            </w:tcBorders>
          </w:tcPr>
          <w:p w14:paraId="596146AE" w14:textId="77777777" w:rsidR="00925084" w:rsidRPr="003B705C" w:rsidRDefault="00925084" w:rsidP="00A97C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w:t>
            </w:r>
            <w:r w:rsidRPr="003B705C">
              <w:rPr>
                <w:sz w:val="18"/>
                <w:szCs w:val="18"/>
              </w:rPr>
              <w:t xml:space="preserve"> </w:t>
            </w:r>
            <w:r w:rsidR="002B3C89">
              <w:rPr>
                <w:sz w:val="18"/>
                <w:szCs w:val="18"/>
              </w:rPr>
              <w:t>30,</w:t>
            </w:r>
            <w:r w:rsidRPr="003B705C">
              <w:rPr>
                <w:sz w:val="18"/>
                <w:szCs w:val="18"/>
              </w:rPr>
              <w:t xml:space="preserve"> 20</w:t>
            </w:r>
            <w:r>
              <w:rPr>
                <w:sz w:val="18"/>
                <w:szCs w:val="18"/>
              </w:rPr>
              <w:t>1</w:t>
            </w:r>
            <w:r w:rsidRPr="003B705C">
              <w:rPr>
                <w:sz w:val="18"/>
                <w:szCs w:val="18"/>
              </w:rPr>
              <w:t>0</w:t>
            </w:r>
          </w:p>
          <w:p w14:paraId="03E17428" w14:textId="77777777" w:rsidR="00925084" w:rsidRPr="003B705C" w:rsidRDefault="00925084" w:rsidP="00A97C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sidRPr="003B705C">
              <w:rPr>
                <w:sz w:val="18"/>
                <w:szCs w:val="18"/>
              </w:rPr>
              <w:t xml:space="preserve">Version </w:t>
            </w:r>
            <w:r w:rsidR="00E96605">
              <w:rPr>
                <w:sz w:val="18"/>
                <w:szCs w:val="18"/>
              </w:rPr>
              <w:t>3.0A</w:t>
            </w:r>
          </w:p>
        </w:tc>
        <w:tc>
          <w:tcPr>
            <w:tcW w:w="180" w:type="dxa"/>
            <w:tcBorders>
              <w:top w:val="nil"/>
              <w:left w:val="nil"/>
              <w:bottom w:val="nil"/>
              <w:right w:val="nil"/>
            </w:tcBorders>
          </w:tcPr>
          <w:p w14:paraId="7B31C811" w14:textId="77777777" w:rsidR="00925084" w:rsidRPr="003B705C" w:rsidRDefault="00925084" w:rsidP="00A97CD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3FD53474" w14:textId="77777777" w:rsidR="00A367BA" w:rsidRDefault="00A367BA" w:rsidP="00A367BA">
            <w:pPr>
              <w:autoSpaceDE w:val="0"/>
              <w:autoSpaceDN w:val="0"/>
              <w:rPr>
                <w:sz w:val="18"/>
                <w:szCs w:val="18"/>
              </w:rPr>
            </w:pPr>
            <w:r w:rsidRPr="003B705C">
              <w:rPr>
                <w:sz w:val="18"/>
                <w:szCs w:val="18"/>
              </w:rPr>
              <w:t>Initial Release</w:t>
            </w:r>
          </w:p>
          <w:p w14:paraId="714A1EC7" w14:textId="77777777" w:rsidR="00925084" w:rsidRPr="003B705C" w:rsidRDefault="00925084" w:rsidP="00A97CD5">
            <w:pPr>
              <w:autoSpaceDE w:val="0"/>
              <w:autoSpaceDN w:val="0"/>
              <w:rPr>
                <w:sz w:val="18"/>
                <w:szCs w:val="18"/>
              </w:rPr>
            </w:pPr>
          </w:p>
          <w:p w14:paraId="438BB3ED" w14:textId="77777777" w:rsidR="00C97CD9" w:rsidRPr="003B705C" w:rsidRDefault="00C97CD9" w:rsidP="00A367BA">
            <w:pPr>
              <w:autoSpaceDE w:val="0"/>
              <w:autoSpaceDN w:val="0"/>
              <w:rPr>
                <w:sz w:val="18"/>
                <w:szCs w:val="18"/>
              </w:rPr>
            </w:pPr>
          </w:p>
        </w:tc>
      </w:tr>
      <w:tr w:rsidR="00BC7724" w:rsidRPr="003B705C" w14:paraId="2C42CCFA" w14:textId="77777777" w:rsidTr="00A97CD5">
        <w:trPr>
          <w:cantSplit/>
          <w:trHeight w:val="504"/>
        </w:trPr>
        <w:tc>
          <w:tcPr>
            <w:tcW w:w="1620" w:type="dxa"/>
            <w:tcBorders>
              <w:top w:val="nil"/>
              <w:left w:val="nil"/>
              <w:bottom w:val="nil"/>
            </w:tcBorders>
          </w:tcPr>
          <w:p w14:paraId="60BDAFFF" w14:textId="77777777" w:rsidR="00BC7724" w:rsidRDefault="00D17D1F" w:rsidP="00A97C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June 11</w:t>
            </w:r>
            <w:r w:rsidR="00BC7724">
              <w:rPr>
                <w:sz w:val="18"/>
                <w:szCs w:val="18"/>
              </w:rPr>
              <w:t>, 2012</w:t>
            </w:r>
          </w:p>
        </w:tc>
        <w:tc>
          <w:tcPr>
            <w:tcW w:w="180" w:type="dxa"/>
            <w:tcBorders>
              <w:top w:val="nil"/>
              <w:left w:val="nil"/>
              <w:bottom w:val="nil"/>
              <w:right w:val="nil"/>
            </w:tcBorders>
          </w:tcPr>
          <w:p w14:paraId="6815C57E" w14:textId="77777777" w:rsidR="00BC7724" w:rsidRPr="003B705C" w:rsidRDefault="00BC7724" w:rsidP="00A97CD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26465648" w14:textId="77777777" w:rsidR="00BC7724" w:rsidRDefault="00BC7724" w:rsidP="00A97CD5">
            <w:pPr>
              <w:autoSpaceDE w:val="0"/>
              <w:autoSpaceDN w:val="0"/>
              <w:rPr>
                <w:sz w:val="18"/>
                <w:szCs w:val="18"/>
              </w:rPr>
            </w:pPr>
            <w:r w:rsidRPr="00BC7724">
              <w:rPr>
                <w:sz w:val="18"/>
                <w:szCs w:val="18"/>
              </w:rPr>
              <w:t>Updated examples for TX SET 4.0</w:t>
            </w:r>
          </w:p>
          <w:p w14:paraId="7368C405" w14:textId="77777777" w:rsidR="00BC7724" w:rsidRDefault="00BC7724" w:rsidP="00BC7724">
            <w:pPr>
              <w:rPr>
                <w:sz w:val="18"/>
                <w:szCs w:val="18"/>
              </w:rPr>
            </w:pPr>
          </w:p>
          <w:p w14:paraId="1534F90B" w14:textId="77777777" w:rsidR="00C97CD9" w:rsidRPr="00BC7724" w:rsidRDefault="00C97CD9" w:rsidP="00BC7724">
            <w:pPr>
              <w:rPr>
                <w:sz w:val="18"/>
                <w:szCs w:val="18"/>
              </w:rPr>
            </w:pPr>
          </w:p>
        </w:tc>
      </w:tr>
      <w:tr w:rsidR="00C97CD9" w:rsidRPr="003B705C" w14:paraId="30D28B11" w14:textId="77777777" w:rsidTr="00A97CD5">
        <w:trPr>
          <w:cantSplit/>
          <w:trHeight w:val="504"/>
          <w:ins w:id="0" w:author="MCT" w:date="2023-02-10T09:57:00Z"/>
        </w:trPr>
        <w:tc>
          <w:tcPr>
            <w:tcW w:w="1620" w:type="dxa"/>
            <w:tcBorders>
              <w:top w:val="nil"/>
              <w:left w:val="nil"/>
              <w:bottom w:val="nil"/>
            </w:tcBorders>
          </w:tcPr>
          <w:p w14:paraId="19BE4C38" w14:textId="77777777" w:rsidR="00C97CD9" w:rsidRDefault="006D1E32" w:rsidP="00A97C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ins w:id="1" w:author="MCT" w:date="2023-02-10T09:57:00Z"/>
                <w:sz w:val="18"/>
                <w:szCs w:val="18"/>
              </w:rPr>
            </w:pPr>
            <w:ins w:id="2" w:author="MCT" w:date="2023-05-02T10:30:00Z">
              <w:r>
                <w:rPr>
                  <w:sz w:val="18"/>
                  <w:szCs w:val="18"/>
                </w:rPr>
                <w:t>November 11, 2024</w:t>
              </w:r>
            </w:ins>
          </w:p>
          <w:p w14:paraId="347EB911" w14:textId="77777777" w:rsidR="00C97CD9" w:rsidRDefault="00C97CD9" w:rsidP="00A97C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ins w:id="3" w:author="MCT" w:date="2023-02-10T09:57:00Z"/>
                <w:sz w:val="18"/>
                <w:szCs w:val="18"/>
              </w:rPr>
            </w:pPr>
            <w:ins w:id="4" w:author="MCT" w:date="2023-02-10T09:57:00Z">
              <w:r>
                <w:rPr>
                  <w:sz w:val="18"/>
                  <w:szCs w:val="18"/>
                </w:rPr>
                <w:t>Version 5.0</w:t>
              </w:r>
            </w:ins>
          </w:p>
        </w:tc>
        <w:tc>
          <w:tcPr>
            <w:tcW w:w="180" w:type="dxa"/>
            <w:tcBorders>
              <w:top w:val="nil"/>
              <w:left w:val="nil"/>
              <w:bottom w:val="nil"/>
              <w:right w:val="nil"/>
            </w:tcBorders>
          </w:tcPr>
          <w:p w14:paraId="7C8E87E8" w14:textId="77777777" w:rsidR="00C97CD9" w:rsidRPr="003B705C" w:rsidRDefault="00C97CD9" w:rsidP="00A97CD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ins w:id="5" w:author="MCT" w:date="2023-02-10T09:57:00Z"/>
                <w:bCs/>
                <w:sz w:val="18"/>
                <w:szCs w:val="18"/>
              </w:rPr>
            </w:pPr>
          </w:p>
        </w:tc>
        <w:tc>
          <w:tcPr>
            <w:tcW w:w="8100" w:type="dxa"/>
            <w:tcBorders>
              <w:top w:val="nil"/>
              <w:left w:val="nil"/>
              <w:bottom w:val="nil"/>
              <w:right w:val="nil"/>
            </w:tcBorders>
          </w:tcPr>
          <w:p w14:paraId="0300BB1B" w14:textId="77777777" w:rsidR="0057531F" w:rsidRDefault="00C97CD9" w:rsidP="0057531F">
            <w:pPr>
              <w:autoSpaceDE w:val="0"/>
              <w:autoSpaceDN w:val="0"/>
              <w:rPr>
                <w:ins w:id="6" w:author="MCT" w:date="2023-05-02T10:40:00Z"/>
                <w:sz w:val="18"/>
                <w:szCs w:val="18"/>
              </w:rPr>
            </w:pPr>
            <w:ins w:id="7" w:author="MCT" w:date="2023-02-10T09:57:00Z">
              <w:r>
                <w:rPr>
                  <w:sz w:val="18"/>
                  <w:szCs w:val="18"/>
                </w:rPr>
                <w:t>Added County</w:t>
              </w:r>
            </w:ins>
            <w:ins w:id="8" w:author="MCT" w:date="2023-05-02T10:39:00Z">
              <w:r w:rsidR="0057531F">
                <w:rPr>
                  <w:sz w:val="18"/>
                  <w:szCs w:val="18"/>
                </w:rPr>
                <w:t xml:space="preserve"> to N1*8R address loop</w:t>
              </w:r>
            </w:ins>
          </w:p>
          <w:p w14:paraId="4E16BCF8" w14:textId="77777777" w:rsidR="0057531F" w:rsidRDefault="0057531F" w:rsidP="0057531F">
            <w:pPr>
              <w:autoSpaceDE w:val="0"/>
              <w:autoSpaceDN w:val="0"/>
              <w:rPr>
                <w:ins w:id="9" w:author="MCT" w:date="2023-05-02T15:45:00Z"/>
                <w:sz w:val="18"/>
                <w:szCs w:val="18"/>
              </w:rPr>
            </w:pPr>
            <w:ins w:id="10" w:author="MCT" w:date="2023-05-02T10:40:00Z">
              <w:r>
                <w:rPr>
                  <w:sz w:val="18"/>
                  <w:szCs w:val="18"/>
                </w:rPr>
                <w:t>Added new example for Inadvertent Gain</w:t>
              </w:r>
            </w:ins>
          </w:p>
          <w:p w14:paraId="595C5ED8" w14:textId="77777777" w:rsidR="00BB0D82" w:rsidRDefault="00BB0D82" w:rsidP="0057531F">
            <w:pPr>
              <w:autoSpaceDE w:val="0"/>
              <w:autoSpaceDN w:val="0"/>
              <w:rPr>
                <w:ins w:id="11" w:author="MCT" w:date="2023-05-02T10:40:00Z"/>
                <w:sz w:val="18"/>
                <w:szCs w:val="18"/>
              </w:rPr>
            </w:pPr>
            <w:ins w:id="12" w:author="MCT" w:date="2023-05-02T15:45:00Z">
              <w:r>
                <w:rPr>
                  <w:sz w:val="18"/>
                  <w:szCs w:val="18"/>
                </w:rPr>
                <w:t>Added new example for Metered Service Type</w:t>
              </w:r>
            </w:ins>
          </w:p>
          <w:p w14:paraId="47AF72C3" w14:textId="77777777" w:rsidR="006D1E32" w:rsidRPr="00BC7724" w:rsidRDefault="006D1E32" w:rsidP="0057531F">
            <w:pPr>
              <w:autoSpaceDE w:val="0"/>
              <w:autoSpaceDN w:val="0"/>
              <w:rPr>
                <w:ins w:id="13" w:author="MCT" w:date="2023-02-10T09:57:00Z"/>
                <w:sz w:val="18"/>
                <w:szCs w:val="18"/>
              </w:rPr>
            </w:pPr>
          </w:p>
        </w:tc>
      </w:tr>
    </w:tbl>
    <w:p w14:paraId="182DD80E" w14:textId="77777777" w:rsidR="00D25B80" w:rsidRPr="009D5B66" w:rsidRDefault="00D25B80">
      <w:pPr>
        <w:widowControl w:val="0"/>
        <w:rPr>
          <w:snapToGrid w:val="0"/>
          <w:sz w:val="18"/>
          <w:szCs w:val="18"/>
        </w:rPr>
      </w:pPr>
    </w:p>
    <w:p w14:paraId="31C65280" w14:textId="77777777" w:rsidR="00D25B80" w:rsidRDefault="00D25B80">
      <w:pPr>
        <w:tabs>
          <w:tab w:val="right" w:pos="1800"/>
          <w:tab w:val="left" w:pos="2160"/>
        </w:tabs>
        <w:jc w:val="center"/>
        <w:rPr>
          <w:snapToGrid w:val="0"/>
          <w:sz w:val="20"/>
          <w:szCs w:val="20"/>
        </w:rPr>
      </w:pPr>
      <w:r>
        <w:rPr>
          <w:snapToGrid w:val="0"/>
          <w:sz w:val="20"/>
          <w:szCs w:val="20"/>
        </w:rPr>
        <w:br w:type="page"/>
      </w:r>
    </w:p>
    <w:p w14:paraId="2057C1EF" w14:textId="77777777" w:rsidR="00263D75" w:rsidRDefault="00263D75" w:rsidP="00263D75">
      <w:pPr>
        <w:pStyle w:val="NoSpacing"/>
        <w:rPr>
          <w:snapToGrid w:val="0"/>
        </w:rPr>
      </w:pPr>
      <w:r>
        <w:rPr>
          <w:snapToGrid w:val="0"/>
        </w:rPr>
        <w:t>814_04 Example #</w:t>
      </w:r>
      <w:r w:rsidR="00ED4B02">
        <w:rPr>
          <w:snapToGrid w:val="0"/>
        </w:rPr>
        <w:t xml:space="preserve">1 of </w:t>
      </w:r>
      <w:ins w:id="14" w:author="MCT" w:date="2023-05-02T15:45:00Z">
        <w:r w:rsidR="00BB0D82">
          <w:rPr>
            <w:snapToGrid w:val="0"/>
          </w:rPr>
          <w:t>8</w:t>
        </w:r>
      </w:ins>
      <w:del w:id="15" w:author="MCT" w:date="2023-05-02T10:41:00Z">
        <w:r w:rsidR="00BC7724" w:rsidDel="0057531F">
          <w:rPr>
            <w:snapToGrid w:val="0"/>
          </w:rPr>
          <w:delText>6</w:delText>
        </w:r>
      </w:del>
    </w:p>
    <w:p w14:paraId="61B7A199" w14:textId="77777777" w:rsidR="00ED4B02" w:rsidRDefault="005D2A15" w:rsidP="00263D75">
      <w:pPr>
        <w:pStyle w:val="NoSpacing"/>
        <w:rPr>
          <w:snapToGrid w:val="0"/>
        </w:rPr>
      </w:pPr>
      <w:r w:rsidRPr="005D2A15">
        <w:rPr>
          <w:snapToGrid w:val="0"/>
        </w:rPr>
        <w:t>Standard Switch Accept Response –IOU TDSP to ERCOT</w:t>
      </w:r>
    </w:p>
    <w:tbl>
      <w:tblPr>
        <w:tblW w:w="9140" w:type="dxa"/>
        <w:tblInd w:w="93" w:type="dxa"/>
        <w:tblLayout w:type="fixed"/>
        <w:tblLook w:val="04A0" w:firstRow="1" w:lastRow="0" w:firstColumn="1" w:lastColumn="0" w:noHBand="0" w:noVBand="1"/>
      </w:tblPr>
      <w:tblGrid>
        <w:gridCol w:w="361"/>
        <w:gridCol w:w="361"/>
        <w:gridCol w:w="3703"/>
        <w:gridCol w:w="4715"/>
      </w:tblGrid>
      <w:tr w:rsidR="00BC7724" w14:paraId="33A4B2E5" w14:textId="77777777" w:rsidTr="00D17D1F">
        <w:trPr>
          <w:trHeight w:val="975"/>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5CBF5820" w14:textId="77777777" w:rsidR="00BC7724" w:rsidRDefault="00BC7724" w:rsidP="00D17D1F">
            <w:pPr>
              <w:jc w:val="center"/>
              <w:rPr>
                <w:rFonts w:ascii="Calibri" w:hAnsi="Calibri" w:cs="Calibri"/>
                <w:color w:val="000000"/>
                <w:sz w:val="22"/>
                <w:szCs w:val="22"/>
              </w:rPr>
            </w:pPr>
            <w:r>
              <w:rPr>
                <w:rFonts w:ascii="Calibri" w:hAnsi="Calibri" w:cs="Calibri"/>
                <w:color w:val="000000"/>
                <w:sz w:val="22"/>
                <w:szCs w:val="22"/>
              </w:rPr>
              <w:t>IOU TDSP responds to Standard Switch request</w:t>
            </w:r>
            <w:r>
              <w:rPr>
                <w:rFonts w:ascii="Calibri" w:hAnsi="Calibri" w:cs="Calibri"/>
                <w:color w:val="000000"/>
                <w:sz w:val="22"/>
                <w:szCs w:val="22"/>
              </w:rPr>
              <w:br/>
              <w:t>with Premise Information</w:t>
            </w:r>
          </w:p>
        </w:tc>
      </w:tr>
      <w:tr w:rsidR="00BC7724" w14:paraId="7FBFE0E9" w14:textId="77777777" w:rsidTr="00BC7724">
        <w:trPr>
          <w:trHeight w:val="6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6FCAEA" w14:textId="77777777" w:rsidR="00BC7724" w:rsidRDefault="00BC7724">
            <w:pPr>
              <w:rPr>
                <w:rFonts w:ascii="Calibri" w:hAnsi="Calibri" w:cs="Calibri"/>
                <w:color w:val="000000"/>
                <w:sz w:val="22"/>
                <w:szCs w:val="22"/>
              </w:rPr>
            </w:pPr>
            <w:r>
              <w:rPr>
                <w:rFonts w:ascii="Calibri" w:hAnsi="Calibri" w:cs="Calibri"/>
                <w:color w:val="000000"/>
                <w:sz w:val="22"/>
                <w:szCs w:val="22"/>
              </w:rPr>
              <w:t>ST~814~000000001</w:t>
            </w:r>
          </w:p>
        </w:tc>
        <w:tc>
          <w:tcPr>
            <w:tcW w:w="4715" w:type="dxa"/>
            <w:tcBorders>
              <w:top w:val="nil"/>
              <w:left w:val="nil"/>
              <w:bottom w:val="single" w:sz="4" w:space="0" w:color="auto"/>
              <w:right w:val="single" w:sz="4" w:space="0" w:color="auto"/>
            </w:tcBorders>
            <w:shd w:val="clear" w:color="auto" w:fill="auto"/>
            <w:hideMark/>
          </w:tcPr>
          <w:p w14:paraId="6BC85709" w14:textId="77777777" w:rsidR="00BC7724" w:rsidRDefault="00BC7724">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C7724" w14:paraId="776878C4" w14:textId="77777777" w:rsidTr="00BC7724">
        <w:trPr>
          <w:trHeight w:val="9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F245987" w14:textId="77777777" w:rsidR="00BC7724" w:rsidRDefault="00BC7724">
            <w:pPr>
              <w:rPr>
                <w:rFonts w:ascii="Calibri" w:hAnsi="Calibri" w:cs="Calibri"/>
                <w:color w:val="000000"/>
                <w:sz w:val="22"/>
                <w:szCs w:val="22"/>
              </w:rPr>
            </w:pPr>
            <w:r>
              <w:rPr>
                <w:rFonts w:ascii="Calibri" w:hAnsi="Calibri" w:cs="Calibri"/>
                <w:color w:val="000000"/>
                <w:sz w:val="22"/>
                <w:szCs w:val="22"/>
              </w:rPr>
              <w:t>BGN~11~200805101201001~20080510~~~200805101956534~~4</w:t>
            </w:r>
          </w:p>
        </w:tc>
        <w:tc>
          <w:tcPr>
            <w:tcW w:w="4715" w:type="dxa"/>
            <w:tcBorders>
              <w:top w:val="nil"/>
              <w:left w:val="nil"/>
              <w:bottom w:val="single" w:sz="4" w:space="0" w:color="auto"/>
              <w:right w:val="single" w:sz="4" w:space="0" w:color="auto"/>
            </w:tcBorders>
            <w:shd w:val="clear" w:color="auto" w:fill="auto"/>
            <w:hideMark/>
          </w:tcPr>
          <w:p w14:paraId="308B9F3B" w14:textId="77777777" w:rsidR="00BC7724" w:rsidRDefault="00BC7724">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BC7724" w14:paraId="29A8BCF4" w14:textId="77777777" w:rsidTr="00BC7724">
        <w:trPr>
          <w:trHeight w:val="3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DEDEB57" w14:textId="77777777" w:rsidR="00BC7724" w:rsidRDefault="00BC7724">
            <w:pPr>
              <w:rPr>
                <w:rFonts w:ascii="Calibri" w:hAnsi="Calibri" w:cs="Calibri"/>
                <w:color w:val="000000"/>
                <w:sz w:val="22"/>
                <w:szCs w:val="22"/>
              </w:rPr>
            </w:pPr>
            <w:r>
              <w:rPr>
                <w:rFonts w:ascii="Calibri" w:hAnsi="Calibri" w:cs="Calibri"/>
                <w:color w:val="000000"/>
                <w:sz w:val="22"/>
                <w:szCs w:val="22"/>
              </w:rPr>
              <w:t>N1~8R~PREMISE</w:t>
            </w:r>
          </w:p>
        </w:tc>
        <w:tc>
          <w:tcPr>
            <w:tcW w:w="4715" w:type="dxa"/>
            <w:tcBorders>
              <w:top w:val="nil"/>
              <w:left w:val="nil"/>
              <w:bottom w:val="single" w:sz="4" w:space="0" w:color="auto"/>
              <w:right w:val="single" w:sz="4" w:space="0" w:color="auto"/>
            </w:tcBorders>
            <w:shd w:val="clear" w:color="auto" w:fill="auto"/>
            <w:hideMark/>
          </w:tcPr>
          <w:p w14:paraId="2B6A576D" w14:textId="77777777" w:rsidR="00BC7724" w:rsidRDefault="00BC7724">
            <w:pPr>
              <w:rPr>
                <w:rFonts w:ascii="Calibri" w:hAnsi="Calibri" w:cs="Calibri"/>
                <w:color w:val="000000"/>
                <w:sz w:val="22"/>
                <w:szCs w:val="22"/>
              </w:rPr>
            </w:pPr>
            <w:r>
              <w:rPr>
                <w:rFonts w:ascii="Calibri" w:hAnsi="Calibri" w:cs="Calibri"/>
                <w:color w:val="000000"/>
                <w:sz w:val="22"/>
                <w:szCs w:val="22"/>
              </w:rPr>
              <w:t xml:space="preserve">Customer Name </w:t>
            </w:r>
          </w:p>
        </w:tc>
      </w:tr>
      <w:tr w:rsidR="00BC7724" w14:paraId="697D35B7" w14:textId="77777777" w:rsidTr="00BC7724">
        <w:trPr>
          <w:trHeight w:val="300"/>
        </w:trPr>
        <w:tc>
          <w:tcPr>
            <w:tcW w:w="361" w:type="dxa"/>
            <w:tcBorders>
              <w:top w:val="nil"/>
              <w:left w:val="nil"/>
              <w:bottom w:val="nil"/>
              <w:right w:val="single" w:sz="4" w:space="0" w:color="auto"/>
            </w:tcBorders>
            <w:shd w:val="clear" w:color="auto" w:fill="auto"/>
            <w:hideMark/>
          </w:tcPr>
          <w:p w14:paraId="496593A3"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58DDBA7E" w14:textId="77777777" w:rsidR="00BC7724" w:rsidRDefault="00BC7724">
            <w:pPr>
              <w:rPr>
                <w:rFonts w:ascii="Calibri" w:hAnsi="Calibri" w:cs="Calibri"/>
                <w:color w:val="000000"/>
                <w:sz w:val="22"/>
                <w:szCs w:val="22"/>
              </w:rPr>
            </w:pPr>
            <w:r>
              <w:rPr>
                <w:rFonts w:ascii="Calibri" w:hAnsi="Calibri" w:cs="Calibri"/>
                <w:color w:val="000000"/>
                <w:sz w:val="22"/>
                <w:szCs w:val="22"/>
              </w:rPr>
              <w:t>N3~123 MAIN AVE</w:t>
            </w:r>
          </w:p>
        </w:tc>
        <w:tc>
          <w:tcPr>
            <w:tcW w:w="4715" w:type="dxa"/>
            <w:tcBorders>
              <w:top w:val="nil"/>
              <w:left w:val="nil"/>
              <w:bottom w:val="single" w:sz="4" w:space="0" w:color="auto"/>
              <w:right w:val="single" w:sz="4" w:space="0" w:color="auto"/>
            </w:tcBorders>
            <w:shd w:val="clear" w:color="auto" w:fill="auto"/>
            <w:hideMark/>
          </w:tcPr>
          <w:p w14:paraId="4D484B4A" w14:textId="77777777" w:rsidR="00BC7724" w:rsidRDefault="00BC7724">
            <w:pPr>
              <w:rPr>
                <w:rFonts w:ascii="Calibri" w:hAnsi="Calibri" w:cs="Calibri"/>
                <w:color w:val="000000"/>
                <w:sz w:val="22"/>
                <w:szCs w:val="22"/>
              </w:rPr>
            </w:pPr>
            <w:r>
              <w:rPr>
                <w:rFonts w:ascii="Calibri" w:hAnsi="Calibri" w:cs="Calibri"/>
                <w:color w:val="000000"/>
                <w:sz w:val="22"/>
                <w:szCs w:val="22"/>
              </w:rPr>
              <w:t>Service Address</w:t>
            </w:r>
          </w:p>
        </w:tc>
      </w:tr>
      <w:tr w:rsidR="00BC7724" w14:paraId="5B9F0140" w14:textId="77777777" w:rsidTr="00BC7724">
        <w:trPr>
          <w:trHeight w:val="300"/>
        </w:trPr>
        <w:tc>
          <w:tcPr>
            <w:tcW w:w="361" w:type="dxa"/>
            <w:tcBorders>
              <w:top w:val="nil"/>
              <w:left w:val="nil"/>
              <w:bottom w:val="single" w:sz="4" w:space="0" w:color="auto"/>
              <w:right w:val="single" w:sz="4" w:space="0" w:color="auto"/>
            </w:tcBorders>
            <w:shd w:val="clear" w:color="auto" w:fill="auto"/>
            <w:hideMark/>
          </w:tcPr>
          <w:p w14:paraId="03829389"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4362B162" w14:textId="77777777" w:rsidR="00BC7724" w:rsidRDefault="00BC7724">
            <w:pPr>
              <w:rPr>
                <w:rFonts w:ascii="Calibri" w:hAnsi="Calibri" w:cs="Calibri"/>
                <w:color w:val="000000"/>
                <w:sz w:val="22"/>
                <w:szCs w:val="22"/>
              </w:rPr>
            </w:pPr>
            <w:r>
              <w:rPr>
                <w:rFonts w:ascii="Calibri" w:hAnsi="Calibri" w:cs="Calibri"/>
                <w:color w:val="000000"/>
                <w:sz w:val="22"/>
                <w:szCs w:val="22"/>
              </w:rPr>
              <w:t>N4~ANYTOWN~TX~77777</w:t>
            </w:r>
            <w:ins w:id="16" w:author="MCT" w:date="2023-02-10T09:58:00Z">
              <w:r w:rsidR="00C97CD9">
                <w:rPr>
                  <w:rFonts w:ascii="Calibri" w:hAnsi="Calibri" w:cs="Calibri"/>
                  <w:color w:val="000000"/>
                  <w:sz w:val="22"/>
                  <w:szCs w:val="22"/>
                </w:rPr>
                <w:t>~~CO~HARRIS</w:t>
              </w:r>
            </w:ins>
          </w:p>
        </w:tc>
        <w:tc>
          <w:tcPr>
            <w:tcW w:w="4715" w:type="dxa"/>
            <w:tcBorders>
              <w:top w:val="nil"/>
              <w:left w:val="nil"/>
              <w:bottom w:val="single" w:sz="4" w:space="0" w:color="auto"/>
              <w:right w:val="single" w:sz="4" w:space="0" w:color="auto"/>
            </w:tcBorders>
            <w:shd w:val="clear" w:color="auto" w:fill="auto"/>
            <w:hideMark/>
          </w:tcPr>
          <w:p w14:paraId="3C3BC26F" w14:textId="77777777" w:rsidR="00BC7724" w:rsidRDefault="00BC7724">
            <w:pPr>
              <w:rPr>
                <w:rFonts w:ascii="Calibri" w:hAnsi="Calibri" w:cs="Calibri"/>
                <w:color w:val="000000"/>
                <w:sz w:val="22"/>
                <w:szCs w:val="22"/>
              </w:rPr>
            </w:pPr>
            <w:r>
              <w:rPr>
                <w:rFonts w:ascii="Calibri" w:hAnsi="Calibri" w:cs="Calibri"/>
                <w:color w:val="000000"/>
                <w:sz w:val="22"/>
                <w:szCs w:val="22"/>
              </w:rPr>
              <w:t>City, State, Zip</w:t>
            </w:r>
            <w:ins w:id="17" w:author="MCT" w:date="2023-02-10T09:58:00Z">
              <w:r w:rsidR="00C97CD9">
                <w:rPr>
                  <w:rFonts w:ascii="Calibri" w:hAnsi="Calibri" w:cs="Calibri"/>
                  <w:color w:val="000000"/>
                  <w:sz w:val="22"/>
                  <w:szCs w:val="22"/>
                </w:rPr>
                <w:t>, County</w:t>
              </w:r>
            </w:ins>
          </w:p>
        </w:tc>
      </w:tr>
      <w:tr w:rsidR="00BC7724" w14:paraId="15553882" w14:textId="77777777" w:rsidTr="00BC7724">
        <w:trPr>
          <w:trHeight w:val="3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DFFE7C9" w14:textId="77777777" w:rsidR="00BC7724" w:rsidRDefault="00BC7724">
            <w:pPr>
              <w:rPr>
                <w:rFonts w:ascii="Calibri" w:hAnsi="Calibri" w:cs="Calibri"/>
                <w:color w:val="000000"/>
                <w:sz w:val="22"/>
                <w:szCs w:val="22"/>
              </w:rPr>
            </w:pPr>
            <w:r>
              <w:rPr>
                <w:rFonts w:ascii="Calibri" w:hAnsi="Calibri" w:cs="Calibri"/>
                <w:color w:val="000000"/>
                <w:sz w:val="22"/>
                <w:szCs w:val="22"/>
              </w:rPr>
              <w:t>N1~8S~TDSP NAME~1~009876543~~41</w:t>
            </w:r>
          </w:p>
        </w:tc>
        <w:tc>
          <w:tcPr>
            <w:tcW w:w="4715" w:type="dxa"/>
            <w:tcBorders>
              <w:top w:val="nil"/>
              <w:left w:val="nil"/>
              <w:bottom w:val="single" w:sz="4" w:space="0" w:color="auto"/>
              <w:right w:val="single" w:sz="4" w:space="0" w:color="auto"/>
            </w:tcBorders>
            <w:shd w:val="clear" w:color="auto" w:fill="auto"/>
            <w:hideMark/>
          </w:tcPr>
          <w:p w14:paraId="5D6C0DAB" w14:textId="77777777" w:rsidR="00BC7724" w:rsidRDefault="00BC7724">
            <w:pPr>
              <w:rPr>
                <w:rFonts w:ascii="Calibri" w:hAnsi="Calibri" w:cs="Calibri"/>
                <w:color w:val="000000"/>
                <w:sz w:val="22"/>
                <w:szCs w:val="22"/>
              </w:rPr>
            </w:pPr>
            <w:r>
              <w:rPr>
                <w:rFonts w:ascii="Calibri" w:hAnsi="Calibri" w:cs="Calibri"/>
                <w:color w:val="000000"/>
                <w:sz w:val="22"/>
                <w:szCs w:val="22"/>
              </w:rPr>
              <w:t>TDSP Name and DUNS Number, Sender</w:t>
            </w:r>
          </w:p>
        </w:tc>
      </w:tr>
      <w:tr w:rsidR="00BC7724" w14:paraId="4D789969" w14:textId="77777777" w:rsidTr="00BC7724">
        <w:trPr>
          <w:trHeight w:val="3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1658F79" w14:textId="77777777" w:rsidR="00BC7724" w:rsidRDefault="00BC7724">
            <w:pPr>
              <w:rPr>
                <w:rFonts w:ascii="Calibri" w:hAnsi="Calibri" w:cs="Calibri"/>
                <w:color w:val="000000"/>
                <w:sz w:val="22"/>
                <w:szCs w:val="22"/>
              </w:rPr>
            </w:pPr>
            <w:r>
              <w:rPr>
                <w:rFonts w:ascii="Calibri" w:hAnsi="Calibri" w:cs="Calibri"/>
                <w:color w:val="000000"/>
                <w:sz w:val="22"/>
                <w:szCs w:val="22"/>
              </w:rPr>
              <w:t>N1~AY~ERCOT~1~183529049~~40</w:t>
            </w:r>
          </w:p>
        </w:tc>
        <w:tc>
          <w:tcPr>
            <w:tcW w:w="4715" w:type="dxa"/>
            <w:tcBorders>
              <w:top w:val="nil"/>
              <w:left w:val="nil"/>
              <w:bottom w:val="single" w:sz="4" w:space="0" w:color="auto"/>
              <w:right w:val="single" w:sz="4" w:space="0" w:color="auto"/>
            </w:tcBorders>
            <w:shd w:val="clear" w:color="auto" w:fill="auto"/>
            <w:hideMark/>
          </w:tcPr>
          <w:p w14:paraId="303DC9EF" w14:textId="77777777" w:rsidR="00BC7724" w:rsidRDefault="00BC7724">
            <w:pPr>
              <w:rPr>
                <w:rFonts w:ascii="Calibri" w:hAnsi="Calibri" w:cs="Calibri"/>
                <w:color w:val="000000"/>
                <w:sz w:val="22"/>
                <w:szCs w:val="22"/>
              </w:rPr>
            </w:pPr>
            <w:r>
              <w:rPr>
                <w:rFonts w:ascii="Calibri" w:hAnsi="Calibri" w:cs="Calibri"/>
                <w:color w:val="000000"/>
                <w:sz w:val="22"/>
                <w:szCs w:val="22"/>
              </w:rPr>
              <w:t xml:space="preserve">ERCOT Name and DUNS </w:t>
            </w:r>
            <w:del w:id="18" w:author="MCT" w:date="2023-05-02T10:41:00Z">
              <w:r w:rsidDel="0057531F">
                <w:rPr>
                  <w:rFonts w:ascii="Calibri" w:hAnsi="Calibri" w:cs="Calibri"/>
                  <w:color w:val="000000"/>
                  <w:sz w:val="22"/>
                  <w:szCs w:val="22"/>
                </w:rPr>
                <w:delText>Number ,</w:delText>
              </w:r>
            </w:del>
            <w:ins w:id="19" w:author="MCT" w:date="2023-05-02T10:41:00Z">
              <w:r w:rsidR="0057531F">
                <w:rPr>
                  <w:rFonts w:ascii="Calibri" w:hAnsi="Calibri" w:cs="Calibri"/>
                  <w:color w:val="000000"/>
                  <w:sz w:val="22"/>
                  <w:szCs w:val="22"/>
                </w:rPr>
                <w:t>Number,</w:t>
              </w:r>
            </w:ins>
            <w:r>
              <w:rPr>
                <w:rFonts w:ascii="Calibri" w:hAnsi="Calibri" w:cs="Calibri"/>
                <w:color w:val="000000"/>
                <w:sz w:val="22"/>
                <w:szCs w:val="22"/>
              </w:rPr>
              <w:t xml:space="preserve"> Receiver</w:t>
            </w:r>
          </w:p>
        </w:tc>
      </w:tr>
      <w:tr w:rsidR="00BC7724" w14:paraId="2F945BDA" w14:textId="77777777" w:rsidTr="00BC7724">
        <w:trPr>
          <w:trHeight w:val="3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6A23058" w14:textId="77777777" w:rsidR="00BC7724" w:rsidRDefault="00BC7724">
            <w:pPr>
              <w:rPr>
                <w:rFonts w:ascii="Calibri" w:hAnsi="Calibri" w:cs="Calibri"/>
                <w:color w:val="000000"/>
                <w:sz w:val="22"/>
                <w:szCs w:val="22"/>
              </w:rPr>
            </w:pPr>
            <w:r>
              <w:rPr>
                <w:rFonts w:ascii="Calibri" w:hAnsi="Calibri" w:cs="Calibri"/>
                <w:color w:val="000000"/>
                <w:sz w:val="22"/>
                <w:szCs w:val="22"/>
              </w:rPr>
              <w:t>N1~SJ~CR NAME~1~987654321</w:t>
            </w:r>
          </w:p>
        </w:tc>
        <w:tc>
          <w:tcPr>
            <w:tcW w:w="4715" w:type="dxa"/>
            <w:tcBorders>
              <w:top w:val="nil"/>
              <w:left w:val="nil"/>
              <w:bottom w:val="single" w:sz="4" w:space="0" w:color="auto"/>
              <w:right w:val="single" w:sz="4" w:space="0" w:color="auto"/>
            </w:tcBorders>
            <w:shd w:val="clear" w:color="auto" w:fill="auto"/>
            <w:hideMark/>
          </w:tcPr>
          <w:p w14:paraId="37255E03" w14:textId="77777777" w:rsidR="00BC7724" w:rsidRDefault="00BC7724">
            <w:pPr>
              <w:rPr>
                <w:rFonts w:ascii="Calibri" w:hAnsi="Calibri" w:cs="Calibri"/>
                <w:color w:val="000000"/>
                <w:sz w:val="22"/>
                <w:szCs w:val="22"/>
              </w:rPr>
            </w:pPr>
            <w:r>
              <w:rPr>
                <w:rFonts w:ascii="Calibri" w:hAnsi="Calibri" w:cs="Calibri"/>
                <w:color w:val="000000"/>
                <w:sz w:val="22"/>
                <w:szCs w:val="22"/>
              </w:rPr>
              <w:t>CR Name and DUNS Number</w:t>
            </w:r>
          </w:p>
        </w:tc>
      </w:tr>
      <w:tr w:rsidR="00BC7724" w14:paraId="2836EBCC" w14:textId="77777777" w:rsidTr="00BC7724">
        <w:trPr>
          <w:trHeight w:val="6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9948DF7" w14:textId="77777777" w:rsidR="00BC7724" w:rsidRDefault="00BC7724">
            <w:pPr>
              <w:rPr>
                <w:rFonts w:ascii="Calibri" w:hAnsi="Calibri" w:cs="Calibri"/>
                <w:color w:val="000000"/>
                <w:sz w:val="22"/>
                <w:szCs w:val="22"/>
              </w:rPr>
            </w:pPr>
            <w:r>
              <w:rPr>
                <w:rFonts w:ascii="Calibri" w:hAnsi="Calibri" w:cs="Calibri"/>
                <w:color w:val="000000"/>
                <w:sz w:val="22"/>
                <w:szCs w:val="22"/>
              </w:rPr>
              <w:t>LIN~1~SH~EL~SH~CE~SH~HU</w:t>
            </w:r>
          </w:p>
        </w:tc>
        <w:tc>
          <w:tcPr>
            <w:tcW w:w="4715" w:type="dxa"/>
            <w:tcBorders>
              <w:top w:val="nil"/>
              <w:left w:val="nil"/>
              <w:bottom w:val="single" w:sz="4" w:space="0" w:color="auto"/>
              <w:right w:val="single" w:sz="4" w:space="0" w:color="auto"/>
            </w:tcBorders>
            <w:shd w:val="clear" w:color="auto" w:fill="auto"/>
            <w:hideMark/>
          </w:tcPr>
          <w:p w14:paraId="0317196C" w14:textId="77777777" w:rsidR="00BC7724" w:rsidRDefault="00BC7724">
            <w:pPr>
              <w:rPr>
                <w:rFonts w:ascii="Calibri" w:hAnsi="Calibri" w:cs="Calibri"/>
                <w:color w:val="000000"/>
                <w:sz w:val="22"/>
                <w:szCs w:val="22"/>
              </w:rPr>
            </w:pPr>
            <w:r>
              <w:rPr>
                <w:rFonts w:ascii="Calibri" w:hAnsi="Calibri" w:cs="Calibri"/>
                <w:color w:val="000000"/>
                <w:sz w:val="22"/>
                <w:szCs w:val="22"/>
              </w:rPr>
              <w:t xml:space="preserve">Cycle Switch and Historical Summarized Usage Request </w:t>
            </w:r>
          </w:p>
        </w:tc>
      </w:tr>
      <w:tr w:rsidR="00BC7724" w14:paraId="1529FD0D" w14:textId="77777777" w:rsidTr="00BC7724">
        <w:trPr>
          <w:trHeight w:val="300"/>
        </w:trPr>
        <w:tc>
          <w:tcPr>
            <w:tcW w:w="361" w:type="dxa"/>
            <w:tcBorders>
              <w:top w:val="nil"/>
              <w:left w:val="nil"/>
              <w:bottom w:val="nil"/>
              <w:right w:val="single" w:sz="4" w:space="0" w:color="auto"/>
            </w:tcBorders>
            <w:shd w:val="clear" w:color="auto" w:fill="auto"/>
            <w:hideMark/>
          </w:tcPr>
          <w:p w14:paraId="5E00C75A"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5EECBB29" w14:textId="77777777" w:rsidR="00BC7724" w:rsidRDefault="00BC7724">
            <w:pPr>
              <w:rPr>
                <w:rFonts w:ascii="Calibri" w:hAnsi="Calibri" w:cs="Calibri"/>
                <w:color w:val="000000"/>
                <w:sz w:val="22"/>
                <w:szCs w:val="22"/>
              </w:rPr>
            </w:pPr>
            <w:r>
              <w:rPr>
                <w:rFonts w:ascii="Calibri" w:hAnsi="Calibri" w:cs="Calibri"/>
                <w:color w:val="000000"/>
                <w:sz w:val="22"/>
                <w:szCs w:val="22"/>
              </w:rPr>
              <w:t>ASI~WQ~101</w:t>
            </w:r>
          </w:p>
        </w:tc>
        <w:tc>
          <w:tcPr>
            <w:tcW w:w="4715" w:type="dxa"/>
            <w:tcBorders>
              <w:top w:val="nil"/>
              <w:left w:val="nil"/>
              <w:bottom w:val="single" w:sz="4" w:space="0" w:color="auto"/>
              <w:right w:val="single" w:sz="4" w:space="0" w:color="auto"/>
            </w:tcBorders>
            <w:shd w:val="clear" w:color="auto" w:fill="auto"/>
            <w:hideMark/>
          </w:tcPr>
          <w:p w14:paraId="3AD4EA36" w14:textId="77777777" w:rsidR="00BC7724" w:rsidRDefault="00BC7724">
            <w:pPr>
              <w:rPr>
                <w:rFonts w:ascii="Calibri" w:hAnsi="Calibri" w:cs="Calibri"/>
                <w:color w:val="000000"/>
                <w:sz w:val="22"/>
                <w:szCs w:val="22"/>
              </w:rPr>
            </w:pPr>
            <w:r>
              <w:rPr>
                <w:rFonts w:ascii="Calibri" w:hAnsi="Calibri" w:cs="Calibri"/>
                <w:color w:val="000000"/>
                <w:sz w:val="22"/>
                <w:szCs w:val="22"/>
              </w:rPr>
              <w:t>Accept Change in CR</w:t>
            </w:r>
          </w:p>
        </w:tc>
      </w:tr>
      <w:tr w:rsidR="00BC7724" w14:paraId="3A13D373" w14:textId="77777777" w:rsidTr="00BC7724">
        <w:trPr>
          <w:trHeight w:val="300"/>
        </w:trPr>
        <w:tc>
          <w:tcPr>
            <w:tcW w:w="361" w:type="dxa"/>
            <w:tcBorders>
              <w:top w:val="nil"/>
              <w:left w:val="nil"/>
              <w:bottom w:val="nil"/>
              <w:right w:val="single" w:sz="4" w:space="0" w:color="auto"/>
            </w:tcBorders>
            <w:shd w:val="clear" w:color="auto" w:fill="auto"/>
            <w:hideMark/>
          </w:tcPr>
          <w:p w14:paraId="06DD90A0"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7D0206BD" w14:textId="77777777" w:rsidR="00BC7724" w:rsidRDefault="00BC7724">
            <w:pPr>
              <w:rPr>
                <w:rFonts w:ascii="Calibri" w:hAnsi="Calibri" w:cs="Calibri"/>
                <w:color w:val="000000"/>
                <w:sz w:val="22"/>
                <w:szCs w:val="22"/>
              </w:rPr>
            </w:pPr>
            <w:r>
              <w:rPr>
                <w:rFonts w:ascii="Calibri" w:hAnsi="Calibri" w:cs="Calibri"/>
                <w:color w:val="000000"/>
                <w:sz w:val="22"/>
                <w:szCs w:val="22"/>
              </w:rPr>
              <w:t>REF~AQ~A</w:t>
            </w:r>
          </w:p>
        </w:tc>
        <w:tc>
          <w:tcPr>
            <w:tcW w:w="4715" w:type="dxa"/>
            <w:tcBorders>
              <w:top w:val="nil"/>
              <w:left w:val="nil"/>
              <w:bottom w:val="single" w:sz="4" w:space="0" w:color="auto"/>
              <w:right w:val="single" w:sz="4" w:space="0" w:color="auto"/>
            </w:tcBorders>
            <w:shd w:val="clear" w:color="auto" w:fill="auto"/>
            <w:hideMark/>
          </w:tcPr>
          <w:p w14:paraId="51C97ED7" w14:textId="77777777" w:rsidR="00BC7724" w:rsidRDefault="00BC7724">
            <w:pPr>
              <w:rPr>
                <w:rFonts w:ascii="Calibri" w:hAnsi="Calibri" w:cs="Calibri"/>
                <w:color w:val="000000"/>
                <w:sz w:val="22"/>
                <w:szCs w:val="22"/>
              </w:rPr>
            </w:pPr>
            <w:r>
              <w:rPr>
                <w:rFonts w:ascii="Calibri" w:hAnsi="Calibri" w:cs="Calibri"/>
                <w:color w:val="000000"/>
                <w:sz w:val="22"/>
                <w:szCs w:val="22"/>
              </w:rPr>
              <w:t>Distribution Loss Factor</w:t>
            </w:r>
          </w:p>
        </w:tc>
      </w:tr>
      <w:tr w:rsidR="00BC7724" w14:paraId="1FF77F21" w14:textId="77777777" w:rsidTr="00BC7724">
        <w:trPr>
          <w:trHeight w:val="300"/>
        </w:trPr>
        <w:tc>
          <w:tcPr>
            <w:tcW w:w="361" w:type="dxa"/>
            <w:tcBorders>
              <w:top w:val="nil"/>
              <w:left w:val="nil"/>
              <w:bottom w:val="nil"/>
              <w:right w:val="single" w:sz="4" w:space="0" w:color="auto"/>
            </w:tcBorders>
            <w:shd w:val="clear" w:color="auto" w:fill="auto"/>
            <w:hideMark/>
          </w:tcPr>
          <w:p w14:paraId="25A3B859"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14E3F272" w14:textId="77777777" w:rsidR="00BC7724" w:rsidRDefault="00BC7724">
            <w:pPr>
              <w:rPr>
                <w:rFonts w:ascii="Calibri" w:hAnsi="Calibri" w:cs="Calibri"/>
                <w:color w:val="000000"/>
                <w:sz w:val="22"/>
                <w:szCs w:val="22"/>
              </w:rPr>
            </w:pPr>
            <w:r>
              <w:rPr>
                <w:rFonts w:ascii="Calibri" w:hAnsi="Calibri" w:cs="Calibri"/>
                <w:color w:val="000000"/>
                <w:sz w:val="22"/>
                <w:szCs w:val="22"/>
              </w:rPr>
              <w:t>REF~SU~N</w:t>
            </w:r>
          </w:p>
        </w:tc>
        <w:tc>
          <w:tcPr>
            <w:tcW w:w="4715" w:type="dxa"/>
            <w:tcBorders>
              <w:top w:val="nil"/>
              <w:left w:val="nil"/>
              <w:bottom w:val="single" w:sz="4" w:space="0" w:color="auto"/>
              <w:right w:val="single" w:sz="4" w:space="0" w:color="auto"/>
            </w:tcBorders>
            <w:shd w:val="clear" w:color="auto" w:fill="auto"/>
            <w:hideMark/>
          </w:tcPr>
          <w:p w14:paraId="07D8B72A" w14:textId="77777777" w:rsidR="00BC7724" w:rsidRDefault="00BC7724">
            <w:pPr>
              <w:rPr>
                <w:rFonts w:ascii="Calibri" w:hAnsi="Calibri" w:cs="Calibri"/>
                <w:color w:val="000000"/>
                <w:sz w:val="22"/>
                <w:szCs w:val="22"/>
              </w:rPr>
            </w:pPr>
            <w:r>
              <w:rPr>
                <w:rFonts w:ascii="Calibri" w:hAnsi="Calibri" w:cs="Calibri"/>
                <w:color w:val="000000"/>
                <w:sz w:val="22"/>
                <w:szCs w:val="22"/>
              </w:rPr>
              <w:t>Special Needs Indicator</w:t>
            </w:r>
          </w:p>
        </w:tc>
      </w:tr>
      <w:tr w:rsidR="00BC7724" w14:paraId="5E18C79E" w14:textId="77777777" w:rsidTr="00BC7724">
        <w:trPr>
          <w:trHeight w:val="300"/>
        </w:trPr>
        <w:tc>
          <w:tcPr>
            <w:tcW w:w="361" w:type="dxa"/>
            <w:tcBorders>
              <w:top w:val="nil"/>
              <w:left w:val="nil"/>
              <w:bottom w:val="nil"/>
              <w:right w:val="single" w:sz="4" w:space="0" w:color="auto"/>
            </w:tcBorders>
            <w:shd w:val="clear" w:color="auto" w:fill="auto"/>
            <w:hideMark/>
          </w:tcPr>
          <w:p w14:paraId="74D4E9A8"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2714B59D" w14:textId="77777777" w:rsidR="00BC7724" w:rsidRDefault="00BC7724">
            <w:pPr>
              <w:rPr>
                <w:rFonts w:ascii="Calibri" w:hAnsi="Calibri" w:cs="Calibri"/>
                <w:color w:val="000000"/>
                <w:sz w:val="22"/>
                <w:szCs w:val="22"/>
              </w:rPr>
            </w:pPr>
            <w:r>
              <w:rPr>
                <w:rFonts w:ascii="Calibri" w:hAnsi="Calibri" w:cs="Calibri"/>
                <w:color w:val="000000"/>
                <w:sz w:val="22"/>
                <w:szCs w:val="22"/>
              </w:rPr>
              <w:t>REF~PTC~01</w:t>
            </w:r>
          </w:p>
        </w:tc>
        <w:tc>
          <w:tcPr>
            <w:tcW w:w="4715" w:type="dxa"/>
            <w:tcBorders>
              <w:top w:val="nil"/>
              <w:left w:val="nil"/>
              <w:bottom w:val="single" w:sz="4" w:space="0" w:color="auto"/>
              <w:right w:val="single" w:sz="4" w:space="0" w:color="auto"/>
            </w:tcBorders>
            <w:shd w:val="clear" w:color="auto" w:fill="auto"/>
            <w:hideMark/>
          </w:tcPr>
          <w:p w14:paraId="60880AF2" w14:textId="77777777" w:rsidR="00BC7724" w:rsidRDefault="00BC7724">
            <w:pPr>
              <w:rPr>
                <w:rFonts w:ascii="Calibri" w:hAnsi="Calibri" w:cs="Calibri"/>
                <w:color w:val="000000"/>
                <w:sz w:val="22"/>
                <w:szCs w:val="22"/>
              </w:rPr>
            </w:pPr>
            <w:r>
              <w:rPr>
                <w:rFonts w:ascii="Calibri" w:hAnsi="Calibri" w:cs="Calibri"/>
                <w:color w:val="000000"/>
                <w:sz w:val="22"/>
                <w:szCs w:val="22"/>
              </w:rPr>
              <w:t>Premise Type</w:t>
            </w:r>
          </w:p>
        </w:tc>
      </w:tr>
      <w:tr w:rsidR="00BC7724" w14:paraId="104D97C1" w14:textId="77777777" w:rsidTr="00BC7724">
        <w:trPr>
          <w:trHeight w:val="300"/>
        </w:trPr>
        <w:tc>
          <w:tcPr>
            <w:tcW w:w="361" w:type="dxa"/>
            <w:tcBorders>
              <w:top w:val="nil"/>
              <w:left w:val="nil"/>
              <w:bottom w:val="nil"/>
              <w:right w:val="single" w:sz="4" w:space="0" w:color="auto"/>
            </w:tcBorders>
            <w:shd w:val="clear" w:color="auto" w:fill="auto"/>
            <w:hideMark/>
          </w:tcPr>
          <w:p w14:paraId="77AEF334"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0DB506EF" w14:textId="77777777" w:rsidR="00BC7724" w:rsidRDefault="00BC7724">
            <w:pPr>
              <w:rPr>
                <w:rFonts w:ascii="Calibri" w:hAnsi="Calibri" w:cs="Calibri"/>
                <w:color w:val="000000"/>
                <w:sz w:val="22"/>
                <w:szCs w:val="22"/>
              </w:rPr>
            </w:pPr>
            <w:r>
              <w:rPr>
                <w:rFonts w:ascii="Calibri" w:hAnsi="Calibri" w:cs="Calibri"/>
                <w:color w:val="000000"/>
                <w:sz w:val="22"/>
                <w:szCs w:val="22"/>
              </w:rPr>
              <w:t>REF~Q5~~12345678910111231</w:t>
            </w:r>
          </w:p>
        </w:tc>
        <w:tc>
          <w:tcPr>
            <w:tcW w:w="4715" w:type="dxa"/>
            <w:tcBorders>
              <w:top w:val="nil"/>
              <w:left w:val="nil"/>
              <w:bottom w:val="single" w:sz="4" w:space="0" w:color="auto"/>
              <w:right w:val="single" w:sz="4" w:space="0" w:color="auto"/>
            </w:tcBorders>
            <w:shd w:val="clear" w:color="auto" w:fill="auto"/>
            <w:hideMark/>
          </w:tcPr>
          <w:p w14:paraId="74D7A7CF" w14:textId="77777777" w:rsidR="00BC7724" w:rsidRDefault="00BC7724">
            <w:pPr>
              <w:rPr>
                <w:rFonts w:ascii="Calibri" w:hAnsi="Calibri" w:cs="Calibri"/>
                <w:color w:val="000000"/>
                <w:sz w:val="22"/>
                <w:szCs w:val="22"/>
              </w:rPr>
            </w:pPr>
            <w:r>
              <w:rPr>
                <w:rFonts w:ascii="Calibri" w:hAnsi="Calibri" w:cs="Calibri"/>
                <w:color w:val="000000"/>
                <w:sz w:val="22"/>
                <w:szCs w:val="22"/>
              </w:rPr>
              <w:t>ESI ID</w:t>
            </w:r>
          </w:p>
        </w:tc>
      </w:tr>
      <w:tr w:rsidR="00BC7724" w14:paraId="1BFE9BCC" w14:textId="77777777" w:rsidTr="00BC7724">
        <w:trPr>
          <w:trHeight w:val="300"/>
        </w:trPr>
        <w:tc>
          <w:tcPr>
            <w:tcW w:w="361" w:type="dxa"/>
            <w:tcBorders>
              <w:top w:val="nil"/>
              <w:left w:val="nil"/>
              <w:bottom w:val="nil"/>
              <w:right w:val="single" w:sz="4" w:space="0" w:color="auto"/>
            </w:tcBorders>
            <w:shd w:val="clear" w:color="auto" w:fill="auto"/>
            <w:hideMark/>
          </w:tcPr>
          <w:p w14:paraId="0BC37BCB"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6570C275" w14:textId="77777777" w:rsidR="00BC7724" w:rsidRDefault="00BC7724">
            <w:pPr>
              <w:rPr>
                <w:rFonts w:ascii="Calibri" w:hAnsi="Calibri" w:cs="Calibri"/>
                <w:color w:val="000000"/>
                <w:sz w:val="22"/>
                <w:szCs w:val="22"/>
              </w:rPr>
            </w:pPr>
            <w:r>
              <w:rPr>
                <w:rFonts w:ascii="Calibri" w:hAnsi="Calibri" w:cs="Calibri"/>
                <w:color w:val="000000"/>
                <w:sz w:val="22"/>
                <w:szCs w:val="22"/>
              </w:rPr>
              <w:t>REF~SPL~~ST1</w:t>
            </w:r>
          </w:p>
        </w:tc>
        <w:tc>
          <w:tcPr>
            <w:tcW w:w="4715" w:type="dxa"/>
            <w:tcBorders>
              <w:top w:val="nil"/>
              <w:left w:val="nil"/>
              <w:bottom w:val="single" w:sz="4" w:space="0" w:color="auto"/>
              <w:right w:val="single" w:sz="4" w:space="0" w:color="auto"/>
            </w:tcBorders>
            <w:shd w:val="clear" w:color="auto" w:fill="auto"/>
            <w:hideMark/>
          </w:tcPr>
          <w:p w14:paraId="31E0E6AF" w14:textId="77777777" w:rsidR="00BC7724" w:rsidRDefault="00BC7724">
            <w:pPr>
              <w:rPr>
                <w:rFonts w:ascii="Calibri" w:hAnsi="Calibri" w:cs="Calibri"/>
                <w:color w:val="000000"/>
                <w:sz w:val="22"/>
                <w:szCs w:val="22"/>
              </w:rPr>
            </w:pPr>
            <w:r>
              <w:rPr>
                <w:rFonts w:ascii="Calibri" w:hAnsi="Calibri" w:cs="Calibri"/>
                <w:color w:val="000000"/>
                <w:sz w:val="22"/>
                <w:szCs w:val="22"/>
              </w:rPr>
              <w:t>Substation ID</w:t>
            </w:r>
          </w:p>
        </w:tc>
      </w:tr>
      <w:tr w:rsidR="00BC7724" w14:paraId="4F48A3A3" w14:textId="77777777" w:rsidTr="00BC7724">
        <w:trPr>
          <w:trHeight w:val="300"/>
        </w:trPr>
        <w:tc>
          <w:tcPr>
            <w:tcW w:w="361" w:type="dxa"/>
            <w:tcBorders>
              <w:top w:val="nil"/>
              <w:left w:val="nil"/>
              <w:bottom w:val="nil"/>
              <w:right w:val="single" w:sz="4" w:space="0" w:color="auto"/>
            </w:tcBorders>
            <w:shd w:val="clear" w:color="auto" w:fill="auto"/>
            <w:hideMark/>
          </w:tcPr>
          <w:p w14:paraId="11AB9AE2"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7F61854C" w14:textId="77777777" w:rsidR="00BC7724" w:rsidRDefault="00BC7724">
            <w:pPr>
              <w:rPr>
                <w:rFonts w:ascii="Calibri" w:hAnsi="Calibri" w:cs="Calibri"/>
                <w:color w:val="000000"/>
                <w:sz w:val="22"/>
                <w:szCs w:val="22"/>
              </w:rPr>
            </w:pPr>
            <w:r>
              <w:rPr>
                <w:rFonts w:ascii="Calibri" w:hAnsi="Calibri" w:cs="Calibri"/>
                <w:color w:val="000000"/>
                <w:sz w:val="22"/>
                <w:szCs w:val="22"/>
              </w:rPr>
              <w:t>DTM~150~20080510</w:t>
            </w:r>
          </w:p>
        </w:tc>
        <w:tc>
          <w:tcPr>
            <w:tcW w:w="4715" w:type="dxa"/>
            <w:tcBorders>
              <w:top w:val="nil"/>
              <w:left w:val="nil"/>
              <w:bottom w:val="single" w:sz="4" w:space="0" w:color="auto"/>
              <w:right w:val="single" w:sz="4" w:space="0" w:color="auto"/>
            </w:tcBorders>
            <w:shd w:val="clear" w:color="auto" w:fill="auto"/>
            <w:hideMark/>
          </w:tcPr>
          <w:p w14:paraId="5B43B376" w14:textId="77777777" w:rsidR="00BC7724" w:rsidRDefault="00BC7724">
            <w:pPr>
              <w:rPr>
                <w:rFonts w:ascii="Calibri" w:hAnsi="Calibri" w:cs="Calibri"/>
                <w:color w:val="000000"/>
                <w:sz w:val="22"/>
                <w:szCs w:val="22"/>
              </w:rPr>
            </w:pPr>
            <w:r>
              <w:rPr>
                <w:rFonts w:ascii="Calibri" w:hAnsi="Calibri" w:cs="Calibri"/>
                <w:color w:val="000000"/>
                <w:sz w:val="22"/>
                <w:szCs w:val="22"/>
              </w:rPr>
              <w:t>Service Period Start Date</w:t>
            </w:r>
          </w:p>
        </w:tc>
      </w:tr>
      <w:tr w:rsidR="00BC7724" w14:paraId="38A33CC5" w14:textId="77777777" w:rsidTr="00BC7724">
        <w:trPr>
          <w:trHeight w:val="300"/>
        </w:trPr>
        <w:tc>
          <w:tcPr>
            <w:tcW w:w="361" w:type="dxa"/>
            <w:tcBorders>
              <w:top w:val="nil"/>
              <w:left w:val="nil"/>
              <w:bottom w:val="nil"/>
              <w:right w:val="single" w:sz="4" w:space="0" w:color="auto"/>
            </w:tcBorders>
            <w:shd w:val="clear" w:color="auto" w:fill="auto"/>
            <w:hideMark/>
          </w:tcPr>
          <w:p w14:paraId="30BA8207"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7E1B09E6" w14:textId="77777777" w:rsidR="00BC7724" w:rsidRDefault="00BC7724">
            <w:pPr>
              <w:rPr>
                <w:rFonts w:ascii="Calibri" w:hAnsi="Calibri" w:cs="Calibri"/>
                <w:color w:val="000000"/>
                <w:sz w:val="22"/>
                <w:szCs w:val="22"/>
              </w:rPr>
            </w:pPr>
            <w:r>
              <w:rPr>
                <w:rFonts w:ascii="Calibri" w:hAnsi="Calibri" w:cs="Calibri"/>
                <w:color w:val="000000"/>
                <w:sz w:val="22"/>
                <w:szCs w:val="22"/>
              </w:rPr>
              <w:t>NM1~MQ~3~~~~~~32~TXSET15U1BA1</w:t>
            </w:r>
          </w:p>
        </w:tc>
        <w:tc>
          <w:tcPr>
            <w:tcW w:w="4715" w:type="dxa"/>
            <w:tcBorders>
              <w:top w:val="nil"/>
              <w:left w:val="nil"/>
              <w:bottom w:val="single" w:sz="4" w:space="0" w:color="auto"/>
              <w:right w:val="single" w:sz="4" w:space="0" w:color="auto"/>
            </w:tcBorders>
            <w:shd w:val="clear" w:color="auto" w:fill="auto"/>
            <w:hideMark/>
          </w:tcPr>
          <w:p w14:paraId="6E57C812" w14:textId="77777777" w:rsidR="00BC7724" w:rsidRDefault="00BC7724">
            <w:pPr>
              <w:rPr>
                <w:rFonts w:ascii="Calibri" w:hAnsi="Calibri" w:cs="Calibri"/>
                <w:color w:val="000000"/>
                <w:sz w:val="22"/>
                <w:szCs w:val="22"/>
              </w:rPr>
            </w:pPr>
            <w:r>
              <w:rPr>
                <w:rFonts w:ascii="Calibri" w:hAnsi="Calibri" w:cs="Calibri"/>
                <w:color w:val="000000"/>
                <w:sz w:val="22"/>
                <w:szCs w:val="22"/>
              </w:rPr>
              <w:t>Meter Location, Meter Number</w:t>
            </w:r>
          </w:p>
        </w:tc>
      </w:tr>
      <w:tr w:rsidR="00BC7724" w14:paraId="1536CBB3" w14:textId="77777777" w:rsidTr="00BC7724">
        <w:trPr>
          <w:trHeight w:val="300"/>
        </w:trPr>
        <w:tc>
          <w:tcPr>
            <w:tcW w:w="361" w:type="dxa"/>
            <w:tcBorders>
              <w:top w:val="nil"/>
              <w:left w:val="nil"/>
              <w:bottom w:val="nil"/>
              <w:right w:val="nil"/>
            </w:tcBorders>
            <w:shd w:val="clear" w:color="auto" w:fill="auto"/>
            <w:hideMark/>
          </w:tcPr>
          <w:p w14:paraId="695F3080" w14:textId="77777777" w:rsidR="00BC7724" w:rsidRDefault="00BC7724">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03D47DAA"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09E58A19" w14:textId="77777777" w:rsidR="00BC7724" w:rsidRDefault="00BC7724">
            <w:pPr>
              <w:rPr>
                <w:rFonts w:ascii="Calibri" w:hAnsi="Calibri" w:cs="Calibri"/>
                <w:color w:val="000000"/>
                <w:sz w:val="22"/>
                <w:szCs w:val="22"/>
              </w:rPr>
            </w:pPr>
            <w:r>
              <w:rPr>
                <w:rFonts w:ascii="Calibri" w:hAnsi="Calibri" w:cs="Calibri"/>
                <w:color w:val="000000"/>
                <w:sz w:val="22"/>
                <w:szCs w:val="22"/>
              </w:rPr>
              <w:t>REF~4P~1.0~KHMON~TU^51</w:t>
            </w:r>
          </w:p>
        </w:tc>
        <w:tc>
          <w:tcPr>
            <w:tcW w:w="4715" w:type="dxa"/>
            <w:tcBorders>
              <w:top w:val="nil"/>
              <w:left w:val="nil"/>
              <w:bottom w:val="single" w:sz="4" w:space="0" w:color="auto"/>
              <w:right w:val="single" w:sz="4" w:space="0" w:color="auto"/>
            </w:tcBorders>
            <w:shd w:val="clear" w:color="auto" w:fill="auto"/>
            <w:hideMark/>
          </w:tcPr>
          <w:p w14:paraId="45EFA26B" w14:textId="77777777" w:rsidR="00BC7724" w:rsidRDefault="00BC7724">
            <w:pPr>
              <w:rPr>
                <w:rFonts w:ascii="Calibri" w:hAnsi="Calibri" w:cs="Calibri"/>
                <w:color w:val="000000"/>
                <w:sz w:val="22"/>
                <w:szCs w:val="22"/>
              </w:rPr>
            </w:pPr>
            <w:r>
              <w:rPr>
                <w:rFonts w:ascii="Calibri" w:hAnsi="Calibri" w:cs="Calibri"/>
                <w:color w:val="000000"/>
                <w:sz w:val="22"/>
                <w:szCs w:val="22"/>
              </w:rPr>
              <w:t>Meter Multiplier, Total</w:t>
            </w:r>
          </w:p>
        </w:tc>
      </w:tr>
      <w:tr w:rsidR="00BC7724" w14:paraId="2B7D00AD" w14:textId="77777777" w:rsidTr="00BC7724">
        <w:trPr>
          <w:trHeight w:val="300"/>
        </w:trPr>
        <w:tc>
          <w:tcPr>
            <w:tcW w:w="361" w:type="dxa"/>
            <w:tcBorders>
              <w:top w:val="nil"/>
              <w:left w:val="nil"/>
              <w:bottom w:val="nil"/>
              <w:right w:val="nil"/>
            </w:tcBorders>
            <w:shd w:val="clear" w:color="auto" w:fill="auto"/>
            <w:hideMark/>
          </w:tcPr>
          <w:p w14:paraId="723149EC" w14:textId="77777777" w:rsidR="00BC7724" w:rsidRDefault="00BC7724">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67EDCFE7"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294DC3C9" w14:textId="77777777" w:rsidR="00BC7724" w:rsidRDefault="00BC7724">
            <w:pPr>
              <w:rPr>
                <w:rFonts w:ascii="Calibri" w:hAnsi="Calibri" w:cs="Calibri"/>
                <w:color w:val="000000"/>
                <w:sz w:val="22"/>
                <w:szCs w:val="22"/>
              </w:rPr>
            </w:pPr>
            <w:r>
              <w:rPr>
                <w:rFonts w:ascii="Calibri" w:hAnsi="Calibri" w:cs="Calibri"/>
                <w:color w:val="000000"/>
                <w:sz w:val="22"/>
                <w:szCs w:val="22"/>
              </w:rPr>
              <w:t>REF~IX~4.0~KHMON~TU^51</w:t>
            </w:r>
          </w:p>
        </w:tc>
        <w:tc>
          <w:tcPr>
            <w:tcW w:w="4715" w:type="dxa"/>
            <w:tcBorders>
              <w:top w:val="nil"/>
              <w:left w:val="nil"/>
              <w:bottom w:val="single" w:sz="4" w:space="0" w:color="auto"/>
              <w:right w:val="single" w:sz="4" w:space="0" w:color="auto"/>
            </w:tcBorders>
            <w:shd w:val="clear" w:color="auto" w:fill="auto"/>
            <w:hideMark/>
          </w:tcPr>
          <w:p w14:paraId="275CBAF5" w14:textId="77777777" w:rsidR="00BC7724" w:rsidRDefault="00BC7724">
            <w:pPr>
              <w:rPr>
                <w:rFonts w:ascii="Calibri" w:hAnsi="Calibri" w:cs="Calibri"/>
                <w:color w:val="000000"/>
                <w:sz w:val="22"/>
                <w:szCs w:val="22"/>
              </w:rPr>
            </w:pPr>
            <w:r>
              <w:rPr>
                <w:rFonts w:ascii="Calibri" w:hAnsi="Calibri" w:cs="Calibri"/>
                <w:color w:val="000000"/>
                <w:sz w:val="22"/>
                <w:szCs w:val="22"/>
              </w:rPr>
              <w:t>Number of Dials, Total</w:t>
            </w:r>
          </w:p>
        </w:tc>
      </w:tr>
      <w:tr w:rsidR="00BC7724" w14:paraId="04BB1388" w14:textId="77777777" w:rsidTr="00BC7724">
        <w:trPr>
          <w:trHeight w:val="600"/>
        </w:trPr>
        <w:tc>
          <w:tcPr>
            <w:tcW w:w="361" w:type="dxa"/>
            <w:tcBorders>
              <w:top w:val="nil"/>
              <w:left w:val="nil"/>
              <w:bottom w:val="nil"/>
              <w:right w:val="nil"/>
            </w:tcBorders>
            <w:shd w:val="clear" w:color="auto" w:fill="auto"/>
            <w:hideMark/>
          </w:tcPr>
          <w:p w14:paraId="758FC51C" w14:textId="77777777" w:rsidR="00BC7724" w:rsidRDefault="00BC7724">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2789C254"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6AF0CD6E" w14:textId="77777777" w:rsidR="00BC7724" w:rsidRDefault="00BC7724">
            <w:pPr>
              <w:rPr>
                <w:rFonts w:ascii="Calibri" w:hAnsi="Calibri" w:cs="Calibri"/>
                <w:color w:val="000000"/>
                <w:sz w:val="22"/>
                <w:szCs w:val="22"/>
              </w:rPr>
            </w:pPr>
            <w:r>
              <w:rPr>
                <w:rFonts w:ascii="Calibri" w:hAnsi="Calibri" w:cs="Calibri"/>
                <w:color w:val="000000"/>
                <w:sz w:val="22"/>
                <w:szCs w:val="22"/>
              </w:rPr>
              <w:t>REF~LO~BUSLOLF_WEST_NIDR_NWS_NOTOU</w:t>
            </w:r>
          </w:p>
        </w:tc>
        <w:tc>
          <w:tcPr>
            <w:tcW w:w="4715" w:type="dxa"/>
            <w:tcBorders>
              <w:top w:val="nil"/>
              <w:left w:val="nil"/>
              <w:bottom w:val="single" w:sz="4" w:space="0" w:color="auto"/>
              <w:right w:val="single" w:sz="4" w:space="0" w:color="auto"/>
            </w:tcBorders>
            <w:shd w:val="clear" w:color="auto" w:fill="auto"/>
            <w:hideMark/>
          </w:tcPr>
          <w:p w14:paraId="3305E8A7" w14:textId="77777777" w:rsidR="00BC7724" w:rsidRDefault="00BC7724">
            <w:pPr>
              <w:rPr>
                <w:rFonts w:ascii="Calibri" w:hAnsi="Calibri" w:cs="Calibri"/>
                <w:color w:val="000000"/>
                <w:sz w:val="22"/>
                <w:szCs w:val="22"/>
              </w:rPr>
            </w:pPr>
            <w:r>
              <w:rPr>
                <w:rFonts w:ascii="Calibri" w:hAnsi="Calibri" w:cs="Calibri"/>
                <w:color w:val="000000"/>
                <w:sz w:val="22"/>
                <w:szCs w:val="22"/>
              </w:rPr>
              <w:t>Load Profile</w:t>
            </w:r>
          </w:p>
        </w:tc>
      </w:tr>
      <w:tr w:rsidR="00BC7724" w14:paraId="0AE2BF8E" w14:textId="77777777" w:rsidTr="00BC7724">
        <w:trPr>
          <w:trHeight w:val="300"/>
        </w:trPr>
        <w:tc>
          <w:tcPr>
            <w:tcW w:w="361" w:type="dxa"/>
            <w:tcBorders>
              <w:top w:val="nil"/>
              <w:left w:val="nil"/>
              <w:bottom w:val="nil"/>
              <w:right w:val="nil"/>
            </w:tcBorders>
            <w:shd w:val="clear" w:color="auto" w:fill="auto"/>
            <w:hideMark/>
          </w:tcPr>
          <w:p w14:paraId="17E8F91D" w14:textId="77777777" w:rsidR="00BC7724" w:rsidRDefault="00BC7724">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5FA9838F"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0528DD5E" w14:textId="77777777" w:rsidR="00BC7724" w:rsidRDefault="00BC7724">
            <w:pPr>
              <w:rPr>
                <w:rFonts w:ascii="Calibri" w:hAnsi="Calibri" w:cs="Calibri"/>
                <w:color w:val="000000"/>
                <w:sz w:val="22"/>
                <w:szCs w:val="22"/>
              </w:rPr>
            </w:pPr>
            <w:r>
              <w:rPr>
                <w:rFonts w:ascii="Calibri" w:hAnsi="Calibri" w:cs="Calibri"/>
                <w:color w:val="000000"/>
                <w:sz w:val="22"/>
                <w:szCs w:val="22"/>
              </w:rPr>
              <w:t>REF~MT~KHMON</w:t>
            </w:r>
          </w:p>
        </w:tc>
        <w:tc>
          <w:tcPr>
            <w:tcW w:w="4715" w:type="dxa"/>
            <w:tcBorders>
              <w:top w:val="nil"/>
              <w:left w:val="nil"/>
              <w:bottom w:val="single" w:sz="4" w:space="0" w:color="auto"/>
              <w:right w:val="single" w:sz="4" w:space="0" w:color="auto"/>
            </w:tcBorders>
            <w:shd w:val="clear" w:color="auto" w:fill="auto"/>
            <w:hideMark/>
          </w:tcPr>
          <w:p w14:paraId="0BC11F84" w14:textId="77777777" w:rsidR="00BC7724" w:rsidRDefault="00BC7724">
            <w:pPr>
              <w:rPr>
                <w:rFonts w:ascii="Calibri" w:hAnsi="Calibri" w:cs="Calibri"/>
                <w:color w:val="000000"/>
                <w:sz w:val="22"/>
                <w:szCs w:val="22"/>
              </w:rPr>
            </w:pPr>
            <w:r>
              <w:rPr>
                <w:rFonts w:ascii="Calibri" w:hAnsi="Calibri" w:cs="Calibri"/>
                <w:color w:val="000000"/>
                <w:sz w:val="22"/>
                <w:szCs w:val="22"/>
              </w:rPr>
              <w:t>Meter Type</w:t>
            </w:r>
          </w:p>
        </w:tc>
      </w:tr>
      <w:tr w:rsidR="00BC7724" w14:paraId="0FE3D463" w14:textId="77777777" w:rsidTr="00BC7724">
        <w:trPr>
          <w:trHeight w:val="300"/>
        </w:trPr>
        <w:tc>
          <w:tcPr>
            <w:tcW w:w="361" w:type="dxa"/>
            <w:tcBorders>
              <w:top w:val="nil"/>
              <w:left w:val="nil"/>
              <w:bottom w:val="nil"/>
              <w:right w:val="nil"/>
            </w:tcBorders>
            <w:shd w:val="clear" w:color="auto" w:fill="auto"/>
            <w:hideMark/>
          </w:tcPr>
          <w:p w14:paraId="37DB71B2" w14:textId="77777777" w:rsidR="00BC7724" w:rsidRDefault="00BC7724">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78A57B99"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7F8396C9" w14:textId="77777777" w:rsidR="00BC7724" w:rsidRDefault="00BC7724">
            <w:pPr>
              <w:rPr>
                <w:rFonts w:ascii="Calibri" w:hAnsi="Calibri" w:cs="Calibri"/>
                <w:color w:val="000000"/>
                <w:sz w:val="22"/>
                <w:szCs w:val="22"/>
              </w:rPr>
            </w:pPr>
            <w:r>
              <w:rPr>
                <w:rFonts w:ascii="Calibri" w:hAnsi="Calibri" w:cs="Calibri"/>
                <w:color w:val="000000"/>
                <w:sz w:val="22"/>
                <w:szCs w:val="22"/>
              </w:rPr>
              <w:t>REF~PR~0</w:t>
            </w:r>
          </w:p>
        </w:tc>
        <w:tc>
          <w:tcPr>
            <w:tcW w:w="4715" w:type="dxa"/>
            <w:tcBorders>
              <w:top w:val="nil"/>
              <w:left w:val="nil"/>
              <w:bottom w:val="single" w:sz="4" w:space="0" w:color="auto"/>
              <w:right w:val="single" w:sz="4" w:space="0" w:color="auto"/>
            </w:tcBorders>
            <w:shd w:val="clear" w:color="auto" w:fill="auto"/>
            <w:hideMark/>
          </w:tcPr>
          <w:p w14:paraId="763CA71C" w14:textId="77777777" w:rsidR="00BC7724" w:rsidRDefault="00BC7724">
            <w:pPr>
              <w:rPr>
                <w:rFonts w:ascii="Calibri" w:hAnsi="Calibri" w:cs="Calibri"/>
                <w:color w:val="000000"/>
                <w:sz w:val="22"/>
                <w:szCs w:val="22"/>
              </w:rPr>
            </w:pPr>
            <w:r>
              <w:rPr>
                <w:rFonts w:ascii="Calibri" w:hAnsi="Calibri" w:cs="Calibri"/>
                <w:color w:val="000000"/>
                <w:sz w:val="22"/>
                <w:szCs w:val="22"/>
              </w:rPr>
              <w:t>TDSP Rate Subclass</w:t>
            </w:r>
          </w:p>
        </w:tc>
      </w:tr>
      <w:tr w:rsidR="00BC7724" w14:paraId="57D3E17A" w14:textId="77777777" w:rsidTr="00BC7724">
        <w:trPr>
          <w:trHeight w:val="300"/>
        </w:trPr>
        <w:tc>
          <w:tcPr>
            <w:tcW w:w="361" w:type="dxa"/>
            <w:tcBorders>
              <w:top w:val="nil"/>
              <w:left w:val="nil"/>
              <w:bottom w:val="nil"/>
              <w:right w:val="nil"/>
            </w:tcBorders>
            <w:shd w:val="clear" w:color="auto" w:fill="auto"/>
            <w:hideMark/>
          </w:tcPr>
          <w:p w14:paraId="32578D24" w14:textId="77777777" w:rsidR="00BC7724" w:rsidRDefault="00BC7724">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63CE7A3D"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0334600A" w14:textId="77777777" w:rsidR="00BC7724" w:rsidRDefault="00BC7724">
            <w:pPr>
              <w:rPr>
                <w:rFonts w:ascii="Calibri" w:hAnsi="Calibri" w:cs="Calibri"/>
                <w:color w:val="000000"/>
                <w:sz w:val="22"/>
                <w:szCs w:val="22"/>
              </w:rPr>
            </w:pPr>
            <w:r>
              <w:rPr>
                <w:rFonts w:ascii="Calibri" w:hAnsi="Calibri" w:cs="Calibri"/>
                <w:color w:val="000000"/>
                <w:sz w:val="22"/>
                <w:szCs w:val="22"/>
              </w:rPr>
              <w:t>REF~NH~00</w:t>
            </w:r>
          </w:p>
        </w:tc>
        <w:tc>
          <w:tcPr>
            <w:tcW w:w="4715" w:type="dxa"/>
            <w:tcBorders>
              <w:top w:val="nil"/>
              <w:left w:val="nil"/>
              <w:bottom w:val="single" w:sz="4" w:space="0" w:color="auto"/>
              <w:right w:val="single" w:sz="4" w:space="0" w:color="auto"/>
            </w:tcBorders>
            <w:shd w:val="clear" w:color="auto" w:fill="auto"/>
            <w:hideMark/>
          </w:tcPr>
          <w:p w14:paraId="0B550600" w14:textId="77777777" w:rsidR="00BC7724" w:rsidRDefault="00BC7724">
            <w:pPr>
              <w:rPr>
                <w:rFonts w:ascii="Calibri" w:hAnsi="Calibri" w:cs="Calibri"/>
                <w:color w:val="000000"/>
                <w:sz w:val="22"/>
                <w:szCs w:val="22"/>
              </w:rPr>
            </w:pPr>
            <w:r>
              <w:rPr>
                <w:rFonts w:ascii="Calibri" w:hAnsi="Calibri" w:cs="Calibri"/>
                <w:color w:val="000000"/>
                <w:sz w:val="22"/>
                <w:szCs w:val="22"/>
              </w:rPr>
              <w:t>TDSP Rate Class</w:t>
            </w:r>
          </w:p>
        </w:tc>
      </w:tr>
      <w:tr w:rsidR="00BC7724" w14:paraId="21D6D83D" w14:textId="77777777" w:rsidTr="00BC7724">
        <w:trPr>
          <w:trHeight w:val="300"/>
        </w:trPr>
        <w:tc>
          <w:tcPr>
            <w:tcW w:w="361" w:type="dxa"/>
            <w:tcBorders>
              <w:top w:val="nil"/>
              <w:left w:val="nil"/>
              <w:bottom w:val="single" w:sz="4" w:space="0" w:color="auto"/>
              <w:right w:val="nil"/>
            </w:tcBorders>
            <w:shd w:val="clear" w:color="auto" w:fill="auto"/>
            <w:hideMark/>
          </w:tcPr>
          <w:p w14:paraId="767DEDFC"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61" w:type="dxa"/>
            <w:tcBorders>
              <w:top w:val="nil"/>
              <w:left w:val="nil"/>
              <w:bottom w:val="single" w:sz="4" w:space="0" w:color="auto"/>
              <w:right w:val="single" w:sz="4" w:space="0" w:color="auto"/>
            </w:tcBorders>
            <w:shd w:val="clear" w:color="auto" w:fill="auto"/>
            <w:hideMark/>
          </w:tcPr>
          <w:p w14:paraId="581FC3F2"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55AD0E3A" w14:textId="77777777" w:rsidR="00BC7724" w:rsidRDefault="00BC7724">
            <w:pPr>
              <w:rPr>
                <w:rFonts w:ascii="Calibri" w:hAnsi="Calibri" w:cs="Calibri"/>
                <w:color w:val="000000"/>
                <w:sz w:val="22"/>
                <w:szCs w:val="22"/>
              </w:rPr>
            </w:pPr>
            <w:r>
              <w:rPr>
                <w:rFonts w:ascii="Calibri" w:hAnsi="Calibri" w:cs="Calibri"/>
                <w:color w:val="000000"/>
                <w:sz w:val="22"/>
                <w:szCs w:val="22"/>
              </w:rPr>
              <w:t>REF~TZ~21</w:t>
            </w:r>
          </w:p>
        </w:tc>
        <w:tc>
          <w:tcPr>
            <w:tcW w:w="4715" w:type="dxa"/>
            <w:tcBorders>
              <w:top w:val="nil"/>
              <w:left w:val="nil"/>
              <w:bottom w:val="single" w:sz="4" w:space="0" w:color="auto"/>
              <w:right w:val="single" w:sz="4" w:space="0" w:color="auto"/>
            </w:tcBorders>
            <w:shd w:val="clear" w:color="auto" w:fill="auto"/>
            <w:hideMark/>
          </w:tcPr>
          <w:p w14:paraId="6B07B5D0" w14:textId="77777777" w:rsidR="00BC7724" w:rsidRDefault="00BC7724">
            <w:pPr>
              <w:rPr>
                <w:rFonts w:ascii="Calibri" w:hAnsi="Calibri" w:cs="Calibri"/>
                <w:color w:val="000000"/>
                <w:sz w:val="22"/>
                <w:szCs w:val="22"/>
              </w:rPr>
            </w:pPr>
            <w:r>
              <w:rPr>
                <w:rFonts w:ascii="Calibri" w:hAnsi="Calibri" w:cs="Calibri"/>
                <w:color w:val="000000"/>
                <w:sz w:val="22"/>
                <w:szCs w:val="22"/>
              </w:rPr>
              <w:t>Meter Cycle</w:t>
            </w:r>
          </w:p>
        </w:tc>
      </w:tr>
      <w:tr w:rsidR="00BC7724" w14:paraId="247D8DC3" w14:textId="77777777" w:rsidTr="00BC7724">
        <w:trPr>
          <w:trHeight w:val="6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A325063" w14:textId="77777777" w:rsidR="00BC7724" w:rsidRDefault="00BC7724">
            <w:pPr>
              <w:rPr>
                <w:rFonts w:ascii="Calibri" w:hAnsi="Calibri" w:cs="Calibri"/>
                <w:color w:val="000000"/>
                <w:sz w:val="22"/>
                <w:szCs w:val="22"/>
              </w:rPr>
            </w:pPr>
            <w:r>
              <w:rPr>
                <w:rFonts w:ascii="Calibri" w:hAnsi="Calibri" w:cs="Calibri"/>
                <w:color w:val="000000"/>
                <w:sz w:val="22"/>
                <w:szCs w:val="22"/>
              </w:rPr>
              <w:t>SE~25~000000001</w:t>
            </w:r>
          </w:p>
        </w:tc>
        <w:tc>
          <w:tcPr>
            <w:tcW w:w="4715" w:type="dxa"/>
            <w:tcBorders>
              <w:top w:val="nil"/>
              <w:left w:val="nil"/>
              <w:bottom w:val="single" w:sz="4" w:space="0" w:color="auto"/>
              <w:right w:val="single" w:sz="4" w:space="0" w:color="auto"/>
            </w:tcBorders>
            <w:shd w:val="clear" w:color="auto" w:fill="auto"/>
            <w:hideMark/>
          </w:tcPr>
          <w:p w14:paraId="0742B099" w14:textId="77777777" w:rsidR="00BC7724" w:rsidRDefault="00BC7724">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7FB443CF" w14:textId="77777777" w:rsidR="00BC7724" w:rsidRDefault="00BC7724" w:rsidP="00263D75">
      <w:pPr>
        <w:pStyle w:val="NoSpacing"/>
        <w:rPr>
          <w:snapToGrid w:val="0"/>
        </w:rPr>
      </w:pPr>
    </w:p>
    <w:p w14:paraId="419A5176" w14:textId="77777777" w:rsidR="00263D75" w:rsidRDefault="00263D75" w:rsidP="00263D75">
      <w:pPr>
        <w:pStyle w:val="NoSpacing"/>
        <w:rPr>
          <w:snapToGrid w:val="0"/>
        </w:rPr>
      </w:pPr>
    </w:p>
    <w:p w14:paraId="5834000C" w14:textId="77777777" w:rsidR="005D2A15" w:rsidRDefault="005D2A15" w:rsidP="005D2A15">
      <w:pPr>
        <w:pStyle w:val="NoSpacing"/>
        <w:jc w:val="both"/>
        <w:rPr>
          <w:snapToGrid w:val="0"/>
        </w:rPr>
      </w:pPr>
      <w:r>
        <w:rPr>
          <w:snapToGrid w:val="0"/>
        </w:rPr>
        <w:br w:type="page"/>
      </w:r>
    </w:p>
    <w:p w14:paraId="5DF2A094" w14:textId="77777777" w:rsidR="00263D75" w:rsidRDefault="00ED4B02" w:rsidP="00263D75">
      <w:pPr>
        <w:pStyle w:val="NoSpacing"/>
        <w:rPr>
          <w:snapToGrid w:val="0"/>
        </w:rPr>
      </w:pPr>
      <w:r>
        <w:rPr>
          <w:snapToGrid w:val="0"/>
        </w:rPr>
        <w:t xml:space="preserve">814_04 Example #2 of </w:t>
      </w:r>
      <w:ins w:id="20" w:author="MCT" w:date="2023-05-02T15:45:00Z">
        <w:r w:rsidR="00BB0D82">
          <w:rPr>
            <w:snapToGrid w:val="0"/>
          </w:rPr>
          <w:t>8</w:t>
        </w:r>
      </w:ins>
      <w:del w:id="21" w:author="MCT" w:date="2023-05-02T10:42:00Z">
        <w:r w:rsidR="00BC7724" w:rsidDel="0057531F">
          <w:rPr>
            <w:snapToGrid w:val="0"/>
          </w:rPr>
          <w:delText>6</w:delText>
        </w:r>
      </w:del>
    </w:p>
    <w:p w14:paraId="40072DE6" w14:textId="77777777" w:rsidR="005D2A15" w:rsidRDefault="005D2A15" w:rsidP="005D2A15">
      <w:pPr>
        <w:rPr>
          <w:rFonts w:ascii="Calibri" w:hAnsi="Calibri"/>
          <w:color w:val="000000"/>
          <w:sz w:val="22"/>
          <w:szCs w:val="22"/>
        </w:rPr>
      </w:pPr>
      <w:r w:rsidRPr="005D2A15">
        <w:rPr>
          <w:rFonts w:ascii="Calibri" w:hAnsi="Calibri"/>
          <w:color w:val="000000"/>
          <w:sz w:val="22"/>
          <w:szCs w:val="22"/>
        </w:rPr>
        <w:t xml:space="preserve">Standard Switch Accept Response –MUNI-CO-OP to ERCOT </w:t>
      </w:r>
    </w:p>
    <w:tbl>
      <w:tblPr>
        <w:tblW w:w="9140" w:type="dxa"/>
        <w:tblInd w:w="93" w:type="dxa"/>
        <w:tblLayout w:type="fixed"/>
        <w:tblLook w:val="04A0" w:firstRow="1" w:lastRow="0" w:firstColumn="1" w:lastColumn="0" w:noHBand="0" w:noVBand="1"/>
      </w:tblPr>
      <w:tblGrid>
        <w:gridCol w:w="361"/>
        <w:gridCol w:w="360"/>
        <w:gridCol w:w="3794"/>
        <w:gridCol w:w="4625"/>
      </w:tblGrid>
      <w:tr w:rsidR="00A8214C" w14:paraId="266FD364" w14:textId="77777777" w:rsidTr="00EA273F">
        <w:trPr>
          <w:trHeight w:val="975"/>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6E78AC1D" w14:textId="77777777" w:rsidR="00A8214C" w:rsidRDefault="00A8214C">
            <w:pPr>
              <w:jc w:val="center"/>
              <w:rPr>
                <w:rFonts w:ascii="Calibri" w:hAnsi="Calibri" w:cs="Calibri"/>
                <w:color w:val="000000"/>
                <w:sz w:val="22"/>
                <w:szCs w:val="22"/>
              </w:rPr>
            </w:pPr>
            <w:r>
              <w:rPr>
                <w:rFonts w:ascii="Calibri" w:hAnsi="Calibri" w:cs="Calibri"/>
                <w:color w:val="000000"/>
                <w:sz w:val="22"/>
                <w:szCs w:val="22"/>
              </w:rPr>
              <w:t>MOU/EC TDSP responds to Standard Switch request</w:t>
            </w:r>
            <w:r>
              <w:rPr>
                <w:rFonts w:ascii="Calibri" w:hAnsi="Calibri" w:cs="Calibri"/>
                <w:color w:val="000000"/>
                <w:sz w:val="22"/>
                <w:szCs w:val="22"/>
              </w:rPr>
              <w:br/>
              <w:t>with Premise Information</w:t>
            </w:r>
          </w:p>
        </w:tc>
      </w:tr>
      <w:tr w:rsidR="00A8214C" w14:paraId="5B3FD188" w14:textId="77777777" w:rsidTr="00EA273F">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0D6ABD" w14:textId="77777777" w:rsidR="00A8214C" w:rsidRDefault="00A8214C">
            <w:pPr>
              <w:rPr>
                <w:rFonts w:ascii="Calibri" w:hAnsi="Calibri" w:cs="Calibri"/>
                <w:color w:val="000000"/>
                <w:sz w:val="22"/>
                <w:szCs w:val="22"/>
              </w:rPr>
            </w:pPr>
            <w:r>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3CC48C1C" w14:textId="77777777" w:rsidR="00A8214C" w:rsidRDefault="00A8214C">
            <w:pPr>
              <w:rPr>
                <w:rFonts w:ascii="Calibri" w:hAnsi="Calibri" w:cs="Calibri"/>
                <w:color w:val="000000"/>
                <w:sz w:val="22"/>
                <w:szCs w:val="22"/>
              </w:rPr>
            </w:pPr>
            <w:r>
              <w:rPr>
                <w:rFonts w:ascii="Calibri" w:hAnsi="Calibri" w:cs="Calibri"/>
                <w:color w:val="000000"/>
                <w:sz w:val="22"/>
                <w:szCs w:val="22"/>
              </w:rPr>
              <w:t xml:space="preserve">Transaction Type, </w:t>
            </w:r>
            <w:r w:rsidR="00EA273F">
              <w:rPr>
                <w:rFonts w:ascii="Calibri" w:hAnsi="Calibri" w:cs="Calibri"/>
                <w:color w:val="000000"/>
                <w:sz w:val="22"/>
                <w:szCs w:val="22"/>
              </w:rPr>
              <w:t>Transaction</w:t>
            </w:r>
            <w:r>
              <w:rPr>
                <w:rFonts w:ascii="Calibri" w:hAnsi="Calibri" w:cs="Calibri"/>
                <w:color w:val="000000"/>
                <w:sz w:val="22"/>
                <w:szCs w:val="22"/>
              </w:rPr>
              <w:t xml:space="preserve"> SET Control Number</w:t>
            </w:r>
          </w:p>
        </w:tc>
      </w:tr>
      <w:tr w:rsidR="00A8214C" w14:paraId="0CBA1ED5" w14:textId="77777777" w:rsidTr="00EA273F">
        <w:trPr>
          <w:trHeight w:val="9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A56338F" w14:textId="77777777" w:rsidR="00A8214C" w:rsidRDefault="00A8214C">
            <w:pPr>
              <w:rPr>
                <w:rFonts w:ascii="Calibri" w:hAnsi="Calibri" w:cs="Calibri"/>
                <w:color w:val="000000"/>
                <w:sz w:val="22"/>
                <w:szCs w:val="22"/>
              </w:rPr>
            </w:pPr>
            <w:r>
              <w:rPr>
                <w:rFonts w:ascii="Calibri" w:hAnsi="Calibri" w:cs="Calibri"/>
                <w:color w:val="000000"/>
                <w:sz w:val="22"/>
                <w:szCs w:val="22"/>
              </w:rPr>
              <w:t>BGN~11~200805101201001~20080510~~~200805101956534~~4</w:t>
            </w:r>
          </w:p>
        </w:tc>
        <w:tc>
          <w:tcPr>
            <w:tcW w:w="4625" w:type="dxa"/>
            <w:tcBorders>
              <w:top w:val="nil"/>
              <w:left w:val="nil"/>
              <w:bottom w:val="single" w:sz="4" w:space="0" w:color="auto"/>
              <w:right w:val="single" w:sz="4" w:space="0" w:color="auto"/>
            </w:tcBorders>
            <w:shd w:val="clear" w:color="auto" w:fill="auto"/>
            <w:hideMark/>
          </w:tcPr>
          <w:p w14:paraId="1804D708" w14:textId="77777777" w:rsidR="00A8214C" w:rsidRDefault="00A8214C">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A8214C" w14:paraId="32D0F234" w14:textId="77777777" w:rsidTr="00EA273F">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B3D8B72" w14:textId="77777777" w:rsidR="00A8214C" w:rsidRDefault="00A8214C">
            <w:pPr>
              <w:rPr>
                <w:rFonts w:ascii="Calibri" w:hAnsi="Calibri" w:cs="Calibri"/>
                <w:color w:val="000000"/>
                <w:sz w:val="22"/>
                <w:szCs w:val="22"/>
              </w:rPr>
            </w:pPr>
            <w:r>
              <w:rPr>
                <w:rFonts w:ascii="Calibri" w:hAnsi="Calibri" w:cs="Calibri"/>
                <w:color w:val="000000"/>
                <w:sz w:val="22"/>
                <w:szCs w:val="22"/>
              </w:rPr>
              <w:t>N1~8R~PREMISE</w:t>
            </w:r>
          </w:p>
        </w:tc>
        <w:tc>
          <w:tcPr>
            <w:tcW w:w="4625" w:type="dxa"/>
            <w:tcBorders>
              <w:top w:val="nil"/>
              <w:left w:val="nil"/>
              <w:bottom w:val="single" w:sz="4" w:space="0" w:color="auto"/>
              <w:right w:val="single" w:sz="4" w:space="0" w:color="auto"/>
            </w:tcBorders>
            <w:shd w:val="clear" w:color="auto" w:fill="auto"/>
            <w:hideMark/>
          </w:tcPr>
          <w:p w14:paraId="631B8BD9" w14:textId="77777777" w:rsidR="00A8214C" w:rsidRDefault="00A8214C">
            <w:pPr>
              <w:rPr>
                <w:rFonts w:ascii="Calibri" w:hAnsi="Calibri" w:cs="Calibri"/>
                <w:color w:val="000000"/>
                <w:sz w:val="22"/>
                <w:szCs w:val="22"/>
              </w:rPr>
            </w:pPr>
            <w:r>
              <w:rPr>
                <w:rFonts w:ascii="Calibri" w:hAnsi="Calibri" w:cs="Calibri"/>
                <w:color w:val="000000"/>
                <w:sz w:val="22"/>
                <w:szCs w:val="22"/>
              </w:rPr>
              <w:t xml:space="preserve">Customer Name </w:t>
            </w:r>
          </w:p>
        </w:tc>
      </w:tr>
      <w:tr w:rsidR="00A8214C" w14:paraId="69AFFF39" w14:textId="77777777" w:rsidTr="00EA273F">
        <w:trPr>
          <w:trHeight w:val="300"/>
        </w:trPr>
        <w:tc>
          <w:tcPr>
            <w:tcW w:w="361" w:type="dxa"/>
            <w:tcBorders>
              <w:top w:val="nil"/>
              <w:left w:val="nil"/>
              <w:bottom w:val="nil"/>
              <w:right w:val="single" w:sz="4" w:space="0" w:color="auto"/>
            </w:tcBorders>
            <w:shd w:val="clear" w:color="auto" w:fill="auto"/>
            <w:hideMark/>
          </w:tcPr>
          <w:p w14:paraId="14E87DB9"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auto"/>
            </w:tcBorders>
            <w:shd w:val="clear" w:color="auto" w:fill="auto"/>
            <w:hideMark/>
          </w:tcPr>
          <w:p w14:paraId="362BEAF7" w14:textId="77777777" w:rsidR="00A8214C" w:rsidRDefault="00A8214C">
            <w:pPr>
              <w:rPr>
                <w:rFonts w:ascii="Calibri" w:hAnsi="Calibri" w:cs="Calibri"/>
                <w:color w:val="000000"/>
                <w:sz w:val="22"/>
                <w:szCs w:val="22"/>
              </w:rPr>
            </w:pPr>
            <w:r>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4DE1C784" w14:textId="77777777" w:rsidR="00A8214C" w:rsidRDefault="00A8214C">
            <w:pPr>
              <w:rPr>
                <w:rFonts w:ascii="Calibri" w:hAnsi="Calibri" w:cs="Calibri"/>
                <w:color w:val="000000"/>
                <w:sz w:val="22"/>
                <w:szCs w:val="22"/>
              </w:rPr>
            </w:pPr>
            <w:r>
              <w:rPr>
                <w:rFonts w:ascii="Calibri" w:hAnsi="Calibri" w:cs="Calibri"/>
                <w:color w:val="000000"/>
                <w:sz w:val="22"/>
                <w:szCs w:val="22"/>
              </w:rPr>
              <w:t>Customer Service Address</w:t>
            </w:r>
          </w:p>
        </w:tc>
      </w:tr>
      <w:tr w:rsidR="00A8214C" w14:paraId="16A94234" w14:textId="77777777" w:rsidTr="00EA273F">
        <w:trPr>
          <w:trHeight w:val="300"/>
        </w:trPr>
        <w:tc>
          <w:tcPr>
            <w:tcW w:w="361" w:type="dxa"/>
            <w:tcBorders>
              <w:top w:val="nil"/>
              <w:left w:val="nil"/>
              <w:bottom w:val="single" w:sz="4" w:space="0" w:color="auto"/>
              <w:right w:val="single" w:sz="4" w:space="0" w:color="auto"/>
            </w:tcBorders>
            <w:shd w:val="clear" w:color="auto" w:fill="auto"/>
            <w:hideMark/>
          </w:tcPr>
          <w:p w14:paraId="1FDF199B"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auto"/>
            </w:tcBorders>
            <w:shd w:val="clear" w:color="auto" w:fill="auto"/>
            <w:hideMark/>
          </w:tcPr>
          <w:p w14:paraId="4CE6185D" w14:textId="77777777" w:rsidR="00A8214C" w:rsidRDefault="00A8214C">
            <w:pPr>
              <w:rPr>
                <w:rFonts w:ascii="Calibri" w:hAnsi="Calibri" w:cs="Calibri"/>
                <w:color w:val="000000"/>
                <w:sz w:val="22"/>
                <w:szCs w:val="22"/>
              </w:rPr>
            </w:pPr>
            <w:r>
              <w:rPr>
                <w:rFonts w:ascii="Calibri" w:hAnsi="Calibri" w:cs="Calibri"/>
                <w:color w:val="000000"/>
                <w:sz w:val="22"/>
                <w:szCs w:val="22"/>
              </w:rPr>
              <w:t>N4~ANYTOWN~TX~77777</w:t>
            </w:r>
            <w:ins w:id="22" w:author="MCT" w:date="2023-02-10T09:58:00Z">
              <w:r w:rsidR="00C97CD9">
                <w:rPr>
                  <w:rFonts w:ascii="Calibri" w:hAnsi="Calibri" w:cs="Calibri"/>
                  <w:color w:val="000000"/>
                  <w:sz w:val="22"/>
                  <w:szCs w:val="22"/>
                </w:rPr>
                <w:t>~~CO~HARRIS</w:t>
              </w:r>
            </w:ins>
          </w:p>
        </w:tc>
        <w:tc>
          <w:tcPr>
            <w:tcW w:w="4625" w:type="dxa"/>
            <w:tcBorders>
              <w:top w:val="nil"/>
              <w:left w:val="nil"/>
              <w:bottom w:val="single" w:sz="4" w:space="0" w:color="auto"/>
              <w:right w:val="single" w:sz="4" w:space="0" w:color="auto"/>
            </w:tcBorders>
            <w:shd w:val="clear" w:color="auto" w:fill="auto"/>
            <w:hideMark/>
          </w:tcPr>
          <w:p w14:paraId="32418572" w14:textId="77777777" w:rsidR="00A8214C" w:rsidRDefault="00A8214C">
            <w:pPr>
              <w:rPr>
                <w:rFonts w:ascii="Calibri" w:hAnsi="Calibri" w:cs="Calibri"/>
                <w:color w:val="000000"/>
                <w:sz w:val="22"/>
                <w:szCs w:val="22"/>
              </w:rPr>
            </w:pPr>
            <w:r>
              <w:rPr>
                <w:rFonts w:ascii="Calibri" w:hAnsi="Calibri" w:cs="Calibri"/>
                <w:color w:val="000000"/>
                <w:sz w:val="22"/>
                <w:szCs w:val="22"/>
              </w:rPr>
              <w:t>Customer City, State, Zip</w:t>
            </w:r>
            <w:ins w:id="23" w:author="MCT" w:date="2023-02-10T09:58:00Z">
              <w:r w:rsidR="00C97CD9">
                <w:rPr>
                  <w:rFonts w:ascii="Calibri" w:hAnsi="Calibri" w:cs="Calibri"/>
                  <w:color w:val="000000"/>
                  <w:sz w:val="22"/>
                  <w:szCs w:val="22"/>
                </w:rPr>
                <w:t>, County</w:t>
              </w:r>
            </w:ins>
          </w:p>
        </w:tc>
      </w:tr>
      <w:tr w:rsidR="00A8214C" w14:paraId="59016A37" w14:textId="77777777" w:rsidTr="00EA273F">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5D8BEB" w14:textId="77777777" w:rsidR="00A8214C" w:rsidRDefault="00A8214C">
            <w:pPr>
              <w:rPr>
                <w:rFonts w:ascii="Calibri" w:hAnsi="Calibri" w:cs="Calibri"/>
                <w:color w:val="000000"/>
                <w:sz w:val="22"/>
                <w:szCs w:val="22"/>
              </w:rPr>
            </w:pPr>
            <w:r>
              <w:rPr>
                <w:rFonts w:ascii="Calibri" w:hAnsi="Calibri" w:cs="Calibri"/>
                <w:color w:val="000000"/>
                <w:sz w:val="22"/>
                <w:szCs w:val="22"/>
              </w:rPr>
              <w:t>N1~8S~TDSP NAME~1~009876543~~41</w:t>
            </w:r>
          </w:p>
        </w:tc>
        <w:tc>
          <w:tcPr>
            <w:tcW w:w="4625" w:type="dxa"/>
            <w:tcBorders>
              <w:top w:val="nil"/>
              <w:left w:val="nil"/>
              <w:bottom w:val="single" w:sz="4" w:space="0" w:color="auto"/>
              <w:right w:val="single" w:sz="4" w:space="0" w:color="auto"/>
            </w:tcBorders>
            <w:shd w:val="clear" w:color="auto" w:fill="auto"/>
            <w:hideMark/>
          </w:tcPr>
          <w:p w14:paraId="7DCDBE10" w14:textId="77777777" w:rsidR="00A8214C" w:rsidRDefault="00A8214C">
            <w:pPr>
              <w:rPr>
                <w:rFonts w:ascii="Calibri" w:hAnsi="Calibri" w:cs="Calibri"/>
                <w:color w:val="000000"/>
                <w:sz w:val="22"/>
                <w:szCs w:val="22"/>
              </w:rPr>
            </w:pPr>
            <w:r>
              <w:rPr>
                <w:rFonts w:ascii="Calibri" w:hAnsi="Calibri" w:cs="Calibri"/>
                <w:color w:val="000000"/>
                <w:sz w:val="22"/>
                <w:szCs w:val="22"/>
              </w:rPr>
              <w:t>TDSP Name and DUNS Number, Sender</w:t>
            </w:r>
          </w:p>
        </w:tc>
      </w:tr>
      <w:tr w:rsidR="00A8214C" w14:paraId="06025CB5" w14:textId="77777777" w:rsidTr="00EA273F">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654AA4E" w14:textId="77777777" w:rsidR="00A8214C" w:rsidRDefault="00A8214C">
            <w:pPr>
              <w:rPr>
                <w:rFonts w:ascii="Calibri" w:hAnsi="Calibri" w:cs="Calibri"/>
                <w:color w:val="000000"/>
                <w:sz w:val="22"/>
                <w:szCs w:val="22"/>
              </w:rPr>
            </w:pPr>
            <w:r>
              <w:rPr>
                <w:rFonts w:ascii="Calibri" w:hAnsi="Calibri" w:cs="Calibri"/>
                <w:color w:val="000000"/>
                <w:sz w:val="22"/>
                <w:szCs w:val="22"/>
              </w:rPr>
              <w:t>N1~AY~ERCOT~1~183529049~~40</w:t>
            </w:r>
          </w:p>
        </w:tc>
        <w:tc>
          <w:tcPr>
            <w:tcW w:w="4625" w:type="dxa"/>
            <w:tcBorders>
              <w:top w:val="nil"/>
              <w:left w:val="nil"/>
              <w:bottom w:val="single" w:sz="4" w:space="0" w:color="auto"/>
              <w:right w:val="single" w:sz="4" w:space="0" w:color="auto"/>
            </w:tcBorders>
            <w:shd w:val="clear" w:color="auto" w:fill="auto"/>
            <w:hideMark/>
          </w:tcPr>
          <w:p w14:paraId="19164283" w14:textId="77777777" w:rsidR="00A8214C" w:rsidRDefault="00A8214C">
            <w:pPr>
              <w:rPr>
                <w:rFonts w:ascii="Calibri" w:hAnsi="Calibri" w:cs="Calibri"/>
                <w:color w:val="000000"/>
                <w:sz w:val="22"/>
                <w:szCs w:val="22"/>
              </w:rPr>
            </w:pPr>
            <w:r>
              <w:rPr>
                <w:rFonts w:ascii="Calibri" w:hAnsi="Calibri" w:cs="Calibri"/>
                <w:color w:val="000000"/>
                <w:sz w:val="22"/>
                <w:szCs w:val="22"/>
              </w:rPr>
              <w:t xml:space="preserve">ERCOT and DUNS </w:t>
            </w:r>
            <w:del w:id="24" w:author="MCT" w:date="2023-05-02T10:41:00Z">
              <w:r w:rsidDel="0057531F">
                <w:rPr>
                  <w:rFonts w:ascii="Calibri" w:hAnsi="Calibri" w:cs="Calibri"/>
                  <w:color w:val="000000"/>
                  <w:sz w:val="22"/>
                  <w:szCs w:val="22"/>
                </w:rPr>
                <w:delText>Number ,</w:delText>
              </w:r>
            </w:del>
            <w:ins w:id="25" w:author="MCT" w:date="2023-05-02T10:41:00Z">
              <w:r w:rsidR="0057531F">
                <w:rPr>
                  <w:rFonts w:ascii="Calibri" w:hAnsi="Calibri" w:cs="Calibri"/>
                  <w:color w:val="000000"/>
                  <w:sz w:val="22"/>
                  <w:szCs w:val="22"/>
                </w:rPr>
                <w:t>Number,</w:t>
              </w:r>
            </w:ins>
            <w:r>
              <w:rPr>
                <w:rFonts w:ascii="Calibri" w:hAnsi="Calibri" w:cs="Calibri"/>
                <w:color w:val="000000"/>
                <w:sz w:val="22"/>
                <w:szCs w:val="22"/>
              </w:rPr>
              <w:t xml:space="preserve"> Receiver</w:t>
            </w:r>
          </w:p>
        </w:tc>
      </w:tr>
      <w:tr w:rsidR="00A8214C" w14:paraId="114213D7" w14:textId="77777777" w:rsidTr="00EA273F">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3AB3950" w14:textId="77777777" w:rsidR="00A8214C" w:rsidRDefault="00A8214C">
            <w:pPr>
              <w:rPr>
                <w:rFonts w:ascii="Calibri" w:hAnsi="Calibri" w:cs="Calibri"/>
                <w:color w:val="000000"/>
                <w:sz w:val="22"/>
                <w:szCs w:val="22"/>
              </w:rPr>
            </w:pPr>
            <w:r>
              <w:rPr>
                <w:rFonts w:ascii="Calibri" w:hAnsi="Calibri" w:cs="Calibri"/>
                <w:color w:val="000000"/>
                <w:sz w:val="22"/>
                <w:szCs w:val="22"/>
              </w:rPr>
              <w:t>N1~SJ~CR NAME~1~987654321</w:t>
            </w:r>
          </w:p>
        </w:tc>
        <w:tc>
          <w:tcPr>
            <w:tcW w:w="4625" w:type="dxa"/>
            <w:tcBorders>
              <w:top w:val="nil"/>
              <w:left w:val="nil"/>
              <w:bottom w:val="single" w:sz="4" w:space="0" w:color="auto"/>
              <w:right w:val="single" w:sz="4" w:space="0" w:color="auto"/>
            </w:tcBorders>
            <w:shd w:val="clear" w:color="auto" w:fill="auto"/>
            <w:hideMark/>
          </w:tcPr>
          <w:p w14:paraId="7AC27652" w14:textId="77777777" w:rsidR="00A8214C" w:rsidRDefault="00A8214C">
            <w:pPr>
              <w:rPr>
                <w:rFonts w:ascii="Calibri" w:hAnsi="Calibri" w:cs="Calibri"/>
                <w:color w:val="000000"/>
                <w:sz w:val="22"/>
                <w:szCs w:val="22"/>
              </w:rPr>
            </w:pPr>
            <w:r>
              <w:rPr>
                <w:rFonts w:ascii="Calibri" w:hAnsi="Calibri" w:cs="Calibri"/>
                <w:color w:val="000000"/>
                <w:sz w:val="22"/>
                <w:szCs w:val="22"/>
              </w:rPr>
              <w:t>CR Name and DUNS Number</w:t>
            </w:r>
          </w:p>
        </w:tc>
      </w:tr>
      <w:tr w:rsidR="00A8214C" w14:paraId="1F6D00CD" w14:textId="77777777" w:rsidTr="00EA273F">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EFFCFE3" w14:textId="77777777" w:rsidR="00A8214C" w:rsidRDefault="00A8214C">
            <w:pPr>
              <w:rPr>
                <w:rFonts w:ascii="Calibri" w:hAnsi="Calibri" w:cs="Calibri"/>
                <w:color w:val="000000"/>
                <w:sz w:val="22"/>
                <w:szCs w:val="22"/>
              </w:rPr>
            </w:pPr>
            <w:r>
              <w:rPr>
                <w:rFonts w:ascii="Calibri" w:hAnsi="Calibri" w:cs="Calibri"/>
                <w:color w:val="000000"/>
                <w:sz w:val="22"/>
                <w:szCs w:val="22"/>
              </w:rPr>
              <w:t>LIN~1~SH~EL~SH~CE~SH~HU</w:t>
            </w:r>
          </w:p>
        </w:tc>
        <w:tc>
          <w:tcPr>
            <w:tcW w:w="4625" w:type="dxa"/>
            <w:tcBorders>
              <w:top w:val="nil"/>
              <w:left w:val="nil"/>
              <w:bottom w:val="single" w:sz="4" w:space="0" w:color="auto"/>
              <w:right w:val="single" w:sz="4" w:space="0" w:color="auto"/>
            </w:tcBorders>
            <w:shd w:val="clear" w:color="auto" w:fill="auto"/>
            <w:hideMark/>
          </w:tcPr>
          <w:p w14:paraId="26D6F475" w14:textId="77777777" w:rsidR="00A8214C" w:rsidRDefault="00A8214C">
            <w:pPr>
              <w:rPr>
                <w:rFonts w:ascii="Calibri" w:hAnsi="Calibri" w:cs="Calibri"/>
                <w:color w:val="000000"/>
                <w:sz w:val="22"/>
                <w:szCs w:val="22"/>
              </w:rPr>
            </w:pPr>
            <w:r>
              <w:rPr>
                <w:rFonts w:ascii="Calibri" w:hAnsi="Calibri" w:cs="Calibri"/>
                <w:color w:val="000000"/>
                <w:sz w:val="22"/>
                <w:szCs w:val="22"/>
              </w:rPr>
              <w:t xml:space="preserve">Cycle Switch and Historical Summarized Usage Request </w:t>
            </w:r>
          </w:p>
        </w:tc>
      </w:tr>
      <w:tr w:rsidR="00A8214C" w14:paraId="7265A33C" w14:textId="77777777" w:rsidTr="00EA273F">
        <w:trPr>
          <w:trHeight w:val="300"/>
        </w:trPr>
        <w:tc>
          <w:tcPr>
            <w:tcW w:w="361" w:type="dxa"/>
            <w:tcBorders>
              <w:top w:val="nil"/>
              <w:left w:val="nil"/>
              <w:bottom w:val="nil"/>
              <w:right w:val="single" w:sz="4" w:space="0" w:color="auto"/>
            </w:tcBorders>
            <w:shd w:val="clear" w:color="auto" w:fill="auto"/>
            <w:hideMark/>
          </w:tcPr>
          <w:p w14:paraId="33C47936"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auto"/>
            </w:tcBorders>
            <w:shd w:val="clear" w:color="auto" w:fill="auto"/>
            <w:hideMark/>
          </w:tcPr>
          <w:p w14:paraId="136AE410" w14:textId="77777777" w:rsidR="00A8214C" w:rsidRDefault="00A8214C">
            <w:pPr>
              <w:rPr>
                <w:rFonts w:ascii="Calibri" w:hAnsi="Calibri" w:cs="Calibri"/>
                <w:color w:val="000000"/>
                <w:sz w:val="22"/>
                <w:szCs w:val="22"/>
              </w:rPr>
            </w:pPr>
            <w:r>
              <w:rPr>
                <w:rFonts w:ascii="Calibri" w:hAnsi="Calibri" w:cs="Calibri"/>
                <w:color w:val="000000"/>
                <w:sz w:val="22"/>
                <w:szCs w:val="22"/>
              </w:rPr>
              <w:t>ASI~WQ~101</w:t>
            </w:r>
          </w:p>
        </w:tc>
        <w:tc>
          <w:tcPr>
            <w:tcW w:w="4625" w:type="dxa"/>
            <w:tcBorders>
              <w:top w:val="nil"/>
              <w:left w:val="nil"/>
              <w:bottom w:val="single" w:sz="4" w:space="0" w:color="auto"/>
              <w:right w:val="single" w:sz="4" w:space="0" w:color="auto"/>
            </w:tcBorders>
            <w:shd w:val="clear" w:color="auto" w:fill="auto"/>
            <w:hideMark/>
          </w:tcPr>
          <w:p w14:paraId="06BBEC51" w14:textId="77777777" w:rsidR="00A8214C" w:rsidRDefault="00A8214C">
            <w:pPr>
              <w:rPr>
                <w:rFonts w:ascii="Calibri" w:hAnsi="Calibri" w:cs="Calibri"/>
                <w:color w:val="000000"/>
                <w:sz w:val="22"/>
                <w:szCs w:val="22"/>
              </w:rPr>
            </w:pPr>
            <w:r>
              <w:rPr>
                <w:rFonts w:ascii="Calibri" w:hAnsi="Calibri" w:cs="Calibri"/>
                <w:color w:val="000000"/>
                <w:sz w:val="22"/>
                <w:szCs w:val="22"/>
              </w:rPr>
              <w:t>Accept Change in CR</w:t>
            </w:r>
          </w:p>
        </w:tc>
      </w:tr>
      <w:tr w:rsidR="00A8214C" w14:paraId="00B394BC" w14:textId="77777777" w:rsidTr="00EA273F">
        <w:trPr>
          <w:trHeight w:val="300"/>
        </w:trPr>
        <w:tc>
          <w:tcPr>
            <w:tcW w:w="361" w:type="dxa"/>
            <w:tcBorders>
              <w:top w:val="nil"/>
              <w:left w:val="nil"/>
              <w:bottom w:val="nil"/>
              <w:right w:val="single" w:sz="4" w:space="0" w:color="auto"/>
            </w:tcBorders>
            <w:shd w:val="clear" w:color="auto" w:fill="auto"/>
            <w:hideMark/>
          </w:tcPr>
          <w:p w14:paraId="40341D66"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auto"/>
            </w:tcBorders>
            <w:shd w:val="clear" w:color="auto" w:fill="auto"/>
            <w:hideMark/>
          </w:tcPr>
          <w:p w14:paraId="2A589B69" w14:textId="77777777" w:rsidR="00A8214C" w:rsidRDefault="00A8214C">
            <w:pPr>
              <w:rPr>
                <w:rFonts w:ascii="Calibri" w:hAnsi="Calibri" w:cs="Calibri"/>
                <w:color w:val="000000"/>
                <w:sz w:val="22"/>
                <w:szCs w:val="22"/>
              </w:rPr>
            </w:pPr>
            <w:r>
              <w:rPr>
                <w:rFonts w:ascii="Calibri" w:hAnsi="Calibri" w:cs="Calibri"/>
                <w:color w:val="000000"/>
                <w:sz w:val="22"/>
                <w:szCs w:val="22"/>
              </w:rPr>
              <w:t>REF~AQ~A</w:t>
            </w:r>
          </w:p>
        </w:tc>
        <w:tc>
          <w:tcPr>
            <w:tcW w:w="4625" w:type="dxa"/>
            <w:tcBorders>
              <w:top w:val="nil"/>
              <w:left w:val="nil"/>
              <w:bottom w:val="single" w:sz="4" w:space="0" w:color="auto"/>
              <w:right w:val="single" w:sz="4" w:space="0" w:color="auto"/>
            </w:tcBorders>
            <w:shd w:val="clear" w:color="auto" w:fill="auto"/>
            <w:hideMark/>
          </w:tcPr>
          <w:p w14:paraId="244EDE51" w14:textId="77777777" w:rsidR="00A8214C" w:rsidRDefault="00A8214C">
            <w:pPr>
              <w:rPr>
                <w:rFonts w:ascii="Calibri" w:hAnsi="Calibri" w:cs="Calibri"/>
                <w:color w:val="000000"/>
                <w:sz w:val="22"/>
                <w:szCs w:val="22"/>
              </w:rPr>
            </w:pPr>
            <w:r>
              <w:rPr>
                <w:rFonts w:ascii="Calibri" w:hAnsi="Calibri" w:cs="Calibri"/>
                <w:color w:val="000000"/>
                <w:sz w:val="22"/>
                <w:szCs w:val="22"/>
              </w:rPr>
              <w:t>Distribution Loss Factor</w:t>
            </w:r>
          </w:p>
        </w:tc>
      </w:tr>
      <w:tr w:rsidR="00A8214C" w14:paraId="6002CDCA" w14:textId="77777777" w:rsidTr="00EA273F">
        <w:trPr>
          <w:trHeight w:val="300"/>
        </w:trPr>
        <w:tc>
          <w:tcPr>
            <w:tcW w:w="361" w:type="dxa"/>
            <w:tcBorders>
              <w:top w:val="nil"/>
              <w:left w:val="nil"/>
              <w:bottom w:val="nil"/>
              <w:right w:val="single" w:sz="4" w:space="0" w:color="auto"/>
            </w:tcBorders>
            <w:shd w:val="clear" w:color="auto" w:fill="auto"/>
            <w:hideMark/>
          </w:tcPr>
          <w:p w14:paraId="045D9278"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auto"/>
            </w:tcBorders>
            <w:shd w:val="clear" w:color="auto" w:fill="auto"/>
            <w:hideMark/>
          </w:tcPr>
          <w:p w14:paraId="14C8B27B" w14:textId="77777777" w:rsidR="00A8214C" w:rsidRDefault="00A8214C">
            <w:pPr>
              <w:rPr>
                <w:rFonts w:ascii="Calibri" w:hAnsi="Calibri" w:cs="Calibri"/>
                <w:color w:val="000000"/>
                <w:sz w:val="22"/>
                <w:szCs w:val="22"/>
              </w:rPr>
            </w:pPr>
            <w:r>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hideMark/>
          </w:tcPr>
          <w:p w14:paraId="7273D016" w14:textId="77777777" w:rsidR="00A8214C" w:rsidRDefault="00A8214C">
            <w:pPr>
              <w:rPr>
                <w:rFonts w:ascii="Calibri" w:hAnsi="Calibri" w:cs="Calibri"/>
                <w:color w:val="000000"/>
                <w:sz w:val="22"/>
                <w:szCs w:val="22"/>
              </w:rPr>
            </w:pPr>
            <w:r>
              <w:rPr>
                <w:rFonts w:ascii="Calibri" w:hAnsi="Calibri" w:cs="Calibri"/>
                <w:color w:val="000000"/>
                <w:sz w:val="22"/>
                <w:szCs w:val="22"/>
              </w:rPr>
              <w:t>Special Needs Indicator</w:t>
            </w:r>
          </w:p>
        </w:tc>
      </w:tr>
      <w:tr w:rsidR="00A8214C" w14:paraId="5F0B88E1" w14:textId="77777777" w:rsidTr="00EA273F">
        <w:trPr>
          <w:trHeight w:val="300"/>
        </w:trPr>
        <w:tc>
          <w:tcPr>
            <w:tcW w:w="361" w:type="dxa"/>
            <w:tcBorders>
              <w:top w:val="nil"/>
              <w:left w:val="nil"/>
              <w:bottom w:val="nil"/>
              <w:right w:val="single" w:sz="4" w:space="0" w:color="auto"/>
            </w:tcBorders>
            <w:shd w:val="clear" w:color="auto" w:fill="auto"/>
            <w:hideMark/>
          </w:tcPr>
          <w:p w14:paraId="669D9CB7"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000000"/>
            </w:tcBorders>
            <w:shd w:val="clear" w:color="auto" w:fill="auto"/>
            <w:hideMark/>
          </w:tcPr>
          <w:p w14:paraId="47920C9F" w14:textId="77777777" w:rsidR="00A8214C" w:rsidRDefault="00A8214C">
            <w:pPr>
              <w:rPr>
                <w:rFonts w:ascii="Calibri" w:hAnsi="Calibri" w:cs="Calibri"/>
                <w:color w:val="000000"/>
                <w:sz w:val="22"/>
                <w:szCs w:val="22"/>
              </w:rPr>
            </w:pPr>
            <w:r>
              <w:rPr>
                <w:rFonts w:ascii="Calibri" w:hAnsi="Calibri" w:cs="Calibri"/>
                <w:color w:val="000000"/>
                <w:sz w:val="22"/>
                <w:szCs w:val="22"/>
              </w:rPr>
              <w:t>REF~PTC~01</w:t>
            </w:r>
          </w:p>
        </w:tc>
        <w:tc>
          <w:tcPr>
            <w:tcW w:w="4625" w:type="dxa"/>
            <w:tcBorders>
              <w:top w:val="nil"/>
              <w:left w:val="nil"/>
              <w:bottom w:val="single" w:sz="4" w:space="0" w:color="auto"/>
              <w:right w:val="single" w:sz="4" w:space="0" w:color="auto"/>
            </w:tcBorders>
            <w:shd w:val="clear" w:color="auto" w:fill="auto"/>
            <w:hideMark/>
          </w:tcPr>
          <w:p w14:paraId="48FAF811" w14:textId="77777777" w:rsidR="00A8214C" w:rsidRDefault="00A8214C">
            <w:pPr>
              <w:rPr>
                <w:rFonts w:ascii="Calibri" w:hAnsi="Calibri" w:cs="Calibri"/>
                <w:color w:val="000000"/>
                <w:sz w:val="22"/>
                <w:szCs w:val="22"/>
              </w:rPr>
            </w:pPr>
            <w:r>
              <w:rPr>
                <w:rFonts w:ascii="Calibri" w:hAnsi="Calibri" w:cs="Calibri"/>
                <w:color w:val="000000"/>
                <w:sz w:val="22"/>
                <w:szCs w:val="22"/>
              </w:rPr>
              <w:t>Premise Type</w:t>
            </w:r>
          </w:p>
        </w:tc>
      </w:tr>
      <w:tr w:rsidR="00A8214C" w14:paraId="3C03C878" w14:textId="77777777" w:rsidTr="00EA273F">
        <w:trPr>
          <w:trHeight w:val="300"/>
        </w:trPr>
        <w:tc>
          <w:tcPr>
            <w:tcW w:w="361" w:type="dxa"/>
            <w:tcBorders>
              <w:top w:val="nil"/>
              <w:left w:val="nil"/>
              <w:bottom w:val="nil"/>
              <w:right w:val="single" w:sz="4" w:space="0" w:color="auto"/>
            </w:tcBorders>
            <w:shd w:val="clear" w:color="auto" w:fill="auto"/>
            <w:hideMark/>
          </w:tcPr>
          <w:p w14:paraId="588EFE5F"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000000"/>
            </w:tcBorders>
            <w:shd w:val="clear" w:color="auto" w:fill="auto"/>
            <w:hideMark/>
          </w:tcPr>
          <w:p w14:paraId="00C16C2A" w14:textId="77777777" w:rsidR="00A8214C" w:rsidRDefault="00A8214C">
            <w:pPr>
              <w:rPr>
                <w:rFonts w:ascii="Calibri" w:hAnsi="Calibri" w:cs="Calibri"/>
                <w:color w:val="000000"/>
                <w:sz w:val="22"/>
                <w:szCs w:val="22"/>
              </w:rPr>
            </w:pPr>
            <w:r>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175F3F15" w14:textId="77777777" w:rsidR="00A8214C" w:rsidRDefault="00A8214C">
            <w:pPr>
              <w:rPr>
                <w:rFonts w:ascii="Calibri" w:hAnsi="Calibri" w:cs="Calibri"/>
                <w:color w:val="000000"/>
                <w:sz w:val="22"/>
                <w:szCs w:val="22"/>
              </w:rPr>
            </w:pPr>
            <w:r>
              <w:rPr>
                <w:rFonts w:ascii="Calibri" w:hAnsi="Calibri" w:cs="Calibri"/>
                <w:color w:val="000000"/>
                <w:sz w:val="22"/>
                <w:szCs w:val="22"/>
              </w:rPr>
              <w:t>ESI ID</w:t>
            </w:r>
          </w:p>
        </w:tc>
      </w:tr>
      <w:tr w:rsidR="00A8214C" w14:paraId="7005996F" w14:textId="77777777" w:rsidTr="00EA273F">
        <w:trPr>
          <w:trHeight w:val="300"/>
        </w:trPr>
        <w:tc>
          <w:tcPr>
            <w:tcW w:w="361" w:type="dxa"/>
            <w:tcBorders>
              <w:top w:val="nil"/>
              <w:left w:val="nil"/>
              <w:bottom w:val="nil"/>
              <w:right w:val="single" w:sz="4" w:space="0" w:color="auto"/>
            </w:tcBorders>
            <w:shd w:val="clear" w:color="auto" w:fill="auto"/>
            <w:hideMark/>
          </w:tcPr>
          <w:p w14:paraId="782E7FA4"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000000"/>
            </w:tcBorders>
            <w:shd w:val="clear" w:color="auto" w:fill="auto"/>
            <w:hideMark/>
          </w:tcPr>
          <w:p w14:paraId="2AE3A938" w14:textId="77777777" w:rsidR="00A8214C" w:rsidRDefault="00A8214C">
            <w:pPr>
              <w:rPr>
                <w:rFonts w:ascii="Calibri" w:hAnsi="Calibri" w:cs="Calibri"/>
                <w:color w:val="000000"/>
                <w:sz w:val="22"/>
                <w:szCs w:val="22"/>
              </w:rPr>
            </w:pPr>
            <w:r>
              <w:rPr>
                <w:rFonts w:ascii="Calibri" w:hAnsi="Calibri" w:cs="Calibri"/>
                <w:color w:val="000000"/>
                <w:sz w:val="22"/>
                <w:szCs w:val="22"/>
              </w:rPr>
              <w:t>REF~1W~~123456789</w:t>
            </w:r>
          </w:p>
        </w:tc>
        <w:tc>
          <w:tcPr>
            <w:tcW w:w="4625" w:type="dxa"/>
            <w:tcBorders>
              <w:top w:val="nil"/>
              <w:left w:val="nil"/>
              <w:bottom w:val="single" w:sz="4" w:space="0" w:color="auto"/>
              <w:right w:val="single" w:sz="4" w:space="0" w:color="auto"/>
            </w:tcBorders>
            <w:shd w:val="clear" w:color="auto" w:fill="auto"/>
            <w:hideMark/>
          </w:tcPr>
          <w:p w14:paraId="7ADF9FE2" w14:textId="77777777" w:rsidR="00A8214C" w:rsidRDefault="00A8214C">
            <w:pPr>
              <w:rPr>
                <w:rFonts w:ascii="Calibri" w:hAnsi="Calibri" w:cs="Calibri"/>
                <w:color w:val="000000"/>
                <w:sz w:val="22"/>
                <w:szCs w:val="22"/>
              </w:rPr>
            </w:pPr>
            <w:r>
              <w:rPr>
                <w:rFonts w:ascii="Calibri" w:hAnsi="Calibri" w:cs="Calibri"/>
                <w:color w:val="000000"/>
                <w:sz w:val="22"/>
                <w:szCs w:val="22"/>
              </w:rPr>
              <w:t>Membership ID</w:t>
            </w:r>
          </w:p>
        </w:tc>
      </w:tr>
      <w:tr w:rsidR="00A8214C" w14:paraId="367A15EE" w14:textId="77777777" w:rsidTr="00EA273F">
        <w:trPr>
          <w:trHeight w:val="300"/>
        </w:trPr>
        <w:tc>
          <w:tcPr>
            <w:tcW w:w="361" w:type="dxa"/>
            <w:tcBorders>
              <w:top w:val="nil"/>
              <w:left w:val="nil"/>
              <w:bottom w:val="nil"/>
              <w:right w:val="single" w:sz="4" w:space="0" w:color="auto"/>
            </w:tcBorders>
            <w:shd w:val="clear" w:color="auto" w:fill="auto"/>
            <w:hideMark/>
          </w:tcPr>
          <w:p w14:paraId="21DC2CBD"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000000"/>
            </w:tcBorders>
            <w:shd w:val="clear" w:color="auto" w:fill="auto"/>
            <w:hideMark/>
          </w:tcPr>
          <w:p w14:paraId="16AD1A6A" w14:textId="77777777" w:rsidR="00A8214C" w:rsidRDefault="00A8214C">
            <w:pPr>
              <w:rPr>
                <w:rFonts w:ascii="Calibri" w:hAnsi="Calibri" w:cs="Calibri"/>
                <w:color w:val="000000"/>
                <w:sz w:val="22"/>
                <w:szCs w:val="22"/>
              </w:rPr>
            </w:pPr>
            <w:r>
              <w:rPr>
                <w:rFonts w:ascii="Calibri" w:hAnsi="Calibri" w:cs="Calibri"/>
                <w:color w:val="000000"/>
                <w:sz w:val="22"/>
                <w:szCs w:val="22"/>
              </w:rPr>
              <w:t>REF~SPL~~ST1</w:t>
            </w:r>
          </w:p>
        </w:tc>
        <w:tc>
          <w:tcPr>
            <w:tcW w:w="4625" w:type="dxa"/>
            <w:tcBorders>
              <w:top w:val="nil"/>
              <w:left w:val="nil"/>
              <w:bottom w:val="single" w:sz="4" w:space="0" w:color="auto"/>
              <w:right w:val="single" w:sz="4" w:space="0" w:color="auto"/>
            </w:tcBorders>
            <w:shd w:val="clear" w:color="auto" w:fill="auto"/>
            <w:hideMark/>
          </w:tcPr>
          <w:p w14:paraId="09DB207D" w14:textId="77777777" w:rsidR="00A8214C" w:rsidRDefault="00A8214C">
            <w:pPr>
              <w:rPr>
                <w:rFonts w:ascii="Calibri" w:hAnsi="Calibri" w:cs="Calibri"/>
                <w:color w:val="000000"/>
                <w:sz w:val="22"/>
                <w:szCs w:val="22"/>
              </w:rPr>
            </w:pPr>
            <w:r>
              <w:rPr>
                <w:rFonts w:ascii="Calibri" w:hAnsi="Calibri" w:cs="Calibri"/>
                <w:color w:val="000000"/>
                <w:sz w:val="22"/>
                <w:szCs w:val="22"/>
              </w:rPr>
              <w:t>Substation ID</w:t>
            </w:r>
          </w:p>
        </w:tc>
      </w:tr>
      <w:tr w:rsidR="00A8214C" w14:paraId="3AE6DFB5" w14:textId="77777777" w:rsidTr="00EA273F">
        <w:trPr>
          <w:trHeight w:val="300"/>
        </w:trPr>
        <w:tc>
          <w:tcPr>
            <w:tcW w:w="361" w:type="dxa"/>
            <w:tcBorders>
              <w:top w:val="nil"/>
              <w:left w:val="nil"/>
              <w:bottom w:val="nil"/>
              <w:right w:val="single" w:sz="4" w:space="0" w:color="auto"/>
            </w:tcBorders>
            <w:shd w:val="clear" w:color="auto" w:fill="auto"/>
            <w:hideMark/>
          </w:tcPr>
          <w:p w14:paraId="04A81FFC"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000000"/>
            </w:tcBorders>
            <w:shd w:val="clear" w:color="auto" w:fill="auto"/>
            <w:hideMark/>
          </w:tcPr>
          <w:p w14:paraId="40DFB5D4" w14:textId="77777777" w:rsidR="00A8214C" w:rsidRDefault="00A8214C">
            <w:pPr>
              <w:rPr>
                <w:rFonts w:ascii="Calibri" w:hAnsi="Calibri" w:cs="Calibri"/>
                <w:color w:val="000000"/>
                <w:sz w:val="22"/>
                <w:szCs w:val="22"/>
              </w:rPr>
            </w:pPr>
            <w:r>
              <w:rPr>
                <w:rFonts w:ascii="Calibri" w:hAnsi="Calibri" w:cs="Calibri"/>
                <w:color w:val="000000"/>
                <w:sz w:val="22"/>
                <w:szCs w:val="22"/>
              </w:rPr>
              <w:t>DTM~150~20080510</w:t>
            </w:r>
          </w:p>
        </w:tc>
        <w:tc>
          <w:tcPr>
            <w:tcW w:w="4625" w:type="dxa"/>
            <w:tcBorders>
              <w:top w:val="nil"/>
              <w:left w:val="nil"/>
              <w:bottom w:val="single" w:sz="4" w:space="0" w:color="auto"/>
              <w:right w:val="single" w:sz="4" w:space="0" w:color="auto"/>
            </w:tcBorders>
            <w:shd w:val="clear" w:color="auto" w:fill="auto"/>
            <w:hideMark/>
          </w:tcPr>
          <w:p w14:paraId="614F5118" w14:textId="77777777" w:rsidR="00A8214C" w:rsidRDefault="00A8214C">
            <w:pPr>
              <w:rPr>
                <w:rFonts w:ascii="Calibri" w:hAnsi="Calibri" w:cs="Calibri"/>
                <w:color w:val="000000"/>
                <w:sz w:val="22"/>
                <w:szCs w:val="22"/>
              </w:rPr>
            </w:pPr>
            <w:r>
              <w:rPr>
                <w:rFonts w:ascii="Calibri" w:hAnsi="Calibri" w:cs="Calibri"/>
                <w:color w:val="000000"/>
                <w:sz w:val="22"/>
                <w:szCs w:val="22"/>
              </w:rPr>
              <w:t>Service Period Start Date</w:t>
            </w:r>
          </w:p>
        </w:tc>
      </w:tr>
      <w:tr w:rsidR="00A8214C" w14:paraId="49650A55" w14:textId="77777777" w:rsidTr="00EA273F">
        <w:trPr>
          <w:trHeight w:val="300"/>
        </w:trPr>
        <w:tc>
          <w:tcPr>
            <w:tcW w:w="361" w:type="dxa"/>
            <w:tcBorders>
              <w:top w:val="nil"/>
              <w:left w:val="nil"/>
              <w:bottom w:val="nil"/>
              <w:right w:val="single" w:sz="4" w:space="0" w:color="auto"/>
            </w:tcBorders>
            <w:shd w:val="clear" w:color="auto" w:fill="auto"/>
            <w:hideMark/>
          </w:tcPr>
          <w:p w14:paraId="4621025D"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000000"/>
            </w:tcBorders>
            <w:shd w:val="clear" w:color="auto" w:fill="auto"/>
            <w:hideMark/>
          </w:tcPr>
          <w:p w14:paraId="7B647AEE" w14:textId="77777777" w:rsidR="00A8214C" w:rsidRDefault="00A8214C">
            <w:pPr>
              <w:rPr>
                <w:rFonts w:ascii="Calibri" w:hAnsi="Calibri" w:cs="Calibri"/>
                <w:color w:val="000000"/>
                <w:sz w:val="22"/>
                <w:szCs w:val="22"/>
              </w:rPr>
            </w:pPr>
            <w:r>
              <w:rPr>
                <w:rFonts w:ascii="Calibri" w:hAnsi="Calibri" w:cs="Calibri"/>
                <w:color w:val="000000"/>
                <w:sz w:val="22"/>
                <w:szCs w:val="22"/>
              </w:rPr>
              <w:t>NM1~MQ~3~~~~~~32~TXSET15U1BA1</w:t>
            </w:r>
          </w:p>
        </w:tc>
        <w:tc>
          <w:tcPr>
            <w:tcW w:w="4625" w:type="dxa"/>
            <w:tcBorders>
              <w:top w:val="nil"/>
              <w:left w:val="nil"/>
              <w:bottom w:val="single" w:sz="4" w:space="0" w:color="auto"/>
              <w:right w:val="single" w:sz="4" w:space="0" w:color="auto"/>
            </w:tcBorders>
            <w:shd w:val="clear" w:color="auto" w:fill="auto"/>
            <w:hideMark/>
          </w:tcPr>
          <w:p w14:paraId="58CCF1CC" w14:textId="77777777" w:rsidR="00A8214C" w:rsidRDefault="00A8214C">
            <w:pPr>
              <w:rPr>
                <w:rFonts w:ascii="Calibri" w:hAnsi="Calibri" w:cs="Calibri"/>
                <w:color w:val="000000"/>
                <w:sz w:val="22"/>
                <w:szCs w:val="22"/>
              </w:rPr>
            </w:pPr>
            <w:r>
              <w:rPr>
                <w:rFonts w:ascii="Calibri" w:hAnsi="Calibri" w:cs="Calibri"/>
                <w:color w:val="000000"/>
                <w:sz w:val="22"/>
                <w:szCs w:val="22"/>
              </w:rPr>
              <w:t>Meter Location, Meter Number</w:t>
            </w:r>
          </w:p>
        </w:tc>
      </w:tr>
      <w:tr w:rsidR="00A8214C" w14:paraId="7B7F8443" w14:textId="77777777" w:rsidTr="00EA273F">
        <w:trPr>
          <w:trHeight w:val="300"/>
        </w:trPr>
        <w:tc>
          <w:tcPr>
            <w:tcW w:w="361" w:type="dxa"/>
            <w:tcBorders>
              <w:top w:val="nil"/>
              <w:left w:val="nil"/>
              <w:bottom w:val="nil"/>
              <w:right w:val="nil"/>
            </w:tcBorders>
            <w:shd w:val="clear" w:color="auto" w:fill="auto"/>
            <w:hideMark/>
          </w:tcPr>
          <w:p w14:paraId="444A35F2" w14:textId="77777777" w:rsidR="00A8214C" w:rsidRDefault="00A8214C">
            <w:pPr>
              <w:rPr>
                <w:rFonts w:ascii="Calibri" w:hAnsi="Calibri" w:cs="Calibri"/>
                <w:color w:val="000000"/>
                <w:sz w:val="22"/>
                <w:szCs w:val="22"/>
              </w:rPr>
            </w:pPr>
          </w:p>
        </w:tc>
        <w:tc>
          <w:tcPr>
            <w:tcW w:w="360" w:type="dxa"/>
            <w:tcBorders>
              <w:top w:val="nil"/>
              <w:left w:val="nil"/>
              <w:bottom w:val="nil"/>
              <w:right w:val="single" w:sz="4" w:space="0" w:color="auto"/>
            </w:tcBorders>
            <w:shd w:val="clear" w:color="auto" w:fill="auto"/>
            <w:hideMark/>
          </w:tcPr>
          <w:p w14:paraId="6E04614C"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794" w:type="dxa"/>
            <w:tcBorders>
              <w:top w:val="nil"/>
              <w:left w:val="nil"/>
              <w:bottom w:val="single" w:sz="4" w:space="0" w:color="auto"/>
              <w:right w:val="single" w:sz="4" w:space="0" w:color="auto"/>
            </w:tcBorders>
            <w:shd w:val="clear" w:color="auto" w:fill="auto"/>
            <w:hideMark/>
          </w:tcPr>
          <w:p w14:paraId="39159F64" w14:textId="77777777" w:rsidR="00A8214C" w:rsidRDefault="00A8214C">
            <w:pPr>
              <w:rPr>
                <w:rFonts w:ascii="Calibri" w:hAnsi="Calibri" w:cs="Calibri"/>
                <w:color w:val="000000"/>
                <w:sz w:val="22"/>
                <w:szCs w:val="22"/>
              </w:rPr>
            </w:pPr>
            <w:r>
              <w:rPr>
                <w:rFonts w:ascii="Calibri" w:hAnsi="Calibri" w:cs="Calibri"/>
                <w:color w:val="000000"/>
                <w:sz w:val="22"/>
                <w:szCs w:val="22"/>
              </w:rPr>
              <w:t>REF~4P~1.0~KHMON~TU^51</w:t>
            </w:r>
          </w:p>
        </w:tc>
        <w:tc>
          <w:tcPr>
            <w:tcW w:w="4625" w:type="dxa"/>
            <w:tcBorders>
              <w:top w:val="nil"/>
              <w:left w:val="nil"/>
              <w:bottom w:val="single" w:sz="4" w:space="0" w:color="auto"/>
              <w:right w:val="single" w:sz="4" w:space="0" w:color="auto"/>
            </w:tcBorders>
            <w:shd w:val="clear" w:color="auto" w:fill="auto"/>
            <w:hideMark/>
          </w:tcPr>
          <w:p w14:paraId="0D907FB2" w14:textId="77777777" w:rsidR="00A8214C" w:rsidRDefault="00A8214C">
            <w:pPr>
              <w:rPr>
                <w:rFonts w:ascii="Calibri" w:hAnsi="Calibri" w:cs="Calibri"/>
                <w:color w:val="000000"/>
                <w:sz w:val="22"/>
                <w:szCs w:val="22"/>
              </w:rPr>
            </w:pPr>
            <w:r>
              <w:rPr>
                <w:rFonts w:ascii="Calibri" w:hAnsi="Calibri" w:cs="Calibri"/>
                <w:color w:val="000000"/>
                <w:sz w:val="22"/>
                <w:szCs w:val="22"/>
              </w:rPr>
              <w:t>Meter Multiplier, Total</w:t>
            </w:r>
          </w:p>
        </w:tc>
      </w:tr>
      <w:tr w:rsidR="00A8214C" w14:paraId="5E790921" w14:textId="77777777" w:rsidTr="00EA273F">
        <w:trPr>
          <w:trHeight w:val="300"/>
        </w:trPr>
        <w:tc>
          <w:tcPr>
            <w:tcW w:w="361" w:type="dxa"/>
            <w:tcBorders>
              <w:top w:val="nil"/>
              <w:left w:val="nil"/>
              <w:bottom w:val="nil"/>
              <w:right w:val="nil"/>
            </w:tcBorders>
            <w:shd w:val="clear" w:color="auto" w:fill="auto"/>
            <w:hideMark/>
          </w:tcPr>
          <w:p w14:paraId="6601EBCF" w14:textId="77777777" w:rsidR="00A8214C" w:rsidRDefault="00A8214C">
            <w:pPr>
              <w:rPr>
                <w:rFonts w:ascii="Calibri" w:hAnsi="Calibri" w:cs="Calibri"/>
                <w:color w:val="000000"/>
                <w:sz w:val="22"/>
                <w:szCs w:val="22"/>
              </w:rPr>
            </w:pPr>
          </w:p>
        </w:tc>
        <w:tc>
          <w:tcPr>
            <w:tcW w:w="360" w:type="dxa"/>
            <w:tcBorders>
              <w:top w:val="nil"/>
              <w:left w:val="nil"/>
              <w:bottom w:val="nil"/>
              <w:right w:val="single" w:sz="4" w:space="0" w:color="auto"/>
            </w:tcBorders>
            <w:shd w:val="clear" w:color="auto" w:fill="auto"/>
            <w:hideMark/>
          </w:tcPr>
          <w:p w14:paraId="72C04C92"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794" w:type="dxa"/>
            <w:tcBorders>
              <w:top w:val="nil"/>
              <w:left w:val="nil"/>
              <w:bottom w:val="single" w:sz="4" w:space="0" w:color="auto"/>
              <w:right w:val="single" w:sz="4" w:space="0" w:color="auto"/>
            </w:tcBorders>
            <w:shd w:val="clear" w:color="auto" w:fill="auto"/>
            <w:hideMark/>
          </w:tcPr>
          <w:p w14:paraId="56467E37" w14:textId="77777777" w:rsidR="00A8214C" w:rsidRDefault="00A8214C">
            <w:pPr>
              <w:rPr>
                <w:rFonts w:ascii="Calibri" w:hAnsi="Calibri" w:cs="Calibri"/>
                <w:color w:val="000000"/>
                <w:sz w:val="22"/>
                <w:szCs w:val="22"/>
              </w:rPr>
            </w:pPr>
            <w:r>
              <w:rPr>
                <w:rFonts w:ascii="Calibri" w:hAnsi="Calibri" w:cs="Calibri"/>
                <w:color w:val="000000"/>
                <w:sz w:val="22"/>
                <w:szCs w:val="22"/>
              </w:rPr>
              <w:t>REF~IX~4.0~KHMON~TU^51</w:t>
            </w:r>
          </w:p>
        </w:tc>
        <w:tc>
          <w:tcPr>
            <w:tcW w:w="4625" w:type="dxa"/>
            <w:tcBorders>
              <w:top w:val="nil"/>
              <w:left w:val="nil"/>
              <w:bottom w:val="single" w:sz="4" w:space="0" w:color="auto"/>
              <w:right w:val="single" w:sz="4" w:space="0" w:color="auto"/>
            </w:tcBorders>
            <w:shd w:val="clear" w:color="auto" w:fill="auto"/>
            <w:hideMark/>
          </w:tcPr>
          <w:p w14:paraId="6964E383" w14:textId="77777777" w:rsidR="00A8214C" w:rsidRDefault="00A8214C">
            <w:pPr>
              <w:rPr>
                <w:rFonts w:ascii="Calibri" w:hAnsi="Calibri" w:cs="Calibri"/>
                <w:color w:val="000000"/>
                <w:sz w:val="22"/>
                <w:szCs w:val="22"/>
              </w:rPr>
            </w:pPr>
            <w:r>
              <w:rPr>
                <w:rFonts w:ascii="Calibri" w:hAnsi="Calibri" w:cs="Calibri"/>
                <w:color w:val="000000"/>
                <w:sz w:val="22"/>
                <w:szCs w:val="22"/>
              </w:rPr>
              <w:t>Number of Dials, Total</w:t>
            </w:r>
          </w:p>
        </w:tc>
      </w:tr>
      <w:tr w:rsidR="00A8214C" w14:paraId="0B2A5D7F" w14:textId="77777777" w:rsidTr="00EA273F">
        <w:trPr>
          <w:trHeight w:val="600"/>
        </w:trPr>
        <w:tc>
          <w:tcPr>
            <w:tcW w:w="361" w:type="dxa"/>
            <w:tcBorders>
              <w:top w:val="nil"/>
              <w:left w:val="nil"/>
              <w:bottom w:val="nil"/>
              <w:right w:val="nil"/>
            </w:tcBorders>
            <w:shd w:val="clear" w:color="auto" w:fill="auto"/>
            <w:hideMark/>
          </w:tcPr>
          <w:p w14:paraId="64603072" w14:textId="77777777" w:rsidR="00A8214C" w:rsidRDefault="00A8214C">
            <w:pPr>
              <w:rPr>
                <w:rFonts w:ascii="Calibri" w:hAnsi="Calibri" w:cs="Calibri"/>
                <w:color w:val="000000"/>
                <w:sz w:val="22"/>
                <w:szCs w:val="22"/>
              </w:rPr>
            </w:pPr>
          </w:p>
        </w:tc>
        <w:tc>
          <w:tcPr>
            <w:tcW w:w="360" w:type="dxa"/>
            <w:tcBorders>
              <w:top w:val="nil"/>
              <w:left w:val="nil"/>
              <w:bottom w:val="nil"/>
              <w:right w:val="nil"/>
            </w:tcBorders>
            <w:shd w:val="clear" w:color="auto" w:fill="auto"/>
            <w:hideMark/>
          </w:tcPr>
          <w:p w14:paraId="592F701C" w14:textId="77777777" w:rsidR="00A8214C" w:rsidRDefault="00A8214C">
            <w:pPr>
              <w:rPr>
                <w:rFonts w:ascii="Calibri" w:hAnsi="Calibri" w:cs="Calibri"/>
                <w:color w:val="000000"/>
                <w:sz w:val="22"/>
                <w:szCs w:val="22"/>
              </w:rPr>
            </w:pPr>
          </w:p>
        </w:tc>
        <w:tc>
          <w:tcPr>
            <w:tcW w:w="3794" w:type="dxa"/>
            <w:tcBorders>
              <w:top w:val="nil"/>
              <w:left w:val="single" w:sz="4" w:space="0" w:color="auto"/>
              <w:bottom w:val="single" w:sz="4" w:space="0" w:color="auto"/>
              <w:right w:val="single" w:sz="4" w:space="0" w:color="auto"/>
            </w:tcBorders>
            <w:shd w:val="clear" w:color="auto" w:fill="auto"/>
            <w:hideMark/>
          </w:tcPr>
          <w:p w14:paraId="0BECD531" w14:textId="77777777" w:rsidR="00A8214C" w:rsidRDefault="00A8214C">
            <w:pPr>
              <w:rPr>
                <w:rFonts w:ascii="Calibri" w:hAnsi="Calibri" w:cs="Calibri"/>
                <w:color w:val="000000"/>
                <w:sz w:val="22"/>
                <w:szCs w:val="22"/>
              </w:rPr>
            </w:pPr>
            <w:r>
              <w:rPr>
                <w:rFonts w:ascii="Calibri" w:hAnsi="Calibri" w:cs="Calibri"/>
                <w:color w:val="000000"/>
                <w:sz w:val="22"/>
                <w:szCs w:val="22"/>
              </w:rPr>
              <w:t>REF~LO~BUSLOLF_WEST_NIDR_NWS_NOTOU</w:t>
            </w:r>
          </w:p>
        </w:tc>
        <w:tc>
          <w:tcPr>
            <w:tcW w:w="4625" w:type="dxa"/>
            <w:tcBorders>
              <w:top w:val="nil"/>
              <w:left w:val="nil"/>
              <w:bottom w:val="single" w:sz="4" w:space="0" w:color="auto"/>
              <w:right w:val="single" w:sz="4" w:space="0" w:color="auto"/>
            </w:tcBorders>
            <w:shd w:val="clear" w:color="auto" w:fill="auto"/>
            <w:hideMark/>
          </w:tcPr>
          <w:p w14:paraId="17BB6550" w14:textId="77777777" w:rsidR="00A8214C" w:rsidRDefault="00A8214C">
            <w:pPr>
              <w:rPr>
                <w:rFonts w:ascii="Calibri" w:hAnsi="Calibri" w:cs="Calibri"/>
                <w:color w:val="000000"/>
                <w:sz w:val="22"/>
                <w:szCs w:val="22"/>
              </w:rPr>
            </w:pPr>
            <w:r>
              <w:rPr>
                <w:rFonts w:ascii="Calibri" w:hAnsi="Calibri" w:cs="Calibri"/>
                <w:color w:val="000000"/>
                <w:sz w:val="22"/>
                <w:szCs w:val="22"/>
              </w:rPr>
              <w:t>Load Profile</w:t>
            </w:r>
          </w:p>
        </w:tc>
      </w:tr>
      <w:tr w:rsidR="00A8214C" w14:paraId="51B9E6B4" w14:textId="77777777" w:rsidTr="00EA273F">
        <w:trPr>
          <w:trHeight w:val="300"/>
        </w:trPr>
        <w:tc>
          <w:tcPr>
            <w:tcW w:w="361" w:type="dxa"/>
            <w:tcBorders>
              <w:top w:val="nil"/>
              <w:left w:val="nil"/>
              <w:bottom w:val="nil"/>
              <w:right w:val="nil"/>
            </w:tcBorders>
            <w:shd w:val="clear" w:color="auto" w:fill="auto"/>
            <w:hideMark/>
          </w:tcPr>
          <w:p w14:paraId="735183C9" w14:textId="77777777" w:rsidR="00A8214C" w:rsidRDefault="00A8214C">
            <w:pPr>
              <w:rPr>
                <w:rFonts w:ascii="Calibri" w:hAnsi="Calibri" w:cs="Calibri"/>
                <w:color w:val="000000"/>
                <w:sz w:val="22"/>
                <w:szCs w:val="22"/>
              </w:rPr>
            </w:pPr>
          </w:p>
        </w:tc>
        <w:tc>
          <w:tcPr>
            <w:tcW w:w="360" w:type="dxa"/>
            <w:tcBorders>
              <w:top w:val="nil"/>
              <w:left w:val="nil"/>
              <w:bottom w:val="nil"/>
              <w:right w:val="nil"/>
            </w:tcBorders>
            <w:shd w:val="clear" w:color="auto" w:fill="auto"/>
            <w:hideMark/>
          </w:tcPr>
          <w:p w14:paraId="1939AE22" w14:textId="77777777" w:rsidR="00A8214C" w:rsidRDefault="00A8214C">
            <w:pPr>
              <w:rPr>
                <w:rFonts w:ascii="Calibri" w:hAnsi="Calibri" w:cs="Calibri"/>
                <w:color w:val="000000"/>
                <w:sz w:val="22"/>
                <w:szCs w:val="22"/>
              </w:rPr>
            </w:pPr>
          </w:p>
        </w:tc>
        <w:tc>
          <w:tcPr>
            <w:tcW w:w="3794" w:type="dxa"/>
            <w:tcBorders>
              <w:top w:val="nil"/>
              <w:left w:val="single" w:sz="4" w:space="0" w:color="auto"/>
              <w:bottom w:val="single" w:sz="4" w:space="0" w:color="auto"/>
              <w:right w:val="single" w:sz="4" w:space="0" w:color="auto"/>
            </w:tcBorders>
            <w:shd w:val="clear" w:color="auto" w:fill="auto"/>
            <w:hideMark/>
          </w:tcPr>
          <w:p w14:paraId="54DA086C" w14:textId="77777777" w:rsidR="00A8214C" w:rsidRDefault="00A8214C">
            <w:pPr>
              <w:rPr>
                <w:rFonts w:ascii="Calibri" w:hAnsi="Calibri" w:cs="Calibri"/>
                <w:color w:val="000000"/>
                <w:sz w:val="22"/>
                <w:szCs w:val="22"/>
              </w:rPr>
            </w:pPr>
            <w:r>
              <w:rPr>
                <w:rFonts w:ascii="Calibri" w:hAnsi="Calibri" w:cs="Calibri"/>
                <w:color w:val="000000"/>
                <w:sz w:val="22"/>
                <w:szCs w:val="22"/>
              </w:rPr>
              <w:t>REF~MT~KHMON</w:t>
            </w:r>
          </w:p>
        </w:tc>
        <w:tc>
          <w:tcPr>
            <w:tcW w:w="4625" w:type="dxa"/>
            <w:tcBorders>
              <w:top w:val="nil"/>
              <w:left w:val="nil"/>
              <w:bottom w:val="single" w:sz="4" w:space="0" w:color="auto"/>
              <w:right w:val="single" w:sz="4" w:space="0" w:color="auto"/>
            </w:tcBorders>
            <w:shd w:val="clear" w:color="auto" w:fill="auto"/>
            <w:hideMark/>
          </w:tcPr>
          <w:p w14:paraId="4B81E84E" w14:textId="77777777" w:rsidR="00A8214C" w:rsidRDefault="00A8214C">
            <w:pPr>
              <w:rPr>
                <w:rFonts w:ascii="Calibri" w:hAnsi="Calibri" w:cs="Calibri"/>
                <w:color w:val="000000"/>
                <w:sz w:val="22"/>
                <w:szCs w:val="22"/>
              </w:rPr>
            </w:pPr>
            <w:r>
              <w:rPr>
                <w:rFonts w:ascii="Calibri" w:hAnsi="Calibri" w:cs="Calibri"/>
                <w:color w:val="000000"/>
                <w:sz w:val="22"/>
                <w:szCs w:val="22"/>
              </w:rPr>
              <w:t>Meter Type</w:t>
            </w:r>
          </w:p>
        </w:tc>
      </w:tr>
      <w:tr w:rsidR="00A8214C" w14:paraId="41C6311B" w14:textId="77777777" w:rsidTr="00EA273F">
        <w:trPr>
          <w:trHeight w:val="300"/>
        </w:trPr>
        <w:tc>
          <w:tcPr>
            <w:tcW w:w="361" w:type="dxa"/>
            <w:tcBorders>
              <w:top w:val="nil"/>
              <w:left w:val="nil"/>
              <w:bottom w:val="nil"/>
              <w:right w:val="nil"/>
            </w:tcBorders>
            <w:shd w:val="clear" w:color="auto" w:fill="auto"/>
            <w:hideMark/>
          </w:tcPr>
          <w:p w14:paraId="63D47695" w14:textId="77777777" w:rsidR="00A8214C" w:rsidRDefault="00A8214C">
            <w:pPr>
              <w:rPr>
                <w:rFonts w:ascii="Calibri" w:hAnsi="Calibri" w:cs="Calibri"/>
                <w:color w:val="000000"/>
                <w:sz w:val="22"/>
                <w:szCs w:val="22"/>
              </w:rPr>
            </w:pPr>
          </w:p>
        </w:tc>
        <w:tc>
          <w:tcPr>
            <w:tcW w:w="360" w:type="dxa"/>
            <w:tcBorders>
              <w:top w:val="nil"/>
              <w:left w:val="nil"/>
              <w:bottom w:val="nil"/>
              <w:right w:val="nil"/>
            </w:tcBorders>
            <w:shd w:val="clear" w:color="auto" w:fill="auto"/>
            <w:hideMark/>
          </w:tcPr>
          <w:p w14:paraId="68D6213F" w14:textId="77777777" w:rsidR="00A8214C" w:rsidRDefault="00A8214C">
            <w:pPr>
              <w:rPr>
                <w:rFonts w:ascii="Calibri" w:hAnsi="Calibri" w:cs="Calibri"/>
                <w:color w:val="000000"/>
                <w:sz w:val="22"/>
                <w:szCs w:val="22"/>
              </w:rPr>
            </w:pPr>
          </w:p>
        </w:tc>
        <w:tc>
          <w:tcPr>
            <w:tcW w:w="3794" w:type="dxa"/>
            <w:tcBorders>
              <w:top w:val="nil"/>
              <w:left w:val="single" w:sz="4" w:space="0" w:color="auto"/>
              <w:bottom w:val="single" w:sz="4" w:space="0" w:color="auto"/>
              <w:right w:val="single" w:sz="4" w:space="0" w:color="auto"/>
            </w:tcBorders>
            <w:shd w:val="clear" w:color="auto" w:fill="auto"/>
            <w:hideMark/>
          </w:tcPr>
          <w:p w14:paraId="79C65609" w14:textId="77777777" w:rsidR="00A8214C" w:rsidRDefault="00A8214C">
            <w:pPr>
              <w:rPr>
                <w:rFonts w:ascii="Calibri" w:hAnsi="Calibri" w:cs="Calibri"/>
                <w:color w:val="000000"/>
                <w:sz w:val="22"/>
                <w:szCs w:val="22"/>
              </w:rPr>
            </w:pPr>
            <w:r>
              <w:rPr>
                <w:rFonts w:ascii="Calibri" w:hAnsi="Calibri" w:cs="Calibri"/>
                <w:color w:val="000000"/>
                <w:sz w:val="22"/>
                <w:szCs w:val="22"/>
              </w:rPr>
              <w:t>REF~PR~0</w:t>
            </w:r>
          </w:p>
        </w:tc>
        <w:tc>
          <w:tcPr>
            <w:tcW w:w="4625" w:type="dxa"/>
            <w:tcBorders>
              <w:top w:val="nil"/>
              <w:left w:val="nil"/>
              <w:bottom w:val="single" w:sz="4" w:space="0" w:color="auto"/>
              <w:right w:val="single" w:sz="4" w:space="0" w:color="auto"/>
            </w:tcBorders>
            <w:shd w:val="clear" w:color="auto" w:fill="auto"/>
            <w:hideMark/>
          </w:tcPr>
          <w:p w14:paraId="48DF838A" w14:textId="77777777" w:rsidR="00A8214C" w:rsidRDefault="00A8214C">
            <w:pPr>
              <w:rPr>
                <w:rFonts w:ascii="Calibri" w:hAnsi="Calibri" w:cs="Calibri"/>
                <w:color w:val="000000"/>
                <w:sz w:val="22"/>
                <w:szCs w:val="22"/>
              </w:rPr>
            </w:pPr>
            <w:r>
              <w:rPr>
                <w:rFonts w:ascii="Calibri" w:hAnsi="Calibri" w:cs="Calibri"/>
                <w:color w:val="000000"/>
                <w:sz w:val="22"/>
                <w:szCs w:val="22"/>
              </w:rPr>
              <w:t>TDSP Rate Subclass</w:t>
            </w:r>
          </w:p>
        </w:tc>
      </w:tr>
      <w:tr w:rsidR="00A8214C" w14:paraId="65B806A4" w14:textId="77777777" w:rsidTr="00EA273F">
        <w:trPr>
          <w:trHeight w:val="300"/>
        </w:trPr>
        <w:tc>
          <w:tcPr>
            <w:tcW w:w="361" w:type="dxa"/>
            <w:tcBorders>
              <w:top w:val="nil"/>
              <w:left w:val="nil"/>
              <w:bottom w:val="nil"/>
              <w:right w:val="nil"/>
            </w:tcBorders>
            <w:shd w:val="clear" w:color="auto" w:fill="auto"/>
            <w:hideMark/>
          </w:tcPr>
          <w:p w14:paraId="6B56A8D4" w14:textId="77777777" w:rsidR="00A8214C" w:rsidRDefault="00A8214C">
            <w:pPr>
              <w:rPr>
                <w:rFonts w:ascii="Calibri" w:hAnsi="Calibri" w:cs="Calibri"/>
                <w:color w:val="000000"/>
                <w:sz w:val="22"/>
                <w:szCs w:val="22"/>
              </w:rPr>
            </w:pPr>
          </w:p>
        </w:tc>
        <w:tc>
          <w:tcPr>
            <w:tcW w:w="360" w:type="dxa"/>
            <w:tcBorders>
              <w:top w:val="nil"/>
              <w:left w:val="nil"/>
              <w:bottom w:val="nil"/>
              <w:right w:val="single" w:sz="4" w:space="0" w:color="auto"/>
            </w:tcBorders>
            <w:shd w:val="clear" w:color="auto" w:fill="auto"/>
            <w:hideMark/>
          </w:tcPr>
          <w:p w14:paraId="7697CCEA"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794" w:type="dxa"/>
            <w:tcBorders>
              <w:top w:val="nil"/>
              <w:left w:val="nil"/>
              <w:bottom w:val="single" w:sz="4" w:space="0" w:color="auto"/>
              <w:right w:val="single" w:sz="4" w:space="0" w:color="auto"/>
            </w:tcBorders>
            <w:shd w:val="clear" w:color="auto" w:fill="auto"/>
            <w:hideMark/>
          </w:tcPr>
          <w:p w14:paraId="389D2F9C" w14:textId="77777777" w:rsidR="00A8214C" w:rsidRDefault="00A8214C">
            <w:pPr>
              <w:rPr>
                <w:rFonts w:ascii="Calibri" w:hAnsi="Calibri" w:cs="Calibri"/>
                <w:color w:val="000000"/>
                <w:sz w:val="22"/>
                <w:szCs w:val="22"/>
              </w:rPr>
            </w:pPr>
            <w:r>
              <w:rPr>
                <w:rFonts w:ascii="Calibri" w:hAnsi="Calibri" w:cs="Calibri"/>
                <w:color w:val="000000"/>
                <w:sz w:val="22"/>
                <w:szCs w:val="22"/>
              </w:rPr>
              <w:t>REF~NH~00</w:t>
            </w:r>
          </w:p>
        </w:tc>
        <w:tc>
          <w:tcPr>
            <w:tcW w:w="4625" w:type="dxa"/>
            <w:tcBorders>
              <w:top w:val="nil"/>
              <w:left w:val="nil"/>
              <w:bottom w:val="single" w:sz="4" w:space="0" w:color="auto"/>
              <w:right w:val="single" w:sz="4" w:space="0" w:color="auto"/>
            </w:tcBorders>
            <w:shd w:val="clear" w:color="auto" w:fill="auto"/>
            <w:hideMark/>
          </w:tcPr>
          <w:p w14:paraId="01383E3B" w14:textId="77777777" w:rsidR="00A8214C" w:rsidRDefault="00A8214C">
            <w:pPr>
              <w:rPr>
                <w:rFonts w:ascii="Calibri" w:hAnsi="Calibri" w:cs="Calibri"/>
                <w:color w:val="000000"/>
                <w:sz w:val="22"/>
                <w:szCs w:val="22"/>
              </w:rPr>
            </w:pPr>
            <w:r>
              <w:rPr>
                <w:rFonts w:ascii="Calibri" w:hAnsi="Calibri" w:cs="Calibri"/>
                <w:color w:val="000000"/>
                <w:sz w:val="22"/>
                <w:szCs w:val="22"/>
              </w:rPr>
              <w:t>TDSP Rate Class</w:t>
            </w:r>
          </w:p>
        </w:tc>
      </w:tr>
      <w:tr w:rsidR="00A8214C" w14:paraId="166ED98E" w14:textId="77777777" w:rsidTr="00EA273F">
        <w:trPr>
          <w:trHeight w:val="300"/>
        </w:trPr>
        <w:tc>
          <w:tcPr>
            <w:tcW w:w="361" w:type="dxa"/>
            <w:tcBorders>
              <w:top w:val="nil"/>
              <w:left w:val="nil"/>
              <w:bottom w:val="single" w:sz="4" w:space="0" w:color="auto"/>
              <w:right w:val="nil"/>
            </w:tcBorders>
            <w:shd w:val="clear" w:color="auto" w:fill="auto"/>
            <w:hideMark/>
          </w:tcPr>
          <w:p w14:paraId="5FE3BE09"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60" w:type="dxa"/>
            <w:tcBorders>
              <w:top w:val="nil"/>
              <w:left w:val="nil"/>
              <w:bottom w:val="single" w:sz="4" w:space="0" w:color="auto"/>
              <w:right w:val="single" w:sz="4" w:space="0" w:color="auto"/>
            </w:tcBorders>
            <w:shd w:val="clear" w:color="auto" w:fill="auto"/>
            <w:hideMark/>
          </w:tcPr>
          <w:p w14:paraId="3EFE3942"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794" w:type="dxa"/>
            <w:tcBorders>
              <w:top w:val="nil"/>
              <w:left w:val="nil"/>
              <w:bottom w:val="single" w:sz="4" w:space="0" w:color="auto"/>
              <w:right w:val="single" w:sz="4" w:space="0" w:color="auto"/>
            </w:tcBorders>
            <w:shd w:val="clear" w:color="auto" w:fill="auto"/>
            <w:hideMark/>
          </w:tcPr>
          <w:p w14:paraId="39E77896" w14:textId="77777777" w:rsidR="00A8214C" w:rsidRDefault="00A8214C">
            <w:pPr>
              <w:rPr>
                <w:rFonts w:ascii="Calibri" w:hAnsi="Calibri" w:cs="Calibri"/>
                <w:color w:val="000000"/>
                <w:sz w:val="22"/>
                <w:szCs w:val="22"/>
              </w:rPr>
            </w:pPr>
            <w:r>
              <w:rPr>
                <w:rFonts w:ascii="Calibri" w:hAnsi="Calibri" w:cs="Calibri"/>
                <w:color w:val="000000"/>
                <w:sz w:val="22"/>
                <w:szCs w:val="22"/>
              </w:rPr>
              <w:t>REF~TZ~21</w:t>
            </w:r>
          </w:p>
        </w:tc>
        <w:tc>
          <w:tcPr>
            <w:tcW w:w="4625" w:type="dxa"/>
            <w:tcBorders>
              <w:top w:val="nil"/>
              <w:left w:val="nil"/>
              <w:bottom w:val="single" w:sz="4" w:space="0" w:color="auto"/>
              <w:right w:val="single" w:sz="4" w:space="0" w:color="auto"/>
            </w:tcBorders>
            <w:shd w:val="clear" w:color="auto" w:fill="auto"/>
            <w:hideMark/>
          </w:tcPr>
          <w:p w14:paraId="0009E3A5" w14:textId="77777777" w:rsidR="00A8214C" w:rsidRDefault="00A8214C">
            <w:pPr>
              <w:rPr>
                <w:rFonts w:ascii="Calibri" w:hAnsi="Calibri" w:cs="Calibri"/>
                <w:color w:val="000000"/>
                <w:sz w:val="22"/>
                <w:szCs w:val="22"/>
              </w:rPr>
            </w:pPr>
            <w:r>
              <w:rPr>
                <w:rFonts w:ascii="Calibri" w:hAnsi="Calibri" w:cs="Calibri"/>
                <w:color w:val="000000"/>
                <w:sz w:val="22"/>
                <w:szCs w:val="22"/>
              </w:rPr>
              <w:t>Meter Cycle Number</w:t>
            </w:r>
          </w:p>
        </w:tc>
      </w:tr>
      <w:tr w:rsidR="00A8214C" w14:paraId="54CEBCB3" w14:textId="77777777" w:rsidTr="00EA273F">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9CE14C" w14:textId="77777777" w:rsidR="00A8214C" w:rsidRDefault="00A8214C">
            <w:pPr>
              <w:rPr>
                <w:rFonts w:ascii="Calibri" w:hAnsi="Calibri" w:cs="Calibri"/>
                <w:color w:val="000000"/>
                <w:sz w:val="22"/>
                <w:szCs w:val="22"/>
              </w:rPr>
            </w:pPr>
            <w:r>
              <w:rPr>
                <w:rFonts w:ascii="Calibri" w:hAnsi="Calibri" w:cs="Calibri"/>
                <w:color w:val="000000"/>
                <w:sz w:val="22"/>
                <w:szCs w:val="22"/>
              </w:rPr>
              <w:t>SE~26~000000001</w:t>
            </w:r>
          </w:p>
        </w:tc>
        <w:tc>
          <w:tcPr>
            <w:tcW w:w="4625" w:type="dxa"/>
            <w:tcBorders>
              <w:top w:val="nil"/>
              <w:left w:val="nil"/>
              <w:bottom w:val="single" w:sz="4" w:space="0" w:color="auto"/>
              <w:right w:val="single" w:sz="4" w:space="0" w:color="auto"/>
            </w:tcBorders>
            <w:shd w:val="clear" w:color="auto" w:fill="auto"/>
            <w:hideMark/>
          </w:tcPr>
          <w:p w14:paraId="5E7BF765" w14:textId="77777777" w:rsidR="00A8214C" w:rsidRDefault="00A8214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1A2A0528" w14:textId="77777777" w:rsidR="00A8214C" w:rsidRPr="005D2A15" w:rsidRDefault="00A8214C" w:rsidP="005D2A15">
      <w:pPr>
        <w:rPr>
          <w:rFonts w:ascii="Calibri" w:hAnsi="Calibri"/>
          <w:color w:val="000000"/>
          <w:sz w:val="22"/>
          <w:szCs w:val="22"/>
        </w:rPr>
      </w:pPr>
    </w:p>
    <w:p w14:paraId="5914991C" w14:textId="77777777" w:rsidR="00263D75" w:rsidRDefault="005D2A15" w:rsidP="00263D75">
      <w:pPr>
        <w:pStyle w:val="NoSpacing"/>
        <w:rPr>
          <w:snapToGrid w:val="0"/>
        </w:rPr>
      </w:pPr>
      <w:r>
        <w:rPr>
          <w:snapToGrid w:val="0"/>
        </w:rPr>
        <w:br w:type="page"/>
      </w:r>
    </w:p>
    <w:p w14:paraId="0642AF40" w14:textId="77777777" w:rsidR="00263D75" w:rsidRDefault="00ED4B02" w:rsidP="00263D75">
      <w:pPr>
        <w:pStyle w:val="NoSpacing"/>
        <w:rPr>
          <w:snapToGrid w:val="0"/>
        </w:rPr>
      </w:pPr>
      <w:r>
        <w:rPr>
          <w:snapToGrid w:val="0"/>
        </w:rPr>
        <w:t xml:space="preserve">814_04 Example #3 of </w:t>
      </w:r>
      <w:ins w:id="26" w:author="MCT" w:date="2023-05-02T15:45:00Z">
        <w:r w:rsidR="00BB0D82">
          <w:rPr>
            <w:snapToGrid w:val="0"/>
          </w:rPr>
          <w:t>8</w:t>
        </w:r>
      </w:ins>
      <w:del w:id="27" w:author="MCT" w:date="2023-05-02T10:42:00Z">
        <w:r w:rsidR="00A8214C" w:rsidDel="0057531F">
          <w:rPr>
            <w:snapToGrid w:val="0"/>
          </w:rPr>
          <w:delText>6</w:delText>
        </w:r>
      </w:del>
    </w:p>
    <w:p w14:paraId="4749E931" w14:textId="77777777" w:rsidR="00FD7E12" w:rsidRDefault="00FD7E12" w:rsidP="00FD7E12">
      <w:pPr>
        <w:pStyle w:val="NoSpacing"/>
        <w:rPr>
          <w:snapToGrid w:val="0"/>
        </w:rPr>
      </w:pPr>
      <w:r w:rsidRPr="00ED4B02">
        <w:rPr>
          <w:snapToGrid w:val="0"/>
        </w:rPr>
        <w:t>Mass Transition Switch (Special Read for Switch Accepted) Accept Response –IOU TDSP to ERCOT</w:t>
      </w:r>
    </w:p>
    <w:tbl>
      <w:tblPr>
        <w:tblW w:w="9160" w:type="dxa"/>
        <w:tblInd w:w="93" w:type="dxa"/>
        <w:tblLayout w:type="fixed"/>
        <w:tblLook w:val="04A0" w:firstRow="1" w:lastRow="0" w:firstColumn="1" w:lastColumn="0" w:noHBand="0" w:noVBand="1"/>
      </w:tblPr>
      <w:tblGrid>
        <w:gridCol w:w="355"/>
        <w:gridCol w:w="356"/>
        <w:gridCol w:w="3894"/>
        <w:gridCol w:w="4555"/>
      </w:tblGrid>
      <w:tr w:rsidR="00A8214C" w14:paraId="4F613F2F" w14:textId="77777777" w:rsidTr="00D17D1F">
        <w:trPr>
          <w:trHeight w:val="975"/>
        </w:trPr>
        <w:tc>
          <w:tcPr>
            <w:tcW w:w="916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7983C674" w14:textId="77777777" w:rsidR="00A8214C" w:rsidRDefault="00A8214C" w:rsidP="00D17D1F">
            <w:pPr>
              <w:jc w:val="center"/>
              <w:rPr>
                <w:rFonts w:ascii="Calibri" w:hAnsi="Calibri" w:cs="Calibri"/>
                <w:color w:val="000000"/>
                <w:sz w:val="22"/>
                <w:szCs w:val="22"/>
              </w:rPr>
            </w:pPr>
            <w:r>
              <w:rPr>
                <w:rFonts w:ascii="Calibri" w:hAnsi="Calibri" w:cs="Calibri"/>
                <w:color w:val="000000"/>
                <w:sz w:val="22"/>
                <w:szCs w:val="22"/>
              </w:rPr>
              <w:t>IOU TDSP responds to Mass Transition Switch initiated by ERCOT with Premise Information</w:t>
            </w:r>
            <w:r>
              <w:rPr>
                <w:rFonts w:ascii="Calibri" w:hAnsi="Calibri" w:cs="Calibri"/>
                <w:color w:val="000000"/>
                <w:sz w:val="22"/>
                <w:szCs w:val="22"/>
              </w:rPr>
              <w:br/>
              <w:t>Early Switch Request Accepted</w:t>
            </w:r>
            <w:r>
              <w:rPr>
                <w:rFonts w:ascii="Calibri" w:hAnsi="Calibri" w:cs="Calibri"/>
                <w:color w:val="000000"/>
                <w:sz w:val="22"/>
                <w:szCs w:val="22"/>
              </w:rPr>
              <w:br/>
              <w:t>Example shows a single meter that measures Off Peak and Totalized Usage</w:t>
            </w:r>
          </w:p>
        </w:tc>
      </w:tr>
      <w:tr w:rsidR="00A8214C" w14:paraId="2BA9A2AB" w14:textId="77777777" w:rsidTr="00F22DF0">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0C1CF68" w14:textId="77777777" w:rsidR="00A8214C" w:rsidRDefault="00A8214C">
            <w:pPr>
              <w:rPr>
                <w:rFonts w:ascii="Calibri" w:hAnsi="Calibri" w:cs="Calibri"/>
                <w:color w:val="000000"/>
                <w:sz w:val="22"/>
                <w:szCs w:val="22"/>
              </w:rPr>
            </w:pPr>
            <w:bookmarkStart w:id="28" w:name="RANGE!B4:B28"/>
            <w:r>
              <w:rPr>
                <w:rFonts w:ascii="Calibri" w:hAnsi="Calibri" w:cs="Calibri"/>
                <w:color w:val="000000"/>
                <w:sz w:val="22"/>
                <w:szCs w:val="22"/>
              </w:rPr>
              <w:t>ST~814~000000001</w:t>
            </w:r>
            <w:bookmarkEnd w:id="28"/>
          </w:p>
        </w:tc>
        <w:tc>
          <w:tcPr>
            <w:tcW w:w="4555" w:type="dxa"/>
            <w:tcBorders>
              <w:top w:val="nil"/>
              <w:left w:val="nil"/>
              <w:bottom w:val="single" w:sz="4" w:space="0" w:color="auto"/>
              <w:right w:val="single" w:sz="4" w:space="0" w:color="auto"/>
            </w:tcBorders>
            <w:shd w:val="clear" w:color="auto" w:fill="auto"/>
            <w:hideMark/>
          </w:tcPr>
          <w:p w14:paraId="063EA0C0" w14:textId="77777777" w:rsidR="00A8214C" w:rsidRDefault="00A8214C">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A8214C" w14:paraId="52900348" w14:textId="77777777" w:rsidTr="00F22DF0">
        <w:trPr>
          <w:trHeight w:val="99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5D24773" w14:textId="77777777" w:rsidR="00A8214C" w:rsidRDefault="00A8214C">
            <w:pPr>
              <w:rPr>
                <w:rFonts w:ascii="Calibri" w:hAnsi="Calibri" w:cs="Calibri"/>
                <w:color w:val="000000"/>
                <w:sz w:val="22"/>
                <w:szCs w:val="22"/>
              </w:rPr>
            </w:pPr>
            <w:r>
              <w:rPr>
                <w:rFonts w:ascii="Calibri" w:hAnsi="Calibri" w:cs="Calibri"/>
                <w:color w:val="000000"/>
                <w:sz w:val="22"/>
                <w:szCs w:val="22"/>
              </w:rPr>
              <w:t>BGN~11~200805101201001~20080510~~~200805101956534~TS~4</w:t>
            </w:r>
          </w:p>
        </w:tc>
        <w:tc>
          <w:tcPr>
            <w:tcW w:w="4555" w:type="dxa"/>
            <w:tcBorders>
              <w:top w:val="nil"/>
              <w:left w:val="nil"/>
              <w:bottom w:val="single" w:sz="4" w:space="0" w:color="auto"/>
              <w:right w:val="single" w:sz="4" w:space="0" w:color="auto"/>
            </w:tcBorders>
            <w:shd w:val="clear" w:color="auto" w:fill="auto"/>
            <w:hideMark/>
          </w:tcPr>
          <w:p w14:paraId="0F0BCBA4" w14:textId="77777777" w:rsidR="00A8214C" w:rsidRDefault="00A8214C">
            <w:pPr>
              <w:rPr>
                <w:rFonts w:ascii="Calibri" w:hAnsi="Calibri" w:cs="Calibri"/>
                <w:color w:val="000000"/>
                <w:sz w:val="22"/>
                <w:szCs w:val="22"/>
              </w:rPr>
            </w:pPr>
            <w:r>
              <w:rPr>
                <w:rFonts w:ascii="Calibri" w:hAnsi="Calibri" w:cs="Calibri"/>
                <w:color w:val="000000"/>
                <w:sz w:val="22"/>
                <w:szCs w:val="22"/>
              </w:rPr>
              <w:t>Response, Unique Transaction Number, Transaction Date, Original Transaction ID, Mass Transition Transfer, SET Transaction Number</w:t>
            </w:r>
          </w:p>
        </w:tc>
      </w:tr>
      <w:tr w:rsidR="00A8214C" w14:paraId="233AB260" w14:textId="77777777" w:rsidTr="00F22DF0">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9DABD8A" w14:textId="77777777" w:rsidR="00A8214C" w:rsidRDefault="00A8214C">
            <w:pPr>
              <w:rPr>
                <w:rFonts w:ascii="Calibri" w:hAnsi="Calibri" w:cs="Calibri"/>
                <w:color w:val="000000"/>
                <w:sz w:val="22"/>
                <w:szCs w:val="22"/>
              </w:rPr>
            </w:pPr>
            <w:r>
              <w:rPr>
                <w:rFonts w:ascii="Calibri" w:hAnsi="Calibri" w:cs="Calibri"/>
                <w:color w:val="000000"/>
                <w:sz w:val="22"/>
                <w:szCs w:val="22"/>
              </w:rPr>
              <w:t>N1~8R~MASS TRANSITION CUSTOMER</w:t>
            </w:r>
          </w:p>
        </w:tc>
        <w:tc>
          <w:tcPr>
            <w:tcW w:w="4555" w:type="dxa"/>
            <w:tcBorders>
              <w:top w:val="nil"/>
              <w:left w:val="nil"/>
              <w:bottom w:val="single" w:sz="4" w:space="0" w:color="auto"/>
              <w:right w:val="single" w:sz="4" w:space="0" w:color="auto"/>
            </w:tcBorders>
            <w:shd w:val="clear" w:color="auto" w:fill="auto"/>
            <w:hideMark/>
          </w:tcPr>
          <w:p w14:paraId="57A655E9" w14:textId="77777777" w:rsidR="00A8214C" w:rsidRDefault="00A8214C">
            <w:pPr>
              <w:rPr>
                <w:rFonts w:ascii="Calibri" w:hAnsi="Calibri" w:cs="Calibri"/>
                <w:color w:val="000000"/>
                <w:sz w:val="22"/>
                <w:szCs w:val="22"/>
              </w:rPr>
            </w:pPr>
            <w:r>
              <w:rPr>
                <w:rFonts w:ascii="Calibri" w:hAnsi="Calibri" w:cs="Calibri"/>
                <w:color w:val="000000"/>
                <w:sz w:val="22"/>
                <w:szCs w:val="22"/>
              </w:rPr>
              <w:t xml:space="preserve">Customer Name </w:t>
            </w:r>
          </w:p>
        </w:tc>
      </w:tr>
      <w:tr w:rsidR="00A8214C" w14:paraId="7D5B0065" w14:textId="77777777" w:rsidTr="00F22DF0">
        <w:trPr>
          <w:trHeight w:val="300"/>
        </w:trPr>
        <w:tc>
          <w:tcPr>
            <w:tcW w:w="355" w:type="dxa"/>
            <w:tcBorders>
              <w:top w:val="nil"/>
              <w:left w:val="nil"/>
              <w:bottom w:val="nil"/>
              <w:right w:val="single" w:sz="4" w:space="0" w:color="auto"/>
            </w:tcBorders>
            <w:shd w:val="clear" w:color="auto" w:fill="auto"/>
            <w:hideMark/>
          </w:tcPr>
          <w:p w14:paraId="1DD9C17A"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45E02C6D" w14:textId="77777777" w:rsidR="00A8214C" w:rsidRDefault="00A8214C">
            <w:pPr>
              <w:rPr>
                <w:rFonts w:ascii="Calibri" w:hAnsi="Calibri" w:cs="Calibri"/>
                <w:color w:val="000000"/>
                <w:sz w:val="22"/>
                <w:szCs w:val="22"/>
              </w:rPr>
            </w:pPr>
            <w:r>
              <w:rPr>
                <w:rFonts w:ascii="Calibri" w:hAnsi="Calibri" w:cs="Calibri"/>
                <w:color w:val="000000"/>
                <w:sz w:val="22"/>
                <w:szCs w:val="22"/>
              </w:rPr>
              <w:t>N3~123 MAIN AVE</w:t>
            </w:r>
          </w:p>
        </w:tc>
        <w:tc>
          <w:tcPr>
            <w:tcW w:w="4555" w:type="dxa"/>
            <w:tcBorders>
              <w:top w:val="nil"/>
              <w:left w:val="nil"/>
              <w:bottom w:val="single" w:sz="4" w:space="0" w:color="auto"/>
              <w:right w:val="single" w:sz="4" w:space="0" w:color="auto"/>
            </w:tcBorders>
            <w:shd w:val="clear" w:color="auto" w:fill="auto"/>
            <w:hideMark/>
          </w:tcPr>
          <w:p w14:paraId="441539E6" w14:textId="77777777" w:rsidR="00A8214C" w:rsidRDefault="00A8214C">
            <w:pPr>
              <w:rPr>
                <w:rFonts w:ascii="Calibri" w:hAnsi="Calibri" w:cs="Calibri"/>
                <w:color w:val="000000"/>
                <w:sz w:val="22"/>
                <w:szCs w:val="22"/>
              </w:rPr>
            </w:pPr>
            <w:r>
              <w:rPr>
                <w:rFonts w:ascii="Calibri" w:hAnsi="Calibri" w:cs="Calibri"/>
                <w:color w:val="000000"/>
                <w:sz w:val="22"/>
                <w:szCs w:val="22"/>
              </w:rPr>
              <w:t>Service Address</w:t>
            </w:r>
          </w:p>
        </w:tc>
      </w:tr>
      <w:tr w:rsidR="00A8214C" w14:paraId="58A0B06A" w14:textId="77777777" w:rsidTr="00F22DF0">
        <w:trPr>
          <w:trHeight w:val="300"/>
        </w:trPr>
        <w:tc>
          <w:tcPr>
            <w:tcW w:w="355" w:type="dxa"/>
            <w:tcBorders>
              <w:top w:val="nil"/>
              <w:left w:val="nil"/>
              <w:bottom w:val="single" w:sz="4" w:space="0" w:color="auto"/>
              <w:right w:val="single" w:sz="4" w:space="0" w:color="auto"/>
            </w:tcBorders>
            <w:shd w:val="clear" w:color="auto" w:fill="auto"/>
            <w:hideMark/>
          </w:tcPr>
          <w:p w14:paraId="272B2CB6"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3E5F0C12" w14:textId="77777777" w:rsidR="00A8214C" w:rsidRDefault="00A8214C">
            <w:pPr>
              <w:rPr>
                <w:rFonts w:ascii="Calibri" w:hAnsi="Calibri" w:cs="Calibri"/>
                <w:color w:val="000000"/>
                <w:sz w:val="22"/>
                <w:szCs w:val="22"/>
              </w:rPr>
            </w:pPr>
            <w:r>
              <w:rPr>
                <w:rFonts w:ascii="Calibri" w:hAnsi="Calibri" w:cs="Calibri"/>
                <w:color w:val="000000"/>
                <w:sz w:val="22"/>
                <w:szCs w:val="22"/>
              </w:rPr>
              <w:t>N4~ANYTOWN~TX~77777</w:t>
            </w:r>
            <w:ins w:id="29" w:author="MCT" w:date="2023-02-10T09:59:00Z">
              <w:r w:rsidR="00C97CD9">
                <w:rPr>
                  <w:rFonts w:ascii="Calibri" w:hAnsi="Calibri" w:cs="Calibri"/>
                  <w:color w:val="000000"/>
                  <w:sz w:val="22"/>
                  <w:szCs w:val="22"/>
                </w:rPr>
                <w:t>~~CO~HARRIS</w:t>
              </w:r>
            </w:ins>
          </w:p>
        </w:tc>
        <w:tc>
          <w:tcPr>
            <w:tcW w:w="4555" w:type="dxa"/>
            <w:tcBorders>
              <w:top w:val="nil"/>
              <w:left w:val="nil"/>
              <w:bottom w:val="single" w:sz="4" w:space="0" w:color="auto"/>
              <w:right w:val="single" w:sz="4" w:space="0" w:color="auto"/>
            </w:tcBorders>
            <w:shd w:val="clear" w:color="auto" w:fill="auto"/>
            <w:hideMark/>
          </w:tcPr>
          <w:p w14:paraId="5F5EF317" w14:textId="77777777" w:rsidR="00A8214C" w:rsidRDefault="00A8214C">
            <w:pPr>
              <w:rPr>
                <w:rFonts w:ascii="Calibri" w:hAnsi="Calibri" w:cs="Calibri"/>
                <w:color w:val="000000"/>
                <w:sz w:val="22"/>
                <w:szCs w:val="22"/>
              </w:rPr>
            </w:pPr>
            <w:r>
              <w:rPr>
                <w:rFonts w:ascii="Calibri" w:hAnsi="Calibri" w:cs="Calibri"/>
                <w:color w:val="000000"/>
                <w:sz w:val="22"/>
                <w:szCs w:val="22"/>
              </w:rPr>
              <w:t>City, State, Zip Code</w:t>
            </w:r>
            <w:ins w:id="30" w:author="MCT" w:date="2023-02-10T09:59:00Z">
              <w:r w:rsidR="00C97CD9">
                <w:rPr>
                  <w:rFonts w:ascii="Calibri" w:hAnsi="Calibri" w:cs="Calibri"/>
                  <w:color w:val="000000"/>
                  <w:sz w:val="22"/>
                  <w:szCs w:val="22"/>
                </w:rPr>
                <w:t>, County</w:t>
              </w:r>
            </w:ins>
          </w:p>
        </w:tc>
      </w:tr>
      <w:tr w:rsidR="00A8214C" w14:paraId="34C75AA8" w14:textId="77777777" w:rsidTr="00F22DF0">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79CC467" w14:textId="77777777" w:rsidR="00A8214C" w:rsidRDefault="00A8214C">
            <w:pPr>
              <w:rPr>
                <w:rFonts w:ascii="Calibri" w:hAnsi="Calibri" w:cs="Calibri"/>
                <w:color w:val="000000"/>
                <w:sz w:val="22"/>
                <w:szCs w:val="22"/>
              </w:rPr>
            </w:pPr>
            <w:r>
              <w:rPr>
                <w:rFonts w:ascii="Calibri" w:hAnsi="Calibri" w:cs="Calibri"/>
                <w:color w:val="000000"/>
                <w:sz w:val="22"/>
                <w:szCs w:val="22"/>
              </w:rPr>
              <w:t>N1~8S~TDSP NAME~1~009876543~~41</w:t>
            </w:r>
          </w:p>
        </w:tc>
        <w:tc>
          <w:tcPr>
            <w:tcW w:w="4555" w:type="dxa"/>
            <w:tcBorders>
              <w:top w:val="nil"/>
              <w:left w:val="nil"/>
              <w:bottom w:val="single" w:sz="4" w:space="0" w:color="auto"/>
              <w:right w:val="single" w:sz="4" w:space="0" w:color="auto"/>
            </w:tcBorders>
            <w:shd w:val="clear" w:color="auto" w:fill="auto"/>
            <w:hideMark/>
          </w:tcPr>
          <w:p w14:paraId="44275A7E" w14:textId="77777777" w:rsidR="00A8214C" w:rsidRDefault="00A8214C">
            <w:pPr>
              <w:rPr>
                <w:rFonts w:ascii="Calibri" w:hAnsi="Calibri" w:cs="Calibri"/>
                <w:color w:val="000000"/>
                <w:sz w:val="22"/>
                <w:szCs w:val="22"/>
              </w:rPr>
            </w:pPr>
            <w:r>
              <w:rPr>
                <w:rFonts w:ascii="Calibri" w:hAnsi="Calibri" w:cs="Calibri"/>
                <w:color w:val="000000"/>
                <w:sz w:val="22"/>
                <w:szCs w:val="22"/>
              </w:rPr>
              <w:t>TDSP Name and DUNS Number, Sender</w:t>
            </w:r>
          </w:p>
        </w:tc>
      </w:tr>
      <w:tr w:rsidR="00A8214C" w14:paraId="1DB0C45E" w14:textId="77777777" w:rsidTr="00F22DF0">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EEDB26D" w14:textId="77777777" w:rsidR="00A8214C" w:rsidRDefault="00A8214C">
            <w:pPr>
              <w:rPr>
                <w:rFonts w:ascii="Calibri" w:hAnsi="Calibri" w:cs="Calibri"/>
                <w:color w:val="000000"/>
                <w:sz w:val="22"/>
                <w:szCs w:val="22"/>
              </w:rPr>
            </w:pPr>
            <w:r>
              <w:rPr>
                <w:rFonts w:ascii="Calibri" w:hAnsi="Calibri" w:cs="Calibri"/>
                <w:color w:val="000000"/>
                <w:sz w:val="22"/>
                <w:szCs w:val="22"/>
              </w:rPr>
              <w:t>N1~AY~ERCOT~1~183529049~~40</w:t>
            </w:r>
          </w:p>
        </w:tc>
        <w:tc>
          <w:tcPr>
            <w:tcW w:w="4555" w:type="dxa"/>
            <w:tcBorders>
              <w:top w:val="nil"/>
              <w:left w:val="nil"/>
              <w:bottom w:val="single" w:sz="4" w:space="0" w:color="auto"/>
              <w:right w:val="single" w:sz="4" w:space="0" w:color="auto"/>
            </w:tcBorders>
            <w:shd w:val="clear" w:color="auto" w:fill="auto"/>
            <w:hideMark/>
          </w:tcPr>
          <w:p w14:paraId="5FE2DFCE" w14:textId="77777777" w:rsidR="00A8214C" w:rsidRDefault="00A8214C">
            <w:pPr>
              <w:rPr>
                <w:rFonts w:ascii="Calibri" w:hAnsi="Calibri" w:cs="Calibri"/>
                <w:color w:val="000000"/>
                <w:sz w:val="22"/>
                <w:szCs w:val="22"/>
              </w:rPr>
            </w:pPr>
            <w:r>
              <w:rPr>
                <w:rFonts w:ascii="Calibri" w:hAnsi="Calibri" w:cs="Calibri"/>
                <w:color w:val="000000"/>
                <w:sz w:val="22"/>
                <w:szCs w:val="22"/>
              </w:rPr>
              <w:t xml:space="preserve">ERCOT Name and DUNS </w:t>
            </w:r>
            <w:del w:id="31" w:author="MCT" w:date="2023-02-10T10:00:00Z">
              <w:r w:rsidDel="00C97CD9">
                <w:rPr>
                  <w:rFonts w:ascii="Calibri" w:hAnsi="Calibri" w:cs="Calibri"/>
                  <w:color w:val="000000"/>
                  <w:sz w:val="22"/>
                  <w:szCs w:val="22"/>
                </w:rPr>
                <w:delText>Number ,</w:delText>
              </w:r>
            </w:del>
            <w:ins w:id="32" w:author="MCT" w:date="2023-02-10T10:00:00Z">
              <w:r w:rsidR="00C97CD9">
                <w:rPr>
                  <w:rFonts w:ascii="Calibri" w:hAnsi="Calibri" w:cs="Calibri"/>
                  <w:color w:val="000000"/>
                  <w:sz w:val="22"/>
                  <w:szCs w:val="22"/>
                </w:rPr>
                <w:t>Number,</w:t>
              </w:r>
            </w:ins>
            <w:r>
              <w:rPr>
                <w:rFonts w:ascii="Calibri" w:hAnsi="Calibri" w:cs="Calibri"/>
                <w:color w:val="000000"/>
                <w:sz w:val="22"/>
                <w:szCs w:val="22"/>
              </w:rPr>
              <w:t xml:space="preserve"> Receiver</w:t>
            </w:r>
          </w:p>
        </w:tc>
      </w:tr>
      <w:tr w:rsidR="00A8214C" w14:paraId="476B6580" w14:textId="77777777" w:rsidTr="00F22DF0">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16A1E85" w14:textId="77777777" w:rsidR="00A8214C" w:rsidRDefault="00A8214C">
            <w:pPr>
              <w:rPr>
                <w:rFonts w:ascii="Calibri" w:hAnsi="Calibri" w:cs="Calibri"/>
                <w:color w:val="000000"/>
                <w:sz w:val="22"/>
                <w:szCs w:val="22"/>
              </w:rPr>
            </w:pPr>
            <w:r>
              <w:rPr>
                <w:rFonts w:ascii="Calibri" w:hAnsi="Calibri" w:cs="Calibri"/>
                <w:color w:val="000000"/>
                <w:sz w:val="22"/>
                <w:szCs w:val="22"/>
              </w:rPr>
              <w:t>N1~SJ~CR NAME~1~987654321</w:t>
            </w:r>
          </w:p>
        </w:tc>
        <w:tc>
          <w:tcPr>
            <w:tcW w:w="4555" w:type="dxa"/>
            <w:tcBorders>
              <w:top w:val="nil"/>
              <w:left w:val="nil"/>
              <w:bottom w:val="single" w:sz="4" w:space="0" w:color="auto"/>
              <w:right w:val="single" w:sz="4" w:space="0" w:color="auto"/>
            </w:tcBorders>
            <w:shd w:val="clear" w:color="auto" w:fill="auto"/>
            <w:hideMark/>
          </w:tcPr>
          <w:p w14:paraId="7F219C05" w14:textId="77777777" w:rsidR="00A8214C" w:rsidRDefault="00A8214C">
            <w:pPr>
              <w:rPr>
                <w:rFonts w:ascii="Calibri" w:hAnsi="Calibri" w:cs="Calibri"/>
                <w:color w:val="000000"/>
                <w:sz w:val="22"/>
                <w:szCs w:val="22"/>
              </w:rPr>
            </w:pPr>
            <w:r>
              <w:rPr>
                <w:rFonts w:ascii="Calibri" w:hAnsi="Calibri" w:cs="Calibri"/>
                <w:color w:val="000000"/>
                <w:sz w:val="22"/>
                <w:szCs w:val="22"/>
              </w:rPr>
              <w:t>New CR Name and DUNS Number</w:t>
            </w:r>
          </w:p>
        </w:tc>
      </w:tr>
      <w:tr w:rsidR="00A8214C" w14:paraId="4CD9FE35" w14:textId="77777777" w:rsidTr="00F22DF0">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E21B8BC" w14:textId="77777777" w:rsidR="00A8214C" w:rsidRDefault="00A8214C">
            <w:pPr>
              <w:rPr>
                <w:rFonts w:ascii="Calibri" w:hAnsi="Calibri" w:cs="Calibri"/>
                <w:color w:val="000000"/>
                <w:sz w:val="22"/>
                <w:szCs w:val="22"/>
              </w:rPr>
            </w:pPr>
            <w:r>
              <w:rPr>
                <w:rFonts w:ascii="Calibri" w:hAnsi="Calibri" w:cs="Calibri"/>
                <w:color w:val="000000"/>
                <w:sz w:val="22"/>
                <w:szCs w:val="22"/>
              </w:rPr>
              <w:t>LIN~1~SH~EL~SH~CE~SH~SW~SH~HU</w:t>
            </w:r>
          </w:p>
        </w:tc>
        <w:tc>
          <w:tcPr>
            <w:tcW w:w="4555" w:type="dxa"/>
            <w:tcBorders>
              <w:top w:val="nil"/>
              <w:left w:val="nil"/>
              <w:bottom w:val="single" w:sz="4" w:space="0" w:color="auto"/>
              <w:right w:val="single" w:sz="4" w:space="0" w:color="auto"/>
            </w:tcBorders>
            <w:shd w:val="clear" w:color="auto" w:fill="auto"/>
            <w:hideMark/>
          </w:tcPr>
          <w:p w14:paraId="6EB9114F" w14:textId="77777777" w:rsidR="00A8214C" w:rsidRDefault="00A8214C">
            <w:pPr>
              <w:rPr>
                <w:rFonts w:ascii="Calibri" w:hAnsi="Calibri" w:cs="Calibri"/>
                <w:color w:val="000000"/>
                <w:sz w:val="22"/>
                <w:szCs w:val="22"/>
              </w:rPr>
            </w:pPr>
            <w:r>
              <w:rPr>
                <w:rFonts w:ascii="Calibri" w:hAnsi="Calibri" w:cs="Calibri"/>
                <w:color w:val="000000"/>
                <w:sz w:val="22"/>
                <w:szCs w:val="22"/>
              </w:rPr>
              <w:t>Cycle Switch and Historical Summarized Usage Request</w:t>
            </w:r>
          </w:p>
        </w:tc>
      </w:tr>
      <w:tr w:rsidR="00A8214C" w14:paraId="39CFCF73" w14:textId="77777777" w:rsidTr="00F22DF0">
        <w:trPr>
          <w:trHeight w:val="300"/>
        </w:trPr>
        <w:tc>
          <w:tcPr>
            <w:tcW w:w="355" w:type="dxa"/>
            <w:tcBorders>
              <w:top w:val="nil"/>
              <w:left w:val="nil"/>
              <w:bottom w:val="nil"/>
              <w:right w:val="single" w:sz="4" w:space="0" w:color="auto"/>
            </w:tcBorders>
            <w:shd w:val="clear" w:color="auto" w:fill="auto"/>
            <w:hideMark/>
          </w:tcPr>
          <w:p w14:paraId="61FA107E"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5157986D" w14:textId="77777777" w:rsidR="00A8214C" w:rsidRDefault="00A8214C">
            <w:pPr>
              <w:rPr>
                <w:rFonts w:ascii="Calibri" w:hAnsi="Calibri" w:cs="Calibri"/>
                <w:color w:val="000000"/>
                <w:sz w:val="22"/>
                <w:szCs w:val="22"/>
              </w:rPr>
            </w:pPr>
            <w:r>
              <w:rPr>
                <w:rFonts w:ascii="Calibri" w:hAnsi="Calibri" w:cs="Calibri"/>
                <w:color w:val="000000"/>
                <w:sz w:val="22"/>
                <w:szCs w:val="22"/>
              </w:rPr>
              <w:t>ASI~WQ~101</w:t>
            </w:r>
          </w:p>
        </w:tc>
        <w:tc>
          <w:tcPr>
            <w:tcW w:w="4555" w:type="dxa"/>
            <w:tcBorders>
              <w:top w:val="nil"/>
              <w:left w:val="nil"/>
              <w:bottom w:val="single" w:sz="4" w:space="0" w:color="auto"/>
              <w:right w:val="single" w:sz="4" w:space="0" w:color="auto"/>
            </w:tcBorders>
            <w:shd w:val="clear" w:color="auto" w:fill="auto"/>
            <w:hideMark/>
          </w:tcPr>
          <w:p w14:paraId="287F6198" w14:textId="77777777" w:rsidR="00A8214C" w:rsidRDefault="00A8214C">
            <w:pPr>
              <w:rPr>
                <w:rFonts w:ascii="Calibri" w:hAnsi="Calibri" w:cs="Calibri"/>
                <w:color w:val="000000"/>
                <w:sz w:val="22"/>
                <w:szCs w:val="22"/>
              </w:rPr>
            </w:pPr>
            <w:r>
              <w:rPr>
                <w:rFonts w:ascii="Calibri" w:hAnsi="Calibri" w:cs="Calibri"/>
                <w:color w:val="000000"/>
                <w:sz w:val="22"/>
                <w:szCs w:val="22"/>
              </w:rPr>
              <w:t>Accept Change in CR</w:t>
            </w:r>
          </w:p>
        </w:tc>
      </w:tr>
      <w:tr w:rsidR="00A8214C" w14:paraId="1A4254BC" w14:textId="77777777" w:rsidTr="00F22DF0">
        <w:trPr>
          <w:trHeight w:val="300"/>
        </w:trPr>
        <w:tc>
          <w:tcPr>
            <w:tcW w:w="355" w:type="dxa"/>
            <w:tcBorders>
              <w:top w:val="nil"/>
              <w:left w:val="nil"/>
              <w:bottom w:val="nil"/>
              <w:right w:val="single" w:sz="4" w:space="0" w:color="auto"/>
            </w:tcBorders>
            <w:shd w:val="clear" w:color="auto" w:fill="auto"/>
            <w:hideMark/>
          </w:tcPr>
          <w:p w14:paraId="74563056"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298950F9" w14:textId="77777777" w:rsidR="00A8214C" w:rsidRDefault="00A8214C">
            <w:pPr>
              <w:rPr>
                <w:rFonts w:ascii="Calibri" w:hAnsi="Calibri" w:cs="Calibri"/>
                <w:color w:val="000000"/>
                <w:sz w:val="22"/>
                <w:szCs w:val="22"/>
              </w:rPr>
            </w:pPr>
            <w:r>
              <w:rPr>
                <w:rFonts w:ascii="Calibri" w:hAnsi="Calibri" w:cs="Calibri"/>
                <w:color w:val="000000"/>
                <w:sz w:val="22"/>
                <w:szCs w:val="22"/>
              </w:rPr>
              <w:t>REF~AQ~D</w:t>
            </w:r>
          </w:p>
        </w:tc>
        <w:tc>
          <w:tcPr>
            <w:tcW w:w="4555" w:type="dxa"/>
            <w:tcBorders>
              <w:top w:val="nil"/>
              <w:left w:val="nil"/>
              <w:bottom w:val="single" w:sz="4" w:space="0" w:color="auto"/>
              <w:right w:val="single" w:sz="4" w:space="0" w:color="auto"/>
            </w:tcBorders>
            <w:shd w:val="clear" w:color="auto" w:fill="auto"/>
            <w:hideMark/>
          </w:tcPr>
          <w:p w14:paraId="13F43282" w14:textId="77777777" w:rsidR="00A8214C" w:rsidRDefault="00A8214C">
            <w:pPr>
              <w:rPr>
                <w:rFonts w:ascii="Calibri" w:hAnsi="Calibri" w:cs="Calibri"/>
                <w:color w:val="000000"/>
                <w:sz w:val="22"/>
                <w:szCs w:val="22"/>
              </w:rPr>
            </w:pPr>
            <w:r>
              <w:rPr>
                <w:rFonts w:ascii="Calibri" w:hAnsi="Calibri" w:cs="Calibri"/>
                <w:color w:val="000000"/>
                <w:sz w:val="22"/>
                <w:szCs w:val="22"/>
              </w:rPr>
              <w:t>Distribution Loss Factor</w:t>
            </w:r>
          </w:p>
        </w:tc>
      </w:tr>
      <w:tr w:rsidR="00A8214C" w14:paraId="33628F18" w14:textId="77777777" w:rsidTr="00F22DF0">
        <w:trPr>
          <w:trHeight w:val="300"/>
        </w:trPr>
        <w:tc>
          <w:tcPr>
            <w:tcW w:w="355" w:type="dxa"/>
            <w:tcBorders>
              <w:top w:val="nil"/>
              <w:left w:val="nil"/>
              <w:bottom w:val="nil"/>
              <w:right w:val="single" w:sz="4" w:space="0" w:color="auto"/>
            </w:tcBorders>
            <w:shd w:val="clear" w:color="auto" w:fill="auto"/>
            <w:hideMark/>
          </w:tcPr>
          <w:p w14:paraId="7DB969EA"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4D2129FF" w14:textId="77777777" w:rsidR="00A8214C" w:rsidRDefault="00A8214C">
            <w:pPr>
              <w:rPr>
                <w:rFonts w:ascii="Calibri" w:hAnsi="Calibri" w:cs="Calibri"/>
                <w:color w:val="000000"/>
                <w:sz w:val="22"/>
                <w:szCs w:val="22"/>
              </w:rPr>
            </w:pPr>
            <w:r>
              <w:rPr>
                <w:rFonts w:ascii="Calibri" w:hAnsi="Calibri" w:cs="Calibri"/>
                <w:color w:val="000000"/>
                <w:sz w:val="22"/>
                <w:szCs w:val="22"/>
              </w:rPr>
              <w:t>REF~PTC~01</w:t>
            </w:r>
          </w:p>
        </w:tc>
        <w:tc>
          <w:tcPr>
            <w:tcW w:w="4555" w:type="dxa"/>
            <w:tcBorders>
              <w:top w:val="nil"/>
              <w:left w:val="nil"/>
              <w:bottom w:val="single" w:sz="4" w:space="0" w:color="auto"/>
              <w:right w:val="single" w:sz="4" w:space="0" w:color="auto"/>
            </w:tcBorders>
            <w:shd w:val="clear" w:color="auto" w:fill="auto"/>
            <w:hideMark/>
          </w:tcPr>
          <w:p w14:paraId="0C54FC5F" w14:textId="77777777" w:rsidR="00A8214C" w:rsidRDefault="00A8214C">
            <w:pPr>
              <w:rPr>
                <w:rFonts w:ascii="Calibri" w:hAnsi="Calibri" w:cs="Calibri"/>
                <w:color w:val="000000"/>
                <w:sz w:val="22"/>
                <w:szCs w:val="22"/>
              </w:rPr>
            </w:pPr>
            <w:r>
              <w:rPr>
                <w:rFonts w:ascii="Calibri" w:hAnsi="Calibri" w:cs="Calibri"/>
                <w:color w:val="000000"/>
                <w:sz w:val="22"/>
                <w:szCs w:val="22"/>
              </w:rPr>
              <w:t>Premise Type</w:t>
            </w:r>
          </w:p>
        </w:tc>
      </w:tr>
      <w:tr w:rsidR="00A8214C" w14:paraId="03F4DA59" w14:textId="77777777" w:rsidTr="00F22DF0">
        <w:trPr>
          <w:trHeight w:val="300"/>
        </w:trPr>
        <w:tc>
          <w:tcPr>
            <w:tcW w:w="355" w:type="dxa"/>
            <w:tcBorders>
              <w:top w:val="nil"/>
              <w:left w:val="nil"/>
              <w:bottom w:val="nil"/>
              <w:right w:val="single" w:sz="4" w:space="0" w:color="auto"/>
            </w:tcBorders>
            <w:shd w:val="clear" w:color="auto" w:fill="auto"/>
            <w:hideMark/>
          </w:tcPr>
          <w:p w14:paraId="6718699A"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2E9829A4" w14:textId="77777777" w:rsidR="00A8214C" w:rsidRDefault="00A8214C">
            <w:pPr>
              <w:rPr>
                <w:rFonts w:ascii="Calibri" w:hAnsi="Calibri" w:cs="Calibri"/>
                <w:color w:val="000000"/>
                <w:sz w:val="22"/>
                <w:szCs w:val="22"/>
              </w:rPr>
            </w:pPr>
            <w:r>
              <w:rPr>
                <w:rFonts w:ascii="Calibri" w:hAnsi="Calibri" w:cs="Calibri"/>
                <w:color w:val="000000"/>
                <w:sz w:val="22"/>
                <w:szCs w:val="22"/>
              </w:rPr>
              <w:t>REF~Q5~~12345678910111231</w:t>
            </w:r>
          </w:p>
        </w:tc>
        <w:tc>
          <w:tcPr>
            <w:tcW w:w="4555" w:type="dxa"/>
            <w:tcBorders>
              <w:top w:val="nil"/>
              <w:left w:val="nil"/>
              <w:bottom w:val="single" w:sz="4" w:space="0" w:color="auto"/>
              <w:right w:val="single" w:sz="4" w:space="0" w:color="auto"/>
            </w:tcBorders>
            <w:shd w:val="clear" w:color="auto" w:fill="auto"/>
            <w:hideMark/>
          </w:tcPr>
          <w:p w14:paraId="1E823340" w14:textId="77777777" w:rsidR="00A8214C" w:rsidRDefault="00A8214C">
            <w:pPr>
              <w:rPr>
                <w:rFonts w:ascii="Calibri" w:hAnsi="Calibri" w:cs="Calibri"/>
                <w:color w:val="000000"/>
                <w:sz w:val="22"/>
                <w:szCs w:val="22"/>
              </w:rPr>
            </w:pPr>
            <w:r>
              <w:rPr>
                <w:rFonts w:ascii="Calibri" w:hAnsi="Calibri" w:cs="Calibri"/>
                <w:color w:val="000000"/>
                <w:sz w:val="22"/>
                <w:szCs w:val="22"/>
              </w:rPr>
              <w:t>ESI ID</w:t>
            </w:r>
          </w:p>
        </w:tc>
      </w:tr>
      <w:tr w:rsidR="00A8214C" w14:paraId="5A161CFC" w14:textId="77777777" w:rsidTr="00F22DF0">
        <w:trPr>
          <w:trHeight w:val="300"/>
        </w:trPr>
        <w:tc>
          <w:tcPr>
            <w:tcW w:w="355" w:type="dxa"/>
            <w:tcBorders>
              <w:top w:val="nil"/>
              <w:left w:val="nil"/>
              <w:bottom w:val="nil"/>
              <w:right w:val="single" w:sz="4" w:space="0" w:color="auto"/>
            </w:tcBorders>
            <w:shd w:val="clear" w:color="auto" w:fill="auto"/>
            <w:hideMark/>
          </w:tcPr>
          <w:p w14:paraId="63692F5E"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554B1B57" w14:textId="77777777" w:rsidR="00A8214C" w:rsidRDefault="00A8214C">
            <w:pPr>
              <w:rPr>
                <w:rFonts w:ascii="Calibri" w:hAnsi="Calibri" w:cs="Calibri"/>
                <w:color w:val="000000"/>
                <w:sz w:val="22"/>
                <w:szCs w:val="22"/>
              </w:rPr>
            </w:pPr>
            <w:r>
              <w:rPr>
                <w:rFonts w:ascii="Calibri" w:hAnsi="Calibri" w:cs="Calibri"/>
                <w:color w:val="000000"/>
                <w:sz w:val="22"/>
                <w:szCs w:val="22"/>
              </w:rPr>
              <w:t>REF~SH~N</w:t>
            </w:r>
          </w:p>
        </w:tc>
        <w:tc>
          <w:tcPr>
            <w:tcW w:w="4555" w:type="dxa"/>
            <w:tcBorders>
              <w:top w:val="nil"/>
              <w:left w:val="nil"/>
              <w:bottom w:val="single" w:sz="4" w:space="0" w:color="auto"/>
              <w:right w:val="single" w:sz="4" w:space="0" w:color="auto"/>
            </w:tcBorders>
            <w:shd w:val="clear" w:color="auto" w:fill="auto"/>
            <w:hideMark/>
          </w:tcPr>
          <w:p w14:paraId="3D64AB8D" w14:textId="77777777" w:rsidR="00A8214C" w:rsidRDefault="00A8214C">
            <w:pPr>
              <w:rPr>
                <w:rFonts w:ascii="Calibri" w:hAnsi="Calibri" w:cs="Calibri"/>
                <w:color w:val="000000"/>
                <w:sz w:val="22"/>
                <w:szCs w:val="22"/>
              </w:rPr>
            </w:pPr>
            <w:r>
              <w:rPr>
                <w:rFonts w:ascii="Calibri" w:hAnsi="Calibri" w:cs="Calibri"/>
                <w:color w:val="000000"/>
                <w:sz w:val="22"/>
                <w:szCs w:val="22"/>
              </w:rPr>
              <w:t>Switch Hold Indicator</w:t>
            </w:r>
          </w:p>
        </w:tc>
      </w:tr>
      <w:tr w:rsidR="00A8214C" w14:paraId="5D5CD53A" w14:textId="77777777" w:rsidTr="00F22DF0">
        <w:trPr>
          <w:trHeight w:val="300"/>
        </w:trPr>
        <w:tc>
          <w:tcPr>
            <w:tcW w:w="355" w:type="dxa"/>
            <w:tcBorders>
              <w:top w:val="nil"/>
              <w:left w:val="nil"/>
              <w:bottom w:val="nil"/>
              <w:right w:val="single" w:sz="4" w:space="0" w:color="auto"/>
            </w:tcBorders>
            <w:shd w:val="clear" w:color="auto" w:fill="auto"/>
            <w:hideMark/>
          </w:tcPr>
          <w:p w14:paraId="1D62C471"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7116F52B" w14:textId="77777777" w:rsidR="00A8214C" w:rsidRDefault="00A8214C">
            <w:pPr>
              <w:rPr>
                <w:rFonts w:ascii="Calibri" w:hAnsi="Calibri" w:cs="Calibri"/>
                <w:color w:val="000000"/>
                <w:sz w:val="22"/>
                <w:szCs w:val="22"/>
              </w:rPr>
            </w:pPr>
            <w:r>
              <w:rPr>
                <w:rFonts w:ascii="Calibri" w:hAnsi="Calibri" w:cs="Calibri"/>
                <w:color w:val="000000"/>
                <w:sz w:val="22"/>
                <w:szCs w:val="22"/>
              </w:rPr>
              <w:t>REF~SPL~~BI</w:t>
            </w:r>
          </w:p>
        </w:tc>
        <w:tc>
          <w:tcPr>
            <w:tcW w:w="4555" w:type="dxa"/>
            <w:tcBorders>
              <w:top w:val="nil"/>
              <w:left w:val="nil"/>
              <w:bottom w:val="single" w:sz="4" w:space="0" w:color="auto"/>
              <w:right w:val="single" w:sz="4" w:space="0" w:color="auto"/>
            </w:tcBorders>
            <w:shd w:val="clear" w:color="auto" w:fill="auto"/>
            <w:hideMark/>
          </w:tcPr>
          <w:p w14:paraId="18C875D3" w14:textId="77777777" w:rsidR="00A8214C" w:rsidRDefault="00A8214C">
            <w:pPr>
              <w:rPr>
                <w:rFonts w:ascii="Calibri" w:hAnsi="Calibri" w:cs="Calibri"/>
                <w:color w:val="000000"/>
                <w:sz w:val="22"/>
                <w:szCs w:val="22"/>
              </w:rPr>
            </w:pPr>
            <w:r>
              <w:rPr>
                <w:rFonts w:ascii="Calibri" w:hAnsi="Calibri" w:cs="Calibri"/>
                <w:color w:val="000000"/>
                <w:sz w:val="22"/>
                <w:szCs w:val="22"/>
              </w:rPr>
              <w:t>Substation ID</w:t>
            </w:r>
          </w:p>
        </w:tc>
      </w:tr>
      <w:tr w:rsidR="00A8214C" w14:paraId="784681F8" w14:textId="77777777" w:rsidTr="00F22DF0">
        <w:trPr>
          <w:trHeight w:val="300"/>
        </w:trPr>
        <w:tc>
          <w:tcPr>
            <w:tcW w:w="355" w:type="dxa"/>
            <w:tcBorders>
              <w:top w:val="nil"/>
              <w:left w:val="nil"/>
              <w:bottom w:val="nil"/>
              <w:right w:val="single" w:sz="4" w:space="0" w:color="auto"/>
            </w:tcBorders>
            <w:shd w:val="clear" w:color="auto" w:fill="auto"/>
            <w:hideMark/>
          </w:tcPr>
          <w:p w14:paraId="4D6CE70A"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65E843B8" w14:textId="77777777" w:rsidR="00A8214C" w:rsidRDefault="00A8214C">
            <w:pPr>
              <w:rPr>
                <w:rFonts w:ascii="Calibri" w:hAnsi="Calibri" w:cs="Calibri"/>
                <w:color w:val="000000"/>
                <w:sz w:val="22"/>
                <w:szCs w:val="22"/>
              </w:rPr>
            </w:pPr>
            <w:r>
              <w:rPr>
                <w:rFonts w:ascii="Calibri" w:hAnsi="Calibri" w:cs="Calibri"/>
                <w:color w:val="000000"/>
                <w:sz w:val="22"/>
                <w:szCs w:val="22"/>
              </w:rPr>
              <w:t>REF~SU~N</w:t>
            </w:r>
          </w:p>
        </w:tc>
        <w:tc>
          <w:tcPr>
            <w:tcW w:w="4555" w:type="dxa"/>
            <w:tcBorders>
              <w:top w:val="nil"/>
              <w:left w:val="nil"/>
              <w:bottom w:val="single" w:sz="4" w:space="0" w:color="auto"/>
              <w:right w:val="single" w:sz="4" w:space="0" w:color="auto"/>
            </w:tcBorders>
            <w:shd w:val="clear" w:color="auto" w:fill="auto"/>
            <w:hideMark/>
          </w:tcPr>
          <w:p w14:paraId="1A7AE8ED" w14:textId="77777777" w:rsidR="00A8214C" w:rsidRDefault="00A8214C">
            <w:pPr>
              <w:rPr>
                <w:rFonts w:ascii="Calibri" w:hAnsi="Calibri" w:cs="Calibri"/>
                <w:color w:val="000000"/>
                <w:sz w:val="22"/>
                <w:szCs w:val="22"/>
              </w:rPr>
            </w:pPr>
            <w:r>
              <w:rPr>
                <w:rFonts w:ascii="Calibri" w:hAnsi="Calibri" w:cs="Calibri"/>
                <w:color w:val="000000"/>
                <w:sz w:val="22"/>
                <w:szCs w:val="22"/>
              </w:rPr>
              <w:t>Special Needs Indicator</w:t>
            </w:r>
          </w:p>
        </w:tc>
      </w:tr>
      <w:tr w:rsidR="00A8214C" w14:paraId="63BE5A4C" w14:textId="77777777" w:rsidTr="00F22DF0">
        <w:trPr>
          <w:trHeight w:val="300"/>
        </w:trPr>
        <w:tc>
          <w:tcPr>
            <w:tcW w:w="355" w:type="dxa"/>
            <w:tcBorders>
              <w:top w:val="nil"/>
              <w:left w:val="nil"/>
              <w:bottom w:val="nil"/>
              <w:right w:val="single" w:sz="4" w:space="0" w:color="auto"/>
            </w:tcBorders>
            <w:shd w:val="clear" w:color="auto" w:fill="auto"/>
            <w:hideMark/>
          </w:tcPr>
          <w:p w14:paraId="43F4F7F0"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27D87AF2" w14:textId="77777777" w:rsidR="00A8214C" w:rsidRDefault="00A8214C">
            <w:pPr>
              <w:rPr>
                <w:rFonts w:ascii="Calibri" w:hAnsi="Calibri" w:cs="Calibri"/>
                <w:color w:val="000000"/>
                <w:sz w:val="22"/>
                <w:szCs w:val="22"/>
              </w:rPr>
            </w:pPr>
            <w:r>
              <w:rPr>
                <w:rFonts w:ascii="Calibri" w:hAnsi="Calibri" w:cs="Calibri"/>
                <w:color w:val="000000"/>
                <w:sz w:val="22"/>
                <w:szCs w:val="22"/>
              </w:rPr>
              <w:t>DTM~150~20080530</w:t>
            </w:r>
          </w:p>
        </w:tc>
        <w:tc>
          <w:tcPr>
            <w:tcW w:w="4555" w:type="dxa"/>
            <w:tcBorders>
              <w:top w:val="nil"/>
              <w:left w:val="nil"/>
              <w:bottom w:val="single" w:sz="4" w:space="0" w:color="auto"/>
              <w:right w:val="single" w:sz="4" w:space="0" w:color="auto"/>
            </w:tcBorders>
            <w:shd w:val="clear" w:color="auto" w:fill="auto"/>
            <w:hideMark/>
          </w:tcPr>
          <w:p w14:paraId="36F157B4" w14:textId="77777777" w:rsidR="00A8214C" w:rsidRDefault="00A8214C">
            <w:pPr>
              <w:rPr>
                <w:rFonts w:ascii="Calibri" w:hAnsi="Calibri" w:cs="Calibri"/>
                <w:color w:val="000000"/>
                <w:sz w:val="22"/>
                <w:szCs w:val="22"/>
              </w:rPr>
            </w:pPr>
            <w:r>
              <w:rPr>
                <w:rFonts w:ascii="Calibri" w:hAnsi="Calibri" w:cs="Calibri"/>
                <w:color w:val="000000"/>
                <w:sz w:val="22"/>
                <w:szCs w:val="22"/>
              </w:rPr>
              <w:t>Service Period Start Date</w:t>
            </w:r>
          </w:p>
        </w:tc>
      </w:tr>
      <w:tr w:rsidR="00A8214C" w14:paraId="36E641B7" w14:textId="77777777" w:rsidTr="00F22DF0">
        <w:trPr>
          <w:trHeight w:val="300"/>
        </w:trPr>
        <w:tc>
          <w:tcPr>
            <w:tcW w:w="355" w:type="dxa"/>
            <w:tcBorders>
              <w:top w:val="nil"/>
              <w:left w:val="nil"/>
              <w:bottom w:val="nil"/>
              <w:right w:val="single" w:sz="4" w:space="0" w:color="auto"/>
            </w:tcBorders>
            <w:shd w:val="clear" w:color="auto" w:fill="auto"/>
            <w:hideMark/>
          </w:tcPr>
          <w:p w14:paraId="189B0182"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0D95A149" w14:textId="77777777" w:rsidR="00A8214C" w:rsidRDefault="00A8214C">
            <w:pPr>
              <w:rPr>
                <w:rFonts w:ascii="Calibri" w:hAnsi="Calibri" w:cs="Calibri"/>
                <w:color w:val="000000"/>
                <w:sz w:val="22"/>
                <w:szCs w:val="22"/>
              </w:rPr>
            </w:pPr>
            <w:r>
              <w:rPr>
                <w:rFonts w:ascii="Calibri" w:hAnsi="Calibri" w:cs="Calibri"/>
                <w:color w:val="000000"/>
                <w:sz w:val="22"/>
                <w:szCs w:val="22"/>
              </w:rPr>
              <w:t>NM1~MQ~3~~~~~~32~12345678MG</w:t>
            </w:r>
          </w:p>
        </w:tc>
        <w:tc>
          <w:tcPr>
            <w:tcW w:w="4555" w:type="dxa"/>
            <w:tcBorders>
              <w:top w:val="nil"/>
              <w:left w:val="nil"/>
              <w:bottom w:val="single" w:sz="4" w:space="0" w:color="auto"/>
              <w:right w:val="single" w:sz="4" w:space="0" w:color="auto"/>
            </w:tcBorders>
            <w:shd w:val="clear" w:color="auto" w:fill="auto"/>
            <w:hideMark/>
          </w:tcPr>
          <w:p w14:paraId="405924D1" w14:textId="77777777" w:rsidR="00A8214C" w:rsidRDefault="00A8214C">
            <w:pPr>
              <w:rPr>
                <w:rFonts w:ascii="Calibri" w:hAnsi="Calibri" w:cs="Calibri"/>
                <w:color w:val="000000"/>
                <w:sz w:val="22"/>
                <w:szCs w:val="22"/>
              </w:rPr>
            </w:pPr>
            <w:r>
              <w:rPr>
                <w:rFonts w:ascii="Calibri" w:hAnsi="Calibri" w:cs="Calibri"/>
                <w:color w:val="000000"/>
                <w:sz w:val="22"/>
                <w:szCs w:val="22"/>
              </w:rPr>
              <w:t>Meter Location, Meter Number</w:t>
            </w:r>
          </w:p>
        </w:tc>
      </w:tr>
      <w:tr w:rsidR="00A8214C" w14:paraId="3CF3B907" w14:textId="77777777" w:rsidTr="00F22DF0">
        <w:trPr>
          <w:trHeight w:val="300"/>
        </w:trPr>
        <w:tc>
          <w:tcPr>
            <w:tcW w:w="355" w:type="dxa"/>
            <w:tcBorders>
              <w:top w:val="nil"/>
              <w:left w:val="nil"/>
              <w:bottom w:val="nil"/>
              <w:right w:val="nil"/>
            </w:tcBorders>
            <w:shd w:val="clear" w:color="auto" w:fill="auto"/>
            <w:hideMark/>
          </w:tcPr>
          <w:p w14:paraId="3A73D083" w14:textId="77777777" w:rsidR="00A8214C" w:rsidRDefault="00A8214C">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081312ED"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894" w:type="dxa"/>
            <w:tcBorders>
              <w:top w:val="nil"/>
              <w:left w:val="nil"/>
              <w:bottom w:val="single" w:sz="4" w:space="0" w:color="auto"/>
              <w:right w:val="single" w:sz="4" w:space="0" w:color="auto"/>
            </w:tcBorders>
            <w:shd w:val="clear" w:color="auto" w:fill="auto"/>
            <w:hideMark/>
          </w:tcPr>
          <w:p w14:paraId="5EC9BFB3" w14:textId="77777777" w:rsidR="00A8214C" w:rsidRDefault="00A8214C">
            <w:pPr>
              <w:rPr>
                <w:rFonts w:ascii="Calibri" w:hAnsi="Calibri" w:cs="Calibri"/>
                <w:color w:val="000000"/>
                <w:sz w:val="22"/>
                <w:szCs w:val="22"/>
              </w:rPr>
            </w:pPr>
            <w:r>
              <w:rPr>
                <w:rFonts w:ascii="Calibri" w:hAnsi="Calibri" w:cs="Calibri"/>
                <w:color w:val="000000"/>
                <w:sz w:val="22"/>
                <w:szCs w:val="22"/>
              </w:rPr>
              <w:t>REF~4P~1~KHMON~TU^51</w:t>
            </w:r>
          </w:p>
        </w:tc>
        <w:tc>
          <w:tcPr>
            <w:tcW w:w="4555" w:type="dxa"/>
            <w:tcBorders>
              <w:top w:val="nil"/>
              <w:left w:val="nil"/>
              <w:bottom w:val="single" w:sz="4" w:space="0" w:color="auto"/>
              <w:right w:val="single" w:sz="4" w:space="0" w:color="auto"/>
            </w:tcBorders>
            <w:shd w:val="clear" w:color="auto" w:fill="auto"/>
            <w:hideMark/>
          </w:tcPr>
          <w:p w14:paraId="7CCC194E" w14:textId="77777777" w:rsidR="00A8214C" w:rsidRDefault="00A8214C">
            <w:pPr>
              <w:rPr>
                <w:rFonts w:ascii="Calibri" w:hAnsi="Calibri" w:cs="Calibri"/>
                <w:color w:val="000000"/>
                <w:sz w:val="22"/>
                <w:szCs w:val="22"/>
              </w:rPr>
            </w:pPr>
            <w:r>
              <w:rPr>
                <w:rFonts w:ascii="Calibri" w:hAnsi="Calibri" w:cs="Calibri"/>
                <w:color w:val="000000"/>
                <w:sz w:val="22"/>
                <w:szCs w:val="22"/>
              </w:rPr>
              <w:t>Meter Multiplier, Total</w:t>
            </w:r>
          </w:p>
        </w:tc>
      </w:tr>
      <w:tr w:rsidR="00A8214C" w14:paraId="3FBE5C2B" w14:textId="77777777" w:rsidTr="00F22DF0">
        <w:trPr>
          <w:trHeight w:val="300"/>
        </w:trPr>
        <w:tc>
          <w:tcPr>
            <w:tcW w:w="355" w:type="dxa"/>
            <w:tcBorders>
              <w:top w:val="nil"/>
              <w:left w:val="nil"/>
              <w:bottom w:val="nil"/>
              <w:right w:val="nil"/>
            </w:tcBorders>
            <w:shd w:val="clear" w:color="auto" w:fill="auto"/>
            <w:hideMark/>
          </w:tcPr>
          <w:p w14:paraId="6D0E0666" w14:textId="77777777" w:rsidR="00A8214C" w:rsidRDefault="00A8214C">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4E18747C"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894" w:type="dxa"/>
            <w:tcBorders>
              <w:top w:val="nil"/>
              <w:left w:val="nil"/>
              <w:bottom w:val="single" w:sz="4" w:space="0" w:color="auto"/>
              <w:right w:val="single" w:sz="4" w:space="0" w:color="auto"/>
            </w:tcBorders>
            <w:shd w:val="clear" w:color="auto" w:fill="auto"/>
            <w:hideMark/>
          </w:tcPr>
          <w:p w14:paraId="1B399596" w14:textId="77777777" w:rsidR="00A8214C" w:rsidRDefault="00A8214C">
            <w:pPr>
              <w:rPr>
                <w:rFonts w:ascii="Calibri" w:hAnsi="Calibri" w:cs="Calibri"/>
                <w:color w:val="000000"/>
                <w:sz w:val="22"/>
                <w:szCs w:val="22"/>
              </w:rPr>
            </w:pPr>
            <w:r>
              <w:rPr>
                <w:rFonts w:ascii="Calibri" w:hAnsi="Calibri" w:cs="Calibri"/>
                <w:color w:val="000000"/>
                <w:sz w:val="22"/>
                <w:szCs w:val="22"/>
              </w:rPr>
              <w:t>REF~IX~5.0~KHMON~TU^51</w:t>
            </w:r>
          </w:p>
        </w:tc>
        <w:tc>
          <w:tcPr>
            <w:tcW w:w="4555" w:type="dxa"/>
            <w:tcBorders>
              <w:top w:val="nil"/>
              <w:left w:val="nil"/>
              <w:bottom w:val="single" w:sz="4" w:space="0" w:color="auto"/>
              <w:right w:val="single" w:sz="4" w:space="0" w:color="auto"/>
            </w:tcBorders>
            <w:shd w:val="clear" w:color="auto" w:fill="auto"/>
            <w:hideMark/>
          </w:tcPr>
          <w:p w14:paraId="0B2C5B7C" w14:textId="77777777" w:rsidR="00A8214C" w:rsidRDefault="00A8214C">
            <w:pPr>
              <w:rPr>
                <w:rFonts w:ascii="Calibri" w:hAnsi="Calibri" w:cs="Calibri"/>
                <w:color w:val="000000"/>
                <w:sz w:val="22"/>
                <w:szCs w:val="22"/>
              </w:rPr>
            </w:pPr>
            <w:r>
              <w:rPr>
                <w:rFonts w:ascii="Calibri" w:hAnsi="Calibri" w:cs="Calibri"/>
                <w:color w:val="000000"/>
                <w:sz w:val="22"/>
                <w:szCs w:val="22"/>
              </w:rPr>
              <w:t>Number of Dials, Total</w:t>
            </w:r>
          </w:p>
        </w:tc>
      </w:tr>
      <w:tr w:rsidR="00A8214C" w14:paraId="34B19843" w14:textId="77777777" w:rsidTr="00F22DF0">
        <w:trPr>
          <w:trHeight w:val="600"/>
        </w:trPr>
        <w:tc>
          <w:tcPr>
            <w:tcW w:w="355" w:type="dxa"/>
            <w:tcBorders>
              <w:top w:val="nil"/>
              <w:left w:val="nil"/>
              <w:bottom w:val="nil"/>
              <w:right w:val="nil"/>
            </w:tcBorders>
            <w:shd w:val="clear" w:color="auto" w:fill="auto"/>
            <w:hideMark/>
          </w:tcPr>
          <w:p w14:paraId="04E2B956" w14:textId="77777777" w:rsidR="00A8214C" w:rsidRDefault="00A8214C">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08ECD84F"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894" w:type="dxa"/>
            <w:tcBorders>
              <w:top w:val="nil"/>
              <w:left w:val="nil"/>
              <w:bottom w:val="single" w:sz="4" w:space="0" w:color="auto"/>
              <w:right w:val="single" w:sz="4" w:space="0" w:color="auto"/>
            </w:tcBorders>
            <w:shd w:val="clear" w:color="auto" w:fill="auto"/>
            <w:hideMark/>
          </w:tcPr>
          <w:p w14:paraId="01330DCB" w14:textId="77777777" w:rsidR="00A8214C" w:rsidRDefault="00A8214C">
            <w:pPr>
              <w:rPr>
                <w:rFonts w:ascii="Calibri" w:hAnsi="Calibri" w:cs="Calibri"/>
                <w:color w:val="000000"/>
                <w:sz w:val="22"/>
                <w:szCs w:val="22"/>
              </w:rPr>
            </w:pPr>
            <w:r>
              <w:rPr>
                <w:rFonts w:ascii="Calibri" w:hAnsi="Calibri" w:cs="Calibri"/>
                <w:color w:val="000000"/>
                <w:sz w:val="22"/>
                <w:szCs w:val="22"/>
              </w:rPr>
              <w:t>REF~LO~RESLOWR_COAST_NIDR_NWS_NOTOU</w:t>
            </w:r>
          </w:p>
        </w:tc>
        <w:tc>
          <w:tcPr>
            <w:tcW w:w="4555" w:type="dxa"/>
            <w:tcBorders>
              <w:top w:val="nil"/>
              <w:left w:val="nil"/>
              <w:bottom w:val="single" w:sz="4" w:space="0" w:color="auto"/>
              <w:right w:val="single" w:sz="4" w:space="0" w:color="auto"/>
            </w:tcBorders>
            <w:shd w:val="clear" w:color="auto" w:fill="auto"/>
            <w:hideMark/>
          </w:tcPr>
          <w:p w14:paraId="1EA4D5FA" w14:textId="77777777" w:rsidR="00A8214C" w:rsidRDefault="00A8214C">
            <w:pPr>
              <w:rPr>
                <w:rFonts w:ascii="Calibri" w:hAnsi="Calibri" w:cs="Calibri"/>
                <w:color w:val="000000"/>
                <w:sz w:val="22"/>
                <w:szCs w:val="22"/>
              </w:rPr>
            </w:pPr>
            <w:r>
              <w:rPr>
                <w:rFonts w:ascii="Calibri" w:hAnsi="Calibri" w:cs="Calibri"/>
                <w:color w:val="000000"/>
                <w:sz w:val="22"/>
                <w:szCs w:val="22"/>
              </w:rPr>
              <w:t>Load Profile</w:t>
            </w:r>
          </w:p>
        </w:tc>
      </w:tr>
      <w:tr w:rsidR="00A8214C" w14:paraId="683B8441" w14:textId="77777777" w:rsidTr="00F22DF0">
        <w:trPr>
          <w:trHeight w:val="300"/>
        </w:trPr>
        <w:tc>
          <w:tcPr>
            <w:tcW w:w="355" w:type="dxa"/>
            <w:tcBorders>
              <w:top w:val="nil"/>
              <w:left w:val="nil"/>
              <w:bottom w:val="nil"/>
              <w:right w:val="nil"/>
            </w:tcBorders>
            <w:shd w:val="clear" w:color="auto" w:fill="auto"/>
            <w:hideMark/>
          </w:tcPr>
          <w:p w14:paraId="1C2B0969" w14:textId="77777777" w:rsidR="00A8214C" w:rsidRDefault="00A8214C">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3A14D2C8"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894" w:type="dxa"/>
            <w:tcBorders>
              <w:top w:val="nil"/>
              <w:left w:val="nil"/>
              <w:bottom w:val="single" w:sz="4" w:space="0" w:color="auto"/>
              <w:right w:val="single" w:sz="4" w:space="0" w:color="auto"/>
            </w:tcBorders>
            <w:shd w:val="clear" w:color="auto" w:fill="auto"/>
            <w:hideMark/>
          </w:tcPr>
          <w:p w14:paraId="4BE70561" w14:textId="77777777" w:rsidR="00A8214C" w:rsidRDefault="00A8214C">
            <w:pPr>
              <w:rPr>
                <w:rFonts w:ascii="Calibri" w:hAnsi="Calibri" w:cs="Calibri"/>
                <w:color w:val="000000"/>
                <w:sz w:val="22"/>
                <w:szCs w:val="22"/>
              </w:rPr>
            </w:pPr>
            <w:r>
              <w:rPr>
                <w:rFonts w:ascii="Calibri" w:hAnsi="Calibri" w:cs="Calibri"/>
                <w:color w:val="000000"/>
                <w:sz w:val="22"/>
                <w:szCs w:val="22"/>
              </w:rPr>
              <w:t>REF~NH~RESIDENTIAL</w:t>
            </w:r>
          </w:p>
        </w:tc>
        <w:tc>
          <w:tcPr>
            <w:tcW w:w="4555" w:type="dxa"/>
            <w:tcBorders>
              <w:top w:val="nil"/>
              <w:left w:val="nil"/>
              <w:bottom w:val="single" w:sz="4" w:space="0" w:color="auto"/>
              <w:right w:val="single" w:sz="4" w:space="0" w:color="auto"/>
            </w:tcBorders>
            <w:shd w:val="clear" w:color="auto" w:fill="auto"/>
            <w:hideMark/>
          </w:tcPr>
          <w:p w14:paraId="78C63DBD" w14:textId="77777777" w:rsidR="00A8214C" w:rsidRDefault="00A8214C">
            <w:pPr>
              <w:rPr>
                <w:rFonts w:ascii="Calibri" w:hAnsi="Calibri" w:cs="Calibri"/>
                <w:color w:val="000000"/>
                <w:sz w:val="22"/>
                <w:szCs w:val="22"/>
              </w:rPr>
            </w:pPr>
            <w:r>
              <w:rPr>
                <w:rFonts w:ascii="Calibri" w:hAnsi="Calibri" w:cs="Calibri"/>
                <w:color w:val="000000"/>
                <w:sz w:val="22"/>
                <w:szCs w:val="22"/>
              </w:rPr>
              <w:t>TDSP Rate Class</w:t>
            </w:r>
          </w:p>
        </w:tc>
      </w:tr>
      <w:tr w:rsidR="00A8214C" w14:paraId="0BF8097F" w14:textId="77777777" w:rsidTr="00F22DF0">
        <w:trPr>
          <w:trHeight w:val="300"/>
        </w:trPr>
        <w:tc>
          <w:tcPr>
            <w:tcW w:w="355" w:type="dxa"/>
            <w:tcBorders>
              <w:top w:val="nil"/>
              <w:left w:val="nil"/>
              <w:bottom w:val="nil"/>
              <w:right w:val="nil"/>
            </w:tcBorders>
            <w:shd w:val="clear" w:color="auto" w:fill="auto"/>
            <w:hideMark/>
          </w:tcPr>
          <w:p w14:paraId="4E4D908C" w14:textId="77777777" w:rsidR="00A8214C" w:rsidRDefault="00A8214C">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10AF2A06"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894" w:type="dxa"/>
            <w:tcBorders>
              <w:top w:val="nil"/>
              <w:left w:val="nil"/>
              <w:bottom w:val="single" w:sz="4" w:space="0" w:color="auto"/>
              <w:right w:val="single" w:sz="4" w:space="0" w:color="auto"/>
            </w:tcBorders>
            <w:shd w:val="clear" w:color="auto" w:fill="auto"/>
            <w:hideMark/>
          </w:tcPr>
          <w:p w14:paraId="2AEBCF85" w14:textId="77777777" w:rsidR="00A8214C" w:rsidRDefault="00A8214C">
            <w:pPr>
              <w:rPr>
                <w:rFonts w:ascii="Calibri" w:hAnsi="Calibri" w:cs="Calibri"/>
                <w:color w:val="000000"/>
                <w:sz w:val="22"/>
                <w:szCs w:val="22"/>
              </w:rPr>
            </w:pPr>
            <w:r>
              <w:rPr>
                <w:rFonts w:ascii="Calibri" w:hAnsi="Calibri" w:cs="Calibri"/>
                <w:color w:val="000000"/>
                <w:sz w:val="22"/>
                <w:szCs w:val="22"/>
              </w:rPr>
              <w:t>REF~MT~KHMON</w:t>
            </w:r>
          </w:p>
        </w:tc>
        <w:tc>
          <w:tcPr>
            <w:tcW w:w="4555" w:type="dxa"/>
            <w:tcBorders>
              <w:top w:val="nil"/>
              <w:left w:val="nil"/>
              <w:bottom w:val="single" w:sz="4" w:space="0" w:color="auto"/>
              <w:right w:val="single" w:sz="4" w:space="0" w:color="auto"/>
            </w:tcBorders>
            <w:shd w:val="clear" w:color="auto" w:fill="auto"/>
            <w:hideMark/>
          </w:tcPr>
          <w:p w14:paraId="3384E2A8" w14:textId="77777777" w:rsidR="00A8214C" w:rsidRDefault="00A8214C">
            <w:pPr>
              <w:rPr>
                <w:rFonts w:ascii="Calibri" w:hAnsi="Calibri" w:cs="Calibri"/>
                <w:color w:val="000000"/>
                <w:sz w:val="22"/>
                <w:szCs w:val="22"/>
              </w:rPr>
            </w:pPr>
            <w:r>
              <w:rPr>
                <w:rFonts w:ascii="Calibri" w:hAnsi="Calibri" w:cs="Calibri"/>
                <w:color w:val="000000"/>
                <w:sz w:val="22"/>
                <w:szCs w:val="22"/>
              </w:rPr>
              <w:t>Meter Type</w:t>
            </w:r>
          </w:p>
        </w:tc>
      </w:tr>
      <w:tr w:rsidR="00A8214C" w14:paraId="64269CB8" w14:textId="77777777" w:rsidTr="00F22DF0">
        <w:trPr>
          <w:trHeight w:val="300"/>
        </w:trPr>
        <w:tc>
          <w:tcPr>
            <w:tcW w:w="355" w:type="dxa"/>
            <w:tcBorders>
              <w:top w:val="nil"/>
              <w:left w:val="nil"/>
              <w:bottom w:val="single" w:sz="4" w:space="0" w:color="auto"/>
              <w:right w:val="nil"/>
            </w:tcBorders>
            <w:shd w:val="clear" w:color="auto" w:fill="auto"/>
            <w:hideMark/>
          </w:tcPr>
          <w:p w14:paraId="45910509"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56" w:type="dxa"/>
            <w:tcBorders>
              <w:top w:val="nil"/>
              <w:left w:val="nil"/>
              <w:bottom w:val="single" w:sz="4" w:space="0" w:color="auto"/>
              <w:right w:val="single" w:sz="4" w:space="0" w:color="auto"/>
            </w:tcBorders>
            <w:shd w:val="clear" w:color="auto" w:fill="auto"/>
            <w:hideMark/>
          </w:tcPr>
          <w:p w14:paraId="677AF113"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894" w:type="dxa"/>
            <w:tcBorders>
              <w:top w:val="nil"/>
              <w:left w:val="nil"/>
              <w:bottom w:val="single" w:sz="4" w:space="0" w:color="auto"/>
              <w:right w:val="single" w:sz="4" w:space="0" w:color="auto"/>
            </w:tcBorders>
            <w:shd w:val="clear" w:color="auto" w:fill="auto"/>
            <w:hideMark/>
          </w:tcPr>
          <w:p w14:paraId="727F58B1" w14:textId="77777777" w:rsidR="00A8214C" w:rsidRDefault="00A8214C">
            <w:pPr>
              <w:rPr>
                <w:rFonts w:ascii="Calibri" w:hAnsi="Calibri" w:cs="Calibri"/>
                <w:color w:val="000000"/>
                <w:sz w:val="22"/>
                <w:szCs w:val="22"/>
              </w:rPr>
            </w:pPr>
            <w:r>
              <w:rPr>
                <w:rFonts w:ascii="Calibri" w:hAnsi="Calibri" w:cs="Calibri"/>
                <w:color w:val="000000"/>
                <w:sz w:val="22"/>
                <w:szCs w:val="22"/>
              </w:rPr>
              <w:t>REF~TZ~13</w:t>
            </w:r>
          </w:p>
        </w:tc>
        <w:tc>
          <w:tcPr>
            <w:tcW w:w="4555" w:type="dxa"/>
            <w:tcBorders>
              <w:top w:val="nil"/>
              <w:left w:val="nil"/>
              <w:bottom w:val="single" w:sz="4" w:space="0" w:color="auto"/>
              <w:right w:val="single" w:sz="4" w:space="0" w:color="auto"/>
            </w:tcBorders>
            <w:shd w:val="clear" w:color="auto" w:fill="auto"/>
            <w:hideMark/>
          </w:tcPr>
          <w:p w14:paraId="1A7A62A2" w14:textId="77777777" w:rsidR="00A8214C" w:rsidRDefault="00A8214C">
            <w:pPr>
              <w:rPr>
                <w:rFonts w:ascii="Calibri" w:hAnsi="Calibri" w:cs="Calibri"/>
                <w:color w:val="000000"/>
                <w:sz w:val="22"/>
                <w:szCs w:val="22"/>
              </w:rPr>
            </w:pPr>
            <w:r>
              <w:rPr>
                <w:rFonts w:ascii="Calibri" w:hAnsi="Calibri" w:cs="Calibri"/>
                <w:color w:val="000000"/>
                <w:sz w:val="22"/>
                <w:szCs w:val="22"/>
              </w:rPr>
              <w:t>Meter Cycle Number</w:t>
            </w:r>
          </w:p>
        </w:tc>
      </w:tr>
      <w:tr w:rsidR="00A8214C" w14:paraId="116ED7F4" w14:textId="77777777" w:rsidTr="00F22DF0">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8571DB4" w14:textId="77777777" w:rsidR="00A8214C" w:rsidRDefault="00A8214C">
            <w:pPr>
              <w:rPr>
                <w:rFonts w:ascii="Calibri" w:hAnsi="Calibri" w:cs="Calibri"/>
                <w:color w:val="000000"/>
                <w:sz w:val="22"/>
                <w:szCs w:val="22"/>
              </w:rPr>
            </w:pPr>
            <w:r>
              <w:rPr>
                <w:rFonts w:ascii="Calibri" w:hAnsi="Calibri" w:cs="Calibri"/>
                <w:color w:val="000000"/>
                <w:sz w:val="22"/>
                <w:szCs w:val="22"/>
              </w:rPr>
              <w:t>SE~25~000000001</w:t>
            </w:r>
          </w:p>
        </w:tc>
        <w:tc>
          <w:tcPr>
            <w:tcW w:w="4555" w:type="dxa"/>
            <w:tcBorders>
              <w:top w:val="nil"/>
              <w:left w:val="nil"/>
              <w:bottom w:val="single" w:sz="4" w:space="0" w:color="auto"/>
              <w:right w:val="single" w:sz="4" w:space="0" w:color="auto"/>
            </w:tcBorders>
            <w:shd w:val="clear" w:color="auto" w:fill="auto"/>
            <w:hideMark/>
          </w:tcPr>
          <w:p w14:paraId="011B5A96" w14:textId="77777777" w:rsidR="00A8214C" w:rsidRDefault="00A8214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645F6C9A" w14:textId="77777777" w:rsidR="00A8214C" w:rsidRDefault="00A8214C" w:rsidP="00FD7E12">
      <w:pPr>
        <w:pStyle w:val="NoSpacing"/>
        <w:rPr>
          <w:snapToGrid w:val="0"/>
        </w:rPr>
      </w:pPr>
    </w:p>
    <w:p w14:paraId="3BD647CB" w14:textId="77777777" w:rsidR="00D25B80" w:rsidRDefault="00D25B80" w:rsidP="00263D75">
      <w:pPr>
        <w:tabs>
          <w:tab w:val="right" w:pos="1800"/>
          <w:tab w:val="left" w:pos="2160"/>
        </w:tabs>
        <w:rPr>
          <w:snapToGrid w:val="0"/>
          <w:sz w:val="20"/>
          <w:szCs w:val="20"/>
        </w:rPr>
      </w:pPr>
    </w:p>
    <w:p w14:paraId="268D11DC" w14:textId="77777777" w:rsidR="00ED4B02" w:rsidRDefault="005D2A15" w:rsidP="00ED4B02">
      <w:pPr>
        <w:pStyle w:val="NoSpacing"/>
        <w:rPr>
          <w:snapToGrid w:val="0"/>
        </w:rPr>
      </w:pPr>
      <w:r>
        <w:rPr>
          <w:snapToGrid w:val="0"/>
        </w:rPr>
        <w:br w:type="page"/>
      </w:r>
    </w:p>
    <w:p w14:paraId="0CF2F9F8" w14:textId="77777777" w:rsidR="00ED4B02" w:rsidRDefault="00ED4B02" w:rsidP="00ED4B02">
      <w:pPr>
        <w:pStyle w:val="NoSpacing"/>
        <w:rPr>
          <w:snapToGrid w:val="0"/>
        </w:rPr>
      </w:pPr>
      <w:r>
        <w:rPr>
          <w:snapToGrid w:val="0"/>
        </w:rPr>
        <w:t xml:space="preserve">814_04 Example #4 of </w:t>
      </w:r>
      <w:ins w:id="33" w:author="MCT" w:date="2023-05-02T15:45:00Z">
        <w:r w:rsidR="00BB0D82">
          <w:rPr>
            <w:snapToGrid w:val="0"/>
          </w:rPr>
          <w:t>8</w:t>
        </w:r>
      </w:ins>
      <w:del w:id="34" w:author="MCT" w:date="2023-05-02T10:42:00Z">
        <w:r w:rsidR="00F22DF0" w:rsidDel="0057531F">
          <w:rPr>
            <w:snapToGrid w:val="0"/>
          </w:rPr>
          <w:delText>6</w:delText>
        </w:r>
      </w:del>
    </w:p>
    <w:p w14:paraId="606C58C9" w14:textId="77777777" w:rsidR="00FD7E12" w:rsidRDefault="00FD7E12" w:rsidP="00FD7E12">
      <w:pPr>
        <w:pStyle w:val="NoSpacing"/>
        <w:rPr>
          <w:snapToGrid w:val="0"/>
        </w:rPr>
      </w:pPr>
      <w:r w:rsidRPr="00ED4B02">
        <w:rPr>
          <w:snapToGrid w:val="0"/>
        </w:rPr>
        <w:t>Mass Transition Switch (Special Read for Switch Accepted) Accept Response –MUNI-CO-OP to ERCOT</w:t>
      </w:r>
    </w:p>
    <w:tbl>
      <w:tblPr>
        <w:tblW w:w="9140" w:type="dxa"/>
        <w:tblInd w:w="93" w:type="dxa"/>
        <w:tblLayout w:type="fixed"/>
        <w:tblLook w:val="04A0" w:firstRow="1" w:lastRow="0" w:firstColumn="1" w:lastColumn="0" w:noHBand="0" w:noVBand="1"/>
      </w:tblPr>
      <w:tblGrid>
        <w:gridCol w:w="404"/>
        <w:gridCol w:w="403"/>
        <w:gridCol w:w="3708"/>
        <w:gridCol w:w="4625"/>
      </w:tblGrid>
      <w:tr w:rsidR="00F22DF0" w14:paraId="3999806F" w14:textId="77777777" w:rsidTr="00F22DF0">
        <w:trPr>
          <w:trHeight w:val="990"/>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379711FA" w14:textId="77777777" w:rsidR="00F22DF0" w:rsidRDefault="00F22DF0">
            <w:pPr>
              <w:jc w:val="center"/>
              <w:rPr>
                <w:rFonts w:ascii="Calibri" w:hAnsi="Calibri" w:cs="Calibri"/>
                <w:color w:val="000000"/>
                <w:sz w:val="22"/>
                <w:szCs w:val="22"/>
              </w:rPr>
            </w:pPr>
            <w:r>
              <w:rPr>
                <w:rFonts w:ascii="Calibri" w:hAnsi="Calibri" w:cs="Calibri"/>
                <w:color w:val="000000"/>
                <w:sz w:val="22"/>
                <w:szCs w:val="22"/>
              </w:rPr>
              <w:t>MOU/EC responds to Mass Transition Switch initiated by ERCOT with Premise Information</w:t>
            </w:r>
            <w:r>
              <w:rPr>
                <w:rFonts w:ascii="Calibri" w:hAnsi="Calibri" w:cs="Calibri"/>
                <w:color w:val="000000"/>
                <w:sz w:val="22"/>
                <w:szCs w:val="22"/>
              </w:rPr>
              <w:br/>
              <w:t>Early Switch Request Accepted</w:t>
            </w:r>
            <w:r>
              <w:rPr>
                <w:rFonts w:ascii="Calibri" w:hAnsi="Calibri" w:cs="Calibri"/>
                <w:color w:val="000000"/>
                <w:sz w:val="22"/>
                <w:szCs w:val="22"/>
              </w:rPr>
              <w:br/>
              <w:t>Example shows a single meter that measures Off Peak and Totalized Usage</w:t>
            </w:r>
          </w:p>
        </w:tc>
      </w:tr>
      <w:tr w:rsidR="00F22DF0" w14:paraId="58AB4F67" w14:textId="77777777" w:rsidTr="00F22DF0">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E0E948" w14:textId="77777777" w:rsidR="00F22DF0" w:rsidRDefault="00F22DF0">
            <w:pPr>
              <w:rPr>
                <w:rFonts w:ascii="Calibri" w:hAnsi="Calibri" w:cs="Calibri"/>
                <w:color w:val="000000"/>
                <w:sz w:val="22"/>
                <w:szCs w:val="22"/>
              </w:rPr>
            </w:pPr>
            <w:r>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5F624985" w14:textId="77777777" w:rsidR="00F22DF0" w:rsidRDefault="00F22DF0">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F22DF0" w14:paraId="40B66377" w14:textId="77777777" w:rsidTr="00EA273F">
        <w:trPr>
          <w:trHeight w:val="89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F120553" w14:textId="77777777" w:rsidR="00F22DF0" w:rsidRDefault="00F22DF0">
            <w:pPr>
              <w:rPr>
                <w:rFonts w:ascii="Calibri" w:hAnsi="Calibri" w:cs="Calibri"/>
                <w:color w:val="000000"/>
                <w:sz w:val="22"/>
                <w:szCs w:val="22"/>
              </w:rPr>
            </w:pPr>
            <w:r>
              <w:rPr>
                <w:rFonts w:ascii="Calibri" w:hAnsi="Calibri" w:cs="Calibri"/>
                <w:color w:val="000000"/>
                <w:sz w:val="22"/>
                <w:szCs w:val="22"/>
              </w:rPr>
              <w:t>BGN~11~200805101201001~20080510~~~200805101956534~TS~4</w:t>
            </w:r>
          </w:p>
        </w:tc>
        <w:tc>
          <w:tcPr>
            <w:tcW w:w="4625" w:type="dxa"/>
            <w:tcBorders>
              <w:top w:val="nil"/>
              <w:left w:val="nil"/>
              <w:bottom w:val="single" w:sz="4" w:space="0" w:color="auto"/>
              <w:right w:val="single" w:sz="4" w:space="0" w:color="auto"/>
            </w:tcBorders>
            <w:shd w:val="clear" w:color="auto" w:fill="auto"/>
            <w:hideMark/>
          </w:tcPr>
          <w:p w14:paraId="31631200" w14:textId="77777777" w:rsidR="00F22DF0" w:rsidRDefault="00F22DF0">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Mass Transition Transfer, SET Transaction Number </w:t>
            </w:r>
          </w:p>
        </w:tc>
      </w:tr>
      <w:tr w:rsidR="00F22DF0" w14:paraId="657495C9" w14:textId="77777777" w:rsidTr="00F22DF0">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012A16D" w14:textId="77777777" w:rsidR="00F22DF0" w:rsidRDefault="00F22DF0">
            <w:pPr>
              <w:rPr>
                <w:rFonts w:ascii="Calibri" w:hAnsi="Calibri" w:cs="Calibri"/>
                <w:color w:val="000000"/>
                <w:sz w:val="22"/>
                <w:szCs w:val="22"/>
              </w:rPr>
            </w:pPr>
            <w:r>
              <w:rPr>
                <w:rFonts w:ascii="Calibri" w:hAnsi="Calibri" w:cs="Calibri"/>
                <w:color w:val="000000"/>
                <w:sz w:val="22"/>
                <w:szCs w:val="22"/>
              </w:rPr>
              <w:t>N1~8R~CUSTOMER NAME</w:t>
            </w:r>
          </w:p>
        </w:tc>
        <w:tc>
          <w:tcPr>
            <w:tcW w:w="4625" w:type="dxa"/>
            <w:tcBorders>
              <w:top w:val="nil"/>
              <w:left w:val="nil"/>
              <w:bottom w:val="single" w:sz="4" w:space="0" w:color="auto"/>
              <w:right w:val="single" w:sz="4" w:space="0" w:color="auto"/>
            </w:tcBorders>
            <w:shd w:val="clear" w:color="auto" w:fill="auto"/>
            <w:vAlign w:val="bottom"/>
            <w:hideMark/>
          </w:tcPr>
          <w:p w14:paraId="55C79A3A" w14:textId="77777777" w:rsidR="00F22DF0" w:rsidRDefault="00F22DF0">
            <w:pPr>
              <w:rPr>
                <w:rFonts w:ascii="Calibri" w:hAnsi="Calibri" w:cs="Calibri"/>
                <w:color w:val="000000"/>
                <w:sz w:val="22"/>
                <w:szCs w:val="22"/>
              </w:rPr>
            </w:pPr>
            <w:r>
              <w:rPr>
                <w:rFonts w:ascii="Calibri" w:hAnsi="Calibri" w:cs="Calibri"/>
                <w:color w:val="000000"/>
                <w:sz w:val="22"/>
                <w:szCs w:val="22"/>
              </w:rPr>
              <w:t xml:space="preserve">Customer Name </w:t>
            </w:r>
          </w:p>
        </w:tc>
      </w:tr>
      <w:tr w:rsidR="00F22DF0" w14:paraId="54E7566D"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44A31D61"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40AAF884" w14:textId="77777777" w:rsidR="00F22DF0" w:rsidRDefault="00F22DF0">
            <w:pPr>
              <w:rPr>
                <w:rFonts w:ascii="Calibri" w:hAnsi="Calibri" w:cs="Calibri"/>
                <w:color w:val="000000"/>
                <w:sz w:val="22"/>
                <w:szCs w:val="22"/>
              </w:rPr>
            </w:pPr>
            <w:r>
              <w:rPr>
                <w:rFonts w:ascii="Calibri" w:hAnsi="Calibri" w:cs="Calibri"/>
                <w:color w:val="000000"/>
                <w:sz w:val="22"/>
                <w:szCs w:val="22"/>
              </w:rPr>
              <w:t>N3~123 N MAIN ST~ANY ADDRESS OVERFLOW</w:t>
            </w:r>
          </w:p>
        </w:tc>
        <w:tc>
          <w:tcPr>
            <w:tcW w:w="4625" w:type="dxa"/>
            <w:tcBorders>
              <w:top w:val="nil"/>
              <w:left w:val="nil"/>
              <w:bottom w:val="single" w:sz="4" w:space="0" w:color="auto"/>
              <w:right w:val="single" w:sz="4" w:space="0" w:color="auto"/>
            </w:tcBorders>
            <w:shd w:val="clear" w:color="auto" w:fill="auto"/>
            <w:vAlign w:val="bottom"/>
            <w:hideMark/>
          </w:tcPr>
          <w:p w14:paraId="7A0CB777" w14:textId="77777777" w:rsidR="00F22DF0" w:rsidRDefault="00F22DF0">
            <w:pPr>
              <w:rPr>
                <w:rFonts w:ascii="Calibri" w:hAnsi="Calibri" w:cs="Calibri"/>
                <w:color w:val="000000"/>
                <w:sz w:val="22"/>
                <w:szCs w:val="22"/>
              </w:rPr>
            </w:pPr>
            <w:r>
              <w:rPr>
                <w:rFonts w:ascii="Calibri" w:hAnsi="Calibri" w:cs="Calibri"/>
                <w:color w:val="000000"/>
                <w:sz w:val="22"/>
                <w:szCs w:val="22"/>
              </w:rPr>
              <w:t>Service Address</w:t>
            </w:r>
          </w:p>
        </w:tc>
      </w:tr>
      <w:tr w:rsidR="00F22DF0" w14:paraId="4579400B" w14:textId="77777777" w:rsidTr="00F22DF0">
        <w:trPr>
          <w:trHeight w:val="300"/>
        </w:trPr>
        <w:tc>
          <w:tcPr>
            <w:tcW w:w="404" w:type="dxa"/>
            <w:tcBorders>
              <w:top w:val="nil"/>
              <w:left w:val="nil"/>
              <w:bottom w:val="single" w:sz="4" w:space="0" w:color="auto"/>
              <w:right w:val="single" w:sz="4" w:space="0" w:color="auto"/>
            </w:tcBorders>
            <w:shd w:val="clear" w:color="auto" w:fill="auto"/>
            <w:vAlign w:val="bottom"/>
            <w:hideMark/>
          </w:tcPr>
          <w:p w14:paraId="49EB79BA"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69A99E26" w14:textId="77777777" w:rsidR="00F22DF0" w:rsidRDefault="00F22DF0">
            <w:pPr>
              <w:rPr>
                <w:rFonts w:ascii="Calibri" w:hAnsi="Calibri" w:cs="Calibri"/>
                <w:color w:val="000000"/>
                <w:sz w:val="22"/>
                <w:szCs w:val="22"/>
              </w:rPr>
            </w:pPr>
            <w:r>
              <w:rPr>
                <w:rFonts w:ascii="Calibri" w:hAnsi="Calibri" w:cs="Calibri"/>
                <w:color w:val="000000"/>
                <w:sz w:val="22"/>
                <w:szCs w:val="22"/>
              </w:rPr>
              <w:t>N4~ANYTOWN~TX~77777</w:t>
            </w:r>
            <w:ins w:id="35" w:author="MCT" w:date="2023-02-10T09:59:00Z">
              <w:r w:rsidR="00C97CD9">
                <w:rPr>
                  <w:rFonts w:ascii="Calibri" w:hAnsi="Calibri" w:cs="Calibri"/>
                  <w:color w:val="000000"/>
                  <w:sz w:val="22"/>
                  <w:szCs w:val="22"/>
                </w:rPr>
                <w:t>~~CO~HARRIS</w:t>
              </w:r>
            </w:ins>
          </w:p>
        </w:tc>
        <w:tc>
          <w:tcPr>
            <w:tcW w:w="4625" w:type="dxa"/>
            <w:tcBorders>
              <w:top w:val="nil"/>
              <w:left w:val="nil"/>
              <w:bottom w:val="single" w:sz="4" w:space="0" w:color="auto"/>
              <w:right w:val="single" w:sz="4" w:space="0" w:color="auto"/>
            </w:tcBorders>
            <w:shd w:val="clear" w:color="auto" w:fill="auto"/>
            <w:vAlign w:val="bottom"/>
            <w:hideMark/>
          </w:tcPr>
          <w:p w14:paraId="2B24FFE2" w14:textId="77777777" w:rsidR="00F22DF0" w:rsidRDefault="00F22DF0">
            <w:pPr>
              <w:rPr>
                <w:rFonts w:ascii="Calibri" w:hAnsi="Calibri" w:cs="Calibri"/>
                <w:color w:val="000000"/>
                <w:sz w:val="22"/>
                <w:szCs w:val="22"/>
              </w:rPr>
            </w:pPr>
            <w:r>
              <w:rPr>
                <w:rFonts w:ascii="Calibri" w:hAnsi="Calibri" w:cs="Calibri"/>
                <w:color w:val="000000"/>
                <w:sz w:val="22"/>
                <w:szCs w:val="22"/>
              </w:rPr>
              <w:t>City, State, Zip</w:t>
            </w:r>
            <w:ins w:id="36" w:author="MCT" w:date="2023-02-10T09:59:00Z">
              <w:r w:rsidR="00C97CD9">
                <w:rPr>
                  <w:rFonts w:ascii="Calibri" w:hAnsi="Calibri" w:cs="Calibri"/>
                  <w:color w:val="000000"/>
                  <w:sz w:val="22"/>
                  <w:szCs w:val="22"/>
                </w:rPr>
                <w:t>, County</w:t>
              </w:r>
            </w:ins>
          </w:p>
        </w:tc>
      </w:tr>
      <w:tr w:rsidR="00F22DF0" w14:paraId="2136D184" w14:textId="77777777" w:rsidTr="00F22DF0">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79AAFA6" w14:textId="77777777" w:rsidR="00F22DF0" w:rsidRDefault="00F22DF0">
            <w:pPr>
              <w:rPr>
                <w:rFonts w:ascii="Calibri" w:hAnsi="Calibri" w:cs="Calibri"/>
                <w:color w:val="000000"/>
                <w:sz w:val="22"/>
                <w:szCs w:val="22"/>
              </w:rPr>
            </w:pPr>
            <w:r>
              <w:rPr>
                <w:rFonts w:ascii="Calibri" w:hAnsi="Calibri" w:cs="Calibri"/>
                <w:color w:val="000000"/>
                <w:sz w:val="22"/>
                <w:szCs w:val="22"/>
              </w:rPr>
              <w:t>N1~8S~MCTDSP NAME~1~009876543~~41</w:t>
            </w:r>
          </w:p>
        </w:tc>
        <w:tc>
          <w:tcPr>
            <w:tcW w:w="4625" w:type="dxa"/>
            <w:tcBorders>
              <w:top w:val="nil"/>
              <w:left w:val="nil"/>
              <w:bottom w:val="single" w:sz="4" w:space="0" w:color="auto"/>
              <w:right w:val="single" w:sz="4" w:space="0" w:color="auto"/>
            </w:tcBorders>
            <w:shd w:val="clear" w:color="auto" w:fill="auto"/>
            <w:vAlign w:val="bottom"/>
            <w:hideMark/>
          </w:tcPr>
          <w:p w14:paraId="64516259" w14:textId="77777777" w:rsidR="00F22DF0" w:rsidRDefault="00F22DF0">
            <w:pPr>
              <w:rPr>
                <w:rFonts w:ascii="Calibri" w:hAnsi="Calibri" w:cs="Calibri"/>
                <w:color w:val="000000"/>
                <w:sz w:val="22"/>
                <w:szCs w:val="22"/>
              </w:rPr>
            </w:pPr>
            <w:r>
              <w:rPr>
                <w:rFonts w:ascii="Calibri" w:hAnsi="Calibri" w:cs="Calibri"/>
                <w:color w:val="000000"/>
                <w:sz w:val="22"/>
                <w:szCs w:val="22"/>
              </w:rPr>
              <w:t>TDSP Name and DUNS Number, Sender</w:t>
            </w:r>
          </w:p>
        </w:tc>
      </w:tr>
      <w:tr w:rsidR="00F22DF0" w14:paraId="3FAC4255" w14:textId="77777777" w:rsidTr="00F22DF0">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F107EFB" w14:textId="77777777" w:rsidR="00F22DF0" w:rsidRDefault="00F22DF0">
            <w:pPr>
              <w:rPr>
                <w:rFonts w:ascii="Calibri" w:hAnsi="Calibri" w:cs="Calibri"/>
                <w:color w:val="000000"/>
                <w:sz w:val="22"/>
                <w:szCs w:val="22"/>
              </w:rPr>
            </w:pPr>
            <w:r>
              <w:rPr>
                <w:rFonts w:ascii="Calibri" w:hAnsi="Calibri" w:cs="Calibri"/>
                <w:color w:val="000000"/>
                <w:sz w:val="22"/>
                <w:szCs w:val="22"/>
              </w:rPr>
              <w:t>N1~AY~ERCOT~1~183529049~~40</w:t>
            </w:r>
          </w:p>
        </w:tc>
        <w:tc>
          <w:tcPr>
            <w:tcW w:w="4625" w:type="dxa"/>
            <w:tcBorders>
              <w:top w:val="nil"/>
              <w:left w:val="nil"/>
              <w:bottom w:val="single" w:sz="4" w:space="0" w:color="auto"/>
              <w:right w:val="single" w:sz="4" w:space="0" w:color="auto"/>
            </w:tcBorders>
            <w:shd w:val="clear" w:color="auto" w:fill="auto"/>
            <w:vAlign w:val="bottom"/>
            <w:hideMark/>
          </w:tcPr>
          <w:p w14:paraId="46E44EB5" w14:textId="77777777" w:rsidR="00F22DF0" w:rsidRDefault="00F22DF0">
            <w:pPr>
              <w:rPr>
                <w:rFonts w:ascii="Calibri" w:hAnsi="Calibri" w:cs="Calibri"/>
                <w:color w:val="000000"/>
                <w:sz w:val="22"/>
                <w:szCs w:val="22"/>
              </w:rPr>
            </w:pPr>
            <w:r>
              <w:rPr>
                <w:rFonts w:ascii="Calibri" w:hAnsi="Calibri" w:cs="Calibri"/>
                <w:color w:val="000000"/>
                <w:sz w:val="22"/>
                <w:szCs w:val="22"/>
              </w:rPr>
              <w:t xml:space="preserve">ERCOT Name and DUNS </w:t>
            </w:r>
            <w:del w:id="37" w:author="MCT" w:date="2023-02-10T10:00:00Z">
              <w:r w:rsidDel="00C97CD9">
                <w:rPr>
                  <w:rFonts w:ascii="Calibri" w:hAnsi="Calibri" w:cs="Calibri"/>
                  <w:color w:val="000000"/>
                  <w:sz w:val="22"/>
                  <w:szCs w:val="22"/>
                </w:rPr>
                <w:delText>Number ,</w:delText>
              </w:r>
            </w:del>
            <w:ins w:id="38" w:author="MCT" w:date="2023-02-10T10:00:00Z">
              <w:r w:rsidR="00C97CD9">
                <w:rPr>
                  <w:rFonts w:ascii="Calibri" w:hAnsi="Calibri" w:cs="Calibri"/>
                  <w:color w:val="000000"/>
                  <w:sz w:val="22"/>
                  <w:szCs w:val="22"/>
                </w:rPr>
                <w:t>Number,</w:t>
              </w:r>
            </w:ins>
            <w:r>
              <w:rPr>
                <w:rFonts w:ascii="Calibri" w:hAnsi="Calibri" w:cs="Calibri"/>
                <w:color w:val="000000"/>
                <w:sz w:val="22"/>
                <w:szCs w:val="22"/>
              </w:rPr>
              <w:t xml:space="preserve"> Receiver</w:t>
            </w:r>
          </w:p>
        </w:tc>
      </w:tr>
      <w:tr w:rsidR="00F22DF0" w14:paraId="253E15AE" w14:textId="77777777" w:rsidTr="00F22DF0">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E7982C8" w14:textId="77777777" w:rsidR="00F22DF0" w:rsidRDefault="00F22DF0">
            <w:pPr>
              <w:rPr>
                <w:rFonts w:ascii="Calibri" w:hAnsi="Calibri" w:cs="Calibri"/>
                <w:color w:val="000000"/>
                <w:sz w:val="22"/>
                <w:szCs w:val="22"/>
              </w:rPr>
            </w:pPr>
            <w:r>
              <w:rPr>
                <w:rFonts w:ascii="Calibri" w:hAnsi="Calibri" w:cs="Calibri"/>
                <w:color w:val="000000"/>
                <w:sz w:val="22"/>
                <w:szCs w:val="22"/>
              </w:rPr>
              <w:t>N1~SJ~CR NAME~9~9876543211000</w:t>
            </w:r>
          </w:p>
        </w:tc>
        <w:tc>
          <w:tcPr>
            <w:tcW w:w="4625" w:type="dxa"/>
            <w:tcBorders>
              <w:top w:val="nil"/>
              <w:left w:val="nil"/>
              <w:bottom w:val="single" w:sz="4" w:space="0" w:color="auto"/>
              <w:right w:val="single" w:sz="4" w:space="0" w:color="auto"/>
            </w:tcBorders>
            <w:shd w:val="clear" w:color="auto" w:fill="auto"/>
            <w:vAlign w:val="bottom"/>
            <w:hideMark/>
          </w:tcPr>
          <w:p w14:paraId="269B0C92" w14:textId="77777777" w:rsidR="00F22DF0" w:rsidRDefault="00F22DF0">
            <w:pPr>
              <w:rPr>
                <w:rFonts w:ascii="Calibri" w:hAnsi="Calibri" w:cs="Calibri"/>
                <w:color w:val="000000"/>
                <w:sz w:val="22"/>
                <w:szCs w:val="22"/>
              </w:rPr>
            </w:pPr>
            <w:r>
              <w:rPr>
                <w:rFonts w:ascii="Calibri" w:hAnsi="Calibri" w:cs="Calibri"/>
                <w:color w:val="000000"/>
                <w:sz w:val="22"/>
                <w:szCs w:val="22"/>
              </w:rPr>
              <w:t>CR Name and DUNS Number</w:t>
            </w:r>
          </w:p>
        </w:tc>
      </w:tr>
      <w:tr w:rsidR="00F22DF0" w14:paraId="44F172C0" w14:textId="77777777" w:rsidTr="00F22DF0">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9D2897A" w14:textId="77777777" w:rsidR="00F22DF0" w:rsidRDefault="00F22DF0">
            <w:pPr>
              <w:rPr>
                <w:rFonts w:ascii="Calibri" w:hAnsi="Calibri" w:cs="Calibri"/>
                <w:color w:val="000000"/>
                <w:sz w:val="22"/>
                <w:szCs w:val="22"/>
              </w:rPr>
            </w:pPr>
            <w:r>
              <w:rPr>
                <w:rFonts w:ascii="Calibri" w:hAnsi="Calibri" w:cs="Calibri"/>
                <w:color w:val="000000"/>
                <w:sz w:val="22"/>
                <w:szCs w:val="22"/>
              </w:rPr>
              <w:t>LIN~1~SH~EL~SH~CE~SH~SW~SH~HI</w:t>
            </w:r>
          </w:p>
        </w:tc>
        <w:tc>
          <w:tcPr>
            <w:tcW w:w="4625" w:type="dxa"/>
            <w:tcBorders>
              <w:top w:val="nil"/>
              <w:left w:val="nil"/>
              <w:bottom w:val="single" w:sz="4" w:space="0" w:color="auto"/>
              <w:right w:val="single" w:sz="4" w:space="0" w:color="auto"/>
            </w:tcBorders>
            <w:shd w:val="clear" w:color="auto" w:fill="auto"/>
            <w:vAlign w:val="bottom"/>
            <w:hideMark/>
          </w:tcPr>
          <w:p w14:paraId="7CF10248" w14:textId="77777777" w:rsidR="00F22DF0" w:rsidRDefault="00F22DF0">
            <w:pPr>
              <w:rPr>
                <w:rFonts w:ascii="Calibri" w:hAnsi="Calibri" w:cs="Calibri"/>
                <w:color w:val="000000"/>
                <w:sz w:val="22"/>
                <w:szCs w:val="22"/>
              </w:rPr>
            </w:pPr>
            <w:r>
              <w:rPr>
                <w:rFonts w:ascii="Calibri" w:hAnsi="Calibri" w:cs="Calibri"/>
                <w:color w:val="000000"/>
                <w:sz w:val="22"/>
                <w:szCs w:val="22"/>
              </w:rPr>
              <w:t xml:space="preserve">Cycle Switch and Historical Summarized Usage Request </w:t>
            </w:r>
          </w:p>
        </w:tc>
      </w:tr>
      <w:tr w:rsidR="00F22DF0" w14:paraId="59A26DD5"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7DCC0D7B"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182E30CE" w14:textId="77777777" w:rsidR="00F22DF0" w:rsidRDefault="00F22DF0">
            <w:pPr>
              <w:rPr>
                <w:rFonts w:ascii="Calibri" w:hAnsi="Calibri" w:cs="Calibri"/>
                <w:color w:val="000000"/>
                <w:sz w:val="22"/>
                <w:szCs w:val="22"/>
              </w:rPr>
            </w:pPr>
            <w:r>
              <w:rPr>
                <w:rFonts w:ascii="Calibri" w:hAnsi="Calibri" w:cs="Calibri"/>
                <w:color w:val="000000"/>
                <w:sz w:val="22"/>
                <w:szCs w:val="22"/>
              </w:rPr>
              <w:t>ASI~WQ~101</w:t>
            </w:r>
          </w:p>
        </w:tc>
        <w:tc>
          <w:tcPr>
            <w:tcW w:w="4625" w:type="dxa"/>
            <w:tcBorders>
              <w:top w:val="nil"/>
              <w:left w:val="nil"/>
              <w:bottom w:val="single" w:sz="4" w:space="0" w:color="auto"/>
              <w:right w:val="single" w:sz="4" w:space="0" w:color="auto"/>
            </w:tcBorders>
            <w:shd w:val="clear" w:color="auto" w:fill="auto"/>
            <w:vAlign w:val="bottom"/>
            <w:hideMark/>
          </w:tcPr>
          <w:p w14:paraId="3F1311E6" w14:textId="77777777" w:rsidR="00F22DF0" w:rsidRDefault="00F22DF0">
            <w:pPr>
              <w:rPr>
                <w:rFonts w:ascii="Calibri" w:hAnsi="Calibri" w:cs="Calibri"/>
                <w:color w:val="000000"/>
                <w:sz w:val="22"/>
                <w:szCs w:val="22"/>
              </w:rPr>
            </w:pPr>
            <w:r>
              <w:rPr>
                <w:rFonts w:ascii="Calibri" w:hAnsi="Calibri" w:cs="Calibri"/>
                <w:color w:val="000000"/>
                <w:sz w:val="22"/>
                <w:szCs w:val="22"/>
              </w:rPr>
              <w:t>Accept Change in CR</w:t>
            </w:r>
          </w:p>
        </w:tc>
      </w:tr>
      <w:tr w:rsidR="00F22DF0" w14:paraId="6D1E359B"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475C76F2"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414BF157" w14:textId="77777777" w:rsidR="00F22DF0" w:rsidRDefault="00F22DF0">
            <w:pPr>
              <w:rPr>
                <w:rFonts w:ascii="Calibri" w:hAnsi="Calibri" w:cs="Calibri"/>
                <w:color w:val="000000"/>
                <w:sz w:val="22"/>
                <w:szCs w:val="22"/>
              </w:rPr>
            </w:pPr>
            <w:r>
              <w:rPr>
                <w:rFonts w:ascii="Calibri" w:hAnsi="Calibri" w:cs="Calibri"/>
                <w:color w:val="000000"/>
                <w:sz w:val="22"/>
                <w:szCs w:val="22"/>
              </w:rPr>
              <w:t>REF~AQ~T</w:t>
            </w:r>
          </w:p>
        </w:tc>
        <w:tc>
          <w:tcPr>
            <w:tcW w:w="4625" w:type="dxa"/>
            <w:tcBorders>
              <w:top w:val="nil"/>
              <w:left w:val="nil"/>
              <w:bottom w:val="single" w:sz="4" w:space="0" w:color="auto"/>
              <w:right w:val="single" w:sz="4" w:space="0" w:color="auto"/>
            </w:tcBorders>
            <w:shd w:val="clear" w:color="auto" w:fill="auto"/>
            <w:vAlign w:val="bottom"/>
            <w:hideMark/>
          </w:tcPr>
          <w:p w14:paraId="19765EC4" w14:textId="77777777" w:rsidR="00F22DF0" w:rsidRDefault="00F22DF0">
            <w:pPr>
              <w:rPr>
                <w:rFonts w:ascii="Calibri" w:hAnsi="Calibri" w:cs="Calibri"/>
                <w:color w:val="000000"/>
                <w:sz w:val="22"/>
                <w:szCs w:val="22"/>
              </w:rPr>
            </w:pPr>
            <w:r>
              <w:rPr>
                <w:rFonts w:ascii="Calibri" w:hAnsi="Calibri" w:cs="Calibri"/>
                <w:color w:val="000000"/>
                <w:sz w:val="22"/>
                <w:szCs w:val="22"/>
              </w:rPr>
              <w:t>Distribution Loss Factor</w:t>
            </w:r>
          </w:p>
        </w:tc>
      </w:tr>
      <w:tr w:rsidR="00F22DF0" w14:paraId="7A128283"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3AFB6230"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58F28E0C" w14:textId="77777777" w:rsidR="00F22DF0" w:rsidRDefault="00F22DF0">
            <w:pPr>
              <w:rPr>
                <w:rFonts w:ascii="Calibri" w:hAnsi="Calibri" w:cs="Calibri"/>
                <w:color w:val="000000"/>
                <w:sz w:val="22"/>
                <w:szCs w:val="22"/>
              </w:rPr>
            </w:pPr>
            <w:r>
              <w:rPr>
                <w:rFonts w:ascii="Calibri" w:hAnsi="Calibri" w:cs="Calibri"/>
                <w:color w:val="000000"/>
                <w:sz w:val="22"/>
                <w:szCs w:val="22"/>
              </w:rPr>
              <w:t>REF~1P~HIU~HISTORICAL INTERVAL USAGE UNAVAILABLE</w:t>
            </w:r>
          </w:p>
        </w:tc>
        <w:tc>
          <w:tcPr>
            <w:tcW w:w="4625" w:type="dxa"/>
            <w:tcBorders>
              <w:top w:val="nil"/>
              <w:left w:val="nil"/>
              <w:bottom w:val="single" w:sz="4" w:space="0" w:color="auto"/>
              <w:right w:val="single" w:sz="4" w:space="0" w:color="auto"/>
            </w:tcBorders>
            <w:shd w:val="clear" w:color="auto" w:fill="auto"/>
            <w:vAlign w:val="bottom"/>
            <w:hideMark/>
          </w:tcPr>
          <w:p w14:paraId="6C404E8E" w14:textId="77777777" w:rsidR="00F22DF0" w:rsidRDefault="00F22DF0">
            <w:pPr>
              <w:rPr>
                <w:rFonts w:ascii="Calibri" w:hAnsi="Calibri" w:cs="Calibri"/>
                <w:color w:val="000000"/>
                <w:sz w:val="22"/>
                <w:szCs w:val="22"/>
              </w:rPr>
            </w:pPr>
            <w:r>
              <w:rPr>
                <w:rFonts w:ascii="Calibri" w:hAnsi="Calibri" w:cs="Calibri"/>
                <w:color w:val="000000"/>
                <w:sz w:val="22"/>
                <w:szCs w:val="22"/>
              </w:rPr>
              <w:t>Status Reason Code and Text</w:t>
            </w:r>
          </w:p>
        </w:tc>
      </w:tr>
      <w:tr w:rsidR="00F22DF0" w14:paraId="5A23E664"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3325CF35"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4C8AE238" w14:textId="77777777" w:rsidR="00F22DF0" w:rsidRDefault="00F22DF0">
            <w:pPr>
              <w:rPr>
                <w:rFonts w:ascii="Calibri" w:hAnsi="Calibri" w:cs="Calibri"/>
                <w:color w:val="000000"/>
                <w:sz w:val="22"/>
                <w:szCs w:val="22"/>
              </w:rPr>
            </w:pPr>
            <w:r>
              <w:rPr>
                <w:rFonts w:ascii="Calibri" w:hAnsi="Calibri" w:cs="Calibri"/>
                <w:color w:val="000000"/>
                <w:sz w:val="22"/>
                <w:szCs w:val="22"/>
              </w:rPr>
              <w:t>REF~PTC~01</w:t>
            </w:r>
          </w:p>
        </w:tc>
        <w:tc>
          <w:tcPr>
            <w:tcW w:w="4625" w:type="dxa"/>
            <w:tcBorders>
              <w:top w:val="nil"/>
              <w:left w:val="nil"/>
              <w:bottom w:val="single" w:sz="4" w:space="0" w:color="auto"/>
              <w:right w:val="single" w:sz="4" w:space="0" w:color="auto"/>
            </w:tcBorders>
            <w:shd w:val="clear" w:color="auto" w:fill="auto"/>
            <w:vAlign w:val="bottom"/>
            <w:hideMark/>
          </w:tcPr>
          <w:p w14:paraId="07156081" w14:textId="77777777" w:rsidR="00F22DF0" w:rsidRDefault="00F22DF0">
            <w:pPr>
              <w:rPr>
                <w:rFonts w:ascii="Calibri" w:hAnsi="Calibri" w:cs="Calibri"/>
                <w:color w:val="000000"/>
                <w:sz w:val="22"/>
                <w:szCs w:val="22"/>
              </w:rPr>
            </w:pPr>
            <w:r>
              <w:rPr>
                <w:rFonts w:ascii="Calibri" w:hAnsi="Calibri" w:cs="Calibri"/>
                <w:color w:val="000000"/>
                <w:sz w:val="22"/>
                <w:szCs w:val="22"/>
              </w:rPr>
              <w:t>Premise Type</w:t>
            </w:r>
          </w:p>
        </w:tc>
      </w:tr>
      <w:tr w:rsidR="00F22DF0" w14:paraId="5C2A1F48"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2E4A66A4"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77507306" w14:textId="77777777" w:rsidR="00F22DF0" w:rsidRDefault="00F22DF0">
            <w:pPr>
              <w:rPr>
                <w:rFonts w:ascii="Calibri" w:hAnsi="Calibri" w:cs="Calibri"/>
                <w:color w:val="000000"/>
                <w:sz w:val="22"/>
                <w:szCs w:val="22"/>
              </w:rPr>
            </w:pPr>
            <w:r>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vAlign w:val="bottom"/>
            <w:hideMark/>
          </w:tcPr>
          <w:p w14:paraId="64599807" w14:textId="77777777" w:rsidR="00F22DF0" w:rsidRDefault="00F22DF0">
            <w:pPr>
              <w:rPr>
                <w:rFonts w:ascii="Calibri" w:hAnsi="Calibri" w:cs="Calibri"/>
                <w:color w:val="000000"/>
                <w:sz w:val="22"/>
                <w:szCs w:val="22"/>
              </w:rPr>
            </w:pPr>
            <w:r>
              <w:rPr>
                <w:rFonts w:ascii="Calibri" w:hAnsi="Calibri" w:cs="Calibri"/>
                <w:color w:val="000000"/>
                <w:sz w:val="22"/>
                <w:szCs w:val="22"/>
              </w:rPr>
              <w:t>ESI ID</w:t>
            </w:r>
          </w:p>
        </w:tc>
      </w:tr>
      <w:tr w:rsidR="00F22DF0" w14:paraId="4DBAA322"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56FEE5B8"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0BBFB883" w14:textId="77777777" w:rsidR="00F22DF0" w:rsidRDefault="00F22DF0">
            <w:pPr>
              <w:rPr>
                <w:rFonts w:ascii="Calibri" w:hAnsi="Calibri" w:cs="Calibri"/>
                <w:color w:val="000000"/>
                <w:sz w:val="22"/>
                <w:szCs w:val="22"/>
              </w:rPr>
            </w:pPr>
            <w:r>
              <w:rPr>
                <w:rFonts w:ascii="Calibri" w:hAnsi="Calibri" w:cs="Calibri"/>
                <w:color w:val="000000"/>
                <w:sz w:val="22"/>
                <w:szCs w:val="22"/>
              </w:rPr>
              <w:t>REF~1W~~1234567890</w:t>
            </w:r>
          </w:p>
        </w:tc>
        <w:tc>
          <w:tcPr>
            <w:tcW w:w="4625" w:type="dxa"/>
            <w:tcBorders>
              <w:top w:val="nil"/>
              <w:left w:val="nil"/>
              <w:bottom w:val="single" w:sz="4" w:space="0" w:color="auto"/>
              <w:right w:val="single" w:sz="4" w:space="0" w:color="auto"/>
            </w:tcBorders>
            <w:shd w:val="clear" w:color="auto" w:fill="auto"/>
            <w:vAlign w:val="bottom"/>
            <w:hideMark/>
          </w:tcPr>
          <w:p w14:paraId="551625F2" w14:textId="77777777" w:rsidR="00F22DF0" w:rsidRDefault="00F22DF0">
            <w:pPr>
              <w:rPr>
                <w:rFonts w:ascii="Calibri" w:hAnsi="Calibri" w:cs="Calibri"/>
                <w:color w:val="000000"/>
                <w:sz w:val="22"/>
                <w:szCs w:val="22"/>
              </w:rPr>
            </w:pPr>
            <w:r>
              <w:rPr>
                <w:rFonts w:ascii="Calibri" w:hAnsi="Calibri" w:cs="Calibri"/>
                <w:color w:val="000000"/>
                <w:sz w:val="22"/>
                <w:szCs w:val="22"/>
              </w:rPr>
              <w:t>Membership ID</w:t>
            </w:r>
          </w:p>
        </w:tc>
      </w:tr>
      <w:tr w:rsidR="00F22DF0" w14:paraId="009755A3"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0C11309D"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0A82A1AC" w14:textId="77777777" w:rsidR="00F22DF0" w:rsidRDefault="00F22DF0">
            <w:pPr>
              <w:rPr>
                <w:rFonts w:ascii="Calibri" w:hAnsi="Calibri" w:cs="Calibri"/>
                <w:color w:val="000000"/>
                <w:sz w:val="22"/>
                <w:szCs w:val="22"/>
              </w:rPr>
            </w:pPr>
            <w:r>
              <w:rPr>
                <w:rFonts w:ascii="Calibri" w:hAnsi="Calibri" w:cs="Calibri"/>
                <w:color w:val="000000"/>
                <w:sz w:val="22"/>
                <w:szCs w:val="22"/>
              </w:rPr>
              <w:t>REF~SH~N</w:t>
            </w:r>
          </w:p>
        </w:tc>
        <w:tc>
          <w:tcPr>
            <w:tcW w:w="4625" w:type="dxa"/>
            <w:tcBorders>
              <w:top w:val="nil"/>
              <w:left w:val="nil"/>
              <w:bottom w:val="single" w:sz="4" w:space="0" w:color="auto"/>
              <w:right w:val="single" w:sz="4" w:space="0" w:color="auto"/>
            </w:tcBorders>
            <w:shd w:val="clear" w:color="auto" w:fill="auto"/>
            <w:vAlign w:val="bottom"/>
            <w:hideMark/>
          </w:tcPr>
          <w:p w14:paraId="50810485" w14:textId="77777777" w:rsidR="00F22DF0" w:rsidRDefault="00F22DF0">
            <w:pPr>
              <w:rPr>
                <w:rFonts w:ascii="Calibri" w:hAnsi="Calibri" w:cs="Calibri"/>
                <w:color w:val="000000"/>
                <w:sz w:val="22"/>
                <w:szCs w:val="22"/>
              </w:rPr>
            </w:pPr>
            <w:r>
              <w:rPr>
                <w:rFonts w:ascii="Calibri" w:hAnsi="Calibri" w:cs="Calibri"/>
                <w:color w:val="000000"/>
                <w:sz w:val="22"/>
                <w:szCs w:val="22"/>
              </w:rPr>
              <w:t>Switch Hold Status Indicator</w:t>
            </w:r>
          </w:p>
        </w:tc>
      </w:tr>
      <w:tr w:rsidR="00F22DF0" w14:paraId="1D565907"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48BCF03B"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1358F31C" w14:textId="77777777" w:rsidR="00F22DF0" w:rsidRDefault="00F22DF0">
            <w:pPr>
              <w:rPr>
                <w:rFonts w:ascii="Calibri" w:hAnsi="Calibri" w:cs="Calibri"/>
                <w:color w:val="000000"/>
                <w:sz w:val="22"/>
                <w:szCs w:val="22"/>
              </w:rPr>
            </w:pPr>
            <w:r>
              <w:rPr>
                <w:rFonts w:ascii="Calibri" w:hAnsi="Calibri" w:cs="Calibri"/>
                <w:color w:val="000000"/>
                <w:sz w:val="22"/>
                <w:szCs w:val="22"/>
              </w:rPr>
              <w:t>REF~SPL~~ WEST</w:t>
            </w:r>
          </w:p>
        </w:tc>
        <w:tc>
          <w:tcPr>
            <w:tcW w:w="4625" w:type="dxa"/>
            <w:tcBorders>
              <w:top w:val="nil"/>
              <w:left w:val="nil"/>
              <w:bottom w:val="single" w:sz="4" w:space="0" w:color="auto"/>
              <w:right w:val="single" w:sz="4" w:space="0" w:color="auto"/>
            </w:tcBorders>
            <w:shd w:val="clear" w:color="auto" w:fill="auto"/>
            <w:vAlign w:val="bottom"/>
            <w:hideMark/>
          </w:tcPr>
          <w:p w14:paraId="567338C9" w14:textId="77777777" w:rsidR="00F22DF0" w:rsidRDefault="00F22DF0">
            <w:pPr>
              <w:rPr>
                <w:rFonts w:ascii="Calibri" w:hAnsi="Calibri" w:cs="Calibri"/>
                <w:color w:val="000000"/>
                <w:sz w:val="22"/>
                <w:szCs w:val="22"/>
              </w:rPr>
            </w:pPr>
            <w:r>
              <w:rPr>
                <w:rFonts w:ascii="Calibri" w:hAnsi="Calibri" w:cs="Calibri"/>
                <w:color w:val="000000"/>
                <w:sz w:val="22"/>
                <w:szCs w:val="22"/>
              </w:rPr>
              <w:t>Substation ID</w:t>
            </w:r>
          </w:p>
        </w:tc>
      </w:tr>
      <w:tr w:rsidR="00F22DF0" w14:paraId="4A508987"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14A22B80"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2C6B8BB1" w14:textId="77777777" w:rsidR="00F22DF0" w:rsidRDefault="00F22DF0">
            <w:pPr>
              <w:rPr>
                <w:rFonts w:ascii="Calibri" w:hAnsi="Calibri" w:cs="Calibri"/>
                <w:color w:val="000000"/>
                <w:sz w:val="22"/>
                <w:szCs w:val="22"/>
              </w:rPr>
            </w:pPr>
            <w:r>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vAlign w:val="bottom"/>
            <w:hideMark/>
          </w:tcPr>
          <w:p w14:paraId="34DAD600" w14:textId="77777777" w:rsidR="00F22DF0" w:rsidRDefault="00F22DF0">
            <w:pPr>
              <w:rPr>
                <w:rFonts w:ascii="Calibri" w:hAnsi="Calibri" w:cs="Calibri"/>
                <w:color w:val="000000"/>
                <w:sz w:val="22"/>
                <w:szCs w:val="22"/>
              </w:rPr>
            </w:pPr>
            <w:r>
              <w:rPr>
                <w:rFonts w:ascii="Calibri" w:hAnsi="Calibri" w:cs="Calibri"/>
                <w:color w:val="000000"/>
                <w:sz w:val="22"/>
                <w:szCs w:val="22"/>
              </w:rPr>
              <w:t>Special Needs Indicator</w:t>
            </w:r>
          </w:p>
        </w:tc>
      </w:tr>
      <w:tr w:rsidR="00F22DF0" w14:paraId="559716BF"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0EB8DD7B"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65157E90" w14:textId="77777777" w:rsidR="00F22DF0" w:rsidRDefault="00F22DF0">
            <w:pPr>
              <w:rPr>
                <w:rFonts w:ascii="Calibri" w:hAnsi="Calibri" w:cs="Calibri"/>
                <w:color w:val="000000"/>
                <w:sz w:val="22"/>
                <w:szCs w:val="22"/>
              </w:rPr>
            </w:pPr>
            <w:r>
              <w:rPr>
                <w:rFonts w:ascii="Calibri" w:hAnsi="Calibri" w:cs="Calibri"/>
                <w:color w:val="000000"/>
                <w:sz w:val="22"/>
                <w:szCs w:val="22"/>
              </w:rPr>
              <w:t>DTM~150~20080510</w:t>
            </w:r>
          </w:p>
        </w:tc>
        <w:tc>
          <w:tcPr>
            <w:tcW w:w="4625" w:type="dxa"/>
            <w:tcBorders>
              <w:top w:val="nil"/>
              <w:left w:val="nil"/>
              <w:bottom w:val="single" w:sz="4" w:space="0" w:color="auto"/>
              <w:right w:val="single" w:sz="4" w:space="0" w:color="auto"/>
            </w:tcBorders>
            <w:shd w:val="clear" w:color="auto" w:fill="auto"/>
            <w:vAlign w:val="bottom"/>
            <w:hideMark/>
          </w:tcPr>
          <w:p w14:paraId="04A55413" w14:textId="77777777" w:rsidR="00F22DF0" w:rsidRDefault="00F22DF0">
            <w:pPr>
              <w:rPr>
                <w:rFonts w:ascii="Calibri" w:hAnsi="Calibri" w:cs="Calibri"/>
                <w:color w:val="000000"/>
                <w:sz w:val="22"/>
                <w:szCs w:val="22"/>
              </w:rPr>
            </w:pPr>
            <w:r>
              <w:rPr>
                <w:rFonts w:ascii="Calibri" w:hAnsi="Calibri" w:cs="Calibri"/>
                <w:color w:val="000000"/>
                <w:sz w:val="22"/>
                <w:szCs w:val="22"/>
              </w:rPr>
              <w:t>Service Period Start Date</w:t>
            </w:r>
          </w:p>
        </w:tc>
      </w:tr>
      <w:tr w:rsidR="00F22DF0" w14:paraId="50473741"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20507FEB"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4B482EBD" w14:textId="77777777" w:rsidR="00F22DF0" w:rsidRDefault="00F22DF0">
            <w:pPr>
              <w:rPr>
                <w:rFonts w:ascii="Calibri" w:hAnsi="Calibri" w:cs="Calibri"/>
                <w:color w:val="000000"/>
                <w:sz w:val="22"/>
                <w:szCs w:val="22"/>
              </w:rPr>
            </w:pPr>
            <w:r>
              <w:rPr>
                <w:rFonts w:ascii="Calibri" w:hAnsi="Calibri" w:cs="Calibri"/>
                <w:color w:val="000000"/>
                <w:sz w:val="22"/>
                <w:szCs w:val="22"/>
              </w:rPr>
              <w:t>NM1~MQ~3~~~~~~32~1234568MG</w:t>
            </w:r>
          </w:p>
        </w:tc>
        <w:tc>
          <w:tcPr>
            <w:tcW w:w="4625" w:type="dxa"/>
            <w:tcBorders>
              <w:top w:val="nil"/>
              <w:left w:val="nil"/>
              <w:bottom w:val="single" w:sz="4" w:space="0" w:color="auto"/>
              <w:right w:val="single" w:sz="4" w:space="0" w:color="auto"/>
            </w:tcBorders>
            <w:shd w:val="clear" w:color="auto" w:fill="auto"/>
            <w:vAlign w:val="bottom"/>
            <w:hideMark/>
          </w:tcPr>
          <w:p w14:paraId="2B35F6BB" w14:textId="77777777" w:rsidR="00F22DF0" w:rsidRDefault="00F22DF0">
            <w:pPr>
              <w:rPr>
                <w:rFonts w:ascii="Calibri" w:hAnsi="Calibri" w:cs="Calibri"/>
                <w:color w:val="000000"/>
                <w:sz w:val="22"/>
                <w:szCs w:val="22"/>
              </w:rPr>
            </w:pPr>
            <w:r>
              <w:rPr>
                <w:rFonts w:ascii="Calibri" w:hAnsi="Calibri" w:cs="Calibri"/>
                <w:color w:val="000000"/>
                <w:sz w:val="22"/>
                <w:szCs w:val="22"/>
              </w:rPr>
              <w:t>Meter Location, Meter Number</w:t>
            </w:r>
          </w:p>
        </w:tc>
      </w:tr>
      <w:tr w:rsidR="00F22DF0" w14:paraId="2883B052" w14:textId="77777777" w:rsidTr="00F22DF0">
        <w:trPr>
          <w:trHeight w:val="300"/>
        </w:trPr>
        <w:tc>
          <w:tcPr>
            <w:tcW w:w="404" w:type="dxa"/>
            <w:tcBorders>
              <w:top w:val="nil"/>
              <w:left w:val="nil"/>
              <w:bottom w:val="nil"/>
              <w:right w:val="nil"/>
            </w:tcBorders>
            <w:shd w:val="clear" w:color="auto" w:fill="auto"/>
            <w:vAlign w:val="bottom"/>
            <w:hideMark/>
          </w:tcPr>
          <w:p w14:paraId="571F91DA"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712B3ED8"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2316DED4" w14:textId="77777777" w:rsidR="00F22DF0" w:rsidRDefault="00F22DF0">
            <w:pPr>
              <w:rPr>
                <w:rFonts w:ascii="Calibri" w:hAnsi="Calibri" w:cs="Calibri"/>
                <w:color w:val="000000"/>
                <w:sz w:val="22"/>
                <w:szCs w:val="22"/>
              </w:rPr>
            </w:pPr>
            <w:r>
              <w:rPr>
                <w:rFonts w:ascii="Calibri" w:hAnsi="Calibri" w:cs="Calibri"/>
                <w:color w:val="000000"/>
                <w:sz w:val="22"/>
                <w:szCs w:val="22"/>
              </w:rPr>
              <w:t>REF~MT~COMBO</w:t>
            </w:r>
          </w:p>
        </w:tc>
        <w:tc>
          <w:tcPr>
            <w:tcW w:w="4625" w:type="dxa"/>
            <w:tcBorders>
              <w:top w:val="nil"/>
              <w:left w:val="nil"/>
              <w:bottom w:val="single" w:sz="4" w:space="0" w:color="auto"/>
              <w:right w:val="single" w:sz="4" w:space="0" w:color="auto"/>
            </w:tcBorders>
            <w:shd w:val="clear" w:color="auto" w:fill="auto"/>
            <w:vAlign w:val="bottom"/>
            <w:hideMark/>
          </w:tcPr>
          <w:p w14:paraId="3F6F3652" w14:textId="77777777" w:rsidR="00F22DF0" w:rsidRDefault="00F22DF0">
            <w:pPr>
              <w:rPr>
                <w:rFonts w:ascii="Calibri" w:hAnsi="Calibri" w:cs="Calibri"/>
                <w:color w:val="000000"/>
                <w:sz w:val="22"/>
                <w:szCs w:val="22"/>
              </w:rPr>
            </w:pPr>
            <w:r>
              <w:rPr>
                <w:rFonts w:ascii="Calibri" w:hAnsi="Calibri" w:cs="Calibri"/>
                <w:color w:val="000000"/>
                <w:sz w:val="22"/>
                <w:szCs w:val="22"/>
              </w:rPr>
              <w:t>Meter Type</w:t>
            </w:r>
          </w:p>
        </w:tc>
      </w:tr>
      <w:tr w:rsidR="00F22DF0" w14:paraId="49B013AB" w14:textId="77777777" w:rsidTr="00F22DF0">
        <w:trPr>
          <w:trHeight w:val="300"/>
        </w:trPr>
        <w:tc>
          <w:tcPr>
            <w:tcW w:w="404" w:type="dxa"/>
            <w:tcBorders>
              <w:top w:val="nil"/>
              <w:left w:val="nil"/>
              <w:bottom w:val="nil"/>
              <w:right w:val="nil"/>
            </w:tcBorders>
            <w:shd w:val="clear" w:color="auto" w:fill="auto"/>
            <w:vAlign w:val="bottom"/>
            <w:hideMark/>
          </w:tcPr>
          <w:p w14:paraId="5F100D08"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05D0E48B"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39DC6CE8" w14:textId="77777777" w:rsidR="00F22DF0" w:rsidRDefault="00F22DF0">
            <w:pPr>
              <w:rPr>
                <w:rFonts w:ascii="Calibri" w:hAnsi="Calibri" w:cs="Calibri"/>
                <w:color w:val="000000"/>
                <w:sz w:val="22"/>
                <w:szCs w:val="22"/>
              </w:rPr>
            </w:pPr>
            <w:r>
              <w:rPr>
                <w:rFonts w:ascii="Calibri" w:hAnsi="Calibri" w:cs="Calibri"/>
                <w:color w:val="000000"/>
                <w:sz w:val="22"/>
                <w:szCs w:val="22"/>
              </w:rPr>
              <w:t>REF~4P~1~KHMON~TU^41</w:t>
            </w:r>
          </w:p>
        </w:tc>
        <w:tc>
          <w:tcPr>
            <w:tcW w:w="4625" w:type="dxa"/>
            <w:tcBorders>
              <w:top w:val="nil"/>
              <w:left w:val="nil"/>
              <w:bottom w:val="single" w:sz="4" w:space="0" w:color="auto"/>
              <w:right w:val="single" w:sz="4" w:space="0" w:color="auto"/>
            </w:tcBorders>
            <w:shd w:val="clear" w:color="auto" w:fill="auto"/>
            <w:vAlign w:val="bottom"/>
            <w:hideMark/>
          </w:tcPr>
          <w:p w14:paraId="584AD3E6" w14:textId="77777777" w:rsidR="00F22DF0" w:rsidRDefault="00F22DF0">
            <w:pPr>
              <w:rPr>
                <w:rFonts w:ascii="Calibri" w:hAnsi="Calibri" w:cs="Calibri"/>
                <w:color w:val="000000"/>
                <w:sz w:val="22"/>
                <w:szCs w:val="22"/>
              </w:rPr>
            </w:pPr>
            <w:r>
              <w:rPr>
                <w:rFonts w:ascii="Calibri" w:hAnsi="Calibri" w:cs="Calibri"/>
                <w:color w:val="000000"/>
                <w:sz w:val="22"/>
                <w:szCs w:val="22"/>
              </w:rPr>
              <w:t>Meter Multiplier, Off Peak</w:t>
            </w:r>
          </w:p>
        </w:tc>
      </w:tr>
      <w:tr w:rsidR="00F22DF0" w14:paraId="3E2EB0C0" w14:textId="77777777" w:rsidTr="00F22DF0">
        <w:trPr>
          <w:trHeight w:val="300"/>
        </w:trPr>
        <w:tc>
          <w:tcPr>
            <w:tcW w:w="404" w:type="dxa"/>
            <w:tcBorders>
              <w:top w:val="nil"/>
              <w:left w:val="nil"/>
              <w:bottom w:val="nil"/>
              <w:right w:val="nil"/>
            </w:tcBorders>
            <w:shd w:val="clear" w:color="auto" w:fill="auto"/>
            <w:vAlign w:val="bottom"/>
            <w:hideMark/>
          </w:tcPr>
          <w:p w14:paraId="02EF5D4B"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33DAB561"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686D0761" w14:textId="77777777" w:rsidR="00F22DF0" w:rsidRDefault="00F22DF0">
            <w:pPr>
              <w:rPr>
                <w:rFonts w:ascii="Calibri" w:hAnsi="Calibri" w:cs="Calibri"/>
                <w:color w:val="000000"/>
                <w:sz w:val="22"/>
                <w:szCs w:val="22"/>
              </w:rPr>
            </w:pPr>
            <w:r>
              <w:rPr>
                <w:rFonts w:ascii="Calibri" w:hAnsi="Calibri" w:cs="Calibri"/>
                <w:color w:val="000000"/>
                <w:sz w:val="22"/>
                <w:szCs w:val="22"/>
              </w:rPr>
              <w:t>REF~4P~1~KHMON~TU^42</w:t>
            </w:r>
          </w:p>
        </w:tc>
        <w:tc>
          <w:tcPr>
            <w:tcW w:w="4625" w:type="dxa"/>
            <w:tcBorders>
              <w:top w:val="nil"/>
              <w:left w:val="nil"/>
              <w:bottom w:val="single" w:sz="4" w:space="0" w:color="auto"/>
              <w:right w:val="single" w:sz="4" w:space="0" w:color="auto"/>
            </w:tcBorders>
            <w:shd w:val="clear" w:color="auto" w:fill="auto"/>
            <w:vAlign w:val="bottom"/>
            <w:hideMark/>
          </w:tcPr>
          <w:p w14:paraId="39C10D79" w14:textId="77777777" w:rsidR="00F22DF0" w:rsidRDefault="00F22DF0">
            <w:pPr>
              <w:rPr>
                <w:rFonts w:ascii="Calibri" w:hAnsi="Calibri" w:cs="Calibri"/>
                <w:color w:val="000000"/>
                <w:sz w:val="22"/>
                <w:szCs w:val="22"/>
              </w:rPr>
            </w:pPr>
            <w:r>
              <w:rPr>
                <w:rFonts w:ascii="Calibri" w:hAnsi="Calibri" w:cs="Calibri"/>
                <w:color w:val="000000"/>
                <w:sz w:val="22"/>
                <w:szCs w:val="22"/>
              </w:rPr>
              <w:t>Meter Multiplier, On Peak</w:t>
            </w:r>
          </w:p>
        </w:tc>
      </w:tr>
      <w:tr w:rsidR="00F22DF0" w14:paraId="247508FE" w14:textId="77777777" w:rsidTr="00F22DF0">
        <w:trPr>
          <w:trHeight w:val="300"/>
        </w:trPr>
        <w:tc>
          <w:tcPr>
            <w:tcW w:w="404" w:type="dxa"/>
            <w:tcBorders>
              <w:top w:val="nil"/>
              <w:left w:val="nil"/>
              <w:bottom w:val="nil"/>
              <w:right w:val="nil"/>
            </w:tcBorders>
            <w:shd w:val="clear" w:color="auto" w:fill="auto"/>
            <w:vAlign w:val="bottom"/>
            <w:hideMark/>
          </w:tcPr>
          <w:p w14:paraId="203F8EC4"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4154C6F3"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6C6138A2" w14:textId="77777777" w:rsidR="00F22DF0" w:rsidRDefault="00F22DF0">
            <w:pPr>
              <w:rPr>
                <w:rFonts w:ascii="Calibri" w:hAnsi="Calibri" w:cs="Calibri"/>
                <w:color w:val="000000"/>
                <w:sz w:val="22"/>
                <w:szCs w:val="22"/>
              </w:rPr>
            </w:pPr>
            <w:r>
              <w:rPr>
                <w:rFonts w:ascii="Calibri" w:hAnsi="Calibri" w:cs="Calibri"/>
                <w:color w:val="000000"/>
                <w:sz w:val="22"/>
                <w:szCs w:val="22"/>
              </w:rPr>
              <w:t>REF~4P~1~KHMON~TU^51</w:t>
            </w:r>
          </w:p>
        </w:tc>
        <w:tc>
          <w:tcPr>
            <w:tcW w:w="4625" w:type="dxa"/>
            <w:tcBorders>
              <w:top w:val="nil"/>
              <w:left w:val="nil"/>
              <w:bottom w:val="single" w:sz="4" w:space="0" w:color="auto"/>
              <w:right w:val="single" w:sz="4" w:space="0" w:color="auto"/>
            </w:tcBorders>
            <w:shd w:val="clear" w:color="auto" w:fill="auto"/>
            <w:vAlign w:val="bottom"/>
            <w:hideMark/>
          </w:tcPr>
          <w:p w14:paraId="68C68F51" w14:textId="77777777" w:rsidR="00F22DF0" w:rsidRDefault="00F22DF0">
            <w:pPr>
              <w:rPr>
                <w:rFonts w:ascii="Calibri" w:hAnsi="Calibri" w:cs="Calibri"/>
                <w:color w:val="000000"/>
                <w:sz w:val="22"/>
                <w:szCs w:val="22"/>
              </w:rPr>
            </w:pPr>
            <w:r>
              <w:rPr>
                <w:rFonts w:ascii="Calibri" w:hAnsi="Calibri" w:cs="Calibri"/>
                <w:color w:val="000000"/>
                <w:sz w:val="22"/>
                <w:szCs w:val="22"/>
              </w:rPr>
              <w:t>Meter Multiplier, Total</w:t>
            </w:r>
          </w:p>
        </w:tc>
      </w:tr>
      <w:tr w:rsidR="00F22DF0" w14:paraId="641A9315" w14:textId="77777777" w:rsidTr="00F22DF0">
        <w:trPr>
          <w:trHeight w:val="300"/>
        </w:trPr>
        <w:tc>
          <w:tcPr>
            <w:tcW w:w="404" w:type="dxa"/>
            <w:tcBorders>
              <w:top w:val="nil"/>
              <w:left w:val="nil"/>
              <w:bottom w:val="nil"/>
              <w:right w:val="nil"/>
            </w:tcBorders>
            <w:shd w:val="clear" w:color="auto" w:fill="auto"/>
            <w:vAlign w:val="bottom"/>
            <w:hideMark/>
          </w:tcPr>
          <w:p w14:paraId="38E6C7B3"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0887E630"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60966FD7" w14:textId="77777777" w:rsidR="00F22DF0" w:rsidRDefault="00F22DF0">
            <w:pPr>
              <w:rPr>
                <w:rFonts w:ascii="Calibri" w:hAnsi="Calibri" w:cs="Calibri"/>
                <w:color w:val="000000"/>
                <w:sz w:val="22"/>
                <w:szCs w:val="22"/>
              </w:rPr>
            </w:pPr>
            <w:r>
              <w:rPr>
                <w:rFonts w:ascii="Calibri" w:hAnsi="Calibri" w:cs="Calibri"/>
                <w:color w:val="000000"/>
                <w:sz w:val="22"/>
                <w:szCs w:val="22"/>
              </w:rPr>
              <w:t>REF~4P~10~K1MON~TU^51</w:t>
            </w:r>
          </w:p>
        </w:tc>
        <w:tc>
          <w:tcPr>
            <w:tcW w:w="4625" w:type="dxa"/>
            <w:tcBorders>
              <w:top w:val="nil"/>
              <w:left w:val="nil"/>
              <w:bottom w:val="single" w:sz="4" w:space="0" w:color="auto"/>
              <w:right w:val="single" w:sz="4" w:space="0" w:color="auto"/>
            </w:tcBorders>
            <w:shd w:val="clear" w:color="auto" w:fill="auto"/>
            <w:vAlign w:val="bottom"/>
            <w:hideMark/>
          </w:tcPr>
          <w:p w14:paraId="064D71FC" w14:textId="77777777" w:rsidR="00F22DF0" w:rsidRDefault="00F22DF0">
            <w:pPr>
              <w:rPr>
                <w:rFonts w:ascii="Calibri" w:hAnsi="Calibri" w:cs="Calibri"/>
                <w:color w:val="000000"/>
                <w:sz w:val="22"/>
                <w:szCs w:val="22"/>
              </w:rPr>
            </w:pPr>
            <w:r>
              <w:rPr>
                <w:rFonts w:ascii="Calibri" w:hAnsi="Calibri" w:cs="Calibri"/>
                <w:color w:val="000000"/>
                <w:sz w:val="22"/>
                <w:szCs w:val="22"/>
              </w:rPr>
              <w:t>Meter Multiplier, Total</w:t>
            </w:r>
          </w:p>
        </w:tc>
      </w:tr>
      <w:tr w:rsidR="00F22DF0" w14:paraId="1D3B1EC2" w14:textId="77777777" w:rsidTr="00F22DF0">
        <w:trPr>
          <w:trHeight w:val="300"/>
        </w:trPr>
        <w:tc>
          <w:tcPr>
            <w:tcW w:w="404" w:type="dxa"/>
            <w:tcBorders>
              <w:top w:val="nil"/>
              <w:left w:val="nil"/>
              <w:bottom w:val="nil"/>
              <w:right w:val="nil"/>
            </w:tcBorders>
            <w:shd w:val="clear" w:color="auto" w:fill="auto"/>
            <w:vAlign w:val="bottom"/>
            <w:hideMark/>
          </w:tcPr>
          <w:p w14:paraId="6A8971DB"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35E1C79C"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31B37879" w14:textId="77777777" w:rsidR="00F22DF0" w:rsidRDefault="00F22DF0">
            <w:pPr>
              <w:rPr>
                <w:rFonts w:ascii="Calibri" w:hAnsi="Calibri" w:cs="Calibri"/>
                <w:color w:val="000000"/>
                <w:sz w:val="22"/>
                <w:szCs w:val="22"/>
              </w:rPr>
            </w:pPr>
            <w:r>
              <w:rPr>
                <w:rFonts w:ascii="Calibri" w:hAnsi="Calibri" w:cs="Calibri"/>
                <w:color w:val="000000"/>
                <w:sz w:val="22"/>
                <w:szCs w:val="22"/>
              </w:rPr>
              <w:t>REF~IX~6.0~KHMON~TU^51</w:t>
            </w:r>
          </w:p>
        </w:tc>
        <w:tc>
          <w:tcPr>
            <w:tcW w:w="4625" w:type="dxa"/>
            <w:tcBorders>
              <w:top w:val="nil"/>
              <w:left w:val="nil"/>
              <w:bottom w:val="single" w:sz="4" w:space="0" w:color="auto"/>
              <w:right w:val="single" w:sz="4" w:space="0" w:color="auto"/>
            </w:tcBorders>
            <w:shd w:val="clear" w:color="auto" w:fill="auto"/>
            <w:vAlign w:val="bottom"/>
            <w:hideMark/>
          </w:tcPr>
          <w:p w14:paraId="4D219AC4" w14:textId="77777777" w:rsidR="00F22DF0" w:rsidRDefault="00F22DF0">
            <w:pPr>
              <w:rPr>
                <w:rFonts w:ascii="Calibri" w:hAnsi="Calibri" w:cs="Calibri"/>
                <w:color w:val="000000"/>
                <w:sz w:val="22"/>
                <w:szCs w:val="22"/>
              </w:rPr>
            </w:pPr>
            <w:r>
              <w:rPr>
                <w:rFonts w:ascii="Calibri" w:hAnsi="Calibri" w:cs="Calibri"/>
                <w:color w:val="000000"/>
                <w:sz w:val="22"/>
                <w:szCs w:val="22"/>
              </w:rPr>
              <w:t>Number of Dials, Total</w:t>
            </w:r>
          </w:p>
        </w:tc>
      </w:tr>
      <w:tr w:rsidR="00F22DF0" w14:paraId="0DC12E00" w14:textId="77777777" w:rsidTr="00F22DF0">
        <w:trPr>
          <w:trHeight w:val="300"/>
        </w:trPr>
        <w:tc>
          <w:tcPr>
            <w:tcW w:w="404" w:type="dxa"/>
            <w:tcBorders>
              <w:top w:val="nil"/>
              <w:left w:val="nil"/>
              <w:bottom w:val="nil"/>
              <w:right w:val="nil"/>
            </w:tcBorders>
            <w:shd w:val="clear" w:color="auto" w:fill="auto"/>
            <w:vAlign w:val="bottom"/>
            <w:hideMark/>
          </w:tcPr>
          <w:p w14:paraId="0017ABE2"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2729A172"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03234991" w14:textId="77777777" w:rsidR="00F22DF0" w:rsidRDefault="00F22DF0">
            <w:pPr>
              <w:rPr>
                <w:rFonts w:ascii="Calibri" w:hAnsi="Calibri" w:cs="Calibri"/>
                <w:color w:val="000000"/>
                <w:sz w:val="22"/>
                <w:szCs w:val="22"/>
              </w:rPr>
            </w:pPr>
            <w:r>
              <w:rPr>
                <w:rFonts w:ascii="Calibri" w:hAnsi="Calibri" w:cs="Calibri"/>
                <w:color w:val="000000"/>
                <w:sz w:val="22"/>
                <w:szCs w:val="22"/>
              </w:rPr>
              <w:t>REF~IX~5.1~KHMON~TU^41</w:t>
            </w:r>
          </w:p>
        </w:tc>
        <w:tc>
          <w:tcPr>
            <w:tcW w:w="4625" w:type="dxa"/>
            <w:tcBorders>
              <w:top w:val="nil"/>
              <w:left w:val="nil"/>
              <w:bottom w:val="single" w:sz="4" w:space="0" w:color="auto"/>
              <w:right w:val="single" w:sz="4" w:space="0" w:color="auto"/>
            </w:tcBorders>
            <w:shd w:val="clear" w:color="auto" w:fill="auto"/>
            <w:vAlign w:val="bottom"/>
            <w:hideMark/>
          </w:tcPr>
          <w:p w14:paraId="7BC9F4CC" w14:textId="77777777" w:rsidR="00F22DF0" w:rsidRDefault="00F22DF0">
            <w:pPr>
              <w:rPr>
                <w:rFonts w:ascii="Calibri" w:hAnsi="Calibri" w:cs="Calibri"/>
                <w:color w:val="000000"/>
                <w:sz w:val="22"/>
                <w:szCs w:val="22"/>
              </w:rPr>
            </w:pPr>
            <w:r>
              <w:rPr>
                <w:rFonts w:ascii="Calibri" w:hAnsi="Calibri" w:cs="Calibri"/>
                <w:color w:val="000000"/>
                <w:sz w:val="22"/>
                <w:szCs w:val="22"/>
              </w:rPr>
              <w:t>Number of Dials, Off Peak</w:t>
            </w:r>
          </w:p>
        </w:tc>
      </w:tr>
      <w:tr w:rsidR="00F22DF0" w14:paraId="4CAA181A" w14:textId="77777777" w:rsidTr="00F22DF0">
        <w:trPr>
          <w:trHeight w:val="300"/>
        </w:trPr>
        <w:tc>
          <w:tcPr>
            <w:tcW w:w="404" w:type="dxa"/>
            <w:tcBorders>
              <w:top w:val="nil"/>
              <w:left w:val="nil"/>
              <w:bottom w:val="nil"/>
              <w:right w:val="nil"/>
            </w:tcBorders>
            <w:shd w:val="clear" w:color="auto" w:fill="auto"/>
            <w:vAlign w:val="bottom"/>
            <w:hideMark/>
          </w:tcPr>
          <w:p w14:paraId="470E722B"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103EAFFE"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4FF26AFB" w14:textId="77777777" w:rsidR="00F22DF0" w:rsidRDefault="00F22DF0">
            <w:pPr>
              <w:rPr>
                <w:rFonts w:ascii="Calibri" w:hAnsi="Calibri" w:cs="Calibri"/>
                <w:color w:val="000000"/>
                <w:sz w:val="22"/>
                <w:szCs w:val="22"/>
              </w:rPr>
            </w:pPr>
            <w:r>
              <w:rPr>
                <w:rFonts w:ascii="Calibri" w:hAnsi="Calibri" w:cs="Calibri"/>
                <w:color w:val="000000"/>
                <w:sz w:val="22"/>
                <w:szCs w:val="22"/>
              </w:rPr>
              <w:t>REF~IX~5.1~KHMON~TU^42</w:t>
            </w:r>
          </w:p>
        </w:tc>
        <w:tc>
          <w:tcPr>
            <w:tcW w:w="4625" w:type="dxa"/>
            <w:tcBorders>
              <w:top w:val="nil"/>
              <w:left w:val="nil"/>
              <w:bottom w:val="single" w:sz="4" w:space="0" w:color="auto"/>
              <w:right w:val="single" w:sz="4" w:space="0" w:color="auto"/>
            </w:tcBorders>
            <w:shd w:val="clear" w:color="auto" w:fill="auto"/>
            <w:vAlign w:val="bottom"/>
            <w:hideMark/>
          </w:tcPr>
          <w:p w14:paraId="21FEF282" w14:textId="77777777" w:rsidR="00F22DF0" w:rsidRDefault="00F22DF0">
            <w:pPr>
              <w:rPr>
                <w:rFonts w:ascii="Calibri" w:hAnsi="Calibri" w:cs="Calibri"/>
                <w:color w:val="000000"/>
                <w:sz w:val="22"/>
                <w:szCs w:val="22"/>
              </w:rPr>
            </w:pPr>
            <w:r>
              <w:rPr>
                <w:rFonts w:ascii="Calibri" w:hAnsi="Calibri" w:cs="Calibri"/>
                <w:color w:val="000000"/>
                <w:sz w:val="22"/>
                <w:szCs w:val="22"/>
              </w:rPr>
              <w:t>Number of Dials, On Peak</w:t>
            </w:r>
          </w:p>
        </w:tc>
      </w:tr>
      <w:tr w:rsidR="00F22DF0" w14:paraId="7C1EEC77" w14:textId="77777777" w:rsidTr="00F22DF0">
        <w:trPr>
          <w:trHeight w:val="300"/>
        </w:trPr>
        <w:tc>
          <w:tcPr>
            <w:tcW w:w="404" w:type="dxa"/>
            <w:tcBorders>
              <w:top w:val="nil"/>
              <w:left w:val="nil"/>
              <w:bottom w:val="nil"/>
              <w:right w:val="nil"/>
            </w:tcBorders>
            <w:shd w:val="clear" w:color="auto" w:fill="auto"/>
            <w:vAlign w:val="bottom"/>
            <w:hideMark/>
          </w:tcPr>
          <w:p w14:paraId="346B8419"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1BB78714"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6AC5D57E" w14:textId="77777777" w:rsidR="00F22DF0" w:rsidRDefault="00F22DF0">
            <w:pPr>
              <w:rPr>
                <w:rFonts w:ascii="Calibri" w:hAnsi="Calibri" w:cs="Calibri"/>
                <w:color w:val="000000"/>
                <w:sz w:val="22"/>
                <w:szCs w:val="22"/>
              </w:rPr>
            </w:pPr>
            <w:r>
              <w:rPr>
                <w:rFonts w:ascii="Calibri" w:hAnsi="Calibri" w:cs="Calibri"/>
                <w:color w:val="000000"/>
                <w:sz w:val="22"/>
                <w:szCs w:val="22"/>
              </w:rPr>
              <w:t>REF~IX~6.0~K1MON~TU^51</w:t>
            </w:r>
          </w:p>
        </w:tc>
        <w:tc>
          <w:tcPr>
            <w:tcW w:w="4625" w:type="dxa"/>
            <w:tcBorders>
              <w:top w:val="nil"/>
              <w:left w:val="nil"/>
              <w:bottom w:val="single" w:sz="4" w:space="0" w:color="auto"/>
              <w:right w:val="single" w:sz="4" w:space="0" w:color="auto"/>
            </w:tcBorders>
            <w:shd w:val="clear" w:color="auto" w:fill="auto"/>
            <w:vAlign w:val="bottom"/>
            <w:hideMark/>
          </w:tcPr>
          <w:p w14:paraId="429C2AB3" w14:textId="77777777" w:rsidR="00F22DF0" w:rsidRDefault="00F22DF0">
            <w:pPr>
              <w:rPr>
                <w:rFonts w:ascii="Calibri" w:hAnsi="Calibri" w:cs="Calibri"/>
                <w:color w:val="000000"/>
                <w:sz w:val="22"/>
                <w:szCs w:val="22"/>
              </w:rPr>
            </w:pPr>
            <w:r>
              <w:rPr>
                <w:rFonts w:ascii="Calibri" w:hAnsi="Calibri" w:cs="Calibri"/>
                <w:color w:val="000000"/>
                <w:sz w:val="22"/>
                <w:szCs w:val="22"/>
              </w:rPr>
              <w:t>Number of Dials, Total</w:t>
            </w:r>
          </w:p>
        </w:tc>
      </w:tr>
      <w:tr w:rsidR="00F22DF0" w14:paraId="301E63EE" w14:textId="77777777" w:rsidTr="00F22DF0">
        <w:trPr>
          <w:trHeight w:val="600"/>
        </w:trPr>
        <w:tc>
          <w:tcPr>
            <w:tcW w:w="404" w:type="dxa"/>
            <w:tcBorders>
              <w:top w:val="nil"/>
              <w:left w:val="nil"/>
              <w:bottom w:val="nil"/>
              <w:right w:val="nil"/>
            </w:tcBorders>
            <w:shd w:val="clear" w:color="auto" w:fill="auto"/>
            <w:vAlign w:val="bottom"/>
            <w:hideMark/>
          </w:tcPr>
          <w:p w14:paraId="49629075"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654CC2D3"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4CDB0F30" w14:textId="3E1B4C28" w:rsidR="00F22DF0" w:rsidRDefault="00F22DF0">
            <w:pPr>
              <w:rPr>
                <w:rFonts w:ascii="Calibri" w:hAnsi="Calibri" w:cs="Calibri"/>
                <w:color w:val="000000"/>
                <w:sz w:val="22"/>
                <w:szCs w:val="22"/>
              </w:rPr>
            </w:pPr>
            <w:r>
              <w:rPr>
                <w:rFonts w:ascii="Calibri" w:hAnsi="Calibri" w:cs="Calibri"/>
                <w:color w:val="000000"/>
                <w:sz w:val="22"/>
                <w:szCs w:val="22"/>
              </w:rPr>
              <w:t>REF~LO~ RESLOWR_WEST_NIDR_NWS_TOU</w:t>
            </w:r>
            <w:del w:id="39" w:author="MCT" w:date="2024-10-22T07:11:00Z">
              <w:r w:rsidDel="00382D81">
                <w:rPr>
                  <w:rFonts w:ascii="MS Gothic" w:eastAsia="MS Gothic" w:hAnsi="MS Gothic" w:cs="MS Gothic" w:hint="eastAsia"/>
                  <w:color w:val="000000"/>
                  <w:sz w:val="22"/>
                  <w:szCs w:val="22"/>
                </w:rPr>
                <w:delText>ﾘ</w:delText>
              </w:r>
            </w:del>
            <w:r>
              <w:rPr>
                <w:rFonts w:ascii="Calibri" w:hAnsi="Calibri" w:cs="Calibri"/>
                <w:color w:val="000000"/>
                <w:sz w:val="22"/>
                <w:szCs w:val="22"/>
              </w:rPr>
              <w:t>1</w:t>
            </w:r>
            <w:ins w:id="40" w:author="MCT" w:date="2024-10-22T07:11:00Z">
              <w:r w:rsidR="00382D81">
                <w:rPr>
                  <w:rFonts w:ascii="Calibri" w:hAnsi="Calibri" w:cs="Calibri"/>
                  <w:color w:val="000000"/>
                  <w:sz w:val="22"/>
                  <w:szCs w:val="22"/>
                </w:rPr>
                <w:t>1</w:t>
              </w:r>
            </w:ins>
          </w:p>
        </w:tc>
        <w:tc>
          <w:tcPr>
            <w:tcW w:w="4625" w:type="dxa"/>
            <w:tcBorders>
              <w:top w:val="nil"/>
              <w:left w:val="nil"/>
              <w:bottom w:val="single" w:sz="4" w:space="0" w:color="auto"/>
              <w:right w:val="single" w:sz="4" w:space="0" w:color="auto"/>
            </w:tcBorders>
            <w:shd w:val="clear" w:color="auto" w:fill="auto"/>
            <w:vAlign w:val="bottom"/>
            <w:hideMark/>
          </w:tcPr>
          <w:p w14:paraId="0AE28BEB" w14:textId="77777777" w:rsidR="00F22DF0" w:rsidRDefault="00F22DF0">
            <w:pPr>
              <w:rPr>
                <w:rFonts w:ascii="Calibri" w:hAnsi="Calibri" w:cs="Calibri"/>
                <w:color w:val="000000"/>
                <w:sz w:val="22"/>
                <w:szCs w:val="22"/>
              </w:rPr>
            </w:pPr>
            <w:r>
              <w:rPr>
                <w:rFonts w:ascii="Calibri" w:hAnsi="Calibri" w:cs="Calibri"/>
                <w:color w:val="000000"/>
                <w:sz w:val="22"/>
                <w:szCs w:val="22"/>
              </w:rPr>
              <w:t>Load Profile</w:t>
            </w:r>
          </w:p>
        </w:tc>
      </w:tr>
      <w:tr w:rsidR="00F22DF0" w14:paraId="722EA94A" w14:textId="77777777" w:rsidTr="00F22DF0">
        <w:trPr>
          <w:trHeight w:val="300"/>
        </w:trPr>
        <w:tc>
          <w:tcPr>
            <w:tcW w:w="404" w:type="dxa"/>
            <w:tcBorders>
              <w:top w:val="nil"/>
              <w:left w:val="nil"/>
              <w:bottom w:val="nil"/>
              <w:right w:val="nil"/>
            </w:tcBorders>
            <w:shd w:val="clear" w:color="auto" w:fill="auto"/>
            <w:vAlign w:val="bottom"/>
            <w:hideMark/>
          </w:tcPr>
          <w:p w14:paraId="18EC65B9"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40072FE4"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6EC514D1" w14:textId="77777777" w:rsidR="00F22DF0" w:rsidRDefault="00F22DF0">
            <w:pPr>
              <w:rPr>
                <w:rFonts w:ascii="Calibri" w:hAnsi="Calibri" w:cs="Calibri"/>
                <w:color w:val="000000"/>
                <w:sz w:val="22"/>
                <w:szCs w:val="22"/>
              </w:rPr>
            </w:pPr>
            <w:r>
              <w:rPr>
                <w:rFonts w:ascii="Calibri" w:hAnsi="Calibri" w:cs="Calibri"/>
                <w:color w:val="000000"/>
                <w:sz w:val="22"/>
                <w:szCs w:val="22"/>
              </w:rPr>
              <w:t>REF~NH~RS1</w:t>
            </w:r>
          </w:p>
        </w:tc>
        <w:tc>
          <w:tcPr>
            <w:tcW w:w="4625" w:type="dxa"/>
            <w:tcBorders>
              <w:top w:val="nil"/>
              <w:left w:val="nil"/>
              <w:bottom w:val="single" w:sz="4" w:space="0" w:color="auto"/>
              <w:right w:val="single" w:sz="4" w:space="0" w:color="auto"/>
            </w:tcBorders>
            <w:shd w:val="clear" w:color="auto" w:fill="auto"/>
            <w:vAlign w:val="bottom"/>
            <w:hideMark/>
          </w:tcPr>
          <w:p w14:paraId="19BC91B6" w14:textId="77777777" w:rsidR="00F22DF0" w:rsidRDefault="00F22DF0">
            <w:pPr>
              <w:rPr>
                <w:rFonts w:ascii="Calibri" w:hAnsi="Calibri" w:cs="Calibri"/>
                <w:color w:val="000000"/>
                <w:sz w:val="22"/>
                <w:szCs w:val="22"/>
              </w:rPr>
            </w:pPr>
            <w:r>
              <w:rPr>
                <w:rFonts w:ascii="Calibri" w:hAnsi="Calibri" w:cs="Calibri"/>
                <w:color w:val="000000"/>
                <w:sz w:val="22"/>
                <w:szCs w:val="22"/>
              </w:rPr>
              <w:t>TDSP Rate Class</w:t>
            </w:r>
          </w:p>
        </w:tc>
      </w:tr>
      <w:tr w:rsidR="00F22DF0" w14:paraId="60A0510E" w14:textId="77777777" w:rsidTr="00F22DF0">
        <w:trPr>
          <w:trHeight w:val="300"/>
        </w:trPr>
        <w:tc>
          <w:tcPr>
            <w:tcW w:w="404" w:type="dxa"/>
            <w:tcBorders>
              <w:top w:val="nil"/>
              <w:left w:val="nil"/>
              <w:bottom w:val="nil"/>
              <w:right w:val="nil"/>
            </w:tcBorders>
            <w:shd w:val="clear" w:color="auto" w:fill="auto"/>
            <w:vAlign w:val="bottom"/>
            <w:hideMark/>
          </w:tcPr>
          <w:p w14:paraId="0321623D"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32C2766F"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6946439C" w14:textId="77777777" w:rsidR="00F22DF0" w:rsidRDefault="00F22DF0">
            <w:pPr>
              <w:rPr>
                <w:rFonts w:ascii="Calibri" w:hAnsi="Calibri" w:cs="Calibri"/>
                <w:color w:val="000000"/>
                <w:sz w:val="22"/>
                <w:szCs w:val="22"/>
              </w:rPr>
            </w:pPr>
            <w:r>
              <w:rPr>
                <w:rFonts w:ascii="Calibri" w:hAnsi="Calibri" w:cs="Calibri"/>
                <w:color w:val="000000"/>
                <w:sz w:val="22"/>
                <w:szCs w:val="22"/>
              </w:rPr>
              <w:t>REF~PR~123</w:t>
            </w:r>
          </w:p>
        </w:tc>
        <w:tc>
          <w:tcPr>
            <w:tcW w:w="4625" w:type="dxa"/>
            <w:tcBorders>
              <w:top w:val="nil"/>
              <w:left w:val="nil"/>
              <w:bottom w:val="single" w:sz="4" w:space="0" w:color="auto"/>
              <w:right w:val="single" w:sz="4" w:space="0" w:color="auto"/>
            </w:tcBorders>
            <w:shd w:val="clear" w:color="auto" w:fill="auto"/>
            <w:vAlign w:val="bottom"/>
            <w:hideMark/>
          </w:tcPr>
          <w:p w14:paraId="479CACDC" w14:textId="77777777" w:rsidR="00F22DF0" w:rsidRDefault="00F22DF0">
            <w:pPr>
              <w:rPr>
                <w:rFonts w:ascii="Calibri" w:hAnsi="Calibri" w:cs="Calibri"/>
                <w:color w:val="000000"/>
                <w:sz w:val="22"/>
                <w:szCs w:val="22"/>
              </w:rPr>
            </w:pPr>
            <w:r>
              <w:rPr>
                <w:rFonts w:ascii="Calibri" w:hAnsi="Calibri" w:cs="Calibri"/>
                <w:color w:val="000000"/>
                <w:sz w:val="22"/>
                <w:szCs w:val="22"/>
              </w:rPr>
              <w:t>TDSP Rate Subclass</w:t>
            </w:r>
          </w:p>
        </w:tc>
      </w:tr>
      <w:tr w:rsidR="00F22DF0" w14:paraId="5BB472A1" w14:textId="77777777" w:rsidTr="00F22DF0">
        <w:trPr>
          <w:trHeight w:val="300"/>
        </w:trPr>
        <w:tc>
          <w:tcPr>
            <w:tcW w:w="404" w:type="dxa"/>
            <w:tcBorders>
              <w:top w:val="nil"/>
              <w:left w:val="nil"/>
              <w:bottom w:val="single" w:sz="4" w:space="0" w:color="auto"/>
              <w:right w:val="nil"/>
            </w:tcBorders>
            <w:shd w:val="clear" w:color="auto" w:fill="auto"/>
            <w:vAlign w:val="bottom"/>
            <w:hideMark/>
          </w:tcPr>
          <w:p w14:paraId="01527DD3"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03" w:type="dxa"/>
            <w:tcBorders>
              <w:top w:val="nil"/>
              <w:left w:val="nil"/>
              <w:bottom w:val="single" w:sz="4" w:space="0" w:color="auto"/>
              <w:right w:val="single" w:sz="4" w:space="0" w:color="auto"/>
            </w:tcBorders>
            <w:shd w:val="clear" w:color="auto" w:fill="auto"/>
            <w:vAlign w:val="bottom"/>
            <w:hideMark/>
          </w:tcPr>
          <w:p w14:paraId="54B1C52B"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42E5E155" w14:textId="77777777" w:rsidR="00F22DF0" w:rsidRDefault="00F22DF0">
            <w:pPr>
              <w:rPr>
                <w:rFonts w:ascii="Calibri" w:hAnsi="Calibri" w:cs="Calibri"/>
                <w:color w:val="000000"/>
                <w:sz w:val="22"/>
                <w:szCs w:val="22"/>
              </w:rPr>
            </w:pPr>
            <w:r>
              <w:rPr>
                <w:rFonts w:ascii="Calibri" w:hAnsi="Calibri" w:cs="Calibri"/>
                <w:color w:val="000000"/>
                <w:sz w:val="22"/>
                <w:szCs w:val="22"/>
              </w:rPr>
              <w:t>REF~TZ~15</w:t>
            </w:r>
          </w:p>
        </w:tc>
        <w:tc>
          <w:tcPr>
            <w:tcW w:w="4625" w:type="dxa"/>
            <w:tcBorders>
              <w:top w:val="nil"/>
              <w:left w:val="nil"/>
              <w:bottom w:val="single" w:sz="4" w:space="0" w:color="auto"/>
              <w:right w:val="single" w:sz="4" w:space="0" w:color="auto"/>
            </w:tcBorders>
            <w:shd w:val="clear" w:color="auto" w:fill="auto"/>
            <w:vAlign w:val="bottom"/>
            <w:hideMark/>
          </w:tcPr>
          <w:p w14:paraId="08024F9A" w14:textId="77777777" w:rsidR="00F22DF0" w:rsidRDefault="00F22DF0">
            <w:pPr>
              <w:rPr>
                <w:rFonts w:ascii="Calibri" w:hAnsi="Calibri" w:cs="Calibri"/>
                <w:color w:val="000000"/>
                <w:sz w:val="22"/>
                <w:szCs w:val="22"/>
              </w:rPr>
            </w:pPr>
            <w:r>
              <w:rPr>
                <w:rFonts w:ascii="Calibri" w:hAnsi="Calibri" w:cs="Calibri"/>
                <w:color w:val="000000"/>
                <w:sz w:val="22"/>
                <w:szCs w:val="22"/>
              </w:rPr>
              <w:t>Meter Cycle Number</w:t>
            </w:r>
          </w:p>
        </w:tc>
      </w:tr>
      <w:tr w:rsidR="00F22DF0" w14:paraId="405B6A9F" w14:textId="77777777" w:rsidTr="00F22DF0">
        <w:trPr>
          <w:trHeight w:val="458"/>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49E605B" w14:textId="77777777" w:rsidR="00F22DF0" w:rsidRDefault="00F22DF0">
            <w:pPr>
              <w:rPr>
                <w:rFonts w:ascii="Calibri" w:hAnsi="Calibri" w:cs="Calibri"/>
                <w:color w:val="000000"/>
                <w:sz w:val="22"/>
                <w:szCs w:val="22"/>
              </w:rPr>
            </w:pPr>
            <w:r>
              <w:rPr>
                <w:rFonts w:ascii="Calibri" w:hAnsi="Calibri" w:cs="Calibri"/>
                <w:color w:val="000000"/>
                <w:sz w:val="22"/>
                <w:szCs w:val="22"/>
              </w:rPr>
              <w:t>SE~34~000000001</w:t>
            </w:r>
          </w:p>
        </w:tc>
        <w:tc>
          <w:tcPr>
            <w:tcW w:w="4625" w:type="dxa"/>
            <w:tcBorders>
              <w:top w:val="nil"/>
              <w:left w:val="nil"/>
              <w:bottom w:val="single" w:sz="4" w:space="0" w:color="auto"/>
              <w:right w:val="single" w:sz="4" w:space="0" w:color="auto"/>
            </w:tcBorders>
            <w:shd w:val="clear" w:color="auto" w:fill="auto"/>
            <w:vAlign w:val="bottom"/>
            <w:hideMark/>
          </w:tcPr>
          <w:p w14:paraId="3AE3630B" w14:textId="77777777" w:rsidR="00F22DF0" w:rsidRDefault="00F22DF0">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0E16367F" w14:textId="77777777" w:rsidR="00F22DF0" w:rsidRDefault="00F22DF0" w:rsidP="00FD7E12">
      <w:pPr>
        <w:pStyle w:val="NoSpacing"/>
        <w:rPr>
          <w:snapToGrid w:val="0"/>
        </w:rPr>
      </w:pPr>
    </w:p>
    <w:p w14:paraId="05356CB9" w14:textId="77777777" w:rsidR="00ED4B02" w:rsidRDefault="00ED4B02" w:rsidP="00263D75">
      <w:pPr>
        <w:tabs>
          <w:tab w:val="right" w:pos="1800"/>
          <w:tab w:val="left" w:pos="2160"/>
        </w:tabs>
        <w:rPr>
          <w:snapToGrid w:val="0"/>
          <w:sz w:val="20"/>
          <w:szCs w:val="20"/>
        </w:rPr>
      </w:pPr>
    </w:p>
    <w:p w14:paraId="6D98ACBA" w14:textId="77777777" w:rsidR="00F22DF0" w:rsidRDefault="00EA273F" w:rsidP="00F22DF0">
      <w:pPr>
        <w:pStyle w:val="NoSpacing"/>
        <w:rPr>
          <w:snapToGrid w:val="0"/>
        </w:rPr>
      </w:pPr>
      <w:r>
        <w:rPr>
          <w:snapToGrid w:val="0"/>
        </w:rPr>
        <w:br w:type="page"/>
      </w:r>
      <w:r w:rsidR="00F22DF0">
        <w:rPr>
          <w:snapToGrid w:val="0"/>
        </w:rPr>
        <w:lastRenderedPageBreak/>
        <w:t xml:space="preserve">814_04 Example #5 of </w:t>
      </w:r>
      <w:ins w:id="41" w:author="MCT" w:date="2023-05-02T15:45:00Z">
        <w:r w:rsidR="00BB0D82">
          <w:rPr>
            <w:snapToGrid w:val="0"/>
          </w:rPr>
          <w:t>8</w:t>
        </w:r>
      </w:ins>
      <w:del w:id="42" w:author="MCT" w:date="2023-05-02T10:42:00Z">
        <w:r w:rsidR="00F22DF0" w:rsidDel="0057531F">
          <w:rPr>
            <w:snapToGrid w:val="0"/>
          </w:rPr>
          <w:delText>6</w:delText>
        </w:r>
      </w:del>
    </w:p>
    <w:p w14:paraId="15274C44" w14:textId="77777777" w:rsidR="00F22DF0" w:rsidRDefault="0067604E" w:rsidP="00263D75">
      <w:pPr>
        <w:tabs>
          <w:tab w:val="right" w:pos="1800"/>
          <w:tab w:val="left" w:pos="2160"/>
        </w:tabs>
        <w:rPr>
          <w:snapToGrid w:val="0"/>
          <w:sz w:val="20"/>
          <w:szCs w:val="20"/>
        </w:rPr>
      </w:pPr>
      <w:r w:rsidRPr="0067604E">
        <w:rPr>
          <w:rFonts w:ascii="Calibri" w:eastAsia="Calibri" w:hAnsi="Calibri"/>
          <w:snapToGrid w:val="0"/>
          <w:sz w:val="22"/>
          <w:szCs w:val="22"/>
        </w:rPr>
        <w:t xml:space="preserve">Standard Switch Accept </w:t>
      </w:r>
      <w:r>
        <w:rPr>
          <w:rFonts w:ascii="Calibri" w:eastAsia="Calibri" w:hAnsi="Calibri"/>
          <w:snapToGrid w:val="0"/>
          <w:sz w:val="22"/>
          <w:szCs w:val="22"/>
        </w:rPr>
        <w:t>Response</w:t>
      </w:r>
      <w:r w:rsidRPr="0067604E">
        <w:rPr>
          <w:rFonts w:ascii="Calibri" w:eastAsia="Calibri" w:hAnsi="Calibri"/>
          <w:snapToGrid w:val="0"/>
          <w:sz w:val="22"/>
          <w:szCs w:val="22"/>
        </w:rPr>
        <w:t xml:space="preserve"> with a Critical Care Load Customer--IOU TDSP to ERCOT</w:t>
      </w:r>
    </w:p>
    <w:tbl>
      <w:tblPr>
        <w:tblW w:w="9140" w:type="dxa"/>
        <w:tblInd w:w="93" w:type="dxa"/>
        <w:tblLayout w:type="fixed"/>
        <w:tblLook w:val="04A0" w:firstRow="1" w:lastRow="0" w:firstColumn="1" w:lastColumn="0" w:noHBand="0" w:noVBand="1"/>
      </w:tblPr>
      <w:tblGrid>
        <w:gridCol w:w="361"/>
        <w:gridCol w:w="361"/>
        <w:gridCol w:w="3883"/>
        <w:gridCol w:w="4535"/>
      </w:tblGrid>
      <w:tr w:rsidR="0067604E" w14:paraId="2C4729F8" w14:textId="77777777" w:rsidTr="00D17D1F">
        <w:trPr>
          <w:trHeight w:val="975"/>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A58760" w14:textId="77777777" w:rsidR="0067604E" w:rsidRDefault="0067604E" w:rsidP="00D17D1F">
            <w:pPr>
              <w:jc w:val="center"/>
              <w:rPr>
                <w:rFonts w:ascii="Calibri" w:hAnsi="Calibri" w:cs="Calibri"/>
                <w:color w:val="000000"/>
                <w:sz w:val="22"/>
                <w:szCs w:val="22"/>
              </w:rPr>
            </w:pPr>
            <w:r>
              <w:rPr>
                <w:rFonts w:ascii="Calibri" w:hAnsi="Calibri" w:cs="Calibri"/>
                <w:color w:val="000000"/>
                <w:sz w:val="22"/>
                <w:szCs w:val="22"/>
              </w:rPr>
              <w:t>IOU TDSP responds to Standard Switch request</w:t>
            </w:r>
            <w:r>
              <w:rPr>
                <w:rFonts w:ascii="Calibri" w:hAnsi="Calibri" w:cs="Calibri"/>
                <w:color w:val="000000"/>
                <w:sz w:val="22"/>
                <w:szCs w:val="22"/>
              </w:rPr>
              <w:br/>
              <w:t>with Premise Information</w:t>
            </w:r>
          </w:p>
        </w:tc>
      </w:tr>
      <w:tr w:rsidR="0067604E" w14:paraId="761539AC" w14:textId="77777777" w:rsidTr="0067604E">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121DC7F" w14:textId="77777777" w:rsidR="0067604E" w:rsidRDefault="0067604E">
            <w:pPr>
              <w:rPr>
                <w:rFonts w:ascii="Calibri" w:hAnsi="Calibri" w:cs="Calibri"/>
                <w:color w:val="000000"/>
                <w:sz w:val="22"/>
                <w:szCs w:val="22"/>
              </w:rPr>
            </w:pPr>
            <w:r>
              <w:rPr>
                <w:rFonts w:ascii="Calibri" w:hAnsi="Calibri" w:cs="Calibri"/>
                <w:color w:val="000000"/>
                <w:sz w:val="22"/>
                <w:szCs w:val="22"/>
              </w:rPr>
              <w:t>ST~814~000000001</w:t>
            </w:r>
          </w:p>
        </w:tc>
        <w:tc>
          <w:tcPr>
            <w:tcW w:w="4535" w:type="dxa"/>
            <w:tcBorders>
              <w:top w:val="nil"/>
              <w:left w:val="nil"/>
              <w:bottom w:val="single" w:sz="4" w:space="0" w:color="auto"/>
              <w:right w:val="single" w:sz="4" w:space="0" w:color="auto"/>
            </w:tcBorders>
            <w:shd w:val="clear" w:color="auto" w:fill="auto"/>
            <w:hideMark/>
          </w:tcPr>
          <w:p w14:paraId="4B14BFF7" w14:textId="77777777" w:rsidR="0067604E" w:rsidRDefault="0067604E">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67604E" w14:paraId="1FF87B8A" w14:textId="77777777" w:rsidTr="0067604E">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7527E9C" w14:textId="77777777" w:rsidR="0067604E" w:rsidRDefault="0067604E">
            <w:pPr>
              <w:rPr>
                <w:rFonts w:ascii="Calibri" w:hAnsi="Calibri" w:cs="Calibri"/>
                <w:color w:val="000000"/>
                <w:sz w:val="22"/>
                <w:szCs w:val="22"/>
              </w:rPr>
            </w:pPr>
            <w:r>
              <w:rPr>
                <w:rFonts w:ascii="Calibri" w:hAnsi="Calibri" w:cs="Calibri"/>
                <w:color w:val="000000"/>
                <w:sz w:val="22"/>
                <w:szCs w:val="22"/>
              </w:rPr>
              <w:t>BGN~11~200805101201001~20080510~~~200805101956534~~4</w:t>
            </w:r>
          </w:p>
        </w:tc>
        <w:tc>
          <w:tcPr>
            <w:tcW w:w="4535" w:type="dxa"/>
            <w:tcBorders>
              <w:top w:val="nil"/>
              <w:left w:val="nil"/>
              <w:bottom w:val="single" w:sz="4" w:space="0" w:color="auto"/>
              <w:right w:val="single" w:sz="4" w:space="0" w:color="auto"/>
            </w:tcBorders>
            <w:shd w:val="clear" w:color="auto" w:fill="auto"/>
            <w:hideMark/>
          </w:tcPr>
          <w:p w14:paraId="22CFFBB8" w14:textId="77777777" w:rsidR="0067604E" w:rsidRDefault="0067604E">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67604E" w14:paraId="2E039708" w14:textId="77777777" w:rsidTr="0067604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AA831BB" w14:textId="77777777" w:rsidR="0067604E" w:rsidRDefault="0067604E">
            <w:pPr>
              <w:rPr>
                <w:rFonts w:ascii="Calibri" w:hAnsi="Calibri" w:cs="Calibri"/>
                <w:color w:val="000000"/>
                <w:sz w:val="22"/>
                <w:szCs w:val="22"/>
              </w:rPr>
            </w:pPr>
            <w:r>
              <w:rPr>
                <w:rFonts w:ascii="Calibri" w:hAnsi="Calibri" w:cs="Calibri"/>
                <w:color w:val="000000"/>
                <w:sz w:val="22"/>
                <w:szCs w:val="22"/>
              </w:rPr>
              <w:t>N1~8R~PREMISE</w:t>
            </w:r>
          </w:p>
        </w:tc>
        <w:tc>
          <w:tcPr>
            <w:tcW w:w="4535" w:type="dxa"/>
            <w:tcBorders>
              <w:top w:val="nil"/>
              <w:left w:val="nil"/>
              <w:bottom w:val="single" w:sz="4" w:space="0" w:color="auto"/>
              <w:right w:val="single" w:sz="4" w:space="0" w:color="auto"/>
            </w:tcBorders>
            <w:shd w:val="clear" w:color="auto" w:fill="auto"/>
            <w:hideMark/>
          </w:tcPr>
          <w:p w14:paraId="4188892F" w14:textId="77777777" w:rsidR="0067604E" w:rsidRDefault="0067604E">
            <w:pPr>
              <w:rPr>
                <w:rFonts w:ascii="Calibri" w:hAnsi="Calibri" w:cs="Calibri"/>
                <w:color w:val="000000"/>
                <w:sz w:val="22"/>
                <w:szCs w:val="22"/>
              </w:rPr>
            </w:pPr>
            <w:r>
              <w:rPr>
                <w:rFonts w:ascii="Calibri" w:hAnsi="Calibri" w:cs="Calibri"/>
                <w:color w:val="000000"/>
                <w:sz w:val="22"/>
                <w:szCs w:val="22"/>
              </w:rPr>
              <w:t xml:space="preserve">Customer Name </w:t>
            </w:r>
          </w:p>
        </w:tc>
      </w:tr>
      <w:tr w:rsidR="0067604E" w14:paraId="469B2BC0" w14:textId="77777777" w:rsidTr="0067604E">
        <w:trPr>
          <w:trHeight w:val="300"/>
        </w:trPr>
        <w:tc>
          <w:tcPr>
            <w:tcW w:w="361" w:type="dxa"/>
            <w:tcBorders>
              <w:top w:val="nil"/>
              <w:left w:val="nil"/>
              <w:bottom w:val="nil"/>
              <w:right w:val="single" w:sz="4" w:space="0" w:color="auto"/>
            </w:tcBorders>
            <w:shd w:val="clear" w:color="auto" w:fill="auto"/>
            <w:hideMark/>
          </w:tcPr>
          <w:p w14:paraId="5AC5E845"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756C7B26" w14:textId="77777777" w:rsidR="0067604E" w:rsidRDefault="0067604E">
            <w:pPr>
              <w:rPr>
                <w:rFonts w:ascii="Calibri" w:hAnsi="Calibri" w:cs="Calibri"/>
                <w:color w:val="000000"/>
                <w:sz w:val="22"/>
                <w:szCs w:val="22"/>
              </w:rPr>
            </w:pPr>
            <w:r>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5DBD6A12" w14:textId="77777777" w:rsidR="0067604E" w:rsidRDefault="0067604E">
            <w:pPr>
              <w:rPr>
                <w:rFonts w:ascii="Calibri" w:hAnsi="Calibri" w:cs="Calibri"/>
                <w:color w:val="000000"/>
                <w:sz w:val="22"/>
                <w:szCs w:val="22"/>
              </w:rPr>
            </w:pPr>
            <w:r>
              <w:rPr>
                <w:rFonts w:ascii="Calibri" w:hAnsi="Calibri" w:cs="Calibri"/>
                <w:color w:val="000000"/>
                <w:sz w:val="22"/>
                <w:szCs w:val="22"/>
              </w:rPr>
              <w:t>Service Address</w:t>
            </w:r>
          </w:p>
        </w:tc>
      </w:tr>
      <w:tr w:rsidR="0067604E" w14:paraId="629DDB89" w14:textId="77777777" w:rsidTr="0067604E">
        <w:trPr>
          <w:trHeight w:val="300"/>
        </w:trPr>
        <w:tc>
          <w:tcPr>
            <w:tcW w:w="361" w:type="dxa"/>
            <w:tcBorders>
              <w:top w:val="nil"/>
              <w:left w:val="nil"/>
              <w:bottom w:val="single" w:sz="4" w:space="0" w:color="auto"/>
              <w:right w:val="single" w:sz="4" w:space="0" w:color="auto"/>
            </w:tcBorders>
            <w:shd w:val="clear" w:color="auto" w:fill="auto"/>
            <w:hideMark/>
          </w:tcPr>
          <w:p w14:paraId="49EA3E37"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3A61992D" w14:textId="77777777" w:rsidR="0067604E" w:rsidRDefault="0067604E">
            <w:pPr>
              <w:rPr>
                <w:rFonts w:ascii="Calibri" w:hAnsi="Calibri" w:cs="Calibri"/>
                <w:color w:val="000000"/>
                <w:sz w:val="22"/>
                <w:szCs w:val="22"/>
              </w:rPr>
            </w:pPr>
            <w:r>
              <w:rPr>
                <w:rFonts w:ascii="Calibri" w:hAnsi="Calibri" w:cs="Calibri"/>
                <w:color w:val="000000"/>
                <w:sz w:val="22"/>
                <w:szCs w:val="22"/>
              </w:rPr>
              <w:t>N4~ANYTOWN~TX~77777</w:t>
            </w:r>
            <w:ins w:id="43" w:author="MCT" w:date="2023-02-10T09:59:00Z">
              <w:r w:rsidR="00C97CD9">
                <w:rPr>
                  <w:rFonts w:ascii="Calibri" w:hAnsi="Calibri" w:cs="Calibri"/>
                  <w:color w:val="000000"/>
                  <w:sz w:val="22"/>
                  <w:szCs w:val="22"/>
                </w:rPr>
                <w:t>~~CO~HARRIS</w:t>
              </w:r>
            </w:ins>
          </w:p>
        </w:tc>
        <w:tc>
          <w:tcPr>
            <w:tcW w:w="4535" w:type="dxa"/>
            <w:tcBorders>
              <w:top w:val="nil"/>
              <w:left w:val="nil"/>
              <w:bottom w:val="single" w:sz="4" w:space="0" w:color="auto"/>
              <w:right w:val="single" w:sz="4" w:space="0" w:color="auto"/>
            </w:tcBorders>
            <w:shd w:val="clear" w:color="auto" w:fill="auto"/>
            <w:hideMark/>
          </w:tcPr>
          <w:p w14:paraId="4D3E1AFB" w14:textId="77777777" w:rsidR="0067604E" w:rsidRDefault="0067604E">
            <w:pPr>
              <w:rPr>
                <w:rFonts w:ascii="Calibri" w:hAnsi="Calibri" w:cs="Calibri"/>
                <w:color w:val="000000"/>
                <w:sz w:val="22"/>
                <w:szCs w:val="22"/>
              </w:rPr>
            </w:pPr>
            <w:r>
              <w:rPr>
                <w:rFonts w:ascii="Calibri" w:hAnsi="Calibri" w:cs="Calibri"/>
                <w:color w:val="000000"/>
                <w:sz w:val="22"/>
                <w:szCs w:val="22"/>
              </w:rPr>
              <w:t>City, State, Zip</w:t>
            </w:r>
            <w:ins w:id="44" w:author="MCT" w:date="2023-02-10T09:59:00Z">
              <w:r w:rsidR="00C97CD9">
                <w:rPr>
                  <w:rFonts w:ascii="Calibri" w:hAnsi="Calibri" w:cs="Calibri"/>
                  <w:color w:val="000000"/>
                  <w:sz w:val="22"/>
                  <w:szCs w:val="22"/>
                </w:rPr>
                <w:t>, County</w:t>
              </w:r>
            </w:ins>
          </w:p>
        </w:tc>
      </w:tr>
      <w:tr w:rsidR="0067604E" w14:paraId="27991439" w14:textId="77777777" w:rsidTr="0067604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CFBF421" w14:textId="77777777" w:rsidR="0067604E" w:rsidRDefault="0067604E">
            <w:pPr>
              <w:rPr>
                <w:rFonts w:ascii="Calibri" w:hAnsi="Calibri" w:cs="Calibri"/>
                <w:color w:val="000000"/>
                <w:sz w:val="22"/>
                <w:szCs w:val="22"/>
              </w:rPr>
            </w:pPr>
            <w:r>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48D17C44" w14:textId="77777777" w:rsidR="0067604E" w:rsidRDefault="0067604E">
            <w:pPr>
              <w:rPr>
                <w:rFonts w:ascii="Calibri" w:hAnsi="Calibri" w:cs="Calibri"/>
                <w:color w:val="000000"/>
                <w:sz w:val="22"/>
                <w:szCs w:val="22"/>
              </w:rPr>
            </w:pPr>
            <w:r>
              <w:rPr>
                <w:rFonts w:ascii="Calibri" w:hAnsi="Calibri" w:cs="Calibri"/>
                <w:color w:val="000000"/>
                <w:sz w:val="22"/>
                <w:szCs w:val="22"/>
              </w:rPr>
              <w:t>TDSP Name and DUNS Number, Sender</w:t>
            </w:r>
          </w:p>
        </w:tc>
      </w:tr>
      <w:tr w:rsidR="0067604E" w14:paraId="681A8E07" w14:textId="77777777" w:rsidTr="0067604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6A9882E" w14:textId="77777777" w:rsidR="0067604E" w:rsidRDefault="0067604E">
            <w:pPr>
              <w:rPr>
                <w:rFonts w:ascii="Calibri" w:hAnsi="Calibri" w:cs="Calibri"/>
                <w:color w:val="000000"/>
                <w:sz w:val="22"/>
                <w:szCs w:val="22"/>
              </w:rPr>
            </w:pPr>
            <w:r>
              <w:rPr>
                <w:rFonts w:ascii="Calibri" w:hAnsi="Calibri" w:cs="Calibri"/>
                <w:color w:val="000000"/>
                <w:sz w:val="22"/>
                <w:szCs w:val="22"/>
              </w:rPr>
              <w:t>N1~AY~ERCOT~1~183529049~~40</w:t>
            </w:r>
          </w:p>
        </w:tc>
        <w:tc>
          <w:tcPr>
            <w:tcW w:w="4535" w:type="dxa"/>
            <w:tcBorders>
              <w:top w:val="nil"/>
              <w:left w:val="nil"/>
              <w:bottom w:val="single" w:sz="4" w:space="0" w:color="auto"/>
              <w:right w:val="single" w:sz="4" w:space="0" w:color="auto"/>
            </w:tcBorders>
            <w:shd w:val="clear" w:color="auto" w:fill="auto"/>
            <w:hideMark/>
          </w:tcPr>
          <w:p w14:paraId="20DA0C67" w14:textId="77777777" w:rsidR="0067604E" w:rsidRDefault="0067604E">
            <w:pPr>
              <w:rPr>
                <w:rFonts w:ascii="Calibri" w:hAnsi="Calibri" w:cs="Calibri"/>
                <w:color w:val="000000"/>
                <w:sz w:val="22"/>
                <w:szCs w:val="22"/>
              </w:rPr>
            </w:pPr>
            <w:r>
              <w:rPr>
                <w:rFonts w:ascii="Calibri" w:hAnsi="Calibri" w:cs="Calibri"/>
                <w:color w:val="000000"/>
                <w:sz w:val="22"/>
                <w:szCs w:val="22"/>
              </w:rPr>
              <w:t xml:space="preserve">ERCOT Name and DUNS </w:t>
            </w:r>
            <w:del w:id="45" w:author="MCT" w:date="2023-02-10T10:00:00Z">
              <w:r w:rsidDel="00C97CD9">
                <w:rPr>
                  <w:rFonts w:ascii="Calibri" w:hAnsi="Calibri" w:cs="Calibri"/>
                  <w:color w:val="000000"/>
                  <w:sz w:val="22"/>
                  <w:szCs w:val="22"/>
                </w:rPr>
                <w:delText>Number ,</w:delText>
              </w:r>
            </w:del>
            <w:ins w:id="46" w:author="MCT" w:date="2023-02-10T10:00:00Z">
              <w:r w:rsidR="00C97CD9">
                <w:rPr>
                  <w:rFonts w:ascii="Calibri" w:hAnsi="Calibri" w:cs="Calibri"/>
                  <w:color w:val="000000"/>
                  <w:sz w:val="22"/>
                  <w:szCs w:val="22"/>
                </w:rPr>
                <w:t>Number,</w:t>
              </w:r>
            </w:ins>
            <w:r>
              <w:rPr>
                <w:rFonts w:ascii="Calibri" w:hAnsi="Calibri" w:cs="Calibri"/>
                <w:color w:val="000000"/>
                <w:sz w:val="22"/>
                <w:szCs w:val="22"/>
              </w:rPr>
              <w:t xml:space="preserve"> Receiver</w:t>
            </w:r>
          </w:p>
        </w:tc>
      </w:tr>
      <w:tr w:rsidR="0067604E" w14:paraId="7ECAE707" w14:textId="77777777" w:rsidTr="0067604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DC78EBD" w14:textId="77777777" w:rsidR="0067604E" w:rsidRDefault="0067604E">
            <w:pPr>
              <w:rPr>
                <w:rFonts w:ascii="Calibri" w:hAnsi="Calibri" w:cs="Calibri"/>
                <w:color w:val="000000"/>
                <w:sz w:val="22"/>
                <w:szCs w:val="22"/>
              </w:rPr>
            </w:pPr>
            <w:r>
              <w:rPr>
                <w:rFonts w:ascii="Calibri" w:hAnsi="Calibri" w:cs="Calibri"/>
                <w:color w:val="000000"/>
                <w:sz w:val="22"/>
                <w:szCs w:val="22"/>
              </w:rPr>
              <w:t>N1~SJ~CR NAME~1~987654321</w:t>
            </w:r>
          </w:p>
        </w:tc>
        <w:tc>
          <w:tcPr>
            <w:tcW w:w="4535" w:type="dxa"/>
            <w:tcBorders>
              <w:top w:val="nil"/>
              <w:left w:val="nil"/>
              <w:bottom w:val="single" w:sz="4" w:space="0" w:color="auto"/>
              <w:right w:val="single" w:sz="4" w:space="0" w:color="auto"/>
            </w:tcBorders>
            <w:shd w:val="clear" w:color="auto" w:fill="auto"/>
            <w:hideMark/>
          </w:tcPr>
          <w:p w14:paraId="4BBBCD97" w14:textId="77777777" w:rsidR="0067604E" w:rsidRDefault="0067604E">
            <w:pPr>
              <w:rPr>
                <w:rFonts w:ascii="Calibri" w:hAnsi="Calibri" w:cs="Calibri"/>
                <w:color w:val="000000"/>
                <w:sz w:val="22"/>
                <w:szCs w:val="22"/>
              </w:rPr>
            </w:pPr>
            <w:r>
              <w:rPr>
                <w:rFonts w:ascii="Calibri" w:hAnsi="Calibri" w:cs="Calibri"/>
                <w:color w:val="000000"/>
                <w:sz w:val="22"/>
                <w:szCs w:val="22"/>
              </w:rPr>
              <w:t>CR Name and DUNS Number</w:t>
            </w:r>
          </w:p>
        </w:tc>
      </w:tr>
      <w:tr w:rsidR="0067604E" w14:paraId="64DEFBAE" w14:textId="77777777" w:rsidTr="0067604E">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90DFB31" w14:textId="77777777" w:rsidR="0067604E" w:rsidRDefault="0067604E">
            <w:pPr>
              <w:rPr>
                <w:rFonts w:ascii="Calibri" w:hAnsi="Calibri" w:cs="Calibri"/>
                <w:color w:val="000000"/>
                <w:sz w:val="22"/>
                <w:szCs w:val="22"/>
              </w:rPr>
            </w:pPr>
            <w:r>
              <w:rPr>
                <w:rFonts w:ascii="Calibri" w:hAnsi="Calibri" w:cs="Calibri"/>
                <w:color w:val="000000"/>
                <w:sz w:val="22"/>
                <w:szCs w:val="22"/>
              </w:rPr>
              <w:t>LIN~1~SH~EL~SH~CE~SH~HU</w:t>
            </w:r>
          </w:p>
        </w:tc>
        <w:tc>
          <w:tcPr>
            <w:tcW w:w="4535" w:type="dxa"/>
            <w:tcBorders>
              <w:top w:val="nil"/>
              <w:left w:val="nil"/>
              <w:bottom w:val="single" w:sz="4" w:space="0" w:color="auto"/>
              <w:right w:val="single" w:sz="4" w:space="0" w:color="auto"/>
            </w:tcBorders>
            <w:shd w:val="clear" w:color="auto" w:fill="auto"/>
            <w:hideMark/>
          </w:tcPr>
          <w:p w14:paraId="386A662F" w14:textId="77777777" w:rsidR="0067604E" w:rsidRDefault="0067604E">
            <w:pPr>
              <w:rPr>
                <w:rFonts w:ascii="Calibri" w:hAnsi="Calibri" w:cs="Calibri"/>
                <w:color w:val="000000"/>
                <w:sz w:val="22"/>
                <w:szCs w:val="22"/>
              </w:rPr>
            </w:pPr>
            <w:r>
              <w:rPr>
                <w:rFonts w:ascii="Calibri" w:hAnsi="Calibri" w:cs="Calibri"/>
                <w:color w:val="000000"/>
                <w:sz w:val="22"/>
                <w:szCs w:val="22"/>
              </w:rPr>
              <w:t xml:space="preserve">Cycle Switch and Historical Summarized Usage Request </w:t>
            </w:r>
          </w:p>
        </w:tc>
      </w:tr>
      <w:tr w:rsidR="0067604E" w14:paraId="77D733E8" w14:textId="77777777" w:rsidTr="0067604E">
        <w:trPr>
          <w:trHeight w:val="300"/>
        </w:trPr>
        <w:tc>
          <w:tcPr>
            <w:tcW w:w="361" w:type="dxa"/>
            <w:tcBorders>
              <w:top w:val="nil"/>
              <w:left w:val="nil"/>
              <w:bottom w:val="nil"/>
              <w:right w:val="single" w:sz="4" w:space="0" w:color="auto"/>
            </w:tcBorders>
            <w:shd w:val="clear" w:color="auto" w:fill="auto"/>
            <w:hideMark/>
          </w:tcPr>
          <w:p w14:paraId="596A1D8C"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56FC6DCF" w14:textId="77777777" w:rsidR="0067604E" w:rsidRDefault="0067604E">
            <w:pPr>
              <w:rPr>
                <w:rFonts w:ascii="Calibri" w:hAnsi="Calibri" w:cs="Calibri"/>
                <w:color w:val="000000"/>
                <w:sz w:val="22"/>
                <w:szCs w:val="22"/>
              </w:rPr>
            </w:pPr>
            <w:r>
              <w:rPr>
                <w:rFonts w:ascii="Calibri" w:hAnsi="Calibri" w:cs="Calibri"/>
                <w:color w:val="000000"/>
                <w:sz w:val="22"/>
                <w:szCs w:val="22"/>
              </w:rPr>
              <w:t>ASI~WQ~101</w:t>
            </w:r>
          </w:p>
        </w:tc>
        <w:tc>
          <w:tcPr>
            <w:tcW w:w="4535" w:type="dxa"/>
            <w:tcBorders>
              <w:top w:val="nil"/>
              <w:left w:val="nil"/>
              <w:bottom w:val="single" w:sz="4" w:space="0" w:color="auto"/>
              <w:right w:val="single" w:sz="4" w:space="0" w:color="auto"/>
            </w:tcBorders>
            <w:shd w:val="clear" w:color="auto" w:fill="auto"/>
            <w:hideMark/>
          </w:tcPr>
          <w:p w14:paraId="2D0D71E5" w14:textId="77777777" w:rsidR="0067604E" w:rsidRDefault="0067604E">
            <w:pPr>
              <w:rPr>
                <w:rFonts w:ascii="Calibri" w:hAnsi="Calibri" w:cs="Calibri"/>
                <w:color w:val="000000"/>
                <w:sz w:val="22"/>
                <w:szCs w:val="22"/>
              </w:rPr>
            </w:pPr>
            <w:r>
              <w:rPr>
                <w:rFonts w:ascii="Calibri" w:hAnsi="Calibri" w:cs="Calibri"/>
                <w:color w:val="000000"/>
                <w:sz w:val="22"/>
                <w:szCs w:val="22"/>
              </w:rPr>
              <w:t>Accept Change in CR</w:t>
            </w:r>
          </w:p>
        </w:tc>
      </w:tr>
      <w:tr w:rsidR="0067604E" w14:paraId="554C69D3" w14:textId="77777777" w:rsidTr="0067604E">
        <w:trPr>
          <w:trHeight w:val="300"/>
        </w:trPr>
        <w:tc>
          <w:tcPr>
            <w:tcW w:w="361" w:type="dxa"/>
            <w:tcBorders>
              <w:top w:val="nil"/>
              <w:left w:val="nil"/>
              <w:bottom w:val="nil"/>
              <w:right w:val="single" w:sz="4" w:space="0" w:color="auto"/>
            </w:tcBorders>
            <w:shd w:val="clear" w:color="auto" w:fill="auto"/>
            <w:hideMark/>
          </w:tcPr>
          <w:p w14:paraId="15EF43B2"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1704B33F" w14:textId="77777777" w:rsidR="0067604E" w:rsidRDefault="0067604E">
            <w:pPr>
              <w:rPr>
                <w:rFonts w:ascii="Calibri" w:hAnsi="Calibri" w:cs="Calibri"/>
                <w:color w:val="000000"/>
                <w:sz w:val="22"/>
                <w:szCs w:val="22"/>
              </w:rPr>
            </w:pPr>
            <w:r>
              <w:rPr>
                <w:rFonts w:ascii="Calibri" w:hAnsi="Calibri" w:cs="Calibri"/>
                <w:color w:val="000000"/>
                <w:sz w:val="22"/>
                <w:szCs w:val="22"/>
              </w:rPr>
              <w:t>REF~AQ~A</w:t>
            </w:r>
          </w:p>
        </w:tc>
        <w:tc>
          <w:tcPr>
            <w:tcW w:w="4535" w:type="dxa"/>
            <w:tcBorders>
              <w:top w:val="nil"/>
              <w:left w:val="nil"/>
              <w:bottom w:val="single" w:sz="4" w:space="0" w:color="auto"/>
              <w:right w:val="single" w:sz="4" w:space="0" w:color="auto"/>
            </w:tcBorders>
            <w:shd w:val="clear" w:color="auto" w:fill="auto"/>
            <w:hideMark/>
          </w:tcPr>
          <w:p w14:paraId="2A5D387A" w14:textId="77777777" w:rsidR="0067604E" w:rsidRDefault="0067604E">
            <w:pPr>
              <w:rPr>
                <w:rFonts w:ascii="Calibri" w:hAnsi="Calibri" w:cs="Calibri"/>
                <w:color w:val="000000"/>
                <w:sz w:val="22"/>
                <w:szCs w:val="22"/>
              </w:rPr>
            </w:pPr>
            <w:r>
              <w:rPr>
                <w:rFonts w:ascii="Calibri" w:hAnsi="Calibri" w:cs="Calibri"/>
                <w:color w:val="000000"/>
                <w:sz w:val="22"/>
                <w:szCs w:val="22"/>
              </w:rPr>
              <w:t>Distribution Loss Factor</w:t>
            </w:r>
          </w:p>
        </w:tc>
      </w:tr>
      <w:tr w:rsidR="0067604E" w14:paraId="1596029A" w14:textId="77777777" w:rsidTr="0067604E">
        <w:trPr>
          <w:trHeight w:val="300"/>
        </w:trPr>
        <w:tc>
          <w:tcPr>
            <w:tcW w:w="361" w:type="dxa"/>
            <w:tcBorders>
              <w:top w:val="nil"/>
              <w:left w:val="nil"/>
              <w:bottom w:val="nil"/>
              <w:right w:val="single" w:sz="4" w:space="0" w:color="auto"/>
            </w:tcBorders>
            <w:shd w:val="clear" w:color="auto" w:fill="auto"/>
            <w:hideMark/>
          </w:tcPr>
          <w:p w14:paraId="6F84A4C2"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4EB18FE6" w14:textId="77777777" w:rsidR="0067604E" w:rsidRDefault="0067604E">
            <w:pPr>
              <w:rPr>
                <w:rFonts w:ascii="Calibri" w:hAnsi="Calibri" w:cs="Calibri"/>
                <w:color w:val="000000"/>
                <w:sz w:val="22"/>
                <w:szCs w:val="22"/>
              </w:rPr>
            </w:pPr>
            <w:r>
              <w:rPr>
                <w:rFonts w:ascii="Calibri" w:hAnsi="Calibri" w:cs="Calibri"/>
                <w:color w:val="000000"/>
                <w:sz w:val="22"/>
                <w:szCs w:val="22"/>
              </w:rPr>
              <w:t>REF~PTC~01</w:t>
            </w:r>
          </w:p>
        </w:tc>
        <w:tc>
          <w:tcPr>
            <w:tcW w:w="4535" w:type="dxa"/>
            <w:tcBorders>
              <w:top w:val="nil"/>
              <w:left w:val="nil"/>
              <w:bottom w:val="single" w:sz="4" w:space="0" w:color="auto"/>
              <w:right w:val="single" w:sz="4" w:space="0" w:color="auto"/>
            </w:tcBorders>
            <w:shd w:val="clear" w:color="auto" w:fill="auto"/>
            <w:hideMark/>
          </w:tcPr>
          <w:p w14:paraId="0CEA5A47" w14:textId="77777777" w:rsidR="0067604E" w:rsidRDefault="0067604E">
            <w:pPr>
              <w:rPr>
                <w:rFonts w:ascii="Calibri" w:hAnsi="Calibri" w:cs="Calibri"/>
                <w:color w:val="000000"/>
                <w:sz w:val="22"/>
                <w:szCs w:val="22"/>
              </w:rPr>
            </w:pPr>
            <w:r>
              <w:rPr>
                <w:rFonts w:ascii="Calibri" w:hAnsi="Calibri" w:cs="Calibri"/>
                <w:color w:val="000000"/>
                <w:sz w:val="22"/>
                <w:szCs w:val="22"/>
              </w:rPr>
              <w:t>Premise Type</w:t>
            </w:r>
          </w:p>
        </w:tc>
      </w:tr>
      <w:tr w:rsidR="0067604E" w14:paraId="12C1C344" w14:textId="77777777" w:rsidTr="0067604E">
        <w:trPr>
          <w:trHeight w:val="300"/>
        </w:trPr>
        <w:tc>
          <w:tcPr>
            <w:tcW w:w="361" w:type="dxa"/>
            <w:tcBorders>
              <w:top w:val="nil"/>
              <w:left w:val="nil"/>
              <w:bottom w:val="nil"/>
              <w:right w:val="single" w:sz="4" w:space="0" w:color="auto"/>
            </w:tcBorders>
            <w:shd w:val="clear" w:color="auto" w:fill="auto"/>
            <w:hideMark/>
          </w:tcPr>
          <w:p w14:paraId="36EE9940"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7A79F4C7" w14:textId="77777777" w:rsidR="0067604E" w:rsidRDefault="0067604E">
            <w:pPr>
              <w:rPr>
                <w:rFonts w:ascii="Calibri" w:hAnsi="Calibri" w:cs="Calibri"/>
                <w:color w:val="000000"/>
                <w:sz w:val="22"/>
                <w:szCs w:val="22"/>
              </w:rPr>
            </w:pPr>
            <w:r>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33B06FE7" w14:textId="77777777" w:rsidR="0067604E" w:rsidRDefault="0067604E">
            <w:pPr>
              <w:rPr>
                <w:rFonts w:ascii="Calibri" w:hAnsi="Calibri" w:cs="Calibri"/>
                <w:color w:val="000000"/>
                <w:sz w:val="22"/>
                <w:szCs w:val="22"/>
              </w:rPr>
            </w:pPr>
            <w:r>
              <w:rPr>
                <w:rFonts w:ascii="Calibri" w:hAnsi="Calibri" w:cs="Calibri"/>
                <w:color w:val="000000"/>
                <w:sz w:val="22"/>
                <w:szCs w:val="22"/>
              </w:rPr>
              <w:t>ESI ID</w:t>
            </w:r>
          </w:p>
        </w:tc>
      </w:tr>
      <w:tr w:rsidR="0067604E" w14:paraId="3B8AC42F" w14:textId="77777777" w:rsidTr="0067604E">
        <w:trPr>
          <w:trHeight w:val="300"/>
        </w:trPr>
        <w:tc>
          <w:tcPr>
            <w:tcW w:w="361" w:type="dxa"/>
            <w:tcBorders>
              <w:top w:val="nil"/>
              <w:left w:val="nil"/>
              <w:bottom w:val="nil"/>
              <w:right w:val="single" w:sz="4" w:space="0" w:color="auto"/>
            </w:tcBorders>
            <w:shd w:val="clear" w:color="auto" w:fill="auto"/>
            <w:hideMark/>
          </w:tcPr>
          <w:p w14:paraId="2E6CD315"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1FEA9C21" w14:textId="77777777" w:rsidR="0067604E" w:rsidRDefault="0067604E">
            <w:pPr>
              <w:rPr>
                <w:rFonts w:ascii="Calibri" w:hAnsi="Calibri" w:cs="Calibri"/>
                <w:color w:val="000000"/>
                <w:sz w:val="22"/>
                <w:szCs w:val="22"/>
              </w:rPr>
            </w:pPr>
            <w:r>
              <w:rPr>
                <w:rFonts w:ascii="Calibri" w:hAnsi="Calibri" w:cs="Calibri"/>
                <w:color w:val="000000"/>
                <w:sz w:val="22"/>
                <w:szCs w:val="22"/>
              </w:rPr>
              <w:t>REF~SPL~~ST1</w:t>
            </w:r>
          </w:p>
        </w:tc>
        <w:tc>
          <w:tcPr>
            <w:tcW w:w="4535" w:type="dxa"/>
            <w:tcBorders>
              <w:top w:val="nil"/>
              <w:left w:val="nil"/>
              <w:bottom w:val="single" w:sz="4" w:space="0" w:color="auto"/>
              <w:right w:val="single" w:sz="4" w:space="0" w:color="auto"/>
            </w:tcBorders>
            <w:shd w:val="clear" w:color="auto" w:fill="auto"/>
            <w:hideMark/>
          </w:tcPr>
          <w:p w14:paraId="06746D1E" w14:textId="77777777" w:rsidR="0067604E" w:rsidRDefault="0067604E">
            <w:pPr>
              <w:rPr>
                <w:rFonts w:ascii="Calibri" w:hAnsi="Calibri" w:cs="Calibri"/>
                <w:color w:val="000000"/>
                <w:sz w:val="22"/>
                <w:szCs w:val="22"/>
              </w:rPr>
            </w:pPr>
            <w:r>
              <w:rPr>
                <w:rFonts w:ascii="Calibri" w:hAnsi="Calibri" w:cs="Calibri"/>
                <w:color w:val="000000"/>
                <w:sz w:val="22"/>
                <w:szCs w:val="22"/>
              </w:rPr>
              <w:t>Substation ID</w:t>
            </w:r>
          </w:p>
        </w:tc>
      </w:tr>
      <w:tr w:rsidR="0067604E" w14:paraId="342734A6" w14:textId="77777777" w:rsidTr="0067604E">
        <w:trPr>
          <w:trHeight w:val="360"/>
        </w:trPr>
        <w:tc>
          <w:tcPr>
            <w:tcW w:w="361" w:type="dxa"/>
            <w:tcBorders>
              <w:top w:val="nil"/>
              <w:left w:val="nil"/>
              <w:bottom w:val="nil"/>
              <w:right w:val="single" w:sz="4" w:space="0" w:color="auto"/>
            </w:tcBorders>
            <w:shd w:val="clear" w:color="auto" w:fill="auto"/>
            <w:hideMark/>
          </w:tcPr>
          <w:p w14:paraId="5594FFF6"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502C65BF" w14:textId="77777777" w:rsidR="0067604E" w:rsidRDefault="0067604E">
            <w:pPr>
              <w:rPr>
                <w:rFonts w:ascii="Calibri" w:hAnsi="Calibri" w:cs="Calibri"/>
                <w:color w:val="000000"/>
                <w:sz w:val="22"/>
                <w:szCs w:val="22"/>
              </w:rPr>
            </w:pPr>
            <w:r>
              <w:rPr>
                <w:rFonts w:ascii="Calibri" w:hAnsi="Calibri" w:cs="Calibri"/>
                <w:color w:val="000000"/>
                <w:sz w:val="22"/>
                <w:szCs w:val="22"/>
              </w:rPr>
              <w:t>REF~SU~Y~CLP</w:t>
            </w:r>
          </w:p>
        </w:tc>
        <w:tc>
          <w:tcPr>
            <w:tcW w:w="4535" w:type="dxa"/>
            <w:tcBorders>
              <w:top w:val="nil"/>
              <w:left w:val="nil"/>
              <w:bottom w:val="single" w:sz="4" w:space="0" w:color="auto"/>
              <w:right w:val="single" w:sz="4" w:space="0" w:color="auto"/>
            </w:tcBorders>
            <w:shd w:val="clear" w:color="auto" w:fill="auto"/>
            <w:hideMark/>
          </w:tcPr>
          <w:p w14:paraId="52482102" w14:textId="77777777" w:rsidR="0067604E" w:rsidRDefault="0067604E">
            <w:pPr>
              <w:rPr>
                <w:rFonts w:ascii="Calibri" w:hAnsi="Calibri" w:cs="Calibri"/>
                <w:color w:val="000000"/>
                <w:sz w:val="22"/>
                <w:szCs w:val="22"/>
              </w:rPr>
            </w:pPr>
            <w:r>
              <w:rPr>
                <w:rFonts w:ascii="Calibri" w:hAnsi="Calibri" w:cs="Calibri"/>
                <w:color w:val="000000"/>
                <w:sz w:val="22"/>
                <w:szCs w:val="22"/>
              </w:rPr>
              <w:t>Special Needs Indicator, Special Needs Customer Status</w:t>
            </w:r>
          </w:p>
        </w:tc>
      </w:tr>
      <w:tr w:rsidR="0067604E" w14:paraId="2D777F36" w14:textId="77777777" w:rsidTr="0067604E">
        <w:trPr>
          <w:trHeight w:val="300"/>
        </w:trPr>
        <w:tc>
          <w:tcPr>
            <w:tcW w:w="361" w:type="dxa"/>
            <w:tcBorders>
              <w:top w:val="nil"/>
              <w:left w:val="nil"/>
              <w:bottom w:val="nil"/>
              <w:right w:val="single" w:sz="4" w:space="0" w:color="auto"/>
            </w:tcBorders>
            <w:shd w:val="clear" w:color="auto" w:fill="auto"/>
            <w:hideMark/>
          </w:tcPr>
          <w:p w14:paraId="5F1BA5DC"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42B6D5CB" w14:textId="77777777" w:rsidR="0067604E" w:rsidRDefault="0067604E">
            <w:pPr>
              <w:rPr>
                <w:rFonts w:ascii="Calibri" w:hAnsi="Calibri" w:cs="Calibri"/>
                <w:color w:val="000000"/>
                <w:sz w:val="22"/>
                <w:szCs w:val="22"/>
              </w:rPr>
            </w:pPr>
            <w:r>
              <w:rPr>
                <w:rFonts w:ascii="Calibri" w:hAnsi="Calibri" w:cs="Calibri"/>
                <w:color w:val="000000"/>
                <w:sz w:val="22"/>
                <w:szCs w:val="22"/>
              </w:rPr>
              <w:t>DTM~150~20080510</w:t>
            </w:r>
          </w:p>
        </w:tc>
        <w:tc>
          <w:tcPr>
            <w:tcW w:w="4535" w:type="dxa"/>
            <w:tcBorders>
              <w:top w:val="nil"/>
              <w:left w:val="nil"/>
              <w:bottom w:val="single" w:sz="4" w:space="0" w:color="auto"/>
              <w:right w:val="single" w:sz="4" w:space="0" w:color="auto"/>
            </w:tcBorders>
            <w:shd w:val="clear" w:color="auto" w:fill="auto"/>
            <w:hideMark/>
          </w:tcPr>
          <w:p w14:paraId="7B34A3A9" w14:textId="77777777" w:rsidR="0067604E" w:rsidRDefault="0067604E">
            <w:pPr>
              <w:rPr>
                <w:rFonts w:ascii="Calibri" w:hAnsi="Calibri" w:cs="Calibri"/>
                <w:color w:val="000000"/>
                <w:sz w:val="22"/>
                <w:szCs w:val="22"/>
              </w:rPr>
            </w:pPr>
            <w:r>
              <w:rPr>
                <w:rFonts w:ascii="Calibri" w:hAnsi="Calibri" w:cs="Calibri"/>
                <w:color w:val="000000"/>
                <w:sz w:val="22"/>
                <w:szCs w:val="22"/>
              </w:rPr>
              <w:t>Service Period Start Date</w:t>
            </w:r>
          </w:p>
        </w:tc>
      </w:tr>
      <w:tr w:rsidR="0067604E" w14:paraId="631C74B9" w14:textId="77777777" w:rsidTr="0067604E">
        <w:trPr>
          <w:trHeight w:val="300"/>
        </w:trPr>
        <w:tc>
          <w:tcPr>
            <w:tcW w:w="361" w:type="dxa"/>
            <w:tcBorders>
              <w:top w:val="nil"/>
              <w:left w:val="nil"/>
              <w:bottom w:val="nil"/>
              <w:right w:val="single" w:sz="4" w:space="0" w:color="auto"/>
            </w:tcBorders>
            <w:shd w:val="clear" w:color="auto" w:fill="auto"/>
            <w:hideMark/>
          </w:tcPr>
          <w:p w14:paraId="5C57F4FC"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355E547E" w14:textId="77777777" w:rsidR="0067604E" w:rsidRDefault="0067604E">
            <w:pPr>
              <w:rPr>
                <w:rFonts w:ascii="Calibri" w:hAnsi="Calibri" w:cs="Calibri"/>
                <w:color w:val="000000"/>
                <w:sz w:val="22"/>
                <w:szCs w:val="22"/>
              </w:rPr>
            </w:pPr>
            <w:r>
              <w:rPr>
                <w:rFonts w:ascii="Calibri" w:hAnsi="Calibri" w:cs="Calibri"/>
                <w:color w:val="000000"/>
                <w:sz w:val="22"/>
                <w:szCs w:val="22"/>
              </w:rPr>
              <w:t>NM1~MQ~3~~~~~~32~TXSET15U1BA1</w:t>
            </w:r>
          </w:p>
        </w:tc>
        <w:tc>
          <w:tcPr>
            <w:tcW w:w="4535" w:type="dxa"/>
            <w:tcBorders>
              <w:top w:val="nil"/>
              <w:left w:val="nil"/>
              <w:bottom w:val="single" w:sz="4" w:space="0" w:color="auto"/>
              <w:right w:val="single" w:sz="4" w:space="0" w:color="auto"/>
            </w:tcBorders>
            <w:shd w:val="clear" w:color="auto" w:fill="auto"/>
            <w:hideMark/>
          </w:tcPr>
          <w:p w14:paraId="7EDC43A8" w14:textId="77777777" w:rsidR="0067604E" w:rsidRDefault="0067604E">
            <w:pPr>
              <w:rPr>
                <w:rFonts w:ascii="Calibri" w:hAnsi="Calibri" w:cs="Calibri"/>
                <w:color w:val="000000"/>
                <w:sz w:val="22"/>
                <w:szCs w:val="22"/>
              </w:rPr>
            </w:pPr>
            <w:r>
              <w:rPr>
                <w:rFonts w:ascii="Calibri" w:hAnsi="Calibri" w:cs="Calibri"/>
                <w:color w:val="000000"/>
                <w:sz w:val="22"/>
                <w:szCs w:val="22"/>
              </w:rPr>
              <w:t>Meter Location, Meter Number</w:t>
            </w:r>
          </w:p>
        </w:tc>
      </w:tr>
      <w:tr w:rsidR="0067604E" w14:paraId="21F656EC" w14:textId="77777777" w:rsidTr="0067604E">
        <w:trPr>
          <w:trHeight w:val="300"/>
        </w:trPr>
        <w:tc>
          <w:tcPr>
            <w:tcW w:w="361" w:type="dxa"/>
            <w:tcBorders>
              <w:top w:val="nil"/>
              <w:left w:val="nil"/>
              <w:bottom w:val="nil"/>
              <w:right w:val="nil"/>
            </w:tcBorders>
            <w:shd w:val="clear" w:color="auto" w:fill="auto"/>
            <w:hideMark/>
          </w:tcPr>
          <w:p w14:paraId="55B6BE3D" w14:textId="77777777" w:rsidR="0067604E" w:rsidRDefault="0067604E">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5EAD0C9D"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2FC9D6CD" w14:textId="77777777" w:rsidR="0067604E" w:rsidRDefault="0067604E">
            <w:pPr>
              <w:rPr>
                <w:rFonts w:ascii="Calibri" w:hAnsi="Calibri" w:cs="Calibri"/>
                <w:color w:val="000000"/>
                <w:sz w:val="22"/>
                <w:szCs w:val="22"/>
              </w:rPr>
            </w:pPr>
            <w:r>
              <w:rPr>
                <w:rFonts w:ascii="Calibri" w:hAnsi="Calibri" w:cs="Calibri"/>
                <w:color w:val="000000"/>
                <w:sz w:val="22"/>
                <w:szCs w:val="22"/>
              </w:rPr>
              <w:t>REF~4P~1.0~KHMON~TU^51</w:t>
            </w:r>
          </w:p>
        </w:tc>
        <w:tc>
          <w:tcPr>
            <w:tcW w:w="4535" w:type="dxa"/>
            <w:tcBorders>
              <w:top w:val="nil"/>
              <w:left w:val="nil"/>
              <w:bottom w:val="single" w:sz="4" w:space="0" w:color="auto"/>
              <w:right w:val="single" w:sz="4" w:space="0" w:color="auto"/>
            </w:tcBorders>
            <w:shd w:val="clear" w:color="auto" w:fill="auto"/>
            <w:hideMark/>
          </w:tcPr>
          <w:p w14:paraId="6D42424C" w14:textId="77777777" w:rsidR="0067604E" w:rsidRDefault="0067604E">
            <w:pPr>
              <w:rPr>
                <w:rFonts w:ascii="Calibri" w:hAnsi="Calibri" w:cs="Calibri"/>
                <w:color w:val="000000"/>
                <w:sz w:val="22"/>
                <w:szCs w:val="22"/>
              </w:rPr>
            </w:pPr>
            <w:r>
              <w:rPr>
                <w:rFonts w:ascii="Calibri" w:hAnsi="Calibri" w:cs="Calibri"/>
                <w:color w:val="000000"/>
                <w:sz w:val="22"/>
                <w:szCs w:val="22"/>
              </w:rPr>
              <w:t>Meter Multiplier, Total</w:t>
            </w:r>
          </w:p>
        </w:tc>
      </w:tr>
      <w:tr w:rsidR="0067604E" w14:paraId="5408D2D7" w14:textId="77777777" w:rsidTr="0067604E">
        <w:trPr>
          <w:trHeight w:val="300"/>
        </w:trPr>
        <w:tc>
          <w:tcPr>
            <w:tcW w:w="361" w:type="dxa"/>
            <w:tcBorders>
              <w:top w:val="nil"/>
              <w:left w:val="nil"/>
              <w:bottom w:val="nil"/>
              <w:right w:val="nil"/>
            </w:tcBorders>
            <w:shd w:val="clear" w:color="auto" w:fill="auto"/>
            <w:hideMark/>
          </w:tcPr>
          <w:p w14:paraId="02715236" w14:textId="77777777" w:rsidR="0067604E" w:rsidRDefault="0067604E">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506B971E"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4A9127E7" w14:textId="77777777" w:rsidR="0067604E" w:rsidRDefault="0067604E">
            <w:pPr>
              <w:rPr>
                <w:rFonts w:ascii="Calibri" w:hAnsi="Calibri" w:cs="Calibri"/>
                <w:color w:val="000000"/>
                <w:sz w:val="22"/>
                <w:szCs w:val="22"/>
              </w:rPr>
            </w:pPr>
            <w:r>
              <w:rPr>
                <w:rFonts w:ascii="Calibri" w:hAnsi="Calibri" w:cs="Calibri"/>
                <w:color w:val="000000"/>
                <w:sz w:val="22"/>
                <w:szCs w:val="22"/>
              </w:rPr>
              <w:t>REF~IX~4.0~KHMON~TU^51</w:t>
            </w:r>
          </w:p>
        </w:tc>
        <w:tc>
          <w:tcPr>
            <w:tcW w:w="4535" w:type="dxa"/>
            <w:tcBorders>
              <w:top w:val="nil"/>
              <w:left w:val="nil"/>
              <w:bottom w:val="single" w:sz="4" w:space="0" w:color="auto"/>
              <w:right w:val="single" w:sz="4" w:space="0" w:color="auto"/>
            </w:tcBorders>
            <w:shd w:val="clear" w:color="auto" w:fill="auto"/>
            <w:hideMark/>
          </w:tcPr>
          <w:p w14:paraId="3DB496C5" w14:textId="77777777" w:rsidR="0067604E" w:rsidRDefault="0067604E">
            <w:pPr>
              <w:rPr>
                <w:rFonts w:ascii="Calibri" w:hAnsi="Calibri" w:cs="Calibri"/>
                <w:color w:val="000000"/>
                <w:sz w:val="22"/>
                <w:szCs w:val="22"/>
              </w:rPr>
            </w:pPr>
            <w:r>
              <w:rPr>
                <w:rFonts w:ascii="Calibri" w:hAnsi="Calibri" w:cs="Calibri"/>
                <w:color w:val="000000"/>
                <w:sz w:val="22"/>
                <w:szCs w:val="22"/>
              </w:rPr>
              <w:t>Number of Dials, Total</w:t>
            </w:r>
          </w:p>
        </w:tc>
      </w:tr>
      <w:tr w:rsidR="0067604E" w14:paraId="308674A1" w14:textId="77777777" w:rsidTr="0067604E">
        <w:trPr>
          <w:trHeight w:val="600"/>
        </w:trPr>
        <w:tc>
          <w:tcPr>
            <w:tcW w:w="361" w:type="dxa"/>
            <w:tcBorders>
              <w:top w:val="nil"/>
              <w:left w:val="nil"/>
              <w:bottom w:val="nil"/>
              <w:right w:val="nil"/>
            </w:tcBorders>
            <w:shd w:val="clear" w:color="auto" w:fill="auto"/>
            <w:hideMark/>
          </w:tcPr>
          <w:p w14:paraId="718D62AF" w14:textId="77777777" w:rsidR="0067604E" w:rsidRDefault="0067604E">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580FD8F2"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7302A20A" w14:textId="77777777" w:rsidR="0067604E" w:rsidRDefault="0067604E">
            <w:pPr>
              <w:rPr>
                <w:rFonts w:ascii="Calibri" w:hAnsi="Calibri" w:cs="Calibri"/>
                <w:color w:val="000000"/>
                <w:sz w:val="22"/>
                <w:szCs w:val="22"/>
              </w:rPr>
            </w:pPr>
            <w:r>
              <w:rPr>
                <w:rFonts w:ascii="Calibri" w:hAnsi="Calibri" w:cs="Calibri"/>
                <w:color w:val="000000"/>
                <w:sz w:val="22"/>
                <w:szCs w:val="22"/>
              </w:rPr>
              <w:t>REF~LO~BUSLOLF_WEST_NIDR_NWS_NOTOU</w:t>
            </w:r>
          </w:p>
        </w:tc>
        <w:tc>
          <w:tcPr>
            <w:tcW w:w="4535" w:type="dxa"/>
            <w:tcBorders>
              <w:top w:val="nil"/>
              <w:left w:val="nil"/>
              <w:bottom w:val="single" w:sz="4" w:space="0" w:color="auto"/>
              <w:right w:val="single" w:sz="4" w:space="0" w:color="auto"/>
            </w:tcBorders>
            <w:shd w:val="clear" w:color="auto" w:fill="auto"/>
            <w:hideMark/>
          </w:tcPr>
          <w:p w14:paraId="470F4993" w14:textId="77777777" w:rsidR="0067604E" w:rsidRDefault="0067604E">
            <w:pPr>
              <w:rPr>
                <w:rFonts w:ascii="Calibri" w:hAnsi="Calibri" w:cs="Calibri"/>
                <w:color w:val="000000"/>
                <w:sz w:val="22"/>
                <w:szCs w:val="22"/>
              </w:rPr>
            </w:pPr>
            <w:r>
              <w:rPr>
                <w:rFonts w:ascii="Calibri" w:hAnsi="Calibri" w:cs="Calibri"/>
                <w:color w:val="000000"/>
                <w:sz w:val="22"/>
                <w:szCs w:val="22"/>
              </w:rPr>
              <w:t>Load Profile</w:t>
            </w:r>
          </w:p>
        </w:tc>
      </w:tr>
      <w:tr w:rsidR="0067604E" w14:paraId="05B45285" w14:textId="77777777" w:rsidTr="0067604E">
        <w:trPr>
          <w:trHeight w:val="300"/>
        </w:trPr>
        <w:tc>
          <w:tcPr>
            <w:tcW w:w="361" w:type="dxa"/>
            <w:tcBorders>
              <w:top w:val="nil"/>
              <w:left w:val="nil"/>
              <w:bottom w:val="nil"/>
              <w:right w:val="nil"/>
            </w:tcBorders>
            <w:shd w:val="clear" w:color="auto" w:fill="auto"/>
            <w:hideMark/>
          </w:tcPr>
          <w:p w14:paraId="3135115E" w14:textId="77777777" w:rsidR="0067604E" w:rsidRDefault="0067604E">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5BE8048F"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6F03D1BD" w14:textId="77777777" w:rsidR="0067604E" w:rsidRDefault="0067604E">
            <w:pPr>
              <w:rPr>
                <w:rFonts w:ascii="Calibri" w:hAnsi="Calibri" w:cs="Calibri"/>
                <w:color w:val="000000"/>
                <w:sz w:val="22"/>
                <w:szCs w:val="22"/>
              </w:rPr>
            </w:pPr>
            <w:r>
              <w:rPr>
                <w:rFonts w:ascii="Calibri" w:hAnsi="Calibri" w:cs="Calibri"/>
                <w:color w:val="000000"/>
                <w:sz w:val="22"/>
                <w:szCs w:val="22"/>
              </w:rPr>
              <w:t>REF~MT~COMBO</w:t>
            </w:r>
          </w:p>
        </w:tc>
        <w:tc>
          <w:tcPr>
            <w:tcW w:w="4535" w:type="dxa"/>
            <w:tcBorders>
              <w:top w:val="nil"/>
              <w:left w:val="nil"/>
              <w:bottom w:val="single" w:sz="4" w:space="0" w:color="auto"/>
              <w:right w:val="single" w:sz="4" w:space="0" w:color="auto"/>
            </w:tcBorders>
            <w:shd w:val="clear" w:color="auto" w:fill="auto"/>
            <w:hideMark/>
          </w:tcPr>
          <w:p w14:paraId="0092402B" w14:textId="77777777" w:rsidR="0067604E" w:rsidRDefault="0067604E">
            <w:pPr>
              <w:rPr>
                <w:rFonts w:ascii="Calibri" w:hAnsi="Calibri" w:cs="Calibri"/>
                <w:color w:val="000000"/>
                <w:sz w:val="22"/>
                <w:szCs w:val="22"/>
              </w:rPr>
            </w:pPr>
            <w:r>
              <w:rPr>
                <w:rFonts w:ascii="Calibri" w:hAnsi="Calibri" w:cs="Calibri"/>
                <w:color w:val="000000"/>
                <w:sz w:val="22"/>
                <w:szCs w:val="22"/>
              </w:rPr>
              <w:t>Meter Type</w:t>
            </w:r>
          </w:p>
        </w:tc>
      </w:tr>
      <w:tr w:rsidR="0067604E" w14:paraId="6F52D571" w14:textId="77777777" w:rsidTr="0067604E">
        <w:trPr>
          <w:trHeight w:val="300"/>
        </w:trPr>
        <w:tc>
          <w:tcPr>
            <w:tcW w:w="361" w:type="dxa"/>
            <w:tcBorders>
              <w:top w:val="nil"/>
              <w:left w:val="nil"/>
              <w:bottom w:val="nil"/>
              <w:right w:val="nil"/>
            </w:tcBorders>
            <w:shd w:val="clear" w:color="auto" w:fill="auto"/>
            <w:hideMark/>
          </w:tcPr>
          <w:p w14:paraId="71CE61D3" w14:textId="77777777" w:rsidR="0067604E" w:rsidRDefault="0067604E">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158BD91E"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3115190F" w14:textId="77777777" w:rsidR="0067604E" w:rsidRDefault="0067604E">
            <w:pPr>
              <w:rPr>
                <w:rFonts w:ascii="Calibri" w:hAnsi="Calibri" w:cs="Calibri"/>
                <w:color w:val="000000"/>
                <w:sz w:val="22"/>
                <w:szCs w:val="22"/>
              </w:rPr>
            </w:pPr>
            <w:r>
              <w:rPr>
                <w:rFonts w:ascii="Calibri" w:hAnsi="Calibri" w:cs="Calibri"/>
                <w:color w:val="000000"/>
                <w:sz w:val="22"/>
                <w:szCs w:val="22"/>
              </w:rPr>
              <w:t>REF~PR~0</w:t>
            </w:r>
          </w:p>
        </w:tc>
        <w:tc>
          <w:tcPr>
            <w:tcW w:w="4535" w:type="dxa"/>
            <w:tcBorders>
              <w:top w:val="nil"/>
              <w:left w:val="nil"/>
              <w:bottom w:val="single" w:sz="4" w:space="0" w:color="auto"/>
              <w:right w:val="single" w:sz="4" w:space="0" w:color="auto"/>
            </w:tcBorders>
            <w:shd w:val="clear" w:color="auto" w:fill="auto"/>
            <w:hideMark/>
          </w:tcPr>
          <w:p w14:paraId="116F2107" w14:textId="77777777" w:rsidR="0067604E" w:rsidRDefault="0067604E">
            <w:pPr>
              <w:rPr>
                <w:rFonts w:ascii="Calibri" w:hAnsi="Calibri" w:cs="Calibri"/>
                <w:color w:val="000000"/>
                <w:sz w:val="22"/>
                <w:szCs w:val="22"/>
              </w:rPr>
            </w:pPr>
            <w:r>
              <w:rPr>
                <w:rFonts w:ascii="Calibri" w:hAnsi="Calibri" w:cs="Calibri"/>
                <w:color w:val="000000"/>
                <w:sz w:val="22"/>
                <w:szCs w:val="22"/>
              </w:rPr>
              <w:t>TDSP Rate Subclass</w:t>
            </w:r>
          </w:p>
        </w:tc>
      </w:tr>
      <w:tr w:rsidR="0067604E" w14:paraId="2063D223" w14:textId="77777777" w:rsidTr="0067604E">
        <w:trPr>
          <w:trHeight w:val="300"/>
        </w:trPr>
        <w:tc>
          <w:tcPr>
            <w:tcW w:w="361" w:type="dxa"/>
            <w:tcBorders>
              <w:top w:val="nil"/>
              <w:left w:val="nil"/>
              <w:bottom w:val="nil"/>
              <w:right w:val="nil"/>
            </w:tcBorders>
            <w:shd w:val="clear" w:color="auto" w:fill="auto"/>
            <w:hideMark/>
          </w:tcPr>
          <w:p w14:paraId="57D35054" w14:textId="77777777" w:rsidR="0067604E" w:rsidRDefault="0067604E">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60BD7F27"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60C3F6CC" w14:textId="77777777" w:rsidR="0067604E" w:rsidRDefault="0067604E">
            <w:pPr>
              <w:rPr>
                <w:rFonts w:ascii="Calibri" w:hAnsi="Calibri" w:cs="Calibri"/>
                <w:color w:val="000000"/>
                <w:sz w:val="22"/>
                <w:szCs w:val="22"/>
              </w:rPr>
            </w:pPr>
            <w:r>
              <w:rPr>
                <w:rFonts w:ascii="Calibri" w:hAnsi="Calibri" w:cs="Calibri"/>
                <w:color w:val="000000"/>
                <w:sz w:val="22"/>
                <w:szCs w:val="22"/>
              </w:rPr>
              <w:t>REF~NH~00</w:t>
            </w:r>
          </w:p>
        </w:tc>
        <w:tc>
          <w:tcPr>
            <w:tcW w:w="4535" w:type="dxa"/>
            <w:tcBorders>
              <w:top w:val="nil"/>
              <w:left w:val="nil"/>
              <w:bottom w:val="single" w:sz="4" w:space="0" w:color="auto"/>
              <w:right w:val="single" w:sz="4" w:space="0" w:color="auto"/>
            </w:tcBorders>
            <w:shd w:val="clear" w:color="auto" w:fill="auto"/>
            <w:hideMark/>
          </w:tcPr>
          <w:p w14:paraId="58DFE512" w14:textId="77777777" w:rsidR="0067604E" w:rsidRDefault="0067604E">
            <w:pPr>
              <w:rPr>
                <w:rFonts w:ascii="Calibri" w:hAnsi="Calibri" w:cs="Calibri"/>
                <w:color w:val="000000"/>
                <w:sz w:val="22"/>
                <w:szCs w:val="22"/>
              </w:rPr>
            </w:pPr>
            <w:r>
              <w:rPr>
                <w:rFonts w:ascii="Calibri" w:hAnsi="Calibri" w:cs="Calibri"/>
                <w:color w:val="000000"/>
                <w:sz w:val="22"/>
                <w:szCs w:val="22"/>
              </w:rPr>
              <w:t>TDSP Rate Class</w:t>
            </w:r>
          </w:p>
        </w:tc>
      </w:tr>
      <w:tr w:rsidR="0067604E" w14:paraId="4859E8E4" w14:textId="77777777" w:rsidTr="0067604E">
        <w:trPr>
          <w:trHeight w:val="300"/>
        </w:trPr>
        <w:tc>
          <w:tcPr>
            <w:tcW w:w="361" w:type="dxa"/>
            <w:tcBorders>
              <w:top w:val="nil"/>
              <w:left w:val="nil"/>
              <w:bottom w:val="single" w:sz="4" w:space="0" w:color="auto"/>
              <w:right w:val="nil"/>
            </w:tcBorders>
            <w:shd w:val="clear" w:color="auto" w:fill="auto"/>
            <w:hideMark/>
          </w:tcPr>
          <w:p w14:paraId="30814017"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61" w:type="dxa"/>
            <w:tcBorders>
              <w:top w:val="nil"/>
              <w:left w:val="nil"/>
              <w:bottom w:val="single" w:sz="4" w:space="0" w:color="auto"/>
              <w:right w:val="single" w:sz="4" w:space="0" w:color="auto"/>
            </w:tcBorders>
            <w:shd w:val="clear" w:color="auto" w:fill="auto"/>
            <w:hideMark/>
          </w:tcPr>
          <w:p w14:paraId="69846EBF"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18997EAA" w14:textId="77777777" w:rsidR="0067604E" w:rsidRDefault="0067604E">
            <w:pPr>
              <w:rPr>
                <w:rFonts w:ascii="Calibri" w:hAnsi="Calibri" w:cs="Calibri"/>
                <w:color w:val="000000"/>
                <w:sz w:val="22"/>
                <w:szCs w:val="22"/>
              </w:rPr>
            </w:pPr>
            <w:r>
              <w:rPr>
                <w:rFonts w:ascii="Calibri" w:hAnsi="Calibri" w:cs="Calibri"/>
                <w:color w:val="000000"/>
                <w:sz w:val="22"/>
                <w:szCs w:val="22"/>
              </w:rPr>
              <w:t>REF~TZ~21</w:t>
            </w:r>
          </w:p>
        </w:tc>
        <w:tc>
          <w:tcPr>
            <w:tcW w:w="4535" w:type="dxa"/>
            <w:tcBorders>
              <w:top w:val="nil"/>
              <w:left w:val="nil"/>
              <w:bottom w:val="single" w:sz="4" w:space="0" w:color="auto"/>
              <w:right w:val="single" w:sz="4" w:space="0" w:color="auto"/>
            </w:tcBorders>
            <w:shd w:val="clear" w:color="auto" w:fill="auto"/>
            <w:hideMark/>
          </w:tcPr>
          <w:p w14:paraId="539CFB1A" w14:textId="77777777" w:rsidR="0067604E" w:rsidRDefault="0067604E">
            <w:pPr>
              <w:rPr>
                <w:rFonts w:ascii="Calibri" w:hAnsi="Calibri" w:cs="Calibri"/>
                <w:color w:val="000000"/>
                <w:sz w:val="22"/>
                <w:szCs w:val="22"/>
              </w:rPr>
            </w:pPr>
            <w:r>
              <w:rPr>
                <w:rFonts w:ascii="Calibri" w:hAnsi="Calibri" w:cs="Calibri"/>
                <w:color w:val="000000"/>
                <w:sz w:val="22"/>
                <w:szCs w:val="22"/>
              </w:rPr>
              <w:t>Meter Cycle</w:t>
            </w:r>
          </w:p>
        </w:tc>
      </w:tr>
      <w:tr w:rsidR="0067604E" w14:paraId="66CC5C6D" w14:textId="77777777" w:rsidTr="0067604E">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C484181" w14:textId="77777777" w:rsidR="0067604E" w:rsidRDefault="0067604E">
            <w:pPr>
              <w:rPr>
                <w:rFonts w:ascii="Calibri" w:hAnsi="Calibri" w:cs="Calibri"/>
                <w:color w:val="000000"/>
                <w:sz w:val="22"/>
                <w:szCs w:val="22"/>
              </w:rPr>
            </w:pPr>
            <w:r>
              <w:rPr>
                <w:rFonts w:ascii="Calibri" w:hAnsi="Calibri" w:cs="Calibri"/>
                <w:color w:val="000000"/>
                <w:sz w:val="22"/>
                <w:szCs w:val="22"/>
              </w:rPr>
              <w:t>SE~25~000000001</w:t>
            </w:r>
          </w:p>
        </w:tc>
        <w:tc>
          <w:tcPr>
            <w:tcW w:w="4535" w:type="dxa"/>
            <w:tcBorders>
              <w:top w:val="nil"/>
              <w:left w:val="nil"/>
              <w:bottom w:val="single" w:sz="4" w:space="0" w:color="auto"/>
              <w:right w:val="single" w:sz="4" w:space="0" w:color="auto"/>
            </w:tcBorders>
            <w:shd w:val="clear" w:color="auto" w:fill="auto"/>
            <w:hideMark/>
          </w:tcPr>
          <w:p w14:paraId="3B05C110" w14:textId="77777777" w:rsidR="0067604E" w:rsidRDefault="0067604E">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4902A4BA" w14:textId="77777777" w:rsidR="00F22DF0" w:rsidRDefault="00F22DF0" w:rsidP="00263D75">
      <w:pPr>
        <w:tabs>
          <w:tab w:val="right" w:pos="1800"/>
          <w:tab w:val="left" w:pos="2160"/>
        </w:tabs>
        <w:rPr>
          <w:snapToGrid w:val="0"/>
          <w:sz w:val="20"/>
          <w:szCs w:val="20"/>
        </w:rPr>
      </w:pPr>
    </w:p>
    <w:p w14:paraId="05765954" w14:textId="77777777" w:rsidR="0067604E" w:rsidRDefault="0067604E" w:rsidP="00263D75">
      <w:pPr>
        <w:tabs>
          <w:tab w:val="right" w:pos="1800"/>
          <w:tab w:val="left" w:pos="2160"/>
        </w:tabs>
        <w:rPr>
          <w:snapToGrid w:val="0"/>
          <w:sz w:val="20"/>
          <w:szCs w:val="20"/>
        </w:rPr>
      </w:pPr>
    </w:p>
    <w:p w14:paraId="284D9241" w14:textId="77777777" w:rsidR="00F22DF0" w:rsidRDefault="00EA273F" w:rsidP="00F22DF0">
      <w:pPr>
        <w:pStyle w:val="NoSpacing"/>
        <w:rPr>
          <w:snapToGrid w:val="0"/>
        </w:rPr>
      </w:pPr>
      <w:r>
        <w:rPr>
          <w:snapToGrid w:val="0"/>
        </w:rPr>
        <w:br w:type="page"/>
      </w:r>
      <w:r w:rsidR="00F22DF0">
        <w:rPr>
          <w:snapToGrid w:val="0"/>
        </w:rPr>
        <w:lastRenderedPageBreak/>
        <w:t xml:space="preserve">814_04 Example #6 of </w:t>
      </w:r>
      <w:ins w:id="47" w:author="MCT" w:date="2023-05-02T15:45:00Z">
        <w:r w:rsidR="00BB0D82">
          <w:rPr>
            <w:snapToGrid w:val="0"/>
          </w:rPr>
          <w:t>8</w:t>
        </w:r>
      </w:ins>
      <w:del w:id="48" w:author="MCT" w:date="2023-05-02T10:42:00Z">
        <w:r w:rsidR="00F22DF0" w:rsidDel="0057531F">
          <w:rPr>
            <w:snapToGrid w:val="0"/>
          </w:rPr>
          <w:delText>6</w:delText>
        </w:r>
      </w:del>
    </w:p>
    <w:p w14:paraId="42F09DEE" w14:textId="77777777" w:rsidR="00F22DF0" w:rsidRDefault="0067604E" w:rsidP="00263D75">
      <w:pPr>
        <w:tabs>
          <w:tab w:val="right" w:pos="1800"/>
          <w:tab w:val="left" w:pos="2160"/>
        </w:tabs>
        <w:rPr>
          <w:rFonts w:ascii="Calibri" w:eastAsia="Calibri" w:hAnsi="Calibri"/>
          <w:snapToGrid w:val="0"/>
          <w:sz w:val="22"/>
          <w:szCs w:val="22"/>
        </w:rPr>
      </w:pPr>
      <w:r w:rsidRPr="0067604E">
        <w:rPr>
          <w:rFonts w:ascii="Calibri" w:eastAsia="Calibri" w:hAnsi="Calibri"/>
          <w:snapToGrid w:val="0"/>
          <w:sz w:val="22"/>
          <w:szCs w:val="22"/>
        </w:rPr>
        <w:t>Standard Switch Accept Re</w:t>
      </w:r>
      <w:r>
        <w:rPr>
          <w:rFonts w:ascii="Calibri" w:eastAsia="Calibri" w:hAnsi="Calibri"/>
          <w:snapToGrid w:val="0"/>
          <w:sz w:val="22"/>
          <w:szCs w:val="22"/>
        </w:rPr>
        <w:t>s</w:t>
      </w:r>
      <w:r w:rsidRPr="0067604E">
        <w:rPr>
          <w:rFonts w:ascii="Calibri" w:eastAsia="Calibri" w:hAnsi="Calibri"/>
          <w:snapToGrid w:val="0"/>
          <w:sz w:val="22"/>
          <w:szCs w:val="22"/>
        </w:rPr>
        <w:t>ponse with a Critical Care Residential Customer--IOU TDSP to ERCOT</w:t>
      </w:r>
    </w:p>
    <w:tbl>
      <w:tblPr>
        <w:tblW w:w="9140" w:type="dxa"/>
        <w:tblInd w:w="93" w:type="dxa"/>
        <w:tblLayout w:type="fixed"/>
        <w:tblLook w:val="04A0" w:firstRow="1" w:lastRow="0" w:firstColumn="1" w:lastColumn="0" w:noHBand="0" w:noVBand="1"/>
      </w:tblPr>
      <w:tblGrid>
        <w:gridCol w:w="360"/>
        <w:gridCol w:w="359"/>
        <w:gridCol w:w="3886"/>
        <w:gridCol w:w="4535"/>
      </w:tblGrid>
      <w:tr w:rsidR="0067604E" w14:paraId="06948418" w14:textId="77777777" w:rsidTr="00D17D1F">
        <w:trPr>
          <w:trHeight w:val="975"/>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23E796E5" w14:textId="77777777" w:rsidR="0067604E" w:rsidRDefault="0067604E" w:rsidP="00D17D1F">
            <w:pPr>
              <w:jc w:val="center"/>
              <w:rPr>
                <w:rFonts w:ascii="Calibri" w:hAnsi="Calibri" w:cs="Calibri"/>
                <w:color w:val="000000"/>
                <w:sz w:val="22"/>
                <w:szCs w:val="22"/>
              </w:rPr>
            </w:pPr>
            <w:r>
              <w:rPr>
                <w:rFonts w:ascii="Calibri" w:hAnsi="Calibri" w:cs="Calibri"/>
                <w:color w:val="000000"/>
                <w:sz w:val="22"/>
                <w:szCs w:val="22"/>
              </w:rPr>
              <w:t>IOU TDSP responds to Standard Switch request</w:t>
            </w:r>
            <w:r>
              <w:rPr>
                <w:rFonts w:ascii="Calibri" w:hAnsi="Calibri" w:cs="Calibri"/>
                <w:color w:val="000000"/>
                <w:sz w:val="22"/>
                <w:szCs w:val="22"/>
              </w:rPr>
              <w:br/>
              <w:t>with Premise Information Critical Care Premise Type with Emergency Contact Information and AMS Indicator</w:t>
            </w:r>
          </w:p>
        </w:tc>
      </w:tr>
      <w:tr w:rsidR="0067604E" w14:paraId="72C454CA" w14:textId="77777777" w:rsidTr="00EA273F">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A9C4957" w14:textId="77777777" w:rsidR="0067604E" w:rsidRDefault="0067604E">
            <w:pPr>
              <w:rPr>
                <w:rFonts w:ascii="Calibri" w:hAnsi="Calibri" w:cs="Calibri"/>
                <w:color w:val="000000"/>
                <w:sz w:val="22"/>
                <w:szCs w:val="22"/>
              </w:rPr>
            </w:pPr>
            <w:r>
              <w:rPr>
                <w:rFonts w:ascii="Calibri" w:hAnsi="Calibri" w:cs="Calibri"/>
                <w:color w:val="000000"/>
                <w:sz w:val="22"/>
                <w:szCs w:val="22"/>
              </w:rPr>
              <w:t>ST~814~000000001</w:t>
            </w:r>
          </w:p>
        </w:tc>
        <w:tc>
          <w:tcPr>
            <w:tcW w:w="4535" w:type="dxa"/>
            <w:tcBorders>
              <w:top w:val="nil"/>
              <w:left w:val="nil"/>
              <w:bottom w:val="single" w:sz="4" w:space="0" w:color="auto"/>
              <w:right w:val="single" w:sz="4" w:space="0" w:color="auto"/>
            </w:tcBorders>
            <w:shd w:val="clear" w:color="auto" w:fill="auto"/>
            <w:hideMark/>
          </w:tcPr>
          <w:p w14:paraId="28B6400F" w14:textId="77777777" w:rsidR="0067604E" w:rsidRDefault="0067604E">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67604E" w14:paraId="43E5BDB2" w14:textId="77777777" w:rsidTr="00EA273F">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0F5C550" w14:textId="77777777" w:rsidR="0067604E" w:rsidRDefault="0067604E">
            <w:pPr>
              <w:rPr>
                <w:rFonts w:ascii="Calibri" w:hAnsi="Calibri" w:cs="Calibri"/>
                <w:color w:val="000000"/>
                <w:sz w:val="22"/>
                <w:szCs w:val="22"/>
              </w:rPr>
            </w:pPr>
            <w:r>
              <w:rPr>
                <w:rFonts w:ascii="Calibri" w:hAnsi="Calibri" w:cs="Calibri"/>
                <w:color w:val="000000"/>
                <w:sz w:val="22"/>
                <w:szCs w:val="22"/>
              </w:rPr>
              <w:t>BGN~11~200805101201001~20080510~~~200805101956534~~4</w:t>
            </w:r>
          </w:p>
        </w:tc>
        <w:tc>
          <w:tcPr>
            <w:tcW w:w="4535" w:type="dxa"/>
            <w:tcBorders>
              <w:top w:val="nil"/>
              <w:left w:val="nil"/>
              <w:bottom w:val="single" w:sz="4" w:space="0" w:color="auto"/>
              <w:right w:val="single" w:sz="4" w:space="0" w:color="auto"/>
            </w:tcBorders>
            <w:shd w:val="clear" w:color="auto" w:fill="auto"/>
            <w:hideMark/>
          </w:tcPr>
          <w:p w14:paraId="1F9F78B0" w14:textId="77777777" w:rsidR="0067604E" w:rsidRDefault="0067604E">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67604E" w14:paraId="7CAED624" w14:textId="77777777" w:rsidTr="00EA273F">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FAB339F" w14:textId="77777777" w:rsidR="0067604E" w:rsidRDefault="0067604E">
            <w:pPr>
              <w:rPr>
                <w:rFonts w:ascii="Calibri" w:hAnsi="Calibri" w:cs="Calibri"/>
                <w:color w:val="000000"/>
                <w:sz w:val="22"/>
                <w:szCs w:val="22"/>
              </w:rPr>
            </w:pPr>
            <w:r>
              <w:rPr>
                <w:rFonts w:ascii="Calibri" w:hAnsi="Calibri" w:cs="Calibri"/>
                <w:color w:val="000000"/>
                <w:sz w:val="22"/>
                <w:szCs w:val="22"/>
              </w:rPr>
              <w:t>N1~8R~PREMISE</w:t>
            </w:r>
          </w:p>
        </w:tc>
        <w:tc>
          <w:tcPr>
            <w:tcW w:w="4535" w:type="dxa"/>
            <w:tcBorders>
              <w:top w:val="nil"/>
              <w:left w:val="nil"/>
              <w:bottom w:val="single" w:sz="4" w:space="0" w:color="auto"/>
              <w:right w:val="single" w:sz="4" w:space="0" w:color="auto"/>
            </w:tcBorders>
            <w:shd w:val="clear" w:color="auto" w:fill="auto"/>
            <w:hideMark/>
          </w:tcPr>
          <w:p w14:paraId="45E8526C" w14:textId="77777777" w:rsidR="0067604E" w:rsidRDefault="0067604E">
            <w:pPr>
              <w:rPr>
                <w:rFonts w:ascii="Calibri" w:hAnsi="Calibri" w:cs="Calibri"/>
                <w:color w:val="000000"/>
                <w:sz w:val="22"/>
                <w:szCs w:val="22"/>
              </w:rPr>
            </w:pPr>
            <w:r>
              <w:rPr>
                <w:rFonts w:ascii="Calibri" w:hAnsi="Calibri" w:cs="Calibri"/>
                <w:color w:val="000000"/>
                <w:sz w:val="22"/>
                <w:szCs w:val="22"/>
              </w:rPr>
              <w:t xml:space="preserve">Customer Name </w:t>
            </w:r>
          </w:p>
        </w:tc>
      </w:tr>
      <w:tr w:rsidR="0067604E" w14:paraId="73E42E3A" w14:textId="77777777" w:rsidTr="00EA273F">
        <w:trPr>
          <w:trHeight w:val="300"/>
        </w:trPr>
        <w:tc>
          <w:tcPr>
            <w:tcW w:w="360" w:type="dxa"/>
            <w:tcBorders>
              <w:top w:val="nil"/>
              <w:left w:val="nil"/>
              <w:bottom w:val="nil"/>
              <w:right w:val="single" w:sz="4" w:space="0" w:color="auto"/>
            </w:tcBorders>
            <w:shd w:val="clear" w:color="auto" w:fill="auto"/>
            <w:hideMark/>
          </w:tcPr>
          <w:p w14:paraId="5A5A2C45"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50614362" w14:textId="77777777" w:rsidR="0067604E" w:rsidRDefault="0067604E">
            <w:pPr>
              <w:rPr>
                <w:rFonts w:ascii="Calibri" w:hAnsi="Calibri" w:cs="Calibri"/>
                <w:color w:val="000000"/>
                <w:sz w:val="22"/>
                <w:szCs w:val="22"/>
              </w:rPr>
            </w:pPr>
            <w:r>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3E62EB28" w14:textId="77777777" w:rsidR="0067604E" w:rsidRDefault="0067604E">
            <w:pPr>
              <w:rPr>
                <w:rFonts w:ascii="Calibri" w:hAnsi="Calibri" w:cs="Calibri"/>
                <w:color w:val="000000"/>
                <w:sz w:val="22"/>
                <w:szCs w:val="22"/>
              </w:rPr>
            </w:pPr>
            <w:r>
              <w:rPr>
                <w:rFonts w:ascii="Calibri" w:hAnsi="Calibri" w:cs="Calibri"/>
                <w:color w:val="000000"/>
                <w:sz w:val="22"/>
                <w:szCs w:val="22"/>
              </w:rPr>
              <w:t>Service Address</w:t>
            </w:r>
          </w:p>
        </w:tc>
      </w:tr>
      <w:tr w:rsidR="0067604E" w14:paraId="6AA61963" w14:textId="77777777" w:rsidTr="00EA273F">
        <w:trPr>
          <w:trHeight w:val="300"/>
        </w:trPr>
        <w:tc>
          <w:tcPr>
            <w:tcW w:w="360" w:type="dxa"/>
            <w:tcBorders>
              <w:top w:val="nil"/>
              <w:left w:val="nil"/>
              <w:bottom w:val="single" w:sz="4" w:space="0" w:color="auto"/>
              <w:right w:val="single" w:sz="4" w:space="0" w:color="auto"/>
            </w:tcBorders>
            <w:shd w:val="clear" w:color="auto" w:fill="auto"/>
            <w:hideMark/>
          </w:tcPr>
          <w:p w14:paraId="13CE58F7"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6E37B2CD" w14:textId="77777777" w:rsidR="0067604E" w:rsidRDefault="0067604E">
            <w:pPr>
              <w:rPr>
                <w:rFonts w:ascii="Calibri" w:hAnsi="Calibri" w:cs="Calibri"/>
                <w:color w:val="000000"/>
                <w:sz w:val="22"/>
                <w:szCs w:val="22"/>
              </w:rPr>
            </w:pPr>
            <w:r>
              <w:rPr>
                <w:rFonts w:ascii="Calibri" w:hAnsi="Calibri" w:cs="Calibri"/>
                <w:color w:val="000000"/>
                <w:sz w:val="22"/>
                <w:szCs w:val="22"/>
              </w:rPr>
              <w:t>N4~ANYTOWN~TX~77777</w:t>
            </w:r>
            <w:ins w:id="49" w:author="MCT" w:date="2023-02-10T09:59:00Z">
              <w:r w:rsidR="00C97CD9">
                <w:rPr>
                  <w:rFonts w:ascii="Calibri" w:hAnsi="Calibri" w:cs="Calibri"/>
                  <w:color w:val="000000"/>
                  <w:sz w:val="22"/>
                  <w:szCs w:val="22"/>
                </w:rPr>
                <w:t>~~CO~HARRIS</w:t>
              </w:r>
            </w:ins>
          </w:p>
        </w:tc>
        <w:tc>
          <w:tcPr>
            <w:tcW w:w="4535" w:type="dxa"/>
            <w:tcBorders>
              <w:top w:val="nil"/>
              <w:left w:val="nil"/>
              <w:bottom w:val="single" w:sz="4" w:space="0" w:color="auto"/>
              <w:right w:val="single" w:sz="4" w:space="0" w:color="auto"/>
            </w:tcBorders>
            <w:shd w:val="clear" w:color="auto" w:fill="auto"/>
            <w:hideMark/>
          </w:tcPr>
          <w:p w14:paraId="69D34FB7" w14:textId="77777777" w:rsidR="0067604E" w:rsidRDefault="0067604E">
            <w:pPr>
              <w:rPr>
                <w:rFonts w:ascii="Calibri" w:hAnsi="Calibri" w:cs="Calibri"/>
                <w:color w:val="000000"/>
                <w:sz w:val="22"/>
                <w:szCs w:val="22"/>
              </w:rPr>
            </w:pPr>
            <w:r>
              <w:rPr>
                <w:rFonts w:ascii="Calibri" w:hAnsi="Calibri" w:cs="Calibri"/>
                <w:color w:val="000000"/>
                <w:sz w:val="22"/>
                <w:szCs w:val="22"/>
              </w:rPr>
              <w:t>City, State, Zip</w:t>
            </w:r>
            <w:ins w:id="50" w:author="MCT" w:date="2023-02-10T09:59:00Z">
              <w:r w:rsidR="00C97CD9">
                <w:rPr>
                  <w:rFonts w:ascii="Calibri" w:hAnsi="Calibri" w:cs="Calibri"/>
                  <w:color w:val="000000"/>
                  <w:sz w:val="22"/>
                  <w:szCs w:val="22"/>
                </w:rPr>
                <w:t>, County</w:t>
              </w:r>
            </w:ins>
          </w:p>
        </w:tc>
      </w:tr>
      <w:tr w:rsidR="0067604E" w14:paraId="705F40FC" w14:textId="77777777" w:rsidTr="00EA273F">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128D91D" w14:textId="77777777" w:rsidR="0067604E" w:rsidRDefault="0067604E">
            <w:pPr>
              <w:rPr>
                <w:rFonts w:ascii="Calibri" w:hAnsi="Calibri" w:cs="Calibri"/>
                <w:color w:val="000000"/>
                <w:sz w:val="22"/>
                <w:szCs w:val="22"/>
              </w:rPr>
            </w:pPr>
            <w:r>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171DE177" w14:textId="77777777" w:rsidR="0067604E" w:rsidRDefault="0067604E">
            <w:pPr>
              <w:rPr>
                <w:rFonts w:ascii="Calibri" w:hAnsi="Calibri" w:cs="Calibri"/>
                <w:color w:val="000000"/>
                <w:sz w:val="22"/>
                <w:szCs w:val="22"/>
              </w:rPr>
            </w:pPr>
            <w:r>
              <w:rPr>
                <w:rFonts w:ascii="Calibri" w:hAnsi="Calibri" w:cs="Calibri"/>
                <w:color w:val="000000"/>
                <w:sz w:val="22"/>
                <w:szCs w:val="22"/>
              </w:rPr>
              <w:t>TDSP Name and DUNS Number, Sender</w:t>
            </w:r>
          </w:p>
        </w:tc>
      </w:tr>
      <w:tr w:rsidR="0067604E" w14:paraId="36231162" w14:textId="77777777" w:rsidTr="00EA273F">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14CF614" w14:textId="77777777" w:rsidR="0067604E" w:rsidRDefault="0067604E">
            <w:pPr>
              <w:rPr>
                <w:rFonts w:ascii="Calibri" w:hAnsi="Calibri" w:cs="Calibri"/>
                <w:color w:val="000000"/>
                <w:sz w:val="22"/>
                <w:szCs w:val="22"/>
              </w:rPr>
            </w:pPr>
            <w:r>
              <w:rPr>
                <w:rFonts w:ascii="Calibri" w:hAnsi="Calibri" w:cs="Calibri"/>
                <w:color w:val="000000"/>
                <w:sz w:val="22"/>
                <w:szCs w:val="22"/>
              </w:rPr>
              <w:t>N1~AY~ERCOT~1~183529049~~40</w:t>
            </w:r>
          </w:p>
        </w:tc>
        <w:tc>
          <w:tcPr>
            <w:tcW w:w="4535" w:type="dxa"/>
            <w:tcBorders>
              <w:top w:val="nil"/>
              <w:left w:val="nil"/>
              <w:bottom w:val="single" w:sz="4" w:space="0" w:color="auto"/>
              <w:right w:val="single" w:sz="4" w:space="0" w:color="auto"/>
            </w:tcBorders>
            <w:shd w:val="clear" w:color="auto" w:fill="auto"/>
            <w:hideMark/>
          </w:tcPr>
          <w:p w14:paraId="50891623" w14:textId="77777777" w:rsidR="0067604E" w:rsidRDefault="0067604E">
            <w:pPr>
              <w:rPr>
                <w:rFonts w:ascii="Calibri" w:hAnsi="Calibri" w:cs="Calibri"/>
                <w:color w:val="000000"/>
                <w:sz w:val="22"/>
                <w:szCs w:val="22"/>
              </w:rPr>
            </w:pPr>
            <w:r>
              <w:rPr>
                <w:rFonts w:ascii="Calibri" w:hAnsi="Calibri" w:cs="Calibri"/>
                <w:color w:val="000000"/>
                <w:sz w:val="22"/>
                <w:szCs w:val="22"/>
              </w:rPr>
              <w:t xml:space="preserve">ERCOT Name and DUNS </w:t>
            </w:r>
            <w:del w:id="51" w:author="MCT" w:date="2023-02-10T10:00:00Z">
              <w:r w:rsidDel="00C97CD9">
                <w:rPr>
                  <w:rFonts w:ascii="Calibri" w:hAnsi="Calibri" w:cs="Calibri"/>
                  <w:color w:val="000000"/>
                  <w:sz w:val="22"/>
                  <w:szCs w:val="22"/>
                </w:rPr>
                <w:delText>Number ,</w:delText>
              </w:r>
            </w:del>
            <w:ins w:id="52" w:author="MCT" w:date="2023-02-10T10:00:00Z">
              <w:r w:rsidR="00C97CD9">
                <w:rPr>
                  <w:rFonts w:ascii="Calibri" w:hAnsi="Calibri" w:cs="Calibri"/>
                  <w:color w:val="000000"/>
                  <w:sz w:val="22"/>
                  <w:szCs w:val="22"/>
                </w:rPr>
                <w:t>Number,</w:t>
              </w:r>
            </w:ins>
            <w:r>
              <w:rPr>
                <w:rFonts w:ascii="Calibri" w:hAnsi="Calibri" w:cs="Calibri"/>
                <w:color w:val="000000"/>
                <w:sz w:val="22"/>
                <w:szCs w:val="22"/>
              </w:rPr>
              <w:t xml:space="preserve"> Receiver</w:t>
            </w:r>
          </w:p>
        </w:tc>
      </w:tr>
      <w:tr w:rsidR="0067604E" w14:paraId="29F3FE62" w14:textId="77777777" w:rsidTr="00EA273F">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A5EC02E" w14:textId="77777777" w:rsidR="0067604E" w:rsidRDefault="0067604E">
            <w:pPr>
              <w:rPr>
                <w:rFonts w:ascii="Calibri" w:hAnsi="Calibri" w:cs="Calibri"/>
                <w:color w:val="000000"/>
                <w:sz w:val="22"/>
                <w:szCs w:val="22"/>
              </w:rPr>
            </w:pPr>
            <w:r>
              <w:rPr>
                <w:rFonts w:ascii="Calibri" w:hAnsi="Calibri" w:cs="Calibri"/>
                <w:color w:val="000000"/>
                <w:sz w:val="22"/>
                <w:szCs w:val="22"/>
              </w:rPr>
              <w:t>N1~SJ~CR NAME~1~987654321</w:t>
            </w:r>
          </w:p>
        </w:tc>
        <w:tc>
          <w:tcPr>
            <w:tcW w:w="4535" w:type="dxa"/>
            <w:tcBorders>
              <w:top w:val="nil"/>
              <w:left w:val="nil"/>
              <w:bottom w:val="single" w:sz="4" w:space="0" w:color="auto"/>
              <w:right w:val="single" w:sz="4" w:space="0" w:color="auto"/>
            </w:tcBorders>
            <w:shd w:val="clear" w:color="auto" w:fill="auto"/>
            <w:hideMark/>
          </w:tcPr>
          <w:p w14:paraId="1FFF8DEA" w14:textId="77777777" w:rsidR="0067604E" w:rsidRDefault="0067604E">
            <w:pPr>
              <w:rPr>
                <w:rFonts w:ascii="Calibri" w:hAnsi="Calibri" w:cs="Calibri"/>
                <w:color w:val="000000"/>
                <w:sz w:val="22"/>
                <w:szCs w:val="22"/>
              </w:rPr>
            </w:pPr>
            <w:r>
              <w:rPr>
                <w:rFonts w:ascii="Calibri" w:hAnsi="Calibri" w:cs="Calibri"/>
                <w:color w:val="000000"/>
                <w:sz w:val="22"/>
                <w:szCs w:val="22"/>
              </w:rPr>
              <w:t>CR Name and DUNS Number</w:t>
            </w:r>
          </w:p>
        </w:tc>
      </w:tr>
      <w:tr w:rsidR="0067604E" w14:paraId="2AC1D175" w14:textId="77777777" w:rsidTr="00EA273F">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072CE2C" w14:textId="77777777" w:rsidR="0067604E" w:rsidRDefault="0067604E">
            <w:pPr>
              <w:rPr>
                <w:rFonts w:ascii="Calibri" w:hAnsi="Calibri" w:cs="Calibri"/>
                <w:color w:val="000000"/>
                <w:sz w:val="22"/>
                <w:szCs w:val="22"/>
              </w:rPr>
            </w:pPr>
            <w:r>
              <w:rPr>
                <w:rFonts w:ascii="Calibri" w:hAnsi="Calibri" w:cs="Calibri"/>
                <w:color w:val="000000"/>
                <w:sz w:val="22"/>
                <w:szCs w:val="22"/>
              </w:rPr>
              <w:t>LIN~1~SH~EL~SH~CE~SH~HU</w:t>
            </w:r>
          </w:p>
        </w:tc>
        <w:tc>
          <w:tcPr>
            <w:tcW w:w="4535" w:type="dxa"/>
            <w:tcBorders>
              <w:top w:val="nil"/>
              <w:left w:val="nil"/>
              <w:bottom w:val="single" w:sz="4" w:space="0" w:color="auto"/>
              <w:right w:val="single" w:sz="4" w:space="0" w:color="auto"/>
            </w:tcBorders>
            <w:shd w:val="clear" w:color="auto" w:fill="auto"/>
            <w:hideMark/>
          </w:tcPr>
          <w:p w14:paraId="1F5C15EC" w14:textId="77777777" w:rsidR="0067604E" w:rsidRDefault="0067604E">
            <w:pPr>
              <w:rPr>
                <w:rFonts w:ascii="Calibri" w:hAnsi="Calibri" w:cs="Calibri"/>
                <w:color w:val="000000"/>
                <w:sz w:val="22"/>
                <w:szCs w:val="22"/>
              </w:rPr>
            </w:pPr>
            <w:r>
              <w:rPr>
                <w:rFonts w:ascii="Calibri" w:hAnsi="Calibri" w:cs="Calibri"/>
                <w:color w:val="000000"/>
                <w:sz w:val="22"/>
                <w:szCs w:val="22"/>
              </w:rPr>
              <w:t xml:space="preserve">Cycle Switch and Historical Summarized Usage Request </w:t>
            </w:r>
          </w:p>
        </w:tc>
      </w:tr>
      <w:tr w:rsidR="0067604E" w14:paraId="34E957A8" w14:textId="77777777" w:rsidTr="00EA273F">
        <w:trPr>
          <w:trHeight w:val="300"/>
        </w:trPr>
        <w:tc>
          <w:tcPr>
            <w:tcW w:w="360" w:type="dxa"/>
            <w:tcBorders>
              <w:top w:val="nil"/>
              <w:left w:val="nil"/>
              <w:bottom w:val="nil"/>
              <w:right w:val="single" w:sz="4" w:space="0" w:color="auto"/>
            </w:tcBorders>
            <w:shd w:val="clear" w:color="auto" w:fill="auto"/>
            <w:hideMark/>
          </w:tcPr>
          <w:p w14:paraId="688D3D5C"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0D77D3AF" w14:textId="77777777" w:rsidR="0067604E" w:rsidRDefault="0067604E">
            <w:pPr>
              <w:rPr>
                <w:rFonts w:ascii="Calibri" w:hAnsi="Calibri" w:cs="Calibri"/>
                <w:color w:val="000000"/>
                <w:sz w:val="22"/>
                <w:szCs w:val="22"/>
              </w:rPr>
            </w:pPr>
            <w:r>
              <w:rPr>
                <w:rFonts w:ascii="Calibri" w:hAnsi="Calibri" w:cs="Calibri"/>
                <w:color w:val="000000"/>
                <w:sz w:val="22"/>
                <w:szCs w:val="22"/>
              </w:rPr>
              <w:t>ASI~WQ~101</w:t>
            </w:r>
          </w:p>
        </w:tc>
        <w:tc>
          <w:tcPr>
            <w:tcW w:w="4535" w:type="dxa"/>
            <w:tcBorders>
              <w:top w:val="nil"/>
              <w:left w:val="nil"/>
              <w:bottom w:val="single" w:sz="4" w:space="0" w:color="auto"/>
              <w:right w:val="single" w:sz="4" w:space="0" w:color="auto"/>
            </w:tcBorders>
            <w:shd w:val="clear" w:color="auto" w:fill="auto"/>
            <w:hideMark/>
          </w:tcPr>
          <w:p w14:paraId="49008B35" w14:textId="77777777" w:rsidR="0067604E" w:rsidRDefault="0067604E">
            <w:pPr>
              <w:rPr>
                <w:rFonts w:ascii="Calibri" w:hAnsi="Calibri" w:cs="Calibri"/>
                <w:color w:val="000000"/>
                <w:sz w:val="22"/>
                <w:szCs w:val="22"/>
              </w:rPr>
            </w:pPr>
            <w:r>
              <w:rPr>
                <w:rFonts w:ascii="Calibri" w:hAnsi="Calibri" w:cs="Calibri"/>
                <w:color w:val="000000"/>
                <w:sz w:val="22"/>
                <w:szCs w:val="22"/>
              </w:rPr>
              <w:t>Accept Change in CR</w:t>
            </w:r>
          </w:p>
        </w:tc>
      </w:tr>
      <w:tr w:rsidR="0067604E" w14:paraId="6E5779D2" w14:textId="77777777" w:rsidTr="00EA273F">
        <w:trPr>
          <w:trHeight w:val="300"/>
        </w:trPr>
        <w:tc>
          <w:tcPr>
            <w:tcW w:w="360" w:type="dxa"/>
            <w:tcBorders>
              <w:top w:val="nil"/>
              <w:left w:val="nil"/>
              <w:bottom w:val="nil"/>
              <w:right w:val="single" w:sz="4" w:space="0" w:color="auto"/>
            </w:tcBorders>
            <w:shd w:val="clear" w:color="auto" w:fill="auto"/>
            <w:hideMark/>
          </w:tcPr>
          <w:p w14:paraId="76D494FB"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54644FED" w14:textId="77777777" w:rsidR="0067604E" w:rsidRDefault="0067604E">
            <w:pPr>
              <w:rPr>
                <w:rFonts w:ascii="Calibri" w:hAnsi="Calibri" w:cs="Calibri"/>
                <w:color w:val="000000"/>
                <w:sz w:val="22"/>
                <w:szCs w:val="22"/>
              </w:rPr>
            </w:pPr>
            <w:r>
              <w:rPr>
                <w:rFonts w:ascii="Calibri" w:hAnsi="Calibri" w:cs="Calibri"/>
                <w:color w:val="000000"/>
                <w:sz w:val="22"/>
                <w:szCs w:val="22"/>
              </w:rPr>
              <w:t>REF~AQ~A</w:t>
            </w:r>
          </w:p>
        </w:tc>
        <w:tc>
          <w:tcPr>
            <w:tcW w:w="4535" w:type="dxa"/>
            <w:tcBorders>
              <w:top w:val="nil"/>
              <w:left w:val="nil"/>
              <w:bottom w:val="single" w:sz="4" w:space="0" w:color="auto"/>
              <w:right w:val="single" w:sz="4" w:space="0" w:color="auto"/>
            </w:tcBorders>
            <w:shd w:val="clear" w:color="auto" w:fill="auto"/>
            <w:hideMark/>
          </w:tcPr>
          <w:p w14:paraId="275B22EC" w14:textId="77777777" w:rsidR="0067604E" w:rsidRDefault="0067604E">
            <w:pPr>
              <w:rPr>
                <w:rFonts w:ascii="Calibri" w:hAnsi="Calibri" w:cs="Calibri"/>
                <w:color w:val="000000"/>
                <w:sz w:val="22"/>
                <w:szCs w:val="22"/>
              </w:rPr>
            </w:pPr>
            <w:r>
              <w:rPr>
                <w:rFonts w:ascii="Calibri" w:hAnsi="Calibri" w:cs="Calibri"/>
                <w:color w:val="000000"/>
                <w:sz w:val="22"/>
                <w:szCs w:val="22"/>
              </w:rPr>
              <w:t>Distribution Loss Factor</w:t>
            </w:r>
          </w:p>
        </w:tc>
      </w:tr>
      <w:tr w:rsidR="0067604E" w14:paraId="6E6006A0" w14:textId="77777777" w:rsidTr="00EA273F">
        <w:trPr>
          <w:trHeight w:val="345"/>
        </w:trPr>
        <w:tc>
          <w:tcPr>
            <w:tcW w:w="360" w:type="dxa"/>
            <w:tcBorders>
              <w:top w:val="nil"/>
              <w:left w:val="nil"/>
              <w:bottom w:val="nil"/>
              <w:right w:val="single" w:sz="4" w:space="0" w:color="auto"/>
            </w:tcBorders>
            <w:shd w:val="clear" w:color="auto" w:fill="auto"/>
            <w:hideMark/>
          </w:tcPr>
          <w:p w14:paraId="2CE94F12"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0D8B4108" w14:textId="77777777" w:rsidR="0067604E" w:rsidRDefault="0067604E">
            <w:pPr>
              <w:rPr>
                <w:rFonts w:ascii="Calibri" w:hAnsi="Calibri" w:cs="Calibri"/>
                <w:color w:val="000000"/>
                <w:sz w:val="22"/>
                <w:szCs w:val="22"/>
              </w:rPr>
            </w:pPr>
            <w:r>
              <w:rPr>
                <w:rFonts w:ascii="Calibri" w:hAnsi="Calibri" w:cs="Calibri"/>
                <w:color w:val="000000"/>
                <w:sz w:val="22"/>
                <w:szCs w:val="22"/>
              </w:rPr>
              <w:t>REF~SU~Y~CCC</w:t>
            </w:r>
          </w:p>
        </w:tc>
        <w:tc>
          <w:tcPr>
            <w:tcW w:w="4535" w:type="dxa"/>
            <w:tcBorders>
              <w:top w:val="nil"/>
              <w:left w:val="nil"/>
              <w:bottom w:val="single" w:sz="4" w:space="0" w:color="auto"/>
              <w:right w:val="single" w:sz="4" w:space="0" w:color="auto"/>
            </w:tcBorders>
            <w:shd w:val="clear" w:color="auto" w:fill="auto"/>
            <w:hideMark/>
          </w:tcPr>
          <w:p w14:paraId="324A7B11" w14:textId="77777777" w:rsidR="0067604E" w:rsidRDefault="0067604E">
            <w:pPr>
              <w:rPr>
                <w:rFonts w:ascii="Calibri" w:hAnsi="Calibri" w:cs="Calibri"/>
                <w:color w:val="000000"/>
                <w:sz w:val="22"/>
                <w:szCs w:val="22"/>
              </w:rPr>
            </w:pPr>
            <w:r>
              <w:rPr>
                <w:rFonts w:ascii="Calibri" w:hAnsi="Calibri" w:cs="Calibri"/>
                <w:color w:val="000000"/>
                <w:sz w:val="22"/>
                <w:szCs w:val="22"/>
              </w:rPr>
              <w:t>Special Needs Indicator, Special Needs Customer Status</w:t>
            </w:r>
          </w:p>
        </w:tc>
      </w:tr>
      <w:tr w:rsidR="0067604E" w14:paraId="4BA83FD8" w14:textId="77777777" w:rsidTr="00EA273F">
        <w:trPr>
          <w:trHeight w:val="300"/>
        </w:trPr>
        <w:tc>
          <w:tcPr>
            <w:tcW w:w="360" w:type="dxa"/>
            <w:tcBorders>
              <w:top w:val="nil"/>
              <w:left w:val="nil"/>
              <w:bottom w:val="nil"/>
              <w:right w:val="nil"/>
            </w:tcBorders>
            <w:shd w:val="clear" w:color="auto" w:fill="auto"/>
            <w:hideMark/>
          </w:tcPr>
          <w:p w14:paraId="74EB24F4" w14:textId="77777777" w:rsidR="0067604E" w:rsidRDefault="0067604E">
            <w:pPr>
              <w:rPr>
                <w:rFonts w:ascii="Calibri" w:hAnsi="Calibri" w:cs="Calibri"/>
                <w:color w:val="000000"/>
                <w:sz w:val="22"/>
                <w:szCs w:val="22"/>
              </w:rPr>
            </w:pPr>
          </w:p>
        </w:tc>
        <w:tc>
          <w:tcPr>
            <w:tcW w:w="424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BF59627" w14:textId="77777777" w:rsidR="0067604E" w:rsidRDefault="0067604E">
            <w:pPr>
              <w:rPr>
                <w:rFonts w:ascii="Calibri" w:hAnsi="Calibri" w:cs="Calibri"/>
                <w:color w:val="000000"/>
                <w:sz w:val="22"/>
                <w:szCs w:val="22"/>
              </w:rPr>
            </w:pPr>
            <w:r>
              <w:rPr>
                <w:rFonts w:ascii="Calibri" w:hAnsi="Calibri" w:cs="Calibri"/>
                <w:color w:val="000000"/>
                <w:sz w:val="22"/>
                <w:szCs w:val="22"/>
              </w:rPr>
              <w:t>REF~MR~AMSR</w:t>
            </w:r>
          </w:p>
        </w:tc>
        <w:tc>
          <w:tcPr>
            <w:tcW w:w="4535" w:type="dxa"/>
            <w:tcBorders>
              <w:top w:val="nil"/>
              <w:left w:val="nil"/>
              <w:bottom w:val="single" w:sz="4" w:space="0" w:color="auto"/>
              <w:right w:val="single" w:sz="4" w:space="0" w:color="auto"/>
            </w:tcBorders>
            <w:shd w:val="clear" w:color="auto" w:fill="auto"/>
            <w:hideMark/>
          </w:tcPr>
          <w:p w14:paraId="178E5D91" w14:textId="77777777" w:rsidR="0067604E" w:rsidRDefault="0067604E">
            <w:pPr>
              <w:rPr>
                <w:rFonts w:ascii="Calibri" w:hAnsi="Calibri" w:cs="Calibri"/>
                <w:color w:val="000000"/>
                <w:sz w:val="22"/>
                <w:szCs w:val="22"/>
              </w:rPr>
            </w:pPr>
            <w:r>
              <w:rPr>
                <w:rFonts w:ascii="Calibri" w:hAnsi="Calibri" w:cs="Calibri"/>
                <w:color w:val="000000"/>
                <w:sz w:val="22"/>
                <w:szCs w:val="22"/>
              </w:rPr>
              <w:t>AMS Indicator</w:t>
            </w:r>
          </w:p>
        </w:tc>
      </w:tr>
      <w:tr w:rsidR="0067604E" w14:paraId="341B9D58" w14:textId="77777777" w:rsidTr="00EA273F">
        <w:trPr>
          <w:trHeight w:val="300"/>
        </w:trPr>
        <w:tc>
          <w:tcPr>
            <w:tcW w:w="360" w:type="dxa"/>
            <w:tcBorders>
              <w:top w:val="nil"/>
              <w:left w:val="nil"/>
              <w:bottom w:val="nil"/>
              <w:right w:val="single" w:sz="4" w:space="0" w:color="auto"/>
            </w:tcBorders>
            <w:shd w:val="clear" w:color="auto" w:fill="auto"/>
            <w:hideMark/>
          </w:tcPr>
          <w:p w14:paraId="10A615D7"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4EA0A0D0" w14:textId="77777777" w:rsidR="0067604E" w:rsidRDefault="0067604E">
            <w:pPr>
              <w:rPr>
                <w:rFonts w:ascii="Calibri" w:hAnsi="Calibri" w:cs="Calibri"/>
                <w:color w:val="000000"/>
                <w:sz w:val="22"/>
                <w:szCs w:val="22"/>
              </w:rPr>
            </w:pPr>
            <w:r>
              <w:rPr>
                <w:rFonts w:ascii="Calibri" w:hAnsi="Calibri" w:cs="Calibri"/>
                <w:color w:val="000000"/>
                <w:sz w:val="22"/>
                <w:szCs w:val="22"/>
              </w:rPr>
              <w:t>REF~PTC~01</w:t>
            </w:r>
          </w:p>
        </w:tc>
        <w:tc>
          <w:tcPr>
            <w:tcW w:w="4535" w:type="dxa"/>
            <w:tcBorders>
              <w:top w:val="nil"/>
              <w:left w:val="nil"/>
              <w:bottom w:val="single" w:sz="4" w:space="0" w:color="auto"/>
              <w:right w:val="single" w:sz="4" w:space="0" w:color="auto"/>
            </w:tcBorders>
            <w:shd w:val="clear" w:color="auto" w:fill="auto"/>
            <w:hideMark/>
          </w:tcPr>
          <w:p w14:paraId="03461EE3" w14:textId="77777777" w:rsidR="0067604E" w:rsidRDefault="0067604E">
            <w:pPr>
              <w:rPr>
                <w:rFonts w:ascii="Calibri" w:hAnsi="Calibri" w:cs="Calibri"/>
                <w:color w:val="000000"/>
                <w:sz w:val="22"/>
                <w:szCs w:val="22"/>
              </w:rPr>
            </w:pPr>
            <w:r>
              <w:rPr>
                <w:rFonts w:ascii="Calibri" w:hAnsi="Calibri" w:cs="Calibri"/>
                <w:color w:val="000000"/>
                <w:sz w:val="22"/>
                <w:szCs w:val="22"/>
              </w:rPr>
              <w:t>Premise Type</w:t>
            </w:r>
          </w:p>
        </w:tc>
      </w:tr>
      <w:tr w:rsidR="0067604E" w14:paraId="1F7678F0" w14:textId="77777777" w:rsidTr="00EA273F">
        <w:trPr>
          <w:trHeight w:val="300"/>
        </w:trPr>
        <w:tc>
          <w:tcPr>
            <w:tcW w:w="360" w:type="dxa"/>
            <w:tcBorders>
              <w:top w:val="nil"/>
              <w:left w:val="nil"/>
              <w:bottom w:val="nil"/>
              <w:right w:val="single" w:sz="4" w:space="0" w:color="auto"/>
            </w:tcBorders>
            <w:shd w:val="clear" w:color="auto" w:fill="auto"/>
            <w:hideMark/>
          </w:tcPr>
          <w:p w14:paraId="226FF943"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3CBA43FA" w14:textId="77777777" w:rsidR="0067604E" w:rsidRDefault="0067604E">
            <w:pPr>
              <w:rPr>
                <w:rFonts w:ascii="Calibri" w:hAnsi="Calibri" w:cs="Calibri"/>
                <w:color w:val="000000"/>
                <w:sz w:val="22"/>
                <w:szCs w:val="22"/>
              </w:rPr>
            </w:pPr>
            <w:r>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50CE8FFB" w14:textId="77777777" w:rsidR="0067604E" w:rsidRDefault="0067604E">
            <w:pPr>
              <w:rPr>
                <w:rFonts w:ascii="Calibri" w:hAnsi="Calibri" w:cs="Calibri"/>
                <w:color w:val="000000"/>
                <w:sz w:val="22"/>
                <w:szCs w:val="22"/>
              </w:rPr>
            </w:pPr>
            <w:r>
              <w:rPr>
                <w:rFonts w:ascii="Calibri" w:hAnsi="Calibri" w:cs="Calibri"/>
                <w:color w:val="000000"/>
                <w:sz w:val="22"/>
                <w:szCs w:val="22"/>
              </w:rPr>
              <w:t>ESI ID</w:t>
            </w:r>
          </w:p>
        </w:tc>
      </w:tr>
      <w:tr w:rsidR="0067604E" w14:paraId="6F70B206" w14:textId="77777777" w:rsidTr="00EA273F">
        <w:trPr>
          <w:trHeight w:val="300"/>
        </w:trPr>
        <w:tc>
          <w:tcPr>
            <w:tcW w:w="360" w:type="dxa"/>
            <w:tcBorders>
              <w:top w:val="nil"/>
              <w:left w:val="nil"/>
              <w:bottom w:val="nil"/>
              <w:right w:val="single" w:sz="4" w:space="0" w:color="auto"/>
            </w:tcBorders>
            <w:shd w:val="clear" w:color="auto" w:fill="auto"/>
            <w:hideMark/>
          </w:tcPr>
          <w:p w14:paraId="1F0A401E"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674A89D3" w14:textId="77777777" w:rsidR="0067604E" w:rsidRDefault="0067604E">
            <w:pPr>
              <w:rPr>
                <w:rFonts w:ascii="Calibri" w:hAnsi="Calibri" w:cs="Calibri"/>
                <w:color w:val="000000"/>
                <w:sz w:val="22"/>
                <w:szCs w:val="22"/>
              </w:rPr>
            </w:pPr>
            <w:r>
              <w:rPr>
                <w:rFonts w:ascii="Calibri" w:hAnsi="Calibri" w:cs="Calibri"/>
                <w:color w:val="000000"/>
                <w:sz w:val="22"/>
                <w:szCs w:val="22"/>
              </w:rPr>
              <w:t>REF~SPL~~ST1</w:t>
            </w:r>
          </w:p>
        </w:tc>
        <w:tc>
          <w:tcPr>
            <w:tcW w:w="4535" w:type="dxa"/>
            <w:tcBorders>
              <w:top w:val="nil"/>
              <w:left w:val="nil"/>
              <w:bottom w:val="single" w:sz="4" w:space="0" w:color="auto"/>
              <w:right w:val="single" w:sz="4" w:space="0" w:color="auto"/>
            </w:tcBorders>
            <w:shd w:val="clear" w:color="auto" w:fill="auto"/>
            <w:hideMark/>
          </w:tcPr>
          <w:p w14:paraId="31965612" w14:textId="77777777" w:rsidR="0067604E" w:rsidRDefault="0067604E">
            <w:pPr>
              <w:rPr>
                <w:rFonts w:ascii="Calibri" w:hAnsi="Calibri" w:cs="Calibri"/>
                <w:color w:val="000000"/>
                <w:sz w:val="22"/>
                <w:szCs w:val="22"/>
              </w:rPr>
            </w:pPr>
            <w:r>
              <w:rPr>
                <w:rFonts w:ascii="Calibri" w:hAnsi="Calibri" w:cs="Calibri"/>
                <w:color w:val="000000"/>
                <w:sz w:val="22"/>
                <w:szCs w:val="22"/>
              </w:rPr>
              <w:t>Substation ID</w:t>
            </w:r>
          </w:p>
        </w:tc>
      </w:tr>
      <w:tr w:rsidR="0067604E" w14:paraId="158B8DDC" w14:textId="77777777" w:rsidTr="00EA273F">
        <w:trPr>
          <w:trHeight w:val="300"/>
        </w:trPr>
        <w:tc>
          <w:tcPr>
            <w:tcW w:w="360" w:type="dxa"/>
            <w:tcBorders>
              <w:top w:val="nil"/>
              <w:left w:val="nil"/>
              <w:bottom w:val="nil"/>
              <w:right w:val="single" w:sz="4" w:space="0" w:color="auto"/>
            </w:tcBorders>
            <w:shd w:val="clear" w:color="auto" w:fill="auto"/>
            <w:hideMark/>
          </w:tcPr>
          <w:p w14:paraId="516A86F1"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7EC7A1A4" w14:textId="77777777" w:rsidR="0067604E" w:rsidRDefault="0067604E">
            <w:pPr>
              <w:rPr>
                <w:rFonts w:ascii="Calibri" w:hAnsi="Calibri" w:cs="Calibri"/>
                <w:color w:val="000000"/>
                <w:sz w:val="22"/>
                <w:szCs w:val="22"/>
              </w:rPr>
            </w:pPr>
            <w:r>
              <w:rPr>
                <w:rFonts w:ascii="Calibri" w:hAnsi="Calibri" w:cs="Calibri"/>
                <w:color w:val="000000"/>
                <w:sz w:val="22"/>
                <w:szCs w:val="22"/>
              </w:rPr>
              <w:t>DTM~036~20100510</w:t>
            </w:r>
          </w:p>
        </w:tc>
        <w:tc>
          <w:tcPr>
            <w:tcW w:w="4535" w:type="dxa"/>
            <w:tcBorders>
              <w:top w:val="nil"/>
              <w:left w:val="nil"/>
              <w:bottom w:val="single" w:sz="4" w:space="0" w:color="auto"/>
              <w:right w:val="single" w:sz="4" w:space="0" w:color="auto"/>
            </w:tcBorders>
            <w:shd w:val="clear" w:color="auto" w:fill="auto"/>
            <w:hideMark/>
          </w:tcPr>
          <w:p w14:paraId="4B910577" w14:textId="77777777" w:rsidR="0067604E" w:rsidRDefault="0067604E">
            <w:pPr>
              <w:rPr>
                <w:rFonts w:ascii="Calibri" w:hAnsi="Calibri" w:cs="Calibri"/>
                <w:color w:val="000000"/>
                <w:sz w:val="22"/>
                <w:szCs w:val="22"/>
              </w:rPr>
            </w:pPr>
            <w:r>
              <w:rPr>
                <w:rFonts w:ascii="Calibri" w:hAnsi="Calibri" w:cs="Calibri"/>
                <w:color w:val="000000"/>
                <w:sz w:val="22"/>
                <w:szCs w:val="22"/>
              </w:rPr>
              <w:t>Expiration Date</w:t>
            </w:r>
          </w:p>
        </w:tc>
      </w:tr>
      <w:tr w:rsidR="0067604E" w14:paraId="5699E74A" w14:textId="77777777" w:rsidTr="00EA273F">
        <w:trPr>
          <w:trHeight w:val="300"/>
        </w:trPr>
        <w:tc>
          <w:tcPr>
            <w:tcW w:w="360" w:type="dxa"/>
            <w:tcBorders>
              <w:top w:val="nil"/>
              <w:left w:val="nil"/>
              <w:bottom w:val="nil"/>
              <w:right w:val="single" w:sz="4" w:space="0" w:color="auto"/>
            </w:tcBorders>
            <w:shd w:val="clear" w:color="auto" w:fill="auto"/>
            <w:hideMark/>
          </w:tcPr>
          <w:p w14:paraId="25CDEC6B"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67F380E3" w14:textId="77777777" w:rsidR="0067604E" w:rsidRDefault="0067604E">
            <w:pPr>
              <w:rPr>
                <w:rFonts w:ascii="Calibri" w:hAnsi="Calibri" w:cs="Calibri"/>
                <w:color w:val="000000"/>
                <w:sz w:val="22"/>
                <w:szCs w:val="22"/>
              </w:rPr>
            </w:pPr>
            <w:r>
              <w:rPr>
                <w:rFonts w:ascii="Calibri" w:hAnsi="Calibri" w:cs="Calibri"/>
                <w:color w:val="000000"/>
                <w:sz w:val="22"/>
                <w:szCs w:val="22"/>
              </w:rPr>
              <w:t>DTM~150~20080510</w:t>
            </w:r>
          </w:p>
        </w:tc>
        <w:tc>
          <w:tcPr>
            <w:tcW w:w="4535" w:type="dxa"/>
            <w:tcBorders>
              <w:top w:val="nil"/>
              <w:left w:val="nil"/>
              <w:bottom w:val="single" w:sz="4" w:space="0" w:color="auto"/>
              <w:right w:val="single" w:sz="4" w:space="0" w:color="auto"/>
            </w:tcBorders>
            <w:shd w:val="clear" w:color="auto" w:fill="auto"/>
            <w:hideMark/>
          </w:tcPr>
          <w:p w14:paraId="03A47144" w14:textId="77777777" w:rsidR="0067604E" w:rsidRDefault="0067604E">
            <w:pPr>
              <w:rPr>
                <w:rFonts w:ascii="Calibri" w:hAnsi="Calibri" w:cs="Calibri"/>
                <w:color w:val="000000"/>
                <w:sz w:val="22"/>
                <w:szCs w:val="22"/>
              </w:rPr>
            </w:pPr>
            <w:r>
              <w:rPr>
                <w:rFonts w:ascii="Calibri" w:hAnsi="Calibri" w:cs="Calibri"/>
                <w:color w:val="000000"/>
                <w:sz w:val="22"/>
                <w:szCs w:val="22"/>
              </w:rPr>
              <w:t>Service Period Start Date</w:t>
            </w:r>
          </w:p>
        </w:tc>
      </w:tr>
      <w:tr w:rsidR="0067604E" w14:paraId="65DCAA8B" w14:textId="77777777" w:rsidTr="00EA273F">
        <w:trPr>
          <w:trHeight w:val="300"/>
        </w:trPr>
        <w:tc>
          <w:tcPr>
            <w:tcW w:w="360" w:type="dxa"/>
            <w:tcBorders>
              <w:top w:val="nil"/>
              <w:left w:val="nil"/>
              <w:bottom w:val="nil"/>
              <w:right w:val="single" w:sz="4" w:space="0" w:color="auto"/>
            </w:tcBorders>
            <w:shd w:val="clear" w:color="auto" w:fill="auto"/>
            <w:hideMark/>
          </w:tcPr>
          <w:p w14:paraId="694AD474"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76C5466C" w14:textId="77777777" w:rsidR="0067604E" w:rsidRDefault="0067604E">
            <w:pPr>
              <w:rPr>
                <w:rFonts w:ascii="Calibri" w:hAnsi="Calibri" w:cs="Calibri"/>
                <w:color w:val="000000"/>
                <w:sz w:val="22"/>
                <w:szCs w:val="22"/>
              </w:rPr>
            </w:pPr>
            <w:r>
              <w:rPr>
                <w:rFonts w:ascii="Calibri" w:hAnsi="Calibri" w:cs="Calibri"/>
                <w:color w:val="000000"/>
                <w:sz w:val="22"/>
                <w:szCs w:val="22"/>
              </w:rPr>
              <w:t>NM1~MQ~3~~~~~~32~TXSET15U1BA1</w:t>
            </w:r>
          </w:p>
        </w:tc>
        <w:tc>
          <w:tcPr>
            <w:tcW w:w="4535" w:type="dxa"/>
            <w:tcBorders>
              <w:top w:val="nil"/>
              <w:left w:val="nil"/>
              <w:bottom w:val="single" w:sz="4" w:space="0" w:color="auto"/>
              <w:right w:val="single" w:sz="4" w:space="0" w:color="auto"/>
            </w:tcBorders>
            <w:shd w:val="clear" w:color="auto" w:fill="auto"/>
            <w:hideMark/>
          </w:tcPr>
          <w:p w14:paraId="092B86BD" w14:textId="77777777" w:rsidR="0067604E" w:rsidRDefault="0067604E">
            <w:pPr>
              <w:rPr>
                <w:rFonts w:ascii="Calibri" w:hAnsi="Calibri" w:cs="Calibri"/>
                <w:color w:val="000000"/>
                <w:sz w:val="22"/>
                <w:szCs w:val="22"/>
              </w:rPr>
            </w:pPr>
            <w:r>
              <w:rPr>
                <w:rFonts w:ascii="Calibri" w:hAnsi="Calibri" w:cs="Calibri"/>
                <w:color w:val="000000"/>
                <w:sz w:val="22"/>
                <w:szCs w:val="22"/>
              </w:rPr>
              <w:t>Meter Location, Meter Number</w:t>
            </w:r>
          </w:p>
        </w:tc>
      </w:tr>
      <w:tr w:rsidR="0067604E" w14:paraId="5EA0F962" w14:textId="77777777" w:rsidTr="00EA273F">
        <w:trPr>
          <w:trHeight w:val="300"/>
        </w:trPr>
        <w:tc>
          <w:tcPr>
            <w:tcW w:w="360" w:type="dxa"/>
            <w:tcBorders>
              <w:top w:val="nil"/>
              <w:left w:val="nil"/>
              <w:bottom w:val="nil"/>
              <w:right w:val="nil"/>
            </w:tcBorders>
            <w:shd w:val="clear" w:color="auto" w:fill="auto"/>
            <w:hideMark/>
          </w:tcPr>
          <w:p w14:paraId="5D8784F0"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3303E15A"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36E8FE55" w14:textId="77777777" w:rsidR="0067604E" w:rsidRDefault="0067604E">
            <w:pPr>
              <w:rPr>
                <w:rFonts w:ascii="Calibri" w:hAnsi="Calibri" w:cs="Calibri"/>
                <w:color w:val="000000"/>
                <w:sz w:val="22"/>
                <w:szCs w:val="22"/>
              </w:rPr>
            </w:pPr>
            <w:r>
              <w:rPr>
                <w:rFonts w:ascii="Calibri" w:hAnsi="Calibri" w:cs="Calibri"/>
                <w:color w:val="000000"/>
                <w:sz w:val="22"/>
                <w:szCs w:val="22"/>
              </w:rPr>
              <w:t>REF~4P~1.0~KHMON~TU^51</w:t>
            </w:r>
          </w:p>
        </w:tc>
        <w:tc>
          <w:tcPr>
            <w:tcW w:w="4535" w:type="dxa"/>
            <w:tcBorders>
              <w:top w:val="nil"/>
              <w:left w:val="nil"/>
              <w:bottom w:val="single" w:sz="4" w:space="0" w:color="auto"/>
              <w:right w:val="single" w:sz="4" w:space="0" w:color="auto"/>
            </w:tcBorders>
            <w:shd w:val="clear" w:color="auto" w:fill="auto"/>
            <w:hideMark/>
          </w:tcPr>
          <w:p w14:paraId="2371C50B" w14:textId="77777777" w:rsidR="0067604E" w:rsidRDefault="0067604E">
            <w:pPr>
              <w:rPr>
                <w:rFonts w:ascii="Calibri" w:hAnsi="Calibri" w:cs="Calibri"/>
                <w:color w:val="000000"/>
                <w:sz w:val="22"/>
                <w:szCs w:val="22"/>
              </w:rPr>
            </w:pPr>
            <w:r>
              <w:rPr>
                <w:rFonts w:ascii="Calibri" w:hAnsi="Calibri" w:cs="Calibri"/>
                <w:color w:val="000000"/>
                <w:sz w:val="22"/>
                <w:szCs w:val="22"/>
              </w:rPr>
              <w:t>Meter Multiplier, Total</w:t>
            </w:r>
          </w:p>
        </w:tc>
      </w:tr>
      <w:tr w:rsidR="0067604E" w14:paraId="0344C548" w14:textId="77777777" w:rsidTr="00EA273F">
        <w:trPr>
          <w:trHeight w:val="300"/>
        </w:trPr>
        <w:tc>
          <w:tcPr>
            <w:tcW w:w="360" w:type="dxa"/>
            <w:tcBorders>
              <w:top w:val="nil"/>
              <w:left w:val="nil"/>
              <w:bottom w:val="nil"/>
              <w:right w:val="nil"/>
            </w:tcBorders>
            <w:shd w:val="clear" w:color="auto" w:fill="auto"/>
            <w:hideMark/>
          </w:tcPr>
          <w:p w14:paraId="608BFBE4"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754B4B1E"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648DB050" w14:textId="77777777" w:rsidR="0067604E" w:rsidRDefault="0067604E">
            <w:pPr>
              <w:rPr>
                <w:rFonts w:ascii="Calibri" w:hAnsi="Calibri" w:cs="Calibri"/>
                <w:color w:val="000000"/>
                <w:sz w:val="22"/>
                <w:szCs w:val="22"/>
              </w:rPr>
            </w:pPr>
            <w:r>
              <w:rPr>
                <w:rFonts w:ascii="Calibri" w:hAnsi="Calibri" w:cs="Calibri"/>
                <w:color w:val="000000"/>
                <w:sz w:val="22"/>
                <w:szCs w:val="22"/>
              </w:rPr>
              <w:t>REF~IX~4.0~KHMON~TU^51</w:t>
            </w:r>
          </w:p>
        </w:tc>
        <w:tc>
          <w:tcPr>
            <w:tcW w:w="4535" w:type="dxa"/>
            <w:tcBorders>
              <w:top w:val="nil"/>
              <w:left w:val="nil"/>
              <w:bottom w:val="single" w:sz="4" w:space="0" w:color="auto"/>
              <w:right w:val="single" w:sz="4" w:space="0" w:color="auto"/>
            </w:tcBorders>
            <w:shd w:val="clear" w:color="auto" w:fill="auto"/>
            <w:hideMark/>
          </w:tcPr>
          <w:p w14:paraId="2AB1D4FD" w14:textId="77777777" w:rsidR="0067604E" w:rsidRDefault="0067604E">
            <w:pPr>
              <w:rPr>
                <w:rFonts w:ascii="Calibri" w:hAnsi="Calibri" w:cs="Calibri"/>
                <w:color w:val="000000"/>
                <w:sz w:val="22"/>
                <w:szCs w:val="22"/>
              </w:rPr>
            </w:pPr>
            <w:r>
              <w:rPr>
                <w:rFonts w:ascii="Calibri" w:hAnsi="Calibri" w:cs="Calibri"/>
                <w:color w:val="000000"/>
                <w:sz w:val="22"/>
                <w:szCs w:val="22"/>
              </w:rPr>
              <w:t>Number of Dials, Total</w:t>
            </w:r>
          </w:p>
        </w:tc>
      </w:tr>
      <w:tr w:rsidR="0067604E" w14:paraId="4C4CBC8E" w14:textId="77777777" w:rsidTr="00EA273F">
        <w:trPr>
          <w:trHeight w:val="600"/>
        </w:trPr>
        <w:tc>
          <w:tcPr>
            <w:tcW w:w="360" w:type="dxa"/>
            <w:tcBorders>
              <w:top w:val="nil"/>
              <w:left w:val="nil"/>
              <w:bottom w:val="nil"/>
              <w:right w:val="nil"/>
            </w:tcBorders>
            <w:shd w:val="clear" w:color="auto" w:fill="auto"/>
            <w:hideMark/>
          </w:tcPr>
          <w:p w14:paraId="005106B2"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3F7A7C3C"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58FCE2A8" w14:textId="77777777" w:rsidR="0067604E" w:rsidRDefault="0067604E">
            <w:pPr>
              <w:rPr>
                <w:rFonts w:ascii="Calibri" w:hAnsi="Calibri" w:cs="Calibri"/>
                <w:color w:val="000000"/>
                <w:sz w:val="22"/>
                <w:szCs w:val="22"/>
              </w:rPr>
            </w:pPr>
            <w:r>
              <w:rPr>
                <w:rFonts w:ascii="Calibri" w:hAnsi="Calibri" w:cs="Calibri"/>
                <w:color w:val="000000"/>
                <w:sz w:val="22"/>
                <w:szCs w:val="22"/>
              </w:rPr>
              <w:t>REF~LO~RESHIWR_WEST_NIDR_NWS_NOTOU</w:t>
            </w:r>
          </w:p>
        </w:tc>
        <w:tc>
          <w:tcPr>
            <w:tcW w:w="4535" w:type="dxa"/>
            <w:tcBorders>
              <w:top w:val="nil"/>
              <w:left w:val="nil"/>
              <w:bottom w:val="single" w:sz="4" w:space="0" w:color="auto"/>
              <w:right w:val="single" w:sz="4" w:space="0" w:color="auto"/>
            </w:tcBorders>
            <w:shd w:val="clear" w:color="auto" w:fill="auto"/>
            <w:hideMark/>
          </w:tcPr>
          <w:p w14:paraId="789020F1" w14:textId="77777777" w:rsidR="0067604E" w:rsidRDefault="0067604E">
            <w:pPr>
              <w:rPr>
                <w:rFonts w:ascii="Calibri" w:hAnsi="Calibri" w:cs="Calibri"/>
                <w:color w:val="000000"/>
                <w:sz w:val="22"/>
                <w:szCs w:val="22"/>
              </w:rPr>
            </w:pPr>
            <w:r>
              <w:rPr>
                <w:rFonts w:ascii="Calibri" w:hAnsi="Calibri" w:cs="Calibri"/>
                <w:color w:val="000000"/>
                <w:sz w:val="22"/>
                <w:szCs w:val="22"/>
              </w:rPr>
              <w:t>Load Profile</w:t>
            </w:r>
          </w:p>
        </w:tc>
      </w:tr>
      <w:tr w:rsidR="0067604E" w14:paraId="562C058C" w14:textId="77777777" w:rsidTr="00EA273F">
        <w:trPr>
          <w:trHeight w:val="300"/>
        </w:trPr>
        <w:tc>
          <w:tcPr>
            <w:tcW w:w="360" w:type="dxa"/>
            <w:tcBorders>
              <w:top w:val="nil"/>
              <w:left w:val="nil"/>
              <w:bottom w:val="nil"/>
              <w:right w:val="nil"/>
            </w:tcBorders>
            <w:shd w:val="clear" w:color="auto" w:fill="auto"/>
            <w:hideMark/>
          </w:tcPr>
          <w:p w14:paraId="36EA68EE"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59C84807"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73801F03" w14:textId="77777777" w:rsidR="0067604E" w:rsidRDefault="0067604E">
            <w:pPr>
              <w:rPr>
                <w:rFonts w:ascii="Calibri" w:hAnsi="Calibri" w:cs="Calibri"/>
                <w:color w:val="000000"/>
                <w:sz w:val="22"/>
                <w:szCs w:val="22"/>
              </w:rPr>
            </w:pPr>
            <w:r>
              <w:rPr>
                <w:rFonts w:ascii="Calibri" w:hAnsi="Calibri" w:cs="Calibri"/>
                <w:color w:val="000000"/>
                <w:sz w:val="22"/>
                <w:szCs w:val="22"/>
              </w:rPr>
              <w:t>REF~MT~KHMON</w:t>
            </w:r>
          </w:p>
        </w:tc>
        <w:tc>
          <w:tcPr>
            <w:tcW w:w="4535" w:type="dxa"/>
            <w:tcBorders>
              <w:top w:val="nil"/>
              <w:left w:val="nil"/>
              <w:bottom w:val="single" w:sz="4" w:space="0" w:color="auto"/>
              <w:right w:val="single" w:sz="4" w:space="0" w:color="auto"/>
            </w:tcBorders>
            <w:shd w:val="clear" w:color="auto" w:fill="auto"/>
            <w:hideMark/>
          </w:tcPr>
          <w:p w14:paraId="1532BA91" w14:textId="77777777" w:rsidR="0067604E" w:rsidRDefault="0067604E">
            <w:pPr>
              <w:rPr>
                <w:rFonts w:ascii="Calibri" w:hAnsi="Calibri" w:cs="Calibri"/>
                <w:color w:val="000000"/>
                <w:sz w:val="22"/>
                <w:szCs w:val="22"/>
              </w:rPr>
            </w:pPr>
            <w:r>
              <w:rPr>
                <w:rFonts w:ascii="Calibri" w:hAnsi="Calibri" w:cs="Calibri"/>
                <w:color w:val="000000"/>
                <w:sz w:val="22"/>
                <w:szCs w:val="22"/>
              </w:rPr>
              <w:t>Meter Type</w:t>
            </w:r>
          </w:p>
        </w:tc>
      </w:tr>
      <w:tr w:rsidR="0067604E" w14:paraId="40BFF844" w14:textId="77777777" w:rsidTr="00EA273F">
        <w:trPr>
          <w:trHeight w:val="300"/>
        </w:trPr>
        <w:tc>
          <w:tcPr>
            <w:tcW w:w="360" w:type="dxa"/>
            <w:tcBorders>
              <w:top w:val="nil"/>
              <w:left w:val="nil"/>
              <w:bottom w:val="nil"/>
              <w:right w:val="nil"/>
            </w:tcBorders>
            <w:shd w:val="clear" w:color="auto" w:fill="auto"/>
            <w:hideMark/>
          </w:tcPr>
          <w:p w14:paraId="71DDA087"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5E643E9F"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46C34309" w14:textId="77777777" w:rsidR="0067604E" w:rsidRDefault="0067604E">
            <w:pPr>
              <w:rPr>
                <w:rFonts w:ascii="Calibri" w:hAnsi="Calibri" w:cs="Calibri"/>
                <w:color w:val="000000"/>
                <w:sz w:val="22"/>
                <w:szCs w:val="22"/>
              </w:rPr>
            </w:pPr>
            <w:r>
              <w:rPr>
                <w:rFonts w:ascii="Calibri" w:hAnsi="Calibri" w:cs="Calibri"/>
                <w:color w:val="000000"/>
                <w:sz w:val="22"/>
                <w:szCs w:val="22"/>
              </w:rPr>
              <w:t>REF~PR~0</w:t>
            </w:r>
          </w:p>
        </w:tc>
        <w:tc>
          <w:tcPr>
            <w:tcW w:w="4535" w:type="dxa"/>
            <w:tcBorders>
              <w:top w:val="nil"/>
              <w:left w:val="nil"/>
              <w:bottom w:val="single" w:sz="4" w:space="0" w:color="auto"/>
              <w:right w:val="single" w:sz="4" w:space="0" w:color="auto"/>
            </w:tcBorders>
            <w:shd w:val="clear" w:color="auto" w:fill="auto"/>
            <w:hideMark/>
          </w:tcPr>
          <w:p w14:paraId="4BEF91FA" w14:textId="77777777" w:rsidR="0067604E" w:rsidRDefault="0067604E">
            <w:pPr>
              <w:rPr>
                <w:rFonts w:ascii="Calibri" w:hAnsi="Calibri" w:cs="Calibri"/>
                <w:color w:val="000000"/>
                <w:sz w:val="22"/>
                <w:szCs w:val="22"/>
              </w:rPr>
            </w:pPr>
            <w:r>
              <w:rPr>
                <w:rFonts w:ascii="Calibri" w:hAnsi="Calibri" w:cs="Calibri"/>
                <w:color w:val="000000"/>
                <w:sz w:val="22"/>
                <w:szCs w:val="22"/>
              </w:rPr>
              <w:t>TDSP Rate Subclass</w:t>
            </w:r>
          </w:p>
        </w:tc>
      </w:tr>
      <w:tr w:rsidR="0067604E" w14:paraId="427D1533" w14:textId="77777777" w:rsidTr="00EA273F">
        <w:trPr>
          <w:trHeight w:val="300"/>
        </w:trPr>
        <w:tc>
          <w:tcPr>
            <w:tcW w:w="360" w:type="dxa"/>
            <w:tcBorders>
              <w:top w:val="nil"/>
              <w:left w:val="nil"/>
              <w:bottom w:val="nil"/>
              <w:right w:val="nil"/>
            </w:tcBorders>
            <w:shd w:val="clear" w:color="auto" w:fill="auto"/>
            <w:hideMark/>
          </w:tcPr>
          <w:p w14:paraId="1FA41761"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7521B36F"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28EDA94E" w14:textId="77777777" w:rsidR="0067604E" w:rsidRDefault="0067604E">
            <w:pPr>
              <w:rPr>
                <w:rFonts w:ascii="Calibri" w:hAnsi="Calibri" w:cs="Calibri"/>
                <w:color w:val="000000"/>
                <w:sz w:val="22"/>
                <w:szCs w:val="22"/>
              </w:rPr>
            </w:pPr>
            <w:r>
              <w:rPr>
                <w:rFonts w:ascii="Calibri" w:hAnsi="Calibri" w:cs="Calibri"/>
                <w:color w:val="000000"/>
                <w:sz w:val="22"/>
                <w:szCs w:val="22"/>
              </w:rPr>
              <w:t>REF~NH~00</w:t>
            </w:r>
          </w:p>
        </w:tc>
        <w:tc>
          <w:tcPr>
            <w:tcW w:w="4535" w:type="dxa"/>
            <w:tcBorders>
              <w:top w:val="nil"/>
              <w:left w:val="nil"/>
              <w:bottom w:val="single" w:sz="4" w:space="0" w:color="auto"/>
              <w:right w:val="single" w:sz="4" w:space="0" w:color="auto"/>
            </w:tcBorders>
            <w:shd w:val="clear" w:color="auto" w:fill="auto"/>
            <w:hideMark/>
          </w:tcPr>
          <w:p w14:paraId="4084D21A" w14:textId="77777777" w:rsidR="0067604E" w:rsidRDefault="0067604E">
            <w:pPr>
              <w:rPr>
                <w:rFonts w:ascii="Calibri" w:hAnsi="Calibri" w:cs="Calibri"/>
                <w:color w:val="000000"/>
                <w:sz w:val="22"/>
                <w:szCs w:val="22"/>
              </w:rPr>
            </w:pPr>
            <w:r>
              <w:rPr>
                <w:rFonts w:ascii="Calibri" w:hAnsi="Calibri" w:cs="Calibri"/>
                <w:color w:val="000000"/>
                <w:sz w:val="22"/>
                <w:szCs w:val="22"/>
              </w:rPr>
              <w:t>TDSP Rate Class</w:t>
            </w:r>
          </w:p>
        </w:tc>
      </w:tr>
      <w:tr w:rsidR="0067604E" w14:paraId="0E10B7DD" w14:textId="77777777" w:rsidTr="00EA273F">
        <w:trPr>
          <w:trHeight w:val="300"/>
        </w:trPr>
        <w:tc>
          <w:tcPr>
            <w:tcW w:w="360" w:type="dxa"/>
            <w:tcBorders>
              <w:top w:val="nil"/>
              <w:left w:val="nil"/>
              <w:bottom w:val="nil"/>
              <w:right w:val="nil"/>
            </w:tcBorders>
            <w:shd w:val="clear" w:color="auto" w:fill="auto"/>
            <w:hideMark/>
          </w:tcPr>
          <w:p w14:paraId="53A312A1" w14:textId="77777777" w:rsidR="0067604E" w:rsidRDefault="0067604E">
            <w:pPr>
              <w:rPr>
                <w:rFonts w:ascii="Calibri" w:hAnsi="Calibri" w:cs="Calibri"/>
                <w:color w:val="000000"/>
                <w:sz w:val="22"/>
                <w:szCs w:val="22"/>
              </w:rPr>
            </w:pPr>
          </w:p>
        </w:tc>
        <w:tc>
          <w:tcPr>
            <w:tcW w:w="359" w:type="dxa"/>
            <w:tcBorders>
              <w:top w:val="nil"/>
              <w:left w:val="nil"/>
              <w:bottom w:val="single" w:sz="4" w:space="0" w:color="auto"/>
              <w:right w:val="single" w:sz="4" w:space="0" w:color="auto"/>
            </w:tcBorders>
            <w:shd w:val="clear" w:color="auto" w:fill="auto"/>
            <w:hideMark/>
          </w:tcPr>
          <w:p w14:paraId="320E80CF"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71704243" w14:textId="77777777" w:rsidR="0067604E" w:rsidRDefault="0067604E">
            <w:pPr>
              <w:rPr>
                <w:rFonts w:ascii="Calibri" w:hAnsi="Calibri" w:cs="Calibri"/>
                <w:color w:val="000000"/>
                <w:sz w:val="22"/>
                <w:szCs w:val="22"/>
              </w:rPr>
            </w:pPr>
            <w:r>
              <w:rPr>
                <w:rFonts w:ascii="Calibri" w:hAnsi="Calibri" w:cs="Calibri"/>
                <w:color w:val="000000"/>
                <w:sz w:val="22"/>
                <w:szCs w:val="22"/>
              </w:rPr>
              <w:t>REF~TZ~21</w:t>
            </w:r>
          </w:p>
        </w:tc>
        <w:tc>
          <w:tcPr>
            <w:tcW w:w="4535" w:type="dxa"/>
            <w:tcBorders>
              <w:top w:val="nil"/>
              <w:left w:val="nil"/>
              <w:bottom w:val="single" w:sz="4" w:space="0" w:color="auto"/>
              <w:right w:val="single" w:sz="4" w:space="0" w:color="auto"/>
            </w:tcBorders>
            <w:shd w:val="clear" w:color="auto" w:fill="auto"/>
            <w:hideMark/>
          </w:tcPr>
          <w:p w14:paraId="7AAB05F6" w14:textId="77777777" w:rsidR="0067604E" w:rsidRDefault="0067604E">
            <w:pPr>
              <w:rPr>
                <w:rFonts w:ascii="Calibri" w:hAnsi="Calibri" w:cs="Calibri"/>
                <w:color w:val="000000"/>
                <w:sz w:val="22"/>
                <w:szCs w:val="22"/>
              </w:rPr>
            </w:pPr>
            <w:r>
              <w:rPr>
                <w:rFonts w:ascii="Calibri" w:hAnsi="Calibri" w:cs="Calibri"/>
                <w:color w:val="000000"/>
                <w:sz w:val="22"/>
                <w:szCs w:val="22"/>
              </w:rPr>
              <w:t>Meter Cycle</w:t>
            </w:r>
          </w:p>
        </w:tc>
      </w:tr>
      <w:tr w:rsidR="0067604E" w14:paraId="56A433DA" w14:textId="77777777" w:rsidTr="00EA273F">
        <w:trPr>
          <w:trHeight w:val="300"/>
        </w:trPr>
        <w:tc>
          <w:tcPr>
            <w:tcW w:w="360" w:type="dxa"/>
            <w:tcBorders>
              <w:top w:val="nil"/>
              <w:left w:val="nil"/>
              <w:bottom w:val="nil"/>
              <w:right w:val="single" w:sz="4" w:space="0" w:color="auto"/>
            </w:tcBorders>
            <w:shd w:val="clear" w:color="auto" w:fill="auto"/>
            <w:hideMark/>
          </w:tcPr>
          <w:p w14:paraId="326A58C0"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34DB91D2" w14:textId="77777777" w:rsidR="0067604E" w:rsidRDefault="0067604E">
            <w:pPr>
              <w:rPr>
                <w:rFonts w:ascii="Calibri" w:hAnsi="Calibri" w:cs="Calibri"/>
                <w:color w:val="000000"/>
                <w:sz w:val="22"/>
                <w:szCs w:val="22"/>
              </w:rPr>
            </w:pPr>
            <w:r>
              <w:rPr>
                <w:rFonts w:ascii="Calibri" w:hAnsi="Calibri" w:cs="Calibri"/>
                <w:color w:val="000000"/>
                <w:sz w:val="22"/>
                <w:szCs w:val="22"/>
              </w:rPr>
              <w:t>NM1~SC~C~~~~~~EC~SNOW, JOE RAY JR</w:t>
            </w:r>
          </w:p>
        </w:tc>
        <w:tc>
          <w:tcPr>
            <w:tcW w:w="4535" w:type="dxa"/>
            <w:tcBorders>
              <w:top w:val="nil"/>
              <w:left w:val="nil"/>
              <w:bottom w:val="single" w:sz="4" w:space="0" w:color="auto"/>
              <w:right w:val="single" w:sz="4" w:space="0" w:color="auto"/>
            </w:tcBorders>
            <w:shd w:val="clear" w:color="auto" w:fill="auto"/>
            <w:hideMark/>
          </w:tcPr>
          <w:p w14:paraId="6675F77C" w14:textId="77777777" w:rsidR="0067604E" w:rsidRDefault="0067604E">
            <w:pPr>
              <w:rPr>
                <w:rFonts w:ascii="Calibri" w:hAnsi="Calibri" w:cs="Calibri"/>
                <w:color w:val="000000"/>
                <w:sz w:val="22"/>
                <w:szCs w:val="22"/>
              </w:rPr>
            </w:pPr>
            <w:r>
              <w:rPr>
                <w:rFonts w:ascii="Calibri" w:hAnsi="Calibri" w:cs="Calibri"/>
                <w:color w:val="000000"/>
                <w:sz w:val="22"/>
                <w:szCs w:val="22"/>
              </w:rPr>
              <w:t>Special Needs Emergency Contact Name</w:t>
            </w:r>
          </w:p>
        </w:tc>
      </w:tr>
      <w:tr w:rsidR="0067604E" w14:paraId="3711067F" w14:textId="77777777" w:rsidTr="00EA273F">
        <w:trPr>
          <w:trHeight w:val="600"/>
        </w:trPr>
        <w:tc>
          <w:tcPr>
            <w:tcW w:w="360" w:type="dxa"/>
            <w:tcBorders>
              <w:top w:val="nil"/>
              <w:left w:val="nil"/>
              <w:bottom w:val="nil"/>
              <w:right w:val="nil"/>
            </w:tcBorders>
            <w:shd w:val="clear" w:color="auto" w:fill="auto"/>
            <w:hideMark/>
          </w:tcPr>
          <w:p w14:paraId="746609EF"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09980A91"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28DA1027" w14:textId="77777777" w:rsidR="0067604E" w:rsidRDefault="0067604E">
            <w:pPr>
              <w:rPr>
                <w:rFonts w:ascii="Calibri" w:hAnsi="Calibri" w:cs="Calibri"/>
                <w:color w:val="000000"/>
                <w:sz w:val="22"/>
                <w:szCs w:val="22"/>
              </w:rPr>
            </w:pPr>
            <w:r>
              <w:rPr>
                <w:rFonts w:ascii="Calibri" w:hAnsi="Calibri" w:cs="Calibri"/>
                <w:color w:val="000000"/>
                <w:sz w:val="22"/>
                <w:szCs w:val="22"/>
              </w:rPr>
              <w:t>N3~123 N MAIN STREET~ANY ADDRESS</w:t>
            </w:r>
          </w:p>
        </w:tc>
        <w:tc>
          <w:tcPr>
            <w:tcW w:w="4535" w:type="dxa"/>
            <w:tcBorders>
              <w:top w:val="nil"/>
              <w:left w:val="nil"/>
              <w:bottom w:val="single" w:sz="4" w:space="0" w:color="auto"/>
              <w:right w:val="single" w:sz="4" w:space="0" w:color="auto"/>
            </w:tcBorders>
            <w:shd w:val="clear" w:color="auto" w:fill="auto"/>
            <w:hideMark/>
          </w:tcPr>
          <w:p w14:paraId="50AA79D7" w14:textId="77777777" w:rsidR="0067604E" w:rsidRDefault="0067604E">
            <w:pPr>
              <w:rPr>
                <w:rFonts w:ascii="Calibri" w:hAnsi="Calibri" w:cs="Calibri"/>
                <w:color w:val="000000"/>
                <w:sz w:val="22"/>
                <w:szCs w:val="22"/>
              </w:rPr>
            </w:pPr>
            <w:r>
              <w:rPr>
                <w:rFonts w:ascii="Calibri" w:hAnsi="Calibri" w:cs="Calibri"/>
                <w:color w:val="000000"/>
                <w:sz w:val="22"/>
                <w:szCs w:val="22"/>
              </w:rPr>
              <w:t>Special Needs Emergency Contact Mailing Address Overflow</w:t>
            </w:r>
          </w:p>
        </w:tc>
      </w:tr>
      <w:tr w:rsidR="0067604E" w14:paraId="51554958" w14:textId="77777777" w:rsidTr="00EA273F">
        <w:trPr>
          <w:trHeight w:val="600"/>
        </w:trPr>
        <w:tc>
          <w:tcPr>
            <w:tcW w:w="360" w:type="dxa"/>
            <w:tcBorders>
              <w:top w:val="nil"/>
              <w:left w:val="nil"/>
              <w:bottom w:val="nil"/>
              <w:right w:val="nil"/>
            </w:tcBorders>
            <w:shd w:val="clear" w:color="auto" w:fill="auto"/>
            <w:hideMark/>
          </w:tcPr>
          <w:p w14:paraId="2333045D"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773B2F89"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349B8D1C" w14:textId="77777777" w:rsidR="0067604E" w:rsidRDefault="0067604E">
            <w:pPr>
              <w:rPr>
                <w:rFonts w:ascii="Calibri" w:hAnsi="Calibri" w:cs="Calibri"/>
                <w:color w:val="000000"/>
                <w:sz w:val="22"/>
                <w:szCs w:val="22"/>
              </w:rPr>
            </w:pPr>
            <w:r>
              <w:rPr>
                <w:rFonts w:ascii="Calibri" w:hAnsi="Calibri" w:cs="Calibri"/>
                <w:color w:val="000000"/>
                <w:sz w:val="22"/>
                <w:szCs w:val="22"/>
              </w:rPr>
              <w:t>N4~ANYTOWN~TX~78111</w:t>
            </w:r>
          </w:p>
        </w:tc>
        <w:tc>
          <w:tcPr>
            <w:tcW w:w="4535" w:type="dxa"/>
            <w:tcBorders>
              <w:top w:val="nil"/>
              <w:left w:val="nil"/>
              <w:bottom w:val="single" w:sz="4" w:space="0" w:color="auto"/>
              <w:right w:val="single" w:sz="4" w:space="0" w:color="auto"/>
            </w:tcBorders>
            <w:shd w:val="clear" w:color="auto" w:fill="auto"/>
            <w:hideMark/>
          </w:tcPr>
          <w:p w14:paraId="4E814C34" w14:textId="77777777" w:rsidR="0067604E" w:rsidRDefault="0067604E">
            <w:pPr>
              <w:rPr>
                <w:rFonts w:ascii="Calibri" w:hAnsi="Calibri" w:cs="Calibri"/>
                <w:color w:val="000000"/>
                <w:sz w:val="22"/>
                <w:szCs w:val="22"/>
              </w:rPr>
            </w:pPr>
            <w:r>
              <w:rPr>
                <w:rFonts w:ascii="Calibri" w:hAnsi="Calibri" w:cs="Calibri"/>
                <w:color w:val="000000"/>
                <w:sz w:val="22"/>
                <w:szCs w:val="22"/>
              </w:rPr>
              <w:t>Special Needs Emergency Contact Mailing Address</w:t>
            </w:r>
          </w:p>
        </w:tc>
      </w:tr>
      <w:tr w:rsidR="0067604E" w14:paraId="44DC445E" w14:textId="77777777" w:rsidTr="00EA273F">
        <w:trPr>
          <w:trHeight w:val="600"/>
        </w:trPr>
        <w:tc>
          <w:tcPr>
            <w:tcW w:w="360" w:type="dxa"/>
            <w:tcBorders>
              <w:top w:val="nil"/>
              <w:left w:val="nil"/>
              <w:bottom w:val="nil"/>
              <w:right w:val="nil"/>
            </w:tcBorders>
            <w:shd w:val="clear" w:color="auto" w:fill="auto"/>
            <w:hideMark/>
          </w:tcPr>
          <w:p w14:paraId="4FEBA8BB"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1EB50020"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20D29E93" w14:textId="77777777" w:rsidR="0067604E" w:rsidRDefault="0067604E">
            <w:pPr>
              <w:rPr>
                <w:rFonts w:ascii="Calibri" w:hAnsi="Calibri" w:cs="Calibri"/>
                <w:color w:val="000000"/>
                <w:sz w:val="22"/>
                <w:szCs w:val="22"/>
              </w:rPr>
            </w:pPr>
            <w:r>
              <w:rPr>
                <w:rFonts w:ascii="Calibri" w:hAnsi="Calibri" w:cs="Calibri"/>
                <w:color w:val="000000"/>
                <w:sz w:val="22"/>
                <w:szCs w:val="22"/>
              </w:rPr>
              <w:t>PER~SP~~TE~8005551212~OT~8005551212</w:t>
            </w:r>
          </w:p>
        </w:tc>
        <w:tc>
          <w:tcPr>
            <w:tcW w:w="4535" w:type="dxa"/>
            <w:tcBorders>
              <w:top w:val="nil"/>
              <w:left w:val="nil"/>
              <w:bottom w:val="single" w:sz="4" w:space="0" w:color="auto"/>
              <w:right w:val="single" w:sz="4" w:space="0" w:color="auto"/>
            </w:tcBorders>
            <w:shd w:val="clear" w:color="auto" w:fill="auto"/>
            <w:hideMark/>
          </w:tcPr>
          <w:p w14:paraId="4B1A23CD" w14:textId="77777777" w:rsidR="0067604E" w:rsidRDefault="0067604E">
            <w:pPr>
              <w:rPr>
                <w:rFonts w:ascii="Calibri" w:hAnsi="Calibri" w:cs="Calibri"/>
                <w:color w:val="000000"/>
                <w:sz w:val="22"/>
                <w:szCs w:val="22"/>
              </w:rPr>
            </w:pPr>
            <w:r>
              <w:rPr>
                <w:rFonts w:ascii="Calibri" w:hAnsi="Calibri" w:cs="Calibri"/>
                <w:color w:val="000000"/>
                <w:sz w:val="22"/>
                <w:szCs w:val="22"/>
              </w:rPr>
              <w:t>Special needs Emergency Contact Telephone Numbers</w:t>
            </w:r>
          </w:p>
        </w:tc>
      </w:tr>
      <w:tr w:rsidR="0067604E" w14:paraId="1B047CC8" w14:textId="77777777" w:rsidTr="00EA273F">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1379C45" w14:textId="77777777" w:rsidR="0067604E" w:rsidRDefault="0067604E">
            <w:pPr>
              <w:rPr>
                <w:rFonts w:ascii="Calibri" w:hAnsi="Calibri" w:cs="Calibri"/>
                <w:color w:val="000000"/>
                <w:sz w:val="22"/>
                <w:szCs w:val="22"/>
              </w:rPr>
            </w:pPr>
            <w:r>
              <w:rPr>
                <w:rFonts w:ascii="Calibri" w:hAnsi="Calibri" w:cs="Calibri"/>
                <w:color w:val="000000"/>
                <w:sz w:val="22"/>
                <w:szCs w:val="22"/>
              </w:rPr>
              <w:t>SE~31~000000001</w:t>
            </w:r>
          </w:p>
        </w:tc>
        <w:tc>
          <w:tcPr>
            <w:tcW w:w="4535" w:type="dxa"/>
            <w:tcBorders>
              <w:top w:val="nil"/>
              <w:left w:val="nil"/>
              <w:bottom w:val="single" w:sz="4" w:space="0" w:color="auto"/>
              <w:right w:val="single" w:sz="4" w:space="0" w:color="auto"/>
            </w:tcBorders>
            <w:shd w:val="clear" w:color="auto" w:fill="auto"/>
            <w:hideMark/>
          </w:tcPr>
          <w:p w14:paraId="5D72DFE7" w14:textId="77777777" w:rsidR="0067604E" w:rsidRDefault="0067604E">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1633D2A9" w14:textId="77777777" w:rsidR="000B7D04" w:rsidRDefault="000B7D04" w:rsidP="00263D75">
      <w:pPr>
        <w:tabs>
          <w:tab w:val="right" w:pos="1800"/>
          <w:tab w:val="left" w:pos="2160"/>
        </w:tabs>
        <w:rPr>
          <w:ins w:id="53" w:author="MCT" w:date="2023-03-22T13:00:00Z"/>
          <w:snapToGrid w:val="0"/>
          <w:sz w:val="20"/>
          <w:szCs w:val="20"/>
        </w:rPr>
      </w:pPr>
    </w:p>
    <w:p w14:paraId="5D25543E" w14:textId="77777777" w:rsidR="000B7D04" w:rsidRDefault="000B7D04" w:rsidP="000B7D04">
      <w:pPr>
        <w:pStyle w:val="NoSpacing"/>
        <w:rPr>
          <w:ins w:id="54" w:author="MCT" w:date="2023-03-22T13:00:00Z"/>
          <w:snapToGrid w:val="0"/>
        </w:rPr>
      </w:pPr>
      <w:ins w:id="55" w:author="MCT" w:date="2023-03-22T13:00:00Z">
        <w:r>
          <w:rPr>
            <w:snapToGrid w:val="0"/>
            <w:sz w:val="20"/>
            <w:szCs w:val="20"/>
          </w:rPr>
          <w:br w:type="page"/>
        </w:r>
        <w:r>
          <w:rPr>
            <w:snapToGrid w:val="0"/>
          </w:rPr>
          <w:lastRenderedPageBreak/>
          <w:t xml:space="preserve">814_04 Example #7 of </w:t>
        </w:r>
      </w:ins>
      <w:ins w:id="56" w:author="MCT" w:date="2023-05-02T15:46:00Z">
        <w:r w:rsidR="00BB0D82">
          <w:rPr>
            <w:snapToGrid w:val="0"/>
          </w:rPr>
          <w:t>8</w:t>
        </w:r>
      </w:ins>
    </w:p>
    <w:p w14:paraId="7C1DA6DC" w14:textId="77777777" w:rsidR="000B7D04" w:rsidRDefault="000B7D04" w:rsidP="000B7D04">
      <w:pPr>
        <w:tabs>
          <w:tab w:val="right" w:pos="1800"/>
          <w:tab w:val="left" w:pos="2160"/>
        </w:tabs>
        <w:rPr>
          <w:ins w:id="57" w:author="MCT" w:date="2023-03-22T13:00:00Z"/>
          <w:snapToGrid w:val="0"/>
          <w:sz w:val="20"/>
          <w:szCs w:val="20"/>
        </w:rPr>
      </w:pPr>
      <w:ins w:id="58" w:author="MCT" w:date="2023-03-22T13:00:00Z">
        <w:r w:rsidRPr="0067604E">
          <w:rPr>
            <w:rFonts w:ascii="Calibri" w:eastAsia="Calibri" w:hAnsi="Calibri"/>
            <w:snapToGrid w:val="0"/>
            <w:sz w:val="22"/>
            <w:szCs w:val="22"/>
          </w:rPr>
          <w:t xml:space="preserve">Standard </w:t>
        </w:r>
        <w:r>
          <w:rPr>
            <w:rFonts w:ascii="Calibri" w:eastAsia="Calibri" w:hAnsi="Calibri"/>
            <w:snapToGrid w:val="0"/>
            <w:sz w:val="22"/>
            <w:szCs w:val="22"/>
          </w:rPr>
          <w:t>Move In</w:t>
        </w:r>
        <w:r w:rsidRPr="0067604E">
          <w:rPr>
            <w:rFonts w:ascii="Calibri" w:eastAsia="Calibri" w:hAnsi="Calibri"/>
            <w:snapToGrid w:val="0"/>
            <w:sz w:val="22"/>
            <w:szCs w:val="22"/>
          </w:rPr>
          <w:t xml:space="preserve"> Accept </w:t>
        </w:r>
        <w:r>
          <w:rPr>
            <w:rFonts w:ascii="Calibri" w:eastAsia="Calibri" w:hAnsi="Calibri"/>
            <w:snapToGrid w:val="0"/>
            <w:sz w:val="22"/>
            <w:szCs w:val="22"/>
          </w:rPr>
          <w:t>Response</w:t>
        </w:r>
        <w:r w:rsidRPr="0067604E">
          <w:rPr>
            <w:rFonts w:ascii="Calibri" w:eastAsia="Calibri" w:hAnsi="Calibri"/>
            <w:snapToGrid w:val="0"/>
            <w:sz w:val="22"/>
            <w:szCs w:val="22"/>
          </w:rPr>
          <w:t xml:space="preserve"> </w:t>
        </w:r>
        <w:r>
          <w:rPr>
            <w:rFonts w:ascii="Calibri" w:eastAsia="Calibri" w:hAnsi="Calibri"/>
            <w:snapToGrid w:val="0"/>
            <w:sz w:val="22"/>
            <w:szCs w:val="22"/>
          </w:rPr>
          <w:t xml:space="preserve">to Reverse an Inadvertent Gain </w:t>
        </w:r>
        <w:r w:rsidRPr="0067604E">
          <w:rPr>
            <w:rFonts w:ascii="Calibri" w:eastAsia="Calibri" w:hAnsi="Calibri"/>
            <w:snapToGrid w:val="0"/>
            <w:sz w:val="22"/>
            <w:szCs w:val="22"/>
          </w:rPr>
          <w:t>--IOU TDSP to ERCOT</w:t>
        </w:r>
      </w:ins>
    </w:p>
    <w:tbl>
      <w:tblPr>
        <w:tblW w:w="9140" w:type="dxa"/>
        <w:tblInd w:w="93" w:type="dxa"/>
        <w:tblLayout w:type="fixed"/>
        <w:tblLook w:val="04A0" w:firstRow="1" w:lastRow="0" w:firstColumn="1" w:lastColumn="0" w:noHBand="0" w:noVBand="1"/>
      </w:tblPr>
      <w:tblGrid>
        <w:gridCol w:w="361"/>
        <w:gridCol w:w="361"/>
        <w:gridCol w:w="3883"/>
        <w:gridCol w:w="4535"/>
      </w:tblGrid>
      <w:tr w:rsidR="000B7D04" w14:paraId="7F4D213A" w14:textId="77777777" w:rsidTr="00E210A3">
        <w:trPr>
          <w:trHeight w:val="975"/>
          <w:ins w:id="59" w:author="MCT" w:date="2023-03-22T13:00:00Z"/>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18974C0C" w14:textId="77777777" w:rsidR="000B7D04" w:rsidRDefault="000B7D04" w:rsidP="00E210A3">
            <w:pPr>
              <w:jc w:val="center"/>
              <w:rPr>
                <w:ins w:id="60" w:author="MCT" w:date="2023-03-22T13:00:00Z"/>
                <w:rFonts w:ascii="Calibri" w:hAnsi="Calibri" w:cs="Calibri"/>
                <w:color w:val="000000"/>
                <w:sz w:val="22"/>
                <w:szCs w:val="22"/>
              </w:rPr>
            </w:pPr>
            <w:ins w:id="61" w:author="MCT" w:date="2023-03-22T13:00:00Z">
              <w:r>
                <w:rPr>
                  <w:rFonts w:ascii="Calibri" w:hAnsi="Calibri" w:cs="Calibri"/>
                  <w:color w:val="000000"/>
                  <w:sz w:val="22"/>
                  <w:szCs w:val="22"/>
                </w:rPr>
                <w:t xml:space="preserve">IOU TDSP responds to </w:t>
              </w:r>
            </w:ins>
            <w:ins w:id="62" w:author="MCT" w:date="2023-03-22T13:01:00Z">
              <w:r>
                <w:rPr>
                  <w:rFonts w:ascii="Calibri" w:hAnsi="Calibri" w:cs="Calibri"/>
                  <w:color w:val="000000"/>
                  <w:sz w:val="22"/>
                  <w:szCs w:val="22"/>
                </w:rPr>
                <w:t>Move In</w:t>
              </w:r>
            </w:ins>
            <w:ins w:id="63" w:author="MCT" w:date="2023-03-22T13:00:00Z">
              <w:r>
                <w:rPr>
                  <w:rFonts w:ascii="Calibri" w:hAnsi="Calibri" w:cs="Calibri"/>
                  <w:color w:val="000000"/>
                  <w:sz w:val="22"/>
                  <w:szCs w:val="22"/>
                </w:rPr>
                <w:t xml:space="preserve"> request</w:t>
              </w:r>
              <w:r>
                <w:rPr>
                  <w:rFonts w:ascii="Calibri" w:hAnsi="Calibri" w:cs="Calibri"/>
                  <w:color w:val="000000"/>
                  <w:sz w:val="22"/>
                  <w:szCs w:val="22"/>
                </w:rPr>
                <w:br/>
              </w:r>
            </w:ins>
            <w:ins w:id="64" w:author="MCT" w:date="2023-05-02T10:43:00Z">
              <w:r w:rsidR="0057531F">
                <w:rPr>
                  <w:rFonts w:ascii="Calibri" w:hAnsi="Calibri" w:cs="Calibri"/>
                  <w:color w:val="000000"/>
                  <w:sz w:val="22"/>
                  <w:szCs w:val="22"/>
                </w:rPr>
                <w:t xml:space="preserve">to Reverse an Inadvertent Gain </w:t>
              </w:r>
            </w:ins>
          </w:p>
        </w:tc>
      </w:tr>
      <w:tr w:rsidR="000B7D04" w14:paraId="774C451E" w14:textId="77777777" w:rsidTr="00E210A3">
        <w:trPr>
          <w:trHeight w:val="600"/>
          <w:ins w:id="65" w:author="MCT" w:date="2023-03-22T13:00:00Z"/>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D00A91A" w14:textId="77777777" w:rsidR="000B7D04" w:rsidRDefault="000B7D04" w:rsidP="00E210A3">
            <w:pPr>
              <w:rPr>
                <w:ins w:id="66" w:author="MCT" w:date="2023-03-22T13:00:00Z"/>
                <w:rFonts w:ascii="Calibri" w:hAnsi="Calibri" w:cs="Calibri"/>
                <w:color w:val="000000"/>
                <w:sz w:val="22"/>
                <w:szCs w:val="22"/>
              </w:rPr>
            </w:pPr>
            <w:ins w:id="67" w:author="MCT" w:date="2023-03-22T13:00:00Z">
              <w:r>
                <w:rPr>
                  <w:rFonts w:ascii="Calibri" w:hAnsi="Calibri" w:cs="Calibri"/>
                  <w:color w:val="000000"/>
                  <w:sz w:val="22"/>
                  <w:szCs w:val="22"/>
                </w:rPr>
                <w:t>ST~814~000000001</w:t>
              </w:r>
            </w:ins>
          </w:p>
        </w:tc>
        <w:tc>
          <w:tcPr>
            <w:tcW w:w="4535" w:type="dxa"/>
            <w:tcBorders>
              <w:top w:val="nil"/>
              <w:left w:val="nil"/>
              <w:bottom w:val="single" w:sz="4" w:space="0" w:color="auto"/>
              <w:right w:val="single" w:sz="4" w:space="0" w:color="auto"/>
            </w:tcBorders>
            <w:shd w:val="clear" w:color="auto" w:fill="auto"/>
            <w:hideMark/>
          </w:tcPr>
          <w:p w14:paraId="2D642E2D" w14:textId="77777777" w:rsidR="000B7D04" w:rsidRDefault="000B7D04" w:rsidP="00E210A3">
            <w:pPr>
              <w:rPr>
                <w:ins w:id="68" w:author="MCT" w:date="2023-03-22T13:00:00Z"/>
                <w:rFonts w:ascii="Calibri" w:hAnsi="Calibri" w:cs="Calibri"/>
                <w:color w:val="000000"/>
                <w:sz w:val="22"/>
                <w:szCs w:val="22"/>
              </w:rPr>
            </w:pPr>
            <w:ins w:id="69" w:author="MCT" w:date="2023-03-22T13:00:00Z">
              <w:r>
                <w:rPr>
                  <w:rFonts w:ascii="Calibri" w:hAnsi="Calibri" w:cs="Calibri"/>
                  <w:color w:val="000000"/>
                  <w:sz w:val="22"/>
                  <w:szCs w:val="22"/>
                </w:rPr>
                <w:t>Transaction Type, Transaction Set Control Number</w:t>
              </w:r>
            </w:ins>
          </w:p>
        </w:tc>
      </w:tr>
      <w:tr w:rsidR="000B7D04" w14:paraId="6A4139DF" w14:textId="77777777" w:rsidTr="00E210A3">
        <w:trPr>
          <w:trHeight w:val="900"/>
          <w:ins w:id="70" w:author="MCT" w:date="2023-03-22T13:00:00Z"/>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40488C2" w14:textId="77777777" w:rsidR="000B7D04" w:rsidRDefault="000B7D04" w:rsidP="00E210A3">
            <w:pPr>
              <w:rPr>
                <w:ins w:id="71" w:author="MCT" w:date="2023-03-22T13:00:00Z"/>
                <w:rFonts w:ascii="Calibri" w:hAnsi="Calibri" w:cs="Calibri"/>
                <w:color w:val="000000"/>
                <w:sz w:val="22"/>
                <w:szCs w:val="22"/>
              </w:rPr>
            </w:pPr>
            <w:ins w:id="72" w:author="MCT" w:date="2023-03-22T13:00:00Z">
              <w:r>
                <w:rPr>
                  <w:rFonts w:ascii="Calibri" w:hAnsi="Calibri" w:cs="Calibri"/>
                  <w:color w:val="000000"/>
                  <w:sz w:val="22"/>
                  <w:szCs w:val="22"/>
                </w:rPr>
                <w:t>BGN~11~200805101201001~20</w:t>
              </w:r>
            </w:ins>
            <w:ins w:id="73" w:author="MCT" w:date="2023-05-11T10:59:00Z">
              <w:r w:rsidR="009B766B">
                <w:rPr>
                  <w:rFonts w:ascii="Calibri" w:hAnsi="Calibri" w:cs="Calibri"/>
                  <w:color w:val="000000"/>
                  <w:sz w:val="22"/>
                  <w:szCs w:val="22"/>
                </w:rPr>
                <w:t>23</w:t>
              </w:r>
            </w:ins>
            <w:ins w:id="74" w:author="MCT" w:date="2023-03-22T13:00:00Z">
              <w:r>
                <w:rPr>
                  <w:rFonts w:ascii="Calibri" w:hAnsi="Calibri" w:cs="Calibri"/>
                  <w:color w:val="000000"/>
                  <w:sz w:val="22"/>
                  <w:szCs w:val="22"/>
                </w:rPr>
                <w:t>0510~~~200805101956534~</w:t>
              </w:r>
            </w:ins>
            <w:ins w:id="75" w:author="MCT" w:date="2023-05-02T10:31:00Z">
              <w:r w:rsidR="006D1E32">
                <w:rPr>
                  <w:rFonts w:ascii="Calibri" w:hAnsi="Calibri" w:cs="Calibri"/>
                  <w:color w:val="000000"/>
                  <w:sz w:val="22"/>
                  <w:szCs w:val="22"/>
                </w:rPr>
                <w:t>IA</w:t>
              </w:r>
            </w:ins>
            <w:ins w:id="76" w:author="MCT" w:date="2023-03-22T13:00:00Z">
              <w:r>
                <w:rPr>
                  <w:rFonts w:ascii="Calibri" w:hAnsi="Calibri" w:cs="Calibri"/>
                  <w:color w:val="000000"/>
                  <w:sz w:val="22"/>
                  <w:szCs w:val="22"/>
                </w:rPr>
                <w:t>~4</w:t>
              </w:r>
            </w:ins>
          </w:p>
        </w:tc>
        <w:tc>
          <w:tcPr>
            <w:tcW w:w="4535" w:type="dxa"/>
            <w:tcBorders>
              <w:top w:val="nil"/>
              <w:left w:val="nil"/>
              <w:bottom w:val="single" w:sz="4" w:space="0" w:color="auto"/>
              <w:right w:val="single" w:sz="4" w:space="0" w:color="auto"/>
            </w:tcBorders>
            <w:shd w:val="clear" w:color="auto" w:fill="auto"/>
            <w:hideMark/>
          </w:tcPr>
          <w:p w14:paraId="7CFF53DD" w14:textId="77777777" w:rsidR="000B7D04" w:rsidRDefault="000B7D04" w:rsidP="00E210A3">
            <w:pPr>
              <w:rPr>
                <w:ins w:id="77" w:author="MCT" w:date="2023-03-22T13:00:00Z"/>
                <w:rFonts w:ascii="Calibri" w:hAnsi="Calibri" w:cs="Calibri"/>
                <w:color w:val="000000"/>
                <w:sz w:val="22"/>
                <w:szCs w:val="22"/>
              </w:rPr>
            </w:pPr>
            <w:ins w:id="78" w:author="MCT" w:date="2023-03-22T13:00:00Z">
              <w:r>
                <w:rPr>
                  <w:rFonts w:ascii="Calibri" w:hAnsi="Calibri" w:cs="Calibri"/>
                  <w:color w:val="000000"/>
                  <w:sz w:val="22"/>
                  <w:szCs w:val="22"/>
                </w:rPr>
                <w:t xml:space="preserve">Response, Unique Transaction Number, Transaction Date, Original Transaction ID, </w:t>
              </w:r>
            </w:ins>
            <w:ins w:id="79" w:author="MCT" w:date="2023-05-02T10:32:00Z">
              <w:r w:rsidR="006D1E32">
                <w:rPr>
                  <w:rFonts w:ascii="Calibri" w:hAnsi="Calibri" w:cs="Calibri"/>
                  <w:color w:val="000000"/>
                  <w:sz w:val="22"/>
                  <w:szCs w:val="22"/>
                </w:rPr>
                <w:t xml:space="preserve">Inadvertent Gain, </w:t>
              </w:r>
            </w:ins>
            <w:ins w:id="80" w:author="MCT" w:date="2023-03-22T13:00:00Z">
              <w:r>
                <w:rPr>
                  <w:rFonts w:ascii="Calibri" w:hAnsi="Calibri" w:cs="Calibri"/>
                  <w:color w:val="000000"/>
                  <w:sz w:val="22"/>
                  <w:szCs w:val="22"/>
                </w:rPr>
                <w:t xml:space="preserve">SET Transaction Number </w:t>
              </w:r>
            </w:ins>
          </w:p>
        </w:tc>
      </w:tr>
      <w:tr w:rsidR="000B7D04" w14:paraId="0A8FAF9E" w14:textId="77777777" w:rsidTr="00E210A3">
        <w:trPr>
          <w:trHeight w:val="300"/>
          <w:ins w:id="81" w:author="MCT" w:date="2023-03-22T13:00:00Z"/>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3561220" w14:textId="77777777" w:rsidR="000B7D04" w:rsidRDefault="000B7D04" w:rsidP="00E210A3">
            <w:pPr>
              <w:rPr>
                <w:ins w:id="82" w:author="MCT" w:date="2023-03-22T13:00:00Z"/>
                <w:rFonts w:ascii="Calibri" w:hAnsi="Calibri" w:cs="Calibri"/>
                <w:color w:val="000000"/>
                <w:sz w:val="22"/>
                <w:szCs w:val="22"/>
              </w:rPr>
            </w:pPr>
            <w:ins w:id="83" w:author="MCT" w:date="2023-03-22T13:00:00Z">
              <w:r>
                <w:rPr>
                  <w:rFonts w:ascii="Calibri" w:hAnsi="Calibri" w:cs="Calibri"/>
                  <w:color w:val="000000"/>
                  <w:sz w:val="22"/>
                  <w:szCs w:val="22"/>
                </w:rPr>
                <w:t>N1~8R~PREMISE</w:t>
              </w:r>
            </w:ins>
          </w:p>
        </w:tc>
        <w:tc>
          <w:tcPr>
            <w:tcW w:w="4535" w:type="dxa"/>
            <w:tcBorders>
              <w:top w:val="nil"/>
              <w:left w:val="nil"/>
              <w:bottom w:val="single" w:sz="4" w:space="0" w:color="auto"/>
              <w:right w:val="single" w:sz="4" w:space="0" w:color="auto"/>
            </w:tcBorders>
            <w:shd w:val="clear" w:color="auto" w:fill="auto"/>
            <w:hideMark/>
          </w:tcPr>
          <w:p w14:paraId="780247F6" w14:textId="77777777" w:rsidR="000B7D04" w:rsidRDefault="000B7D04" w:rsidP="00E210A3">
            <w:pPr>
              <w:rPr>
                <w:ins w:id="84" w:author="MCT" w:date="2023-03-22T13:00:00Z"/>
                <w:rFonts w:ascii="Calibri" w:hAnsi="Calibri" w:cs="Calibri"/>
                <w:color w:val="000000"/>
                <w:sz w:val="22"/>
                <w:szCs w:val="22"/>
              </w:rPr>
            </w:pPr>
            <w:ins w:id="85" w:author="MCT" w:date="2023-03-22T13:00:00Z">
              <w:r>
                <w:rPr>
                  <w:rFonts w:ascii="Calibri" w:hAnsi="Calibri" w:cs="Calibri"/>
                  <w:color w:val="000000"/>
                  <w:sz w:val="22"/>
                  <w:szCs w:val="22"/>
                </w:rPr>
                <w:t xml:space="preserve">Customer Name </w:t>
              </w:r>
            </w:ins>
          </w:p>
        </w:tc>
      </w:tr>
      <w:tr w:rsidR="000B7D04" w14:paraId="0A0B10C9" w14:textId="77777777" w:rsidTr="00E210A3">
        <w:trPr>
          <w:trHeight w:val="300"/>
          <w:ins w:id="86" w:author="MCT" w:date="2023-03-22T13:00:00Z"/>
        </w:trPr>
        <w:tc>
          <w:tcPr>
            <w:tcW w:w="361" w:type="dxa"/>
            <w:tcBorders>
              <w:top w:val="nil"/>
              <w:left w:val="nil"/>
              <w:bottom w:val="nil"/>
              <w:right w:val="single" w:sz="4" w:space="0" w:color="auto"/>
            </w:tcBorders>
            <w:shd w:val="clear" w:color="auto" w:fill="auto"/>
            <w:hideMark/>
          </w:tcPr>
          <w:p w14:paraId="4550EEA1" w14:textId="77777777" w:rsidR="000B7D04" w:rsidRDefault="000B7D04" w:rsidP="00E210A3">
            <w:pPr>
              <w:rPr>
                <w:ins w:id="87" w:author="MCT" w:date="2023-03-22T13:00:00Z"/>
                <w:rFonts w:ascii="Calibri" w:hAnsi="Calibri" w:cs="Calibri"/>
                <w:color w:val="000000"/>
                <w:sz w:val="22"/>
                <w:szCs w:val="22"/>
              </w:rPr>
            </w:pPr>
            <w:ins w:id="88" w:author="MCT" w:date="2023-03-22T13:00:00Z">
              <w:r>
                <w:rPr>
                  <w:rFonts w:ascii="Calibri" w:hAnsi="Calibri" w:cs="Calibri"/>
                  <w:color w:val="000000"/>
                  <w:sz w:val="22"/>
                  <w:szCs w:val="22"/>
                </w:rPr>
                <w:t> </w:t>
              </w:r>
            </w:ins>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4CDF7319" w14:textId="77777777" w:rsidR="000B7D04" w:rsidRDefault="000B7D04" w:rsidP="00E210A3">
            <w:pPr>
              <w:rPr>
                <w:ins w:id="89" w:author="MCT" w:date="2023-03-22T13:00:00Z"/>
                <w:rFonts w:ascii="Calibri" w:hAnsi="Calibri" w:cs="Calibri"/>
                <w:color w:val="000000"/>
                <w:sz w:val="22"/>
                <w:szCs w:val="22"/>
              </w:rPr>
            </w:pPr>
            <w:ins w:id="90" w:author="MCT" w:date="2023-03-22T13:00:00Z">
              <w:r>
                <w:rPr>
                  <w:rFonts w:ascii="Calibri" w:hAnsi="Calibri" w:cs="Calibri"/>
                  <w:color w:val="000000"/>
                  <w:sz w:val="22"/>
                  <w:szCs w:val="22"/>
                </w:rPr>
                <w:t>N3~123 MAIN AVE</w:t>
              </w:r>
            </w:ins>
          </w:p>
        </w:tc>
        <w:tc>
          <w:tcPr>
            <w:tcW w:w="4535" w:type="dxa"/>
            <w:tcBorders>
              <w:top w:val="nil"/>
              <w:left w:val="nil"/>
              <w:bottom w:val="single" w:sz="4" w:space="0" w:color="auto"/>
              <w:right w:val="single" w:sz="4" w:space="0" w:color="auto"/>
            </w:tcBorders>
            <w:shd w:val="clear" w:color="auto" w:fill="auto"/>
            <w:hideMark/>
          </w:tcPr>
          <w:p w14:paraId="334F7367" w14:textId="77777777" w:rsidR="000B7D04" w:rsidRDefault="000B7D04" w:rsidP="00E210A3">
            <w:pPr>
              <w:rPr>
                <w:ins w:id="91" w:author="MCT" w:date="2023-03-22T13:00:00Z"/>
                <w:rFonts w:ascii="Calibri" w:hAnsi="Calibri" w:cs="Calibri"/>
                <w:color w:val="000000"/>
                <w:sz w:val="22"/>
                <w:szCs w:val="22"/>
              </w:rPr>
            </w:pPr>
            <w:ins w:id="92" w:author="MCT" w:date="2023-03-22T13:00:00Z">
              <w:r>
                <w:rPr>
                  <w:rFonts w:ascii="Calibri" w:hAnsi="Calibri" w:cs="Calibri"/>
                  <w:color w:val="000000"/>
                  <w:sz w:val="22"/>
                  <w:szCs w:val="22"/>
                </w:rPr>
                <w:t>Service Address</w:t>
              </w:r>
            </w:ins>
          </w:p>
        </w:tc>
      </w:tr>
      <w:tr w:rsidR="000B7D04" w14:paraId="4E8D062A" w14:textId="77777777" w:rsidTr="00E210A3">
        <w:trPr>
          <w:trHeight w:val="300"/>
          <w:ins w:id="93" w:author="MCT" w:date="2023-03-22T13:00:00Z"/>
        </w:trPr>
        <w:tc>
          <w:tcPr>
            <w:tcW w:w="361" w:type="dxa"/>
            <w:tcBorders>
              <w:top w:val="nil"/>
              <w:left w:val="nil"/>
              <w:bottom w:val="single" w:sz="4" w:space="0" w:color="auto"/>
              <w:right w:val="single" w:sz="4" w:space="0" w:color="auto"/>
            </w:tcBorders>
            <w:shd w:val="clear" w:color="auto" w:fill="auto"/>
            <w:hideMark/>
          </w:tcPr>
          <w:p w14:paraId="658FA4BE" w14:textId="77777777" w:rsidR="000B7D04" w:rsidRDefault="000B7D04" w:rsidP="00E210A3">
            <w:pPr>
              <w:rPr>
                <w:ins w:id="94" w:author="MCT" w:date="2023-03-22T13:00:00Z"/>
                <w:rFonts w:ascii="Calibri" w:hAnsi="Calibri" w:cs="Calibri"/>
                <w:color w:val="000000"/>
                <w:sz w:val="22"/>
                <w:szCs w:val="22"/>
              </w:rPr>
            </w:pPr>
            <w:ins w:id="95" w:author="MCT" w:date="2023-03-22T13:00:00Z">
              <w:r>
                <w:rPr>
                  <w:rFonts w:ascii="Calibri" w:hAnsi="Calibri" w:cs="Calibri"/>
                  <w:color w:val="000000"/>
                  <w:sz w:val="22"/>
                  <w:szCs w:val="22"/>
                </w:rPr>
                <w:t> </w:t>
              </w:r>
            </w:ins>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52AFEFEE" w14:textId="77777777" w:rsidR="000B7D04" w:rsidRDefault="000B7D04" w:rsidP="00E210A3">
            <w:pPr>
              <w:rPr>
                <w:ins w:id="96" w:author="MCT" w:date="2023-03-22T13:00:00Z"/>
                <w:rFonts w:ascii="Calibri" w:hAnsi="Calibri" w:cs="Calibri"/>
                <w:color w:val="000000"/>
                <w:sz w:val="22"/>
                <w:szCs w:val="22"/>
              </w:rPr>
            </w:pPr>
            <w:ins w:id="97" w:author="MCT" w:date="2023-03-22T13:00:00Z">
              <w:r>
                <w:rPr>
                  <w:rFonts w:ascii="Calibri" w:hAnsi="Calibri" w:cs="Calibri"/>
                  <w:color w:val="000000"/>
                  <w:sz w:val="22"/>
                  <w:szCs w:val="22"/>
                </w:rPr>
                <w:t>N4~ANYTOWN~TX~77777~~CO~HARRIS</w:t>
              </w:r>
            </w:ins>
          </w:p>
        </w:tc>
        <w:tc>
          <w:tcPr>
            <w:tcW w:w="4535" w:type="dxa"/>
            <w:tcBorders>
              <w:top w:val="nil"/>
              <w:left w:val="nil"/>
              <w:bottom w:val="single" w:sz="4" w:space="0" w:color="auto"/>
              <w:right w:val="single" w:sz="4" w:space="0" w:color="auto"/>
            </w:tcBorders>
            <w:shd w:val="clear" w:color="auto" w:fill="auto"/>
            <w:hideMark/>
          </w:tcPr>
          <w:p w14:paraId="42944E4F" w14:textId="77777777" w:rsidR="000B7D04" w:rsidRDefault="000B7D04" w:rsidP="00E210A3">
            <w:pPr>
              <w:rPr>
                <w:ins w:id="98" w:author="MCT" w:date="2023-03-22T13:00:00Z"/>
                <w:rFonts w:ascii="Calibri" w:hAnsi="Calibri" w:cs="Calibri"/>
                <w:color w:val="000000"/>
                <w:sz w:val="22"/>
                <w:szCs w:val="22"/>
              </w:rPr>
            </w:pPr>
            <w:ins w:id="99" w:author="MCT" w:date="2023-03-22T13:00:00Z">
              <w:r>
                <w:rPr>
                  <w:rFonts w:ascii="Calibri" w:hAnsi="Calibri" w:cs="Calibri"/>
                  <w:color w:val="000000"/>
                  <w:sz w:val="22"/>
                  <w:szCs w:val="22"/>
                </w:rPr>
                <w:t>City, State, Zip, County</w:t>
              </w:r>
            </w:ins>
          </w:p>
        </w:tc>
      </w:tr>
      <w:tr w:rsidR="000B7D04" w14:paraId="574A9B48" w14:textId="77777777" w:rsidTr="00E210A3">
        <w:trPr>
          <w:trHeight w:val="300"/>
          <w:ins w:id="100" w:author="MCT" w:date="2023-03-22T13:00:00Z"/>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3324E74" w14:textId="77777777" w:rsidR="000B7D04" w:rsidRDefault="000B7D04" w:rsidP="00E210A3">
            <w:pPr>
              <w:rPr>
                <w:ins w:id="101" w:author="MCT" w:date="2023-03-22T13:00:00Z"/>
                <w:rFonts w:ascii="Calibri" w:hAnsi="Calibri" w:cs="Calibri"/>
                <w:color w:val="000000"/>
                <w:sz w:val="22"/>
                <w:szCs w:val="22"/>
              </w:rPr>
            </w:pPr>
            <w:ins w:id="102" w:author="MCT" w:date="2023-03-22T13:00:00Z">
              <w:r>
                <w:rPr>
                  <w:rFonts w:ascii="Calibri" w:hAnsi="Calibri" w:cs="Calibri"/>
                  <w:color w:val="000000"/>
                  <w:sz w:val="22"/>
                  <w:szCs w:val="22"/>
                </w:rPr>
                <w:t>N1~8S~TDSP NAME~1~009876543~~41</w:t>
              </w:r>
            </w:ins>
          </w:p>
        </w:tc>
        <w:tc>
          <w:tcPr>
            <w:tcW w:w="4535" w:type="dxa"/>
            <w:tcBorders>
              <w:top w:val="nil"/>
              <w:left w:val="nil"/>
              <w:bottom w:val="single" w:sz="4" w:space="0" w:color="auto"/>
              <w:right w:val="single" w:sz="4" w:space="0" w:color="auto"/>
            </w:tcBorders>
            <w:shd w:val="clear" w:color="auto" w:fill="auto"/>
            <w:hideMark/>
          </w:tcPr>
          <w:p w14:paraId="0BF87FC7" w14:textId="77777777" w:rsidR="000B7D04" w:rsidRDefault="000B7D04" w:rsidP="00E210A3">
            <w:pPr>
              <w:rPr>
                <w:ins w:id="103" w:author="MCT" w:date="2023-03-22T13:00:00Z"/>
                <w:rFonts w:ascii="Calibri" w:hAnsi="Calibri" w:cs="Calibri"/>
                <w:color w:val="000000"/>
                <w:sz w:val="22"/>
                <w:szCs w:val="22"/>
              </w:rPr>
            </w:pPr>
            <w:ins w:id="104" w:author="MCT" w:date="2023-03-22T13:00:00Z">
              <w:r>
                <w:rPr>
                  <w:rFonts w:ascii="Calibri" w:hAnsi="Calibri" w:cs="Calibri"/>
                  <w:color w:val="000000"/>
                  <w:sz w:val="22"/>
                  <w:szCs w:val="22"/>
                </w:rPr>
                <w:t>TDSP Name and DUNS Number, Sender</w:t>
              </w:r>
            </w:ins>
          </w:p>
        </w:tc>
      </w:tr>
      <w:tr w:rsidR="000B7D04" w14:paraId="63330AF3" w14:textId="77777777" w:rsidTr="00E210A3">
        <w:trPr>
          <w:trHeight w:val="300"/>
          <w:ins w:id="105" w:author="MCT" w:date="2023-03-22T13:00:00Z"/>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433F684" w14:textId="77777777" w:rsidR="000B7D04" w:rsidRDefault="000B7D04" w:rsidP="00E210A3">
            <w:pPr>
              <w:rPr>
                <w:ins w:id="106" w:author="MCT" w:date="2023-03-22T13:00:00Z"/>
                <w:rFonts w:ascii="Calibri" w:hAnsi="Calibri" w:cs="Calibri"/>
                <w:color w:val="000000"/>
                <w:sz w:val="22"/>
                <w:szCs w:val="22"/>
              </w:rPr>
            </w:pPr>
            <w:ins w:id="107" w:author="MCT" w:date="2023-03-22T13:00:00Z">
              <w:r>
                <w:rPr>
                  <w:rFonts w:ascii="Calibri" w:hAnsi="Calibri" w:cs="Calibri"/>
                  <w:color w:val="000000"/>
                  <w:sz w:val="22"/>
                  <w:szCs w:val="22"/>
                </w:rPr>
                <w:t>N1~AY~ERCOT~1~183529049~~40</w:t>
              </w:r>
            </w:ins>
          </w:p>
        </w:tc>
        <w:tc>
          <w:tcPr>
            <w:tcW w:w="4535" w:type="dxa"/>
            <w:tcBorders>
              <w:top w:val="nil"/>
              <w:left w:val="nil"/>
              <w:bottom w:val="single" w:sz="4" w:space="0" w:color="auto"/>
              <w:right w:val="single" w:sz="4" w:space="0" w:color="auto"/>
            </w:tcBorders>
            <w:shd w:val="clear" w:color="auto" w:fill="auto"/>
            <w:hideMark/>
          </w:tcPr>
          <w:p w14:paraId="38850C3B" w14:textId="77777777" w:rsidR="000B7D04" w:rsidRDefault="000B7D04" w:rsidP="00E210A3">
            <w:pPr>
              <w:rPr>
                <w:ins w:id="108" w:author="MCT" w:date="2023-03-22T13:00:00Z"/>
                <w:rFonts w:ascii="Calibri" w:hAnsi="Calibri" w:cs="Calibri"/>
                <w:color w:val="000000"/>
                <w:sz w:val="22"/>
                <w:szCs w:val="22"/>
              </w:rPr>
            </w:pPr>
            <w:ins w:id="109" w:author="MCT" w:date="2023-03-22T13:00:00Z">
              <w:r>
                <w:rPr>
                  <w:rFonts w:ascii="Calibri" w:hAnsi="Calibri" w:cs="Calibri"/>
                  <w:color w:val="000000"/>
                  <w:sz w:val="22"/>
                  <w:szCs w:val="22"/>
                </w:rPr>
                <w:t>ERCOT Name and DUNS Number, Receiver</w:t>
              </w:r>
            </w:ins>
          </w:p>
        </w:tc>
      </w:tr>
      <w:tr w:rsidR="000B7D04" w14:paraId="7AFF77AE" w14:textId="77777777" w:rsidTr="00E210A3">
        <w:trPr>
          <w:trHeight w:val="300"/>
          <w:ins w:id="110" w:author="MCT" w:date="2023-03-22T13:00:00Z"/>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837EC1D" w14:textId="77777777" w:rsidR="000B7D04" w:rsidRDefault="000B7D04" w:rsidP="00E210A3">
            <w:pPr>
              <w:rPr>
                <w:ins w:id="111" w:author="MCT" w:date="2023-03-22T13:00:00Z"/>
                <w:rFonts w:ascii="Calibri" w:hAnsi="Calibri" w:cs="Calibri"/>
                <w:color w:val="000000"/>
                <w:sz w:val="22"/>
                <w:szCs w:val="22"/>
              </w:rPr>
            </w:pPr>
            <w:ins w:id="112" w:author="MCT" w:date="2023-03-22T13:00:00Z">
              <w:r>
                <w:rPr>
                  <w:rFonts w:ascii="Calibri" w:hAnsi="Calibri" w:cs="Calibri"/>
                  <w:color w:val="000000"/>
                  <w:sz w:val="22"/>
                  <w:szCs w:val="22"/>
                </w:rPr>
                <w:t>N1~SJ~CR NAME~1~987654321</w:t>
              </w:r>
            </w:ins>
          </w:p>
        </w:tc>
        <w:tc>
          <w:tcPr>
            <w:tcW w:w="4535" w:type="dxa"/>
            <w:tcBorders>
              <w:top w:val="nil"/>
              <w:left w:val="nil"/>
              <w:bottom w:val="single" w:sz="4" w:space="0" w:color="auto"/>
              <w:right w:val="single" w:sz="4" w:space="0" w:color="auto"/>
            </w:tcBorders>
            <w:shd w:val="clear" w:color="auto" w:fill="auto"/>
            <w:hideMark/>
          </w:tcPr>
          <w:p w14:paraId="5469D439" w14:textId="77777777" w:rsidR="000B7D04" w:rsidRDefault="000B7D04" w:rsidP="00E210A3">
            <w:pPr>
              <w:rPr>
                <w:ins w:id="113" w:author="MCT" w:date="2023-03-22T13:00:00Z"/>
                <w:rFonts w:ascii="Calibri" w:hAnsi="Calibri" w:cs="Calibri"/>
                <w:color w:val="000000"/>
                <w:sz w:val="22"/>
                <w:szCs w:val="22"/>
              </w:rPr>
            </w:pPr>
            <w:ins w:id="114" w:author="MCT" w:date="2023-03-22T13:00:00Z">
              <w:r>
                <w:rPr>
                  <w:rFonts w:ascii="Calibri" w:hAnsi="Calibri" w:cs="Calibri"/>
                  <w:color w:val="000000"/>
                  <w:sz w:val="22"/>
                  <w:szCs w:val="22"/>
                </w:rPr>
                <w:t>CR Name and DUNS Number</w:t>
              </w:r>
            </w:ins>
          </w:p>
        </w:tc>
      </w:tr>
      <w:tr w:rsidR="000B7D04" w14:paraId="1C72EF4C" w14:textId="77777777" w:rsidTr="00E210A3">
        <w:trPr>
          <w:trHeight w:val="600"/>
          <w:ins w:id="115" w:author="MCT" w:date="2023-03-22T13:00:00Z"/>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9F3A69" w14:textId="77777777" w:rsidR="000B7D04" w:rsidRDefault="000B7D04" w:rsidP="00E210A3">
            <w:pPr>
              <w:rPr>
                <w:ins w:id="116" w:author="MCT" w:date="2023-03-22T13:00:00Z"/>
                <w:rFonts w:ascii="Calibri" w:hAnsi="Calibri" w:cs="Calibri"/>
                <w:color w:val="000000"/>
                <w:sz w:val="22"/>
                <w:szCs w:val="22"/>
              </w:rPr>
            </w:pPr>
            <w:ins w:id="117" w:author="MCT" w:date="2023-03-22T13:00:00Z">
              <w:r>
                <w:rPr>
                  <w:rFonts w:ascii="Calibri" w:hAnsi="Calibri" w:cs="Calibri"/>
                  <w:color w:val="000000"/>
                  <w:sz w:val="22"/>
                  <w:szCs w:val="22"/>
                </w:rPr>
                <w:t>LIN~1~SH~EL~SH~CE~</w:t>
              </w:r>
            </w:ins>
            <w:ins w:id="118" w:author="MCT" w:date="2023-03-22T13:01:00Z">
              <w:r>
                <w:rPr>
                  <w:rFonts w:ascii="Calibri" w:hAnsi="Calibri" w:cs="Calibri"/>
                  <w:color w:val="000000"/>
                  <w:sz w:val="22"/>
                  <w:szCs w:val="22"/>
                </w:rPr>
                <w:t>MVI</w:t>
              </w:r>
            </w:ins>
            <w:ins w:id="119" w:author="MCT" w:date="2023-03-22T13:00:00Z">
              <w:r>
                <w:rPr>
                  <w:rFonts w:ascii="Calibri" w:hAnsi="Calibri" w:cs="Calibri"/>
                  <w:color w:val="000000"/>
                  <w:sz w:val="22"/>
                  <w:szCs w:val="22"/>
                </w:rPr>
                <w:t>~HU</w:t>
              </w:r>
            </w:ins>
          </w:p>
        </w:tc>
        <w:tc>
          <w:tcPr>
            <w:tcW w:w="4535" w:type="dxa"/>
            <w:tcBorders>
              <w:top w:val="nil"/>
              <w:left w:val="nil"/>
              <w:bottom w:val="single" w:sz="4" w:space="0" w:color="auto"/>
              <w:right w:val="single" w:sz="4" w:space="0" w:color="auto"/>
            </w:tcBorders>
            <w:shd w:val="clear" w:color="auto" w:fill="auto"/>
            <w:hideMark/>
          </w:tcPr>
          <w:p w14:paraId="38908CB6" w14:textId="77777777" w:rsidR="000B7D04" w:rsidRDefault="000B7D04" w:rsidP="00E210A3">
            <w:pPr>
              <w:rPr>
                <w:ins w:id="120" w:author="MCT" w:date="2023-03-22T13:00:00Z"/>
                <w:rFonts w:ascii="Calibri" w:hAnsi="Calibri" w:cs="Calibri"/>
                <w:color w:val="000000"/>
                <w:sz w:val="22"/>
                <w:szCs w:val="22"/>
              </w:rPr>
            </w:pPr>
            <w:ins w:id="121" w:author="MCT" w:date="2023-03-22T13:01:00Z">
              <w:r>
                <w:rPr>
                  <w:rFonts w:ascii="Calibri" w:hAnsi="Calibri" w:cs="Calibri"/>
                  <w:color w:val="000000"/>
                  <w:sz w:val="22"/>
                  <w:szCs w:val="22"/>
                </w:rPr>
                <w:t>Move In</w:t>
              </w:r>
            </w:ins>
            <w:ins w:id="122" w:author="MCT" w:date="2023-03-22T13:00:00Z">
              <w:r>
                <w:rPr>
                  <w:rFonts w:ascii="Calibri" w:hAnsi="Calibri" w:cs="Calibri"/>
                  <w:color w:val="000000"/>
                  <w:sz w:val="22"/>
                  <w:szCs w:val="22"/>
                </w:rPr>
                <w:t xml:space="preserve"> and Historical Summarized Usage Request </w:t>
              </w:r>
            </w:ins>
          </w:p>
        </w:tc>
      </w:tr>
      <w:tr w:rsidR="000B7D04" w14:paraId="2E8575BC" w14:textId="77777777" w:rsidTr="00E210A3">
        <w:trPr>
          <w:trHeight w:val="300"/>
          <w:ins w:id="123" w:author="MCT" w:date="2023-03-22T13:00:00Z"/>
        </w:trPr>
        <w:tc>
          <w:tcPr>
            <w:tcW w:w="361" w:type="dxa"/>
            <w:tcBorders>
              <w:top w:val="nil"/>
              <w:left w:val="nil"/>
              <w:bottom w:val="nil"/>
              <w:right w:val="single" w:sz="4" w:space="0" w:color="auto"/>
            </w:tcBorders>
            <w:shd w:val="clear" w:color="auto" w:fill="auto"/>
            <w:hideMark/>
          </w:tcPr>
          <w:p w14:paraId="0052ED89" w14:textId="77777777" w:rsidR="000B7D04" w:rsidRDefault="000B7D04" w:rsidP="00E210A3">
            <w:pPr>
              <w:rPr>
                <w:ins w:id="124" w:author="MCT" w:date="2023-03-22T13:00:00Z"/>
                <w:rFonts w:ascii="Calibri" w:hAnsi="Calibri" w:cs="Calibri"/>
                <w:color w:val="000000"/>
                <w:sz w:val="22"/>
                <w:szCs w:val="22"/>
              </w:rPr>
            </w:pPr>
            <w:ins w:id="125" w:author="MCT" w:date="2023-03-22T13:00:00Z">
              <w:r>
                <w:rPr>
                  <w:rFonts w:ascii="Calibri" w:hAnsi="Calibri" w:cs="Calibri"/>
                  <w:color w:val="000000"/>
                  <w:sz w:val="22"/>
                  <w:szCs w:val="22"/>
                </w:rPr>
                <w:t> </w:t>
              </w:r>
            </w:ins>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086F59B8" w14:textId="77777777" w:rsidR="000B7D04" w:rsidRDefault="000B7D04" w:rsidP="00E210A3">
            <w:pPr>
              <w:rPr>
                <w:ins w:id="126" w:author="MCT" w:date="2023-03-22T13:00:00Z"/>
                <w:rFonts w:ascii="Calibri" w:hAnsi="Calibri" w:cs="Calibri"/>
                <w:color w:val="000000"/>
                <w:sz w:val="22"/>
                <w:szCs w:val="22"/>
              </w:rPr>
            </w:pPr>
            <w:ins w:id="127" w:author="MCT" w:date="2023-03-22T13:00:00Z">
              <w:r>
                <w:rPr>
                  <w:rFonts w:ascii="Calibri" w:hAnsi="Calibri" w:cs="Calibri"/>
                  <w:color w:val="000000"/>
                  <w:sz w:val="22"/>
                  <w:szCs w:val="22"/>
                </w:rPr>
                <w:t>ASI~WQ~101</w:t>
              </w:r>
            </w:ins>
          </w:p>
        </w:tc>
        <w:tc>
          <w:tcPr>
            <w:tcW w:w="4535" w:type="dxa"/>
            <w:tcBorders>
              <w:top w:val="nil"/>
              <w:left w:val="nil"/>
              <w:bottom w:val="single" w:sz="4" w:space="0" w:color="auto"/>
              <w:right w:val="single" w:sz="4" w:space="0" w:color="auto"/>
            </w:tcBorders>
            <w:shd w:val="clear" w:color="auto" w:fill="auto"/>
            <w:hideMark/>
          </w:tcPr>
          <w:p w14:paraId="32D19D1F" w14:textId="77777777" w:rsidR="000B7D04" w:rsidRDefault="000B7D04" w:rsidP="00E210A3">
            <w:pPr>
              <w:rPr>
                <w:ins w:id="128" w:author="MCT" w:date="2023-03-22T13:00:00Z"/>
                <w:rFonts w:ascii="Calibri" w:hAnsi="Calibri" w:cs="Calibri"/>
                <w:color w:val="000000"/>
                <w:sz w:val="22"/>
                <w:szCs w:val="22"/>
              </w:rPr>
            </w:pPr>
            <w:ins w:id="129" w:author="MCT" w:date="2023-03-22T13:00:00Z">
              <w:r>
                <w:rPr>
                  <w:rFonts w:ascii="Calibri" w:hAnsi="Calibri" w:cs="Calibri"/>
                  <w:color w:val="000000"/>
                  <w:sz w:val="22"/>
                  <w:szCs w:val="22"/>
                </w:rPr>
                <w:t>Accept Change in CR</w:t>
              </w:r>
            </w:ins>
          </w:p>
        </w:tc>
      </w:tr>
      <w:tr w:rsidR="000B7D04" w14:paraId="6D03A38F" w14:textId="77777777" w:rsidTr="00E210A3">
        <w:trPr>
          <w:trHeight w:val="300"/>
          <w:ins w:id="130" w:author="MCT" w:date="2023-03-22T13:00:00Z"/>
        </w:trPr>
        <w:tc>
          <w:tcPr>
            <w:tcW w:w="361" w:type="dxa"/>
            <w:tcBorders>
              <w:top w:val="nil"/>
              <w:left w:val="nil"/>
              <w:bottom w:val="nil"/>
              <w:right w:val="single" w:sz="4" w:space="0" w:color="auto"/>
            </w:tcBorders>
            <w:shd w:val="clear" w:color="auto" w:fill="auto"/>
            <w:hideMark/>
          </w:tcPr>
          <w:p w14:paraId="510282D4" w14:textId="77777777" w:rsidR="000B7D04" w:rsidRDefault="000B7D04" w:rsidP="00E210A3">
            <w:pPr>
              <w:rPr>
                <w:ins w:id="131" w:author="MCT" w:date="2023-03-22T13:00:00Z"/>
                <w:rFonts w:ascii="Calibri" w:hAnsi="Calibri" w:cs="Calibri"/>
                <w:color w:val="000000"/>
                <w:sz w:val="22"/>
                <w:szCs w:val="22"/>
              </w:rPr>
            </w:pPr>
            <w:ins w:id="132" w:author="MCT" w:date="2023-03-22T13:00:00Z">
              <w:r>
                <w:rPr>
                  <w:rFonts w:ascii="Calibri" w:hAnsi="Calibri" w:cs="Calibri"/>
                  <w:color w:val="000000"/>
                  <w:sz w:val="22"/>
                  <w:szCs w:val="22"/>
                </w:rPr>
                <w:t> </w:t>
              </w:r>
            </w:ins>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6861D2D2" w14:textId="77777777" w:rsidR="000B7D04" w:rsidRDefault="000B7D04" w:rsidP="00E210A3">
            <w:pPr>
              <w:rPr>
                <w:ins w:id="133" w:author="MCT" w:date="2023-03-22T13:00:00Z"/>
                <w:rFonts w:ascii="Calibri" w:hAnsi="Calibri" w:cs="Calibri"/>
                <w:color w:val="000000"/>
                <w:sz w:val="22"/>
                <w:szCs w:val="22"/>
              </w:rPr>
            </w:pPr>
            <w:ins w:id="134" w:author="MCT" w:date="2023-03-22T13:00:00Z">
              <w:r>
                <w:rPr>
                  <w:rFonts w:ascii="Calibri" w:hAnsi="Calibri" w:cs="Calibri"/>
                  <w:color w:val="000000"/>
                  <w:sz w:val="22"/>
                  <w:szCs w:val="22"/>
                </w:rPr>
                <w:t>REF~AQ~A</w:t>
              </w:r>
            </w:ins>
          </w:p>
        </w:tc>
        <w:tc>
          <w:tcPr>
            <w:tcW w:w="4535" w:type="dxa"/>
            <w:tcBorders>
              <w:top w:val="nil"/>
              <w:left w:val="nil"/>
              <w:bottom w:val="single" w:sz="4" w:space="0" w:color="auto"/>
              <w:right w:val="single" w:sz="4" w:space="0" w:color="auto"/>
            </w:tcBorders>
            <w:shd w:val="clear" w:color="auto" w:fill="auto"/>
            <w:hideMark/>
          </w:tcPr>
          <w:p w14:paraId="0BE1B5AF" w14:textId="77777777" w:rsidR="000B7D04" w:rsidRDefault="000B7D04" w:rsidP="00E210A3">
            <w:pPr>
              <w:rPr>
                <w:ins w:id="135" w:author="MCT" w:date="2023-03-22T13:00:00Z"/>
                <w:rFonts w:ascii="Calibri" w:hAnsi="Calibri" w:cs="Calibri"/>
                <w:color w:val="000000"/>
                <w:sz w:val="22"/>
                <w:szCs w:val="22"/>
              </w:rPr>
            </w:pPr>
            <w:ins w:id="136" w:author="MCT" w:date="2023-03-22T13:00:00Z">
              <w:r>
                <w:rPr>
                  <w:rFonts w:ascii="Calibri" w:hAnsi="Calibri" w:cs="Calibri"/>
                  <w:color w:val="000000"/>
                  <w:sz w:val="22"/>
                  <w:szCs w:val="22"/>
                </w:rPr>
                <w:t>Distribution Loss Factor</w:t>
              </w:r>
            </w:ins>
          </w:p>
        </w:tc>
      </w:tr>
      <w:tr w:rsidR="000B7D04" w14:paraId="5813AE95" w14:textId="77777777" w:rsidTr="00E210A3">
        <w:trPr>
          <w:trHeight w:val="300"/>
          <w:ins w:id="137" w:author="MCT" w:date="2023-03-22T13:00:00Z"/>
        </w:trPr>
        <w:tc>
          <w:tcPr>
            <w:tcW w:w="361" w:type="dxa"/>
            <w:tcBorders>
              <w:top w:val="nil"/>
              <w:left w:val="nil"/>
              <w:bottom w:val="nil"/>
              <w:right w:val="single" w:sz="4" w:space="0" w:color="auto"/>
            </w:tcBorders>
            <w:shd w:val="clear" w:color="auto" w:fill="auto"/>
            <w:hideMark/>
          </w:tcPr>
          <w:p w14:paraId="3FA68C80" w14:textId="77777777" w:rsidR="000B7D04" w:rsidRDefault="000B7D04" w:rsidP="00E210A3">
            <w:pPr>
              <w:rPr>
                <w:ins w:id="138" w:author="MCT" w:date="2023-03-22T13:00:00Z"/>
                <w:rFonts w:ascii="Calibri" w:hAnsi="Calibri" w:cs="Calibri"/>
                <w:color w:val="000000"/>
                <w:sz w:val="22"/>
                <w:szCs w:val="22"/>
              </w:rPr>
            </w:pPr>
            <w:ins w:id="139" w:author="MCT" w:date="2023-03-22T13:00:00Z">
              <w:r>
                <w:rPr>
                  <w:rFonts w:ascii="Calibri" w:hAnsi="Calibri" w:cs="Calibri"/>
                  <w:color w:val="000000"/>
                  <w:sz w:val="22"/>
                  <w:szCs w:val="22"/>
                </w:rPr>
                <w:t> </w:t>
              </w:r>
            </w:ins>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7368E589" w14:textId="77777777" w:rsidR="000B7D04" w:rsidRDefault="000B7D04" w:rsidP="00E210A3">
            <w:pPr>
              <w:rPr>
                <w:ins w:id="140" w:author="MCT" w:date="2023-03-22T13:00:00Z"/>
                <w:rFonts w:ascii="Calibri" w:hAnsi="Calibri" w:cs="Calibri"/>
                <w:color w:val="000000"/>
                <w:sz w:val="22"/>
                <w:szCs w:val="22"/>
              </w:rPr>
            </w:pPr>
            <w:ins w:id="141" w:author="MCT" w:date="2023-03-22T13:00:00Z">
              <w:r>
                <w:rPr>
                  <w:rFonts w:ascii="Calibri" w:hAnsi="Calibri" w:cs="Calibri"/>
                  <w:color w:val="000000"/>
                  <w:sz w:val="22"/>
                  <w:szCs w:val="22"/>
                </w:rPr>
                <w:t>REF~PTC~01</w:t>
              </w:r>
            </w:ins>
          </w:p>
        </w:tc>
        <w:tc>
          <w:tcPr>
            <w:tcW w:w="4535" w:type="dxa"/>
            <w:tcBorders>
              <w:top w:val="nil"/>
              <w:left w:val="nil"/>
              <w:bottom w:val="single" w:sz="4" w:space="0" w:color="auto"/>
              <w:right w:val="single" w:sz="4" w:space="0" w:color="auto"/>
            </w:tcBorders>
            <w:shd w:val="clear" w:color="auto" w:fill="auto"/>
            <w:hideMark/>
          </w:tcPr>
          <w:p w14:paraId="1A3AAD36" w14:textId="77777777" w:rsidR="000B7D04" w:rsidRDefault="000B7D04" w:rsidP="00E210A3">
            <w:pPr>
              <w:rPr>
                <w:ins w:id="142" w:author="MCT" w:date="2023-03-22T13:00:00Z"/>
                <w:rFonts w:ascii="Calibri" w:hAnsi="Calibri" w:cs="Calibri"/>
                <w:color w:val="000000"/>
                <w:sz w:val="22"/>
                <w:szCs w:val="22"/>
              </w:rPr>
            </w:pPr>
            <w:ins w:id="143" w:author="MCT" w:date="2023-03-22T13:00:00Z">
              <w:r>
                <w:rPr>
                  <w:rFonts w:ascii="Calibri" w:hAnsi="Calibri" w:cs="Calibri"/>
                  <w:color w:val="000000"/>
                  <w:sz w:val="22"/>
                  <w:szCs w:val="22"/>
                </w:rPr>
                <w:t>Premise Type</w:t>
              </w:r>
            </w:ins>
          </w:p>
        </w:tc>
      </w:tr>
      <w:tr w:rsidR="000B7D04" w14:paraId="5E58B5F3" w14:textId="77777777" w:rsidTr="00E210A3">
        <w:trPr>
          <w:trHeight w:val="300"/>
          <w:ins w:id="144" w:author="MCT" w:date="2023-03-22T13:00:00Z"/>
        </w:trPr>
        <w:tc>
          <w:tcPr>
            <w:tcW w:w="361" w:type="dxa"/>
            <w:tcBorders>
              <w:top w:val="nil"/>
              <w:left w:val="nil"/>
              <w:bottom w:val="nil"/>
              <w:right w:val="single" w:sz="4" w:space="0" w:color="auto"/>
            </w:tcBorders>
            <w:shd w:val="clear" w:color="auto" w:fill="auto"/>
            <w:hideMark/>
          </w:tcPr>
          <w:p w14:paraId="061D6C4A" w14:textId="77777777" w:rsidR="000B7D04" w:rsidRDefault="000B7D04" w:rsidP="00E210A3">
            <w:pPr>
              <w:rPr>
                <w:ins w:id="145" w:author="MCT" w:date="2023-03-22T13:00:00Z"/>
                <w:rFonts w:ascii="Calibri" w:hAnsi="Calibri" w:cs="Calibri"/>
                <w:color w:val="000000"/>
                <w:sz w:val="22"/>
                <w:szCs w:val="22"/>
              </w:rPr>
            </w:pPr>
            <w:ins w:id="146" w:author="MCT" w:date="2023-03-22T13:00:00Z">
              <w:r>
                <w:rPr>
                  <w:rFonts w:ascii="Calibri" w:hAnsi="Calibri" w:cs="Calibri"/>
                  <w:color w:val="000000"/>
                  <w:sz w:val="22"/>
                  <w:szCs w:val="22"/>
                </w:rPr>
                <w:t> </w:t>
              </w:r>
            </w:ins>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31D00469" w14:textId="77777777" w:rsidR="000B7D04" w:rsidRDefault="000B7D04" w:rsidP="00E210A3">
            <w:pPr>
              <w:rPr>
                <w:ins w:id="147" w:author="MCT" w:date="2023-03-22T13:00:00Z"/>
                <w:rFonts w:ascii="Calibri" w:hAnsi="Calibri" w:cs="Calibri"/>
                <w:color w:val="000000"/>
                <w:sz w:val="22"/>
                <w:szCs w:val="22"/>
              </w:rPr>
            </w:pPr>
            <w:ins w:id="148" w:author="MCT" w:date="2023-03-22T13:00:00Z">
              <w:r>
                <w:rPr>
                  <w:rFonts w:ascii="Calibri" w:hAnsi="Calibri" w:cs="Calibri"/>
                  <w:color w:val="000000"/>
                  <w:sz w:val="22"/>
                  <w:szCs w:val="22"/>
                </w:rPr>
                <w:t>REF~Q5~~12345678910111231</w:t>
              </w:r>
            </w:ins>
          </w:p>
        </w:tc>
        <w:tc>
          <w:tcPr>
            <w:tcW w:w="4535" w:type="dxa"/>
            <w:tcBorders>
              <w:top w:val="nil"/>
              <w:left w:val="nil"/>
              <w:bottom w:val="single" w:sz="4" w:space="0" w:color="auto"/>
              <w:right w:val="single" w:sz="4" w:space="0" w:color="auto"/>
            </w:tcBorders>
            <w:shd w:val="clear" w:color="auto" w:fill="auto"/>
            <w:hideMark/>
          </w:tcPr>
          <w:p w14:paraId="14460C76" w14:textId="77777777" w:rsidR="000B7D04" w:rsidRDefault="000B7D04" w:rsidP="00E210A3">
            <w:pPr>
              <w:rPr>
                <w:ins w:id="149" w:author="MCT" w:date="2023-03-22T13:00:00Z"/>
                <w:rFonts w:ascii="Calibri" w:hAnsi="Calibri" w:cs="Calibri"/>
                <w:color w:val="000000"/>
                <w:sz w:val="22"/>
                <w:szCs w:val="22"/>
              </w:rPr>
            </w:pPr>
            <w:ins w:id="150" w:author="MCT" w:date="2023-03-22T13:00:00Z">
              <w:r>
                <w:rPr>
                  <w:rFonts w:ascii="Calibri" w:hAnsi="Calibri" w:cs="Calibri"/>
                  <w:color w:val="000000"/>
                  <w:sz w:val="22"/>
                  <w:szCs w:val="22"/>
                </w:rPr>
                <w:t>ESI ID</w:t>
              </w:r>
            </w:ins>
          </w:p>
        </w:tc>
      </w:tr>
      <w:tr w:rsidR="000B7D04" w14:paraId="2BFEE337" w14:textId="77777777" w:rsidTr="00E210A3">
        <w:trPr>
          <w:trHeight w:val="300"/>
          <w:ins w:id="151" w:author="MCT" w:date="2023-03-22T13:00:00Z"/>
        </w:trPr>
        <w:tc>
          <w:tcPr>
            <w:tcW w:w="361" w:type="dxa"/>
            <w:tcBorders>
              <w:top w:val="nil"/>
              <w:left w:val="nil"/>
              <w:bottom w:val="nil"/>
              <w:right w:val="single" w:sz="4" w:space="0" w:color="auto"/>
            </w:tcBorders>
            <w:shd w:val="clear" w:color="auto" w:fill="auto"/>
            <w:hideMark/>
          </w:tcPr>
          <w:p w14:paraId="0C491621" w14:textId="77777777" w:rsidR="000B7D04" w:rsidRDefault="000B7D04" w:rsidP="00E210A3">
            <w:pPr>
              <w:rPr>
                <w:ins w:id="152" w:author="MCT" w:date="2023-03-22T13:00:00Z"/>
                <w:rFonts w:ascii="Calibri" w:hAnsi="Calibri" w:cs="Calibri"/>
                <w:color w:val="000000"/>
                <w:sz w:val="22"/>
                <w:szCs w:val="22"/>
              </w:rPr>
            </w:pPr>
            <w:ins w:id="153" w:author="MCT" w:date="2023-03-22T13:00:00Z">
              <w:r>
                <w:rPr>
                  <w:rFonts w:ascii="Calibri" w:hAnsi="Calibri" w:cs="Calibri"/>
                  <w:color w:val="000000"/>
                  <w:sz w:val="22"/>
                  <w:szCs w:val="22"/>
                </w:rPr>
                <w:t> </w:t>
              </w:r>
            </w:ins>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6AE2A436" w14:textId="77777777" w:rsidR="000B7D04" w:rsidRDefault="000B7D04" w:rsidP="00E210A3">
            <w:pPr>
              <w:rPr>
                <w:ins w:id="154" w:author="MCT" w:date="2023-03-22T13:00:00Z"/>
                <w:rFonts w:ascii="Calibri" w:hAnsi="Calibri" w:cs="Calibri"/>
                <w:color w:val="000000"/>
                <w:sz w:val="22"/>
                <w:szCs w:val="22"/>
              </w:rPr>
            </w:pPr>
            <w:ins w:id="155" w:author="MCT" w:date="2023-03-22T13:00:00Z">
              <w:r>
                <w:rPr>
                  <w:rFonts w:ascii="Calibri" w:hAnsi="Calibri" w:cs="Calibri"/>
                  <w:color w:val="000000"/>
                  <w:sz w:val="22"/>
                  <w:szCs w:val="22"/>
                </w:rPr>
                <w:t>REF~SPL~~ST1</w:t>
              </w:r>
            </w:ins>
          </w:p>
        </w:tc>
        <w:tc>
          <w:tcPr>
            <w:tcW w:w="4535" w:type="dxa"/>
            <w:tcBorders>
              <w:top w:val="nil"/>
              <w:left w:val="nil"/>
              <w:bottom w:val="single" w:sz="4" w:space="0" w:color="auto"/>
              <w:right w:val="single" w:sz="4" w:space="0" w:color="auto"/>
            </w:tcBorders>
            <w:shd w:val="clear" w:color="auto" w:fill="auto"/>
            <w:hideMark/>
          </w:tcPr>
          <w:p w14:paraId="13C29C9D" w14:textId="77777777" w:rsidR="000B7D04" w:rsidRDefault="000B7D04" w:rsidP="00E210A3">
            <w:pPr>
              <w:rPr>
                <w:ins w:id="156" w:author="MCT" w:date="2023-03-22T13:00:00Z"/>
                <w:rFonts w:ascii="Calibri" w:hAnsi="Calibri" w:cs="Calibri"/>
                <w:color w:val="000000"/>
                <w:sz w:val="22"/>
                <w:szCs w:val="22"/>
              </w:rPr>
            </w:pPr>
            <w:ins w:id="157" w:author="MCT" w:date="2023-03-22T13:00:00Z">
              <w:r>
                <w:rPr>
                  <w:rFonts w:ascii="Calibri" w:hAnsi="Calibri" w:cs="Calibri"/>
                  <w:color w:val="000000"/>
                  <w:sz w:val="22"/>
                  <w:szCs w:val="22"/>
                </w:rPr>
                <w:t>Substation ID</w:t>
              </w:r>
            </w:ins>
          </w:p>
        </w:tc>
      </w:tr>
      <w:tr w:rsidR="000B7D04" w14:paraId="506B1048" w14:textId="77777777" w:rsidTr="00E210A3">
        <w:trPr>
          <w:trHeight w:val="360"/>
          <w:ins w:id="158" w:author="MCT" w:date="2023-03-22T13:00:00Z"/>
        </w:trPr>
        <w:tc>
          <w:tcPr>
            <w:tcW w:w="361" w:type="dxa"/>
            <w:tcBorders>
              <w:top w:val="nil"/>
              <w:left w:val="nil"/>
              <w:bottom w:val="nil"/>
              <w:right w:val="single" w:sz="4" w:space="0" w:color="auto"/>
            </w:tcBorders>
            <w:shd w:val="clear" w:color="auto" w:fill="auto"/>
            <w:hideMark/>
          </w:tcPr>
          <w:p w14:paraId="6C5F86F3" w14:textId="77777777" w:rsidR="000B7D04" w:rsidRDefault="000B7D04" w:rsidP="00E210A3">
            <w:pPr>
              <w:rPr>
                <w:ins w:id="159" w:author="MCT" w:date="2023-03-22T13:00:00Z"/>
                <w:rFonts w:ascii="Calibri" w:hAnsi="Calibri" w:cs="Calibri"/>
                <w:color w:val="000000"/>
                <w:sz w:val="22"/>
                <w:szCs w:val="22"/>
              </w:rPr>
            </w:pPr>
            <w:ins w:id="160" w:author="MCT" w:date="2023-03-22T13:00:00Z">
              <w:r>
                <w:rPr>
                  <w:rFonts w:ascii="Calibri" w:hAnsi="Calibri" w:cs="Calibri"/>
                  <w:color w:val="000000"/>
                  <w:sz w:val="22"/>
                  <w:szCs w:val="22"/>
                </w:rPr>
                <w:t> </w:t>
              </w:r>
            </w:ins>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27C90D8B" w14:textId="77777777" w:rsidR="000B7D04" w:rsidRDefault="000B7D04" w:rsidP="00E210A3">
            <w:pPr>
              <w:rPr>
                <w:ins w:id="161" w:author="MCT" w:date="2023-03-22T13:00:00Z"/>
                <w:rFonts w:ascii="Calibri" w:hAnsi="Calibri" w:cs="Calibri"/>
                <w:color w:val="000000"/>
                <w:sz w:val="22"/>
                <w:szCs w:val="22"/>
              </w:rPr>
            </w:pPr>
            <w:ins w:id="162" w:author="MCT" w:date="2023-03-22T13:00:00Z">
              <w:r>
                <w:rPr>
                  <w:rFonts w:ascii="Calibri" w:hAnsi="Calibri" w:cs="Calibri"/>
                  <w:color w:val="000000"/>
                  <w:sz w:val="22"/>
                  <w:szCs w:val="22"/>
                </w:rPr>
                <w:t>REF~SU~Y~CLP</w:t>
              </w:r>
            </w:ins>
          </w:p>
        </w:tc>
        <w:tc>
          <w:tcPr>
            <w:tcW w:w="4535" w:type="dxa"/>
            <w:tcBorders>
              <w:top w:val="nil"/>
              <w:left w:val="nil"/>
              <w:bottom w:val="single" w:sz="4" w:space="0" w:color="auto"/>
              <w:right w:val="single" w:sz="4" w:space="0" w:color="auto"/>
            </w:tcBorders>
            <w:shd w:val="clear" w:color="auto" w:fill="auto"/>
            <w:hideMark/>
          </w:tcPr>
          <w:p w14:paraId="67194B4F" w14:textId="77777777" w:rsidR="000B7D04" w:rsidRDefault="000B7D04" w:rsidP="00E210A3">
            <w:pPr>
              <w:rPr>
                <w:ins w:id="163" w:author="MCT" w:date="2023-03-22T13:00:00Z"/>
                <w:rFonts w:ascii="Calibri" w:hAnsi="Calibri" w:cs="Calibri"/>
                <w:color w:val="000000"/>
                <w:sz w:val="22"/>
                <w:szCs w:val="22"/>
              </w:rPr>
            </w:pPr>
            <w:ins w:id="164" w:author="MCT" w:date="2023-03-22T13:00:00Z">
              <w:r>
                <w:rPr>
                  <w:rFonts w:ascii="Calibri" w:hAnsi="Calibri" w:cs="Calibri"/>
                  <w:color w:val="000000"/>
                  <w:sz w:val="22"/>
                  <w:szCs w:val="22"/>
                </w:rPr>
                <w:t>Special Needs Indicator, Special Needs Customer Status</w:t>
              </w:r>
            </w:ins>
          </w:p>
        </w:tc>
      </w:tr>
      <w:tr w:rsidR="000B7D04" w14:paraId="44D2089D" w14:textId="77777777" w:rsidTr="00E210A3">
        <w:trPr>
          <w:trHeight w:val="300"/>
          <w:ins w:id="165" w:author="MCT" w:date="2023-03-22T13:00:00Z"/>
        </w:trPr>
        <w:tc>
          <w:tcPr>
            <w:tcW w:w="361" w:type="dxa"/>
            <w:tcBorders>
              <w:top w:val="nil"/>
              <w:left w:val="nil"/>
              <w:bottom w:val="nil"/>
              <w:right w:val="single" w:sz="4" w:space="0" w:color="auto"/>
            </w:tcBorders>
            <w:shd w:val="clear" w:color="auto" w:fill="auto"/>
            <w:hideMark/>
          </w:tcPr>
          <w:p w14:paraId="365C7A4A" w14:textId="77777777" w:rsidR="000B7D04" w:rsidRDefault="000B7D04" w:rsidP="00E210A3">
            <w:pPr>
              <w:rPr>
                <w:ins w:id="166" w:author="MCT" w:date="2023-03-22T13:00:00Z"/>
                <w:rFonts w:ascii="Calibri" w:hAnsi="Calibri" w:cs="Calibri"/>
                <w:color w:val="000000"/>
                <w:sz w:val="22"/>
                <w:szCs w:val="22"/>
              </w:rPr>
            </w:pPr>
            <w:ins w:id="167" w:author="MCT" w:date="2023-03-22T13:00:00Z">
              <w:r>
                <w:rPr>
                  <w:rFonts w:ascii="Calibri" w:hAnsi="Calibri" w:cs="Calibri"/>
                  <w:color w:val="000000"/>
                  <w:sz w:val="22"/>
                  <w:szCs w:val="22"/>
                </w:rPr>
                <w:t> </w:t>
              </w:r>
            </w:ins>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14CC4473" w14:textId="77777777" w:rsidR="000B7D04" w:rsidRDefault="000B7D04" w:rsidP="00E210A3">
            <w:pPr>
              <w:rPr>
                <w:ins w:id="168" w:author="MCT" w:date="2023-03-22T13:00:00Z"/>
                <w:rFonts w:ascii="Calibri" w:hAnsi="Calibri" w:cs="Calibri"/>
                <w:color w:val="000000"/>
                <w:sz w:val="22"/>
                <w:szCs w:val="22"/>
              </w:rPr>
            </w:pPr>
            <w:ins w:id="169" w:author="MCT" w:date="2023-03-22T13:00:00Z">
              <w:r>
                <w:rPr>
                  <w:rFonts w:ascii="Calibri" w:hAnsi="Calibri" w:cs="Calibri"/>
                  <w:color w:val="000000"/>
                  <w:sz w:val="22"/>
                  <w:szCs w:val="22"/>
                </w:rPr>
                <w:t>DTM~150~</w:t>
              </w:r>
            </w:ins>
            <w:ins w:id="170" w:author="MCT" w:date="2023-05-11T10:59:00Z">
              <w:r w:rsidR="009B766B">
                <w:rPr>
                  <w:rFonts w:ascii="Calibri" w:hAnsi="Calibri" w:cs="Calibri"/>
                  <w:color w:val="000000"/>
                  <w:sz w:val="22"/>
                  <w:szCs w:val="22"/>
                </w:rPr>
                <w:t>20230505</w:t>
              </w:r>
            </w:ins>
          </w:p>
        </w:tc>
        <w:tc>
          <w:tcPr>
            <w:tcW w:w="4535" w:type="dxa"/>
            <w:tcBorders>
              <w:top w:val="nil"/>
              <w:left w:val="nil"/>
              <w:bottom w:val="single" w:sz="4" w:space="0" w:color="auto"/>
              <w:right w:val="single" w:sz="4" w:space="0" w:color="auto"/>
            </w:tcBorders>
            <w:shd w:val="clear" w:color="auto" w:fill="auto"/>
            <w:hideMark/>
          </w:tcPr>
          <w:p w14:paraId="7B6AA1E7" w14:textId="77777777" w:rsidR="000B7D04" w:rsidRDefault="000B7D04" w:rsidP="00E210A3">
            <w:pPr>
              <w:rPr>
                <w:ins w:id="171" w:author="MCT" w:date="2023-03-22T13:00:00Z"/>
                <w:rFonts w:ascii="Calibri" w:hAnsi="Calibri" w:cs="Calibri"/>
                <w:color w:val="000000"/>
                <w:sz w:val="22"/>
                <w:szCs w:val="22"/>
              </w:rPr>
            </w:pPr>
            <w:ins w:id="172" w:author="MCT" w:date="2023-03-22T13:00:00Z">
              <w:r>
                <w:rPr>
                  <w:rFonts w:ascii="Calibri" w:hAnsi="Calibri" w:cs="Calibri"/>
                  <w:color w:val="000000"/>
                  <w:sz w:val="22"/>
                  <w:szCs w:val="22"/>
                </w:rPr>
                <w:t>Service Period Start Date</w:t>
              </w:r>
            </w:ins>
          </w:p>
        </w:tc>
      </w:tr>
      <w:tr w:rsidR="000B7D04" w14:paraId="4EF61FF0" w14:textId="77777777" w:rsidTr="00E210A3">
        <w:trPr>
          <w:trHeight w:val="300"/>
          <w:ins w:id="173" w:author="MCT" w:date="2023-03-22T13:00:00Z"/>
        </w:trPr>
        <w:tc>
          <w:tcPr>
            <w:tcW w:w="361" w:type="dxa"/>
            <w:tcBorders>
              <w:top w:val="nil"/>
              <w:left w:val="nil"/>
              <w:bottom w:val="nil"/>
              <w:right w:val="single" w:sz="4" w:space="0" w:color="auto"/>
            </w:tcBorders>
            <w:shd w:val="clear" w:color="auto" w:fill="auto"/>
            <w:hideMark/>
          </w:tcPr>
          <w:p w14:paraId="48A145E0" w14:textId="77777777" w:rsidR="000B7D04" w:rsidRDefault="000B7D04" w:rsidP="00E210A3">
            <w:pPr>
              <w:rPr>
                <w:ins w:id="174" w:author="MCT" w:date="2023-03-22T13:00:00Z"/>
                <w:rFonts w:ascii="Calibri" w:hAnsi="Calibri" w:cs="Calibri"/>
                <w:color w:val="000000"/>
                <w:sz w:val="22"/>
                <w:szCs w:val="22"/>
              </w:rPr>
            </w:pPr>
            <w:ins w:id="175" w:author="MCT" w:date="2023-03-22T13:00:00Z">
              <w:r>
                <w:rPr>
                  <w:rFonts w:ascii="Calibri" w:hAnsi="Calibri" w:cs="Calibri"/>
                  <w:color w:val="000000"/>
                  <w:sz w:val="22"/>
                  <w:szCs w:val="22"/>
                </w:rPr>
                <w:t> </w:t>
              </w:r>
            </w:ins>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6E029038" w14:textId="77777777" w:rsidR="000B7D04" w:rsidRDefault="000B7D04" w:rsidP="00E210A3">
            <w:pPr>
              <w:rPr>
                <w:ins w:id="176" w:author="MCT" w:date="2023-03-22T13:00:00Z"/>
                <w:rFonts w:ascii="Calibri" w:hAnsi="Calibri" w:cs="Calibri"/>
                <w:color w:val="000000"/>
                <w:sz w:val="22"/>
                <w:szCs w:val="22"/>
              </w:rPr>
            </w:pPr>
            <w:ins w:id="177" w:author="MCT" w:date="2023-03-22T13:00:00Z">
              <w:r>
                <w:rPr>
                  <w:rFonts w:ascii="Calibri" w:hAnsi="Calibri" w:cs="Calibri"/>
                  <w:color w:val="000000"/>
                  <w:sz w:val="22"/>
                  <w:szCs w:val="22"/>
                </w:rPr>
                <w:t>NM1~MQ~3~~~~~~32~TXSET15U1BA1</w:t>
              </w:r>
            </w:ins>
          </w:p>
        </w:tc>
        <w:tc>
          <w:tcPr>
            <w:tcW w:w="4535" w:type="dxa"/>
            <w:tcBorders>
              <w:top w:val="nil"/>
              <w:left w:val="nil"/>
              <w:bottom w:val="single" w:sz="4" w:space="0" w:color="auto"/>
              <w:right w:val="single" w:sz="4" w:space="0" w:color="auto"/>
            </w:tcBorders>
            <w:shd w:val="clear" w:color="auto" w:fill="auto"/>
            <w:hideMark/>
          </w:tcPr>
          <w:p w14:paraId="7363991F" w14:textId="77777777" w:rsidR="000B7D04" w:rsidRDefault="000B7D04" w:rsidP="00E210A3">
            <w:pPr>
              <w:rPr>
                <w:ins w:id="178" w:author="MCT" w:date="2023-03-22T13:00:00Z"/>
                <w:rFonts w:ascii="Calibri" w:hAnsi="Calibri" w:cs="Calibri"/>
                <w:color w:val="000000"/>
                <w:sz w:val="22"/>
                <w:szCs w:val="22"/>
              </w:rPr>
            </w:pPr>
            <w:ins w:id="179" w:author="MCT" w:date="2023-03-22T13:00:00Z">
              <w:r>
                <w:rPr>
                  <w:rFonts w:ascii="Calibri" w:hAnsi="Calibri" w:cs="Calibri"/>
                  <w:color w:val="000000"/>
                  <w:sz w:val="22"/>
                  <w:szCs w:val="22"/>
                </w:rPr>
                <w:t>Meter Location, Meter Number</w:t>
              </w:r>
            </w:ins>
          </w:p>
        </w:tc>
      </w:tr>
      <w:tr w:rsidR="000B7D04" w14:paraId="2759CBAA" w14:textId="77777777" w:rsidTr="00E210A3">
        <w:trPr>
          <w:trHeight w:val="300"/>
          <w:ins w:id="180" w:author="MCT" w:date="2023-03-22T13:00:00Z"/>
        </w:trPr>
        <w:tc>
          <w:tcPr>
            <w:tcW w:w="361" w:type="dxa"/>
            <w:tcBorders>
              <w:top w:val="nil"/>
              <w:left w:val="nil"/>
              <w:bottom w:val="nil"/>
              <w:right w:val="nil"/>
            </w:tcBorders>
            <w:shd w:val="clear" w:color="auto" w:fill="auto"/>
            <w:hideMark/>
          </w:tcPr>
          <w:p w14:paraId="533426C2" w14:textId="77777777" w:rsidR="000B7D04" w:rsidRDefault="000B7D04" w:rsidP="00E210A3">
            <w:pPr>
              <w:rPr>
                <w:ins w:id="181" w:author="MCT" w:date="2023-03-22T13:00:00Z"/>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12BFC1E3" w14:textId="77777777" w:rsidR="000B7D04" w:rsidRDefault="000B7D04" w:rsidP="00E210A3">
            <w:pPr>
              <w:rPr>
                <w:ins w:id="182" w:author="MCT" w:date="2023-03-22T13:00:00Z"/>
                <w:rFonts w:ascii="Calibri" w:hAnsi="Calibri" w:cs="Calibri"/>
                <w:color w:val="000000"/>
                <w:sz w:val="22"/>
                <w:szCs w:val="22"/>
              </w:rPr>
            </w:pPr>
            <w:ins w:id="183" w:author="MCT" w:date="2023-03-22T13:00:00Z">
              <w:r>
                <w:rPr>
                  <w:rFonts w:ascii="Calibri" w:hAnsi="Calibri" w:cs="Calibri"/>
                  <w:color w:val="000000"/>
                  <w:sz w:val="22"/>
                  <w:szCs w:val="22"/>
                </w:rPr>
                <w:t> </w:t>
              </w:r>
            </w:ins>
          </w:p>
        </w:tc>
        <w:tc>
          <w:tcPr>
            <w:tcW w:w="3883" w:type="dxa"/>
            <w:tcBorders>
              <w:top w:val="nil"/>
              <w:left w:val="nil"/>
              <w:bottom w:val="single" w:sz="4" w:space="0" w:color="auto"/>
              <w:right w:val="single" w:sz="4" w:space="0" w:color="auto"/>
            </w:tcBorders>
            <w:shd w:val="clear" w:color="auto" w:fill="auto"/>
            <w:hideMark/>
          </w:tcPr>
          <w:p w14:paraId="617DDA09" w14:textId="77777777" w:rsidR="000B7D04" w:rsidRDefault="000B7D04" w:rsidP="00E210A3">
            <w:pPr>
              <w:rPr>
                <w:ins w:id="184" w:author="MCT" w:date="2023-03-22T13:00:00Z"/>
                <w:rFonts w:ascii="Calibri" w:hAnsi="Calibri" w:cs="Calibri"/>
                <w:color w:val="000000"/>
                <w:sz w:val="22"/>
                <w:szCs w:val="22"/>
              </w:rPr>
            </w:pPr>
            <w:ins w:id="185" w:author="MCT" w:date="2023-03-22T13:00:00Z">
              <w:r>
                <w:rPr>
                  <w:rFonts w:ascii="Calibri" w:hAnsi="Calibri" w:cs="Calibri"/>
                  <w:color w:val="000000"/>
                  <w:sz w:val="22"/>
                  <w:szCs w:val="22"/>
                </w:rPr>
                <w:t>REF~4P~1.0~KHMON~TU^51</w:t>
              </w:r>
            </w:ins>
          </w:p>
        </w:tc>
        <w:tc>
          <w:tcPr>
            <w:tcW w:w="4535" w:type="dxa"/>
            <w:tcBorders>
              <w:top w:val="nil"/>
              <w:left w:val="nil"/>
              <w:bottom w:val="single" w:sz="4" w:space="0" w:color="auto"/>
              <w:right w:val="single" w:sz="4" w:space="0" w:color="auto"/>
            </w:tcBorders>
            <w:shd w:val="clear" w:color="auto" w:fill="auto"/>
            <w:hideMark/>
          </w:tcPr>
          <w:p w14:paraId="34226A6E" w14:textId="77777777" w:rsidR="000B7D04" w:rsidRDefault="000B7D04" w:rsidP="00E210A3">
            <w:pPr>
              <w:rPr>
                <w:ins w:id="186" w:author="MCT" w:date="2023-03-22T13:00:00Z"/>
                <w:rFonts w:ascii="Calibri" w:hAnsi="Calibri" w:cs="Calibri"/>
                <w:color w:val="000000"/>
                <w:sz w:val="22"/>
                <w:szCs w:val="22"/>
              </w:rPr>
            </w:pPr>
            <w:ins w:id="187" w:author="MCT" w:date="2023-03-22T13:00:00Z">
              <w:r>
                <w:rPr>
                  <w:rFonts w:ascii="Calibri" w:hAnsi="Calibri" w:cs="Calibri"/>
                  <w:color w:val="000000"/>
                  <w:sz w:val="22"/>
                  <w:szCs w:val="22"/>
                </w:rPr>
                <w:t>Meter Multiplier, Total</w:t>
              </w:r>
            </w:ins>
          </w:p>
        </w:tc>
      </w:tr>
      <w:tr w:rsidR="000B7D04" w14:paraId="2FA2F2F3" w14:textId="77777777" w:rsidTr="00E210A3">
        <w:trPr>
          <w:trHeight w:val="300"/>
          <w:ins w:id="188" w:author="MCT" w:date="2023-03-22T13:00:00Z"/>
        </w:trPr>
        <w:tc>
          <w:tcPr>
            <w:tcW w:w="361" w:type="dxa"/>
            <w:tcBorders>
              <w:top w:val="nil"/>
              <w:left w:val="nil"/>
              <w:bottom w:val="nil"/>
              <w:right w:val="nil"/>
            </w:tcBorders>
            <w:shd w:val="clear" w:color="auto" w:fill="auto"/>
            <w:hideMark/>
          </w:tcPr>
          <w:p w14:paraId="3AE6FA19" w14:textId="77777777" w:rsidR="000B7D04" w:rsidRDefault="000B7D04" w:rsidP="00E210A3">
            <w:pPr>
              <w:rPr>
                <w:ins w:id="189" w:author="MCT" w:date="2023-03-22T13:00:00Z"/>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4A15538B" w14:textId="77777777" w:rsidR="000B7D04" w:rsidRDefault="000B7D04" w:rsidP="00E210A3">
            <w:pPr>
              <w:rPr>
                <w:ins w:id="190" w:author="MCT" w:date="2023-03-22T13:00:00Z"/>
                <w:rFonts w:ascii="Calibri" w:hAnsi="Calibri" w:cs="Calibri"/>
                <w:color w:val="000000"/>
                <w:sz w:val="22"/>
                <w:szCs w:val="22"/>
              </w:rPr>
            </w:pPr>
            <w:ins w:id="191" w:author="MCT" w:date="2023-03-22T13:00:00Z">
              <w:r>
                <w:rPr>
                  <w:rFonts w:ascii="Calibri" w:hAnsi="Calibri" w:cs="Calibri"/>
                  <w:color w:val="000000"/>
                  <w:sz w:val="22"/>
                  <w:szCs w:val="22"/>
                </w:rPr>
                <w:t> </w:t>
              </w:r>
            </w:ins>
          </w:p>
        </w:tc>
        <w:tc>
          <w:tcPr>
            <w:tcW w:w="3883" w:type="dxa"/>
            <w:tcBorders>
              <w:top w:val="nil"/>
              <w:left w:val="nil"/>
              <w:bottom w:val="single" w:sz="4" w:space="0" w:color="auto"/>
              <w:right w:val="single" w:sz="4" w:space="0" w:color="auto"/>
            </w:tcBorders>
            <w:shd w:val="clear" w:color="auto" w:fill="auto"/>
            <w:hideMark/>
          </w:tcPr>
          <w:p w14:paraId="2F32D9C2" w14:textId="77777777" w:rsidR="000B7D04" w:rsidRDefault="000B7D04" w:rsidP="00E210A3">
            <w:pPr>
              <w:rPr>
                <w:ins w:id="192" w:author="MCT" w:date="2023-03-22T13:00:00Z"/>
                <w:rFonts w:ascii="Calibri" w:hAnsi="Calibri" w:cs="Calibri"/>
                <w:color w:val="000000"/>
                <w:sz w:val="22"/>
                <w:szCs w:val="22"/>
              </w:rPr>
            </w:pPr>
            <w:ins w:id="193" w:author="MCT" w:date="2023-03-22T13:00:00Z">
              <w:r>
                <w:rPr>
                  <w:rFonts w:ascii="Calibri" w:hAnsi="Calibri" w:cs="Calibri"/>
                  <w:color w:val="000000"/>
                  <w:sz w:val="22"/>
                  <w:szCs w:val="22"/>
                </w:rPr>
                <w:t>REF~IX~4.0~KHMON~TU^51</w:t>
              </w:r>
            </w:ins>
          </w:p>
        </w:tc>
        <w:tc>
          <w:tcPr>
            <w:tcW w:w="4535" w:type="dxa"/>
            <w:tcBorders>
              <w:top w:val="nil"/>
              <w:left w:val="nil"/>
              <w:bottom w:val="single" w:sz="4" w:space="0" w:color="auto"/>
              <w:right w:val="single" w:sz="4" w:space="0" w:color="auto"/>
            </w:tcBorders>
            <w:shd w:val="clear" w:color="auto" w:fill="auto"/>
            <w:hideMark/>
          </w:tcPr>
          <w:p w14:paraId="4CD8AE49" w14:textId="77777777" w:rsidR="000B7D04" w:rsidRDefault="000B7D04" w:rsidP="00E210A3">
            <w:pPr>
              <w:rPr>
                <w:ins w:id="194" w:author="MCT" w:date="2023-03-22T13:00:00Z"/>
                <w:rFonts w:ascii="Calibri" w:hAnsi="Calibri" w:cs="Calibri"/>
                <w:color w:val="000000"/>
                <w:sz w:val="22"/>
                <w:szCs w:val="22"/>
              </w:rPr>
            </w:pPr>
            <w:ins w:id="195" w:author="MCT" w:date="2023-03-22T13:00:00Z">
              <w:r>
                <w:rPr>
                  <w:rFonts w:ascii="Calibri" w:hAnsi="Calibri" w:cs="Calibri"/>
                  <w:color w:val="000000"/>
                  <w:sz w:val="22"/>
                  <w:szCs w:val="22"/>
                </w:rPr>
                <w:t>Number of Dials, Total</w:t>
              </w:r>
            </w:ins>
          </w:p>
        </w:tc>
      </w:tr>
      <w:tr w:rsidR="000B7D04" w14:paraId="268E11ED" w14:textId="77777777" w:rsidTr="00E210A3">
        <w:trPr>
          <w:trHeight w:val="600"/>
          <w:ins w:id="196" w:author="MCT" w:date="2023-03-22T13:00:00Z"/>
        </w:trPr>
        <w:tc>
          <w:tcPr>
            <w:tcW w:w="361" w:type="dxa"/>
            <w:tcBorders>
              <w:top w:val="nil"/>
              <w:left w:val="nil"/>
              <w:bottom w:val="nil"/>
              <w:right w:val="nil"/>
            </w:tcBorders>
            <w:shd w:val="clear" w:color="auto" w:fill="auto"/>
            <w:hideMark/>
          </w:tcPr>
          <w:p w14:paraId="194F123F" w14:textId="77777777" w:rsidR="000B7D04" w:rsidRDefault="000B7D04" w:rsidP="00E210A3">
            <w:pPr>
              <w:rPr>
                <w:ins w:id="197" w:author="MCT" w:date="2023-03-22T13:00:00Z"/>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097BB6AF" w14:textId="77777777" w:rsidR="000B7D04" w:rsidRDefault="000B7D04" w:rsidP="00E210A3">
            <w:pPr>
              <w:rPr>
                <w:ins w:id="198" w:author="MCT" w:date="2023-03-22T13:00:00Z"/>
                <w:rFonts w:ascii="Calibri" w:hAnsi="Calibri" w:cs="Calibri"/>
                <w:color w:val="000000"/>
                <w:sz w:val="22"/>
                <w:szCs w:val="22"/>
              </w:rPr>
            </w:pPr>
            <w:ins w:id="199" w:author="MCT" w:date="2023-03-22T13:00:00Z">
              <w:r>
                <w:rPr>
                  <w:rFonts w:ascii="Calibri" w:hAnsi="Calibri" w:cs="Calibri"/>
                  <w:color w:val="000000"/>
                  <w:sz w:val="22"/>
                  <w:szCs w:val="22"/>
                </w:rPr>
                <w:t> </w:t>
              </w:r>
            </w:ins>
          </w:p>
        </w:tc>
        <w:tc>
          <w:tcPr>
            <w:tcW w:w="3883" w:type="dxa"/>
            <w:tcBorders>
              <w:top w:val="nil"/>
              <w:left w:val="nil"/>
              <w:bottom w:val="single" w:sz="4" w:space="0" w:color="auto"/>
              <w:right w:val="single" w:sz="4" w:space="0" w:color="auto"/>
            </w:tcBorders>
            <w:shd w:val="clear" w:color="auto" w:fill="auto"/>
            <w:hideMark/>
          </w:tcPr>
          <w:p w14:paraId="6A1C0919" w14:textId="77777777" w:rsidR="000B7D04" w:rsidRDefault="000B7D04" w:rsidP="00E210A3">
            <w:pPr>
              <w:rPr>
                <w:ins w:id="200" w:author="MCT" w:date="2023-03-22T13:00:00Z"/>
                <w:rFonts w:ascii="Calibri" w:hAnsi="Calibri" w:cs="Calibri"/>
                <w:color w:val="000000"/>
                <w:sz w:val="22"/>
                <w:szCs w:val="22"/>
              </w:rPr>
            </w:pPr>
            <w:ins w:id="201" w:author="MCT" w:date="2023-03-22T13:00:00Z">
              <w:r>
                <w:rPr>
                  <w:rFonts w:ascii="Calibri" w:hAnsi="Calibri" w:cs="Calibri"/>
                  <w:color w:val="000000"/>
                  <w:sz w:val="22"/>
                  <w:szCs w:val="22"/>
                </w:rPr>
                <w:t>REF~LO~BUSLOLF_WEST_NIDR_NWS_NOTOU</w:t>
              </w:r>
            </w:ins>
          </w:p>
        </w:tc>
        <w:tc>
          <w:tcPr>
            <w:tcW w:w="4535" w:type="dxa"/>
            <w:tcBorders>
              <w:top w:val="nil"/>
              <w:left w:val="nil"/>
              <w:bottom w:val="single" w:sz="4" w:space="0" w:color="auto"/>
              <w:right w:val="single" w:sz="4" w:space="0" w:color="auto"/>
            </w:tcBorders>
            <w:shd w:val="clear" w:color="auto" w:fill="auto"/>
            <w:hideMark/>
          </w:tcPr>
          <w:p w14:paraId="509606C2" w14:textId="77777777" w:rsidR="000B7D04" w:rsidRDefault="000B7D04" w:rsidP="00E210A3">
            <w:pPr>
              <w:rPr>
                <w:ins w:id="202" w:author="MCT" w:date="2023-03-22T13:00:00Z"/>
                <w:rFonts w:ascii="Calibri" w:hAnsi="Calibri" w:cs="Calibri"/>
                <w:color w:val="000000"/>
                <w:sz w:val="22"/>
                <w:szCs w:val="22"/>
              </w:rPr>
            </w:pPr>
            <w:ins w:id="203" w:author="MCT" w:date="2023-03-22T13:00:00Z">
              <w:r>
                <w:rPr>
                  <w:rFonts w:ascii="Calibri" w:hAnsi="Calibri" w:cs="Calibri"/>
                  <w:color w:val="000000"/>
                  <w:sz w:val="22"/>
                  <w:szCs w:val="22"/>
                </w:rPr>
                <w:t>Load Profile</w:t>
              </w:r>
            </w:ins>
          </w:p>
        </w:tc>
      </w:tr>
      <w:tr w:rsidR="000B7D04" w14:paraId="318E8879" w14:textId="77777777" w:rsidTr="00E210A3">
        <w:trPr>
          <w:trHeight w:val="300"/>
          <w:ins w:id="204" w:author="MCT" w:date="2023-03-22T13:00:00Z"/>
        </w:trPr>
        <w:tc>
          <w:tcPr>
            <w:tcW w:w="361" w:type="dxa"/>
            <w:tcBorders>
              <w:top w:val="nil"/>
              <w:left w:val="nil"/>
              <w:bottom w:val="nil"/>
              <w:right w:val="nil"/>
            </w:tcBorders>
            <w:shd w:val="clear" w:color="auto" w:fill="auto"/>
            <w:hideMark/>
          </w:tcPr>
          <w:p w14:paraId="33527595" w14:textId="77777777" w:rsidR="000B7D04" w:rsidRDefault="000B7D04" w:rsidP="00E210A3">
            <w:pPr>
              <w:rPr>
                <w:ins w:id="205" w:author="MCT" w:date="2023-03-22T13:00:00Z"/>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7D75AFB7" w14:textId="77777777" w:rsidR="000B7D04" w:rsidRDefault="000B7D04" w:rsidP="00E210A3">
            <w:pPr>
              <w:rPr>
                <w:ins w:id="206" w:author="MCT" w:date="2023-03-22T13:00:00Z"/>
                <w:rFonts w:ascii="Calibri" w:hAnsi="Calibri" w:cs="Calibri"/>
                <w:color w:val="000000"/>
                <w:sz w:val="22"/>
                <w:szCs w:val="22"/>
              </w:rPr>
            </w:pPr>
            <w:ins w:id="207" w:author="MCT" w:date="2023-03-22T13:00:00Z">
              <w:r>
                <w:rPr>
                  <w:rFonts w:ascii="Calibri" w:hAnsi="Calibri" w:cs="Calibri"/>
                  <w:color w:val="000000"/>
                  <w:sz w:val="22"/>
                  <w:szCs w:val="22"/>
                </w:rPr>
                <w:t> </w:t>
              </w:r>
            </w:ins>
          </w:p>
        </w:tc>
        <w:tc>
          <w:tcPr>
            <w:tcW w:w="3883" w:type="dxa"/>
            <w:tcBorders>
              <w:top w:val="nil"/>
              <w:left w:val="nil"/>
              <w:bottom w:val="single" w:sz="4" w:space="0" w:color="auto"/>
              <w:right w:val="single" w:sz="4" w:space="0" w:color="auto"/>
            </w:tcBorders>
            <w:shd w:val="clear" w:color="auto" w:fill="auto"/>
            <w:hideMark/>
          </w:tcPr>
          <w:p w14:paraId="26E2F079" w14:textId="77777777" w:rsidR="000B7D04" w:rsidRDefault="000B7D04" w:rsidP="00E210A3">
            <w:pPr>
              <w:rPr>
                <w:ins w:id="208" w:author="MCT" w:date="2023-03-22T13:00:00Z"/>
                <w:rFonts w:ascii="Calibri" w:hAnsi="Calibri" w:cs="Calibri"/>
                <w:color w:val="000000"/>
                <w:sz w:val="22"/>
                <w:szCs w:val="22"/>
              </w:rPr>
            </w:pPr>
            <w:ins w:id="209" w:author="MCT" w:date="2023-03-22T13:00:00Z">
              <w:r>
                <w:rPr>
                  <w:rFonts w:ascii="Calibri" w:hAnsi="Calibri" w:cs="Calibri"/>
                  <w:color w:val="000000"/>
                  <w:sz w:val="22"/>
                  <w:szCs w:val="22"/>
                </w:rPr>
                <w:t>REF~MT~COMBO</w:t>
              </w:r>
            </w:ins>
          </w:p>
        </w:tc>
        <w:tc>
          <w:tcPr>
            <w:tcW w:w="4535" w:type="dxa"/>
            <w:tcBorders>
              <w:top w:val="nil"/>
              <w:left w:val="nil"/>
              <w:bottom w:val="single" w:sz="4" w:space="0" w:color="auto"/>
              <w:right w:val="single" w:sz="4" w:space="0" w:color="auto"/>
            </w:tcBorders>
            <w:shd w:val="clear" w:color="auto" w:fill="auto"/>
            <w:hideMark/>
          </w:tcPr>
          <w:p w14:paraId="6B30287F" w14:textId="77777777" w:rsidR="000B7D04" w:rsidRDefault="000B7D04" w:rsidP="00E210A3">
            <w:pPr>
              <w:rPr>
                <w:ins w:id="210" w:author="MCT" w:date="2023-03-22T13:00:00Z"/>
                <w:rFonts w:ascii="Calibri" w:hAnsi="Calibri" w:cs="Calibri"/>
                <w:color w:val="000000"/>
                <w:sz w:val="22"/>
                <w:szCs w:val="22"/>
              </w:rPr>
            </w:pPr>
            <w:ins w:id="211" w:author="MCT" w:date="2023-03-22T13:00:00Z">
              <w:r>
                <w:rPr>
                  <w:rFonts w:ascii="Calibri" w:hAnsi="Calibri" w:cs="Calibri"/>
                  <w:color w:val="000000"/>
                  <w:sz w:val="22"/>
                  <w:szCs w:val="22"/>
                </w:rPr>
                <w:t>Meter Type</w:t>
              </w:r>
            </w:ins>
          </w:p>
        </w:tc>
      </w:tr>
      <w:tr w:rsidR="000B7D04" w14:paraId="7DC9B71B" w14:textId="77777777" w:rsidTr="00E210A3">
        <w:trPr>
          <w:trHeight w:val="300"/>
          <w:ins w:id="212" w:author="MCT" w:date="2023-03-22T13:00:00Z"/>
        </w:trPr>
        <w:tc>
          <w:tcPr>
            <w:tcW w:w="361" w:type="dxa"/>
            <w:tcBorders>
              <w:top w:val="nil"/>
              <w:left w:val="nil"/>
              <w:bottom w:val="nil"/>
              <w:right w:val="nil"/>
            </w:tcBorders>
            <w:shd w:val="clear" w:color="auto" w:fill="auto"/>
            <w:hideMark/>
          </w:tcPr>
          <w:p w14:paraId="44165902" w14:textId="77777777" w:rsidR="000B7D04" w:rsidRDefault="000B7D04" w:rsidP="00E210A3">
            <w:pPr>
              <w:rPr>
                <w:ins w:id="213" w:author="MCT" w:date="2023-03-22T13:00:00Z"/>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28616D68" w14:textId="77777777" w:rsidR="000B7D04" w:rsidRDefault="000B7D04" w:rsidP="00E210A3">
            <w:pPr>
              <w:rPr>
                <w:ins w:id="214" w:author="MCT" w:date="2023-03-22T13:00:00Z"/>
                <w:rFonts w:ascii="Calibri" w:hAnsi="Calibri" w:cs="Calibri"/>
                <w:color w:val="000000"/>
                <w:sz w:val="22"/>
                <w:szCs w:val="22"/>
              </w:rPr>
            </w:pPr>
            <w:ins w:id="215" w:author="MCT" w:date="2023-03-22T13:00:00Z">
              <w:r>
                <w:rPr>
                  <w:rFonts w:ascii="Calibri" w:hAnsi="Calibri" w:cs="Calibri"/>
                  <w:color w:val="000000"/>
                  <w:sz w:val="22"/>
                  <w:szCs w:val="22"/>
                </w:rPr>
                <w:t> </w:t>
              </w:r>
            </w:ins>
          </w:p>
        </w:tc>
        <w:tc>
          <w:tcPr>
            <w:tcW w:w="3883" w:type="dxa"/>
            <w:tcBorders>
              <w:top w:val="nil"/>
              <w:left w:val="nil"/>
              <w:bottom w:val="single" w:sz="4" w:space="0" w:color="auto"/>
              <w:right w:val="single" w:sz="4" w:space="0" w:color="auto"/>
            </w:tcBorders>
            <w:shd w:val="clear" w:color="auto" w:fill="auto"/>
            <w:hideMark/>
          </w:tcPr>
          <w:p w14:paraId="3CAEF3CA" w14:textId="77777777" w:rsidR="000B7D04" w:rsidRDefault="000B7D04" w:rsidP="00E210A3">
            <w:pPr>
              <w:rPr>
                <w:ins w:id="216" w:author="MCT" w:date="2023-03-22T13:00:00Z"/>
                <w:rFonts w:ascii="Calibri" w:hAnsi="Calibri" w:cs="Calibri"/>
                <w:color w:val="000000"/>
                <w:sz w:val="22"/>
                <w:szCs w:val="22"/>
              </w:rPr>
            </w:pPr>
            <w:ins w:id="217" w:author="MCT" w:date="2023-03-22T13:00:00Z">
              <w:r>
                <w:rPr>
                  <w:rFonts w:ascii="Calibri" w:hAnsi="Calibri" w:cs="Calibri"/>
                  <w:color w:val="000000"/>
                  <w:sz w:val="22"/>
                  <w:szCs w:val="22"/>
                </w:rPr>
                <w:t>REF~PR~0</w:t>
              </w:r>
            </w:ins>
          </w:p>
        </w:tc>
        <w:tc>
          <w:tcPr>
            <w:tcW w:w="4535" w:type="dxa"/>
            <w:tcBorders>
              <w:top w:val="nil"/>
              <w:left w:val="nil"/>
              <w:bottom w:val="single" w:sz="4" w:space="0" w:color="auto"/>
              <w:right w:val="single" w:sz="4" w:space="0" w:color="auto"/>
            </w:tcBorders>
            <w:shd w:val="clear" w:color="auto" w:fill="auto"/>
            <w:hideMark/>
          </w:tcPr>
          <w:p w14:paraId="1ECB7163" w14:textId="77777777" w:rsidR="000B7D04" w:rsidRDefault="000B7D04" w:rsidP="00E210A3">
            <w:pPr>
              <w:rPr>
                <w:ins w:id="218" w:author="MCT" w:date="2023-03-22T13:00:00Z"/>
                <w:rFonts w:ascii="Calibri" w:hAnsi="Calibri" w:cs="Calibri"/>
                <w:color w:val="000000"/>
                <w:sz w:val="22"/>
                <w:szCs w:val="22"/>
              </w:rPr>
            </w:pPr>
            <w:ins w:id="219" w:author="MCT" w:date="2023-03-22T13:00:00Z">
              <w:r>
                <w:rPr>
                  <w:rFonts w:ascii="Calibri" w:hAnsi="Calibri" w:cs="Calibri"/>
                  <w:color w:val="000000"/>
                  <w:sz w:val="22"/>
                  <w:szCs w:val="22"/>
                </w:rPr>
                <w:t>TDSP Rate Subclass</w:t>
              </w:r>
            </w:ins>
          </w:p>
        </w:tc>
      </w:tr>
      <w:tr w:rsidR="000B7D04" w14:paraId="2207CB3C" w14:textId="77777777" w:rsidTr="00E210A3">
        <w:trPr>
          <w:trHeight w:val="300"/>
          <w:ins w:id="220" w:author="MCT" w:date="2023-03-22T13:00:00Z"/>
        </w:trPr>
        <w:tc>
          <w:tcPr>
            <w:tcW w:w="361" w:type="dxa"/>
            <w:tcBorders>
              <w:top w:val="nil"/>
              <w:left w:val="nil"/>
              <w:bottom w:val="nil"/>
              <w:right w:val="nil"/>
            </w:tcBorders>
            <w:shd w:val="clear" w:color="auto" w:fill="auto"/>
            <w:hideMark/>
          </w:tcPr>
          <w:p w14:paraId="3E828656" w14:textId="77777777" w:rsidR="000B7D04" w:rsidRDefault="000B7D04" w:rsidP="00E210A3">
            <w:pPr>
              <w:rPr>
                <w:ins w:id="221" w:author="MCT" w:date="2023-03-22T13:00:00Z"/>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30687114" w14:textId="77777777" w:rsidR="000B7D04" w:rsidRDefault="000B7D04" w:rsidP="00E210A3">
            <w:pPr>
              <w:rPr>
                <w:ins w:id="222" w:author="MCT" w:date="2023-03-22T13:00:00Z"/>
                <w:rFonts w:ascii="Calibri" w:hAnsi="Calibri" w:cs="Calibri"/>
                <w:color w:val="000000"/>
                <w:sz w:val="22"/>
                <w:szCs w:val="22"/>
              </w:rPr>
            </w:pPr>
            <w:ins w:id="223" w:author="MCT" w:date="2023-03-22T13:00:00Z">
              <w:r>
                <w:rPr>
                  <w:rFonts w:ascii="Calibri" w:hAnsi="Calibri" w:cs="Calibri"/>
                  <w:color w:val="000000"/>
                  <w:sz w:val="22"/>
                  <w:szCs w:val="22"/>
                </w:rPr>
                <w:t> </w:t>
              </w:r>
            </w:ins>
          </w:p>
        </w:tc>
        <w:tc>
          <w:tcPr>
            <w:tcW w:w="3883" w:type="dxa"/>
            <w:tcBorders>
              <w:top w:val="nil"/>
              <w:left w:val="nil"/>
              <w:bottom w:val="single" w:sz="4" w:space="0" w:color="auto"/>
              <w:right w:val="single" w:sz="4" w:space="0" w:color="auto"/>
            </w:tcBorders>
            <w:shd w:val="clear" w:color="auto" w:fill="auto"/>
            <w:hideMark/>
          </w:tcPr>
          <w:p w14:paraId="31C6CBF5" w14:textId="77777777" w:rsidR="000B7D04" w:rsidRDefault="000B7D04" w:rsidP="00E210A3">
            <w:pPr>
              <w:rPr>
                <w:ins w:id="224" w:author="MCT" w:date="2023-03-22T13:00:00Z"/>
                <w:rFonts w:ascii="Calibri" w:hAnsi="Calibri" w:cs="Calibri"/>
                <w:color w:val="000000"/>
                <w:sz w:val="22"/>
                <w:szCs w:val="22"/>
              </w:rPr>
            </w:pPr>
            <w:ins w:id="225" w:author="MCT" w:date="2023-03-22T13:00:00Z">
              <w:r>
                <w:rPr>
                  <w:rFonts w:ascii="Calibri" w:hAnsi="Calibri" w:cs="Calibri"/>
                  <w:color w:val="000000"/>
                  <w:sz w:val="22"/>
                  <w:szCs w:val="22"/>
                </w:rPr>
                <w:t>REF~NH~00</w:t>
              </w:r>
            </w:ins>
          </w:p>
        </w:tc>
        <w:tc>
          <w:tcPr>
            <w:tcW w:w="4535" w:type="dxa"/>
            <w:tcBorders>
              <w:top w:val="nil"/>
              <w:left w:val="nil"/>
              <w:bottom w:val="single" w:sz="4" w:space="0" w:color="auto"/>
              <w:right w:val="single" w:sz="4" w:space="0" w:color="auto"/>
            </w:tcBorders>
            <w:shd w:val="clear" w:color="auto" w:fill="auto"/>
            <w:hideMark/>
          </w:tcPr>
          <w:p w14:paraId="328B389E" w14:textId="77777777" w:rsidR="000B7D04" w:rsidRDefault="000B7D04" w:rsidP="00E210A3">
            <w:pPr>
              <w:rPr>
                <w:ins w:id="226" w:author="MCT" w:date="2023-03-22T13:00:00Z"/>
                <w:rFonts w:ascii="Calibri" w:hAnsi="Calibri" w:cs="Calibri"/>
                <w:color w:val="000000"/>
                <w:sz w:val="22"/>
                <w:szCs w:val="22"/>
              </w:rPr>
            </w:pPr>
            <w:ins w:id="227" w:author="MCT" w:date="2023-03-22T13:00:00Z">
              <w:r>
                <w:rPr>
                  <w:rFonts w:ascii="Calibri" w:hAnsi="Calibri" w:cs="Calibri"/>
                  <w:color w:val="000000"/>
                  <w:sz w:val="22"/>
                  <w:szCs w:val="22"/>
                </w:rPr>
                <w:t>TDSP Rate Class</w:t>
              </w:r>
            </w:ins>
          </w:p>
        </w:tc>
      </w:tr>
      <w:tr w:rsidR="000B7D04" w14:paraId="5C64A475" w14:textId="77777777" w:rsidTr="00E210A3">
        <w:trPr>
          <w:trHeight w:val="300"/>
          <w:ins w:id="228" w:author="MCT" w:date="2023-03-22T13:00:00Z"/>
        </w:trPr>
        <w:tc>
          <w:tcPr>
            <w:tcW w:w="361" w:type="dxa"/>
            <w:tcBorders>
              <w:top w:val="nil"/>
              <w:left w:val="nil"/>
              <w:bottom w:val="single" w:sz="4" w:space="0" w:color="auto"/>
              <w:right w:val="nil"/>
            </w:tcBorders>
            <w:shd w:val="clear" w:color="auto" w:fill="auto"/>
            <w:hideMark/>
          </w:tcPr>
          <w:p w14:paraId="200C7B5D" w14:textId="77777777" w:rsidR="000B7D04" w:rsidRDefault="000B7D04" w:rsidP="00E210A3">
            <w:pPr>
              <w:rPr>
                <w:ins w:id="229" w:author="MCT" w:date="2023-03-22T13:00:00Z"/>
                <w:rFonts w:ascii="Calibri" w:hAnsi="Calibri" w:cs="Calibri"/>
                <w:color w:val="000000"/>
                <w:sz w:val="22"/>
                <w:szCs w:val="22"/>
              </w:rPr>
            </w:pPr>
            <w:ins w:id="230" w:author="MCT" w:date="2023-03-22T13:00:00Z">
              <w:r>
                <w:rPr>
                  <w:rFonts w:ascii="Calibri" w:hAnsi="Calibri" w:cs="Calibri"/>
                  <w:color w:val="000000"/>
                  <w:sz w:val="22"/>
                  <w:szCs w:val="22"/>
                </w:rPr>
                <w:t> </w:t>
              </w:r>
            </w:ins>
          </w:p>
        </w:tc>
        <w:tc>
          <w:tcPr>
            <w:tcW w:w="361" w:type="dxa"/>
            <w:tcBorders>
              <w:top w:val="nil"/>
              <w:left w:val="nil"/>
              <w:bottom w:val="single" w:sz="4" w:space="0" w:color="auto"/>
              <w:right w:val="single" w:sz="4" w:space="0" w:color="auto"/>
            </w:tcBorders>
            <w:shd w:val="clear" w:color="auto" w:fill="auto"/>
            <w:hideMark/>
          </w:tcPr>
          <w:p w14:paraId="19E56BF7" w14:textId="77777777" w:rsidR="000B7D04" w:rsidRDefault="000B7D04" w:rsidP="00E210A3">
            <w:pPr>
              <w:rPr>
                <w:ins w:id="231" w:author="MCT" w:date="2023-03-22T13:00:00Z"/>
                <w:rFonts w:ascii="Calibri" w:hAnsi="Calibri" w:cs="Calibri"/>
                <w:color w:val="000000"/>
                <w:sz w:val="22"/>
                <w:szCs w:val="22"/>
              </w:rPr>
            </w:pPr>
            <w:ins w:id="232" w:author="MCT" w:date="2023-03-22T13:00:00Z">
              <w:r>
                <w:rPr>
                  <w:rFonts w:ascii="Calibri" w:hAnsi="Calibri" w:cs="Calibri"/>
                  <w:color w:val="000000"/>
                  <w:sz w:val="22"/>
                  <w:szCs w:val="22"/>
                </w:rPr>
                <w:t> </w:t>
              </w:r>
            </w:ins>
          </w:p>
        </w:tc>
        <w:tc>
          <w:tcPr>
            <w:tcW w:w="3883" w:type="dxa"/>
            <w:tcBorders>
              <w:top w:val="nil"/>
              <w:left w:val="nil"/>
              <w:bottom w:val="single" w:sz="4" w:space="0" w:color="auto"/>
              <w:right w:val="single" w:sz="4" w:space="0" w:color="auto"/>
            </w:tcBorders>
            <w:shd w:val="clear" w:color="auto" w:fill="auto"/>
            <w:hideMark/>
          </w:tcPr>
          <w:p w14:paraId="116B99A8" w14:textId="77777777" w:rsidR="000B7D04" w:rsidRDefault="000B7D04" w:rsidP="00E210A3">
            <w:pPr>
              <w:rPr>
                <w:ins w:id="233" w:author="MCT" w:date="2023-03-22T13:00:00Z"/>
                <w:rFonts w:ascii="Calibri" w:hAnsi="Calibri" w:cs="Calibri"/>
                <w:color w:val="000000"/>
                <w:sz w:val="22"/>
                <w:szCs w:val="22"/>
              </w:rPr>
            </w:pPr>
            <w:ins w:id="234" w:author="MCT" w:date="2023-03-22T13:00:00Z">
              <w:r>
                <w:rPr>
                  <w:rFonts w:ascii="Calibri" w:hAnsi="Calibri" w:cs="Calibri"/>
                  <w:color w:val="000000"/>
                  <w:sz w:val="22"/>
                  <w:szCs w:val="22"/>
                </w:rPr>
                <w:t>REF~TZ~21</w:t>
              </w:r>
            </w:ins>
          </w:p>
        </w:tc>
        <w:tc>
          <w:tcPr>
            <w:tcW w:w="4535" w:type="dxa"/>
            <w:tcBorders>
              <w:top w:val="nil"/>
              <w:left w:val="nil"/>
              <w:bottom w:val="single" w:sz="4" w:space="0" w:color="auto"/>
              <w:right w:val="single" w:sz="4" w:space="0" w:color="auto"/>
            </w:tcBorders>
            <w:shd w:val="clear" w:color="auto" w:fill="auto"/>
            <w:hideMark/>
          </w:tcPr>
          <w:p w14:paraId="67F27AFA" w14:textId="77777777" w:rsidR="000B7D04" w:rsidRDefault="000B7D04" w:rsidP="00E210A3">
            <w:pPr>
              <w:rPr>
                <w:ins w:id="235" w:author="MCT" w:date="2023-03-22T13:00:00Z"/>
                <w:rFonts w:ascii="Calibri" w:hAnsi="Calibri" w:cs="Calibri"/>
                <w:color w:val="000000"/>
                <w:sz w:val="22"/>
                <w:szCs w:val="22"/>
              </w:rPr>
            </w:pPr>
            <w:ins w:id="236" w:author="MCT" w:date="2023-03-22T13:00:00Z">
              <w:r>
                <w:rPr>
                  <w:rFonts w:ascii="Calibri" w:hAnsi="Calibri" w:cs="Calibri"/>
                  <w:color w:val="000000"/>
                  <w:sz w:val="22"/>
                  <w:szCs w:val="22"/>
                </w:rPr>
                <w:t>Meter Cycle</w:t>
              </w:r>
            </w:ins>
          </w:p>
        </w:tc>
      </w:tr>
      <w:tr w:rsidR="000B7D04" w14:paraId="0FAAF5C5" w14:textId="77777777" w:rsidTr="00E210A3">
        <w:trPr>
          <w:trHeight w:val="600"/>
          <w:ins w:id="237" w:author="MCT" w:date="2023-03-22T13:00:00Z"/>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C05FBF7" w14:textId="77777777" w:rsidR="000B7D04" w:rsidRDefault="000B7D04" w:rsidP="00E210A3">
            <w:pPr>
              <w:rPr>
                <w:ins w:id="238" w:author="MCT" w:date="2023-03-22T13:00:00Z"/>
                <w:rFonts w:ascii="Calibri" w:hAnsi="Calibri" w:cs="Calibri"/>
                <w:color w:val="000000"/>
                <w:sz w:val="22"/>
                <w:szCs w:val="22"/>
              </w:rPr>
            </w:pPr>
            <w:ins w:id="239" w:author="MCT" w:date="2023-03-22T13:00:00Z">
              <w:r>
                <w:rPr>
                  <w:rFonts w:ascii="Calibri" w:hAnsi="Calibri" w:cs="Calibri"/>
                  <w:color w:val="000000"/>
                  <w:sz w:val="22"/>
                  <w:szCs w:val="22"/>
                </w:rPr>
                <w:t>SE~25~000000001</w:t>
              </w:r>
            </w:ins>
          </w:p>
        </w:tc>
        <w:tc>
          <w:tcPr>
            <w:tcW w:w="4535" w:type="dxa"/>
            <w:tcBorders>
              <w:top w:val="nil"/>
              <w:left w:val="nil"/>
              <w:bottom w:val="single" w:sz="4" w:space="0" w:color="auto"/>
              <w:right w:val="single" w:sz="4" w:space="0" w:color="auto"/>
            </w:tcBorders>
            <w:shd w:val="clear" w:color="auto" w:fill="auto"/>
            <w:hideMark/>
          </w:tcPr>
          <w:p w14:paraId="2C9FF5F1" w14:textId="77777777" w:rsidR="000B7D04" w:rsidRDefault="000B7D04" w:rsidP="00E210A3">
            <w:pPr>
              <w:rPr>
                <w:ins w:id="240" w:author="MCT" w:date="2023-03-22T13:00:00Z"/>
                <w:rFonts w:ascii="Calibri" w:hAnsi="Calibri" w:cs="Calibri"/>
                <w:color w:val="000000"/>
                <w:sz w:val="22"/>
                <w:szCs w:val="22"/>
              </w:rPr>
            </w:pPr>
            <w:ins w:id="241" w:author="MCT" w:date="2023-03-22T13:00:00Z">
              <w:r>
                <w:rPr>
                  <w:rFonts w:ascii="Calibri" w:hAnsi="Calibri" w:cs="Calibri"/>
                  <w:color w:val="000000"/>
                  <w:sz w:val="22"/>
                  <w:szCs w:val="22"/>
                </w:rPr>
                <w:t>Number of Segments, Transaction Set Control Number</w:t>
              </w:r>
            </w:ins>
          </w:p>
        </w:tc>
      </w:tr>
    </w:tbl>
    <w:p w14:paraId="2CA34A87" w14:textId="77777777" w:rsidR="000B7D04" w:rsidRDefault="000B7D04" w:rsidP="000B7D04">
      <w:pPr>
        <w:tabs>
          <w:tab w:val="right" w:pos="1800"/>
          <w:tab w:val="left" w:pos="2160"/>
        </w:tabs>
        <w:rPr>
          <w:ins w:id="242" w:author="MCT" w:date="2023-03-22T13:00:00Z"/>
          <w:snapToGrid w:val="0"/>
          <w:sz w:val="20"/>
          <w:szCs w:val="20"/>
        </w:rPr>
      </w:pPr>
    </w:p>
    <w:p w14:paraId="0F6EED38" w14:textId="77777777" w:rsidR="000B7D04" w:rsidRDefault="000B7D04" w:rsidP="000B7D04">
      <w:pPr>
        <w:tabs>
          <w:tab w:val="right" w:pos="1800"/>
          <w:tab w:val="left" w:pos="2160"/>
        </w:tabs>
        <w:rPr>
          <w:ins w:id="243" w:author="MCT" w:date="2023-03-22T13:00:00Z"/>
          <w:snapToGrid w:val="0"/>
          <w:sz w:val="20"/>
          <w:szCs w:val="20"/>
        </w:rPr>
      </w:pPr>
    </w:p>
    <w:p w14:paraId="2D8F3E75" w14:textId="77777777" w:rsidR="0067604E" w:rsidRDefault="0067604E" w:rsidP="00263D75">
      <w:pPr>
        <w:tabs>
          <w:tab w:val="right" w:pos="1800"/>
          <w:tab w:val="left" w:pos="2160"/>
        </w:tabs>
        <w:rPr>
          <w:ins w:id="244" w:author="MCT" w:date="2023-05-02T15:46:00Z"/>
          <w:snapToGrid w:val="0"/>
          <w:sz w:val="20"/>
          <w:szCs w:val="20"/>
        </w:rPr>
      </w:pPr>
    </w:p>
    <w:p w14:paraId="6B5BE26C" w14:textId="77777777" w:rsidR="00BB0D82" w:rsidRDefault="00BB0D82" w:rsidP="00BB0D82">
      <w:pPr>
        <w:pStyle w:val="NoSpacing"/>
        <w:rPr>
          <w:ins w:id="245" w:author="MCT" w:date="2023-05-02T15:46:00Z"/>
          <w:snapToGrid w:val="0"/>
        </w:rPr>
      </w:pPr>
      <w:ins w:id="246" w:author="MCT" w:date="2023-05-02T15:46:00Z">
        <w:r>
          <w:rPr>
            <w:snapToGrid w:val="0"/>
            <w:sz w:val="20"/>
            <w:szCs w:val="20"/>
          </w:rPr>
          <w:br w:type="page"/>
        </w:r>
        <w:r>
          <w:rPr>
            <w:snapToGrid w:val="0"/>
          </w:rPr>
          <w:lastRenderedPageBreak/>
          <w:t>814_04 Example #8 of 8</w:t>
        </w:r>
      </w:ins>
    </w:p>
    <w:p w14:paraId="3F0A33DC" w14:textId="77777777" w:rsidR="00BB0D82" w:rsidRDefault="00BB0D82" w:rsidP="00BB0D82">
      <w:pPr>
        <w:pStyle w:val="NoSpacing"/>
        <w:rPr>
          <w:ins w:id="247" w:author="MCT" w:date="2023-05-02T15:46:00Z"/>
          <w:snapToGrid w:val="0"/>
        </w:rPr>
      </w:pPr>
      <w:ins w:id="248" w:author="MCT" w:date="2023-05-02T15:46:00Z">
        <w:r w:rsidRPr="005D2A15">
          <w:rPr>
            <w:snapToGrid w:val="0"/>
          </w:rPr>
          <w:t>Standard Switch Accept Response –IOU TDSP to ERCOT</w:t>
        </w:r>
      </w:ins>
    </w:p>
    <w:tbl>
      <w:tblPr>
        <w:tblW w:w="9140" w:type="dxa"/>
        <w:tblInd w:w="93" w:type="dxa"/>
        <w:tblLayout w:type="fixed"/>
        <w:tblLook w:val="04A0" w:firstRow="1" w:lastRow="0" w:firstColumn="1" w:lastColumn="0" w:noHBand="0" w:noVBand="1"/>
      </w:tblPr>
      <w:tblGrid>
        <w:gridCol w:w="361"/>
        <w:gridCol w:w="361"/>
        <w:gridCol w:w="3703"/>
        <w:gridCol w:w="4715"/>
      </w:tblGrid>
      <w:tr w:rsidR="00BB0D82" w14:paraId="587BA52B" w14:textId="77777777" w:rsidTr="00226A7F">
        <w:trPr>
          <w:trHeight w:val="975"/>
          <w:ins w:id="249" w:author="MCT" w:date="2023-05-02T15:46:00Z"/>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057444AF" w14:textId="77777777" w:rsidR="00BB0D82" w:rsidRDefault="00BB0D82" w:rsidP="00226A7F">
            <w:pPr>
              <w:jc w:val="center"/>
              <w:rPr>
                <w:ins w:id="250" w:author="MCT" w:date="2023-05-02T15:46:00Z"/>
                <w:rFonts w:ascii="Calibri" w:hAnsi="Calibri" w:cs="Calibri"/>
                <w:color w:val="000000"/>
                <w:sz w:val="22"/>
                <w:szCs w:val="22"/>
              </w:rPr>
            </w:pPr>
            <w:ins w:id="251" w:author="MCT" w:date="2023-05-02T15:46:00Z">
              <w:r>
                <w:rPr>
                  <w:rFonts w:ascii="Calibri" w:hAnsi="Calibri" w:cs="Calibri"/>
                  <w:color w:val="000000"/>
                  <w:sz w:val="22"/>
                  <w:szCs w:val="22"/>
                </w:rPr>
                <w:t>IOU TDSP responds to Standard Switch request</w:t>
              </w:r>
              <w:r>
                <w:rPr>
                  <w:rFonts w:ascii="Calibri" w:hAnsi="Calibri" w:cs="Calibri"/>
                  <w:color w:val="000000"/>
                  <w:sz w:val="22"/>
                  <w:szCs w:val="22"/>
                </w:rPr>
                <w:br/>
                <w:t>with Metered Service Type</w:t>
              </w:r>
            </w:ins>
          </w:p>
        </w:tc>
      </w:tr>
      <w:tr w:rsidR="00BB0D82" w14:paraId="3585C402" w14:textId="77777777" w:rsidTr="00226A7F">
        <w:trPr>
          <w:trHeight w:val="600"/>
          <w:ins w:id="252" w:author="MCT" w:date="2023-05-02T15:46:00Z"/>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A7C5A49" w14:textId="77777777" w:rsidR="00BB0D82" w:rsidRDefault="00BB0D82" w:rsidP="00226A7F">
            <w:pPr>
              <w:rPr>
                <w:ins w:id="253" w:author="MCT" w:date="2023-05-02T15:46:00Z"/>
                <w:rFonts w:ascii="Calibri" w:hAnsi="Calibri" w:cs="Calibri"/>
                <w:color w:val="000000"/>
                <w:sz w:val="22"/>
                <w:szCs w:val="22"/>
              </w:rPr>
            </w:pPr>
            <w:ins w:id="254" w:author="MCT" w:date="2023-05-02T15:46:00Z">
              <w:r>
                <w:rPr>
                  <w:rFonts w:ascii="Calibri" w:hAnsi="Calibri" w:cs="Calibri"/>
                  <w:color w:val="000000"/>
                  <w:sz w:val="22"/>
                  <w:szCs w:val="22"/>
                </w:rPr>
                <w:t>ST~814~000000001</w:t>
              </w:r>
            </w:ins>
          </w:p>
        </w:tc>
        <w:tc>
          <w:tcPr>
            <w:tcW w:w="4715" w:type="dxa"/>
            <w:tcBorders>
              <w:top w:val="nil"/>
              <w:left w:val="nil"/>
              <w:bottom w:val="single" w:sz="4" w:space="0" w:color="auto"/>
              <w:right w:val="single" w:sz="4" w:space="0" w:color="auto"/>
            </w:tcBorders>
            <w:shd w:val="clear" w:color="auto" w:fill="auto"/>
            <w:hideMark/>
          </w:tcPr>
          <w:p w14:paraId="2FA05912" w14:textId="77777777" w:rsidR="00BB0D82" w:rsidRDefault="00BB0D82" w:rsidP="00226A7F">
            <w:pPr>
              <w:rPr>
                <w:ins w:id="255" w:author="MCT" w:date="2023-05-02T15:46:00Z"/>
                <w:rFonts w:ascii="Calibri" w:hAnsi="Calibri" w:cs="Calibri"/>
                <w:color w:val="000000"/>
                <w:sz w:val="22"/>
                <w:szCs w:val="22"/>
              </w:rPr>
            </w:pPr>
            <w:ins w:id="256" w:author="MCT" w:date="2023-05-02T15:46:00Z">
              <w:r>
                <w:rPr>
                  <w:rFonts w:ascii="Calibri" w:hAnsi="Calibri" w:cs="Calibri"/>
                  <w:color w:val="000000"/>
                  <w:sz w:val="22"/>
                  <w:szCs w:val="22"/>
                </w:rPr>
                <w:t>Transaction Type, Transaction Set Control Number</w:t>
              </w:r>
            </w:ins>
          </w:p>
        </w:tc>
      </w:tr>
      <w:tr w:rsidR="00BB0D82" w14:paraId="3BF69B03" w14:textId="77777777" w:rsidTr="00226A7F">
        <w:trPr>
          <w:trHeight w:val="900"/>
          <w:ins w:id="257" w:author="MCT" w:date="2023-05-02T15:46:00Z"/>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7BD4A9B" w14:textId="77777777" w:rsidR="00BB0D82" w:rsidRDefault="00BB0D82" w:rsidP="00226A7F">
            <w:pPr>
              <w:rPr>
                <w:ins w:id="258" w:author="MCT" w:date="2023-05-02T15:46:00Z"/>
                <w:rFonts w:ascii="Calibri" w:hAnsi="Calibri" w:cs="Calibri"/>
                <w:color w:val="000000"/>
                <w:sz w:val="22"/>
                <w:szCs w:val="22"/>
              </w:rPr>
            </w:pPr>
            <w:ins w:id="259" w:author="MCT" w:date="2023-05-02T15:46:00Z">
              <w:r>
                <w:rPr>
                  <w:rFonts w:ascii="Calibri" w:hAnsi="Calibri" w:cs="Calibri"/>
                  <w:color w:val="000000"/>
                  <w:sz w:val="22"/>
                  <w:szCs w:val="22"/>
                </w:rPr>
                <w:t>BGN~11~200805101201001~20</w:t>
              </w:r>
            </w:ins>
            <w:ins w:id="260" w:author="MCT" w:date="2023-05-11T11:24:00Z">
              <w:r w:rsidR="005F12A7">
                <w:rPr>
                  <w:rFonts w:ascii="Calibri" w:hAnsi="Calibri" w:cs="Calibri"/>
                  <w:color w:val="000000"/>
                  <w:sz w:val="22"/>
                  <w:szCs w:val="22"/>
                </w:rPr>
                <w:t>23</w:t>
              </w:r>
            </w:ins>
            <w:ins w:id="261" w:author="MCT" w:date="2023-05-02T15:46:00Z">
              <w:r>
                <w:rPr>
                  <w:rFonts w:ascii="Calibri" w:hAnsi="Calibri" w:cs="Calibri"/>
                  <w:color w:val="000000"/>
                  <w:sz w:val="22"/>
                  <w:szCs w:val="22"/>
                </w:rPr>
                <w:t>0510~~~200805101956534~~4</w:t>
              </w:r>
            </w:ins>
          </w:p>
        </w:tc>
        <w:tc>
          <w:tcPr>
            <w:tcW w:w="4715" w:type="dxa"/>
            <w:tcBorders>
              <w:top w:val="nil"/>
              <w:left w:val="nil"/>
              <w:bottom w:val="single" w:sz="4" w:space="0" w:color="auto"/>
              <w:right w:val="single" w:sz="4" w:space="0" w:color="auto"/>
            </w:tcBorders>
            <w:shd w:val="clear" w:color="auto" w:fill="auto"/>
            <w:hideMark/>
          </w:tcPr>
          <w:p w14:paraId="63E3F9E4" w14:textId="77777777" w:rsidR="00BB0D82" w:rsidRDefault="00BB0D82" w:rsidP="00226A7F">
            <w:pPr>
              <w:rPr>
                <w:ins w:id="262" w:author="MCT" w:date="2023-05-02T15:46:00Z"/>
                <w:rFonts w:ascii="Calibri" w:hAnsi="Calibri" w:cs="Calibri"/>
                <w:color w:val="000000"/>
                <w:sz w:val="22"/>
                <w:szCs w:val="22"/>
              </w:rPr>
            </w:pPr>
            <w:ins w:id="263" w:author="MCT" w:date="2023-05-02T15:46:00Z">
              <w:r>
                <w:rPr>
                  <w:rFonts w:ascii="Calibri" w:hAnsi="Calibri" w:cs="Calibri"/>
                  <w:color w:val="000000"/>
                  <w:sz w:val="22"/>
                  <w:szCs w:val="22"/>
                </w:rPr>
                <w:t xml:space="preserve">Response, Unique Transaction Number, Transaction Date, Original Transaction ID, SET Transaction Number </w:t>
              </w:r>
            </w:ins>
          </w:p>
        </w:tc>
      </w:tr>
      <w:tr w:rsidR="00BB0D82" w14:paraId="18A39E53" w14:textId="77777777" w:rsidTr="00226A7F">
        <w:trPr>
          <w:trHeight w:val="300"/>
          <w:ins w:id="264" w:author="MCT" w:date="2023-05-02T15:46:00Z"/>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EA58D3D" w14:textId="77777777" w:rsidR="00BB0D82" w:rsidRDefault="00BB0D82" w:rsidP="00226A7F">
            <w:pPr>
              <w:rPr>
                <w:ins w:id="265" w:author="MCT" w:date="2023-05-02T15:46:00Z"/>
                <w:rFonts w:ascii="Calibri" w:hAnsi="Calibri" w:cs="Calibri"/>
                <w:color w:val="000000"/>
                <w:sz w:val="22"/>
                <w:szCs w:val="22"/>
              </w:rPr>
            </w:pPr>
            <w:ins w:id="266" w:author="MCT" w:date="2023-05-02T15:46:00Z">
              <w:r>
                <w:rPr>
                  <w:rFonts w:ascii="Calibri" w:hAnsi="Calibri" w:cs="Calibri"/>
                  <w:color w:val="000000"/>
                  <w:sz w:val="22"/>
                  <w:szCs w:val="22"/>
                </w:rPr>
                <w:t>N1~8R~PREMISE</w:t>
              </w:r>
            </w:ins>
          </w:p>
        </w:tc>
        <w:tc>
          <w:tcPr>
            <w:tcW w:w="4715" w:type="dxa"/>
            <w:tcBorders>
              <w:top w:val="nil"/>
              <w:left w:val="nil"/>
              <w:bottom w:val="single" w:sz="4" w:space="0" w:color="auto"/>
              <w:right w:val="single" w:sz="4" w:space="0" w:color="auto"/>
            </w:tcBorders>
            <w:shd w:val="clear" w:color="auto" w:fill="auto"/>
            <w:hideMark/>
          </w:tcPr>
          <w:p w14:paraId="3028647B" w14:textId="77777777" w:rsidR="00BB0D82" w:rsidRDefault="00BB0D82" w:rsidP="00226A7F">
            <w:pPr>
              <w:rPr>
                <w:ins w:id="267" w:author="MCT" w:date="2023-05-02T15:46:00Z"/>
                <w:rFonts w:ascii="Calibri" w:hAnsi="Calibri" w:cs="Calibri"/>
                <w:color w:val="000000"/>
                <w:sz w:val="22"/>
                <w:szCs w:val="22"/>
              </w:rPr>
            </w:pPr>
            <w:ins w:id="268" w:author="MCT" w:date="2023-05-02T15:46:00Z">
              <w:r>
                <w:rPr>
                  <w:rFonts w:ascii="Calibri" w:hAnsi="Calibri" w:cs="Calibri"/>
                  <w:color w:val="000000"/>
                  <w:sz w:val="22"/>
                  <w:szCs w:val="22"/>
                </w:rPr>
                <w:t xml:space="preserve">Customer Name </w:t>
              </w:r>
            </w:ins>
          </w:p>
        </w:tc>
      </w:tr>
      <w:tr w:rsidR="00BB0D82" w14:paraId="14B532F5" w14:textId="77777777" w:rsidTr="00226A7F">
        <w:trPr>
          <w:trHeight w:val="300"/>
          <w:ins w:id="269" w:author="MCT" w:date="2023-05-02T15:46:00Z"/>
        </w:trPr>
        <w:tc>
          <w:tcPr>
            <w:tcW w:w="361" w:type="dxa"/>
            <w:tcBorders>
              <w:top w:val="nil"/>
              <w:left w:val="nil"/>
              <w:bottom w:val="nil"/>
              <w:right w:val="single" w:sz="4" w:space="0" w:color="auto"/>
            </w:tcBorders>
            <w:shd w:val="clear" w:color="auto" w:fill="auto"/>
            <w:hideMark/>
          </w:tcPr>
          <w:p w14:paraId="57FD8F3F" w14:textId="77777777" w:rsidR="00BB0D82" w:rsidRDefault="00BB0D82" w:rsidP="00226A7F">
            <w:pPr>
              <w:rPr>
                <w:ins w:id="270" w:author="MCT" w:date="2023-05-02T15:46:00Z"/>
                <w:rFonts w:ascii="Calibri" w:hAnsi="Calibri" w:cs="Calibri"/>
                <w:color w:val="000000"/>
                <w:sz w:val="22"/>
                <w:szCs w:val="22"/>
              </w:rPr>
            </w:pPr>
            <w:ins w:id="271" w:author="MCT" w:date="2023-05-02T15:46:00Z">
              <w:r>
                <w:rPr>
                  <w:rFonts w:ascii="Calibri" w:hAnsi="Calibri" w:cs="Calibri"/>
                  <w:color w:val="000000"/>
                  <w:sz w:val="22"/>
                  <w:szCs w:val="22"/>
                </w:rPr>
                <w:t> </w:t>
              </w:r>
            </w:ins>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356D4D76" w14:textId="77777777" w:rsidR="00BB0D82" w:rsidRDefault="00BB0D82" w:rsidP="00226A7F">
            <w:pPr>
              <w:rPr>
                <w:ins w:id="272" w:author="MCT" w:date="2023-05-02T15:46:00Z"/>
                <w:rFonts w:ascii="Calibri" w:hAnsi="Calibri" w:cs="Calibri"/>
                <w:color w:val="000000"/>
                <w:sz w:val="22"/>
                <w:szCs w:val="22"/>
              </w:rPr>
            </w:pPr>
            <w:ins w:id="273" w:author="MCT" w:date="2023-05-02T15:46:00Z">
              <w:r>
                <w:rPr>
                  <w:rFonts w:ascii="Calibri" w:hAnsi="Calibri" w:cs="Calibri"/>
                  <w:color w:val="000000"/>
                  <w:sz w:val="22"/>
                  <w:szCs w:val="22"/>
                </w:rPr>
                <w:t>N3~123 MAIN AVE</w:t>
              </w:r>
            </w:ins>
          </w:p>
        </w:tc>
        <w:tc>
          <w:tcPr>
            <w:tcW w:w="4715" w:type="dxa"/>
            <w:tcBorders>
              <w:top w:val="nil"/>
              <w:left w:val="nil"/>
              <w:bottom w:val="single" w:sz="4" w:space="0" w:color="auto"/>
              <w:right w:val="single" w:sz="4" w:space="0" w:color="auto"/>
            </w:tcBorders>
            <w:shd w:val="clear" w:color="auto" w:fill="auto"/>
            <w:hideMark/>
          </w:tcPr>
          <w:p w14:paraId="3D417F16" w14:textId="77777777" w:rsidR="00BB0D82" w:rsidRDefault="00BB0D82" w:rsidP="00226A7F">
            <w:pPr>
              <w:rPr>
                <w:ins w:id="274" w:author="MCT" w:date="2023-05-02T15:46:00Z"/>
                <w:rFonts w:ascii="Calibri" w:hAnsi="Calibri" w:cs="Calibri"/>
                <w:color w:val="000000"/>
                <w:sz w:val="22"/>
                <w:szCs w:val="22"/>
              </w:rPr>
            </w:pPr>
            <w:ins w:id="275" w:author="MCT" w:date="2023-05-02T15:46:00Z">
              <w:r>
                <w:rPr>
                  <w:rFonts w:ascii="Calibri" w:hAnsi="Calibri" w:cs="Calibri"/>
                  <w:color w:val="000000"/>
                  <w:sz w:val="22"/>
                  <w:szCs w:val="22"/>
                </w:rPr>
                <w:t>Service Address</w:t>
              </w:r>
            </w:ins>
          </w:p>
        </w:tc>
      </w:tr>
      <w:tr w:rsidR="00BB0D82" w14:paraId="664CCFD8" w14:textId="77777777" w:rsidTr="00226A7F">
        <w:trPr>
          <w:trHeight w:val="300"/>
          <w:ins w:id="276" w:author="MCT" w:date="2023-05-02T15:46:00Z"/>
        </w:trPr>
        <w:tc>
          <w:tcPr>
            <w:tcW w:w="361" w:type="dxa"/>
            <w:tcBorders>
              <w:top w:val="nil"/>
              <w:left w:val="nil"/>
              <w:bottom w:val="single" w:sz="4" w:space="0" w:color="auto"/>
              <w:right w:val="single" w:sz="4" w:space="0" w:color="auto"/>
            </w:tcBorders>
            <w:shd w:val="clear" w:color="auto" w:fill="auto"/>
            <w:hideMark/>
          </w:tcPr>
          <w:p w14:paraId="06708AD1" w14:textId="77777777" w:rsidR="00BB0D82" w:rsidRDefault="00BB0D82" w:rsidP="00226A7F">
            <w:pPr>
              <w:rPr>
                <w:ins w:id="277" w:author="MCT" w:date="2023-05-02T15:46:00Z"/>
                <w:rFonts w:ascii="Calibri" w:hAnsi="Calibri" w:cs="Calibri"/>
                <w:color w:val="000000"/>
                <w:sz w:val="22"/>
                <w:szCs w:val="22"/>
              </w:rPr>
            </w:pPr>
            <w:ins w:id="278" w:author="MCT" w:date="2023-05-02T15:46:00Z">
              <w:r>
                <w:rPr>
                  <w:rFonts w:ascii="Calibri" w:hAnsi="Calibri" w:cs="Calibri"/>
                  <w:color w:val="000000"/>
                  <w:sz w:val="22"/>
                  <w:szCs w:val="22"/>
                </w:rPr>
                <w:t> </w:t>
              </w:r>
            </w:ins>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268A350A" w14:textId="77777777" w:rsidR="00BB0D82" w:rsidRDefault="00BB0D82" w:rsidP="00226A7F">
            <w:pPr>
              <w:rPr>
                <w:ins w:id="279" w:author="MCT" w:date="2023-05-02T15:46:00Z"/>
                <w:rFonts w:ascii="Calibri" w:hAnsi="Calibri" w:cs="Calibri"/>
                <w:color w:val="000000"/>
                <w:sz w:val="22"/>
                <w:szCs w:val="22"/>
              </w:rPr>
            </w:pPr>
            <w:ins w:id="280" w:author="MCT" w:date="2023-05-02T15:46:00Z">
              <w:r>
                <w:rPr>
                  <w:rFonts w:ascii="Calibri" w:hAnsi="Calibri" w:cs="Calibri"/>
                  <w:color w:val="000000"/>
                  <w:sz w:val="22"/>
                  <w:szCs w:val="22"/>
                </w:rPr>
                <w:t>N4~ANYTOWN~TX~77777~~CO~HARRIS</w:t>
              </w:r>
            </w:ins>
          </w:p>
        </w:tc>
        <w:tc>
          <w:tcPr>
            <w:tcW w:w="4715" w:type="dxa"/>
            <w:tcBorders>
              <w:top w:val="nil"/>
              <w:left w:val="nil"/>
              <w:bottom w:val="single" w:sz="4" w:space="0" w:color="auto"/>
              <w:right w:val="single" w:sz="4" w:space="0" w:color="auto"/>
            </w:tcBorders>
            <w:shd w:val="clear" w:color="auto" w:fill="auto"/>
            <w:hideMark/>
          </w:tcPr>
          <w:p w14:paraId="1F21948E" w14:textId="77777777" w:rsidR="00BB0D82" w:rsidRDefault="00BB0D82" w:rsidP="00226A7F">
            <w:pPr>
              <w:rPr>
                <w:ins w:id="281" w:author="MCT" w:date="2023-05-02T15:46:00Z"/>
                <w:rFonts w:ascii="Calibri" w:hAnsi="Calibri" w:cs="Calibri"/>
                <w:color w:val="000000"/>
                <w:sz w:val="22"/>
                <w:szCs w:val="22"/>
              </w:rPr>
            </w:pPr>
            <w:ins w:id="282" w:author="MCT" w:date="2023-05-02T15:46:00Z">
              <w:r>
                <w:rPr>
                  <w:rFonts w:ascii="Calibri" w:hAnsi="Calibri" w:cs="Calibri"/>
                  <w:color w:val="000000"/>
                  <w:sz w:val="22"/>
                  <w:szCs w:val="22"/>
                </w:rPr>
                <w:t>City, State, Zip, County</w:t>
              </w:r>
            </w:ins>
          </w:p>
        </w:tc>
      </w:tr>
      <w:tr w:rsidR="00BB0D82" w14:paraId="67E7A455" w14:textId="77777777" w:rsidTr="00226A7F">
        <w:trPr>
          <w:trHeight w:val="300"/>
          <w:ins w:id="283" w:author="MCT" w:date="2023-05-02T15:46:00Z"/>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BCE7D84" w14:textId="77777777" w:rsidR="00BB0D82" w:rsidRDefault="00BB0D82" w:rsidP="00226A7F">
            <w:pPr>
              <w:rPr>
                <w:ins w:id="284" w:author="MCT" w:date="2023-05-02T15:46:00Z"/>
                <w:rFonts w:ascii="Calibri" w:hAnsi="Calibri" w:cs="Calibri"/>
                <w:color w:val="000000"/>
                <w:sz w:val="22"/>
                <w:szCs w:val="22"/>
              </w:rPr>
            </w:pPr>
            <w:ins w:id="285" w:author="MCT" w:date="2023-05-02T15:46:00Z">
              <w:r>
                <w:rPr>
                  <w:rFonts w:ascii="Calibri" w:hAnsi="Calibri" w:cs="Calibri"/>
                  <w:color w:val="000000"/>
                  <w:sz w:val="22"/>
                  <w:szCs w:val="22"/>
                </w:rPr>
                <w:t>N1~8S~TDSP NAME~1~009876543~~41</w:t>
              </w:r>
            </w:ins>
          </w:p>
        </w:tc>
        <w:tc>
          <w:tcPr>
            <w:tcW w:w="4715" w:type="dxa"/>
            <w:tcBorders>
              <w:top w:val="nil"/>
              <w:left w:val="nil"/>
              <w:bottom w:val="single" w:sz="4" w:space="0" w:color="auto"/>
              <w:right w:val="single" w:sz="4" w:space="0" w:color="auto"/>
            </w:tcBorders>
            <w:shd w:val="clear" w:color="auto" w:fill="auto"/>
            <w:hideMark/>
          </w:tcPr>
          <w:p w14:paraId="2BB207F2" w14:textId="77777777" w:rsidR="00BB0D82" w:rsidRDefault="00BB0D82" w:rsidP="00226A7F">
            <w:pPr>
              <w:rPr>
                <w:ins w:id="286" w:author="MCT" w:date="2023-05-02T15:46:00Z"/>
                <w:rFonts w:ascii="Calibri" w:hAnsi="Calibri" w:cs="Calibri"/>
                <w:color w:val="000000"/>
                <w:sz w:val="22"/>
                <w:szCs w:val="22"/>
              </w:rPr>
            </w:pPr>
            <w:ins w:id="287" w:author="MCT" w:date="2023-05-02T15:46:00Z">
              <w:r>
                <w:rPr>
                  <w:rFonts w:ascii="Calibri" w:hAnsi="Calibri" w:cs="Calibri"/>
                  <w:color w:val="000000"/>
                  <w:sz w:val="22"/>
                  <w:szCs w:val="22"/>
                </w:rPr>
                <w:t>TDSP Name and DUNS Number, Sender</w:t>
              </w:r>
            </w:ins>
          </w:p>
        </w:tc>
      </w:tr>
      <w:tr w:rsidR="00BB0D82" w14:paraId="3A06D368" w14:textId="77777777" w:rsidTr="00226A7F">
        <w:trPr>
          <w:trHeight w:val="300"/>
          <w:ins w:id="288" w:author="MCT" w:date="2023-05-02T15:46:00Z"/>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C982D6A" w14:textId="77777777" w:rsidR="00BB0D82" w:rsidRDefault="00BB0D82" w:rsidP="00226A7F">
            <w:pPr>
              <w:rPr>
                <w:ins w:id="289" w:author="MCT" w:date="2023-05-02T15:46:00Z"/>
                <w:rFonts w:ascii="Calibri" w:hAnsi="Calibri" w:cs="Calibri"/>
                <w:color w:val="000000"/>
                <w:sz w:val="22"/>
                <w:szCs w:val="22"/>
              </w:rPr>
            </w:pPr>
            <w:ins w:id="290" w:author="MCT" w:date="2023-05-02T15:46:00Z">
              <w:r>
                <w:rPr>
                  <w:rFonts w:ascii="Calibri" w:hAnsi="Calibri" w:cs="Calibri"/>
                  <w:color w:val="000000"/>
                  <w:sz w:val="22"/>
                  <w:szCs w:val="22"/>
                </w:rPr>
                <w:t>N1~AY~ERCOT~1~183529049~~40</w:t>
              </w:r>
            </w:ins>
          </w:p>
        </w:tc>
        <w:tc>
          <w:tcPr>
            <w:tcW w:w="4715" w:type="dxa"/>
            <w:tcBorders>
              <w:top w:val="nil"/>
              <w:left w:val="nil"/>
              <w:bottom w:val="single" w:sz="4" w:space="0" w:color="auto"/>
              <w:right w:val="single" w:sz="4" w:space="0" w:color="auto"/>
            </w:tcBorders>
            <w:shd w:val="clear" w:color="auto" w:fill="auto"/>
            <w:hideMark/>
          </w:tcPr>
          <w:p w14:paraId="351321DC" w14:textId="77777777" w:rsidR="00BB0D82" w:rsidRDefault="00BB0D82" w:rsidP="00226A7F">
            <w:pPr>
              <w:rPr>
                <w:ins w:id="291" w:author="MCT" w:date="2023-05-02T15:46:00Z"/>
                <w:rFonts w:ascii="Calibri" w:hAnsi="Calibri" w:cs="Calibri"/>
                <w:color w:val="000000"/>
                <w:sz w:val="22"/>
                <w:szCs w:val="22"/>
              </w:rPr>
            </w:pPr>
            <w:ins w:id="292" w:author="MCT" w:date="2023-05-02T15:46:00Z">
              <w:r>
                <w:rPr>
                  <w:rFonts w:ascii="Calibri" w:hAnsi="Calibri" w:cs="Calibri"/>
                  <w:color w:val="000000"/>
                  <w:sz w:val="22"/>
                  <w:szCs w:val="22"/>
                </w:rPr>
                <w:t>ERCOT Name and DUNS Number, Receiver</w:t>
              </w:r>
            </w:ins>
          </w:p>
        </w:tc>
      </w:tr>
      <w:tr w:rsidR="00BB0D82" w14:paraId="250C09FB" w14:textId="77777777" w:rsidTr="00226A7F">
        <w:trPr>
          <w:trHeight w:val="300"/>
          <w:ins w:id="293" w:author="MCT" w:date="2023-05-02T15:46:00Z"/>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2E9187F" w14:textId="77777777" w:rsidR="00BB0D82" w:rsidRDefault="00BB0D82" w:rsidP="00226A7F">
            <w:pPr>
              <w:rPr>
                <w:ins w:id="294" w:author="MCT" w:date="2023-05-02T15:46:00Z"/>
                <w:rFonts w:ascii="Calibri" w:hAnsi="Calibri" w:cs="Calibri"/>
                <w:color w:val="000000"/>
                <w:sz w:val="22"/>
                <w:szCs w:val="22"/>
              </w:rPr>
            </w:pPr>
            <w:ins w:id="295" w:author="MCT" w:date="2023-05-02T15:46:00Z">
              <w:r>
                <w:rPr>
                  <w:rFonts w:ascii="Calibri" w:hAnsi="Calibri" w:cs="Calibri"/>
                  <w:color w:val="000000"/>
                  <w:sz w:val="22"/>
                  <w:szCs w:val="22"/>
                </w:rPr>
                <w:t>N1~SJ~CR NAME~1~987654321</w:t>
              </w:r>
            </w:ins>
          </w:p>
        </w:tc>
        <w:tc>
          <w:tcPr>
            <w:tcW w:w="4715" w:type="dxa"/>
            <w:tcBorders>
              <w:top w:val="nil"/>
              <w:left w:val="nil"/>
              <w:bottom w:val="single" w:sz="4" w:space="0" w:color="auto"/>
              <w:right w:val="single" w:sz="4" w:space="0" w:color="auto"/>
            </w:tcBorders>
            <w:shd w:val="clear" w:color="auto" w:fill="auto"/>
            <w:hideMark/>
          </w:tcPr>
          <w:p w14:paraId="335D8034" w14:textId="77777777" w:rsidR="00BB0D82" w:rsidRDefault="00BB0D82" w:rsidP="00226A7F">
            <w:pPr>
              <w:rPr>
                <w:ins w:id="296" w:author="MCT" w:date="2023-05-02T15:46:00Z"/>
                <w:rFonts w:ascii="Calibri" w:hAnsi="Calibri" w:cs="Calibri"/>
                <w:color w:val="000000"/>
                <w:sz w:val="22"/>
                <w:szCs w:val="22"/>
              </w:rPr>
            </w:pPr>
            <w:ins w:id="297" w:author="MCT" w:date="2023-05-02T15:46:00Z">
              <w:r>
                <w:rPr>
                  <w:rFonts w:ascii="Calibri" w:hAnsi="Calibri" w:cs="Calibri"/>
                  <w:color w:val="000000"/>
                  <w:sz w:val="22"/>
                  <w:szCs w:val="22"/>
                </w:rPr>
                <w:t>CR Name and DUNS Number</w:t>
              </w:r>
            </w:ins>
          </w:p>
        </w:tc>
      </w:tr>
      <w:tr w:rsidR="00BB0D82" w14:paraId="7CD132DD" w14:textId="77777777" w:rsidTr="00226A7F">
        <w:trPr>
          <w:trHeight w:val="600"/>
          <w:ins w:id="298" w:author="MCT" w:date="2023-05-02T15:46:00Z"/>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9E7B9C6" w14:textId="77777777" w:rsidR="00BB0D82" w:rsidRDefault="00BB0D82" w:rsidP="00226A7F">
            <w:pPr>
              <w:rPr>
                <w:ins w:id="299" w:author="MCT" w:date="2023-05-02T15:46:00Z"/>
                <w:rFonts w:ascii="Calibri" w:hAnsi="Calibri" w:cs="Calibri"/>
                <w:color w:val="000000"/>
                <w:sz w:val="22"/>
                <w:szCs w:val="22"/>
              </w:rPr>
            </w:pPr>
            <w:ins w:id="300" w:author="MCT" w:date="2023-05-02T15:46:00Z">
              <w:r>
                <w:rPr>
                  <w:rFonts w:ascii="Calibri" w:hAnsi="Calibri" w:cs="Calibri"/>
                  <w:color w:val="000000"/>
                  <w:sz w:val="22"/>
                  <w:szCs w:val="22"/>
                </w:rPr>
                <w:t>LIN~1~SH~EL~SH~CE~SH~HU</w:t>
              </w:r>
            </w:ins>
          </w:p>
        </w:tc>
        <w:tc>
          <w:tcPr>
            <w:tcW w:w="4715" w:type="dxa"/>
            <w:tcBorders>
              <w:top w:val="nil"/>
              <w:left w:val="nil"/>
              <w:bottom w:val="single" w:sz="4" w:space="0" w:color="auto"/>
              <w:right w:val="single" w:sz="4" w:space="0" w:color="auto"/>
            </w:tcBorders>
            <w:shd w:val="clear" w:color="auto" w:fill="auto"/>
            <w:hideMark/>
          </w:tcPr>
          <w:p w14:paraId="29CEC7BC" w14:textId="77777777" w:rsidR="00BB0D82" w:rsidRDefault="00BB0D82" w:rsidP="00226A7F">
            <w:pPr>
              <w:rPr>
                <w:ins w:id="301" w:author="MCT" w:date="2023-05-02T15:46:00Z"/>
                <w:rFonts w:ascii="Calibri" w:hAnsi="Calibri" w:cs="Calibri"/>
                <w:color w:val="000000"/>
                <w:sz w:val="22"/>
                <w:szCs w:val="22"/>
              </w:rPr>
            </w:pPr>
            <w:ins w:id="302" w:author="MCT" w:date="2023-05-02T15:46:00Z">
              <w:r>
                <w:rPr>
                  <w:rFonts w:ascii="Calibri" w:hAnsi="Calibri" w:cs="Calibri"/>
                  <w:color w:val="000000"/>
                  <w:sz w:val="22"/>
                  <w:szCs w:val="22"/>
                </w:rPr>
                <w:t xml:space="preserve">Cycle Switch and Historical Summarized Usage Request </w:t>
              </w:r>
            </w:ins>
          </w:p>
        </w:tc>
      </w:tr>
      <w:tr w:rsidR="00BB0D82" w14:paraId="23759F7C" w14:textId="77777777" w:rsidTr="00226A7F">
        <w:trPr>
          <w:trHeight w:val="300"/>
          <w:ins w:id="303" w:author="MCT" w:date="2023-05-02T15:46:00Z"/>
        </w:trPr>
        <w:tc>
          <w:tcPr>
            <w:tcW w:w="361" w:type="dxa"/>
            <w:tcBorders>
              <w:top w:val="nil"/>
              <w:left w:val="nil"/>
              <w:bottom w:val="nil"/>
              <w:right w:val="single" w:sz="4" w:space="0" w:color="auto"/>
            </w:tcBorders>
            <w:shd w:val="clear" w:color="auto" w:fill="auto"/>
            <w:hideMark/>
          </w:tcPr>
          <w:p w14:paraId="009931A3" w14:textId="77777777" w:rsidR="00BB0D82" w:rsidRDefault="00BB0D82" w:rsidP="00226A7F">
            <w:pPr>
              <w:rPr>
                <w:ins w:id="304" w:author="MCT" w:date="2023-05-02T15:46:00Z"/>
                <w:rFonts w:ascii="Calibri" w:hAnsi="Calibri" w:cs="Calibri"/>
                <w:color w:val="000000"/>
                <w:sz w:val="22"/>
                <w:szCs w:val="22"/>
              </w:rPr>
            </w:pPr>
            <w:ins w:id="305" w:author="MCT" w:date="2023-05-02T15:46:00Z">
              <w:r>
                <w:rPr>
                  <w:rFonts w:ascii="Calibri" w:hAnsi="Calibri" w:cs="Calibri"/>
                  <w:color w:val="000000"/>
                  <w:sz w:val="22"/>
                  <w:szCs w:val="22"/>
                </w:rPr>
                <w:t> </w:t>
              </w:r>
            </w:ins>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1011FCAE" w14:textId="77777777" w:rsidR="00BB0D82" w:rsidRDefault="00BB0D82" w:rsidP="00226A7F">
            <w:pPr>
              <w:rPr>
                <w:ins w:id="306" w:author="MCT" w:date="2023-05-02T15:46:00Z"/>
                <w:rFonts w:ascii="Calibri" w:hAnsi="Calibri" w:cs="Calibri"/>
                <w:color w:val="000000"/>
                <w:sz w:val="22"/>
                <w:szCs w:val="22"/>
              </w:rPr>
            </w:pPr>
            <w:ins w:id="307" w:author="MCT" w:date="2023-05-02T15:46:00Z">
              <w:r>
                <w:rPr>
                  <w:rFonts w:ascii="Calibri" w:hAnsi="Calibri" w:cs="Calibri"/>
                  <w:color w:val="000000"/>
                  <w:sz w:val="22"/>
                  <w:szCs w:val="22"/>
                </w:rPr>
                <w:t>ASI~WQ~101</w:t>
              </w:r>
            </w:ins>
          </w:p>
        </w:tc>
        <w:tc>
          <w:tcPr>
            <w:tcW w:w="4715" w:type="dxa"/>
            <w:tcBorders>
              <w:top w:val="nil"/>
              <w:left w:val="nil"/>
              <w:bottom w:val="single" w:sz="4" w:space="0" w:color="auto"/>
              <w:right w:val="single" w:sz="4" w:space="0" w:color="auto"/>
            </w:tcBorders>
            <w:shd w:val="clear" w:color="auto" w:fill="auto"/>
            <w:hideMark/>
          </w:tcPr>
          <w:p w14:paraId="1D17571C" w14:textId="77777777" w:rsidR="00BB0D82" w:rsidRDefault="00BB0D82" w:rsidP="00226A7F">
            <w:pPr>
              <w:rPr>
                <w:ins w:id="308" w:author="MCT" w:date="2023-05-02T15:46:00Z"/>
                <w:rFonts w:ascii="Calibri" w:hAnsi="Calibri" w:cs="Calibri"/>
                <w:color w:val="000000"/>
                <w:sz w:val="22"/>
                <w:szCs w:val="22"/>
              </w:rPr>
            </w:pPr>
            <w:ins w:id="309" w:author="MCT" w:date="2023-05-02T15:46:00Z">
              <w:r>
                <w:rPr>
                  <w:rFonts w:ascii="Calibri" w:hAnsi="Calibri" w:cs="Calibri"/>
                  <w:color w:val="000000"/>
                  <w:sz w:val="22"/>
                  <w:szCs w:val="22"/>
                </w:rPr>
                <w:t>Accept Change in CR</w:t>
              </w:r>
            </w:ins>
          </w:p>
        </w:tc>
      </w:tr>
      <w:tr w:rsidR="00BB0D82" w14:paraId="7953A05E" w14:textId="77777777" w:rsidTr="00226A7F">
        <w:trPr>
          <w:trHeight w:val="300"/>
          <w:ins w:id="310" w:author="MCT" w:date="2023-05-02T15:46:00Z"/>
        </w:trPr>
        <w:tc>
          <w:tcPr>
            <w:tcW w:w="361" w:type="dxa"/>
            <w:tcBorders>
              <w:top w:val="nil"/>
              <w:left w:val="nil"/>
              <w:bottom w:val="nil"/>
              <w:right w:val="single" w:sz="4" w:space="0" w:color="auto"/>
            </w:tcBorders>
            <w:shd w:val="clear" w:color="auto" w:fill="auto"/>
            <w:hideMark/>
          </w:tcPr>
          <w:p w14:paraId="72740CC2" w14:textId="77777777" w:rsidR="00BB0D82" w:rsidRDefault="00BB0D82" w:rsidP="00226A7F">
            <w:pPr>
              <w:rPr>
                <w:ins w:id="311" w:author="MCT" w:date="2023-05-02T15:46:00Z"/>
                <w:rFonts w:ascii="Calibri" w:hAnsi="Calibri" w:cs="Calibri"/>
                <w:color w:val="000000"/>
                <w:sz w:val="22"/>
                <w:szCs w:val="22"/>
              </w:rPr>
            </w:pPr>
            <w:ins w:id="312" w:author="MCT" w:date="2023-05-02T15:46:00Z">
              <w:r>
                <w:rPr>
                  <w:rFonts w:ascii="Calibri" w:hAnsi="Calibri" w:cs="Calibri"/>
                  <w:color w:val="000000"/>
                  <w:sz w:val="22"/>
                  <w:szCs w:val="22"/>
                </w:rPr>
                <w:t> </w:t>
              </w:r>
            </w:ins>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691A5337" w14:textId="77777777" w:rsidR="00BB0D82" w:rsidRDefault="00BB0D82" w:rsidP="00226A7F">
            <w:pPr>
              <w:rPr>
                <w:ins w:id="313" w:author="MCT" w:date="2023-05-02T15:46:00Z"/>
                <w:rFonts w:ascii="Calibri" w:hAnsi="Calibri" w:cs="Calibri"/>
                <w:color w:val="000000"/>
                <w:sz w:val="22"/>
                <w:szCs w:val="22"/>
              </w:rPr>
            </w:pPr>
            <w:ins w:id="314" w:author="MCT" w:date="2023-05-02T15:46:00Z">
              <w:r>
                <w:rPr>
                  <w:rFonts w:ascii="Calibri" w:hAnsi="Calibri" w:cs="Calibri"/>
                  <w:color w:val="000000"/>
                  <w:sz w:val="22"/>
                  <w:szCs w:val="22"/>
                </w:rPr>
                <w:t>REF~AQ~A</w:t>
              </w:r>
            </w:ins>
          </w:p>
        </w:tc>
        <w:tc>
          <w:tcPr>
            <w:tcW w:w="4715" w:type="dxa"/>
            <w:tcBorders>
              <w:top w:val="nil"/>
              <w:left w:val="nil"/>
              <w:bottom w:val="single" w:sz="4" w:space="0" w:color="auto"/>
              <w:right w:val="single" w:sz="4" w:space="0" w:color="auto"/>
            </w:tcBorders>
            <w:shd w:val="clear" w:color="auto" w:fill="auto"/>
            <w:hideMark/>
          </w:tcPr>
          <w:p w14:paraId="31F75A65" w14:textId="77777777" w:rsidR="00BB0D82" w:rsidRDefault="00BB0D82" w:rsidP="00226A7F">
            <w:pPr>
              <w:rPr>
                <w:ins w:id="315" w:author="MCT" w:date="2023-05-02T15:46:00Z"/>
                <w:rFonts w:ascii="Calibri" w:hAnsi="Calibri" w:cs="Calibri"/>
                <w:color w:val="000000"/>
                <w:sz w:val="22"/>
                <w:szCs w:val="22"/>
              </w:rPr>
            </w:pPr>
            <w:ins w:id="316" w:author="MCT" w:date="2023-05-02T15:46:00Z">
              <w:r>
                <w:rPr>
                  <w:rFonts w:ascii="Calibri" w:hAnsi="Calibri" w:cs="Calibri"/>
                  <w:color w:val="000000"/>
                  <w:sz w:val="22"/>
                  <w:szCs w:val="22"/>
                </w:rPr>
                <w:t>Distribution Loss Factor</w:t>
              </w:r>
            </w:ins>
          </w:p>
        </w:tc>
      </w:tr>
      <w:tr w:rsidR="00BB0D82" w14:paraId="3765ECE1" w14:textId="77777777" w:rsidTr="00226A7F">
        <w:trPr>
          <w:trHeight w:val="300"/>
          <w:ins w:id="317" w:author="MCT" w:date="2023-05-02T15:46:00Z"/>
        </w:trPr>
        <w:tc>
          <w:tcPr>
            <w:tcW w:w="361" w:type="dxa"/>
            <w:tcBorders>
              <w:top w:val="nil"/>
              <w:left w:val="nil"/>
              <w:bottom w:val="nil"/>
              <w:right w:val="single" w:sz="4" w:space="0" w:color="auto"/>
            </w:tcBorders>
            <w:shd w:val="clear" w:color="auto" w:fill="auto"/>
            <w:hideMark/>
          </w:tcPr>
          <w:p w14:paraId="183C2186" w14:textId="77777777" w:rsidR="00BB0D82" w:rsidRDefault="00BB0D82" w:rsidP="00226A7F">
            <w:pPr>
              <w:rPr>
                <w:ins w:id="318" w:author="MCT" w:date="2023-05-02T15:46:00Z"/>
                <w:rFonts w:ascii="Calibri" w:hAnsi="Calibri" w:cs="Calibri"/>
                <w:color w:val="000000"/>
                <w:sz w:val="22"/>
                <w:szCs w:val="22"/>
              </w:rPr>
            </w:pPr>
            <w:ins w:id="319" w:author="MCT" w:date="2023-05-02T15:46:00Z">
              <w:r>
                <w:rPr>
                  <w:rFonts w:ascii="Calibri" w:hAnsi="Calibri" w:cs="Calibri"/>
                  <w:color w:val="000000"/>
                  <w:sz w:val="22"/>
                  <w:szCs w:val="22"/>
                </w:rPr>
                <w:t> </w:t>
              </w:r>
            </w:ins>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55DED065" w14:textId="77777777" w:rsidR="00BB0D82" w:rsidRDefault="00BB0D82" w:rsidP="00226A7F">
            <w:pPr>
              <w:rPr>
                <w:ins w:id="320" w:author="MCT" w:date="2023-05-02T15:46:00Z"/>
                <w:rFonts w:ascii="Calibri" w:hAnsi="Calibri" w:cs="Calibri"/>
                <w:color w:val="000000"/>
                <w:sz w:val="22"/>
                <w:szCs w:val="22"/>
              </w:rPr>
            </w:pPr>
            <w:ins w:id="321" w:author="MCT" w:date="2023-05-02T15:46:00Z">
              <w:r>
                <w:rPr>
                  <w:rFonts w:ascii="Calibri" w:hAnsi="Calibri" w:cs="Calibri"/>
                  <w:color w:val="000000"/>
                  <w:sz w:val="22"/>
                  <w:szCs w:val="22"/>
                </w:rPr>
                <w:t>REF~SU~N</w:t>
              </w:r>
            </w:ins>
          </w:p>
        </w:tc>
        <w:tc>
          <w:tcPr>
            <w:tcW w:w="4715" w:type="dxa"/>
            <w:tcBorders>
              <w:top w:val="nil"/>
              <w:left w:val="nil"/>
              <w:bottom w:val="single" w:sz="4" w:space="0" w:color="auto"/>
              <w:right w:val="single" w:sz="4" w:space="0" w:color="auto"/>
            </w:tcBorders>
            <w:shd w:val="clear" w:color="auto" w:fill="auto"/>
            <w:hideMark/>
          </w:tcPr>
          <w:p w14:paraId="5FED8DCD" w14:textId="77777777" w:rsidR="00BB0D82" w:rsidRDefault="00BB0D82" w:rsidP="00226A7F">
            <w:pPr>
              <w:rPr>
                <w:ins w:id="322" w:author="MCT" w:date="2023-05-02T15:46:00Z"/>
                <w:rFonts w:ascii="Calibri" w:hAnsi="Calibri" w:cs="Calibri"/>
                <w:color w:val="000000"/>
                <w:sz w:val="22"/>
                <w:szCs w:val="22"/>
              </w:rPr>
            </w:pPr>
            <w:ins w:id="323" w:author="MCT" w:date="2023-05-02T15:46:00Z">
              <w:r>
                <w:rPr>
                  <w:rFonts w:ascii="Calibri" w:hAnsi="Calibri" w:cs="Calibri"/>
                  <w:color w:val="000000"/>
                  <w:sz w:val="22"/>
                  <w:szCs w:val="22"/>
                </w:rPr>
                <w:t>Special Needs Indicator</w:t>
              </w:r>
            </w:ins>
          </w:p>
        </w:tc>
      </w:tr>
      <w:tr w:rsidR="00BB0D82" w14:paraId="7AB56051" w14:textId="77777777" w:rsidTr="00226A7F">
        <w:trPr>
          <w:trHeight w:val="300"/>
          <w:ins w:id="324" w:author="MCT" w:date="2023-05-02T15:46:00Z"/>
        </w:trPr>
        <w:tc>
          <w:tcPr>
            <w:tcW w:w="361" w:type="dxa"/>
            <w:tcBorders>
              <w:top w:val="nil"/>
              <w:left w:val="nil"/>
              <w:bottom w:val="nil"/>
              <w:right w:val="single" w:sz="4" w:space="0" w:color="auto"/>
            </w:tcBorders>
            <w:shd w:val="clear" w:color="auto" w:fill="auto"/>
            <w:hideMark/>
          </w:tcPr>
          <w:p w14:paraId="5C3D53CC" w14:textId="77777777" w:rsidR="00BB0D82" w:rsidRDefault="00BB0D82" w:rsidP="00226A7F">
            <w:pPr>
              <w:rPr>
                <w:ins w:id="325" w:author="MCT" w:date="2023-05-02T15:46:00Z"/>
                <w:rFonts w:ascii="Calibri" w:hAnsi="Calibri" w:cs="Calibri"/>
                <w:color w:val="000000"/>
                <w:sz w:val="22"/>
                <w:szCs w:val="22"/>
              </w:rPr>
            </w:pPr>
            <w:ins w:id="326" w:author="MCT" w:date="2023-05-02T15:46:00Z">
              <w:r>
                <w:rPr>
                  <w:rFonts w:ascii="Calibri" w:hAnsi="Calibri" w:cs="Calibri"/>
                  <w:color w:val="000000"/>
                  <w:sz w:val="22"/>
                  <w:szCs w:val="22"/>
                </w:rPr>
                <w:t> </w:t>
              </w:r>
            </w:ins>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37C48DB4" w14:textId="77777777" w:rsidR="00BB0D82" w:rsidRDefault="00BB0D82" w:rsidP="00226A7F">
            <w:pPr>
              <w:rPr>
                <w:ins w:id="327" w:author="MCT" w:date="2023-05-02T15:46:00Z"/>
                <w:rFonts w:ascii="Calibri" w:hAnsi="Calibri" w:cs="Calibri"/>
                <w:color w:val="000000"/>
                <w:sz w:val="22"/>
                <w:szCs w:val="22"/>
              </w:rPr>
            </w:pPr>
            <w:ins w:id="328" w:author="MCT" w:date="2023-05-02T15:46:00Z">
              <w:r>
                <w:rPr>
                  <w:rFonts w:ascii="Calibri" w:hAnsi="Calibri" w:cs="Calibri"/>
                  <w:color w:val="000000"/>
                  <w:sz w:val="22"/>
                  <w:szCs w:val="22"/>
                </w:rPr>
                <w:t>REF~PTC~01</w:t>
              </w:r>
            </w:ins>
          </w:p>
        </w:tc>
        <w:tc>
          <w:tcPr>
            <w:tcW w:w="4715" w:type="dxa"/>
            <w:tcBorders>
              <w:top w:val="nil"/>
              <w:left w:val="nil"/>
              <w:bottom w:val="single" w:sz="4" w:space="0" w:color="auto"/>
              <w:right w:val="single" w:sz="4" w:space="0" w:color="auto"/>
            </w:tcBorders>
            <w:shd w:val="clear" w:color="auto" w:fill="auto"/>
            <w:hideMark/>
          </w:tcPr>
          <w:p w14:paraId="0A7D0F01" w14:textId="77777777" w:rsidR="00BB0D82" w:rsidRDefault="00BB0D82" w:rsidP="00226A7F">
            <w:pPr>
              <w:rPr>
                <w:ins w:id="329" w:author="MCT" w:date="2023-05-02T15:46:00Z"/>
                <w:rFonts w:ascii="Calibri" w:hAnsi="Calibri" w:cs="Calibri"/>
                <w:color w:val="000000"/>
                <w:sz w:val="22"/>
                <w:szCs w:val="22"/>
              </w:rPr>
            </w:pPr>
            <w:ins w:id="330" w:author="MCT" w:date="2023-05-02T15:46:00Z">
              <w:r>
                <w:rPr>
                  <w:rFonts w:ascii="Calibri" w:hAnsi="Calibri" w:cs="Calibri"/>
                  <w:color w:val="000000"/>
                  <w:sz w:val="22"/>
                  <w:szCs w:val="22"/>
                </w:rPr>
                <w:t>Premise Type</w:t>
              </w:r>
            </w:ins>
          </w:p>
        </w:tc>
      </w:tr>
      <w:tr w:rsidR="00BB0D82" w14:paraId="068A1AF3" w14:textId="77777777" w:rsidTr="00226A7F">
        <w:trPr>
          <w:trHeight w:val="300"/>
          <w:ins w:id="331" w:author="MCT" w:date="2023-05-02T15:46:00Z"/>
        </w:trPr>
        <w:tc>
          <w:tcPr>
            <w:tcW w:w="361" w:type="dxa"/>
            <w:tcBorders>
              <w:top w:val="nil"/>
              <w:left w:val="nil"/>
              <w:bottom w:val="nil"/>
              <w:right w:val="single" w:sz="4" w:space="0" w:color="auto"/>
            </w:tcBorders>
            <w:shd w:val="clear" w:color="auto" w:fill="auto"/>
            <w:hideMark/>
          </w:tcPr>
          <w:p w14:paraId="1B3D0428" w14:textId="77777777" w:rsidR="00BB0D82" w:rsidRDefault="00BB0D82" w:rsidP="00226A7F">
            <w:pPr>
              <w:rPr>
                <w:ins w:id="332" w:author="MCT" w:date="2023-05-02T15:46:00Z"/>
                <w:rFonts w:ascii="Calibri" w:hAnsi="Calibri" w:cs="Calibri"/>
                <w:color w:val="000000"/>
                <w:sz w:val="22"/>
                <w:szCs w:val="22"/>
              </w:rPr>
            </w:pPr>
            <w:ins w:id="333" w:author="MCT" w:date="2023-05-02T15:46:00Z">
              <w:r>
                <w:rPr>
                  <w:rFonts w:ascii="Calibri" w:hAnsi="Calibri" w:cs="Calibri"/>
                  <w:color w:val="000000"/>
                  <w:sz w:val="22"/>
                  <w:szCs w:val="22"/>
                </w:rPr>
                <w:t> </w:t>
              </w:r>
            </w:ins>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0ED52868" w14:textId="77777777" w:rsidR="00BB0D82" w:rsidRDefault="00BB0D82" w:rsidP="00226A7F">
            <w:pPr>
              <w:rPr>
                <w:ins w:id="334" w:author="MCT" w:date="2023-05-02T15:46:00Z"/>
                <w:rFonts w:ascii="Calibri" w:hAnsi="Calibri" w:cs="Calibri"/>
                <w:color w:val="000000"/>
                <w:sz w:val="22"/>
                <w:szCs w:val="22"/>
              </w:rPr>
            </w:pPr>
            <w:ins w:id="335" w:author="MCT" w:date="2023-05-02T15:46:00Z">
              <w:r>
                <w:rPr>
                  <w:rFonts w:ascii="Calibri" w:hAnsi="Calibri" w:cs="Calibri"/>
                  <w:color w:val="000000"/>
                  <w:sz w:val="22"/>
                  <w:szCs w:val="22"/>
                </w:rPr>
                <w:t>REF~Q5~~12345678910111231</w:t>
              </w:r>
            </w:ins>
          </w:p>
        </w:tc>
        <w:tc>
          <w:tcPr>
            <w:tcW w:w="4715" w:type="dxa"/>
            <w:tcBorders>
              <w:top w:val="nil"/>
              <w:left w:val="nil"/>
              <w:bottom w:val="single" w:sz="4" w:space="0" w:color="auto"/>
              <w:right w:val="single" w:sz="4" w:space="0" w:color="auto"/>
            </w:tcBorders>
            <w:shd w:val="clear" w:color="auto" w:fill="auto"/>
            <w:hideMark/>
          </w:tcPr>
          <w:p w14:paraId="227BE843" w14:textId="77777777" w:rsidR="00BB0D82" w:rsidRDefault="00BB0D82" w:rsidP="00226A7F">
            <w:pPr>
              <w:rPr>
                <w:ins w:id="336" w:author="MCT" w:date="2023-05-02T15:46:00Z"/>
                <w:rFonts w:ascii="Calibri" w:hAnsi="Calibri" w:cs="Calibri"/>
                <w:color w:val="000000"/>
                <w:sz w:val="22"/>
                <w:szCs w:val="22"/>
              </w:rPr>
            </w:pPr>
            <w:ins w:id="337" w:author="MCT" w:date="2023-05-02T15:46:00Z">
              <w:r>
                <w:rPr>
                  <w:rFonts w:ascii="Calibri" w:hAnsi="Calibri" w:cs="Calibri"/>
                  <w:color w:val="000000"/>
                  <w:sz w:val="22"/>
                  <w:szCs w:val="22"/>
                </w:rPr>
                <w:t>ESI ID</w:t>
              </w:r>
            </w:ins>
          </w:p>
        </w:tc>
      </w:tr>
      <w:tr w:rsidR="00BB0D82" w14:paraId="072A4342" w14:textId="77777777" w:rsidTr="00226A7F">
        <w:trPr>
          <w:trHeight w:val="300"/>
          <w:ins w:id="338" w:author="MCT" w:date="2023-05-02T15:46:00Z"/>
        </w:trPr>
        <w:tc>
          <w:tcPr>
            <w:tcW w:w="361" w:type="dxa"/>
            <w:tcBorders>
              <w:top w:val="nil"/>
              <w:left w:val="nil"/>
              <w:bottom w:val="nil"/>
              <w:right w:val="single" w:sz="4" w:space="0" w:color="auto"/>
            </w:tcBorders>
            <w:shd w:val="clear" w:color="auto" w:fill="auto"/>
            <w:hideMark/>
          </w:tcPr>
          <w:p w14:paraId="7B389020" w14:textId="77777777" w:rsidR="00BB0D82" w:rsidRDefault="00BB0D82" w:rsidP="00226A7F">
            <w:pPr>
              <w:rPr>
                <w:ins w:id="339" w:author="MCT" w:date="2023-05-02T15:46:00Z"/>
                <w:rFonts w:ascii="Calibri" w:hAnsi="Calibri" w:cs="Calibri"/>
                <w:color w:val="000000"/>
                <w:sz w:val="22"/>
                <w:szCs w:val="22"/>
              </w:rPr>
            </w:pPr>
            <w:ins w:id="340" w:author="MCT" w:date="2023-05-02T15:46:00Z">
              <w:r>
                <w:rPr>
                  <w:rFonts w:ascii="Calibri" w:hAnsi="Calibri" w:cs="Calibri"/>
                  <w:color w:val="000000"/>
                  <w:sz w:val="22"/>
                  <w:szCs w:val="22"/>
                </w:rPr>
                <w:t> </w:t>
              </w:r>
            </w:ins>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43FE1023" w14:textId="77777777" w:rsidR="00BB0D82" w:rsidRDefault="00BB0D82" w:rsidP="00226A7F">
            <w:pPr>
              <w:rPr>
                <w:ins w:id="341" w:author="MCT" w:date="2023-05-02T15:46:00Z"/>
                <w:rFonts w:ascii="Calibri" w:hAnsi="Calibri" w:cs="Calibri"/>
                <w:color w:val="000000"/>
                <w:sz w:val="22"/>
                <w:szCs w:val="22"/>
              </w:rPr>
            </w:pPr>
            <w:ins w:id="342" w:author="MCT" w:date="2023-05-02T15:46:00Z">
              <w:r>
                <w:rPr>
                  <w:rFonts w:ascii="Calibri" w:hAnsi="Calibri" w:cs="Calibri"/>
                  <w:color w:val="000000"/>
                  <w:sz w:val="22"/>
                  <w:szCs w:val="22"/>
                </w:rPr>
                <w:t>REF~SPL~~ST1</w:t>
              </w:r>
            </w:ins>
          </w:p>
        </w:tc>
        <w:tc>
          <w:tcPr>
            <w:tcW w:w="4715" w:type="dxa"/>
            <w:tcBorders>
              <w:top w:val="nil"/>
              <w:left w:val="nil"/>
              <w:bottom w:val="single" w:sz="4" w:space="0" w:color="auto"/>
              <w:right w:val="single" w:sz="4" w:space="0" w:color="auto"/>
            </w:tcBorders>
            <w:shd w:val="clear" w:color="auto" w:fill="auto"/>
            <w:hideMark/>
          </w:tcPr>
          <w:p w14:paraId="04BDF9F1" w14:textId="77777777" w:rsidR="00BB0D82" w:rsidRDefault="00BB0D82" w:rsidP="00226A7F">
            <w:pPr>
              <w:rPr>
                <w:ins w:id="343" w:author="MCT" w:date="2023-05-02T15:46:00Z"/>
                <w:rFonts w:ascii="Calibri" w:hAnsi="Calibri" w:cs="Calibri"/>
                <w:color w:val="000000"/>
                <w:sz w:val="22"/>
                <w:szCs w:val="22"/>
              </w:rPr>
            </w:pPr>
            <w:ins w:id="344" w:author="MCT" w:date="2023-05-02T15:46:00Z">
              <w:r>
                <w:rPr>
                  <w:rFonts w:ascii="Calibri" w:hAnsi="Calibri" w:cs="Calibri"/>
                  <w:color w:val="000000"/>
                  <w:sz w:val="22"/>
                  <w:szCs w:val="22"/>
                </w:rPr>
                <w:t>Substation ID</w:t>
              </w:r>
            </w:ins>
          </w:p>
        </w:tc>
      </w:tr>
      <w:tr w:rsidR="00BB0D82" w14:paraId="73252AC2" w14:textId="77777777" w:rsidTr="00226A7F">
        <w:trPr>
          <w:trHeight w:val="300"/>
          <w:ins w:id="345" w:author="MCT" w:date="2023-05-02T15:46:00Z"/>
        </w:trPr>
        <w:tc>
          <w:tcPr>
            <w:tcW w:w="361" w:type="dxa"/>
            <w:tcBorders>
              <w:top w:val="nil"/>
              <w:left w:val="nil"/>
              <w:bottom w:val="nil"/>
              <w:right w:val="single" w:sz="4" w:space="0" w:color="auto"/>
            </w:tcBorders>
            <w:shd w:val="clear" w:color="auto" w:fill="auto"/>
            <w:hideMark/>
          </w:tcPr>
          <w:p w14:paraId="7B62F0FF" w14:textId="77777777" w:rsidR="00BB0D82" w:rsidRDefault="00BB0D82" w:rsidP="00226A7F">
            <w:pPr>
              <w:rPr>
                <w:ins w:id="346" w:author="MCT" w:date="2023-05-02T15:46:00Z"/>
                <w:rFonts w:ascii="Calibri" w:hAnsi="Calibri" w:cs="Calibri"/>
                <w:color w:val="000000"/>
                <w:sz w:val="22"/>
                <w:szCs w:val="22"/>
              </w:rPr>
            </w:pPr>
            <w:ins w:id="347" w:author="MCT" w:date="2023-05-02T15:46:00Z">
              <w:r>
                <w:rPr>
                  <w:rFonts w:ascii="Calibri" w:hAnsi="Calibri" w:cs="Calibri"/>
                  <w:color w:val="000000"/>
                  <w:sz w:val="22"/>
                  <w:szCs w:val="22"/>
                </w:rPr>
                <w:t> </w:t>
              </w:r>
            </w:ins>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1DC4656B" w14:textId="77777777" w:rsidR="00BB0D82" w:rsidRDefault="00BB0D82" w:rsidP="00226A7F">
            <w:pPr>
              <w:rPr>
                <w:ins w:id="348" w:author="MCT" w:date="2023-05-02T15:46:00Z"/>
                <w:rFonts w:ascii="Calibri" w:hAnsi="Calibri" w:cs="Calibri"/>
                <w:color w:val="000000"/>
                <w:sz w:val="22"/>
                <w:szCs w:val="22"/>
              </w:rPr>
            </w:pPr>
            <w:ins w:id="349" w:author="MCT" w:date="2023-05-02T15:46:00Z">
              <w:r>
                <w:rPr>
                  <w:rFonts w:ascii="Calibri" w:hAnsi="Calibri" w:cs="Calibri"/>
                  <w:color w:val="000000"/>
                  <w:sz w:val="22"/>
                  <w:szCs w:val="22"/>
                </w:rPr>
                <w:t>DTM~150~</w:t>
              </w:r>
            </w:ins>
            <w:ins w:id="350" w:author="MCT" w:date="2023-05-11T11:24:00Z">
              <w:r w:rsidR="005F12A7">
                <w:rPr>
                  <w:rFonts w:ascii="Calibri" w:hAnsi="Calibri" w:cs="Calibri"/>
                  <w:color w:val="000000"/>
                  <w:sz w:val="22"/>
                  <w:szCs w:val="22"/>
                </w:rPr>
                <w:t>20230510</w:t>
              </w:r>
            </w:ins>
          </w:p>
        </w:tc>
        <w:tc>
          <w:tcPr>
            <w:tcW w:w="4715" w:type="dxa"/>
            <w:tcBorders>
              <w:top w:val="nil"/>
              <w:left w:val="nil"/>
              <w:bottom w:val="single" w:sz="4" w:space="0" w:color="auto"/>
              <w:right w:val="single" w:sz="4" w:space="0" w:color="auto"/>
            </w:tcBorders>
            <w:shd w:val="clear" w:color="auto" w:fill="auto"/>
            <w:hideMark/>
          </w:tcPr>
          <w:p w14:paraId="12737A3D" w14:textId="77777777" w:rsidR="00BB0D82" w:rsidRDefault="00BB0D82" w:rsidP="00226A7F">
            <w:pPr>
              <w:rPr>
                <w:ins w:id="351" w:author="MCT" w:date="2023-05-02T15:46:00Z"/>
                <w:rFonts w:ascii="Calibri" w:hAnsi="Calibri" w:cs="Calibri"/>
                <w:color w:val="000000"/>
                <w:sz w:val="22"/>
                <w:szCs w:val="22"/>
              </w:rPr>
            </w:pPr>
            <w:ins w:id="352" w:author="MCT" w:date="2023-05-02T15:46:00Z">
              <w:r>
                <w:rPr>
                  <w:rFonts w:ascii="Calibri" w:hAnsi="Calibri" w:cs="Calibri"/>
                  <w:color w:val="000000"/>
                  <w:sz w:val="22"/>
                  <w:szCs w:val="22"/>
                </w:rPr>
                <w:t>Service Period Start Date</w:t>
              </w:r>
            </w:ins>
          </w:p>
        </w:tc>
      </w:tr>
      <w:tr w:rsidR="00BB0D82" w14:paraId="3501CA12" w14:textId="77777777" w:rsidTr="00226A7F">
        <w:trPr>
          <w:trHeight w:val="300"/>
          <w:ins w:id="353" w:author="MCT" w:date="2023-05-02T15:46:00Z"/>
        </w:trPr>
        <w:tc>
          <w:tcPr>
            <w:tcW w:w="361" w:type="dxa"/>
            <w:tcBorders>
              <w:top w:val="nil"/>
              <w:left w:val="nil"/>
              <w:bottom w:val="nil"/>
              <w:right w:val="single" w:sz="4" w:space="0" w:color="auto"/>
            </w:tcBorders>
            <w:shd w:val="clear" w:color="auto" w:fill="auto"/>
            <w:hideMark/>
          </w:tcPr>
          <w:p w14:paraId="73E641F2" w14:textId="77777777" w:rsidR="00BB0D82" w:rsidRDefault="00BB0D82" w:rsidP="00226A7F">
            <w:pPr>
              <w:rPr>
                <w:ins w:id="354" w:author="MCT" w:date="2023-05-02T15:46:00Z"/>
                <w:rFonts w:ascii="Calibri" w:hAnsi="Calibri" w:cs="Calibri"/>
                <w:color w:val="000000"/>
                <w:sz w:val="22"/>
                <w:szCs w:val="22"/>
              </w:rPr>
            </w:pPr>
            <w:ins w:id="355" w:author="MCT" w:date="2023-05-02T15:46:00Z">
              <w:r>
                <w:rPr>
                  <w:rFonts w:ascii="Calibri" w:hAnsi="Calibri" w:cs="Calibri"/>
                  <w:color w:val="000000"/>
                  <w:sz w:val="22"/>
                  <w:szCs w:val="22"/>
                </w:rPr>
                <w:t> </w:t>
              </w:r>
            </w:ins>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637CC94A" w14:textId="77777777" w:rsidR="00BB0D82" w:rsidRDefault="00BB0D82" w:rsidP="00226A7F">
            <w:pPr>
              <w:rPr>
                <w:ins w:id="356" w:author="MCT" w:date="2023-05-02T15:46:00Z"/>
                <w:rFonts w:ascii="Calibri" w:hAnsi="Calibri" w:cs="Calibri"/>
                <w:color w:val="000000"/>
                <w:sz w:val="22"/>
                <w:szCs w:val="22"/>
              </w:rPr>
            </w:pPr>
            <w:ins w:id="357" w:author="MCT" w:date="2023-05-02T15:46:00Z">
              <w:r>
                <w:rPr>
                  <w:rFonts w:ascii="Calibri" w:hAnsi="Calibri" w:cs="Calibri"/>
                  <w:color w:val="000000"/>
                  <w:sz w:val="22"/>
                  <w:szCs w:val="22"/>
                </w:rPr>
                <w:t>NM1~MQ~3~~~~~~32~TXSET15U1BA1</w:t>
              </w:r>
            </w:ins>
          </w:p>
        </w:tc>
        <w:tc>
          <w:tcPr>
            <w:tcW w:w="4715" w:type="dxa"/>
            <w:tcBorders>
              <w:top w:val="nil"/>
              <w:left w:val="nil"/>
              <w:bottom w:val="single" w:sz="4" w:space="0" w:color="auto"/>
              <w:right w:val="single" w:sz="4" w:space="0" w:color="auto"/>
            </w:tcBorders>
            <w:shd w:val="clear" w:color="auto" w:fill="auto"/>
            <w:hideMark/>
          </w:tcPr>
          <w:p w14:paraId="4542F6C5" w14:textId="77777777" w:rsidR="00BB0D82" w:rsidRDefault="00BB0D82" w:rsidP="00226A7F">
            <w:pPr>
              <w:rPr>
                <w:ins w:id="358" w:author="MCT" w:date="2023-05-02T15:46:00Z"/>
                <w:rFonts w:ascii="Calibri" w:hAnsi="Calibri" w:cs="Calibri"/>
                <w:color w:val="000000"/>
                <w:sz w:val="22"/>
                <w:szCs w:val="22"/>
              </w:rPr>
            </w:pPr>
            <w:ins w:id="359" w:author="MCT" w:date="2023-05-02T15:46:00Z">
              <w:r>
                <w:rPr>
                  <w:rFonts w:ascii="Calibri" w:hAnsi="Calibri" w:cs="Calibri"/>
                  <w:color w:val="000000"/>
                  <w:sz w:val="22"/>
                  <w:szCs w:val="22"/>
                </w:rPr>
                <w:t>Meter Location, Meter Number</w:t>
              </w:r>
            </w:ins>
          </w:p>
        </w:tc>
      </w:tr>
      <w:tr w:rsidR="00BB0D82" w14:paraId="2742D97A" w14:textId="77777777" w:rsidTr="00226A7F">
        <w:trPr>
          <w:trHeight w:val="300"/>
          <w:ins w:id="360" w:author="MCT" w:date="2023-05-02T15:46:00Z"/>
        </w:trPr>
        <w:tc>
          <w:tcPr>
            <w:tcW w:w="361" w:type="dxa"/>
            <w:tcBorders>
              <w:top w:val="nil"/>
              <w:left w:val="nil"/>
              <w:bottom w:val="nil"/>
              <w:right w:val="nil"/>
            </w:tcBorders>
            <w:shd w:val="clear" w:color="auto" w:fill="auto"/>
            <w:hideMark/>
          </w:tcPr>
          <w:p w14:paraId="20B1DA99" w14:textId="77777777" w:rsidR="00BB0D82" w:rsidRDefault="00BB0D82" w:rsidP="00226A7F">
            <w:pPr>
              <w:rPr>
                <w:ins w:id="361" w:author="MCT" w:date="2023-05-02T15:46:00Z"/>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621BF30D" w14:textId="77777777" w:rsidR="00BB0D82" w:rsidRDefault="00BB0D82" w:rsidP="00226A7F">
            <w:pPr>
              <w:rPr>
                <w:ins w:id="362" w:author="MCT" w:date="2023-05-02T15:46:00Z"/>
                <w:rFonts w:ascii="Calibri" w:hAnsi="Calibri" w:cs="Calibri"/>
                <w:color w:val="000000"/>
                <w:sz w:val="22"/>
                <w:szCs w:val="22"/>
              </w:rPr>
            </w:pPr>
            <w:ins w:id="363" w:author="MCT" w:date="2023-05-02T15:46:00Z">
              <w:r>
                <w:rPr>
                  <w:rFonts w:ascii="Calibri" w:hAnsi="Calibri" w:cs="Calibri"/>
                  <w:color w:val="000000"/>
                  <w:sz w:val="22"/>
                  <w:szCs w:val="22"/>
                </w:rPr>
                <w:t> </w:t>
              </w:r>
            </w:ins>
          </w:p>
        </w:tc>
        <w:tc>
          <w:tcPr>
            <w:tcW w:w="3703" w:type="dxa"/>
            <w:tcBorders>
              <w:top w:val="nil"/>
              <w:left w:val="nil"/>
              <w:bottom w:val="single" w:sz="4" w:space="0" w:color="auto"/>
              <w:right w:val="single" w:sz="4" w:space="0" w:color="auto"/>
            </w:tcBorders>
            <w:shd w:val="clear" w:color="auto" w:fill="auto"/>
            <w:hideMark/>
          </w:tcPr>
          <w:p w14:paraId="654820E6" w14:textId="77777777" w:rsidR="00BB0D82" w:rsidRDefault="00BB0D82" w:rsidP="00226A7F">
            <w:pPr>
              <w:rPr>
                <w:ins w:id="364" w:author="MCT" w:date="2023-05-02T15:46:00Z"/>
                <w:rFonts w:ascii="Calibri" w:hAnsi="Calibri" w:cs="Calibri"/>
                <w:color w:val="000000"/>
                <w:sz w:val="22"/>
                <w:szCs w:val="22"/>
              </w:rPr>
            </w:pPr>
            <w:ins w:id="365" w:author="MCT" w:date="2023-05-02T15:46:00Z">
              <w:r>
                <w:rPr>
                  <w:rFonts w:ascii="Calibri" w:hAnsi="Calibri" w:cs="Calibri"/>
                  <w:color w:val="000000"/>
                  <w:sz w:val="22"/>
                  <w:szCs w:val="22"/>
                </w:rPr>
                <w:t>REF~4P~1.0~KHMON~TU^51</w:t>
              </w:r>
            </w:ins>
          </w:p>
        </w:tc>
        <w:tc>
          <w:tcPr>
            <w:tcW w:w="4715" w:type="dxa"/>
            <w:tcBorders>
              <w:top w:val="nil"/>
              <w:left w:val="nil"/>
              <w:bottom w:val="single" w:sz="4" w:space="0" w:color="auto"/>
              <w:right w:val="single" w:sz="4" w:space="0" w:color="auto"/>
            </w:tcBorders>
            <w:shd w:val="clear" w:color="auto" w:fill="auto"/>
            <w:hideMark/>
          </w:tcPr>
          <w:p w14:paraId="1B22F5F8" w14:textId="77777777" w:rsidR="00BB0D82" w:rsidRDefault="00BB0D82" w:rsidP="00226A7F">
            <w:pPr>
              <w:rPr>
                <w:ins w:id="366" w:author="MCT" w:date="2023-05-02T15:46:00Z"/>
                <w:rFonts w:ascii="Calibri" w:hAnsi="Calibri" w:cs="Calibri"/>
                <w:color w:val="000000"/>
                <w:sz w:val="22"/>
                <w:szCs w:val="22"/>
              </w:rPr>
            </w:pPr>
            <w:ins w:id="367" w:author="MCT" w:date="2023-05-02T15:46:00Z">
              <w:r>
                <w:rPr>
                  <w:rFonts w:ascii="Calibri" w:hAnsi="Calibri" w:cs="Calibri"/>
                  <w:color w:val="000000"/>
                  <w:sz w:val="22"/>
                  <w:szCs w:val="22"/>
                </w:rPr>
                <w:t>Meter Multiplier, Total</w:t>
              </w:r>
            </w:ins>
          </w:p>
        </w:tc>
      </w:tr>
      <w:tr w:rsidR="00BB0D82" w14:paraId="6FC97487" w14:textId="77777777" w:rsidTr="00226A7F">
        <w:trPr>
          <w:trHeight w:val="300"/>
          <w:ins w:id="368" w:author="MCT" w:date="2023-05-02T15:46:00Z"/>
        </w:trPr>
        <w:tc>
          <w:tcPr>
            <w:tcW w:w="361" w:type="dxa"/>
            <w:tcBorders>
              <w:top w:val="nil"/>
              <w:left w:val="nil"/>
              <w:bottom w:val="nil"/>
              <w:right w:val="nil"/>
            </w:tcBorders>
            <w:shd w:val="clear" w:color="auto" w:fill="auto"/>
            <w:hideMark/>
          </w:tcPr>
          <w:p w14:paraId="4A9DE181" w14:textId="77777777" w:rsidR="00BB0D82" w:rsidRDefault="00BB0D82" w:rsidP="00226A7F">
            <w:pPr>
              <w:rPr>
                <w:ins w:id="369" w:author="MCT" w:date="2023-05-02T15:46:00Z"/>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25E0F6F2" w14:textId="77777777" w:rsidR="00BB0D82" w:rsidRDefault="00BB0D82" w:rsidP="00226A7F">
            <w:pPr>
              <w:rPr>
                <w:ins w:id="370" w:author="MCT" w:date="2023-05-02T15:46:00Z"/>
                <w:rFonts w:ascii="Calibri" w:hAnsi="Calibri" w:cs="Calibri"/>
                <w:color w:val="000000"/>
                <w:sz w:val="22"/>
                <w:szCs w:val="22"/>
              </w:rPr>
            </w:pPr>
            <w:ins w:id="371" w:author="MCT" w:date="2023-05-02T15:46:00Z">
              <w:r>
                <w:rPr>
                  <w:rFonts w:ascii="Calibri" w:hAnsi="Calibri" w:cs="Calibri"/>
                  <w:color w:val="000000"/>
                  <w:sz w:val="22"/>
                  <w:szCs w:val="22"/>
                </w:rPr>
                <w:t> </w:t>
              </w:r>
            </w:ins>
          </w:p>
        </w:tc>
        <w:tc>
          <w:tcPr>
            <w:tcW w:w="3703" w:type="dxa"/>
            <w:tcBorders>
              <w:top w:val="nil"/>
              <w:left w:val="nil"/>
              <w:bottom w:val="single" w:sz="4" w:space="0" w:color="auto"/>
              <w:right w:val="single" w:sz="4" w:space="0" w:color="auto"/>
            </w:tcBorders>
            <w:shd w:val="clear" w:color="auto" w:fill="auto"/>
            <w:hideMark/>
          </w:tcPr>
          <w:p w14:paraId="426E56AA" w14:textId="77777777" w:rsidR="00BB0D82" w:rsidRDefault="00BB0D82" w:rsidP="00226A7F">
            <w:pPr>
              <w:rPr>
                <w:ins w:id="372" w:author="MCT" w:date="2023-05-02T15:46:00Z"/>
                <w:rFonts w:ascii="Calibri" w:hAnsi="Calibri" w:cs="Calibri"/>
                <w:color w:val="000000"/>
                <w:sz w:val="22"/>
                <w:szCs w:val="22"/>
              </w:rPr>
            </w:pPr>
            <w:ins w:id="373" w:author="MCT" w:date="2023-05-02T15:46:00Z">
              <w:r>
                <w:rPr>
                  <w:rFonts w:ascii="Calibri" w:hAnsi="Calibri" w:cs="Calibri"/>
                  <w:color w:val="000000"/>
                  <w:sz w:val="22"/>
                  <w:szCs w:val="22"/>
                </w:rPr>
                <w:t>REF~IX~4.0~KHMON~TU^51</w:t>
              </w:r>
            </w:ins>
          </w:p>
        </w:tc>
        <w:tc>
          <w:tcPr>
            <w:tcW w:w="4715" w:type="dxa"/>
            <w:tcBorders>
              <w:top w:val="nil"/>
              <w:left w:val="nil"/>
              <w:bottom w:val="single" w:sz="4" w:space="0" w:color="auto"/>
              <w:right w:val="single" w:sz="4" w:space="0" w:color="auto"/>
            </w:tcBorders>
            <w:shd w:val="clear" w:color="auto" w:fill="auto"/>
            <w:hideMark/>
          </w:tcPr>
          <w:p w14:paraId="1DFF8CCE" w14:textId="77777777" w:rsidR="00BB0D82" w:rsidRDefault="00BB0D82" w:rsidP="00226A7F">
            <w:pPr>
              <w:rPr>
                <w:ins w:id="374" w:author="MCT" w:date="2023-05-02T15:46:00Z"/>
                <w:rFonts w:ascii="Calibri" w:hAnsi="Calibri" w:cs="Calibri"/>
                <w:color w:val="000000"/>
                <w:sz w:val="22"/>
                <w:szCs w:val="22"/>
              </w:rPr>
            </w:pPr>
            <w:ins w:id="375" w:author="MCT" w:date="2023-05-02T15:46:00Z">
              <w:r>
                <w:rPr>
                  <w:rFonts w:ascii="Calibri" w:hAnsi="Calibri" w:cs="Calibri"/>
                  <w:color w:val="000000"/>
                  <w:sz w:val="22"/>
                  <w:szCs w:val="22"/>
                </w:rPr>
                <w:t>Number of Dials, Total</w:t>
              </w:r>
            </w:ins>
          </w:p>
        </w:tc>
      </w:tr>
      <w:tr w:rsidR="00BB0D82" w14:paraId="0EADD682" w14:textId="77777777" w:rsidTr="00226A7F">
        <w:trPr>
          <w:trHeight w:val="300"/>
          <w:ins w:id="376" w:author="MCT" w:date="2023-05-02T15:46:00Z"/>
        </w:trPr>
        <w:tc>
          <w:tcPr>
            <w:tcW w:w="361" w:type="dxa"/>
            <w:tcBorders>
              <w:top w:val="nil"/>
              <w:left w:val="nil"/>
              <w:bottom w:val="nil"/>
              <w:right w:val="nil"/>
            </w:tcBorders>
            <w:shd w:val="clear" w:color="auto" w:fill="auto"/>
          </w:tcPr>
          <w:p w14:paraId="1E885A01" w14:textId="77777777" w:rsidR="00BB0D82" w:rsidRDefault="00BB0D82" w:rsidP="00226A7F">
            <w:pPr>
              <w:rPr>
                <w:ins w:id="377" w:author="MCT" w:date="2023-05-02T15:46:00Z"/>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tcPr>
          <w:p w14:paraId="6FF18EAF" w14:textId="77777777" w:rsidR="00BB0D82" w:rsidRDefault="00BB0D82" w:rsidP="00226A7F">
            <w:pPr>
              <w:rPr>
                <w:ins w:id="378" w:author="MCT" w:date="2023-05-02T15:46:00Z"/>
                <w:rFonts w:ascii="Calibri" w:hAnsi="Calibri" w:cs="Calibri"/>
                <w:color w:val="000000"/>
                <w:sz w:val="22"/>
                <w:szCs w:val="22"/>
              </w:rPr>
            </w:pPr>
          </w:p>
        </w:tc>
        <w:tc>
          <w:tcPr>
            <w:tcW w:w="3703" w:type="dxa"/>
            <w:tcBorders>
              <w:top w:val="nil"/>
              <w:left w:val="nil"/>
              <w:bottom w:val="single" w:sz="4" w:space="0" w:color="auto"/>
              <w:right w:val="single" w:sz="4" w:space="0" w:color="auto"/>
            </w:tcBorders>
            <w:shd w:val="clear" w:color="auto" w:fill="auto"/>
          </w:tcPr>
          <w:p w14:paraId="20FBC3DD" w14:textId="293D6487" w:rsidR="00BB0D82" w:rsidRDefault="00BB0D82" w:rsidP="00226A7F">
            <w:pPr>
              <w:rPr>
                <w:ins w:id="379" w:author="MCT" w:date="2023-05-02T15:46:00Z"/>
                <w:rFonts w:ascii="Calibri" w:hAnsi="Calibri" w:cs="Calibri"/>
                <w:color w:val="000000"/>
                <w:sz w:val="22"/>
                <w:szCs w:val="22"/>
              </w:rPr>
            </w:pPr>
            <w:ins w:id="380" w:author="MCT" w:date="2023-05-02T15:46:00Z">
              <w:r>
                <w:rPr>
                  <w:rFonts w:ascii="Calibri" w:hAnsi="Calibri" w:cs="Calibri"/>
                  <w:color w:val="000000"/>
                  <w:sz w:val="22"/>
                  <w:szCs w:val="22"/>
                </w:rPr>
                <w:t>REF</w:t>
              </w:r>
            </w:ins>
            <w:ins w:id="381" w:author="MCT" w:date="2023-05-02T15:47:00Z">
              <w:r>
                <w:rPr>
                  <w:rFonts w:ascii="Calibri" w:hAnsi="Calibri" w:cs="Calibri"/>
                  <w:color w:val="000000"/>
                  <w:sz w:val="22"/>
                  <w:szCs w:val="22"/>
                </w:rPr>
                <w:t>~MSL~M</w:t>
              </w:r>
            </w:ins>
            <w:ins w:id="382" w:author="MCT" w:date="2024-10-21T10:57:00Z">
              <w:r w:rsidR="002C54B3">
                <w:rPr>
                  <w:rFonts w:ascii="Calibri" w:hAnsi="Calibri" w:cs="Calibri"/>
                  <w:color w:val="000000"/>
                  <w:sz w:val="22"/>
                  <w:szCs w:val="22"/>
                </w:rPr>
                <w:t>13</w:t>
              </w:r>
            </w:ins>
          </w:p>
        </w:tc>
        <w:tc>
          <w:tcPr>
            <w:tcW w:w="4715" w:type="dxa"/>
            <w:tcBorders>
              <w:top w:val="nil"/>
              <w:left w:val="nil"/>
              <w:bottom w:val="single" w:sz="4" w:space="0" w:color="auto"/>
              <w:right w:val="single" w:sz="4" w:space="0" w:color="auto"/>
            </w:tcBorders>
            <w:shd w:val="clear" w:color="auto" w:fill="auto"/>
          </w:tcPr>
          <w:p w14:paraId="7595CB86" w14:textId="77777777" w:rsidR="00BB0D82" w:rsidRDefault="00BB0D82" w:rsidP="00226A7F">
            <w:pPr>
              <w:rPr>
                <w:ins w:id="383" w:author="MCT" w:date="2023-05-02T15:46:00Z"/>
                <w:rFonts w:ascii="Calibri" w:hAnsi="Calibri" w:cs="Calibri"/>
                <w:color w:val="000000"/>
                <w:sz w:val="22"/>
                <w:szCs w:val="22"/>
              </w:rPr>
            </w:pPr>
            <w:ins w:id="384" w:author="MCT" w:date="2023-05-02T15:47:00Z">
              <w:r>
                <w:rPr>
                  <w:rFonts w:ascii="Calibri" w:hAnsi="Calibri" w:cs="Calibri"/>
                  <w:color w:val="000000"/>
                  <w:sz w:val="22"/>
                  <w:szCs w:val="22"/>
                </w:rPr>
                <w:t>Metered Service Type</w:t>
              </w:r>
            </w:ins>
          </w:p>
        </w:tc>
      </w:tr>
      <w:tr w:rsidR="00BB0D82" w14:paraId="74BBE9B1" w14:textId="77777777" w:rsidTr="00226A7F">
        <w:trPr>
          <w:trHeight w:val="600"/>
          <w:ins w:id="385" w:author="MCT" w:date="2023-05-02T15:46:00Z"/>
        </w:trPr>
        <w:tc>
          <w:tcPr>
            <w:tcW w:w="361" w:type="dxa"/>
            <w:tcBorders>
              <w:top w:val="nil"/>
              <w:left w:val="nil"/>
              <w:bottom w:val="nil"/>
              <w:right w:val="nil"/>
            </w:tcBorders>
            <w:shd w:val="clear" w:color="auto" w:fill="auto"/>
            <w:hideMark/>
          </w:tcPr>
          <w:p w14:paraId="3E0AF266" w14:textId="77777777" w:rsidR="00BB0D82" w:rsidRDefault="00BB0D82" w:rsidP="00226A7F">
            <w:pPr>
              <w:rPr>
                <w:ins w:id="386" w:author="MCT" w:date="2023-05-02T15:46:00Z"/>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4501FD3C" w14:textId="77777777" w:rsidR="00BB0D82" w:rsidRDefault="00BB0D82" w:rsidP="00226A7F">
            <w:pPr>
              <w:rPr>
                <w:ins w:id="387" w:author="MCT" w:date="2023-05-02T15:46:00Z"/>
                <w:rFonts w:ascii="Calibri" w:hAnsi="Calibri" w:cs="Calibri"/>
                <w:color w:val="000000"/>
                <w:sz w:val="22"/>
                <w:szCs w:val="22"/>
              </w:rPr>
            </w:pPr>
            <w:ins w:id="388" w:author="MCT" w:date="2023-05-02T15:46:00Z">
              <w:r>
                <w:rPr>
                  <w:rFonts w:ascii="Calibri" w:hAnsi="Calibri" w:cs="Calibri"/>
                  <w:color w:val="000000"/>
                  <w:sz w:val="22"/>
                  <w:szCs w:val="22"/>
                </w:rPr>
                <w:t> </w:t>
              </w:r>
            </w:ins>
          </w:p>
        </w:tc>
        <w:tc>
          <w:tcPr>
            <w:tcW w:w="3703" w:type="dxa"/>
            <w:tcBorders>
              <w:top w:val="nil"/>
              <w:left w:val="nil"/>
              <w:bottom w:val="single" w:sz="4" w:space="0" w:color="auto"/>
              <w:right w:val="single" w:sz="4" w:space="0" w:color="auto"/>
            </w:tcBorders>
            <w:shd w:val="clear" w:color="auto" w:fill="auto"/>
            <w:hideMark/>
          </w:tcPr>
          <w:p w14:paraId="785CB9E4" w14:textId="1D912387" w:rsidR="00BB0D82" w:rsidRDefault="00BB0D82" w:rsidP="00226A7F">
            <w:pPr>
              <w:rPr>
                <w:ins w:id="389" w:author="MCT" w:date="2023-05-02T15:46:00Z"/>
                <w:rFonts w:ascii="Calibri" w:hAnsi="Calibri" w:cs="Calibri"/>
                <w:color w:val="000000"/>
                <w:sz w:val="22"/>
                <w:szCs w:val="22"/>
              </w:rPr>
            </w:pPr>
            <w:ins w:id="390" w:author="MCT" w:date="2023-05-02T15:46:00Z">
              <w:r>
                <w:rPr>
                  <w:rFonts w:ascii="Calibri" w:hAnsi="Calibri" w:cs="Calibri"/>
                  <w:color w:val="000000"/>
                  <w:sz w:val="22"/>
                  <w:szCs w:val="22"/>
                </w:rPr>
                <w:t>REF~LO~BUSLOLF_WEST_IDR_NWS_TOU</w:t>
              </w:r>
            </w:ins>
            <w:ins w:id="391" w:author="MCT" w:date="2024-10-21T10:57:00Z">
              <w:r w:rsidR="002C54B3">
                <w:rPr>
                  <w:rFonts w:ascii="Calibri" w:hAnsi="Calibri" w:cs="Calibri"/>
                  <w:color w:val="000000"/>
                  <w:sz w:val="22"/>
                  <w:szCs w:val="22"/>
                </w:rPr>
                <w:t>01</w:t>
              </w:r>
            </w:ins>
          </w:p>
        </w:tc>
        <w:tc>
          <w:tcPr>
            <w:tcW w:w="4715" w:type="dxa"/>
            <w:tcBorders>
              <w:top w:val="nil"/>
              <w:left w:val="nil"/>
              <w:bottom w:val="single" w:sz="4" w:space="0" w:color="auto"/>
              <w:right w:val="single" w:sz="4" w:space="0" w:color="auto"/>
            </w:tcBorders>
            <w:shd w:val="clear" w:color="auto" w:fill="auto"/>
            <w:hideMark/>
          </w:tcPr>
          <w:p w14:paraId="18544A87" w14:textId="77777777" w:rsidR="00BB0D82" w:rsidRDefault="00BB0D82" w:rsidP="00226A7F">
            <w:pPr>
              <w:rPr>
                <w:ins w:id="392" w:author="MCT" w:date="2023-05-02T15:46:00Z"/>
                <w:rFonts w:ascii="Calibri" w:hAnsi="Calibri" w:cs="Calibri"/>
                <w:color w:val="000000"/>
                <w:sz w:val="22"/>
                <w:szCs w:val="22"/>
              </w:rPr>
            </w:pPr>
            <w:ins w:id="393" w:author="MCT" w:date="2023-05-02T15:46:00Z">
              <w:r>
                <w:rPr>
                  <w:rFonts w:ascii="Calibri" w:hAnsi="Calibri" w:cs="Calibri"/>
                  <w:color w:val="000000"/>
                  <w:sz w:val="22"/>
                  <w:szCs w:val="22"/>
                </w:rPr>
                <w:t>Load Profile</w:t>
              </w:r>
            </w:ins>
          </w:p>
        </w:tc>
      </w:tr>
      <w:tr w:rsidR="00BB0D82" w14:paraId="68941D1A" w14:textId="77777777" w:rsidTr="00226A7F">
        <w:trPr>
          <w:trHeight w:val="300"/>
          <w:ins w:id="394" w:author="MCT" w:date="2023-05-02T15:46:00Z"/>
        </w:trPr>
        <w:tc>
          <w:tcPr>
            <w:tcW w:w="361" w:type="dxa"/>
            <w:tcBorders>
              <w:top w:val="nil"/>
              <w:left w:val="nil"/>
              <w:bottom w:val="nil"/>
              <w:right w:val="nil"/>
            </w:tcBorders>
            <w:shd w:val="clear" w:color="auto" w:fill="auto"/>
            <w:hideMark/>
          </w:tcPr>
          <w:p w14:paraId="68012488" w14:textId="77777777" w:rsidR="00BB0D82" w:rsidRDefault="00BB0D82" w:rsidP="00226A7F">
            <w:pPr>
              <w:rPr>
                <w:ins w:id="395" w:author="MCT" w:date="2023-05-02T15:46:00Z"/>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0EE371B7" w14:textId="77777777" w:rsidR="00BB0D82" w:rsidRDefault="00BB0D82" w:rsidP="00226A7F">
            <w:pPr>
              <w:rPr>
                <w:ins w:id="396" w:author="MCT" w:date="2023-05-02T15:46:00Z"/>
                <w:rFonts w:ascii="Calibri" w:hAnsi="Calibri" w:cs="Calibri"/>
                <w:color w:val="000000"/>
                <w:sz w:val="22"/>
                <w:szCs w:val="22"/>
              </w:rPr>
            </w:pPr>
            <w:ins w:id="397" w:author="MCT" w:date="2023-05-02T15:46:00Z">
              <w:r>
                <w:rPr>
                  <w:rFonts w:ascii="Calibri" w:hAnsi="Calibri" w:cs="Calibri"/>
                  <w:color w:val="000000"/>
                  <w:sz w:val="22"/>
                  <w:szCs w:val="22"/>
                </w:rPr>
                <w:t> </w:t>
              </w:r>
            </w:ins>
          </w:p>
        </w:tc>
        <w:tc>
          <w:tcPr>
            <w:tcW w:w="3703" w:type="dxa"/>
            <w:tcBorders>
              <w:top w:val="nil"/>
              <w:left w:val="nil"/>
              <w:bottom w:val="single" w:sz="4" w:space="0" w:color="auto"/>
              <w:right w:val="single" w:sz="4" w:space="0" w:color="auto"/>
            </w:tcBorders>
            <w:shd w:val="clear" w:color="auto" w:fill="auto"/>
            <w:hideMark/>
          </w:tcPr>
          <w:p w14:paraId="468E3A12" w14:textId="77777777" w:rsidR="00BB0D82" w:rsidRDefault="00BB0D82" w:rsidP="00226A7F">
            <w:pPr>
              <w:rPr>
                <w:ins w:id="398" w:author="MCT" w:date="2023-05-02T15:46:00Z"/>
                <w:rFonts w:ascii="Calibri" w:hAnsi="Calibri" w:cs="Calibri"/>
                <w:color w:val="000000"/>
                <w:sz w:val="22"/>
                <w:szCs w:val="22"/>
              </w:rPr>
            </w:pPr>
            <w:ins w:id="399" w:author="MCT" w:date="2023-05-02T15:46:00Z">
              <w:r>
                <w:rPr>
                  <w:rFonts w:ascii="Calibri" w:hAnsi="Calibri" w:cs="Calibri"/>
                  <w:color w:val="000000"/>
                  <w:sz w:val="22"/>
                  <w:szCs w:val="22"/>
                </w:rPr>
                <w:t>REF~MT~KHMON</w:t>
              </w:r>
            </w:ins>
          </w:p>
        </w:tc>
        <w:tc>
          <w:tcPr>
            <w:tcW w:w="4715" w:type="dxa"/>
            <w:tcBorders>
              <w:top w:val="nil"/>
              <w:left w:val="nil"/>
              <w:bottom w:val="single" w:sz="4" w:space="0" w:color="auto"/>
              <w:right w:val="single" w:sz="4" w:space="0" w:color="auto"/>
            </w:tcBorders>
            <w:shd w:val="clear" w:color="auto" w:fill="auto"/>
            <w:hideMark/>
          </w:tcPr>
          <w:p w14:paraId="59568E0B" w14:textId="77777777" w:rsidR="00BB0D82" w:rsidRDefault="00BB0D82" w:rsidP="00226A7F">
            <w:pPr>
              <w:rPr>
                <w:ins w:id="400" w:author="MCT" w:date="2023-05-02T15:46:00Z"/>
                <w:rFonts w:ascii="Calibri" w:hAnsi="Calibri" w:cs="Calibri"/>
                <w:color w:val="000000"/>
                <w:sz w:val="22"/>
                <w:szCs w:val="22"/>
              </w:rPr>
            </w:pPr>
            <w:ins w:id="401" w:author="MCT" w:date="2023-05-02T15:46:00Z">
              <w:r>
                <w:rPr>
                  <w:rFonts w:ascii="Calibri" w:hAnsi="Calibri" w:cs="Calibri"/>
                  <w:color w:val="000000"/>
                  <w:sz w:val="22"/>
                  <w:szCs w:val="22"/>
                </w:rPr>
                <w:t>Meter Type</w:t>
              </w:r>
            </w:ins>
          </w:p>
        </w:tc>
      </w:tr>
      <w:tr w:rsidR="00BB0D82" w14:paraId="0AB0AE0D" w14:textId="77777777" w:rsidTr="00226A7F">
        <w:trPr>
          <w:trHeight w:val="300"/>
          <w:ins w:id="402" w:author="MCT" w:date="2023-05-02T15:46:00Z"/>
        </w:trPr>
        <w:tc>
          <w:tcPr>
            <w:tcW w:w="361" w:type="dxa"/>
            <w:tcBorders>
              <w:top w:val="nil"/>
              <w:left w:val="nil"/>
              <w:bottom w:val="nil"/>
              <w:right w:val="nil"/>
            </w:tcBorders>
            <w:shd w:val="clear" w:color="auto" w:fill="auto"/>
            <w:hideMark/>
          </w:tcPr>
          <w:p w14:paraId="152D57DF" w14:textId="77777777" w:rsidR="00BB0D82" w:rsidRDefault="00BB0D82" w:rsidP="00226A7F">
            <w:pPr>
              <w:rPr>
                <w:ins w:id="403" w:author="MCT" w:date="2023-05-02T15:46:00Z"/>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0790CF4C" w14:textId="77777777" w:rsidR="00BB0D82" w:rsidRDefault="00BB0D82" w:rsidP="00226A7F">
            <w:pPr>
              <w:rPr>
                <w:ins w:id="404" w:author="MCT" w:date="2023-05-02T15:46:00Z"/>
                <w:rFonts w:ascii="Calibri" w:hAnsi="Calibri" w:cs="Calibri"/>
                <w:color w:val="000000"/>
                <w:sz w:val="22"/>
                <w:szCs w:val="22"/>
              </w:rPr>
            </w:pPr>
            <w:ins w:id="405" w:author="MCT" w:date="2023-05-02T15:46:00Z">
              <w:r>
                <w:rPr>
                  <w:rFonts w:ascii="Calibri" w:hAnsi="Calibri" w:cs="Calibri"/>
                  <w:color w:val="000000"/>
                  <w:sz w:val="22"/>
                  <w:szCs w:val="22"/>
                </w:rPr>
                <w:t> </w:t>
              </w:r>
            </w:ins>
          </w:p>
        </w:tc>
        <w:tc>
          <w:tcPr>
            <w:tcW w:w="3703" w:type="dxa"/>
            <w:tcBorders>
              <w:top w:val="nil"/>
              <w:left w:val="nil"/>
              <w:bottom w:val="single" w:sz="4" w:space="0" w:color="auto"/>
              <w:right w:val="single" w:sz="4" w:space="0" w:color="auto"/>
            </w:tcBorders>
            <w:shd w:val="clear" w:color="auto" w:fill="auto"/>
            <w:hideMark/>
          </w:tcPr>
          <w:p w14:paraId="596D3C72" w14:textId="77777777" w:rsidR="00BB0D82" w:rsidRDefault="00BB0D82" w:rsidP="00226A7F">
            <w:pPr>
              <w:rPr>
                <w:ins w:id="406" w:author="MCT" w:date="2023-05-02T15:46:00Z"/>
                <w:rFonts w:ascii="Calibri" w:hAnsi="Calibri" w:cs="Calibri"/>
                <w:color w:val="000000"/>
                <w:sz w:val="22"/>
                <w:szCs w:val="22"/>
              </w:rPr>
            </w:pPr>
            <w:ins w:id="407" w:author="MCT" w:date="2023-05-02T15:46:00Z">
              <w:r>
                <w:rPr>
                  <w:rFonts w:ascii="Calibri" w:hAnsi="Calibri" w:cs="Calibri"/>
                  <w:color w:val="000000"/>
                  <w:sz w:val="22"/>
                  <w:szCs w:val="22"/>
                </w:rPr>
                <w:t>REF~PR~0</w:t>
              </w:r>
            </w:ins>
          </w:p>
        </w:tc>
        <w:tc>
          <w:tcPr>
            <w:tcW w:w="4715" w:type="dxa"/>
            <w:tcBorders>
              <w:top w:val="nil"/>
              <w:left w:val="nil"/>
              <w:bottom w:val="single" w:sz="4" w:space="0" w:color="auto"/>
              <w:right w:val="single" w:sz="4" w:space="0" w:color="auto"/>
            </w:tcBorders>
            <w:shd w:val="clear" w:color="auto" w:fill="auto"/>
            <w:hideMark/>
          </w:tcPr>
          <w:p w14:paraId="4EB4D733" w14:textId="77777777" w:rsidR="00BB0D82" w:rsidRDefault="00BB0D82" w:rsidP="00226A7F">
            <w:pPr>
              <w:rPr>
                <w:ins w:id="408" w:author="MCT" w:date="2023-05-02T15:46:00Z"/>
                <w:rFonts w:ascii="Calibri" w:hAnsi="Calibri" w:cs="Calibri"/>
                <w:color w:val="000000"/>
                <w:sz w:val="22"/>
                <w:szCs w:val="22"/>
              </w:rPr>
            </w:pPr>
            <w:ins w:id="409" w:author="MCT" w:date="2023-05-02T15:46:00Z">
              <w:r>
                <w:rPr>
                  <w:rFonts w:ascii="Calibri" w:hAnsi="Calibri" w:cs="Calibri"/>
                  <w:color w:val="000000"/>
                  <w:sz w:val="22"/>
                  <w:szCs w:val="22"/>
                </w:rPr>
                <w:t>TDSP Rate Subclass</w:t>
              </w:r>
            </w:ins>
          </w:p>
        </w:tc>
      </w:tr>
      <w:tr w:rsidR="00BB0D82" w14:paraId="1D9F1B35" w14:textId="77777777" w:rsidTr="00226A7F">
        <w:trPr>
          <w:trHeight w:val="300"/>
          <w:ins w:id="410" w:author="MCT" w:date="2023-05-02T15:46:00Z"/>
        </w:trPr>
        <w:tc>
          <w:tcPr>
            <w:tcW w:w="361" w:type="dxa"/>
            <w:tcBorders>
              <w:top w:val="nil"/>
              <w:left w:val="nil"/>
              <w:bottom w:val="nil"/>
              <w:right w:val="nil"/>
            </w:tcBorders>
            <w:shd w:val="clear" w:color="auto" w:fill="auto"/>
            <w:hideMark/>
          </w:tcPr>
          <w:p w14:paraId="3711D921" w14:textId="77777777" w:rsidR="00BB0D82" w:rsidRDefault="00BB0D82" w:rsidP="00226A7F">
            <w:pPr>
              <w:rPr>
                <w:ins w:id="411" w:author="MCT" w:date="2023-05-02T15:46:00Z"/>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42C38780" w14:textId="77777777" w:rsidR="00BB0D82" w:rsidRDefault="00BB0D82" w:rsidP="00226A7F">
            <w:pPr>
              <w:rPr>
                <w:ins w:id="412" w:author="MCT" w:date="2023-05-02T15:46:00Z"/>
                <w:rFonts w:ascii="Calibri" w:hAnsi="Calibri" w:cs="Calibri"/>
                <w:color w:val="000000"/>
                <w:sz w:val="22"/>
                <w:szCs w:val="22"/>
              </w:rPr>
            </w:pPr>
            <w:ins w:id="413" w:author="MCT" w:date="2023-05-02T15:46:00Z">
              <w:r>
                <w:rPr>
                  <w:rFonts w:ascii="Calibri" w:hAnsi="Calibri" w:cs="Calibri"/>
                  <w:color w:val="000000"/>
                  <w:sz w:val="22"/>
                  <w:szCs w:val="22"/>
                </w:rPr>
                <w:t> </w:t>
              </w:r>
            </w:ins>
          </w:p>
        </w:tc>
        <w:tc>
          <w:tcPr>
            <w:tcW w:w="3703" w:type="dxa"/>
            <w:tcBorders>
              <w:top w:val="nil"/>
              <w:left w:val="nil"/>
              <w:bottom w:val="single" w:sz="4" w:space="0" w:color="auto"/>
              <w:right w:val="single" w:sz="4" w:space="0" w:color="auto"/>
            </w:tcBorders>
            <w:shd w:val="clear" w:color="auto" w:fill="auto"/>
            <w:hideMark/>
          </w:tcPr>
          <w:p w14:paraId="62322266" w14:textId="77777777" w:rsidR="00BB0D82" w:rsidRDefault="00BB0D82" w:rsidP="00226A7F">
            <w:pPr>
              <w:rPr>
                <w:ins w:id="414" w:author="MCT" w:date="2023-05-02T15:46:00Z"/>
                <w:rFonts w:ascii="Calibri" w:hAnsi="Calibri" w:cs="Calibri"/>
                <w:color w:val="000000"/>
                <w:sz w:val="22"/>
                <w:szCs w:val="22"/>
              </w:rPr>
            </w:pPr>
            <w:ins w:id="415" w:author="MCT" w:date="2023-05-02T15:46:00Z">
              <w:r>
                <w:rPr>
                  <w:rFonts w:ascii="Calibri" w:hAnsi="Calibri" w:cs="Calibri"/>
                  <w:color w:val="000000"/>
                  <w:sz w:val="22"/>
                  <w:szCs w:val="22"/>
                </w:rPr>
                <w:t>REF~NH~00</w:t>
              </w:r>
            </w:ins>
          </w:p>
        </w:tc>
        <w:tc>
          <w:tcPr>
            <w:tcW w:w="4715" w:type="dxa"/>
            <w:tcBorders>
              <w:top w:val="nil"/>
              <w:left w:val="nil"/>
              <w:bottom w:val="single" w:sz="4" w:space="0" w:color="auto"/>
              <w:right w:val="single" w:sz="4" w:space="0" w:color="auto"/>
            </w:tcBorders>
            <w:shd w:val="clear" w:color="auto" w:fill="auto"/>
            <w:hideMark/>
          </w:tcPr>
          <w:p w14:paraId="385E8849" w14:textId="77777777" w:rsidR="00BB0D82" w:rsidRDefault="00BB0D82" w:rsidP="00226A7F">
            <w:pPr>
              <w:rPr>
                <w:ins w:id="416" w:author="MCT" w:date="2023-05-02T15:46:00Z"/>
                <w:rFonts w:ascii="Calibri" w:hAnsi="Calibri" w:cs="Calibri"/>
                <w:color w:val="000000"/>
                <w:sz w:val="22"/>
                <w:szCs w:val="22"/>
              </w:rPr>
            </w:pPr>
            <w:ins w:id="417" w:author="MCT" w:date="2023-05-02T15:46:00Z">
              <w:r>
                <w:rPr>
                  <w:rFonts w:ascii="Calibri" w:hAnsi="Calibri" w:cs="Calibri"/>
                  <w:color w:val="000000"/>
                  <w:sz w:val="22"/>
                  <w:szCs w:val="22"/>
                </w:rPr>
                <w:t>TDSP Rate Class</w:t>
              </w:r>
            </w:ins>
          </w:p>
        </w:tc>
      </w:tr>
      <w:tr w:rsidR="00BB0D82" w14:paraId="65D26216" w14:textId="77777777" w:rsidTr="00226A7F">
        <w:trPr>
          <w:trHeight w:val="300"/>
          <w:ins w:id="418" w:author="MCT" w:date="2023-05-02T15:46:00Z"/>
        </w:trPr>
        <w:tc>
          <w:tcPr>
            <w:tcW w:w="361" w:type="dxa"/>
            <w:tcBorders>
              <w:top w:val="nil"/>
              <w:left w:val="nil"/>
              <w:bottom w:val="single" w:sz="4" w:space="0" w:color="auto"/>
              <w:right w:val="nil"/>
            </w:tcBorders>
            <w:shd w:val="clear" w:color="auto" w:fill="auto"/>
            <w:hideMark/>
          </w:tcPr>
          <w:p w14:paraId="7BE38D0D" w14:textId="77777777" w:rsidR="00BB0D82" w:rsidRDefault="00BB0D82" w:rsidP="00226A7F">
            <w:pPr>
              <w:rPr>
                <w:ins w:id="419" w:author="MCT" w:date="2023-05-02T15:46:00Z"/>
                <w:rFonts w:ascii="Calibri" w:hAnsi="Calibri" w:cs="Calibri"/>
                <w:color w:val="000000"/>
                <w:sz w:val="22"/>
                <w:szCs w:val="22"/>
              </w:rPr>
            </w:pPr>
            <w:ins w:id="420" w:author="MCT" w:date="2023-05-02T15:46:00Z">
              <w:r>
                <w:rPr>
                  <w:rFonts w:ascii="Calibri" w:hAnsi="Calibri" w:cs="Calibri"/>
                  <w:color w:val="000000"/>
                  <w:sz w:val="22"/>
                  <w:szCs w:val="22"/>
                </w:rPr>
                <w:t> </w:t>
              </w:r>
            </w:ins>
          </w:p>
        </w:tc>
        <w:tc>
          <w:tcPr>
            <w:tcW w:w="361" w:type="dxa"/>
            <w:tcBorders>
              <w:top w:val="nil"/>
              <w:left w:val="nil"/>
              <w:bottom w:val="single" w:sz="4" w:space="0" w:color="auto"/>
              <w:right w:val="single" w:sz="4" w:space="0" w:color="auto"/>
            </w:tcBorders>
            <w:shd w:val="clear" w:color="auto" w:fill="auto"/>
            <w:hideMark/>
          </w:tcPr>
          <w:p w14:paraId="63A732E4" w14:textId="77777777" w:rsidR="00BB0D82" w:rsidRDefault="00BB0D82" w:rsidP="00226A7F">
            <w:pPr>
              <w:rPr>
                <w:ins w:id="421" w:author="MCT" w:date="2023-05-02T15:46:00Z"/>
                <w:rFonts w:ascii="Calibri" w:hAnsi="Calibri" w:cs="Calibri"/>
                <w:color w:val="000000"/>
                <w:sz w:val="22"/>
                <w:szCs w:val="22"/>
              </w:rPr>
            </w:pPr>
            <w:ins w:id="422" w:author="MCT" w:date="2023-05-02T15:46:00Z">
              <w:r>
                <w:rPr>
                  <w:rFonts w:ascii="Calibri" w:hAnsi="Calibri" w:cs="Calibri"/>
                  <w:color w:val="000000"/>
                  <w:sz w:val="22"/>
                  <w:szCs w:val="22"/>
                </w:rPr>
                <w:t> </w:t>
              </w:r>
            </w:ins>
          </w:p>
        </w:tc>
        <w:tc>
          <w:tcPr>
            <w:tcW w:w="3703" w:type="dxa"/>
            <w:tcBorders>
              <w:top w:val="nil"/>
              <w:left w:val="nil"/>
              <w:bottom w:val="single" w:sz="4" w:space="0" w:color="auto"/>
              <w:right w:val="single" w:sz="4" w:space="0" w:color="auto"/>
            </w:tcBorders>
            <w:shd w:val="clear" w:color="auto" w:fill="auto"/>
            <w:hideMark/>
          </w:tcPr>
          <w:p w14:paraId="205848BF" w14:textId="77777777" w:rsidR="00BB0D82" w:rsidRDefault="00BB0D82" w:rsidP="00226A7F">
            <w:pPr>
              <w:rPr>
                <w:ins w:id="423" w:author="MCT" w:date="2023-05-02T15:46:00Z"/>
                <w:rFonts w:ascii="Calibri" w:hAnsi="Calibri" w:cs="Calibri"/>
                <w:color w:val="000000"/>
                <w:sz w:val="22"/>
                <w:szCs w:val="22"/>
              </w:rPr>
            </w:pPr>
            <w:ins w:id="424" w:author="MCT" w:date="2023-05-02T15:46:00Z">
              <w:r>
                <w:rPr>
                  <w:rFonts w:ascii="Calibri" w:hAnsi="Calibri" w:cs="Calibri"/>
                  <w:color w:val="000000"/>
                  <w:sz w:val="22"/>
                  <w:szCs w:val="22"/>
                </w:rPr>
                <w:t>REF~TZ~21</w:t>
              </w:r>
            </w:ins>
          </w:p>
        </w:tc>
        <w:tc>
          <w:tcPr>
            <w:tcW w:w="4715" w:type="dxa"/>
            <w:tcBorders>
              <w:top w:val="nil"/>
              <w:left w:val="nil"/>
              <w:bottom w:val="single" w:sz="4" w:space="0" w:color="auto"/>
              <w:right w:val="single" w:sz="4" w:space="0" w:color="auto"/>
            </w:tcBorders>
            <w:shd w:val="clear" w:color="auto" w:fill="auto"/>
            <w:hideMark/>
          </w:tcPr>
          <w:p w14:paraId="75EB7AC9" w14:textId="77777777" w:rsidR="00BB0D82" w:rsidRDefault="00BB0D82" w:rsidP="00226A7F">
            <w:pPr>
              <w:rPr>
                <w:ins w:id="425" w:author="MCT" w:date="2023-05-02T15:46:00Z"/>
                <w:rFonts w:ascii="Calibri" w:hAnsi="Calibri" w:cs="Calibri"/>
                <w:color w:val="000000"/>
                <w:sz w:val="22"/>
                <w:szCs w:val="22"/>
              </w:rPr>
            </w:pPr>
            <w:ins w:id="426" w:author="MCT" w:date="2023-05-02T15:46:00Z">
              <w:r>
                <w:rPr>
                  <w:rFonts w:ascii="Calibri" w:hAnsi="Calibri" w:cs="Calibri"/>
                  <w:color w:val="000000"/>
                  <w:sz w:val="22"/>
                  <w:szCs w:val="22"/>
                </w:rPr>
                <w:t>Meter Cycle</w:t>
              </w:r>
            </w:ins>
          </w:p>
        </w:tc>
      </w:tr>
      <w:tr w:rsidR="00BB0D82" w14:paraId="0DC81AA6" w14:textId="77777777" w:rsidTr="00226A7F">
        <w:trPr>
          <w:trHeight w:val="600"/>
          <w:ins w:id="427" w:author="MCT" w:date="2023-05-02T15:46:00Z"/>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09C394" w14:textId="77777777" w:rsidR="00BB0D82" w:rsidRDefault="00BB0D82" w:rsidP="00226A7F">
            <w:pPr>
              <w:rPr>
                <w:ins w:id="428" w:author="MCT" w:date="2023-05-02T15:46:00Z"/>
                <w:rFonts w:ascii="Calibri" w:hAnsi="Calibri" w:cs="Calibri"/>
                <w:color w:val="000000"/>
                <w:sz w:val="22"/>
                <w:szCs w:val="22"/>
              </w:rPr>
            </w:pPr>
            <w:ins w:id="429" w:author="MCT" w:date="2023-05-02T15:46:00Z">
              <w:r>
                <w:rPr>
                  <w:rFonts w:ascii="Calibri" w:hAnsi="Calibri" w:cs="Calibri"/>
                  <w:color w:val="000000"/>
                  <w:sz w:val="22"/>
                  <w:szCs w:val="22"/>
                </w:rPr>
                <w:t>SE~25~000000001</w:t>
              </w:r>
            </w:ins>
          </w:p>
        </w:tc>
        <w:tc>
          <w:tcPr>
            <w:tcW w:w="4715" w:type="dxa"/>
            <w:tcBorders>
              <w:top w:val="nil"/>
              <w:left w:val="nil"/>
              <w:bottom w:val="single" w:sz="4" w:space="0" w:color="auto"/>
              <w:right w:val="single" w:sz="4" w:space="0" w:color="auto"/>
            </w:tcBorders>
            <w:shd w:val="clear" w:color="auto" w:fill="auto"/>
            <w:hideMark/>
          </w:tcPr>
          <w:p w14:paraId="38A0D996" w14:textId="77777777" w:rsidR="00BB0D82" w:rsidRDefault="00BB0D82" w:rsidP="00226A7F">
            <w:pPr>
              <w:rPr>
                <w:ins w:id="430" w:author="MCT" w:date="2023-05-02T15:46:00Z"/>
                <w:rFonts w:ascii="Calibri" w:hAnsi="Calibri" w:cs="Calibri"/>
                <w:color w:val="000000"/>
                <w:sz w:val="22"/>
                <w:szCs w:val="22"/>
              </w:rPr>
            </w:pPr>
            <w:ins w:id="431" w:author="MCT" w:date="2023-05-02T15:46:00Z">
              <w:r>
                <w:rPr>
                  <w:rFonts w:ascii="Calibri" w:hAnsi="Calibri" w:cs="Calibri"/>
                  <w:color w:val="000000"/>
                  <w:sz w:val="22"/>
                  <w:szCs w:val="22"/>
                </w:rPr>
                <w:t>Number of Segments, Transaction Set Control Number</w:t>
              </w:r>
            </w:ins>
          </w:p>
        </w:tc>
      </w:tr>
    </w:tbl>
    <w:p w14:paraId="50B30CE6" w14:textId="77777777" w:rsidR="00BB0D82" w:rsidRDefault="00BB0D82" w:rsidP="00BB0D82">
      <w:pPr>
        <w:pStyle w:val="NoSpacing"/>
        <w:rPr>
          <w:ins w:id="432" w:author="MCT" w:date="2023-05-02T15:46:00Z"/>
          <w:snapToGrid w:val="0"/>
        </w:rPr>
      </w:pPr>
    </w:p>
    <w:p w14:paraId="0002AF0C" w14:textId="77777777" w:rsidR="00BB0D82" w:rsidRDefault="00BB0D82" w:rsidP="00BB0D82">
      <w:pPr>
        <w:pStyle w:val="NoSpacing"/>
        <w:rPr>
          <w:ins w:id="433" w:author="MCT" w:date="2023-05-02T15:46:00Z"/>
          <w:snapToGrid w:val="0"/>
        </w:rPr>
      </w:pPr>
    </w:p>
    <w:p w14:paraId="02020A86" w14:textId="77777777" w:rsidR="00BB0D82" w:rsidRDefault="00BB0D82" w:rsidP="00263D75">
      <w:pPr>
        <w:tabs>
          <w:tab w:val="right" w:pos="1800"/>
          <w:tab w:val="left" w:pos="2160"/>
        </w:tabs>
        <w:rPr>
          <w:snapToGrid w:val="0"/>
          <w:sz w:val="20"/>
          <w:szCs w:val="20"/>
        </w:rPr>
      </w:pPr>
    </w:p>
    <w:sectPr w:rsidR="00BB0D82" w:rsidSect="00B76EB6">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315AA" w14:textId="77777777" w:rsidR="004A298B" w:rsidRDefault="004A298B">
      <w:r>
        <w:separator/>
      </w:r>
    </w:p>
  </w:endnote>
  <w:endnote w:type="continuationSeparator" w:id="0">
    <w:p w14:paraId="3B2C5B2F" w14:textId="77777777" w:rsidR="004A298B" w:rsidRDefault="004A2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91F1B" w14:textId="77777777" w:rsidR="00D94465" w:rsidRDefault="00D944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E0F1" w14:textId="77777777" w:rsidR="00F22DF0" w:rsidRPr="00721F12" w:rsidRDefault="00F22DF0">
    <w:pPr>
      <w:tabs>
        <w:tab w:val="center" w:pos="4680"/>
        <w:tab w:val="right" w:pos="9360"/>
      </w:tabs>
      <w:autoSpaceDE w:val="0"/>
      <w:autoSpaceDN w:val="0"/>
      <w:adjustRightInd w:val="0"/>
      <w:rPr>
        <w:noProof/>
        <w:sz w:val="20"/>
        <w:szCs w:val="20"/>
      </w:rPr>
    </w:pPr>
    <w:r>
      <w:rPr>
        <w:noProof/>
        <w:sz w:val="18"/>
        <w:szCs w:val="18"/>
      </w:rPr>
      <w:tab/>
    </w:r>
    <w:r w:rsidRPr="00721F12">
      <w:rPr>
        <w:noProof/>
        <w:sz w:val="20"/>
        <w:szCs w:val="20"/>
      </w:rPr>
      <w:t xml:space="preserve">Page </w:t>
    </w:r>
    <w:r w:rsidRPr="00721F12">
      <w:rPr>
        <w:rStyle w:val="PageNumber"/>
        <w:rFonts w:ascii="Arial" w:hAnsi="Arial" w:cs="Arial"/>
      </w:rPr>
      <w:fldChar w:fldCharType="begin"/>
    </w:r>
    <w:r w:rsidRPr="00721F12">
      <w:rPr>
        <w:rStyle w:val="PageNumber"/>
        <w:rFonts w:ascii="Arial" w:hAnsi="Arial" w:cs="Arial"/>
      </w:rPr>
      <w:instrText xml:space="preserve"> PAGE </w:instrText>
    </w:r>
    <w:r w:rsidRPr="00721F12">
      <w:rPr>
        <w:rStyle w:val="PageNumber"/>
        <w:rFonts w:ascii="Arial" w:hAnsi="Arial" w:cs="Arial"/>
      </w:rPr>
      <w:fldChar w:fldCharType="separate"/>
    </w:r>
    <w:r w:rsidR="00AB4192">
      <w:rPr>
        <w:rStyle w:val="PageNumber"/>
        <w:rFonts w:ascii="Arial" w:hAnsi="Arial" w:cs="Arial"/>
        <w:noProof/>
      </w:rPr>
      <w:t>2</w:t>
    </w:r>
    <w:r w:rsidRPr="00721F12">
      <w:rPr>
        <w:rStyle w:val="PageNumber"/>
        <w:rFonts w:ascii="Arial" w:hAnsi="Arial" w:cs="Arial"/>
      </w:rPr>
      <w:fldChar w:fldCharType="end"/>
    </w:r>
    <w:r w:rsidRPr="00721F12">
      <w:rPr>
        <w:rStyle w:val="PageNumber"/>
        <w:rFonts w:ascii="Arial" w:hAnsi="Arial" w:cs="Arial"/>
      </w:rPr>
      <w:t xml:space="preserve"> of </w:t>
    </w:r>
    <w:r w:rsidRPr="00721F12">
      <w:rPr>
        <w:rStyle w:val="PageNumber"/>
        <w:rFonts w:ascii="Arial" w:hAnsi="Arial" w:cs="Arial"/>
      </w:rPr>
      <w:fldChar w:fldCharType="begin"/>
    </w:r>
    <w:r w:rsidRPr="00721F12">
      <w:rPr>
        <w:rStyle w:val="PageNumber"/>
        <w:rFonts w:ascii="Arial" w:hAnsi="Arial" w:cs="Arial"/>
      </w:rPr>
      <w:instrText xml:space="preserve"> NUMPAGES </w:instrText>
    </w:r>
    <w:r w:rsidRPr="00721F12">
      <w:rPr>
        <w:rStyle w:val="PageNumber"/>
        <w:rFonts w:ascii="Arial" w:hAnsi="Arial" w:cs="Arial"/>
      </w:rPr>
      <w:fldChar w:fldCharType="separate"/>
    </w:r>
    <w:r w:rsidR="00AB4192">
      <w:rPr>
        <w:rStyle w:val="PageNumber"/>
        <w:rFonts w:ascii="Arial" w:hAnsi="Arial" w:cs="Arial"/>
        <w:noProof/>
      </w:rPr>
      <w:t>11</w:t>
    </w:r>
    <w:r w:rsidRPr="00721F12">
      <w:rPr>
        <w:rStyle w:val="PageNumber"/>
        <w:rFonts w:ascii="Arial" w:hAnsi="Arial" w:cs="Arial"/>
      </w:rPr>
      <w:fldChar w:fldCharType="end"/>
    </w:r>
    <w:r w:rsidRPr="00721F12">
      <w:rPr>
        <w:noProof/>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AA04C" w14:textId="77777777" w:rsidR="00D94465" w:rsidRDefault="00D944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872EF" w14:textId="77777777" w:rsidR="004A298B" w:rsidRDefault="004A298B">
      <w:r>
        <w:separator/>
      </w:r>
    </w:p>
  </w:footnote>
  <w:footnote w:type="continuationSeparator" w:id="0">
    <w:p w14:paraId="433460B4" w14:textId="77777777" w:rsidR="004A298B" w:rsidRDefault="004A2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0CD6D" w14:textId="77777777" w:rsidR="00D94465" w:rsidRDefault="00D944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3B94B" w14:textId="77777777" w:rsidR="00F22DF0" w:rsidRDefault="00F22DF0">
    <w:pPr>
      <w:pStyle w:val="Header"/>
      <w:widowControl/>
      <w:jc w:val="right"/>
      <w:rPr>
        <w:rFonts w:ascii="Times New Roman" w:hAnsi="Times New Roman" w:cs="Times New Roman"/>
        <w:b/>
        <w:bCs/>
        <w:sz w:val="24"/>
        <w:szCs w:val="24"/>
      </w:rPr>
    </w:pPr>
    <w:del w:id="434" w:author="MCT" w:date="2023-02-10T09:57:00Z">
      <w:r w:rsidDel="00C97CD9">
        <w:rPr>
          <w:rFonts w:ascii="Times New Roman" w:hAnsi="Times New Roman" w:cs="Times New Roman"/>
          <w:b/>
          <w:bCs/>
          <w:sz w:val="24"/>
          <w:szCs w:val="24"/>
        </w:rPr>
        <w:delText>J</w:delText>
      </w:r>
      <w:r w:rsidR="00D17D1F" w:rsidDel="00C97CD9">
        <w:rPr>
          <w:rFonts w:ascii="Times New Roman" w:hAnsi="Times New Roman" w:cs="Times New Roman"/>
          <w:b/>
          <w:bCs/>
          <w:sz w:val="24"/>
          <w:szCs w:val="24"/>
        </w:rPr>
        <w:delText>une 11</w:delText>
      </w:r>
      <w:r w:rsidDel="00C97CD9">
        <w:rPr>
          <w:rFonts w:ascii="Times New Roman" w:hAnsi="Times New Roman" w:cs="Times New Roman"/>
          <w:b/>
          <w:bCs/>
          <w:sz w:val="24"/>
          <w:szCs w:val="24"/>
        </w:rPr>
        <w:delText>, 2012</w:delText>
      </w:r>
    </w:del>
    <w:ins w:id="435" w:author="MCT" w:date="2023-05-01T10:47:00Z">
      <w:r w:rsidR="00D94465" w:rsidRPr="00D94465">
        <w:rPr>
          <w:rFonts w:ascii="Times New Roman" w:hAnsi="Times New Roman"/>
          <w:b/>
          <w:sz w:val="24"/>
        </w:rPr>
        <w:t xml:space="preserve"> </w:t>
      </w:r>
      <w:r w:rsidR="00D94465">
        <w:rPr>
          <w:rFonts w:ascii="Times New Roman" w:hAnsi="Times New Roman"/>
          <w:b/>
          <w:sz w:val="24"/>
        </w:rPr>
        <w:t>November 11, 2024</w:t>
      </w:r>
    </w:ins>
  </w:p>
  <w:p w14:paraId="3398311D" w14:textId="77777777" w:rsidR="00F22DF0" w:rsidRDefault="00F22DF0">
    <w:pPr>
      <w:pStyle w:val="Header"/>
      <w:widowControl/>
      <w:jc w:val="right"/>
      <w:rPr>
        <w:rFonts w:ascii="Times New Roman" w:hAnsi="Times New Roman" w:cs="Times New Roman"/>
      </w:rPr>
    </w:pPr>
    <w:r>
      <w:rPr>
        <w:rFonts w:ascii="Times New Roman" w:hAnsi="Times New Roman" w:cs="Times New Roman"/>
      </w:rPr>
      <w:t>814_04: Enrollment Notification Response</w:t>
    </w:r>
  </w:p>
  <w:p w14:paraId="70A0E838" w14:textId="77777777" w:rsidR="00F22DF0" w:rsidRDefault="00F22DF0">
    <w:pPr>
      <w:pStyle w:val="Header"/>
      <w:widowControl/>
      <w:jc w:val="right"/>
    </w:pPr>
    <w:r>
      <w:rPr>
        <w:rFonts w:ascii="Times New Roman" w:hAnsi="Times New Roman" w:cs="Times New Roman"/>
      </w:rPr>
      <w:t xml:space="preserve">Version </w:t>
    </w:r>
    <w:del w:id="436" w:author="MCT" w:date="2023-02-10T09:57:00Z">
      <w:r w:rsidDel="00C97CD9">
        <w:rPr>
          <w:rFonts w:ascii="Times New Roman" w:hAnsi="Times New Roman" w:cs="Times New Roman"/>
        </w:rPr>
        <w:delText>4.0</w:delText>
      </w:r>
    </w:del>
    <w:ins w:id="437" w:author="MCT" w:date="2023-02-10T09:57:00Z">
      <w:r w:rsidR="00C97CD9">
        <w:rPr>
          <w:rFonts w:ascii="Times New Roman" w:hAnsi="Times New Roman" w:cs="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E044" w14:textId="77777777" w:rsidR="00D94465" w:rsidRDefault="00D944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91D"/>
    <w:multiLevelType w:val="hybridMultilevel"/>
    <w:tmpl w:val="9E22212E"/>
    <w:lvl w:ilvl="0" w:tplc="72F20AFA">
      <w:start w:val="1"/>
      <w:numFmt w:val="decimal"/>
      <w:lvlText w:val="%1."/>
      <w:lvlJc w:val="left"/>
      <w:pPr>
        <w:tabs>
          <w:tab w:val="num" w:pos="720"/>
        </w:tabs>
        <w:ind w:left="720" w:hanging="36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A755810"/>
    <w:multiLevelType w:val="hybridMultilevel"/>
    <w:tmpl w:val="A57AE1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C2B42F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21526F4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2F145D0C"/>
    <w:multiLevelType w:val="hybridMultilevel"/>
    <w:tmpl w:val="A3C8A2B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4F13C65"/>
    <w:multiLevelType w:val="hybridMultilevel"/>
    <w:tmpl w:val="1E56338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2A13FA"/>
    <w:multiLevelType w:val="hybridMultilevel"/>
    <w:tmpl w:val="5AE0D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4D713281"/>
    <w:multiLevelType w:val="hybridMultilevel"/>
    <w:tmpl w:val="2DD0EFA0"/>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2247EB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56512564"/>
    <w:multiLevelType w:val="multilevel"/>
    <w:tmpl w:val="3C724BB0"/>
    <w:lvl w:ilvl="0">
      <w:start w:val="2001"/>
      <w:numFmt w:val="decimal"/>
      <w:lvlText w:val="%1"/>
      <w:lvlJc w:val="left"/>
      <w:pPr>
        <w:tabs>
          <w:tab w:val="num" w:pos="1065"/>
        </w:tabs>
        <w:ind w:left="1065" w:hanging="1065"/>
      </w:pPr>
      <w:rPr>
        <w:rFonts w:hint="default"/>
      </w:rPr>
    </w:lvl>
    <w:lvl w:ilvl="1">
      <w:start w:val="135"/>
      <w:numFmt w:val="decimal"/>
      <w:lvlText w:val="%1-%2"/>
      <w:lvlJc w:val="left"/>
      <w:pPr>
        <w:tabs>
          <w:tab w:val="num" w:pos="1065"/>
        </w:tabs>
        <w:ind w:left="1065" w:hanging="1065"/>
      </w:pPr>
      <w:rPr>
        <w:rFonts w:hint="default"/>
      </w:rPr>
    </w:lvl>
    <w:lvl w:ilvl="2">
      <w:start w:val="1"/>
      <w:numFmt w:val="decimal"/>
      <w:lvlText w:val="%1-%2.%3"/>
      <w:lvlJc w:val="left"/>
      <w:pPr>
        <w:tabs>
          <w:tab w:val="num" w:pos="1065"/>
        </w:tabs>
        <w:ind w:left="1065" w:hanging="1065"/>
      </w:pPr>
      <w:rPr>
        <w:rFonts w:hint="default"/>
      </w:rPr>
    </w:lvl>
    <w:lvl w:ilvl="3">
      <w:start w:val="1"/>
      <w:numFmt w:val="decimal"/>
      <w:lvlText w:val="%1-%2.%3.%4"/>
      <w:lvlJc w:val="left"/>
      <w:pPr>
        <w:tabs>
          <w:tab w:val="num" w:pos="1065"/>
        </w:tabs>
        <w:ind w:left="1065" w:hanging="1065"/>
      </w:pPr>
      <w:rPr>
        <w:rFonts w:hint="default"/>
      </w:rPr>
    </w:lvl>
    <w:lvl w:ilvl="4">
      <w:start w:val="1"/>
      <w:numFmt w:val="decimal"/>
      <w:lvlText w:val="%1-%2.%3.%4.%5"/>
      <w:lvlJc w:val="left"/>
      <w:pPr>
        <w:tabs>
          <w:tab w:val="num" w:pos="1065"/>
        </w:tabs>
        <w:ind w:left="1065" w:hanging="106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68E61B5B"/>
    <w:multiLevelType w:val="singleLevel"/>
    <w:tmpl w:val="04090001"/>
    <w:lvl w:ilvl="0">
      <w:start w:val="1"/>
      <w:numFmt w:val="bullet"/>
      <w:lvlText w:val=""/>
      <w:lvlJc w:val="left"/>
      <w:pPr>
        <w:ind w:left="720" w:hanging="360"/>
      </w:pPr>
      <w:rPr>
        <w:rFonts w:ascii="Symbol" w:hAnsi="Symbol" w:hint="default"/>
      </w:rPr>
    </w:lvl>
  </w:abstractNum>
  <w:abstractNum w:abstractNumId="18" w15:restartNumberingAfterBreak="0">
    <w:nsid w:val="7A41724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1534076361">
    <w:abstractNumId w:val="0"/>
  </w:num>
  <w:num w:numId="2" w16cid:durableId="1421872461">
    <w:abstractNumId w:val="17"/>
  </w:num>
  <w:num w:numId="3" w16cid:durableId="1687250457">
    <w:abstractNumId w:val="6"/>
  </w:num>
  <w:num w:numId="4" w16cid:durableId="471219936">
    <w:abstractNumId w:val="18"/>
  </w:num>
  <w:num w:numId="5" w16cid:durableId="1588032022">
    <w:abstractNumId w:val="3"/>
  </w:num>
  <w:num w:numId="6" w16cid:durableId="1995256421">
    <w:abstractNumId w:val="4"/>
  </w:num>
  <w:num w:numId="7" w16cid:durableId="407074268">
    <w:abstractNumId w:val="5"/>
  </w:num>
  <w:num w:numId="8" w16cid:durableId="1412391497">
    <w:abstractNumId w:val="11"/>
  </w:num>
  <w:num w:numId="9" w16cid:durableId="1708482847">
    <w:abstractNumId w:val="14"/>
  </w:num>
  <w:num w:numId="10" w16cid:durableId="606892017">
    <w:abstractNumId w:val="7"/>
  </w:num>
  <w:num w:numId="11" w16cid:durableId="803427174">
    <w:abstractNumId w:val="2"/>
  </w:num>
  <w:num w:numId="12" w16cid:durableId="1144195888">
    <w:abstractNumId w:val="16"/>
  </w:num>
  <w:num w:numId="13" w16cid:durableId="1928035480">
    <w:abstractNumId w:val="12"/>
  </w:num>
  <w:num w:numId="14" w16cid:durableId="927737545">
    <w:abstractNumId w:val="15"/>
  </w:num>
  <w:num w:numId="15" w16cid:durableId="843588350">
    <w:abstractNumId w:val="8"/>
  </w:num>
  <w:num w:numId="16" w16cid:durableId="567032345">
    <w:abstractNumId w:val="1"/>
  </w:num>
  <w:num w:numId="17" w16cid:durableId="304360044">
    <w:abstractNumId w:val="13"/>
  </w:num>
  <w:num w:numId="18" w16cid:durableId="753403191">
    <w:abstractNumId w:val="10"/>
  </w:num>
  <w:num w:numId="19" w16cid:durableId="90892094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5B80"/>
    <w:rsid w:val="000234CC"/>
    <w:rsid w:val="000476B1"/>
    <w:rsid w:val="000B7D04"/>
    <w:rsid w:val="000C0588"/>
    <w:rsid w:val="000D31BD"/>
    <w:rsid w:val="000E3384"/>
    <w:rsid w:val="001137A6"/>
    <w:rsid w:val="00115D10"/>
    <w:rsid w:val="00134695"/>
    <w:rsid w:val="00143B33"/>
    <w:rsid w:val="0015321E"/>
    <w:rsid w:val="001718D9"/>
    <w:rsid w:val="001B08EA"/>
    <w:rsid w:val="001B2019"/>
    <w:rsid w:val="00203F17"/>
    <w:rsid w:val="00226A7F"/>
    <w:rsid w:val="00263188"/>
    <w:rsid w:val="00263D75"/>
    <w:rsid w:val="0028723E"/>
    <w:rsid w:val="002B3C89"/>
    <w:rsid w:val="002C54B3"/>
    <w:rsid w:val="002C6BAC"/>
    <w:rsid w:val="003602E7"/>
    <w:rsid w:val="00360911"/>
    <w:rsid w:val="00382D81"/>
    <w:rsid w:val="003B0E08"/>
    <w:rsid w:val="003F095B"/>
    <w:rsid w:val="004058C1"/>
    <w:rsid w:val="00412148"/>
    <w:rsid w:val="00460A98"/>
    <w:rsid w:val="00492A99"/>
    <w:rsid w:val="0049695D"/>
    <w:rsid w:val="004A22FA"/>
    <w:rsid w:val="004A298B"/>
    <w:rsid w:val="004E49E5"/>
    <w:rsid w:val="00551DB9"/>
    <w:rsid w:val="0057531F"/>
    <w:rsid w:val="00587A85"/>
    <w:rsid w:val="005A41E1"/>
    <w:rsid w:val="005D2A15"/>
    <w:rsid w:val="005F12A7"/>
    <w:rsid w:val="005F35FA"/>
    <w:rsid w:val="00643689"/>
    <w:rsid w:val="0067604E"/>
    <w:rsid w:val="006A0167"/>
    <w:rsid w:val="006D1E32"/>
    <w:rsid w:val="00710810"/>
    <w:rsid w:val="00721F12"/>
    <w:rsid w:val="00735AF4"/>
    <w:rsid w:val="00794DA7"/>
    <w:rsid w:val="007D283B"/>
    <w:rsid w:val="008B2558"/>
    <w:rsid w:val="008B606B"/>
    <w:rsid w:val="00925084"/>
    <w:rsid w:val="009602D8"/>
    <w:rsid w:val="00981942"/>
    <w:rsid w:val="009B766B"/>
    <w:rsid w:val="009D4F46"/>
    <w:rsid w:val="009D5B66"/>
    <w:rsid w:val="00A008CE"/>
    <w:rsid w:val="00A1457C"/>
    <w:rsid w:val="00A2158C"/>
    <w:rsid w:val="00A33E38"/>
    <w:rsid w:val="00A360D1"/>
    <w:rsid w:val="00A367BA"/>
    <w:rsid w:val="00A7293D"/>
    <w:rsid w:val="00A7762C"/>
    <w:rsid w:val="00A8214C"/>
    <w:rsid w:val="00A97CD5"/>
    <w:rsid w:val="00AB1814"/>
    <w:rsid w:val="00AB4192"/>
    <w:rsid w:val="00AC74B8"/>
    <w:rsid w:val="00AD397C"/>
    <w:rsid w:val="00AD3DEB"/>
    <w:rsid w:val="00B148A5"/>
    <w:rsid w:val="00B64741"/>
    <w:rsid w:val="00B76EB6"/>
    <w:rsid w:val="00B90621"/>
    <w:rsid w:val="00B967E5"/>
    <w:rsid w:val="00BB0D82"/>
    <w:rsid w:val="00BC7724"/>
    <w:rsid w:val="00BF60C9"/>
    <w:rsid w:val="00C10E96"/>
    <w:rsid w:val="00C431D5"/>
    <w:rsid w:val="00C97CD9"/>
    <w:rsid w:val="00CA5AC1"/>
    <w:rsid w:val="00D17D1F"/>
    <w:rsid w:val="00D25B80"/>
    <w:rsid w:val="00D32B5B"/>
    <w:rsid w:val="00D61896"/>
    <w:rsid w:val="00D94465"/>
    <w:rsid w:val="00DA06DD"/>
    <w:rsid w:val="00DB0BDD"/>
    <w:rsid w:val="00DD051B"/>
    <w:rsid w:val="00DE64DE"/>
    <w:rsid w:val="00E210A3"/>
    <w:rsid w:val="00E25BA7"/>
    <w:rsid w:val="00E26E8E"/>
    <w:rsid w:val="00E96605"/>
    <w:rsid w:val="00EA273F"/>
    <w:rsid w:val="00ED4B02"/>
    <w:rsid w:val="00F03320"/>
    <w:rsid w:val="00F14350"/>
    <w:rsid w:val="00F22DF0"/>
    <w:rsid w:val="00F37745"/>
    <w:rsid w:val="00F6158E"/>
    <w:rsid w:val="00F627A9"/>
    <w:rsid w:val="00F64C3B"/>
    <w:rsid w:val="00F9137B"/>
    <w:rsid w:val="00FA4010"/>
    <w:rsid w:val="00FA6DB8"/>
    <w:rsid w:val="00FD134C"/>
    <w:rsid w:val="00FD7B54"/>
    <w:rsid w:val="00FD7E12"/>
    <w:rsid w:val="00FF1E25"/>
    <w:rsid w:val="00FF1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5EF3E5F"/>
  <w15:chartTrackingRefBased/>
  <w15:docId w15:val="{D6EC198E-F69C-4B4C-ADCE-96C2BDF98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0621"/>
    <w:rPr>
      <w:sz w:val="24"/>
      <w:szCs w:val="24"/>
    </w:r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qFormat/>
    <w:pPr>
      <w:keepNext/>
      <w:autoSpaceDE w:val="0"/>
      <w:autoSpaceDN w:val="0"/>
      <w:jc w:val="center"/>
      <w:outlineLvl w:val="1"/>
    </w:pPr>
    <w:rPr>
      <w:b/>
      <w:bCs/>
      <w:sz w:val="96"/>
      <w:szCs w:val="96"/>
    </w:rPr>
  </w:style>
  <w:style w:type="paragraph" w:styleId="Heading3">
    <w:name w:val="heading 3"/>
    <w:basedOn w:val="Normal"/>
    <w:next w:val="Normal"/>
    <w:qFormat/>
    <w:pPr>
      <w:keepNext/>
      <w:autoSpaceDE w:val="0"/>
      <w:autoSpaceDN w:val="0"/>
      <w:outlineLvl w:val="2"/>
    </w:pPr>
    <w:rPr>
      <w:b/>
      <w:bCs/>
      <w:sz w:val="32"/>
      <w:szCs w:val="32"/>
    </w:rPr>
  </w:style>
  <w:style w:type="paragraph" w:styleId="Heading4">
    <w:name w:val="heading 4"/>
    <w:basedOn w:val="Normal"/>
    <w:next w:val="Normal"/>
    <w:qFormat/>
    <w:pPr>
      <w:keepNext/>
      <w:autoSpaceDE w:val="0"/>
      <w:autoSpaceDN w:val="0"/>
      <w:jc w:val="center"/>
      <w:outlineLvl w:val="3"/>
    </w:pPr>
    <w:rPr>
      <w:b/>
      <w:bCs/>
      <w:sz w:val="56"/>
      <w:szCs w:val="56"/>
    </w:rPr>
  </w:style>
  <w:style w:type="paragraph" w:styleId="Heading5">
    <w:name w:val="heading 5"/>
    <w:basedOn w:val="Normal"/>
    <w:next w:val="Normal"/>
    <w:qFormat/>
    <w:pPr>
      <w:keepNext/>
      <w:autoSpaceDE w:val="0"/>
      <w:autoSpaceDN w:val="0"/>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qFormat/>
    <w:pPr>
      <w:keepNext/>
      <w:widowControl w:val="0"/>
      <w:autoSpaceDE w:val="0"/>
      <w:autoSpaceDN w:val="0"/>
      <w:outlineLvl w:val="6"/>
    </w:pPr>
    <w:rPr>
      <w:b/>
      <w:bCs/>
      <w:sz w:val="40"/>
      <w:szCs w:val="40"/>
    </w:rPr>
  </w:style>
  <w:style w:type="paragraph" w:styleId="Heading8">
    <w:name w:val="heading 8"/>
    <w:basedOn w:val="Normal"/>
    <w:next w:val="Normal"/>
    <w:qFormat/>
    <w:pPr>
      <w:keepNext/>
      <w:autoSpaceDE w:val="0"/>
      <w:autoSpaceDN w:val="0"/>
      <w:ind w:right="144"/>
      <w:outlineLvl w:val="7"/>
    </w:pPr>
    <w:rPr>
      <w:sz w:val="28"/>
      <w:szCs w:val="28"/>
    </w:rPr>
  </w:style>
  <w:style w:type="paragraph" w:styleId="Heading9">
    <w:name w:val="heading 9"/>
    <w:basedOn w:val="Normal"/>
    <w:next w:val="Normal"/>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autoSpaceDE w:val="0"/>
      <w:autoSpaceDN w:val="0"/>
    </w:pPr>
    <w:rPr>
      <w:rFonts w:ascii="Arial" w:hAnsi="Arial" w:cs="Arial"/>
      <w:sz w:val="20"/>
      <w:szCs w:val="20"/>
    </w:rPr>
  </w:style>
  <w:style w:type="paragraph" w:styleId="Header">
    <w:name w:val="header"/>
    <w:basedOn w:val="Normal"/>
    <w:pPr>
      <w:widowControl w:val="0"/>
      <w:tabs>
        <w:tab w:val="center" w:pos="4320"/>
        <w:tab w:val="right" w:pos="8640"/>
      </w:tabs>
      <w:autoSpaceDE w:val="0"/>
      <w:autoSpaceDN w:val="0"/>
    </w:pPr>
    <w:rPr>
      <w:rFonts w:ascii="Arial" w:hAnsi="Arial" w:cs="Arial"/>
      <w:sz w:val="20"/>
      <w:szCs w:val="20"/>
    </w:rPr>
  </w:style>
  <w:style w:type="character" w:styleId="PageNumber">
    <w:name w:val="page number"/>
    <w:rPr>
      <w:sz w:val="20"/>
      <w:szCs w:val="20"/>
    </w:rPr>
  </w:style>
  <w:style w:type="paragraph" w:styleId="BodyText">
    <w:name w:val="Body Text"/>
    <w:basedOn w:val="Normal"/>
    <w:pPr>
      <w:autoSpaceDE w:val="0"/>
      <w:autoSpaceDN w:val="0"/>
      <w:ind w:right="144"/>
    </w:pPr>
    <w:rPr>
      <w:sz w:val="28"/>
      <w:szCs w:val="28"/>
    </w:rPr>
  </w:style>
  <w:style w:type="paragraph" w:customStyle="1" w:styleId="Definition">
    <w:name w:val="Definition"/>
    <w:basedOn w:val="Normal"/>
    <w:pPr>
      <w:widowControl w:val="0"/>
      <w:autoSpaceDE w:val="0"/>
      <w:autoSpaceDN w:val="0"/>
      <w:spacing w:before="60"/>
      <w:ind w:right="144"/>
    </w:pPr>
    <w:rPr>
      <w:rFonts w:ascii="Arial" w:hAnsi="Arial" w:cs="Arial"/>
      <w:sz w:val="16"/>
      <w:szCs w:val="16"/>
    </w:rPr>
  </w:style>
  <w:style w:type="paragraph" w:styleId="BodyText2">
    <w:name w:val="Body Text 2"/>
    <w:basedOn w:val="Normal"/>
    <w:pPr>
      <w:pBdr>
        <w:top w:val="single" w:sz="6" w:space="1" w:color="auto"/>
        <w:left w:val="single" w:sz="6" w:space="1" w:color="auto"/>
        <w:bottom w:val="single" w:sz="6" w:space="0" w:color="auto"/>
        <w:right w:val="single" w:sz="6" w:space="1" w:color="auto"/>
      </w:pBdr>
    </w:pPr>
    <w:rPr>
      <w:sz w:val="18"/>
      <w:szCs w:val="18"/>
    </w:rPr>
  </w:style>
  <w:style w:type="paragraph" w:styleId="Title">
    <w:name w:val="Title"/>
    <w:basedOn w:val="Normal"/>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paragraph" w:styleId="BodyText3">
    <w:name w:val="Body Text 3"/>
    <w:basedOn w:val="Normal"/>
    <w:rPr>
      <w:sz w:val="20"/>
      <w:szCs w:val="20"/>
    </w:rPr>
  </w:style>
  <w:style w:type="paragraph" w:styleId="BodyTextIndent">
    <w:name w:val="Body Text Indent"/>
    <w:basedOn w:val="Normal"/>
    <w:rsid w:val="00B90621"/>
    <w:pPr>
      <w:autoSpaceDE w:val="0"/>
      <w:autoSpaceDN w:val="0"/>
    </w:pPr>
    <w:rPr>
      <w:b/>
      <w:bCs/>
      <w:sz w:val="20"/>
      <w:szCs w:val="20"/>
    </w:rPr>
  </w:style>
  <w:style w:type="paragraph" w:styleId="NoSpacing">
    <w:name w:val="No Spacing"/>
    <w:uiPriority w:val="1"/>
    <w:qFormat/>
    <w:rsid w:val="00263D75"/>
    <w:rPr>
      <w:rFonts w:ascii="Calibri" w:eastAsia="Calibri" w:hAnsi="Calibri"/>
      <w:sz w:val="22"/>
      <w:szCs w:val="22"/>
    </w:rPr>
  </w:style>
  <w:style w:type="paragraph" w:styleId="BalloonText">
    <w:name w:val="Balloon Text"/>
    <w:basedOn w:val="Normal"/>
    <w:link w:val="BalloonTextChar"/>
    <w:rsid w:val="00BC7724"/>
    <w:rPr>
      <w:rFonts w:ascii="Tahoma" w:hAnsi="Tahoma" w:cs="Tahoma"/>
      <w:sz w:val="16"/>
      <w:szCs w:val="16"/>
    </w:rPr>
  </w:style>
  <w:style w:type="character" w:customStyle="1" w:styleId="BalloonTextChar">
    <w:name w:val="Balloon Text Char"/>
    <w:link w:val="BalloonText"/>
    <w:rsid w:val="00BC7724"/>
    <w:rPr>
      <w:rFonts w:ascii="Tahoma" w:hAnsi="Tahoma" w:cs="Tahoma"/>
      <w:sz w:val="16"/>
      <w:szCs w:val="16"/>
    </w:rPr>
  </w:style>
  <w:style w:type="paragraph" w:styleId="Revision">
    <w:name w:val="Revision"/>
    <w:hidden/>
    <w:uiPriority w:val="99"/>
    <w:semiHidden/>
    <w:rsid w:val="00C97C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30774">
      <w:bodyDiv w:val="1"/>
      <w:marLeft w:val="0"/>
      <w:marRight w:val="0"/>
      <w:marTop w:val="0"/>
      <w:marBottom w:val="0"/>
      <w:divBdr>
        <w:top w:val="none" w:sz="0" w:space="0" w:color="auto"/>
        <w:left w:val="none" w:sz="0" w:space="0" w:color="auto"/>
        <w:bottom w:val="none" w:sz="0" w:space="0" w:color="auto"/>
        <w:right w:val="none" w:sz="0" w:space="0" w:color="auto"/>
      </w:divBdr>
    </w:div>
    <w:div w:id="167058104">
      <w:bodyDiv w:val="1"/>
      <w:marLeft w:val="0"/>
      <w:marRight w:val="0"/>
      <w:marTop w:val="0"/>
      <w:marBottom w:val="0"/>
      <w:divBdr>
        <w:top w:val="none" w:sz="0" w:space="0" w:color="auto"/>
        <w:left w:val="none" w:sz="0" w:space="0" w:color="auto"/>
        <w:bottom w:val="none" w:sz="0" w:space="0" w:color="auto"/>
        <w:right w:val="none" w:sz="0" w:space="0" w:color="auto"/>
      </w:divBdr>
    </w:div>
    <w:div w:id="228342508">
      <w:bodyDiv w:val="1"/>
      <w:marLeft w:val="0"/>
      <w:marRight w:val="0"/>
      <w:marTop w:val="0"/>
      <w:marBottom w:val="0"/>
      <w:divBdr>
        <w:top w:val="none" w:sz="0" w:space="0" w:color="auto"/>
        <w:left w:val="none" w:sz="0" w:space="0" w:color="auto"/>
        <w:bottom w:val="none" w:sz="0" w:space="0" w:color="auto"/>
        <w:right w:val="none" w:sz="0" w:space="0" w:color="auto"/>
      </w:divBdr>
    </w:div>
    <w:div w:id="478620845">
      <w:bodyDiv w:val="1"/>
      <w:marLeft w:val="0"/>
      <w:marRight w:val="0"/>
      <w:marTop w:val="0"/>
      <w:marBottom w:val="0"/>
      <w:divBdr>
        <w:top w:val="none" w:sz="0" w:space="0" w:color="auto"/>
        <w:left w:val="none" w:sz="0" w:space="0" w:color="auto"/>
        <w:bottom w:val="none" w:sz="0" w:space="0" w:color="auto"/>
        <w:right w:val="none" w:sz="0" w:space="0" w:color="auto"/>
      </w:divBdr>
    </w:div>
    <w:div w:id="644512148">
      <w:bodyDiv w:val="1"/>
      <w:marLeft w:val="0"/>
      <w:marRight w:val="0"/>
      <w:marTop w:val="0"/>
      <w:marBottom w:val="0"/>
      <w:divBdr>
        <w:top w:val="none" w:sz="0" w:space="0" w:color="auto"/>
        <w:left w:val="none" w:sz="0" w:space="0" w:color="auto"/>
        <w:bottom w:val="none" w:sz="0" w:space="0" w:color="auto"/>
        <w:right w:val="none" w:sz="0" w:space="0" w:color="auto"/>
      </w:divBdr>
    </w:div>
    <w:div w:id="766199524">
      <w:bodyDiv w:val="1"/>
      <w:marLeft w:val="0"/>
      <w:marRight w:val="0"/>
      <w:marTop w:val="0"/>
      <w:marBottom w:val="0"/>
      <w:divBdr>
        <w:top w:val="none" w:sz="0" w:space="0" w:color="auto"/>
        <w:left w:val="none" w:sz="0" w:space="0" w:color="auto"/>
        <w:bottom w:val="none" w:sz="0" w:space="0" w:color="auto"/>
        <w:right w:val="none" w:sz="0" w:space="0" w:color="auto"/>
      </w:divBdr>
    </w:div>
    <w:div w:id="773746472">
      <w:bodyDiv w:val="1"/>
      <w:marLeft w:val="0"/>
      <w:marRight w:val="0"/>
      <w:marTop w:val="0"/>
      <w:marBottom w:val="0"/>
      <w:divBdr>
        <w:top w:val="none" w:sz="0" w:space="0" w:color="auto"/>
        <w:left w:val="none" w:sz="0" w:space="0" w:color="auto"/>
        <w:bottom w:val="none" w:sz="0" w:space="0" w:color="auto"/>
        <w:right w:val="none" w:sz="0" w:space="0" w:color="auto"/>
      </w:divBdr>
    </w:div>
    <w:div w:id="852454424">
      <w:bodyDiv w:val="1"/>
      <w:marLeft w:val="0"/>
      <w:marRight w:val="0"/>
      <w:marTop w:val="0"/>
      <w:marBottom w:val="0"/>
      <w:divBdr>
        <w:top w:val="none" w:sz="0" w:space="0" w:color="auto"/>
        <w:left w:val="none" w:sz="0" w:space="0" w:color="auto"/>
        <w:bottom w:val="none" w:sz="0" w:space="0" w:color="auto"/>
        <w:right w:val="none" w:sz="0" w:space="0" w:color="auto"/>
      </w:divBdr>
    </w:div>
    <w:div w:id="861743725">
      <w:bodyDiv w:val="1"/>
      <w:marLeft w:val="0"/>
      <w:marRight w:val="0"/>
      <w:marTop w:val="0"/>
      <w:marBottom w:val="0"/>
      <w:divBdr>
        <w:top w:val="none" w:sz="0" w:space="0" w:color="auto"/>
        <w:left w:val="none" w:sz="0" w:space="0" w:color="auto"/>
        <w:bottom w:val="none" w:sz="0" w:space="0" w:color="auto"/>
        <w:right w:val="none" w:sz="0" w:space="0" w:color="auto"/>
      </w:divBdr>
    </w:div>
    <w:div w:id="1088887947">
      <w:bodyDiv w:val="1"/>
      <w:marLeft w:val="0"/>
      <w:marRight w:val="0"/>
      <w:marTop w:val="0"/>
      <w:marBottom w:val="0"/>
      <w:divBdr>
        <w:top w:val="none" w:sz="0" w:space="0" w:color="auto"/>
        <w:left w:val="none" w:sz="0" w:space="0" w:color="auto"/>
        <w:bottom w:val="none" w:sz="0" w:space="0" w:color="auto"/>
        <w:right w:val="none" w:sz="0" w:space="0" w:color="auto"/>
      </w:divBdr>
    </w:div>
    <w:div w:id="1098217435">
      <w:bodyDiv w:val="1"/>
      <w:marLeft w:val="0"/>
      <w:marRight w:val="0"/>
      <w:marTop w:val="0"/>
      <w:marBottom w:val="0"/>
      <w:divBdr>
        <w:top w:val="none" w:sz="0" w:space="0" w:color="auto"/>
        <w:left w:val="none" w:sz="0" w:space="0" w:color="auto"/>
        <w:bottom w:val="none" w:sz="0" w:space="0" w:color="auto"/>
        <w:right w:val="none" w:sz="0" w:space="0" w:color="auto"/>
      </w:divBdr>
    </w:div>
    <w:div w:id="1355155514">
      <w:bodyDiv w:val="1"/>
      <w:marLeft w:val="0"/>
      <w:marRight w:val="0"/>
      <w:marTop w:val="0"/>
      <w:marBottom w:val="0"/>
      <w:divBdr>
        <w:top w:val="none" w:sz="0" w:space="0" w:color="auto"/>
        <w:left w:val="none" w:sz="0" w:space="0" w:color="auto"/>
        <w:bottom w:val="none" w:sz="0" w:space="0" w:color="auto"/>
        <w:right w:val="none" w:sz="0" w:space="0" w:color="auto"/>
      </w:divBdr>
    </w:div>
    <w:div w:id="1400708035">
      <w:bodyDiv w:val="1"/>
      <w:marLeft w:val="0"/>
      <w:marRight w:val="0"/>
      <w:marTop w:val="0"/>
      <w:marBottom w:val="0"/>
      <w:divBdr>
        <w:top w:val="none" w:sz="0" w:space="0" w:color="auto"/>
        <w:left w:val="none" w:sz="0" w:space="0" w:color="auto"/>
        <w:bottom w:val="none" w:sz="0" w:space="0" w:color="auto"/>
        <w:right w:val="none" w:sz="0" w:space="0" w:color="auto"/>
      </w:divBdr>
    </w:div>
    <w:div w:id="1646467025">
      <w:bodyDiv w:val="1"/>
      <w:marLeft w:val="0"/>
      <w:marRight w:val="0"/>
      <w:marTop w:val="0"/>
      <w:marBottom w:val="0"/>
      <w:divBdr>
        <w:top w:val="none" w:sz="0" w:space="0" w:color="auto"/>
        <w:left w:val="none" w:sz="0" w:space="0" w:color="auto"/>
        <w:bottom w:val="none" w:sz="0" w:space="0" w:color="auto"/>
        <w:right w:val="none" w:sz="0" w:space="0" w:color="auto"/>
      </w:divBdr>
    </w:div>
    <w:div w:id="1884445865">
      <w:bodyDiv w:val="1"/>
      <w:marLeft w:val="0"/>
      <w:marRight w:val="0"/>
      <w:marTop w:val="0"/>
      <w:marBottom w:val="0"/>
      <w:divBdr>
        <w:top w:val="none" w:sz="0" w:space="0" w:color="auto"/>
        <w:left w:val="none" w:sz="0" w:space="0" w:color="auto"/>
        <w:bottom w:val="none" w:sz="0" w:space="0" w:color="auto"/>
        <w:right w:val="none" w:sz="0" w:space="0" w:color="auto"/>
      </w:divBdr>
    </w:div>
    <w:div w:id="212854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2162</Words>
  <Characters>12328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Texas</vt:lpstr>
    </vt:vector>
  </TitlesOfParts>
  <Company>The Electric Reliability Council of Texas</Company>
  <LinksUpToDate>false</LinksUpToDate>
  <CharactersWithSpaces>14462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4</cp:revision>
  <dcterms:created xsi:type="dcterms:W3CDTF">2024-09-30T18:01:00Z</dcterms:created>
  <dcterms:modified xsi:type="dcterms:W3CDTF">2024-10-22T12:13:00Z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2024-09-30T18:01:52Z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90886034-027b-4ad7-893b-bbdb1771039f</vt:lpwstr>
  </property>
  <property fmtid="{D5CDD505-2E9C-101B-9397-08002B2CF9AE}" pid="8" name="MSIP_Label_7084cbda-52b8-46fb-a7b7-cb5bd465ed85_ContentBits">
    <vt:lpwstr>0</vt:lpwstr>
  </property>
</Properties>
</file>