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1F586200">
        <w:tc>
          <w:tcPr>
            <w:tcW w:w="1620" w:type="dxa"/>
            <w:tcBorders>
              <w:bottom w:val="single" w:sz="4" w:space="0" w:color="auto"/>
            </w:tcBorders>
            <w:shd w:val="clear" w:color="auto" w:fill="FFFFFF" w:themeFill="background1"/>
            <w:vAlign w:val="center"/>
          </w:tcPr>
          <w:p w14:paraId="1DB23675" w14:textId="6E4733C0" w:rsidR="00067FE2" w:rsidRDefault="00067FE2" w:rsidP="00F44236">
            <w:pPr>
              <w:pStyle w:val="Header"/>
            </w:pPr>
            <w:r>
              <w:t>NPRR Number</w:t>
            </w:r>
          </w:p>
        </w:tc>
        <w:tc>
          <w:tcPr>
            <w:tcW w:w="1260" w:type="dxa"/>
            <w:tcBorders>
              <w:bottom w:val="single" w:sz="4" w:space="0" w:color="auto"/>
            </w:tcBorders>
            <w:vAlign w:val="center"/>
          </w:tcPr>
          <w:p w14:paraId="58DFDEEC" w14:textId="4442EB77" w:rsidR="00067FE2" w:rsidRPr="009175A6" w:rsidRDefault="003B74B8" w:rsidP="00F44236">
            <w:pPr>
              <w:pStyle w:val="Header"/>
            </w:pPr>
            <w:hyperlink r:id="rId11" w:history="1">
              <w:r w:rsidR="00E0333D" w:rsidRPr="002E54E8">
                <w:rPr>
                  <w:rStyle w:val="Hyperlink"/>
                </w:rPr>
                <w:t>124</w:t>
              </w:r>
              <w:r w:rsidR="002E54E8" w:rsidRPr="002E54E8">
                <w:rPr>
                  <w:rStyle w:val="Hyperlink"/>
                </w:rPr>
                <w:t>5</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3B851B8" w:rsidR="00067FE2" w:rsidRPr="009175A6" w:rsidRDefault="00C5048E" w:rsidP="00F44236">
            <w:pPr>
              <w:pStyle w:val="Header"/>
            </w:pPr>
            <w:bookmarkStart w:id="0" w:name="_Hlk166509469"/>
            <w:r w:rsidRPr="009175A6">
              <w:t>Additional Clarifying Revisions to Real-Time Co-Optimization</w:t>
            </w:r>
            <w:bookmarkEnd w:id="0"/>
          </w:p>
        </w:tc>
      </w:tr>
      <w:tr w:rsidR="006161AD" w:rsidRPr="00E01925" w14:paraId="398BCBF4" w14:textId="77777777" w:rsidTr="1F586200">
        <w:trPr>
          <w:trHeight w:val="518"/>
        </w:trPr>
        <w:tc>
          <w:tcPr>
            <w:tcW w:w="2880" w:type="dxa"/>
            <w:gridSpan w:val="2"/>
            <w:shd w:val="clear" w:color="auto" w:fill="FFFFFF" w:themeFill="background1"/>
            <w:vAlign w:val="center"/>
          </w:tcPr>
          <w:p w14:paraId="3A20C7F8" w14:textId="58397CC9" w:rsidR="006161AD" w:rsidRPr="00E01925" w:rsidRDefault="006161AD" w:rsidP="006161A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E2976D0" w:rsidR="006161AD" w:rsidRPr="00E01925" w:rsidRDefault="001F39A1" w:rsidP="006161AD">
            <w:pPr>
              <w:pStyle w:val="NormalArial"/>
              <w:spacing w:before="120" w:after="120"/>
            </w:pPr>
            <w:r>
              <w:t>October 17</w:t>
            </w:r>
            <w:r w:rsidR="006161AD">
              <w:t>, 2024</w:t>
            </w:r>
          </w:p>
        </w:tc>
      </w:tr>
      <w:tr w:rsidR="006161AD" w:rsidRPr="00E01925" w14:paraId="31949593" w14:textId="77777777" w:rsidTr="1F586200">
        <w:trPr>
          <w:trHeight w:val="518"/>
        </w:trPr>
        <w:tc>
          <w:tcPr>
            <w:tcW w:w="2880" w:type="dxa"/>
            <w:gridSpan w:val="2"/>
            <w:shd w:val="clear" w:color="auto" w:fill="FFFFFF" w:themeFill="background1"/>
            <w:vAlign w:val="center"/>
          </w:tcPr>
          <w:p w14:paraId="68131ECE" w14:textId="541B2EDE" w:rsidR="006161AD" w:rsidRPr="00E01925" w:rsidRDefault="006161AD" w:rsidP="006161AD">
            <w:pPr>
              <w:pStyle w:val="Header"/>
              <w:spacing w:before="120" w:after="120"/>
              <w:rPr>
                <w:bCs w:val="0"/>
              </w:rPr>
            </w:pPr>
            <w:r>
              <w:rPr>
                <w:bCs w:val="0"/>
              </w:rPr>
              <w:t>Action</w:t>
            </w:r>
          </w:p>
        </w:tc>
        <w:tc>
          <w:tcPr>
            <w:tcW w:w="7560" w:type="dxa"/>
            <w:gridSpan w:val="2"/>
            <w:vAlign w:val="center"/>
          </w:tcPr>
          <w:p w14:paraId="4091B9E0" w14:textId="31E1EF03" w:rsidR="006161AD" w:rsidRDefault="006161AD" w:rsidP="006161AD">
            <w:pPr>
              <w:pStyle w:val="NormalArial"/>
              <w:spacing w:before="120" w:after="120"/>
            </w:pPr>
            <w:r>
              <w:t>Recommended Approval</w:t>
            </w:r>
          </w:p>
        </w:tc>
      </w:tr>
      <w:tr w:rsidR="006161AD" w:rsidRPr="00E01925" w14:paraId="42C787EE" w14:textId="77777777" w:rsidTr="1F586200">
        <w:trPr>
          <w:trHeight w:val="518"/>
        </w:trPr>
        <w:tc>
          <w:tcPr>
            <w:tcW w:w="2880" w:type="dxa"/>
            <w:gridSpan w:val="2"/>
            <w:shd w:val="clear" w:color="auto" w:fill="FFFFFF" w:themeFill="background1"/>
            <w:vAlign w:val="center"/>
          </w:tcPr>
          <w:p w14:paraId="44180D59" w14:textId="439B234D" w:rsidR="006161AD" w:rsidRPr="00E01925" w:rsidRDefault="006161AD" w:rsidP="006161AD">
            <w:pPr>
              <w:pStyle w:val="Header"/>
              <w:spacing w:before="120" w:after="120"/>
              <w:rPr>
                <w:bCs w:val="0"/>
              </w:rPr>
            </w:pPr>
            <w:r>
              <w:t xml:space="preserve">Timeline </w:t>
            </w:r>
          </w:p>
        </w:tc>
        <w:tc>
          <w:tcPr>
            <w:tcW w:w="7560" w:type="dxa"/>
            <w:gridSpan w:val="2"/>
            <w:vAlign w:val="center"/>
          </w:tcPr>
          <w:p w14:paraId="69C4ED11" w14:textId="31A61950" w:rsidR="006161AD" w:rsidRDefault="006161AD" w:rsidP="006161AD">
            <w:pPr>
              <w:pStyle w:val="NormalArial"/>
              <w:spacing w:before="120" w:after="120"/>
            </w:pPr>
            <w:r>
              <w:t>Normal</w:t>
            </w:r>
          </w:p>
        </w:tc>
      </w:tr>
      <w:tr w:rsidR="001F39A1" w:rsidRPr="00E01925" w14:paraId="196EA053" w14:textId="77777777" w:rsidTr="1F586200">
        <w:trPr>
          <w:trHeight w:val="518"/>
        </w:trPr>
        <w:tc>
          <w:tcPr>
            <w:tcW w:w="2880" w:type="dxa"/>
            <w:gridSpan w:val="2"/>
            <w:shd w:val="clear" w:color="auto" w:fill="FFFFFF" w:themeFill="background1"/>
            <w:vAlign w:val="center"/>
          </w:tcPr>
          <w:p w14:paraId="7EF13C1F" w14:textId="449D5D33" w:rsidR="001F39A1" w:rsidRDefault="001F39A1" w:rsidP="001F39A1">
            <w:pPr>
              <w:pStyle w:val="Header"/>
              <w:spacing w:before="120" w:after="120"/>
            </w:pPr>
            <w:r>
              <w:t>Estimated Impacts</w:t>
            </w:r>
          </w:p>
        </w:tc>
        <w:tc>
          <w:tcPr>
            <w:tcW w:w="7560" w:type="dxa"/>
            <w:gridSpan w:val="2"/>
            <w:vAlign w:val="center"/>
          </w:tcPr>
          <w:p w14:paraId="640D3E00" w14:textId="77777777" w:rsidR="001F39A1" w:rsidRDefault="001F39A1" w:rsidP="001F39A1">
            <w:pPr>
              <w:pStyle w:val="NormalArial"/>
              <w:spacing w:before="120" w:after="120"/>
            </w:pPr>
            <w:r>
              <w:t xml:space="preserve">Cost/Budgetary:  None  </w:t>
            </w:r>
          </w:p>
          <w:p w14:paraId="079C7CDB" w14:textId="6B1062FC" w:rsidR="001F39A1" w:rsidRDefault="001F39A1" w:rsidP="001F39A1">
            <w:pPr>
              <w:pStyle w:val="NormalArial"/>
              <w:spacing w:before="120" w:after="120"/>
            </w:pPr>
            <w:r>
              <w:t xml:space="preserve">Project Duration:  Not applicable  </w:t>
            </w:r>
          </w:p>
        </w:tc>
      </w:tr>
      <w:tr w:rsidR="006161AD" w:rsidRPr="00E01925" w14:paraId="425E0633" w14:textId="77777777" w:rsidTr="1F586200">
        <w:trPr>
          <w:trHeight w:val="518"/>
        </w:trPr>
        <w:tc>
          <w:tcPr>
            <w:tcW w:w="2880" w:type="dxa"/>
            <w:gridSpan w:val="2"/>
            <w:shd w:val="clear" w:color="auto" w:fill="FFFFFF" w:themeFill="background1"/>
            <w:vAlign w:val="center"/>
          </w:tcPr>
          <w:p w14:paraId="54CECDA5" w14:textId="4C25F1D2" w:rsidR="006161AD" w:rsidRPr="00E01925" w:rsidRDefault="006161AD" w:rsidP="006161AD">
            <w:pPr>
              <w:pStyle w:val="Header"/>
              <w:spacing w:before="120" w:after="120"/>
              <w:rPr>
                <w:bCs w:val="0"/>
              </w:rPr>
            </w:pPr>
            <w:r>
              <w:t>Proposed Effective Date</w:t>
            </w:r>
          </w:p>
        </w:tc>
        <w:tc>
          <w:tcPr>
            <w:tcW w:w="7560" w:type="dxa"/>
            <w:gridSpan w:val="2"/>
            <w:vAlign w:val="center"/>
          </w:tcPr>
          <w:p w14:paraId="1CB40CDC" w14:textId="67BFC893" w:rsidR="006161AD" w:rsidRDefault="001F39A1" w:rsidP="006161AD">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6161AD" w14:paraId="1939CD6D" w14:textId="77777777" w:rsidTr="1F58620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3B290F22" w:rsidR="006161AD" w:rsidRDefault="006161AD" w:rsidP="006161AD">
            <w:pPr>
              <w:pStyle w:val="Header"/>
              <w:spacing w:before="120" w:after="120"/>
            </w:pPr>
            <w:r>
              <w:t>Priority and Rank Assigned</w:t>
            </w:r>
          </w:p>
        </w:tc>
        <w:tc>
          <w:tcPr>
            <w:tcW w:w="7560" w:type="dxa"/>
            <w:gridSpan w:val="2"/>
            <w:tcBorders>
              <w:top w:val="single" w:sz="4" w:space="0" w:color="auto"/>
            </w:tcBorders>
            <w:vAlign w:val="center"/>
          </w:tcPr>
          <w:p w14:paraId="7B08BCA4" w14:textId="437EA663" w:rsidR="006161AD" w:rsidRPr="00FB509B" w:rsidRDefault="001F39A1" w:rsidP="006161AD">
            <w:pPr>
              <w:pStyle w:val="NormalArial"/>
              <w:spacing w:before="120" w:after="120"/>
            </w:pPr>
            <w:r>
              <w:t>Not applicable</w:t>
            </w:r>
          </w:p>
        </w:tc>
      </w:tr>
      <w:tr w:rsidR="009D17F0" w14:paraId="117EEC9D" w14:textId="77777777" w:rsidTr="1F586200">
        <w:trPr>
          <w:trHeight w:val="80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C09BE" w14:textId="77777777" w:rsidR="006161AD" w:rsidRDefault="006161AD" w:rsidP="004439C4">
            <w:pPr>
              <w:pStyle w:val="NormalArial"/>
              <w:spacing w:before="120"/>
            </w:pPr>
            <w:r w:rsidRPr="00070F54">
              <w:t>3.2.5,</w:t>
            </w:r>
            <w:r w:rsidRPr="00D476E3">
              <w:t xml:space="preserve"> Publication of Resource and Load Information</w:t>
            </w:r>
            <w:r w:rsidRPr="00A77B8F">
              <w:t xml:space="preserve"> </w:t>
            </w:r>
          </w:p>
          <w:p w14:paraId="50401924" w14:textId="57392277" w:rsidR="00A77B8F" w:rsidRDefault="00A77B8F" w:rsidP="006161AD">
            <w:pPr>
              <w:pStyle w:val="NormalArial"/>
            </w:pPr>
            <w:r w:rsidRPr="00A77B8F">
              <w:t>4.2.1.2</w:t>
            </w:r>
            <w:r>
              <w:t xml:space="preserve">, </w:t>
            </w:r>
            <w:r w:rsidRPr="00A77B8F">
              <w:t>Ancillary Service Obligation Assignment and Notice</w:t>
            </w:r>
          </w:p>
          <w:p w14:paraId="226CC10C" w14:textId="5F686593" w:rsidR="00A77B8F" w:rsidRDefault="009B640B" w:rsidP="00F44236">
            <w:pPr>
              <w:pStyle w:val="NormalArial"/>
            </w:pPr>
            <w:r>
              <w:t>4.</w:t>
            </w:r>
            <w:r w:rsidR="00A77B8F">
              <w:t xml:space="preserve">4.7.2, </w:t>
            </w:r>
            <w:r w:rsidR="00A77B8F" w:rsidRPr="00A77B8F">
              <w:t>Ancillary Service Offers</w:t>
            </w:r>
          </w:p>
          <w:p w14:paraId="6D18580F" w14:textId="4C64C0AA" w:rsidR="00C5048E" w:rsidRDefault="00C5048E" w:rsidP="00F44236">
            <w:pPr>
              <w:pStyle w:val="NormalArial"/>
            </w:pPr>
            <w:r>
              <w:t xml:space="preserve">4.7.2.1, </w:t>
            </w:r>
            <w:r w:rsidRPr="00C5048E">
              <w:t>Resource-Specific Ancillary Service Offer Criteria</w:t>
            </w:r>
          </w:p>
          <w:p w14:paraId="7FB30DCF" w14:textId="77777777" w:rsidR="00650FBD" w:rsidRDefault="00650FBD" w:rsidP="00F44236">
            <w:pPr>
              <w:pStyle w:val="NormalArial"/>
            </w:pPr>
            <w:r w:rsidRPr="00573ECD">
              <w:t>4.4.9.3.1, Energy Offer Curve Criteria</w:t>
            </w:r>
          </w:p>
          <w:p w14:paraId="6A449408" w14:textId="4F792167" w:rsidR="00A05242" w:rsidRDefault="00A05242" w:rsidP="00F44236">
            <w:pPr>
              <w:pStyle w:val="NormalArial"/>
            </w:pPr>
            <w:r w:rsidRPr="00573ECD">
              <w:t>4.4.9.4.1, Mitigated Offer Cap</w:t>
            </w:r>
          </w:p>
          <w:p w14:paraId="63F0797B" w14:textId="77777777" w:rsidR="00674EFE" w:rsidRDefault="00674EFE" w:rsidP="00F44236">
            <w:pPr>
              <w:pStyle w:val="NormalArial"/>
            </w:pPr>
            <w:r w:rsidRPr="00674EFE">
              <w:t>4.4.12</w:t>
            </w:r>
            <w:r>
              <w:t xml:space="preserve">, </w:t>
            </w:r>
            <w:r w:rsidRPr="00674EFE">
              <w:t>Determination of Ancillary Service Demand Curves for the Day-Ahead Market and Real-Time Market</w:t>
            </w:r>
          </w:p>
          <w:p w14:paraId="6701914E" w14:textId="77777777" w:rsidR="00674EFE" w:rsidRDefault="00674EFE" w:rsidP="00F44236">
            <w:pPr>
              <w:pStyle w:val="NormalArial"/>
            </w:pPr>
            <w:r w:rsidRPr="00674EFE">
              <w:t>4.6.4.1.3</w:t>
            </w:r>
            <w:r>
              <w:t xml:space="preserve">, </w:t>
            </w:r>
            <w:r w:rsidRPr="00674EFE">
              <w:t>Responsive Reserve Payment</w:t>
            </w:r>
          </w:p>
          <w:p w14:paraId="29224C01" w14:textId="14A5365C" w:rsidR="0041350F" w:rsidRDefault="0041350F" w:rsidP="00F44236">
            <w:pPr>
              <w:pStyle w:val="NormalArial"/>
            </w:pPr>
            <w:r>
              <w:t xml:space="preserve">5.5.2, </w:t>
            </w:r>
            <w:r w:rsidR="0034019E">
              <w:t>Reliability Unit Commitment (RUC) Process</w:t>
            </w:r>
          </w:p>
          <w:p w14:paraId="3F307A04" w14:textId="179ECA62" w:rsidR="00674EFE" w:rsidRDefault="00674EFE" w:rsidP="00F44236">
            <w:pPr>
              <w:pStyle w:val="NormalArial"/>
            </w:pPr>
            <w:r>
              <w:t xml:space="preserve">6.3, </w:t>
            </w:r>
            <w:r w:rsidRPr="00674EFE">
              <w:t>Adjustment Period and Real-Time Operations Timeline</w:t>
            </w:r>
          </w:p>
          <w:p w14:paraId="5F10CD8F" w14:textId="214EDA90" w:rsidR="00674EFE" w:rsidRDefault="00674EFE" w:rsidP="00F44236">
            <w:pPr>
              <w:pStyle w:val="NormalArial"/>
            </w:pPr>
            <w:r>
              <w:t>6.4.1, Capacity Trade, Energy Trade, Self-Schedule, and Ancillary Service Trades</w:t>
            </w:r>
          </w:p>
          <w:p w14:paraId="7CED0716" w14:textId="67FFB08E" w:rsidR="00674EFE" w:rsidRDefault="00674EFE" w:rsidP="00674EFE">
            <w:pPr>
              <w:pStyle w:val="NormalArial"/>
            </w:pPr>
            <w:r>
              <w:t>6.5.7.3.1,</w:t>
            </w:r>
            <w:r w:rsidR="00B47E11">
              <w:t xml:space="preserve"> </w:t>
            </w:r>
            <w:r w:rsidR="00B47E11" w:rsidRPr="00B47E11">
              <w:t>Determination of Real-Time Reliability Deployment Price Adder</w:t>
            </w:r>
          </w:p>
          <w:p w14:paraId="35DCDE51" w14:textId="4D2C6582" w:rsidR="001B366C" w:rsidRDefault="001B366C" w:rsidP="00674EFE">
            <w:pPr>
              <w:pStyle w:val="NormalArial"/>
            </w:pPr>
            <w:r w:rsidRPr="001B366C">
              <w:t>6.6.5.6</w:t>
            </w:r>
            <w:r>
              <w:t xml:space="preserve">, </w:t>
            </w:r>
            <w:r w:rsidRPr="001B366C">
              <w:t>Resources Exempt from Deviation Charges</w:t>
            </w:r>
          </w:p>
          <w:p w14:paraId="2CA37E7B" w14:textId="21505A98" w:rsidR="00674EFE" w:rsidRDefault="00674EFE" w:rsidP="00674EFE">
            <w:pPr>
              <w:pStyle w:val="NormalArial"/>
            </w:pPr>
            <w:r>
              <w:t>6.6.9.1,</w:t>
            </w:r>
            <w:r w:rsidR="00B47E11">
              <w:t xml:space="preserve"> </w:t>
            </w:r>
            <w:r w:rsidR="00B47E11" w:rsidRPr="00B47E11">
              <w:t>Payment for Emergency Operations Settlement</w:t>
            </w:r>
          </w:p>
          <w:p w14:paraId="17381280" w14:textId="4F432D65" w:rsidR="00674EFE" w:rsidRDefault="00674EFE" w:rsidP="00674EFE">
            <w:pPr>
              <w:pStyle w:val="NormalArial"/>
            </w:pPr>
            <w:r>
              <w:t>6.7.4,</w:t>
            </w:r>
            <w:r w:rsidR="00B47E11">
              <w:t xml:space="preserve"> </w:t>
            </w:r>
            <w:r w:rsidR="00B47E11" w:rsidRPr="00B47E11">
              <w:t>Real-Time Settlement for Updated Day-Ahead Market Ancillary Service Obligations</w:t>
            </w:r>
          </w:p>
          <w:p w14:paraId="78EEDD53" w14:textId="3F4FB38A" w:rsidR="009846A8" w:rsidRDefault="009846A8" w:rsidP="00674EFE">
            <w:pPr>
              <w:pStyle w:val="NormalArial"/>
            </w:pPr>
            <w:r w:rsidRPr="009846A8">
              <w:t>6.7.5.2</w:t>
            </w:r>
            <w:r>
              <w:t xml:space="preserve">, </w:t>
            </w:r>
            <w:r w:rsidRPr="009846A8">
              <w:t>Regulation Up Service Payments and Charges</w:t>
            </w:r>
          </w:p>
          <w:p w14:paraId="60E36F14" w14:textId="64431A4C" w:rsidR="009846A8" w:rsidRDefault="009846A8" w:rsidP="00674EFE">
            <w:pPr>
              <w:pStyle w:val="NormalArial"/>
            </w:pPr>
            <w:r w:rsidRPr="009846A8">
              <w:t>6.7.5.3</w:t>
            </w:r>
            <w:r>
              <w:t xml:space="preserve">, </w:t>
            </w:r>
            <w:r w:rsidRPr="009846A8">
              <w:t>Regulation Down Service Payments and Charges</w:t>
            </w:r>
          </w:p>
          <w:p w14:paraId="4C833F03" w14:textId="750A1D90" w:rsidR="009846A8" w:rsidRDefault="009846A8" w:rsidP="00674EFE">
            <w:pPr>
              <w:pStyle w:val="NormalArial"/>
            </w:pPr>
            <w:r w:rsidRPr="009846A8">
              <w:t>6.7.5.4</w:t>
            </w:r>
            <w:r>
              <w:t xml:space="preserve">, </w:t>
            </w:r>
            <w:r w:rsidRPr="009846A8">
              <w:t>Responsive Reserve Payments and Charges</w:t>
            </w:r>
          </w:p>
          <w:p w14:paraId="4F2DF449" w14:textId="1C6F4201" w:rsidR="009846A8" w:rsidRDefault="009846A8" w:rsidP="00674EFE">
            <w:pPr>
              <w:pStyle w:val="NormalArial"/>
            </w:pPr>
            <w:r w:rsidRPr="009846A8">
              <w:t>6.7.5.5</w:t>
            </w:r>
            <w:r>
              <w:t xml:space="preserve">, </w:t>
            </w:r>
            <w:r w:rsidRPr="009846A8">
              <w:t>Non-Spinning Reserve Service Payments and Charges</w:t>
            </w:r>
          </w:p>
          <w:p w14:paraId="5B608362" w14:textId="117D31F3" w:rsidR="009846A8" w:rsidRDefault="009846A8" w:rsidP="00674EFE">
            <w:pPr>
              <w:pStyle w:val="NormalArial"/>
            </w:pPr>
            <w:r w:rsidRPr="009846A8">
              <w:t>6.7.5.6</w:t>
            </w:r>
            <w:r>
              <w:t xml:space="preserve">, </w:t>
            </w:r>
            <w:r w:rsidRPr="009846A8">
              <w:t>ERCOT Contingency Reserve Service Payments and Charges</w:t>
            </w:r>
          </w:p>
          <w:p w14:paraId="5D2A6C80" w14:textId="7AC61041" w:rsidR="00674EFE" w:rsidRDefault="00674EFE" w:rsidP="00674EFE">
            <w:pPr>
              <w:pStyle w:val="NormalArial"/>
            </w:pPr>
            <w:r>
              <w:t>6.7.5.7,</w:t>
            </w:r>
            <w:r w:rsidR="00B47E11">
              <w:t xml:space="preserve"> </w:t>
            </w:r>
            <w:r w:rsidR="00B47E11" w:rsidRPr="00B47E11">
              <w:t>Real-Time Derated Ancillary Service Capability Payment</w:t>
            </w:r>
          </w:p>
          <w:p w14:paraId="527C9AFD" w14:textId="7AE67F08" w:rsidR="00674EFE" w:rsidRDefault="00674EFE" w:rsidP="00674EFE">
            <w:pPr>
              <w:pStyle w:val="NormalArial"/>
            </w:pPr>
            <w:r>
              <w:t xml:space="preserve">6.7.5.8, </w:t>
            </w:r>
            <w:r w:rsidR="00B47E11" w:rsidRPr="00B47E11">
              <w:t>Real-Time Derated Ancillary Service Capability Charge</w:t>
            </w:r>
          </w:p>
          <w:p w14:paraId="31FF6EB6" w14:textId="79D79F6E" w:rsidR="00292C7A" w:rsidRDefault="00292C7A" w:rsidP="00674EFE">
            <w:pPr>
              <w:pStyle w:val="NormalArial"/>
            </w:pPr>
            <w:r w:rsidRPr="00292C7A">
              <w:t>7.9.3.1</w:t>
            </w:r>
            <w:r>
              <w:t xml:space="preserve">, </w:t>
            </w:r>
            <w:r w:rsidRPr="00292C7A">
              <w:t>DAM Congestion Rent</w:t>
            </w:r>
          </w:p>
          <w:p w14:paraId="5228E752" w14:textId="782B915D" w:rsidR="00532EC2" w:rsidRDefault="00532EC2" w:rsidP="00674EFE">
            <w:pPr>
              <w:pStyle w:val="NormalArial"/>
            </w:pPr>
            <w:r w:rsidRPr="00532EC2">
              <w:lastRenderedPageBreak/>
              <w:t>9.14.10</w:t>
            </w:r>
            <w:r>
              <w:t xml:space="preserve">, </w:t>
            </w:r>
            <w:r w:rsidRPr="00532EC2">
              <w:t>Settlement for Market Participants Impacted by Omitted Procedures or Manual Actions to Resolve the DAM</w:t>
            </w:r>
          </w:p>
          <w:p w14:paraId="25012916" w14:textId="3AF01B8F" w:rsidR="00532EC2" w:rsidRDefault="00532EC2" w:rsidP="00674EFE">
            <w:pPr>
              <w:pStyle w:val="NormalArial"/>
            </w:pPr>
            <w:r w:rsidRPr="00532EC2">
              <w:t>25.5.1</w:t>
            </w:r>
            <w:r>
              <w:t xml:space="preserve">, </w:t>
            </w:r>
            <w:r w:rsidRPr="00532EC2">
              <w:t>Settlement Activity for a Market Suspension</w:t>
            </w:r>
          </w:p>
          <w:p w14:paraId="3356516F" w14:textId="1E4E6620" w:rsidR="00674EFE" w:rsidRPr="00FB509B" w:rsidRDefault="00532EC2" w:rsidP="00670C2C">
            <w:pPr>
              <w:pStyle w:val="NormalArial"/>
              <w:spacing w:after="120"/>
            </w:pPr>
            <w:r w:rsidRPr="00532EC2">
              <w:t>25.5.2</w:t>
            </w:r>
            <w:r>
              <w:t xml:space="preserve">, </w:t>
            </w:r>
            <w:r w:rsidRPr="00532EC2">
              <w:t>Market Suspension Make-Whole Payment</w:t>
            </w:r>
          </w:p>
        </w:tc>
      </w:tr>
      <w:tr w:rsidR="00C9766A" w14:paraId="112502C0" w14:textId="77777777" w:rsidTr="1F58620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CCC11C" w:rsidR="00C9766A" w:rsidRPr="00FB509B" w:rsidRDefault="00C5048E" w:rsidP="00176375">
            <w:pPr>
              <w:pStyle w:val="NormalArial"/>
              <w:spacing w:before="120" w:after="120"/>
            </w:pPr>
            <w:r>
              <w:t>None</w:t>
            </w:r>
          </w:p>
        </w:tc>
      </w:tr>
      <w:tr w:rsidR="009D17F0" w14:paraId="37367474" w14:textId="77777777" w:rsidTr="1F58620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6D551C4" w14:textId="77777777" w:rsidR="00D970E5" w:rsidRDefault="00C57B7E" w:rsidP="00C57B7E">
            <w:pPr>
              <w:pStyle w:val="NormalArial"/>
              <w:spacing w:before="120" w:after="120"/>
              <w:jc w:val="both"/>
            </w:pPr>
            <w:r>
              <w:t xml:space="preserve">This Nodal Protocol Revision Request (NPRR) </w:t>
            </w:r>
            <w:r w:rsidR="00076329">
              <w:t xml:space="preserve">was authored by ERCOT during </w:t>
            </w:r>
            <w:r w:rsidR="002C4ED1">
              <w:t xml:space="preserve">the </w:t>
            </w:r>
            <w:r w:rsidR="00076329">
              <w:t xml:space="preserve">development </w:t>
            </w:r>
            <w:r w:rsidR="002C4ED1">
              <w:t xml:space="preserve">of business requirements </w:t>
            </w:r>
            <w:r w:rsidR="00076329">
              <w:t xml:space="preserve">and </w:t>
            </w:r>
            <w:r>
              <w:t xml:space="preserve">adds certain clarifying revisions to the Protocols to address several gaps and errors in the existing approved Protocols for the RTC+B project. </w:t>
            </w:r>
          </w:p>
          <w:p w14:paraId="499BC058" w14:textId="142438F5" w:rsidR="00076329" w:rsidRDefault="00D970E5" w:rsidP="00C57B7E">
            <w:pPr>
              <w:pStyle w:val="NormalArial"/>
              <w:spacing w:before="120" w:after="120"/>
              <w:jc w:val="both"/>
            </w:pPr>
            <w:r>
              <w:t xml:space="preserve">The explanations for each of the various revisions were posted in a summary spreadsheet on the </w:t>
            </w:r>
            <w:hyperlink r:id="rId12" w:history="1">
              <w:r w:rsidRPr="00D970E5">
                <w:rPr>
                  <w:rStyle w:val="Hyperlink"/>
                </w:rPr>
                <w:t>July 17, 2024 RTCBTF meeting page</w:t>
              </w:r>
            </w:hyperlink>
            <w:r>
              <w:t xml:space="preserve">. </w:t>
            </w:r>
            <w:r w:rsidR="00C57B7E">
              <w:t xml:space="preserve"> </w:t>
            </w:r>
          </w:p>
          <w:p w14:paraId="33F2BC9E" w14:textId="04AD9B4C" w:rsidR="00C57B7E" w:rsidRDefault="00C57B7E" w:rsidP="00C57B7E">
            <w:pPr>
              <w:pStyle w:val="NormalArial"/>
              <w:spacing w:before="120" w:after="120"/>
              <w:jc w:val="both"/>
            </w:pPr>
            <w:r>
              <w:t>These revisions broadly fall into three categories:</w:t>
            </w:r>
          </w:p>
          <w:p w14:paraId="023ABA71" w14:textId="77777777" w:rsidR="00C57B7E" w:rsidRDefault="00C57B7E" w:rsidP="00960573">
            <w:pPr>
              <w:pStyle w:val="NormalArial"/>
              <w:numPr>
                <w:ilvl w:val="0"/>
                <w:numId w:val="40"/>
              </w:numPr>
              <w:spacing w:before="120" w:after="120"/>
              <w:ind w:left="324"/>
              <w:jc w:val="both"/>
            </w:pPr>
            <w:r>
              <w:t xml:space="preserve">Catching up the Protocol language with other NPRRs that have been passed since the approval of the relevant RTC+B NPRRs, such as NPRR1093, </w:t>
            </w:r>
            <w:r w:rsidRPr="00C57B7E">
              <w:t>Load Resource Participation in Non-Spinning Reserve</w:t>
            </w:r>
            <w:r>
              <w:t>;</w:t>
            </w:r>
          </w:p>
          <w:p w14:paraId="220F27A4" w14:textId="77777777" w:rsidR="00C57B7E" w:rsidRDefault="00C57B7E" w:rsidP="00960573">
            <w:pPr>
              <w:pStyle w:val="NormalArial"/>
              <w:numPr>
                <w:ilvl w:val="0"/>
                <w:numId w:val="40"/>
              </w:numPr>
              <w:spacing w:before="120" w:after="120"/>
              <w:ind w:left="324"/>
              <w:jc w:val="both"/>
            </w:pPr>
            <w:r>
              <w:t xml:space="preserve">Addressing errors in the language such as Settlement equation subscripts and references to the Supplemental Ancillary Service Market (SASM); and </w:t>
            </w:r>
          </w:p>
          <w:p w14:paraId="3A7086F6" w14:textId="77777777" w:rsidR="00C57B7E" w:rsidRDefault="00C57B7E" w:rsidP="00960573">
            <w:pPr>
              <w:pStyle w:val="NormalArial"/>
              <w:numPr>
                <w:ilvl w:val="0"/>
                <w:numId w:val="40"/>
              </w:numPr>
              <w:spacing w:before="120" w:after="120"/>
              <w:ind w:left="324"/>
              <w:jc w:val="both"/>
            </w:pPr>
            <w:r>
              <w:t>Adding Protocol language to provide additional clarification based on the software requirements that have been developed for the RTC+B project.</w:t>
            </w:r>
          </w:p>
          <w:p w14:paraId="6A00AE95" w14:textId="03C4094F" w:rsidR="00076329" w:rsidRPr="00FB509B" w:rsidRDefault="00076329" w:rsidP="009175A6">
            <w:pPr>
              <w:pStyle w:val="NormalArial"/>
              <w:spacing w:before="120" w:after="120"/>
              <w:jc w:val="both"/>
            </w:pPr>
            <w:r>
              <w:t>ERCOT invites review of this NPRR from the RTC+B Task Force.</w:t>
            </w:r>
            <w:r w:rsidR="00AA0AE2">
              <w:t xml:space="preserve">  It is also worth noting these changes have no system impacts as they reflect the current RTC+B business requirements and interface requirements for Market Participants.</w:t>
            </w:r>
          </w:p>
        </w:tc>
      </w:tr>
      <w:tr w:rsidR="009D17F0" w14:paraId="7C0519CA" w14:textId="77777777" w:rsidTr="1F58620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095FC1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5.6pt;height:15pt" o:ole="">
                  <v:imagedata r:id="rId13" o:title=""/>
                </v:shape>
                <w:control r:id="rId14" w:name="TextBox112" w:shapeid="_x0000_i1122"/>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453530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124" type="#_x0000_t75" style="width:15.6pt;height:15pt" o:ole="">
                  <v:imagedata r:id="rId13" o:title=""/>
                </v:shape>
                <w:control r:id="rId16" w:name="TextBox17" w:shapeid="_x0000_i1124"/>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9B2FC66"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126" type="#_x0000_t75" style="width:15.6pt;height:15pt" o:ole="">
                  <v:imagedata r:id="rId13" o:title=""/>
                </v:shape>
                <w:control r:id="rId18" w:name="TextBox122" w:shapeid="_x0000_i1126"/>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6895F4D" w:rsidR="00E71C39" w:rsidRDefault="00E71C39" w:rsidP="00E71C39">
            <w:pPr>
              <w:pStyle w:val="NormalArial"/>
              <w:spacing w:before="120"/>
              <w:rPr>
                <w:iCs/>
                <w:kern w:val="24"/>
              </w:rPr>
            </w:pPr>
            <w:r w:rsidRPr="006629C8">
              <w:object w:dxaOrig="225" w:dyaOrig="225" w14:anchorId="200A7673">
                <v:shape id="_x0000_i1128" type="#_x0000_t75" style="width:15.6pt;height:15pt" o:ole="">
                  <v:imagedata r:id="rId20" o:title=""/>
                </v:shape>
                <w:control r:id="rId21" w:name="TextBox13" w:shapeid="_x0000_i1128"/>
              </w:object>
            </w:r>
            <w:r w:rsidRPr="006629C8">
              <w:t xml:space="preserve">  </w:t>
            </w:r>
            <w:r w:rsidR="00ED3965" w:rsidRPr="00344591">
              <w:rPr>
                <w:iCs/>
                <w:kern w:val="24"/>
              </w:rPr>
              <w:t>General system and/or process improvement(s)</w:t>
            </w:r>
          </w:p>
          <w:p w14:paraId="17096D73" w14:textId="0C16D508" w:rsidR="00E71C39" w:rsidRDefault="00E71C39" w:rsidP="00E71C39">
            <w:pPr>
              <w:pStyle w:val="NormalArial"/>
              <w:spacing w:before="120"/>
              <w:rPr>
                <w:iCs/>
                <w:kern w:val="24"/>
              </w:rPr>
            </w:pPr>
            <w:r w:rsidRPr="006629C8">
              <w:lastRenderedPageBreak/>
              <w:object w:dxaOrig="225" w:dyaOrig="225" w14:anchorId="4C6ED319">
                <v:shape id="_x0000_i1130" type="#_x0000_t75" style="width:15.6pt;height:15pt" o:ole="">
                  <v:imagedata r:id="rId13" o:title=""/>
                </v:shape>
                <w:control r:id="rId22" w:name="TextBox14" w:shapeid="_x0000_i1130"/>
              </w:object>
            </w:r>
            <w:r w:rsidRPr="006629C8">
              <w:t xml:space="preserve">  </w:t>
            </w:r>
            <w:r>
              <w:rPr>
                <w:iCs/>
                <w:kern w:val="24"/>
              </w:rPr>
              <w:t>Regulatory requirements</w:t>
            </w:r>
          </w:p>
          <w:p w14:paraId="5FB89AD5" w14:textId="1BC90F6E" w:rsidR="00E71C39" w:rsidRPr="00CD242D" w:rsidRDefault="00E71C39" w:rsidP="00E71C39">
            <w:pPr>
              <w:pStyle w:val="NormalArial"/>
              <w:spacing w:before="120"/>
              <w:rPr>
                <w:rFonts w:cs="Arial"/>
                <w:color w:val="000000"/>
              </w:rPr>
            </w:pPr>
            <w:r w:rsidRPr="006629C8">
              <w:object w:dxaOrig="225" w:dyaOrig="225" w14:anchorId="52A53E32">
                <v:shape id="_x0000_i1132" type="#_x0000_t75" style="width:15.6pt;height:15pt" o:ole="">
                  <v:imagedata r:id="rId13" o:title=""/>
                </v:shape>
                <w:control r:id="rId23" w:name="TextBox15" w:shapeid="_x0000_i1132"/>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6161AD">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3469F408" w:rsidR="00625E5D" w:rsidRPr="00625E5D" w:rsidRDefault="00C5048E" w:rsidP="009175A6">
            <w:pPr>
              <w:pStyle w:val="NormalArial"/>
              <w:spacing w:before="120" w:after="120"/>
              <w:jc w:val="both"/>
              <w:rPr>
                <w:iCs/>
                <w:kern w:val="24"/>
              </w:rPr>
            </w:pPr>
            <w:r>
              <w:t>This NPRR</w:t>
            </w:r>
            <w:r w:rsidR="00355C95">
              <w:t xml:space="preserve"> adds certain clarifying revisions to the Protocols to reflect updates from RTC+B.</w:t>
            </w:r>
            <w:r w:rsidR="00C57B7E">
              <w:t xml:space="preserve">  These edits address gaps and errors in the language and align the Protocols </w:t>
            </w:r>
            <w:r w:rsidR="004A0C65">
              <w:t>with the systems being developed for the RTC+B project.  These edits were discussed with Real-Time Co-optimization plus Batteries Task Force (RTCBTF) at their meeting on July 17, 2024.</w:t>
            </w:r>
          </w:p>
        </w:tc>
      </w:tr>
      <w:tr w:rsidR="006161AD" w14:paraId="502400BC" w14:textId="77777777" w:rsidTr="1F586200">
        <w:trPr>
          <w:trHeight w:val="518"/>
        </w:trPr>
        <w:tc>
          <w:tcPr>
            <w:tcW w:w="2880" w:type="dxa"/>
            <w:gridSpan w:val="2"/>
            <w:tcBorders>
              <w:bottom w:val="single" w:sz="4" w:space="0" w:color="auto"/>
            </w:tcBorders>
            <w:shd w:val="clear" w:color="auto" w:fill="FFFFFF" w:themeFill="background1"/>
            <w:vAlign w:val="center"/>
          </w:tcPr>
          <w:p w14:paraId="284D9B12" w14:textId="1D5B4053" w:rsidR="006161AD" w:rsidRDefault="006161AD" w:rsidP="006161AD">
            <w:pPr>
              <w:pStyle w:val="Header"/>
            </w:pPr>
            <w:r w:rsidRPr="00450880">
              <w:t>PRS Decision</w:t>
            </w:r>
          </w:p>
        </w:tc>
        <w:tc>
          <w:tcPr>
            <w:tcW w:w="7560" w:type="dxa"/>
            <w:gridSpan w:val="2"/>
            <w:tcBorders>
              <w:bottom w:val="single" w:sz="4" w:space="0" w:color="auto"/>
            </w:tcBorders>
            <w:vAlign w:val="center"/>
          </w:tcPr>
          <w:p w14:paraId="4F2651F8" w14:textId="77777777" w:rsidR="006161AD" w:rsidRDefault="006161AD" w:rsidP="00803E91">
            <w:pPr>
              <w:pStyle w:val="NormalArial"/>
              <w:spacing w:before="120" w:after="120"/>
            </w:pPr>
            <w:r>
              <w:t xml:space="preserve">On 9/12/24, PRS voted unanimously to </w:t>
            </w:r>
            <w:r w:rsidR="00803E91" w:rsidRPr="00803E91">
              <w:t>recommend approval of NPRR1245 as amended by the 9/5/24 ERCOT comments as revised by PRS</w:t>
            </w:r>
            <w:r>
              <w:t xml:space="preserve">.  </w:t>
            </w:r>
            <w:r w:rsidRPr="00E618BD">
              <w:t>All Market Segments participated in the vote.</w:t>
            </w:r>
          </w:p>
          <w:p w14:paraId="4442C247" w14:textId="1AA3C434" w:rsidR="001F39A1" w:rsidRDefault="001F39A1" w:rsidP="00803E91">
            <w:pPr>
              <w:pStyle w:val="NormalArial"/>
              <w:spacing w:before="120" w:after="120"/>
            </w:pPr>
            <w:r>
              <w:t>On 10/17/24, PRS voted unanimously t</w:t>
            </w:r>
            <w:r w:rsidRPr="001F39A1">
              <w:t>o endorse and forward to TAC the 9/12/24 PRS Report and 7/30/24 Impact Analysis for NPRR1245</w:t>
            </w:r>
            <w:r>
              <w:t>.</w:t>
            </w:r>
            <w:r w:rsidRPr="00E618BD">
              <w:t xml:space="preserve"> </w:t>
            </w:r>
            <w:r>
              <w:t xml:space="preserve"> </w:t>
            </w:r>
            <w:r w:rsidRPr="00E618BD">
              <w:t>All Market Segments participated in the vote.</w:t>
            </w:r>
          </w:p>
        </w:tc>
      </w:tr>
      <w:tr w:rsidR="006161AD" w14:paraId="1ABF7118" w14:textId="77777777" w:rsidTr="1F586200">
        <w:trPr>
          <w:trHeight w:val="518"/>
        </w:trPr>
        <w:tc>
          <w:tcPr>
            <w:tcW w:w="2880" w:type="dxa"/>
            <w:gridSpan w:val="2"/>
            <w:tcBorders>
              <w:bottom w:val="single" w:sz="4" w:space="0" w:color="auto"/>
            </w:tcBorders>
            <w:shd w:val="clear" w:color="auto" w:fill="FFFFFF" w:themeFill="background1"/>
            <w:vAlign w:val="center"/>
          </w:tcPr>
          <w:p w14:paraId="624553F4" w14:textId="0CA66EED" w:rsidR="006161AD" w:rsidRDefault="006161AD" w:rsidP="006161AD">
            <w:pPr>
              <w:pStyle w:val="Header"/>
            </w:pPr>
            <w:r w:rsidRPr="00450880">
              <w:t>Summary of PRS Discussion</w:t>
            </w:r>
          </w:p>
        </w:tc>
        <w:tc>
          <w:tcPr>
            <w:tcW w:w="7560" w:type="dxa"/>
            <w:gridSpan w:val="2"/>
            <w:tcBorders>
              <w:bottom w:val="single" w:sz="4" w:space="0" w:color="auto"/>
            </w:tcBorders>
            <w:vAlign w:val="center"/>
          </w:tcPr>
          <w:p w14:paraId="74593538" w14:textId="77777777" w:rsidR="006161AD" w:rsidRDefault="00803E91" w:rsidP="00803E91">
            <w:pPr>
              <w:pStyle w:val="NormalArial"/>
              <w:spacing w:before="120" w:after="120"/>
            </w:pPr>
            <w:r>
              <w:t>On 9/12/24, ERCOT Staff provided an overview of NPRR1245, the 9/5/24 ERCOT comments, and desktop edits to align formula revisions within Section 4.4.12.</w:t>
            </w:r>
          </w:p>
          <w:p w14:paraId="18B2B466" w14:textId="27CCFA6D" w:rsidR="001F39A1" w:rsidRDefault="001F39A1" w:rsidP="00803E91">
            <w:pPr>
              <w:pStyle w:val="NormalArial"/>
              <w:spacing w:before="120" w:after="120"/>
            </w:pPr>
            <w:r>
              <w:t>On 10/17/24, there was no discussion.</w:t>
            </w:r>
          </w:p>
        </w:tc>
      </w:tr>
    </w:tbl>
    <w:p w14:paraId="2236C7A3" w14:textId="77777777" w:rsidR="00CD3D44" w:rsidRDefault="00CD3D44" w:rsidP="00CD3D4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D3D44" w:rsidRPr="00895AB9" w14:paraId="42230D88" w14:textId="77777777" w:rsidTr="00211F7A">
        <w:trPr>
          <w:trHeight w:val="432"/>
        </w:trPr>
        <w:tc>
          <w:tcPr>
            <w:tcW w:w="10440" w:type="dxa"/>
            <w:gridSpan w:val="2"/>
            <w:shd w:val="clear" w:color="auto" w:fill="FFFFFF"/>
            <w:vAlign w:val="center"/>
          </w:tcPr>
          <w:p w14:paraId="2A957129" w14:textId="77777777" w:rsidR="00CD3D44" w:rsidRPr="00895AB9" w:rsidRDefault="00CD3D44" w:rsidP="00211F7A">
            <w:pPr>
              <w:pStyle w:val="NormalArial"/>
              <w:ind w:hanging="2"/>
              <w:jc w:val="center"/>
              <w:rPr>
                <w:b/>
              </w:rPr>
            </w:pPr>
            <w:r>
              <w:rPr>
                <w:b/>
              </w:rPr>
              <w:t>Opinions</w:t>
            </w:r>
          </w:p>
        </w:tc>
      </w:tr>
      <w:tr w:rsidR="00CD3D44" w:rsidRPr="00550B01" w14:paraId="4D22DB23" w14:textId="77777777" w:rsidTr="00211F7A">
        <w:trPr>
          <w:trHeight w:val="432"/>
        </w:trPr>
        <w:tc>
          <w:tcPr>
            <w:tcW w:w="2880" w:type="dxa"/>
            <w:shd w:val="clear" w:color="auto" w:fill="FFFFFF"/>
            <w:vAlign w:val="center"/>
          </w:tcPr>
          <w:p w14:paraId="55CAF9DD" w14:textId="77777777" w:rsidR="00CD3D44" w:rsidRPr="00F6614D" w:rsidRDefault="00CD3D44" w:rsidP="00211F7A">
            <w:pPr>
              <w:pStyle w:val="Header"/>
              <w:ind w:hanging="2"/>
            </w:pPr>
            <w:r w:rsidRPr="00F6614D">
              <w:t>Credit Review</w:t>
            </w:r>
          </w:p>
        </w:tc>
        <w:tc>
          <w:tcPr>
            <w:tcW w:w="7560" w:type="dxa"/>
            <w:vAlign w:val="center"/>
          </w:tcPr>
          <w:p w14:paraId="66E07CDB" w14:textId="6CC20EE3" w:rsidR="00CD3D44" w:rsidRPr="00550B01" w:rsidRDefault="00CD3D44" w:rsidP="00211F7A">
            <w:pPr>
              <w:pStyle w:val="NormalArial"/>
              <w:spacing w:before="120" w:after="120"/>
              <w:ind w:hanging="2"/>
            </w:pPr>
            <w:r w:rsidRPr="00CD3D44">
              <w:t>ERCOT Credit Staff and the Credit Finance Sub Group (CFSG) have reviewed NPRR1245 and do not believe that it requires changes to credit monitoring activity or the calculation of liability.</w:t>
            </w:r>
          </w:p>
        </w:tc>
      </w:tr>
      <w:tr w:rsidR="00CD3D44" w:rsidRPr="00F6614D" w14:paraId="0D65F151" w14:textId="77777777" w:rsidTr="00211F7A">
        <w:trPr>
          <w:trHeight w:val="432"/>
        </w:trPr>
        <w:tc>
          <w:tcPr>
            <w:tcW w:w="2880" w:type="dxa"/>
            <w:shd w:val="clear" w:color="auto" w:fill="FFFFFF"/>
            <w:vAlign w:val="center"/>
          </w:tcPr>
          <w:p w14:paraId="4D3DB80A" w14:textId="77777777" w:rsidR="00CD3D44" w:rsidRPr="00F6614D" w:rsidRDefault="00CD3D44" w:rsidP="00211F7A">
            <w:pPr>
              <w:pStyle w:val="Header"/>
              <w:ind w:hanging="2"/>
            </w:pPr>
            <w:r>
              <w:t xml:space="preserve">Independent Market Monitor </w:t>
            </w:r>
            <w:r w:rsidRPr="00F6614D">
              <w:t>Opinion</w:t>
            </w:r>
          </w:p>
        </w:tc>
        <w:tc>
          <w:tcPr>
            <w:tcW w:w="7560" w:type="dxa"/>
            <w:vAlign w:val="center"/>
          </w:tcPr>
          <w:p w14:paraId="53CA27CE" w14:textId="77777777" w:rsidR="00CD3D44" w:rsidRPr="00F6614D" w:rsidRDefault="00CD3D44" w:rsidP="00211F7A">
            <w:pPr>
              <w:pStyle w:val="NormalArial"/>
              <w:spacing w:before="120" w:after="120"/>
              <w:ind w:hanging="2"/>
              <w:rPr>
                <w:b/>
                <w:bCs/>
              </w:rPr>
            </w:pPr>
            <w:r w:rsidRPr="00550B01">
              <w:t>To be determined</w:t>
            </w:r>
          </w:p>
        </w:tc>
      </w:tr>
      <w:tr w:rsidR="00CD3D44" w:rsidRPr="00F6614D" w14:paraId="4EE1DAE2" w14:textId="77777777" w:rsidTr="00211F7A">
        <w:trPr>
          <w:trHeight w:val="432"/>
        </w:trPr>
        <w:tc>
          <w:tcPr>
            <w:tcW w:w="2880" w:type="dxa"/>
            <w:shd w:val="clear" w:color="auto" w:fill="FFFFFF"/>
            <w:vAlign w:val="center"/>
          </w:tcPr>
          <w:p w14:paraId="1AE75DFC" w14:textId="77777777" w:rsidR="00CD3D44" w:rsidRPr="00F6614D" w:rsidRDefault="00CD3D44" w:rsidP="00211F7A">
            <w:pPr>
              <w:pStyle w:val="Header"/>
              <w:ind w:hanging="2"/>
            </w:pPr>
            <w:r w:rsidRPr="00F6614D">
              <w:t>ERCOT Opinion</w:t>
            </w:r>
          </w:p>
        </w:tc>
        <w:tc>
          <w:tcPr>
            <w:tcW w:w="7560" w:type="dxa"/>
            <w:vAlign w:val="center"/>
          </w:tcPr>
          <w:p w14:paraId="390D50CF" w14:textId="6BC1FC05" w:rsidR="00CD3D44" w:rsidRPr="00F6614D" w:rsidRDefault="00CD3D44" w:rsidP="00211F7A">
            <w:pPr>
              <w:pStyle w:val="NormalArial"/>
              <w:spacing w:before="120" w:after="120"/>
              <w:ind w:hanging="2"/>
              <w:rPr>
                <w:b/>
                <w:bCs/>
              </w:rPr>
            </w:pPr>
            <w:r w:rsidRPr="00CD3D44">
              <w:t>ERCOT supports approval of NPRR1245.</w:t>
            </w:r>
          </w:p>
        </w:tc>
      </w:tr>
      <w:tr w:rsidR="00CD3D44" w:rsidRPr="00F6614D" w14:paraId="69647040" w14:textId="77777777" w:rsidTr="00211F7A">
        <w:trPr>
          <w:trHeight w:val="432"/>
        </w:trPr>
        <w:tc>
          <w:tcPr>
            <w:tcW w:w="2880" w:type="dxa"/>
            <w:shd w:val="clear" w:color="auto" w:fill="FFFFFF"/>
            <w:vAlign w:val="center"/>
          </w:tcPr>
          <w:p w14:paraId="4996E718" w14:textId="77777777" w:rsidR="00CD3D44" w:rsidRPr="00F6614D" w:rsidRDefault="00CD3D44" w:rsidP="00211F7A">
            <w:pPr>
              <w:pStyle w:val="Header"/>
              <w:ind w:hanging="2"/>
            </w:pPr>
            <w:r w:rsidRPr="00F6614D">
              <w:t>ERCOT Market Impact Statement</w:t>
            </w:r>
          </w:p>
        </w:tc>
        <w:tc>
          <w:tcPr>
            <w:tcW w:w="7560" w:type="dxa"/>
            <w:vAlign w:val="center"/>
          </w:tcPr>
          <w:p w14:paraId="3D2C5923" w14:textId="0BEE38D7" w:rsidR="00CD3D44" w:rsidRPr="00F6614D" w:rsidRDefault="00CD3D44" w:rsidP="00211F7A">
            <w:pPr>
              <w:pStyle w:val="NormalArial"/>
              <w:spacing w:before="120" w:after="120"/>
              <w:ind w:hanging="2"/>
              <w:rPr>
                <w:b/>
                <w:bCs/>
              </w:rPr>
            </w:pPr>
            <w:r w:rsidRPr="00CD3D44">
              <w:t>ERCOT Staff has reviewed NPRR1245 and believes the market impact for NPRR1245 implements several corrections and clarifications to Protocols and RTC grey-boxes, along with relevant updates to RTC grey-boxes necessitated by subsequent NPRR approvals.</w:t>
            </w:r>
          </w:p>
        </w:tc>
      </w:tr>
    </w:tbl>
    <w:p w14:paraId="4D332D9A" w14:textId="77777777" w:rsidR="00CD3D44" w:rsidRPr="00D85807" w:rsidRDefault="00CD3D44" w:rsidP="00CD3D4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F896073" w:rsidR="009A3772" w:rsidRDefault="002E54E8">
            <w:pPr>
              <w:pStyle w:val="NormalArial"/>
            </w:pPr>
            <w:r>
              <w:t>Dave Maggio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77176554" w:rsidR="009A3772" w:rsidRDefault="003B74B8">
            <w:pPr>
              <w:pStyle w:val="NormalArial"/>
            </w:pPr>
            <w:hyperlink r:id="rId24" w:history="1">
              <w:r w:rsidR="002E54E8" w:rsidRPr="00C3260B">
                <w:rPr>
                  <w:rStyle w:val="Hyperlink"/>
                </w:rPr>
                <w:t>david.maggio@ercot.com</w:t>
              </w:r>
            </w:hyperlink>
            <w:r w:rsidR="002E54E8">
              <w:t xml:space="preserve"> / </w:t>
            </w:r>
            <w:hyperlink r:id="rId25" w:history="1">
              <w:r w:rsidR="00BD4DB6" w:rsidRPr="00D041D5">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AA56A3" w:rsidR="009A3772" w:rsidRDefault="00C5048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1BB6ADA" w:rsidR="009A3772" w:rsidRDefault="002E54E8">
            <w:pPr>
              <w:pStyle w:val="NormalArial"/>
            </w:pPr>
            <w:r w:rsidRPr="002E54E8">
              <w:t>512-248-6998</w:t>
            </w:r>
            <w:r>
              <w:t xml:space="preserve"> / </w:t>
            </w:r>
            <w:r w:rsidR="00BD4DB6" w:rsidRPr="00BD4DB6">
              <w:t>512</w:t>
            </w:r>
            <w:r w:rsidR="00BD4DB6">
              <w:t>-</w:t>
            </w:r>
            <w:r w:rsidR="00BD4DB6" w:rsidRPr="00BD4DB6">
              <w:t>248</w:t>
            </w:r>
            <w:r w:rsidR="00BD4DB6">
              <w:t>-</w:t>
            </w:r>
            <w:r w:rsidR="00BD4DB6" w:rsidRPr="00BD4DB6">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88D733F" w:rsidR="009A3772" w:rsidRDefault="00C5048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A83596" w:rsidR="009A3772" w:rsidRPr="00D56D61" w:rsidRDefault="00C504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E870048" w:rsidR="009A3772" w:rsidRPr="00D56D61" w:rsidRDefault="003B74B8">
            <w:pPr>
              <w:pStyle w:val="NormalArial"/>
            </w:pPr>
            <w:hyperlink r:id="rId26" w:history="1">
              <w:r w:rsidR="00C5048E" w:rsidRPr="005B4B5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58EA4EB" w:rsidR="009A3772" w:rsidRDefault="00C5048E">
            <w:pPr>
              <w:pStyle w:val="NormalArial"/>
            </w:pPr>
            <w:r>
              <w:t>512-248-6464</w:t>
            </w:r>
          </w:p>
        </w:tc>
      </w:tr>
    </w:tbl>
    <w:p w14:paraId="5AC48F29" w14:textId="77777777" w:rsidR="00CD3D44" w:rsidRDefault="00CD3D44" w:rsidP="00CD3D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3D44" w14:paraId="55B04AB6" w14:textId="77777777" w:rsidTr="00211F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B4F1E2" w14:textId="77777777" w:rsidR="00CD3D44" w:rsidRDefault="00CD3D44" w:rsidP="00211F7A">
            <w:pPr>
              <w:pStyle w:val="NormalArial"/>
              <w:ind w:hanging="2"/>
              <w:jc w:val="center"/>
              <w:rPr>
                <w:b/>
              </w:rPr>
            </w:pPr>
            <w:r>
              <w:rPr>
                <w:b/>
              </w:rPr>
              <w:t>Comments Received</w:t>
            </w:r>
          </w:p>
        </w:tc>
      </w:tr>
      <w:tr w:rsidR="00CD3D44" w14:paraId="5511FBEB" w14:textId="77777777" w:rsidTr="00211F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2EF943" w14:textId="77777777" w:rsidR="00CD3D44" w:rsidRDefault="00CD3D44" w:rsidP="00211F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1D74AE" w14:textId="77777777" w:rsidR="00CD3D44" w:rsidRDefault="00CD3D44" w:rsidP="00211F7A">
            <w:pPr>
              <w:pStyle w:val="NormalArial"/>
              <w:ind w:hanging="2"/>
              <w:rPr>
                <w:b/>
              </w:rPr>
            </w:pPr>
            <w:r>
              <w:rPr>
                <w:b/>
              </w:rPr>
              <w:t>Comment Summary</w:t>
            </w:r>
          </w:p>
        </w:tc>
      </w:tr>
      <w:tr w:rsidR="00CD3D44" w14:paraId="24805FAD" w14:textId="77777777" w:rsidTr="00211F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FA55DE" w14:textId="124DEB49" w:rsidR="00CD3D44" w:rsidRDefault="00CD3D44" w:rsidP="00211F7A">
            <w:pPr>
              <w:pStyle w:val="Header"/>
              <w:rPr>
                <w:b w:val="0"/>
                <w:bCs w:val="0"/>
              </w:rPr>
            </w:pPr>
            <w:r>
              <w:rPr>
                <w:b w:val="0"/>
                <w:bCs w:val="0"/>
              </w:rPr>
              <w:t>ERCOT 090524</w:t>
            </w:r>
          </w:p>
        </w:tc>
        <w:tc>
          <w:tcPr>
            <w:tcW w:w="7560" w:type="dxa"/>
            <w:tcBorders>
              <w:top w:val="single" w:sz="4" w:space="0" w:color="auto"/>
              <w:left w:val="single" w:sz="4" w:space="0" w:color="auto"/>
              <w:bottom w:val="single" w:sz="4" w:space="0" w:color="auto"/>
              <w:right w:val="single" w:sz="4" w:space="0" w:color="auto"/>
            </w:tcBorders>
            <w:vAlign w:val="center"/>
          </w:tcPr>
          <w:p w14:paraId="77BCE3E9" w14:textId="243D8586" w:rsidR="00CD3D44" w:rsidRDefault="00CD3D44" w:rsidP="00211F7A">
            <w:pPr>
              <w:pStyle w:val="NormalArial"/>
              <w:spacing w:before="120" w:after="120"/>
              <w:ind w:hanging="2"/>
            </w:pPr>
            <w:r>
              <w:t>Proposed additional revisions to address two gaps identified during the development of business requirements for RTC</w:t>
            </w:r>
          </w:p>
        </w:tc>
      </w:tr>
    </w:tbl>
    <w:p w14:paraId="6567F0A0" w14:textId="77777777" w:rsidR="007D6D2D" w:rsidRDefault="007D6D2D" w:rsidP="007D6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D6D2D" w14:paraId="5C7BAC33" w14:textId="77777777" w:rsidTr="00BF48B1">
        <w:trPr>
          <w:trHeight w:val="350"/>
        </w:trPr>
        <w:tc>
          <w:tcPr>
            <w:tcW w:w="10440" w:type="dxa"/>
            <w:tcBorders>
              <w:bottom w:val="single" w:sz="4" w:space="0" w:color="auto"/>
            </w:tcBorders>
            <w:shd w:val="clear" w:color="auto" w:fill="FFFFFF"/>
            <w:vAlign w:val="center"/>
          </w:tcPr>
          <w:p w14:paraId="5F87169F" w14:textId="77777777" w:rsidR="007D6D2D" w:rsidRDefault="007D6D2D" w:rsidP="00BF48B1">
            <w:pPr>
              <w:pStyle w:val="Header"/>
              <w:jc w:val="center"/>
            </w:pPr>
            <w:r>
              <w:t>Market Rules Notes</w:t>
            </w:r>
          </w:p>
        </w:tc>
      </w:tr>
    </w:tbl>
    <w:p w14:paraId="2B13C115" w14:textId="77777777" w:rsidR="006161AD" w:rsidRPr="00D476E3" w:rsidRDefault="006161AD" w:rsidP="006161AD">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2FE3180D" w14:textId="77777777" w:rsidR="006161AD" w:rsidRPr="00D476E3" w:rsidRDefault="006161AD" w:rsidP="006161AD">
      <w:pPr>
        <w:numPr>
          <w:ilvl w:val="0"/>
          <w:numId w:val="41"/>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1DB04BF0" w14:textId="77777777" w:rsidR="00AC7568" w:rsidRDefault="00AC7568" w:rsidP="006161AD">
      <w:pPr>
        <w:numPr>
          <w:ilvl w:val="1"/>
          <w:numId w:val="41"/>
        </w:numPr>
        <w:rPr>
          <w:rFonts w:ascii="Arial" w:hAnsi="Arial" w:cs="Arial"/>
        </w:rPr>
      </w:pPr>
      <w:r>
        <w:rPr>
          <w:rFonts w:ascii="Arial" w:hAnsi="Arial" w:cs="Arial"/>
        </w:rPr>
        <w:t>Section 3.2.5</w:t>
      </w:r>
    </w:p>
    <w:p w14:paraId="361E77E6" w14:textId="20D16F87" w:rsidR="006161AD" w:rsidRPr="00D476E3" w:rsidRDefault="006161AD" w:rsidP="006161AD">
      <w:pPr>
        <w:numPr>
          <w:ilvl w:val="1"/>
          <w:numId w:val="41"/>
        </w:numPr>
        <w:rPr>
          <w:rFonts w:ascii="Arial" w:hAnsi="Arial" w:cs="Arial"/>
        </w:rPr>
      </w:pPr>
      <w:r w:rsidRPr="00D476E3">
        <w:rPr>
          <w:rFonts w:ascii="Arial" w:hAnsi="Arial" w:cs="Arial"/>
        </w:rPr>
        <w:t>Section 4.4.9.3.1</w:t>
      </w:r>
    </w:p>
    <w:p w14:paraId="49EA8FD7" w14:textId="77777777" w:rsidR="006161AD" w:rsidRPr="00D476E3" w:rsidRDefault="006161AD" w:rsidP="006161AD">
      <w:pPr>
        <w:numPr>
          <w:ilvl w:val="1"/>
          <w:numId w:val="41"/>
        </w:numPr>
        <w:rPr>
          <w:rFonts w:ascii="Arial" w:hAnsi="Arial" w:cs="Arial"/>
        </w:rPr>
      </w:pPr>
      <w:r w:rsidRPr="00D476E3">
        <w:rPr>
          <w:rFonts w:ascii="Arial" w:hAnsi="Arial" w:cs="Arial"/>
        </w:rPr>
        <w:t>Section 4.4.9.4.1</w:t>
      </w:r>
    </w:p>
    <w:p w14:paraId="469D0A6A" w14:textId="77777777" w:rsidR="006161AD" w:rsidRPr="00D476E3" w:rsidRDefault="006161AD" w:rsidP="006161AD">
      <w:pPr>
        <w:numPr>
          <w:ilvl w:val="1"/>
          <w:numId w:val="41"/>
        </w:numPr>
        <w:spacing w:after="120"/>
        <w:rPr>
          <w:rFonts w:ascii="Arial" w:hAnsi="Arial" w:cs="Arial"/>
        </w:rPr>
      </w:pPr>
      <w:r w:rsidRPr="00D476E3">
        <w:rPr>
          <w:rFonts w:ascii="Arial" w:hAnsi="Arial" w:cs="Arial"/>
        </w:rPr>
        <w:t>Section 6.6.5.6</w:t>
      </w:r>
    </w:p>
    <w:p w14:paraId="3DCD03A2" w14:textId="49536984" w:rsidR="001F39A1" w:rsidRDefault="001F39A1" w:rsidP="001F39A1">
      <w:pPr>
        <w:numPr>
          <w:ilvl w:val="0"/>
          <w:numId w:val="41"/>
        </w:numPr>
        <w:rPr>
          <w:rFonts w:ascii="Arial" w:hAnsi="Arial" w:cs="Arial"/>
        </w:rPr>
      </w:pPr>
      <w:r>
        <w:rPr>
          <w:rFonts w:ascii="Arial" w:hAnsi="Arial" w:cs="Arial"/>
        </w:rPr>
        <w:t xml:space="preserve">NPRR1216, </w:t>
      </w:r>
      <w:r w:rsidRPr="007D6D2D">
        <w:rPr>
          <w:rFonts w:ascii="Arial" w:hAnsi="Arial" w:cs="Arial"/>
        </w:rPr>
        <w:t>Implementation of Emergency Pricing Program</w:t>
      </w:r>
      <w:r>
        <w:rPr>
          <w:rFonts w:ascii="Arial" w:hAnsi="Arial" w:cs="Arial"/>
        </w:rPr>
        <w:t xml:space="preserve"> (incorporated 10/1/24)</w:t>
      </w:r>
    </w:p>
    <w:p w14:paraId="7D11306B" w14:textId="77777777" w:rsidR="001F39A1" w:rsidRDefault="001F39A1" w:rsidP="001F39A1">
      <w:pPr>
        <w:numPr>
          <w:ilvl w:val="1"/>
          <w:numId w:val="41"/>
        </w:numPr>
        <w:spacing w:after="120"/>
        <w:rPr>
          <w:rFonts w:ascii="Arial" w:hAnsi="Arial" w:cs="Arial"/>
        </w:rPr>
      </w:pPr>
      <w:r>
        <w:rPr>
          <w:rFonts w:ascii="Arial" w:hAnsi="Arial" w:cs="Arial"/>
        </w:rPr>
        <w:t>Section 4.4.12</w:t>
      </w:r>
    </w:p>
    <w:p w14:paraId="66FBEB85" w14:textId="77777777" w:rsidR="007D6D2D" w:rsidRDefault="007D6D2D" w:rsidP="007D6D2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9872E6C" w14:textId="2A9CFF9B" w:rsidR="007D6D2D" w:rsidRDefault="007D6D2D" w:rsidP="007D6D2D">
      <w:pPr>
        <w:numPr>
          <w:ilvl w:val="0"/>
          <w:numId w:val="28"/>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FC06C16" w14:textId="77777777" w:rsidR="00440C78" w:rsidRDefault="00440C78" w:rsidP="00EE0956">
      <w:pPr>
        <w:numPr>
          <w:ilvl w:val="1"/>
          <w:numId w:val="28"/>
        </w:numPr>
        <w:rPr>
          <w:rFonts w:ascii="Arial" w:hAnsi="Arial" w:cs="Arial"/>
        </w:rPr>
      </w:pPr>
      <w:r>
        <w:rPr>
          <w:rFonts w:ascii="Arial" w:hAnsi="Arial" w:cs="Arial"/>
        </w:rPr>
        <w:t>Section 3.2.5</w:t>
      </w:r>
    </w:p>
    <w:p w14:paraId="66203B1B" w14:textId="7FFEDF10" w:rsidR="009A3772" w:rsidRDefault="007D6D2D" w:rsidP="00EE0956">
      <w:pPr>
        <w:numPr>
          <w:ilvl w:val="1"/>
          <w:numId w:val="28"/>
        </w:numPr>
        <w:rPr>
          <w:rFonts w:ascii="Arial" w:hAnsi="Arial" w:cs="Arial"/>
        </w:rPr>
      </w:pPr>
      <w:r>
        <w:rPr>
          <w:rFonts w:ascii="Arial" w:hAnsi="Arial" w:cs="Arial"/>
        </w:rPr>
        <w:t>Section 4.4.7.2</w:t>
      </w:r>
    </w:p>
    <w:p w14:paraId="6F1AB7CF" w14:textId="1ECBAE24" w:rsidR="00EE0956" w:rsidRDefault="00EE0956" w:rsidP="00EE0956">
      <w:pPr>
        <w:numPr>
          <w:ilvl w:val="1"/>
          <w:numId w:val="28"/>
        </w:numPr>
        <w:rPr>
          <w:rFonts w:ascii="Arial" w:hAnsi="Arial" w:cs="Arial"/>
        </w:rPr>
      </w:pPr>
      <w:r>
        <w:rPr>
          <w:rFonts w:ascii="Arial" w:hAnsi="Arial" w:cs="Arial"/>
        </w:rPr>
        <w:t>Section 6.5.7.3.1</w:t>
      </w:r>
    </w:p>
    <w:p w14:paraId="0475D661" w14:textId="0DFDD388" w:rsidR="00EE0956" w:rsidRDefault="00EE0956" w:rsidP="00EE0956">
      <w:pPr>
        <w:numPr>
          <w:ilvl w:val="1"/>
          <w:numId w:val="28"/>
        </w:numPr>
        <w:rPr>
          <w:rFonts w:ascii="Arial" w:hAnsi="Arial" w:cs="Arial"/>
        </w:rPr>
      </w:pPr>
      <w:r>
        <w:rPr>
          <w:rFonts w:ascii="Arial" w:hAnsi="Arial" w:cs="Arial"/>
        </w:rPr>
        <w:t>Section 6.6.5.6</w:t>
      </w:r>
    </w:p>
    <w:p w14:paraId="2F6765D1" w14:textId="1E9999FF" w:rsidR="00EE0956" w:rsidRDefault="00EE0956" w:rsidP="00EE0956">
      <w:pPr>
        <w:numPr>
          <w:ilvl w:val="1"/>
          <w:numId w:val="28"/>
        </w:numPr>
        <w:rPr>
          <w:rFonts w:ascii="Arial" w:hAnsi="Arial" w:cs="Arial"/>
        </w:rPr>
      </w:pPr>
      <w:r>
        <w:rPr>
          <w:rFonts w:ascii="Arial" w:hAnsi="Arial" w:cs="Arial"/>
        </w:rPr>
        <w:t>Section 7.9.3.1</w:t>
      </w:r>
    </w:p>
    <w:p w14:paraId="20305DD2" w14:textId="08FC243A" w:rsidR="00EE0956" w:rsidRDefault="00EE0956" w:rsidP="007D6D2D">
      <w:pPr>
        <w:numPr>
          <w:ilvl w:val="1"/>
          <w:numId w:val="28"/>
        </w:numPr>
        <w:spacing w:after="120"/>
        <w:rPr>
          <w:rFonts w:ascii="Arial" w:hAnsi="Arial" w:cs="Arial"/>
        </w:rPr>
      </w:pPr>
      <w:r>
        <w:rPr>
          <w:rFonts w:ascii="Arial" w:hAnsi="Arial" w:cs="Arial"/>
        </w:rPr>
        <w:lastRenderedPageBreak/>
        <w:t>Section 9.14.10</w:t>
      </w:r>
    </w:p>
    <w:p w14:paraId="43A454DB" w14:textId="67517259" w:rsidR="00EE0956" w:rsidRDefault="00EE0956" w:rsidP="00EE0956">
      <w:pPr>
        <w:numPr>
          <w:ilvl w:val="0"/>
          <w:numId w:val="28"/>
        </w:numPr>
        <w:rPr>
          <w:rFonts w:ascii="Arial" w:hAnsi="Arial" w:cs="Arial"/>
        </w:rPr>
      </w:pPr>
      <w:r>
        <w:rPr>
          <w:rFonts w:ascii="Arial" w:hAnsi="Arial" w:cs="Arial"/>
        </w:rPr>
        <w:t xml:space="preserve">NPRR1214, </w:t>
      </w:r>
      <w:r w:rsidRPr="00EE0956">
        <w:rPr>
          <w:rFonts w:ascii="Arial" w:hAnsi="Arial" w:cs="Arial"/>
        </w:rPr>
        <w:t>Reliability Deployment Price Adder Fix to Provide Locational Price Signals, Reduce Uplift and Risk</w:t>
      </w:r>
    </w:p>
    <w:p w14:paraId="1258213D" w14:textId="3E84A1A8" w:rsidR="00EE0956" w:rsidRDefault="00EE0956" w:rsidP="00EE0956">
      <w:pPr>
        <w:numPr>
          <w:ilvl w:val="1"/>
          <w:numId w:val="28"/>
        </w:numPr>
        <w:spacing w:after="120"/>
        <w:rPr>
          <w:rFonts w:ascii="Arial" w:hAnsi="Arial" w:cs="Arial"/>
        </w:rPr>
      </w:pPr>
      <w:r>
        <w:rPr>
          <w:rFonts w:ascii="Arial" w:hAnsi="Arial" w:cs="Arial"/>
        </w:rPr>
        <w:t>Section 6.5.7.3.1</w:t>
      </w:r>
    </w:p>
    <w:p w14:paraId="2CD4C930" w14:textId="2EE29E8A" w:rsidR="007D6D2D" w:rsidRDefault="007D6D2D" w:rsidP="007D6D2D">
      <w:pPr>
        <w:numPr>
          <w:ilvl w:val="0"/>
          <w:numId w:val="28"/>
        </w:numPr>
        <w:rPr>
          <w:rFonts w:ascii="Arial" w:hAnsi="Arial" w:cs="Arial"/>
        </w:rPr>
      </w:pPr>
      <w:r>
        <w:rPr>
          <w:rFonts w:ascii="Arial" w:hAnsi="Arial" w:cs="Arial"/>
        </w:rPr>
        <w:t xml:space="preserve">NPRR1235, </w:t>
      </w:r>
      <w:r w:rsidRPr="007D6D2D">
        <w:rPr>
          <w:rFonts w:ascii="Arial" w:hAnsi="Arial" w:cs="Arial"/>
        </w:rPr>
        <w:t>Dispatchable Reliability Reserve Service as a Stand-Alone Ancillary Service</w:t>
      </w:r>
    </w:p>
    <w:p w14:paraId="07BB05A9" w14:textId="19F20CCB" w:rsidR="007D6D2D" w:rsidRDefault="007D6D2D" w:rsidP="007D6D2D">
      <w:pPr>
        <w:numPr>
          <w:ilvl w:val="1"/>
          <w:numId w:val="28"/>
        </w:numPr>
        <w:rPr>
          <w:rFonts w:ascii="Arial" w:hAnsi="Arial" w:cs="Arial"/>
        </w:rPr>
      </w:pPr>
      <w:r>
        <w:rPr>
          <w:rFonts w:ascii="Arial" w:hAnsi="Arial" w:cs="Arial"/>
        </w:rPr>
        <w:t>Section 4.4.7.2</w:t>
      </w:r>
    </w:p>
    <w:p w14:paraId="10511CA5" w14:textId="55559E59" w:rsidR="007D6D2D" w:rsidRDefault="007D6D2D" w:rsidP="00EE0956">
      <w:pPr>
        <w:numPr>
          <w:ilvl w:val="1"/>
          <w:numId w:val="28"/>
        </w:numPr>
        <w:rPr>
          <w:rFonts w:ascii="Arial" w:hAnsi="Arial" w:cs="Arial"/>
        </w:rPr>
      </w:pPr>
      <w:r>
        <w:rPr>
          <w:rFonts w:ascii="Arial" w:hAnsi="Arial" w:cs="Arial"/>
        </w:rPr>
        <w:t>Section 4.4.12</w:t>
      </w:r>
    </w:p>
    <w:p w14:paraId="25794C18" w14:textId="48841BCB" w:rsidR="00EE0956" w:rsidRDefault="00EE0956" w:rsidP="00EE0956">
      <w:pPr>
        <w:numPr>
          <w:ilvl w:val="1"/>
          <w:numId w:val="28"/>
        </w:numPr>
        <w:rPr>
          <w:rFonts w:ascii="Arial" w:hAnsi="Arial" w:cs="Arial"/>
        </w:rPr>
      </w:pPr>
      <w:r>
        <w:rPr>
          <w:rFonts w:ascii="Arial" w:hAnsi="Arial" w:cs="Arial"/>
        </w:rPr>
        <w:t>Section 5.5.2</w:t>
      </w:r>
    </w:p>
    <w:p w14:paraId="27D5B900" w14:textId="68553191" w:rsidR="00EE0956" w:rsidRDefault="00EE0956" w:rsidP="0059162D">
      <w:pPr>
        <w:numPr>
          <w:ilvl w:val="1"/>
          <w:numId w:val="28"/>
        </w:numPr>
        <w:rPr>
          <w:rFonts w:ascii="Arial" w:hAnsi="Arial" w:cs="Arial"/>
        </w:rPr>
      </w:pPr>
      <w:r>
        <w:rPr>
          <w:rFonts w:ascii="Arial" w:hAnsi="Arial" w:cs="Arial"/>
        </w:rPr>
        <w:t>Section 6.5.7.3.1</w:t>
      </w:r>
    </w:p>
    <w:p w14:paraId="316D9776" w14:textId="2423171D" w:rsidR="00EE0956" w:rsidRDefault="00EE0956" w:rsidP="007D6D2D">
      <w:pPr>
        <w:numPr>
          <w:ilvl w:val="1"/>
          <w:numId w:val="28"/>
        </w:numPr>
        <w:spacing w:after="120"/>
        <w:rPr>
          <w:rFonts w:ascii="Arial" w:hAnsi="Arial" w:cs="Arial"/>
        </w:rPr>
      </w:pPr>
      <w:r>
        <w:rPr>
          <w:rFonts w:ascii="Arial" w:hAnsi="Arial" w:cs="Arial"/>
        </w:rPr>
        <w:t>Section 9.14.10</w:t>
      </w:r>
    </w:p>
    <w:p w14:paraId="0D2F2973" w14:textId="05C50F2C" w:rsidR="00EE0956" w:rsidRDefault="00EE0956" w:rsidP="00EE0956">
      <w:pPr>
        <w:numPr>
          <w:ilvl w:val="0"/>
          <w:numId w:val="28"/>
        </w:numPr>
        <w:rPr>
          <w:rFonts w:ascii="Arial" w:hAnsi="Arial" w:cs="Arial"/>
        </w:rPr>
      </w:pPr>
      <w:r>
        <w:rPr>
          <w:rFonts w:ascii="Arial" w:hAnsi="Arial" w:cs="Arial"/>
        </w:rPr>
        <w:t xml:space="preserve">NPRR1238, </w:t>
      </w:r>
      <w:r w:rsidRPr="00EE0956">
        <w:rPr>
          <w:rFonts w:ascii="Arial" w:hAnsi="Arial" w:cs="Arial"/>
        </w:rPr>
        <w:t>Voluntary Registration of Loads with Curtailable Load Capabilities</w:t>
      </w:r>
    </w:p>
    <w:p w14:paraId="6555E94E" w14:textId="77777777" w:rsidR="00EE0956" w:rsidRDefault="00EE0956" w:rsidP="00EE0956">
      <w:pPr>
        <w:numPr>
          <w:ilvl w:val="1"/>
          <w:numId w:val="28"/>
        </w:numPr>
        <w:spacing w:after="120"/>
        <w:rPr>
          <w:rFonts w:ascii="Arial" w:hAnsi="Arial" w:cs="Arial"/>
        </w:rPr>
      </w:pPr>
      <w:r>
        <w:rPr>
          <w:rFonts w:ascii="Arial" w:hAnsi="Arial" w:cs="Arial"/>
        </w:rPr>
        <w:t>Section 6.5.7.3.1</w:t>
      </w:r>
    </w:p>
    <w:p w14:paraId="30BC4DAE" w14:textId="63098F8F" w:rsidR="007D6D2D" w:rsidRDefault="007D6D2D" w:rsidP="007D6D2D">
      <w:pPr>
        <w:numPr>
          <w:ilvl w:val="0"/>
          <w:numId w:val="28"/>
        </w:numPr>
        <w:rPr>
          <w:rFonts w:ascii="Arial" w:hAnsi="Arial" w:cs="Arial"/>
        </w:rPr>
      </w:pPr>
      <w:r>
        <w:rPr>
          <w:rFonts w:ascii="Arial" w:hAnsi="Arial" w:cs="Arial"/>
        </w:rPr>
        <w:t xml:space="preserve">NPRR1239, </w:t>
      </w:r>
      <w:r w:rsidRPr="007D6D2D">
        <w:rPr>
          <w:rFonts w:ascii="Arial" w:hAnsi="Arial" w:cs="Arial"/>
        </w:rPr>
        <w:t>Access to Market Information</w:t>
      </w:r>
    </w:p>
    <w:p w14:paraId="7EDE49A5" w14:textId="2554B041" w:rsidR="007D6D2D" w:rsidRDefault="007D6D2D" w:rsidP="00EE0956">
      <w:pPr>
        <w:numPr>
          <w:ilvl w:val="1"/>
          <w:numId w:val="28"/>
        </w:numPr>
        <w:rPr>
          <w:rFonts w:ascii="Arial" w:hAnsi="Arial" w:cs="Arial"/>
        </w:rPr>
      </w:pPr>
      <w:r>
        <w:rPr>
          <w:rFonts w:ascii="Arial" w:hAnsi="Arial" w:cs="Arial"/>
        </w:rPr>
        <w:t>Section 4.4.9.4.1</w:t>
      </w:r>
    </w:p>
    <w:p w14:paraId="0331AB20" w14:textId="67325EE9" w:rsidR="00EE0956" w:rsidRDefault="00EE0956" w:rsidP="007D6D2D">
      <w:pPr>
        <w:numPr>
          <w:ilvl w:val="1"/>
          <w:numId w:val="28"/>
        </w:numPr>
        <w:spacing w:after="120"/>
        <w:rPr>
          <w:rFonts w:ascii="Arial" w:hAnsi="Arial" w:cs="Arial"/>
        </w:rPr>
      </w:pPr>
      <w:r>
        <w:rPr>
          <w:rFonts w:ascii="Arial" w:hAnsi="Arial" w:cs="Arial"/>
        </w:rPr>
        <w:t>Section 5.5.2</w:t>
      </w:r>
    </w:p>
    <w:p w14:paraId="2F7C6233" w14:textId="0A411DE9" w:rsidR="001F39A1" w:rsidRDefault="001F39A1" w:rsidP="001F39A1">
      <w:pPr>
        <w:numPr>
          <w:ilvl w:val="0"/>
          <w:numId w:val="28"/>
        </w:numPr>
        <w:rPr>
          <w:rFonts w:ascii="Arial" w:hAnsi="Arial" w:cs="Arial"/>
        </w:rPr>
      </w:pPr>
      <w:r>
        <w:rPr>
          <w:rFonts w:ascii="Arial" w:hAnsi="Arial" w:cs="Arial"/>
        </w:rPr>
        <w:t xml:space="preserve">NPRR1255, </w:t>
      </w:r>
      <w:r w:rsidRPr="001F39A1">
        <w:rPr>
          <w:rFonts w:ascii="Arial" w:hAnsi="Arial" w:cs="Arial"/>
        </w:rPr>
        <w:t>Introduction of Mitigation of ESRs</w:t>
      </w:r>
    </w:p>
    <w:p w14:paraId="56204824" w14:textId="6E953A91" w:rsidR="001F39A1" w:rsidRPr="00CD3D44" w:rsidRDefault="001F39A1" w:rsidP="001F39A1">
      <w:pPr>
        <w:numPr>
          <w:ilvl w:val="1"/>
          <w:numId w:val="28"/>
        </w:numPr>
        <w:spacing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0CC00E" w14:textId="77777777" w:rsidR="006161AD" w:rsidRPr="00D476E3" w:rsidRDefault="006161AD" w:rsidP="006161AD">
      <w:pPr>
        <w:keepNext/>
        <w:tabs>
          <w:tab w:val="left" w:pos="1080"/>
        </w:tabs>
        <w:spacing w:before="240" w:after="240"/>
        <w:ind w:left="1080" w:hanging="1080"/>
        <w:outlineLvl w:val="2"/>
        <w:rPr>
          <w:b/>
          <w:bCs/>
          <w:i/>
          <w:szCs w:val="20"/>
        </w:rPr>
      </w:pPr>
      <w:bookmarkStart w:id="2" w:name="_Toc400526097"/>
      <w:bookmarkStart w:id="3" w:name="_Toc405534415"/>
      <w:bookmarkStart w:id="4" w:name="_Toc406570428"/>
      <w:bookmarkStart w:id="5" w:name="_Toc410910580"/>
      <w:bookmarkStart w:id="6" w:name="_Toc411841008"/>
      <w:bookmarkStart w:id="7" w:name="_Toc422146970"/>
      <w:bookmarkStart w:id="8" w:name="_Toc433020566"/>
      <w:bookmarkStart w:id="9" w:name="_Toc437262007"/>
      <w:bookmarkStart w:id="10" w:name="_Toc478375179"/>
      <w:bookmarkStart w:id="11" w:name="_Toc160026565"/>
      <w:bookmarkStart w:id="12" w:name="_Toc92873918"/>
      <w:bookmarkStart w:id="13" w:name="_Toc142108889"/>
      <w:bookmarkStart w:id="14" w:name="_Toc142113737"/>
      <w:bookmarkStart w:id="15" w:name="_Toc402345562"/>
      <w:bookmarkStart w:id="16" w:name="_Toc405383845"/>
      <w:bookmarkStart w:id="17" w:name="_Toc405536947"/>
      <w:bookmarkStart w:id="18" w:name="_Toc440871734"/>
      <w:bookmarkStart w:id="19" w:name="_Toc135990604"/>
      <w:bookmarkStart w:id="20" w:name="_Toc135990636"/>
      <w:bookmarkStart w:id="21" w:name="_Toc141427851"/>
      <w:commentRangeStart w:id="22"/>
      <w:r w:rsidRPr="00D476E3">
        <w:rPr>
          <w:b/>
          <w:bCs/>
          <w:i/>
          <w:szCs w:val="20"/>
        </w:rPr>
        <w:t>3.2.5</w:t>
      </w:r>
      <w:commentRangeEnd w:id="22"/>
      <w:r w:rsidR="00440C78">
        <w:rPr>
          <w:rStyle w:val="CommentReference"/>
        </w:rPr>
        <w:commentReference w:id="22"/>
      </w:r>
      <w:r w:rsidRPr="00D476E3">
        <w:rPr>
          <w:b/>
          <w:bCs/>
          <w:i/>
          <w:szCs w:val="20"/>
        </w:rPr>
        <w:tab/>
        <w:t>Publication of Resource and Load Information</w:t>
      </w:r>
      <w:bookmarkEnd w:id="2"/>
      <w:bookmarkEnd w:id="3"/>
      <w:bookmarkEnd w:id="4"/>
      <w:bookmarkEnd w:id="5"/>
      <w:bookmarkEnd w:id="6"/>
      <w:bookmarkEnd w:id="7"/>
      <w:bookmarkEnd w:id="8"/>
      <w:bookmarkEnd w:id="9"/>
      <w:bookmarkEnd w:id="10"/>
      <w:bookmarkEnd w:id="11"/>
    </w:p>
    <w:p w14:paraId="453099AD" w14:textId="77777777" w:rsidR="006161AD" w:rsidRPr="00D476E3" w:rsidRDefault="006161AD" w:rsidP="006161AD">
      <w:pPr>
        <w:spacing w:after="240"/>
        <w:ind w:left="720" w:hanging="720"/>
        <w:rPr>
          <w:szCs w:val="20"/>
        </w:rPr>
      </w:pPr>
      <w:r w:rsidRPr="00D476E3">
        <w:rPr>
          <w:szCs w:val="20"/>
        </w:rPr>
        <w:t>(1)</w:t>
      </w:r>
      <w:r w:rsidRPr="00D476E3">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9CB4DE5" w14:textId="77777777" w:rsidTr="006F573E">
        <w:tc>
          <w:tcPr>
            <w:tcW w:w="9558" w:type="dxa"/>
            <w:tcBorders>
              <w:top w:val="single" w:sz="4" w:space="0" w:color="auto"/>
              <w:left w:val="single" w:sz="4" w:space="0" w:color="auto"/>
              <w:bottom w:val="single" w:sz="4" w:space="0" w:color="auto"/>
              <w:right w:val="single" w:sz="4" w:space="0" w:color="auto"/>
            </w:tcBorders>
            <w:shd w:val="clear" w:color="auto" w:fill="D9D9D9"/>
          </w:tcPr>
          <w:p w14:paraId="74844B59" w14:textId="77777777" w:rsidR="006161AD" w:rsidRPr="00D476E3" w:rsidRDefault="006161AD" w:rsidP="006F573E">
            <w:pPr>
              <w:spacing w:before="120" w:after="240"/>
              <w:rPr>
                <w:b/>
                <w:i/>
              </w:rPr>
            </w:pPr>
            <w:r w:rsidRPr="00D476E3">
              <w:rPr>
                <w:b/>
                <w:i/>
              </w:rPr>
              <w:t>[NPRR1007 and NPRR1014:  Replace applicable portions of paragraph (1) above with the following upon system implementation of the Real-Time Co-Optimization (RTC) project for NPRR1007; or upon system implementation for NPRR1014:]</w:t>
            </w:r>
          </w:p>
          <w:p w14:paraId="124B9CCE" w14:textId="77777777" w:rsidR="006161AD" w:rsidRPr="00D476E3" w:rsidRDefault="006161AD" w:rsidP="006F573E">
            <w:pPr>
              <w:spacing w:after="240"/>
              <w:ind w:left="720" w:hanging="720"/>
            </w:pPr>
            <w:r w:rsidRPr="00D476E3">
              <w:t>(1)</w:t>
            </w:r>
            <w:r w:rsidRPr="00D476E3">
              <w:tab/>
              <w:t xml:space="preserve">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w:t>
            </w:r>
            <w:r w:rsidRPr="00D476E3">
              <w:lastRenderedPageBreak/>
              <w:t>reveal any individual Market Participant’s Protected Information.  The information posted by ERCOT shall include:</w:t>
            </w:r>
          </w:p>
        </w:tc>
      </w:tr>
    </w:tbl>
    <w:p w14:paraId="077839D7" w14:textId="77777777" w:rsidR="006161AD" w:rsidRPr="00D476E3" w:rsidRDefault="006161AD" w:rsidP="006161AD">
      <w:pPr>
        <w:spacing w:before="240" w:after="240"/>
        <w:ind w:left="1440" w:hanging="720"/>
        <w:rPr>
          <w:szCs w:val="20"/>
        </w:rPr>
      </w:pPr>
      <w:r w:rsidRPr="00D476E3">
        <w:rPr>
          <w:szCs w:val="20"/>
        </w:rPr>
        <w:lastRenderedPageBreak/>
        <w:t>(a)</w:t>
      </w:r>
      <w:r w:rsidRPr="00D476E3">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A4F9319" w14:textId="77777777" w:rsidR="006161AD" w:rsidRPr="00D476E3" w:rsidRDefault="006161AD" w:rsidP="006161AD">
      <w:pPr>
        <w:spacing w:after="240"/>
        <w:ind w:left="1440" w:hanging="720"/>
        <w:rPr>
          <w:szCs w:val="20"/>
        </w:rPr>
      </w:pPr>
      <w:r w:rsidRPr="00D476E3">
        <w:rPr>
          <w:szCs w:val="20"/>
        </w:rPr>
        <w:t>(b)</w:t>
      </w:r>
      <w:r w:rsidRPr="00D476E3">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49CADD14" w14:textId="77777777" w:rsidR="006161AD" w:rsidRPr="00D476E3" w:rsidRDefault="006161AD" w:rsidP="006161AD">
      <w:pPr>
        <w:spacing w:after="240"/>
        <w:ind w:left="1440" w:hanging="720"/>
        <w:rPr>
          <w:szCs w:val="20"/>
        </w:rPr>
      </w:pPr>
      <w:r w:rsidRPr="00D476E3">
        <w:rPr>
          <w:szCs w:val="20"/>
        </w:rPr>
        <w:t>(c)</w:t>
      </w:r>
      <w:r w:rsidRPr="00D476E3">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60FAECEC"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902E8C" w14:textId="77777777" w:rsidR="006161AD" w:rsidRPr="00D476E3" w:rsidRDefault="006161AD" w:rsidP="006F573E">
            <w:pPr>
              <w:spacing w:before="120" w:after="240"/>
              <w:rPr>
                <w:b/>
                <w:i/>
              </w:rPr>
            </w:pPr>
            <w:r w:rsidRPr="00D476E3">
              <w:rPr>
                <w:b/>
                <w:i/>
              </w:rPr>
              <w:t xml:space="preserve">[NPRR1014:  Insert paragraph (d) below upon system implementation and renumber accordingly:] </w:t>
            </w:r>
          </w:p>
          <w:p w14:paraId="64566203" w14:textId="77777777" w:rsidR="006161AD" w:rsidRPr="00D476E3" w:rsidRDefault="006161AD" w:rsidP="006F573E">
            <w:pPr>
              <w:spacing w:after="240"/>
              <w:ind w:left="1440" w:hanging="720"/>
              <w:rPr>
                <w:szCs w:val="20"/>
              </w:rPr>
            </w:pPr>
            <w:r w:rsidRPr="00D476E3">
              <w:rPr>
                <w:szCs w:val="20"/>
              </w:rPr>
              <w:t>(d)</w:t>
            </w:r>
            <w:r w:rsidRPr="00D476E3">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155FFFCA" w14:textId="77777777" w:rsidR="006161AD" w:rsidRPr="00D476E3" w:rsidRDefault="006161AD" w:rsidP="006161AD">
      <w:pPr>
        <w:spacing w:before="240" w:after="240"/>
        <w:ind w:left="1440" w:hanging="720"/>
        <w:rPr>
          <w:szCs w:val="20"/>
        </w:rPr>
      </w:pPr>
      <w:r w:rsidRPr="00D476E3">
        <w:rPr>
          <w:szCs w:val="20"/>
        </w:rPr>
        <w:t>(d)</w:t>
      </w:r>
      <w:r w:rsidRPr="00D476E3">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717E68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EE4AAFF" w14:textId="77777777" w:rsidR="006161AD" w:rsidRPr="00D476E3" w:rsidRDefault="006161AD" w:rsidP="006F573E">
            <w:pPr>
              <w:spacing w:before="120" w:after="240"/>
              <w:rPr>
                <w:b/>
                <w:i/>
              </w:rPr>
            </w:pPr>
            <w:r w:rsidRPr="00D476E3">
              <w:rPr>
                <w:b/>
                <w:i/>
              </w:rPr>
              <w:lastRenderedPageBreak/>
              <w:t>[NPRR1014:  Replace paragraph (d) above with the following upon system implementation:]</w:t>
            </w:r>
          </w:p>
          <w:p w14:paraId="4580BE78" w14:textId="77777777" w:rsidR="006161AD" w:rsidRPr="00D476E3" w:rsidRDefault="006161AD" w:rsidP="006F573E">
            <w:pPr>
              <w:spacing w:after="240"/>
              <w:ind w:left="1440" w:hanging="720"/>
            </w:pPr>
            <w:r w:rsidRPr="00D476E3">
              <w:t>(e)</w:t>
            </w:r>
            <w:r w:rsidRPr="00D476E3">
              <w:tab/>
              <w:t>The sum of LSLs, sum of Output Schedules, and sum of HSLs for Generation Resources without Energy Offer Curves and ESRs without Energy Bid/Offer Curves;</w:t>
            </w:r>
          </w:p>
        </w:tc>
      </w:tr>
    </w:tbl>
    <w:p w14:paraId="6AF36FD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304539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181701FF" w14:textId="77777777" w:rsidR="006161AD" w:rsidRPr="00D476E3" w:rsidRDefault="006161AD" w:rsidP="006F573E">
            <w:pPr>
              <w:spacing w:before="120" w:after="240"/>
              <w:rPr>
                <w:b/>
                <w:i/>
              </w:rPr>
            </w:pPr>
            <w:r w:rsidRPr="00D476E3">
              <w:rPr>
                <w:b/>
                <w:i/>
              </w:rPr>
              <w:t>[NPRR1007 and NPRR1014:  Replace applicable portions of paragraph (e) above with the following upon system implementation of the Real-Time Co-Optimization (RTC) project for NPRR1007; or upon system implementation for NPRR1014:]</w:t>
            </w:r>
          </w:p>
          <w:p w14:paraId="45B45A98" w14:textId="77777777" w:rsidR="006161AD" w:rsidRPr="00D476E3" w:rsidRDefault="006161AD" w:rsidP="006F573E">
            <w:pPr>
              <w:spacing w:after="240"/>
              <w:ind w:left="1440" w:hanging="720"/>
            </w:pPr>
            <w:r w:rsidRPr="00D476E3">
              <w:t>(f)</w:t>
            </w:r>
            <w:r w:rsidRPr="00D476E3">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48075737" w14:textId="77777777" w:rsidR="006161AD" w:rsidRPr="00D476E3" w:rsidRDefault="006161AD" w:rsidP="006161AD">
      <w:pPr>
        <w:spacing w:before="240" w:after="240"/>
        <w:ind w:left="1440" w:hanging="720"/>
        <w:rPr>
          <w:szCs w:val="20"/>
        </w:rPr>
      </w:pPr>
      <w:r w:rsidRPr="00D476E3">
        <w:rPr>
          <w:szCs w:val="20"/>
        </w:rPr>
        <w:t>(f)</w:t>
      </w:r>
      <w:r w:rsidRPr="00D476E3">
        <w:rPr>
          <w:szCs w:val="20"/>
        </w:rPr>
        <w:tab/>
        <w:t>The sum of the telemetered Generation Resource net output used in SCED; and</w:t>
      </w:r>
    </w:p>
    <w:p w14:paraId="5CA9BBE2" w14:textId="77777777" w:rsidR="006161AD" w:rsidRPr="00D476E3" w:rsidRDefault="006161AD" w:rsidP="006161AD">
      <w:pPr>
        <w:spacing w:after="240"/>
        <w:ind w:left="1440" w:hanging="720"/>
        <w:rPr>
          <w:szCs w:val="20"/>
        </w:rPr>
      </w:pPr>
      <w:r w:rsidRPr="00D476E3">
        <w:rPr>
          <w:szCs w:val="20"/>
        </w:rPr>
        <w:t>(g)</w:t>
      </w:r>
      <w:r w:rsidRPr="00D476E3">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359B26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699C44F" w14:textId="77777777" w:rsidR="006161AD" w:rsidRPr="00D476E3" w:rsidRDefault="006161AD" w:rsidP="006F573E">
            <w:pPr>
              <w:spacing w:before="120" w:after="240"/>
              <w:rPr>
                <w:b/>
                <w:i/>
              </w:rPr>
            </w:pPr>
            <w:r w:rsidRPr="00D476E3">
              <w:rPr>
                <w:b/>
                <w:i/>
              </w:rPr>
              <w:t>[NPRR1014:  Replace paragraph (g) above with the following upon system implementation:]</w:t>
            </w:r>
          </w:p>
          <w:p w14:paraId="040D0A88" w14:textId="77777777" w:rsidR="006161AD" w:rsidRPr="00D476E3" w:rsidRDefault="006161AD" w:rsidP="006F573E">
            <w:pPr>
              <w:spacing w:after="240"/>
              <w:ind w:left="1440" w:hanging="720"/>
            </w:pPr>
            <w:r w:rsidRPr="00D476E3">
              <w:t>(h)</w:t>
            </w:r>
            <w:r w:rsidRPr="00D476E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D476E3">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231D5589"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BA7B0D"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7672CE1" w14:textId="77777777" w:rsidR="006161AD" w:rsidRPr="00D476E3" w:rsidRDefault="006161AD" w:rsidP="006F573E">
            <w:pPr>
              <w:spacing w:before="120" w:after="240"/>
              <w:rPr>
                <w:b/>
                <w:i/>
              </w:rPr>
            </w:pPr>
            <w:r w:rsidRPr="00D476E3">
              <w:rPr>
                <w:b/>
                <w:i/>
              </w:rPr>
              <w:t>[NPRR1007 and NPRR1014:  Insert applicable portions of paragraphs (i)-(k) below upon system implementation of the Real-Time Co-Optimization (RTC) project for NPRR1007; or upon system implementation for NPRR1014:]</w:t>
            </w:r>
          </w:p>
          <w:p w14:paraId="0C3191DA" w14:textId="77777777" w:rsidR="006161AD" w:rsidRPr="00D476E3" w:rsidRDefault="006161AD" w:rsidP="006F573E">
            <w:pPr>
              <w:spacing w:after="240"/>
              <w:ind w:left="1440" w:hanging="660"/>
            </w:pPr>
            <w:r w:rsidRPr="00D476E3">
              <w:t>(i)</w:t>
            </w:r>
            <w:r w:rsidRPr="00D476E3">
              <w:tab/>
            </w:r>
            <w:ins w:id="23" w:author="ERCOT 090524" w:date="2024-09-03T18:29:00Z">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w:t>
              </w:r>
            </w:ins>
            <w:ins w:id="24" w:author="ERCOT 090524" w:date="2024-09-03T18:30:00Z">
              <w:r w:rsidRPr="00D476E3">
                <w:t xml:space="preserve"> </w:t>
              </w:r>
            </w:ins>
            <w:ins w:id="25" w:author="ERCOT 090524" w:date="2024-09-03T18:29:00Z">
              <w:r w:rsidRPr="00D476E3">
                <w:t xml:space="preserve">(Non-Spin), ERCOT shall separately post aggregated offers from Resources that are SCED-dispatchable and those that are manually dispatched. </w:t>
              </w:r>
            </w:ins>
            <w:ins w:id="26" w:author="ERCOT 090524" w:date="2024-09-03T18:30:00Z">
              <w:r w:rsidRPr="00D476E3">
                <w:t xml:space="preserve"> </w:t>
              </w:r>
            </w:ins>
            <w:ins w:id="27" w:author="ERCOT 090524" w:date="2024-09-03T18:29:00Z">
              <w:r w:rsidRPr="00D476E3">
                <w:t>Linked Ancillary Service Offers will be included as non-linked Ancillary Service Offers</w:t>
              </w:r>
            </w:ins>
            <w:del w:id="28" w:author="ERCOT 090524" w:date="2024-09-03T18:30:00Z">
              <w:r w:rsidRPr="00D476E3" w:rsidDel="00823E02">
                <w:delTex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delText>
              </w:r>
            </w:del>
            <w:r w:rsidRPr="00D476E3">
              <w:t>;</w:t>
            </w:r>
          </w:p>
          <w:p w14:paraId="64B51110" w14:textId="77777777" w:rsidR="006161AD" w:rsidRPr="00D476E3" w:rsidRDefault="006161AD" w:rsidP="006F573E">
            <w:pPr>
              <w:spacing w:after="240"/>
              <w:ind w:left="1440" w:hanging="720"/>
            </w:pPr>
            <w:r w:rsidRPr="00D476E3">
              <w:t>(j)</w:t>
            </w:r>
            <w:r w:rsidRPr="00D476E3">
              <w:tab/>
              <w:t>The sum of the Base Points of ESRs in discharge mode; and</w:t>
            </w:r>
          </w:p>
          <w:p w14:paraId="115C8DD9" w14:textId="77777777" w:rsidR="006161AD" w:rsidRPr="00D476E3" w:rsidRDefault="006161AD" w:rsidP="006F573E">
            <w:pPr>
              <w:spacing w:after="240"/>
              <w:ind w:left="1440" w:hanging="720"/>
            </w:pPr>
            <w:r w:rsidRPr="00D476E3">
              <w:t>(k)</w:t>
            </w:r>
            <w:r w:rsidRPr="00D476E3">
              <w:tab/>
              <w:t>The sum of the Base Points of ESRs in charge mode.</w:t>
            </w:r>
          </w:p>
        </w:tc>
      </w:tr>
    </w:tbl>
    <w:p w14:paraId="5B0F648F" w14:textId="77777777" w:rsidR="006161AD" w:rsidRPr="00D476E3" w:rsidRDefault="006161AD" w:rsidP="006161AD">
      <w:pPr>
        <w:spacing w:before="240" w:after="240"/>
        <w:ind w:left="720" w:hanging="720"/>
        <w:rPr>
          <w:szCs w:val="20"/>
        </w:rPr>
      </w:pPr>
      <w:r w:rsidRPr="00D476E3">
        <w:rPr>
          <w:szCs w:val="20"/>
        </w:rPr>
        <w:t>(2)</w:t>
      </w:r>
      <w:r w:rsidRPr="00D476E3">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2EF750"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8919CAF" w14:textId="77777777" w:rsidR="006161AD" w:rsidRPr="00D476E3" w:rsidRDefault="006161AD" w:rsidP="006F573E">
            <w:pPr>
              <w:spacing w:before="120" w:after="240"/>
              <w:rPr>
                <w:b/>
                <w:i/>
              </w:rPr>
            </w:pPr>
            <w:r w:rsidRPr="00D476E3">
              <w:rPr>
                <w:b/>
                <w:i/>
              </w:rPr>
              <w:t>[NPRR1007 and NPRR1014:  Replace applicable portions of paragraph (2) above with the following upon system implementation of the Real-Time Co-Optimization (RTC) project for NPRR1007; or upon system implementation for NPRR1014:]</w:t>
            </w:r>
          </w:p>
          <w:p w14:paraId="0534E482" w14:textId="77777777" w:rsidR="006161AD" w:rsidRPr="00D476E3" w:rsidRDefault="006161AD" w:rsidP="006F573E">
            <w:pPr>
              <w:spacing w:after="240"/>
              <w:ind w:left="720" w:hanging="720"/>
            </w:pPr>
            <w:r w:rsidRPr="00D476E3">
              <w:t>(2)</w:t>
            </w:r>
            <w:r w:rsidRPr="00D476E3">
              <w:tab/>
              <w:t>Two days after the applicable Operating Day, ERCOT shall post on the ERCOT website for the ERCOT System the following information derived from each execution of SCED:</w:t>
            </w:r>
          </w:p>
        </w:tc>
      </w:tr>
    </w:tbl>
    <w:p w14:paraId="79D298B7" w14:textId="77777777" w:rsidR="006161AD" w:rsidRPr="00D476E3" w:rsidRDefault="006161AD" w:rsidP="006161AD">
      <w:pPr>
        <w:spacing w:before="240" w:after="240"/>
        <w:ind w:left="1440" w:hanging="720"/>
        <w:rPr>
          <w:szCs w:val="20"/>
        </w:rPr>
      </w:pPr>
      <w:r w:rsidRPr="00D476E3">
        <w:rPr>
          <w:szCs w:val="20"/>
        </w:rPr>
        <w:lastRenderedPageBreak/>
        <w:t>(a)</w:t>
      </w:r>
      <w:r w:rsidRPr="00D476E3">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03414A60"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1F39B0D3" w14:textId="77777777" w:rsidR="006161AD" w:rsidRPr="00D476E3" w:rsidRDefault="006161AD" w:rsidP="006F573E">
            <w:pPr>
              <w:spacing w:before="120" w:after="240"/>
              <w:rPr>
                <w:b/>
                <w:i/>
              </w:rPr>
            </w:pPr>
            <w:r w:rsidRPr="00D476E3">
              <w:rPr>
                <w:b/>
                <w:i/>
              </w:rPr>
              <w:t>[NPRR1000:  Delete paragraph (a) above upon system implementation and renumber accordingly.]</w:t>
            </w:r>
          </w:p>
        </w:tc>
      </w:tr>
    </w:tbl>
    <w:p w14:paraId="7ACEEF6E" w14:textId="77777777" w:rsidR="006161AD" w:rsidRPr="00D476E3" w:rsidRDefault="006161AD" w:rsidP="006161AD">
      <w:pPr>
        <w:spacing w:before="240" w:after="240"/>
        <w:ind w:left="1440" w:hanging="720"/>
        <w:rPr>
          <w:szCs w:val="20"/>
        </w:rPr>
      </w:pPr>
      <w:r w:rsidRPr="00D476E3">
        <w:rPr>
          <w:szCs w:val="20"/>
        </w:rPr>
        <w:t>(b)</w:t>
      </w:r>
      <w:r w:rsidRPr="00D476E3">
        <w:rPr>
          <w:szCs w:val="20"/>
        </w:rPr>
        <w:tab/>
        <w:t>The actual ERCOT Load as determined by subtracting the DC Tie Resource actual telemetry from the sum of the telemetered Generation Resource net output as used in SCED.</w:t>
      </w:r>
    </w:p>
    <w:p w14:paraId="6FC455C2" w14:textId="77777777" w:rsidR="006161AD" w:rsidRPr="00D476E3" w:rsidRDefault="006161AD" w:rsidP="006161AD">
      <w:pPr>
        <w:spacing w:after="240"/>
        <w:ind w:left="720" w:hanging="720"/>
        <w:rPr>
          <w:szCs w:val="20"/>
        </w:rPr>
      </w:pPr>
      <w:r w:rsidRPr="00D476E3">
        <w:rPr>
          <w:szCs w:val="20"/>
        </w:rPr>
        <w:t>(3)</w:t>
      </w:r>
      <w:r w:rsidRPr="00D476E3">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A1ADB8D" w14:textId="77777777" w:rsidR="006161AD" w:rsidRPr="00D476E3" w:rsidRDefault="006161AD" w:rsidP="006161AD">
      <w:pPr>
        <w:spacing w:after="240"/>
        <w:ind w:left="1440" w:hanging="720"/>
        <w:rPr>
          <w:szCs w:val="20"/>
        </w:rPr>
      </w:pPr>
      <w:r w:rsidRPr="00D476E3">
        <w:rPr>
          <w:szCs w:val="20"/>
        </w:rPr>
        <w:t>(a)</w:t>
      </w:r>
      <w:r w:rsidRPr="00D476E3">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5365959A" w14:textId="77777777" w:rsidR="006161AD" w:rsidRPr="00D476E3" w:rsidRDefault="006161AD" w:rsidP="006161AD">
      <w:pPr>
        <w:spacing w:after="240"/>
        <w:ind w:left="1440" w:hanging="720"/>
        <w:rPr>
          <w:szCs w:val="20"/>
        </w:rPr>
      </w:pPr>
      <w:r w:rsidRPr="00D476E3">
        <w:rPr>
          <w:szCs w:val="20"/>
        </w:rPr>
        <w:t>(b)</w:t>
      </w:r>
      <w:r w:rsidRPr="00D476E3">
        <w:rPr>
          <w:szCs w:val="20"/>
        </w:rPr>
        <w:tab/>
        <w:t>Aggregate minimum energy supply curves based on all Minimum-Energy Offers that are available to the DAM;</w:t>
      </w:r>
    </w:p>
    <w:p w14:paraId="7B290591" w14:textId="77777777" w:rsidR="006161AD" w:rsidRPr="00D476E3" w:rsidRDefault="006161AD" w:rsidP="006161AD">
      <w:pPr>
        <w:spacing w:after="240"/>
        <w:ind w:left="1440" w:hanging="720"/>
        <w:rPr>
          <w:szCs w:val="20"/>
        </w:rPr>
      </w:pPr>
      <w:r w:rsidRPr="00D476E3">
        <w:rPr>
          <w:szCs w:val="20"/>
        </w:rPr>
        <w:t>(c)</w:t>
      </w:r>
      <w:r w:rsidRPr="00D476E3">
        <w:rPr>
          <w:szCs w:val="20"/>
        </w:rPr>
        <w:tab/>
        <w:t>An aggregate energy Demand curve based on the DAM Energy Bid curves available to the DAM, not taking into consideration any physical limitations of the ERCOT System;</w:t>
      </w:r>
    </w:p>
    <w:p w14:paraId="6FC77699" w14:textId="77777777" w:rsidR="006161AD" w:rsidRPr="00D476E3" w:rsidRDefault="006161AD" w:rsidP="006161AD">
      <w:pPr>
        <w:spacing w:after="240"/>
        <w:ind w:left="1440" w:hanging="720"/>
        <w:rPr>
          <w:szCs w:val="20"/>
        </w:rPr>
      </w:pPr>
      <w:r w:rsidRPr="00D476E3">
        <w:rPr>
          <w:szCs w:val="20"/>
        </w:rPr>
        <w:t>(d)</w:t>
      </w:r>
      <w:r w:rsidRPr="00D476E3">
        <w:rPr>
          <w:szCs w:val="20"/>
        </w:rPr>
        <w:tab/>
        <w:t>The aggregate amount of cleared energy bids and offers including cleared Minimum-Energy Offer quantities;</w:t>
      </w:r>
    </w:p>
    <w:p w14:paraId="521DAD36" w14:textId="77777777" w:rsidR="006161AD" w:rsidRPr="00D476E3" w:rsidRDefault="006161AD" w:rsidP="006161AD">
      <w:pPr>
        <w:spacing w:after="240"/>
        <w:ind w:left="1440" w:hanging="720"/>
        <w:rPr>
          <w:szCs w:val="20"/>
        </w:rPr>
      </w:pPr>
      <w:bookmarkStart w:id="29" w:name="_Hlk135827987"/>
      <w:r w:rsidRPr="00D476E3">
        <w:rPr>
          <w:szCs w:val="20"/>
        </w:rPr>
        <w:t>(e)</w:t>
      </w:r>
      <w:r w:rsidRPr="00D476E3">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578AE488" w14:textId="77777777" w:rsidR="006161AD" w:rsidRPr="00D476E3" w:rsidRDefault="006161AD" w:rsidP="006161AD">
      <w:pPr>
        <w:spacing w:after="240"/>
        <w:ind w:left="1440" w:hanging="720"/>
        <w:rPr>
          <w:szCs w:val="20"/>
        </w:rPr>
      </w:pPr>
      <w:r w:rsidRPr="00D476E3">
        <w:rPr>
          <w:szCs w:val="20"/>
        </w:rPr>
        <w:t>(f)</w:t>
      </w:r>
      <w:r w:rsidRPr="00D476E3">
        <w:rPr>
          <w:szCs w:val="20"/>
        </w:rPr>
        <w:tab/>
        <w:t xml:space="preserve">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w:t>
      </w:r>
      <w:r w:rsidRPr="00D476E3">
        <w:rPr>
          <w:szCs w:val="20"/>
        </w:rPr>
        <w:lastRenderedPageBreak/>
        <w:t>Ancillary Service Quantities from Resources that are SCED-dispatchable and those that are manually dispatched;</w:t>
      </w:r>
    </w:p>
    <w:p w14:paraId="066E0F2D" w14:textId="77777777" w:rsidR="006161AD" w:rsidRPr="00D476E3" w:rsidRDefault="006161AD" w:rsidP="006161AD">
      <w:pPr>
        <w:spacing w:after="240"/>
        <w:ind w:left="1440" w:hanging="720"/>
        <w:rPr>
          <w:szCs w:val="20"/>
        </w:rPr>
      </w:pPr>
      <w:r w:rsidRPr="00D476E3">
        <w:rPr>
          <w:szCs w:val="20"/>
        </w:rPr>
        <w:t>(g)</w:t>
      </w:r>
      <w:r w:rsidRPr="00D476E3">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29"/>
    <w:p w14:paraId="4748D5B0" w14:textId="77777777" w:rsidR="006161AD" w:rsidRPr="00D476E3" w:rsidRDefault="006161AD" w:rsidP="006161AD">
      <w:pPr>
        <w:spacing w:after="240"/>
        <w:ind w:left="1440" w:hanging="720"/>
        <w:rPr>
          <w:szCs w:val="20"/>
        </w:rPr>
      </w:pPr>
      <w:r w:rsidRPr="00D476E3">
        <w:rPr>
          <w:szCs w:val="20"/>
        </w:rPr>
        <w:t>(h)</w:t>
      </w:r>
      <w:r w:rsidRPr="00D476E3">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3B30EA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503A9E73" w14:textId="77777777" w:rsidR="006161AD" w:rsidRPr="00D476E3" w:rsidRDefault="006161AD" w:rsidP="006F573E">
            <w:pPr>
              <w:spacing w:before="120" w:after="240"/>
              <w:rPr>
                <w:b/>
                <w:i/>
              </w:rPr>
            </w:pPr>
            <w:r w:rsidRPr="00D476E3">
              <w:rPr>
                <w:b/>
                <w:i/>
              </w:rPr>
              <w:t>[NPRR1007 and NPRR1014:  Replace applicable portions of paragraph (3) above with the following upon system implementation for NPRR1014; or upon system implementation of the Real-Time Co-Optimization (RTC) project for NPRR1007:]</w:t>
            </w:r>
          </w:p>
          <w:p w14:paraId="73DD6FA0" w14:textId="77777777" w:rsidR="006161AD" w:rsidRPr="00D476E3" w:rsidRDefault="006161AD" w:rsidP="006F573E">
            <w:pPr>
              <w:spacing w:after="240"/>
              <w:ind w:left="720" w:hanging="720"/>
            </w:pPr>
            <w:r w:rsidRPr="00D476E3">
              <w:t>(3)</w:t>
            </w:r>
            <w:r w:rsidRPr="00D476E3">
              <w:tab/>
              <w:t>Two days after the applicable Operating Day, ERCOT shall post on the ERCOT website the following information for the ERCOT System and, if applicable, for each Disclosure Area from the DAM for each hourly Settlement Interval:</w:t>
            </w:r>
          </w:p>
          <w:p w14:paraId="111042C4" w14:textId="77777777" w:rsidR="006161AD" w:rsidRPr="00D476E3" w:rsidRDefault="006161AD" w:rsidP="006F573E">
            <w:pPr>
              <w:spacing w:after="240"/>
              <w:ind w:left="1440" w:hanging="720"/>
            </w:pPr>
            <w:r w:rsidRPr="00D476E3">
              <w:t>(a)</w:t>
            </w:r>
            <w:r w:rsidRPr="00D476E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37DE1393" w14:textId="77777777" w:rsidR="006161AD" w:rsidRPr="00D476E3" w:rsidRDefault="006161AD" w:rsidP="006F573E">
            <w:pPr>
              <w:spacing w:after="240"/>
              <w:ind w:left="1440" w:hanging="720"/>
            </w:pPr>
            <w:r w:rsidRPr="00D476E3">
              <w:t>(b)</w:t>
            </w:r>
            <w:r w:rsidRPr="00D476E3">
              <w:tab/>
              <w:t>Aggregate minimum energy supply curves based on all Minimum-Energy Offers that are available to the DAM;</w:t>
            </w:r>
          </w:p>
          <w:p w14:paraId="5DA1B4FC" w14:textId="77777777" w:rsidR="006161AD" w:rsidRPr="00D476E3" w:rsidRDefault="006161AD" w:rsidP="006F573E">
            <w:pPr>
              <w:spacing w:after="240"/>
              <w:ind w:left="1440" w:hanging="720"/>
            </w:pPr>
            <w:r w:rsidRPr="00D476E3">
              <w:t>(c)</w:t>
            </w:r>
            <w:r w:rsidRPr="00D476E3">
              <w:tab/>
              <w:t>An aggregate energy Demand curve based on the DAM Energy Bid curves and including the bid portion of Energy Bid/Offer Curves available to the DAM, not taking into consideration any physical limitations of the ERCOT System;</w:t>
            </w:r>
          </w:p>
          <w:p w14:paraId="1FA9056F" w14:textId="77777777" w:rsidR="006161AD" w:rsidRPr="00D476E3" w:rsidRDefault="006161AD" w:rsidP="006F573E">
            <w:pPr>
              <w:spacing w:after="240"/>
              <w:ind w:left="1440" w:hanging="720"/>
            </w:pPr>
            <w:r w:rsidRPr="00D476E3">
              <w:t>(d)</w:t>
            </w:r>
            <w:r w:rsidRPr="00D476E3">
              <w:tab/>
              <w:t>The aggregate amount of cleared energy bids and offers including cleared Minimum-Energy Offer quantities;</w:t>
            </w:r>
          </w:p>
          <w:p w14:paraId="32423DA7" w14:textId="77777777" w:rsidR="006161AD" w:rsidRPr="00D476E3" w:rsidRDefault="006161AD" w:rsidP="006F573E">
            <w:pPr>
              <w:spacing w:after="240"/>
              <w:ind w:left="1440" w:hanging="720"/>
            </w:pPr>
            <w:r w:rsidRPr="00D476E3">
              <w:t>(e)</w:t>
            </w:r>
            <w:r w:rsidRPr="00D476E3">
              <w:tab/>
              <w:t>The aggregate Ancillary Service Offers (prices and quantities) in the DAM</w:t>
            </w:r>
            <w:del w:id="30" w:author="ERCOT 090524" w:date="2024-09-05T10:05:00Z">
              <w:r w:rsidRPr="00D476E3" w:rsidDel="00004AAF">
                <w:delText>,</w:delText>
              </w:r>
            </w:del>
            <w:r w:rsidRPr="00D476E3">
              <w:t xml:space="preserve"> for each type of Ancillary Service regardless of a Resource’s On-Line or Off-Line status and including Ancillary Service Only Offers.  For RRS, ERCOT shall separately post aggregated offers from Resources providing Primary Frequency Response (including Ancillary Service Only Offers), </w:t>
            </w:r>
            <w:del w:id="31" w:author="ERCOT 090524" w:date="2024-09-03T18:30:00Z">
              <w:r w:rsidRPr="00D476E3" w:rsidDel="00823E02">
                <w:delText>Fast Frequency Response (</w:delText>
              </w:r>
            </w:del>
            <w:r w:rsidRPr="00D476E3">
              <w:t>FFR</w:t>
            </w:r>
            <w:del w:id="32" w:author="ERCOT 090524" w:date="2024-09-03T18:30:00Z">
              <w:r w:rsidRPr="00D476E3" w:rsidDel="00823E02">
                <w:delText>)</w:delText>
              </w:r>
            </w:del>
            <w:r w:rsidRPr="00D476E3">
              <w:t xml:space="preserve">, and Load Resources controlled by high-set under-frequency relays.  For </w:t>
            </w:r>
            <w:del w:id="33" w:author="ERCOT 090524" w:date="2024-09-03T18:30:00Z">
              <w:r w:rsidRPr="00D476E3" w:rsidDel="00823E02">
                <w:delText>ERCOT Contingency Reserve Service (</w:delText>
              </w:r>
            </w:del>
            <w:r w:rsidRPr="00D476E3">
              <w:t>ECRS</w:t>
            </w:r>
            <w:del w:id="34" w:author="ERCOT 090524" w:date="2024-09-03T18:30:00Z">
              <w:r w:rsidRPr="00D476E3" w:rsidDel="00823E02">
                <w:delText>)</w:delText>
              </w:r>
            </w:del>
            <w:ins w:id="35" w:author="ERCOT 090524" w:date="2024-09-03T18:30:00Z">
              <w:r w:rsidRPr="00D476E3">
                <w:t xml:space="preserve"> and Non-Spin</w:t>
              </w:r>
            </w:ins>
            <w:r w:rsidRPr="00D476E3">
              <w:t xml:space="preserve">, ERCOT shall separately post aggregated offers from Resources that are SCED-dispatchable </w:t>
            </w:r>
            <w:r w:rsidRPr="00D476E3">
              <w:lastRenderedPageBreak/>
              <w:t>(including Ancillary Service Only Offers) and those that are manually dispatched.  Linked Ancillary Service Offers will be included as non-linked Ancillary Service Offers;</w:t>
            </w:r>
          </w:p>
          <w:p w14:paraId="324410B4" w14:textId="77777777" w:rsidR="006161AD" w:rsidRPr="00D476E3" w:rsidRDefault="006161AD" w:rsidP="006F573E">
            <w:pPr>
              <w:spacing w:after="240"/>
              <w:ind w:left="1440" w:hanging="720"/>
            </w:pPr>
            <w:r w:rsidRPr="00D476E3">
              <w:t>(f)</w:t>
            </w:r>
            <w:r w:rsidRPr="00D476E3">
              <w:tab/>
              <w:t>The aggregate Self-Arranged Ancillary Service Quantity</w:t>
            </w:r>
            <w:del w:id="36" w:author="ERCOT 090524" w:date="2024-09-05T10:07:00Z">
              <w:r w:rsidRPr="00D476E3" w:rsidDel="00004AAF">
                <w:delText>,</w:delText>
              </w:r>
            </w:del>
            <w:r w:rsidRPr="00D476E3">
              <w:t xml:space="preserve"> for each type of service</w:t>
            </w:r>
            <w:del w:id="37" w:author="ERCOT 090524" w:date="2024-09-05T10:06:00Z">
              <w:r w:rsidRPr="00D476E3" w:rsidDel="00004AAF">
                <w:delText>,</w:delText>
              </w:r>
            </w:del>
            <w:r w:rsidRPr="00D476E3">
              <w:t xml:space="preserve"> by hour.  For RRS, ERCOT shall separately post aggregated Self-Arranged Ancillary Service Quantities from Resources providing Primary Frequency Response, FFR, and Load Resources controlled by high-set under-frequency relays.  For ECRS</w:t>
            </w:r>
            <w:ins w:id="38" w:author="ERCOT 090524" w:date="2024-09-03T18:31:00Z">
              <w:r w:rsidRPr="00D476E3">
                <w:t xml:space="preserve"> and Non-Spin</w:t>
              </w:r>
            </w:ins>
            <w:r w:rsidRPr="00D476E3">
              <w:t>, ERCOT shall separately post aggregated Self-Arranged Ancillary Service Quantities from Resources that are SCED-dispatchable and those that are manually dispatched;</w:t>
            </w:r>
          </w:p>
          <w:p w14:paraId="7841857B" w14:textId="77777777" w:rsidR="006161AD" w:rsidRPr="00D476E3" w:rsidRDefault="006161AD" w:rsidP="006F573E">
            <w:pPr>
              <w:spacing w:after="240"/>
              <w:ind w:left="1440" w:hanging="720"/>
            </w:pPr>
            <w:r w:rsidRPr="00D476E3">
              <w:t>(g)</w:t>
            </w:r>
            <w:r w:rsidRPr="00D476E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ins w:id="39" w:author="ERCOT 090524" w:date="2024-09-03T18:31:00Z">
              <w:r w:rsidRPr="00D476E3">
                <w:t xml:space="preserve"> and Non-Spin</w:t>
              </w:r>
            </w:ins>
            <w:r w:rsidRPr="00D476E3">
              <w:t>, ERCOT shall separately post aggregated Ancillary Service Offers from Resources that are SCED-dispatchable (including Ancillary Service Only Offers) and those that are manually dispatched; and</w:t>
            </w:r>
          </w:p>
          <w:p w14:paraId="04AAB374" w14:textId="77777777" w:rsidR="006161AD" w:rsidRPr="00D476E3" w:rsidRDefault="006161AD" w:rsidP="006F573E">
            <w:pPr>
              <w:spacing w:after="240"/>
              <w:ind w:left="1440" w:hanging="720"/>
            </w:pPr>
            <w:r w:rsidRPr="00D476E3">
              <w:t>(h)</w:t>
            </w:r>
            <w:r w:rsidRPr="00D476E3">
              <w:tab/>
              <w:t>The aggregate Point-to-Point (PTP) Obligation bids (not-to-exceed price and quantities) for the ERCOT System and the aggregate PTP Obligation bids that sink in the Disclosure Area for each Disclosure Area.</w:t>
            </w:r>
          </w:p>
        </w:tc>
      </w:tr>
    </w:tbl>
    <w:p w14:paraId="27470320" w14:textId="77777777" w:rsidR="006161AD" w:rsidRPr="00D476E3" w:rsidRDefault="006161AD" w:rsidP="006161AD">
      <w:pPr>
        <w:spacing w:before="240" w:after="240"/>
        <w:ind w:left="720" w:hanging="720"/>
        <w:rPr>
          <w:szCs w:val="20"/>
        </w:rPr>
      </w:pPr>
      <w:r w:rsidRPr="00D476E3">
        <w:rPr>
          <w:szCs w:val="20"/>
        </w:rPr>
        <w:lastRenderedPageBreak/>
        <w:t>(4)</w:t>
      </w:r>
      <w:r w:rsidRPr="00D476E3">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37F5C30F"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6A4FBB43" w14:textId="77777777" w:rsidR="006161AD" w:rsidRPr="00D476E3" w:rsidRDefault="006161AD" w:rsidP="006F573E">
            <w:pPr>
              <w:spacing w:before="120" w:after="240"/>
              <w:rPr>
                <w:b/>
                <w:i/>
              </w:rPr>
            </w:pPr>
            <w:r w:rsidRPr="00D476E3">
              <w:rPr>
                <w:b/>
                <w:i/>
              </w:rPr>
              <w:t>[NPRR1007 and NPRR1014:  Replace applicable portions of paragraph (4) above with the following upon system implementation of the Real-Time Co-Optimization (RTC) project for NPRR1007; or upon system implementation for NPRR1014:]</w:t>
            </w:r>
          </w:p>
          <w:p w14:paraId="0FCFF4FA" w14:textId="77777777" w:rsidR="006161AD" w:rsidRPr="00D476E3" w:rsidRDefault="006161AD" w:rsidP="006F573E">
            <w:pPr>
              <w:spacing w:after="240"/>
              <w:ind w:left="720" w:hanging="720"/>
            </w:pPr>
            <w:r w:rsidRPr="00D476E3">
              <w:t>(4)</w:t>
            </w:r>
            <w:r w:rsidRPr="00D476E3">
              <w:tab/>
              <w:t>ERCOT shall post on the ERCOT website the following information for each Resource for each execution of SCED 60 days prior to the current Operating Day:</w:t>
            </w:r>
          </w:p>
        </w:tc>
      </w:tr>
    </w:tbl>
    <w:p w14:paraId="6A48DEAE" w14:textId="77777777" w:rsidR="006161AD" w:rsidRPr="00D476E3" w:rsidRDefault="006161AD" w:rsidP="006161AD">
      <w:pPr>
        <w:spacing w:before="240" w:after="120"/>
        <w:ind w:left="1440" w:hanging="720"/>
      </w:pPr>
      <w:r w:rsidRPr="00D476E3">
        <w:t>(a)</w:t>
      </w:r>
      <w:r w:rsidRPr="00D476E3">
        <w:tab/>
        <w:t>The Generation Resource name and the Generation Resource’s Energy Offer Curve (prices and quantities):</w:t>
      </w:r>
    </w:p>
    <w:p w14:paraId="089396F3" w14:textId="77777777" w:rsidR="006161AD" w:rsidRPr="00D476E3" w:rsidRDefault="006161AD" w:rsidP="006161AD">
      <w:pPr>
        <w:spacing w:after="240"/>
        <w:ind w:left="2160" w:hanging="720"/>
      </w:pPr>
      <w:r w:rsidRPr="00D476E3">
        <w:t>(i)</w:t>
      </w:r>
      <w:r w:rsidRPr="00D476E3">
        <w:tab/>
        <w:t>As submitted;</w:t>
      </w:r>
    </w:p>
    <w:p w14:paraId="2112A4AC" w14:textId="77777777" w:rsidR="006161AD" w:rsidRPr="00D476E3" w:rsidRDefault="006161AD" w:rsidP="006161AD">
      <w:pPr>
        <w:spacing w:after="240"/>
        <w:ind w:left="2160" w:hanging="720"/>
      </w:pPr>
      <w:r w:rsidRPr="00D476E3">
        <w:t>(ii)</w:t>
      </w:r>
      <w:r w:rsidRPr="00D476E3">
        <w:tab/>
        <w:t>As submitted and extended (or truncated) with proxy Energy Offer Curve logic by ERCOT to fit to the operational HSL and LSL values that are available for dispatch by SCED; and</w:t>
      </w:r>
    </w:p>
    <w:p w14:paraId="63441D65" w14:textId="77777777" w:rsidR="006161AD" w:rsidRPr="00D476E3" w:rsidRDefault="006161AD" w:rsidP="006161AD">
      <w:pPr>
        <w:spacing w:after="240"/>
        <w:ind w:left="2160" w:hanging="720"/>
        <w:rPr>
          <w:szCs w:val="20"/>
        </w:rPr>
      </w:pPr>
      <w:r w:rsidRPr="00D476E3">
        <w:rPr>
          <w:szCs w:val="20"/>
        </w:rPr>
        <w:t>(iii)</w:t>
      </w:r>
      <w:r w:rsidRPr="00D476E3">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22943B2D"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47288D66" w14:textId="77777777" w:rsidR="006161AD" w:rsidRPr="00D476E3" w:rsidRDefault="006161AD" w:rsidP="006F573E">
            <w:pPr>
              <w:spacing w:before="120" w:after="240"/>
              <w:rPr>
                <w:b/>
                <w:i/>
              </w:rPr>
            </w:pPr>
            <w:r w:rsidRPr="00D476E3">
              <w:rPr>
                <w:b/>
                <w:i/>
              </w:rPr>
              <w:lastRenderedPageBreak/>
              <w:t>[NPRR1000:  Replace paragraph (iii) above with the following upon system implementation:]</w:t>
            </w:r>
          </w:p>
          <w:p w14:paraId="79C5567F" w14:textId="77777777" w:rsidR="006161AD" w:rsidRPr="00D476E3" w:rsidRDefault="006161AD" w:rsidP="006F573E">
            <w:pPr>
              <w:spacing w:after="240"/>
              <w:ind w:left="2160" w:hanging="720"/>
            </w:pPr>
            <w:r w:rsidRPr="00D476E3">
              <w:t>(iii)</w:t>
            </w:r>
            <w:r w:rsidRPr="00D476E3">
              <w:tab/>
              <w:t>As mitigated and extended for use in SCED;</w:t>
            </w:r>
          </w:p>
        </w:tc>
      </w:tr>
    </w:tbl>
    <w:p w14:paraId="2BAEFCB3" w14:textId="77777777" w:rsidR="006161AD" w:rsidRPr="00D476E3" w:rsidRDefault="006161AD" w:rsidP="006161AD">
      <w:pPr>
        <w:spacing w:before="12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0A6AF6E"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3212036" w14:textId="77777777" w:rsidR="006161AD" w:rsidRPr="00D476E3" w:rsidRDefault="006161AD" w:rsidP="006F573E">
            <w:pPr>
              <w:spacing w:before="120" w:after="240"/>
              <w:rPr>
                <w:b/>
                <w:i/>
              </w:rPr>
            </w:pPr>
            <w:r w:rsidRPr="00D476E3">
              <w:rPr>
                <w:b/>
                <w:i/>
              </w:rPr>
              <w:t>[NPRR1007 and NPRR1014:  Insert applicable portions of paragraph (b) below upon system implementation of the Real-Time Co-Optimization (RTC) project for NPRR1007; or upon system implementation for NPRR1014; and renumber accordingly:]</w:t>
            </w:r>
          </w:p>
          <w:p w14:paraId="58DDB8DE" w14:textId="77777777" w:rsidR="006161AD" w:rsidRPr="00D476E3" w:rsidRDefault="006161AD" w:rsidP="006F573E">
            <w:pPr>
              <w:spacing w:after="240"/>
              <w:ind w:left="1440" w:hanging="720"/>
              <w:rPr>
                <w:iCs/>
              </w:rPr>
            </w:pPr>
            <w:r w:rsidRPr="00D476E3">
              <w:t xml:space="preserve">(b) </w:t>
            </w:r>
            <w:r w:rsidRPr="00D476E3">
              <w:tab/>
            </w:r>
            <w:r w:rsidRPr="00D476E3">
              <w:rPr>
                <w:iCs/>
              </w:rPr>
              <w:t xml:space="preserve">The Resource name and the Resource’s Ancillary </w:t>
            </w:r>
            <w:r w:rsidRPr="00D476E3">
              <w:t>Service</w:t>
            </w:r>
            <w:r w:rsidRPr="00D476E3">
              <w:rPr>
                <w:iCs/>
              </w:rPr>
              <w:t xml:space="preserve"> Offer Curve (prices and quantities) for each type of Ancillary Service:</w:t>
            </w:r>
          </w:p>
          <w:p w14:paraId="4D0A033A" w14:textId="77777777" w:rsidR="006161AD" w:rsidRPr="00D476E3" w:rsidRDefault="006161AD" w:rsidP="006F573E">
            <w:pPr>
              <w:spacing w:after="240"/>
              <w:ind w:left="2160" w:hanging="720"/>
            </w:pPr>
            <w:r w:rsidRPr="00D476E3">
              <w:t>(i)</w:t>
            </w:r>
            <w:r w:rsidRPr="00D476E3">
              <w:tab/>
              <w:t>As submitted; and</w:t>
            </w:r>
          </w:p>
          <w:p w14:paraId="142A9519" w14:textId="77777777" w:rsidR="006161AD" w:rsidRPr="00D476E3" w:rsidRDefault="006161AD" w:rsidP="006F573E">
            <w:pPr>
              <w:spacing w:after="240"/>
              <w:ind w:left="2160" w:hanging="720"/>
            </w:pPr>
            <w:r w:rsidRPr="00D476E3">
              <w:t>(ii)</w:t>
            </w:r>
            <w:r w:rsidRPr="00D476E3">
              <w:tab/>
              <w:t>As submitted and extended with proxy Ancillary Service Offer Curve logic by ERCOT.</w:t>
            </w:r>
          </w:p>
        </w:tc>
      </w:tr>
    </w:tbl>
    <w:p w14:paraId="55A4F683" w14:textId="77777777" w:rsidR="006161AD" w:rsidRPr="00D476E3" w:rsidRDefault="006161AD" w:rsidP="006161AD">
      <w:pPr>
        <w:spacing w:before="240" w:after="120"/>
        <w:ind w:left="1440" w:hanging="720"/>
      </w:pPr>
      <w:r w:rsidRPr="00D476E3">
        <w:t>(b)</w:t>
      </w:r>
      <w:r w:rsidRPr="00D476E3">
        <w:tab/>
        <w:t>The Load Resource name and the Load Resource’s bid to buy (prices and quantities);</w:t>
      </w:r>
    </w:p>
    <w:p w14:paraId="3491DA7B" w14:textId="77777777" w:rsidR="006161AD" w:rsidRPr="00D476E3" w:rsidRDefault="006161AD" w:rsidP="006161AD">
      <w:pPr>
        <w:spacing w:after="240"/>
        <w:ind w:left="720"/>
        <w:rPr>
          <w:szCs w:val="20"/>
        </w:rPr>
      </w:pPr>
      <w:r w:rsidRPr="00D476E3">
        <w:rPr>
          <w:szCs w:val="20"/>
        </w:rPr>
        <w:t>(c)</w:t>
      </w:r>
      <w:r w:rsidRPr="00D476E3">
        <w:rPr>
          <w:szCs w:val="20"/>
        </w:rPr>
        <w:tab/>
        <w:t>The Generation Resource name and the Generation Resource’s Output Schedule;</w:t>
      </w:r>
    </w:p>
    <w:p w14:paraId="5A7760D2" w14:textId="77777777" w:rsidR="006161AD" w:rsidRPr="00D476E3" w:rsidRDefault="006161AD" w:rsidP="006161AD">
      <w:pPr>
        <w:spacing w:after="240"/>
        <w:ind w:left="1440" w:hanging="720"/>
        <w:rPr>
          <w:szCs w:val="20"/>
        </w:rPr>
      </w:pPr>
      <w:r w:rsidRPr="00D476E3">
        <w:rPr>
          <w:szCs w:val="20"/>
        </w:rPr>
        <w:t>(d)</w:t>
      </w:r>
      <w:r w:rsidRPr="00D476E3">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161AD" w:rsidRPr="00D476E3" w14:paraId="5ABACD96" w14:textId="77777777" w:rsidTr="006F573E">
        <w:tc>
          <w:tcPr>
            <w:tcW w:w="9350" w:type="dxa"/>
            <w:tcBorders>
              <w:top w:val="single" w:sz="4" w:space="0" w:color="auto"/>
              <w:left w:val="single" w:sz="4" w:space="0" w:color="auto"/>
              <w:bottom w:val="single" w:sz="4" w:space="0" w:color="auto"/>
              <w:right w:val="single" w:sz="4" w:space="0" w:color="auto"/>
            </w:tcBorders>
            <w:shd w:val="clear" w:color="auto" w:fill="D9D9D9"/>
          </w:tcPr>
          <w:p w14:paraId="30CA44B6" w14:textId="77777777" w:rsidR="006161AD" w:rsidRPr="00D476E3" w:rsidRDefault="006161AD" w:rsidP="006F573E">
            <w:pPr>
              <w:spacing w:before="120" w:after="240"/>
              <w:rPr>
                <w:b/>
                <w:i/>
              </w:rPr>
            </w:pPr>
            <w:r w:rsidRPr="00D476E3">
              <w:rPr>
                <w:b/>
                <w:i/>
              </w:rPr>
              <w:t>[NPRR1000:  Delete paragraph (d) above upon system implementation and renumber accordingly.]</w:t>
            </w:r>
          </w:p>
        </w:tc>
      </w:tr>
    </w:tbl>
    <w:p w14:paraId="4B6DDAAB" w14:textId="77777777" w:rsidR="006161AD" w:rsidRPr="00D476E3" w:rsidRDefault="006161AD" w:rsidP="006161AD">
      <w:pPr>
        <w:spacing w:before="240" w:after="240"/>
        <w:ind w:left="1440" w:hanging="720"/>
        <w:rPr>
          <w:szCs w:val="20"/>
        </w:rPr>
      </w:pPr>
      <w:r w:rsidRPr="00D476E3">
        <w:rPr>
          <w:szCs w:val="20"/>
        </w:rPr>
        <w:t>(e)</w:t>
      </w:r>
      <w:r w:rsidRPr="00D476E3">
        <w:rPr>
          <w:szCs w:val="20"/>
        </w:rPr>
        <w:tab/>
        <w:t>The Generation Resource name and actual metered Generation Resource net output;</w:t>
      </w:r>
    </w:p>
    <w:p w14:paraId="506AB088" w14:textId="77777777" w:rsidR="006161AD" w:rsidRPr="00D476E3" w:rsidRDefault="006161AD" w:rsidP="006161AD">
      <w:pPr>
        <w:spacing w:after="240"/>
        <w:ind w:left="1440" w:hanging="720"/>
        <w:rPr>
          <w:szCs w:val="20"/>
        </w:rPr>
      </w:pPr>
      <w:r w:rsidRPr="00D476E3">
        <w:rPr>
          <w:szCs w:val="20"/>
        </w:rPr>
        <w:t>(f)</w:t>
      </w:r>
      <w:r w:rsidRPr="00D476E3">
        <w:rPr>
          <w:szCs w:val="20"/>
        </w:rPr>
        <w:tab/>
        <w:t>The self-arranged Ancillary Service by service for each QSE;</w:t>
      </w:r>
    </w:p>
    <w:p w14:paraId="28032627" w14:textId="77777777" w:rsidR="006161AD" w:rsidRPr="00D476E3" w:rsidRDefault="006161AD" w:rsidP="006161AD">
      <w:pPr>
        <w:spacing w:after="240"/>
        <w:ind w:left="1440" w:hanging="720"/>
        <w:rPr>
          <w:szCs w:val="20"/>
        </w:rPr>
      </w:pPr>
      <w:r w:rsidRPr="00D476E3">
        <w:rPr>
          <w:szCs w:val="20"/>
        </w:rPr>
        <w:t>(g)</w:t>
      </w:r>
      <w:r w:rsidRPr="00D476E3">
        <w:rPr>
          <w:szCs w:val="20"/>
        </w:rPr>
        <w:tab/>
        <w:t xml:space="preserve">The following Generation Resource data using a single snapshot during the first SCED execution in each Settlement Interval: </w:t>
      </w:r>
    </w:p>
    <w:p w14:paraId="1BDB6A5B" w14:textId="77777777" w:rsidR="006161AD" w:rsidRPr="00D476E3" w:rsidRDefault="006161AD" w:rsidP="006161AD">
      <w:pPr>
        <w:spacing w:after="240"/>
        <w:ind w:left="2160" w:hanging="720"/>
        <w:rPr>
          <w:szCs w:val="20"/>
        </w:rPr>
      </w:pPr>
      <w:r w:rsidRPr="00D476E3">
        <w:rPr>
          <w:szCs w:val="20"/>
        </w:rPr>
        <w:t>(i)</w:t>
      </w:r>
      <w:r w:rsidRPr="00D476E3">
        <w:rPr>
          <w:szCs w:val="20"/>
        </w:rPr>
        <w:tab/>
        <w:t>The Generation Resource name;</w:t>
      </w:r>
    </w:p>
    <w:p w14:paraId="4B8BE3C6" w14:textId="77777777" w:rsidR="006161AD" w:rsidRPr="00D476E3" w:rsidRDefault="006161AD" w:rsidP="006161AD">
      <w:pPr>
        <w:spacing w:after="240"/>
        <w:ind w:left="2160" w:hanging="720"/>
        <w:rPr>
          <w:szCs w:val="20"/>
        </w:rPr>
      </w:pPr>
      <w:r w:rsidRPr="00D476E3">
        <w:rPr>
          <w:szCs w:val="20"/>
        </w:rPr>
        <w:t>(ii)</w:t>
      </w:r>
      <w:r w:rsidRPr="00D476E3">
        <w:rPr>
          <w:szCs w:val="20"/>
        </w:rPr>
        <w:tab/>
        <w:t>The Generation Resource status;</w:t>
      </w:r>
    </w:p>
    <w:p w14:paraId="50ADFE0B" w14:textId="77777777" w:rsidR="006161AD" w:rsidRPr="00D476E3" w:rsidRDefault="006161AD" w:rsidP="006161AD">
      <w:pPr>
        <w:spacing w:after="240"/>
        <w:ind w:left="2160" w:hanging="720"/>
        <w:rPr>
          <w:szCs w:val="20"/>
        </w:rPr>
      </w:pPr>
      <w:r w:rsidRPr="00D476E3">
        <w:rPr>
          <w:szCs w:val="20"/>
        </w:rPr>
        <w:t>(iii)</w:t>
      </w:r>
      <w:r w:rsidRPr="00D476E3">
        <w:rPr>
          <w:szCs w:val="20"/>
        </w:rPr>
        <w:tab/>
        <w:t>The Generation Resource HSL, LSL, HASL, LASL, High Dispatch Limit (HDL), and Low Dispatch Limit (LDL);</w:t>
      </w:r>
    </w:p>
    <w:p w14:paraId="3DF7C10A" w14:textId="77777777" w:rsidR="006161AD" w:rsidRPr="00D476E3" w:rsidRDefault="006161AD" w:rsidP="006161AD">
      <w:pPr>
        <w:spacing w:after="240"/>
        <w:ind w:left="2160" w:hanging="720"/>
        <w:rPr>
          <w:szCs w:val="20"/>
        </w:rPr>
      </w:pPr>
      <w:r w:rsidRPr="00D476E3">
        <w:rPr>
          <w:szCs w:val="20"/>
        </w:rPr>
        <w:t>(iv)</w:t>
      </w:r>
      <w:r w:rsidRPr="00D476E3">
        <w:rPr>
          <w:szCs w:val="20"/>
        </w:rPr>
        <w:tab/>
        <w:t>The Generation Resource Base Point from SCED;</w:t>
      </w:r>
    </w:p>
    <w:p w14:paraId="64B57CB0" w14:textId="77777777" w:rsidR="006161AD" w:rsidRPr="00D476E3" w:rsidRDefault="006161AD" w:rsidP="006161AD">
      <w:pPr>
        <w:spacing w:after="240"/>
        <w:ind w:left="2160" w:hanging="720"/>
        <w:rPr>
          <w:szCs w:val="20"/>
        </w:rPr>
      </w:pPr>
      <w:r w:rsidRPr="00D476E3">
        <w:rPr>
          <w:szCs w:val="20"/>
        </w:rPr>
        <w:lastRenderedPageBreak/>
        <w:t>(v)</w:t>
      </w:r>
      <w:r w:rsidRPr="00D476E3">
        <w:rPr>
          <w:szCs w:val="20"/>
        </w:rPr>
        <w:tab/>
        <w:t>The telemetered Generation Resource net output used in SCED;</w:t>
      </w:r>
    </w:p>
    <w:p w14:paraId="217D66E6" w14:textId="77777777" w:rsidR="006161AD" w:rsidRPr="00D476E3" w:rsidRDefault="006161AD" w:rsidP="006161AD">
      <w:pPr>
        <w:spacing w:after="240"/>
        <w:ind w:left="2160" w:hanging="720"/>
        <w:rPr>
          <w:szCs w:val="20"/>
        </w:rPr>
      </w:pPr>
      <w:r w:rsidRPr="00D476E3">
        <w:rPr>
          <w:szCs w:val="20"/>
        </w:rPr>
        <w:t>(vi)</w:t>
      </w:r>
      <w:r w:rsidRPr="00D476E3">
        <w:rPr>
          <w:szCs w:val="20"/>
        </w:rPr>
        <w:tab/>
        <w:t>The Ancillary Service Resource Responsibility for each Ancillary Service;</w:t>
      </w:r>
    </w:p>
    <w:p w14:paraId="62E13BCD" w14:textId="77777777" w:rsidR="006161AD" w:rsidRPr="00D476E3" w:rsidRDefault="006161AD" w:rsidP="006161AD">
      <w:pPr>
        <w:spacing w:after="240"/>
        <w:ind w:left="2160" w:hanging="720"/>
        <w:rPr>
          <w:szCs w:val="20"/>
        </w:rPr>
      </w:pPr>
      <w:r w:rsidRPr="00D476E3">
        <w:rPr>
          <w:szCs w:val="20"/>
        </w:rPr>
        <w:t>(vii)</w:t>
      </w:r>
      <w:r w:rsidRPr="00D476E3">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69E235B"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5C014CA" w14:textId="77777777" w:rsidR="006161AD" w:rsidRPr="00D476E3" w:rsidRDefault="006161AD" w:rsidP="006F573E">
            <w:pPr>
              <w:spacing w:before="120" w:after="240"/>
              <w:rPr>
                <w:b/>
                <w:i/>
              </w:rPr>
            </w:pPr>
            <w:r w:rsidRPr="00D476E3">
              <w:rPr>
                <w:b/>
                <w:i/>
              </w:rPr>
              <w:t>[NPRR1007 and NPRR1014:  Replace applicable portions of paragraph (g) above with the following upon system implementation of the Real-Time Co-Optimization (RTC) project for NPRR1007; or upon system implementation for NPRR1014:]</w:t>
            </w:r>
          </w:p>
          <w:p w14:paraId="64EA8A1C" w14:textId="77777777" w:rsidR="006161AD" w:rsidRPr="00D476E3" w:rsidRDefault="006161AD" w:rsidP="006F573E">
            <w:pPr>
              <w:spacing w:after="240"/>
              <w:ind w:left="1440" w:hanging="720"/>
            </w:pPr>
            <w:r w:rsidRPr="00D476E3">
              <w:t>(h)</w:t>
            </w:r>
            <w:r w:rsidRPr="00D476E3">
              <w:tab/>
              <w:t xml:space="preserve">The following Generation Resource data using a snapshot from each execution of SCED: </w:t>
            </w:r>
          </w:p>
          <w:p w14:paraId="14C13069" w14:textId="77777777" w:rsidR="006161AD" w:rsidRPr="00D476E3" w:rsidRDefault="006161AD" w:rsidP="006F573E">
            <w:pPr>
              <w:spacing w:after="240"/>
              <w:ind w:left="2160" w:hanging="720"/>
            </w:pPr>
            <w:r w:rsidRPr="00D476E3">
              <w:t>(i)</w:t>
            </w:r>
            <w:r w:rsidRPr="00D476E3">
              <w:tab/>
              <w:t>The Generation Resource name;</w:t>
            </w:r>
          </w:p>
          <w:p w14:paraId="526AF69F" w14:textId="77777777" w:rsidR="006161AD" w:rsidRPr="00D476E3" w:rsidRDefault="006161AD" w:rsidP="006F573E">
            <w:pPr>
              <w:spacing w:after="240"/>
              <w:ind w:left="2160" w:hanging="720"/>
            </w:pPr>
            <w:r w:rsidRPr="00D476E3">
              <w:t>(ii)</w:t>
            </w:r>
            <w:r w:rsidRPr="00D476E3">
              <w:tab/>
              <w:t>The Generation Resource status;</w:t>
            </w:r>
          </w:p>
          <w:p w14:paraId="6C8420BA" w14:textId="77777777" w:rsidR="006161AD" w:rsidRPr="00D476E3" w:rsidRDefault="006161AD" w:rsidP="006F573E">
            <w:pPr>
              <w:spacing w:after="240"/>
              <w:ind w:left="2160" w:hanging="720"/>
            </w:pPr>
            <w:r w:rsidRPr="00D476E3">
              <w:t>(iii)</w:t>
            </w:r>
            <w:r w:rsidRPr="00D476E3">
              <w:tab/>
              <w:t>The Generation Resource HSL, LSL, High Dispatch Limit (HDL), and Low Dispatch Limit (LDL);</w:t>
            </w:r>
          </w:p>
          <w:p w14:paraId="23E88026" w14:textId="77777777" w:rsidR="006161AD" w:rsidRPr="00D476E3" w:rsidRDefault="006161AD" w:rsidP="006F573E">
            <w:pPr>
              <w:spacing w:after="240"/>
              <w:ind w:left="2160" w:hanging="720"/>
            </w:pPr>
            <w:r w:rsidRPr="00D476E3">
              <w:t>(iv)</w:t>
            </w:r>
            <w:r w:rsidRPr="00D476E3">
              <w:tab/>
              <w:t>The Generation Resource Base Point from SCED;</w:t>
            </w:r>
          </w:p>
          <w:p w14:paraId="2988FFF5" w14:textId="77777777" w:rsidR="006161AD" w:rsidRPr="00D476E3" w:rsidRDefault="006161AD" w:rsidP="006F573E">
            <w:pPr>
              <w:spacing w:after="240"/>
              <w:ind w:left="2160" w:hanging="720"/>
            </w:pPr>
            <w:r w:rsidRPr="00D476E3">
              <w:t>(v)</w:t>
            </w:r>
            <w:r w:rsidRPr="00D476E3">
              <w:tab/>
              <w:t>The telemetered Generation Resource net output used in SCED;</w:t>
            </w:r>
          </w:p>
          <w:p w14:paraId="07D01ECB"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5639FB7B" w14:textId="77777777" w:rsidR="006161AD" w:rsidRPr="00D476E3" w:rsidRDefault="006161AD" w:rsidP="006F573E">
            <w:pPr>
              <w:spacing w:after="240"/>
              <w:ind w:left="2160" w:hanging="720"/>
            </w:pPr>
            <w:r w:rsidRPr="00D476E3">
              <w:t>(vii)</w:t>
            </w:r>
            <w:r w:rsidRPr="00D476E3">
              <w:tab/>
              <w:t>The Generation Resource Startup Cost and minimum energy cost used in the Reliability Unit Commitment (RUC);</w:t>
            </w:r>
          </w:p>
          <w:p w14:paraId="09717E32" w14:textId="77777777" w:rsidR="006161AD" w:rsidRPr="00D476E3" w:rsidRDefault="006161AD" w:rsidP="006F573E">
            <w:pPr>
              <w:spacing w:after="240"/>
              <w:ind w:left="2160" w:hanging="720"/>
            </w:pPr>
            <w:r w:rsidRPr="00D476E3">
              <w:t xml:space="preserve">(viii) </w:t>
            </w:r>
            <w:r w:rsidRPr="00D476E3">
              <w:tab/>
              <w:t xml:space="preserve">The telemetered Normal Ramp Rates; </w:t>
            </w:r>
          </w:p>
          <w:p w14:paraId="6202F5D7" w14:textId="77777777" w:rsidR="006161AD" w:rsidRPr="00D476E3" w:rsidRDefault="006161AD" w:rsidP="006F573E">
            <w:pPr>
              <w:spacing w:after="240"/>
              <w:ind w:left="2160" w:hanging="720"/>
            </w:pPr>
            <w:r w:rsidRPr="00D476E3">
              <w:t xml:space="preserve">(ix) </w:t>
            </w:r>
            <w:r w:rsidRPr="00D476E3">
              <w:tab/>
              <w:t>The telemetered Ancillary Service capabilities; and</w:t>
            </w:r>
          </w:p>
        </w:tc>
      </w:tr>
    </w:tbl>
    <w:p w14:paraId="1BBF2344" w14:textId="77777777" w:rsidR="006161AD" w:rsidRPr="00D476E3" w:rsidRDefault="006161AD" w:rsidP="006161AD">
      <w:pPr>
        <w:spacing w:before="240" w:after="240"/>
        <w:ind w:left="1440" w:hanging="720"/>
        <w:rPr>
          <w:szCs w:val="20"/>
        </w:rPr>
      </w:pPr>
      <w:r w:rsidRPr="00D476E3">
        <w:rPr>
          <w:szCs w:val="20"/>
        </w:rPr>
        <w:t>(h)</w:t>
      </w:r>
      <w:r w:rsidRPr="00D476E3">
        <w:rPr>
          <w:szCs w:val="20"/>
        </w:rPr>
        <w:tab/>
        <w:t xml:space="preserve">The following Load Resource data using a single snapshot during the first SCED execution in each Settlement Interval: </w:t>
      </w:r>
    </w:p>
    <w:p w14:paraId="0EB8ACF1" w14:textId="77777777" w:rsidR="006161AD" w:rsidRPr="00D476E3" w:rsidRDefault="006161AD" w:rsidP="006161AD">
      <w:pPr>
        <w:spacing w:after="240"/>
        <w:ind w:left="2160" w:hanging="720"/>
        <w:rPr>
          <w:szCs w:val="20"/>
        </w:rPr>
      </w:pPr>
      <w:r w:rsidRPr="00D476E3">
        <w:rPr>
          <w:szCs w:val="20"/>
        </w:rPr>
        <w:t>(i)</w:t>
      </w:r>
      <w:r w:rsidRPr="00D476E3">
        <w:rPr>
          <w:szCs w:val="20"/>
        </w:rPr>
        <w:tab/>
        <w:t>The Load Resource name;</w:t>
      </w:r>
    </w:p>
    <w:p w14:paraId="5DCF46BB" w14:textId="77777777" w:rsidR="006161AD" w:rsidRPr="00D476E3" w:rsidRDefault="006161AD" w:rsidP="006161AD">
      <w:pPr>
        <w:spacing w:after="240"/>
        <w:ind w:left="2160" w:hanging="720"/>
        <w:rPr>
          <w:szCs w:val="20"/>
        </w:rPr>
      </w:pPr>
      <w:r w:rsidRPr="00D476E3">
        <w:rPr>
          <w:szCs w:val="20"/>
        </w:rPr>
        <w:t>(ii)</w:t>
      </w:r>
      <w:r w:rsidRPr="00D476E3">
        <w:rPr>
          <w:szCs w:val="20"/>
        </w:rPr>
        <w:tab/>
        <w:t>The Load Resource status;</w:t>
      </w:r>
    </w:p>
    <w:p w14:paraId="73D96213" w14:textId="77777777" w:rsidR="006161AD" w:rsidRPr="00D476E3" w:rsidRDefault="006161AD" w:rsidP="006161AD">
      <w:pPr>
        <w:spacing w:after="240"/>
        <w:ind w:left="2160" w:hanging="720"/>
        <w:rPr>
          <w:szCs w:val="20"/>
        </w:rPr>
      </w:pPr>
      <w:r w:rsidRPr="00D476E3">
        <w:rPr>
          <w:szCs w:val="20"/>
        </w:rPr>
        <w:t>(iii)</w:t>
      </w:r>
      <w:r w:rsidRPr="00D476E3">
        <w:rPr>
          <w:szCs w:val="20"/>
        </w:rPr>
        <w:tab/>
        <w:t>The MPC for a Load Resource;</w:t>
      </w:r>
    </w:p>
    <w:p w14:paraId="7594738D" w14:textId="77777777" w:rsidR="006161AD" w:rsidRPr="00D476E3" w:rsidRDefault="006161AD" w:rsidP="006161AD">
      <w:pPr>
        <w:spacing w:after="240"/>
        <w:ind w:left="2160" w:hanging="720"/>
        <w:rPr>
          <w:szCs w:val="20"/>
        </w:rPr>
      </w:pPr>
      <w:r w:rsidRPr="00D476E3">
        <w:rPr>
          <w:szCs w:val="20"/>
        </w:rPr>
        <w:t>(iv)</w:t>
      </w:r>
      <w:r w:rsidRPr="00D476E3">
        <w:rPr>
          <w:szCs w:val="20"/>
        </w:rPr>
        <w:tab/>
        <w:t>The LPC for a Load Resource;</w:t>
      </w:r>
    </w:p>
    <w:p w14:paraId="5B21E3C7" w14:textId="77777777" w:rsidR="006161AD" w:rsidRPr="00D476E3" w:rsidRDefault="006161AD" w:rsidP="006161AD">
      <w:pPr>
        <w:spacing w:after="240"/>
        <w:ind w:left="2160" w:hanging="720"/>
        <w:rPr>
          <w:szCs w:val="20"/>
        </w:rPr>
      </w:pPr>
      <w:r w:rsidRPr="00D476E3">
        <w:rPr>
          <w:szCs w:val="20"/>
        </w:rPr>
        <w:t>(v)</w:t>
      </w:r>
      <w:r w:rsidRPr="00D476E3">
        <w:rPr>
          <w:szCs w:val="20"/>
        </w:rPr>
        <w:tab/>
        <w:t>The Load Resource HASL, LASL, HDL, and LDL, for a Controllable Load Resource that has a Resource Status of ONRGL or ONCLR for the interval snapshot;</w:t>
      </w:r>
    </w:p>
    <w:p w14:paraId="3E2C375D" w14:textId="77777777" w:rsidR="006161AD" w:rsidRPr="00D476E3" w:rsidRDefault="006161AD" w:rsidP="006161AD">
      <w:pPr>
        <w:spacing w:after="240"/>
        <w:ind w:left="2160" w:hanging="720"/>
        <w:rPr>
          <w:szCs w:val="20"/>
        </w:rPr>
      </w:pPr>
      <w:r w:rsidRPr="00D476E3">
        <w:rPr>
          <w:szCs w:val="20"/>
        </w:rPr>
        <w:lastRenderedPageBreak/>
        <w:t>(vi)</w:t>
      </w:r>
      <w:r w:rsidRPr="00D476E3">
        <w:rPr>
          <w:szCs w:val="20"/>
        </w:rPr>
        <w:tab/>
        <w:t>The Load Resource Base Point from SCED, for a Controllable Load Resource that has a Resource Status of ONRGL or ONCLR for the interval snapshot;</w:t>
      </w:r>
    </w:p>
    <w:p w14:paraId="4154BE1B" w14:textId="77777777" w:rsidR="006161AD" w:rsidRPr="00D476E3" w:rsidRDefault="006161AD" w:rsidP="006161AD">
      <w:pPr>
        <w:spacing w:after="240"/>
        <w:ind w:left="2160" w:hanging="720"/>
        <w:rPr>
          <w:szCs w:val="20"/>
        </w:rPr>
      </w:pPr>
      <w:r w:rsidRPr="00D476E3">
        <w:rPr>
          <w:szCs w:val="20"/>
        </w:rPr>
        <w:t>(vii)</w:t>
      </w:r>
      <w:r w:rsidRPr="00D476E3">
        <w:rPr>
          <w:szCs w:val="20"/>
        </w:rPr>
        <w:tab/>
        <w:t>The telemetered real power consumption; and</w:t>
      </w:r>
    </w:p>
    <w:p w14:paraId="6B0DEB0C" w14:textId="77777777" w:rsidR="006161AD" w:rsidRPr="00D476E3" w:rsidRDefault="006161AD" w:rsidP="006161AD">
      <w:pPr>
        <w:spacing w:after="240"/>
        <w:ind w:left="2160" w:hanging="720"/>
        <w:rPr>
          <w:szCs w:val="20"/>
        </w:rPr>
      </w:pPr>
      <w:r w:rsidRPr="00D476E3">
        <w:rPr>
          <w:szCs w:val="20"/>
        </w:rPr>
        <w:t>(viii)</w:t>
      </w:r>
      <w:r w:rsidRPr="00D476E3">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8ACCC8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FFF1204" w14:textId="77777777" w:rsidR="006161AD" w:rsidRPr="00D476E3" w:rsidRDefault="006161AD" w:rsidP="006F573E">
            <w:pPr>
              <w:spacing w:before="120" w:after="240"/>
              <w:rPr>
                <w:b/>
                <w:i/>
              </w:rPr>
            </w:pPr>
            <w:r w:rsidRPr="00D476E3">
              <w:rPr>
                <w:b/>
                <w:i/>
              </w:rPr>
              <w:t>[NPRR1007, NPRR1014, and NPRR1204:  Replace applicable portions of paragraph (h) above with the following upon system implementation of the Real-Time Co-Optimization (RTC) project for NPRR1007 and NPRR1204; or upon system implementation for NPRR1014:]</w:t>
            </w:r>
          </w:p>
          <w:p w14:paraId="4762D13C" w14:textId="77777777" w:rsidR="006161AD" w:rsidRPr="00D476E3" w:rsidRDefault="006161AD" w:rsidP="006F573E">
            <w:pPr>
              <w:spacing w:after="240"/>
              <w:ind w:left="1440" w:hanging="720"/>
            </w:pPr>
            <w:r w:rsidRPr="00D476E3">
              <w:t>(i)</w:t>
            </w:r>
            <w:r w:rsidRPr="00D476E3">
              <w:tab/>
              <w:t xml:space="preserve">The following Load Resource data using a snapshot from each execution of SCED: </w:t>
            </w:r>
          </w:p>
          <w:p w14:paraId="3501C3F6" w14:textId="77777777" w:rsidR="006161AD" w:rsidRPr="00D476E3" w:rsidRDefault="006161AD" w:rsidP="006F573E">
            <w:pPr>
              <w:spacing w:after="240"/>
              <w:ind w:left="2160" w:hanging="720"/>
            </w:pPr>
            <w:r w:rsidRPr="00D476E3">
              <w:t>(i)</w:t>
            </w:r>
            <w:r w:rsidRPr="00D476E3">
              <w:tab/>
              <w:t>The Load Resource name;</w:t>
            </w:r>
          </w:p>
          <w:p w14:paraId="1FC7940E" w14:textId="77777777" w:rsidR="006161AD" w:rsidRPr="00D476E3" w:rsidRDefault="006161AD" w:rsidP="006F573E">
            <w:pPr>
              <w:spacing w:after="240"/>
              <w:ind w:left="2160" w:hanging="720"/>
            </w:pPr>
            <w:r w:rsidRPr="00D476E3">
              <w:t>(ii)</w:t>
            </w:r>
            <w:r w:rsidRPr="00D476E3">
              <w:tab/>
              <w:t>The Load Resource status;</w:t>
            </w:r>
          </w:p>
          <w:p w14:paraId="46878ED7" w14:textId="77777777" w:rsidR="006161AD" w:rsidRPr="00D476E3" w:rsidRDefault="006161AD" w:rsidP="006F573E">
            <w:pPr>
              <w:spacing w:after="240"/>
              <w:ind w:left="2160" w:hanging="720"/>
            </w:pPr>
            <w:r w:rsidRPr="00D476E3">
              <w:t>(iii)</w:t>
            </w:r>
            <w:r w:rsidRPr="00D476E3">
              <w:tab/>
              <w:t>The MPC for a Load Resource;</w:t>
            </w:r>
          </w:p>
          <w:p w14:paraId="597F98F5" w14:textId="77777777" w:rsidR="006161AD" w:rsidRPr="00D476E3" w:rsidRDefault="006161AD" w:rsidP="006F573E">
            <w:pPr>
              <w:spacing w:after="240"/>
              <w:ind w:left="2160" w:hanging="720"/>
            </w:pPr>
            <w:r w:rsidRPr="00D476E3">
              <w:t>(iv)</w:t>
            </w:r>
            <w:r w:rsidRPr="00D476E3">
              <w:tab/>
              <w:t>The LPC for a Load Resource;</w:t>
            </w:r>
          </w:p>
          <w:p w14:paraId="0F1BDA74" w14:textId="77777777" w:rsidR="006161AD" w:rsidRPr="00D476E3" w:rsidRDefault="006161AD" w:rsidP="006F573E">
            <w:pPr>
              <w:spacing w:after="240"/>
              <w:ind w:left="2160" w:hanging="720"/>
            </w:pPr>
            <w:r w:rsidRPr="00D476E3">
              <w:t>(v)</w:t>
            </w:r>
            <w:r w:rsidRPr="00D476E3">
              <w:tab/>
              <w:t>The Load Resource HDL and LDL, for a Controllable Load Resource that has a Resource Status of ONL;</w:t>
            </w:r>
          </w:p>
          <w:p w14:paraId="3A9859C0" w14:textId="77777777" w:rsidR="006161AD" w:rsidRPr="00D476E3" w:rsidRDefault="006161AD" w:rsidP="006F573E">
            <w:pPr>
              <w:spacing w:after="240"/>
              <w:ind w:left="2160" w:hanging="720"/>
            </w:pPr>
            <w:r w:rsidRPr="00D476E3">
              <w:t>(vi)</w:t>
            </w:r>
            <w:r w:rsidRPr="00D476E3">
              <w:tab/>
              <w:t>The Load Resource Base Point from SCED, for a Controllable Load Resource that has a Resource Status of ONL;</w:t>
            </w:r>
          </w:p>
          <w:p w14:paraId="01B7EAC7" w14:textId="77777777" w:rsidR="006161AD" w:rsidRPr="00D476E3" w:rsidRDefault="006161AD" w:rsidP="006F573E">
            <w:pPr>
              <w:spacing w:after="240"/>
              <w:ind w:left="2160" w:hanging="720"/>
            </w:pPr>
            <w:r w:rsidRPr="00D476E3">
              <w:t>(vii)</w:t>
            </w:r>
            <w:r w:rsidRPr="00D476E3">
              <w:tab/>
              <w:t>The telemetered real power consumption;</w:t>
            </w:r>
          </w:p>
          <w:p w14:paraId="07B68779" w14:textId="77777777" w:rsidR="006161AD" w:rsidRPr="00D476E3" w:rsidRDefault="006161AD" w:rsidP="006F573E">
            <w:pPr>
              <w:spacing w:after="240"/>
              <w:ind w:left="2160" w:hanging="720"/>
            </w:pPr>
            <w:r w:rsidRPr="00D476E3">
              <w:t>(viii)</w:t>
            </w:r>
            <w:r w:rsidRPr="00D476E3">
              <w:tab/>
              <w:t>The Ancillary Service Resource awards for each Ancillary Service;</w:t>
            </w:r>
          </w:p>
          <w:p w14:paraId="0077E2C3" w14:textId="77777777" w:rsidR="006161AD" w:rsidRPr="00D476E3" w:rsidRDefault="006161AD" w:rsidP="006F573E">
            <w:pPr>
              <w:spacing w:after="240"/>
              <w:ind w:left="2160" w:hanging="720"/>
            </w:pPr>
            <w:r w:rsidRPr="00D476E3">
              <w:t>(ix)</w:t>
            </w:r>
            <w:r w:rsidRPr="00D476E3">
              <w:tab/>
              <w:t>The telemetered self-provided Ancillary Service amount for each Ancillary Service;</w:t>
            </w:r>
          </w:p>
          <w:p w14:paraId="124306FC" w14:textId="77777777" w:rsidR="006161AD" w:rsidRPr="00D476E3" w:rsidRDefault="006161AD" w:rsidP="006F573E">
            <w:pPr>
              <w:spacing w:after="240"/>
              <w:ind w:left="2160" w:hanging="720"/>
            </w:pPr>
            <w:r w:rsidRPr="00D476E3">
              <w:t>(x)</w:t>
            </w:r>
            <w:r w:rsidRPr="00D476E3">
              <w:tab/>
              <w:t xml:space="preserve">The telemetered Normal Ramp Rates; </w:t>
            </w:r>
          </w:p>
          <w:p w14:paraId="306FA5F4" w14:textId="77777777" w:rsidR="006161AD" w:rsidRPr="00D476E3" w:rsidRDefault="006161AD" w:rsidP="006F573E">
            <w:pPr>
              <w:spacing w:after="240"/>
              <w:ind w:left="2160" w:hanging="720"/>
            </w:pPr>
            <w:r w:rsidRPr="00D476E3">
              <w:t xml:space="preserve">(xi) </w:t>
            </w:r>
            <w:r w:rsidRPr="00D476E3">
              <w:tab/>
              <w:t>The telemetered Ancillary Service capabilities; and</w:t>
            </w:r>
          </w:p>
          <w:p w14:paraId="463E46BE" w14:textId="77777777" w:rsidR="006161AD" w:rsidRPr="00D476E3" w:rsidRDefault="006161AD" w:rsidP="006F573E">
            <w:pPr>
              <w:spacing w:after="240"/>
              <w:ind w:left="1440" w:hanging="720"/>
              <w:rPr>
                <w:iCs/>
              </w:rPr>
            </w:pPr>
            <w:r w:rsidRPr="00D476E3">
              <w:rPr>
                <w:iCs/>
              </w:rPr>
              <w:t>(j)</w:t>
            </w:r>
            <w:r w:rsidRPr="00D476E3">
              <w:rPr>
                <w:iCs/>
              </w:rPr>
              <w:tab/>
              <w:t xml:space="preserve">The ESR name and the ESR’s Energy Bid/Offer Curve (prices and </w:t>
            </w:r>
            <w:r w:rsidRPr="00D476E3">
              <w:t>quantities</w:t>
            </w:r>
            <w:r w:rsidRPr="00D476E3">
              <w:rPr>
                <w:iCs/>
              </w:rPr>
              <w:t>):</w:t>
            </w:r>
          </w:p>
          <w:p w14:paraId="5E2CCB20" w14:textId="77777777" w:rsidR="006161AD" w:rsidRPr="00D476E3" w:rsidRDefault="006161AD" w:rsidP="006F573E">
            <w:pPr>
              <w:spacing w:after="240"/>
              <w:ind w:left="2160" w:hanging="720"/>
            </w:pPr>
            <w:r w:rsidRPr="00D476E3">
              <w:t>(i)</w:t>
            </w:r>
            <w:r w:rsidRPr="00D476E3">
              <w:tab/>
              <w:t>As submitted; and</w:t>
            </w:r>
          </w:p>
          <w:p w14:paraId="77797E3C" w14:textId="77777777" w:rsidR="006161AD" w:rsidRPr="00D476E3" w:rsidRDefault="006161AD" w:rsidP="006F573E">
            <w:pPr>
              <w:spacing w:after="240"/>
              <w:ind w:left="2160" w:hanging="720"/>
            </w:pPr>
            <w:r w:rsidRPr="00D476E3">
              <w:lastRenderedPageBreak/>
              <w:t>(ii)</w:t>
            </w:r>
            <w:r w:rsidRPr="00D476E3">
              <w:tab/>
              <w:t>As submitted and extended with proxy Energy Offer Curve logic by ERCOT to fit to the operational HSL and LSL values that are available for dispatch by SCED;</w:t>
            </w:r>
          </w:p>
          <w:p w14:paraId="0AECCE6B" w14:textId="77777777" w:rsidR="006161AD" w:rsidRPr="00D476E3" w:rsidRDefault="006161AD" w:rsidP="006F573E">
            <w:pPr>
              <w:spacing w:after="240"/>
              <w:ind w:left="1440" w:hanging="720"/>
            </w:pPr>
            <w:r w:rsidRPr="00D476E3">
              <w:t>(k)</w:t>
            </w:r>
            <w:r w:rsidRPr="00D476E3">
              <w:tab/>
              <w:t xml:space="preserve">The following ESR data using a snapshot from each execution of SCED: </w:t>
            </w:r>
          </w:p>
          <w:p w14:paraId="39B793D9" w14:textId="77777777" w:rsidR="006161AD" w:rsidRPr="00D476E3" w:rsidRDefault="006161AD" w:rsidP="006F573E">
            <w:pPr>
              <w:spacing w:after="240"/>
              <w:ind w:left="2160" w:hanging="720"/>
            </w:pPr>
            <w:r w:rsidRPr="00D476E3">
              <w:t>(i)</w:t>
            </w:r>
            <w:r w:rsidRPr="00D476E3">
              <w:tab/>
              <w:t>The ESR name;</w:t>
            </w:r>
          </w:p>
          <w:p w14:paraId="52AFAF6B" w14:textId="77777777" w:rsidR="006161AD" w:rsidRPr="00D476E3" w:rsidRDefault="006161AD" w:rsidP="006F573E">
            <w:pPr>
              <w:spacing w:after="240"/>
              <w:ind w:left="2160" w:hanging="720"/>
            </w:pPr>
            <w:r w:rsidRPr="00D476E3">
              <w:t>(ii)</w:t>
            </w:r>
            <w:r w:rsidRPr="00D476E3">
              <w:tab/>
              <w:t>The ESR status;</w:t>
            </w:r>
          </w:p>
          <w:p w14:paraId="38E96F91" w14:textId="77777777" w:rsidR="006161AD" w:rsidRPr="00D476E3" w:rsidRDefault="006161AD" w:rsidP="006F573E">
            <w:pPr>
              <w:spacing w:after="240"/>
              <w:ind w:left="2160" w:hanging="720"/>
            </w:pPr>
            <w:r w:rsidRPr="00D476E3">
              <w:t>(iii)</w:t>
            </w:r>
            <w:r w:rsidRPr="00D476E3">
              <w:tab/>
              <w:t>The ESR HSL, LSL, High Dispatch Limit (HDL), and Low Dispatch Limit (LDL);</w:t>
            </w:r>
          </w:p>
          <w:p w14:paraId="6E69E364" w14:textId="77777777" w:rsidR="006161AD" w:rsidRPr="00D476E3" w:rsidRDefault="006161AD" w:rsidP="006F573E">
            <w:pPr>
              <w:spacing w:after="240"/>
              <w:ind w:left="2160" w:hanging="720"/>
            </w:pPr>
            <w:r w:rsidRPr="00D476E3">
              <w:t>(iv)</w:t>
            </w:r>
            <w:r w:rsidRPr="00D476E3">
              <w:tab/>
              <w:t>The ESR Base Point from SCED;</w:t>
            </w:r>
          </w:p>
          <w:p w14:paraId="6F456BBC" w14:textId="77777777" w:rsidR="006161AD" w:rsidRPr="00D476E3" w:rsidRDefault="006161AD" w:rsidP="006F573E">
            <w:pPr>
              <w:spacing w:after="240"/>
              <w:ind w:left="2160" w:hanging="720"/>
            </w:pPr>
            <w:r w:rsidRPr="00D476E3">
              <w:t>(v)</w:t>
            </w:r>
            <w:r w:rsidRPr="00D476E3">
              <w:tab/>
              <w:t>The telemetered ESR net output used in SCED;</w:t>
            </w:r>
          </w:p>
          <w:p w14:paraId="5543079A" w14:textId="77777777" w:rsidR="006161AD" w:rsidRPr="00D476E3" w:rsidRDefault="006161AD" w:rsidP="006F573E">
            <w:pPr>
              <w:spacing w:after="240"/>
              <w:ind w:left="2160" w:hanging="720"/>
            </w:pPr>
            <w:r w:rsidRPr="00D476E3">
              <w:t>(vi)</w:t>
            </w:r>
            <w:r w:rsidRPr="00D476E3">
              <w:tab/>
              <w:t>The Ancillary Service Resource awards for each Ancillary Service;</w:t>
            </w:r>
          </w:p>
          <w:p w14:paraId="078785FA" w14:textId="77777777" w:rsidR="006161AD" w:rsidRPr="00D476E3" w:rsidRDefault="006161AD" w:rsidP="006F573E">
            <w:pPr>
              <w:spacing w:after="240"/>
              <w:ind w:left="2160" w:hanging="720"/>
            </w:pPr>
            <w:r w:rsidRPr="00D476E3">
              <w:t xml:space="preserve">(vii) </w:t>
            </w:r>
            <w:r w:rsidRPr="00D476E3">
              <w:tab/>
              <w:t xml:space="preserve">The telemetered Normal Ramp Rates; </w:t>
            </w:r>
          </w:p>
          <w:p w14:paraId="752B71ED" w14:textId="77777777" w:rsidR="006161AD" w:rsidRPr="00D476E3" w:rsidRDefault="006161AD" w:rsidP="006F573E">
            <w:pPr>
              <w:spacing w:after="240"/>
              <w:ind w:left="2160" w:hanging="720"/>
            </w:pPr>
            <w:r w:rsidRPr="00D476E3">
              <w:t xml:space="preserve">(viii) </w:t>
            </w:r>
            <w:r w:rsidRPr="00D476E3">
              <w:tab/>
              <w:t>The telemetered Ancillary Service capabilities;</w:t>
            </w:r>
          </w:p>
          <w:p w14:paraId="1EBE9473" w14:textId="77777777" w:rsidR="006161AD" w:rsidRPr="00D476E3" w:rsidRDefault="006161AD" w:rsidP="006F573E">
            <w:pPr>
              <w:spacing w:after="240"/>
              <w:ind w:left="2160" w:hanging="720"/>
            </w:pPr>
            <w:r w:rsidRPr="00D476E3">
              <w:t>(ix)</w:t>
            </w:r>
            <w:r w:rsidRPr="00D476E3">
              <w:tab/>
              <w:t>The telemetered State of Charge in MWh;</w:t>
            </w:r>
          </w:p>
          <w:p w14:paraId="1051C34A" w14:textId="77777777" w:rsidR="006161AD" w:rsidRPr="00D476E3" w:rsidRDefault="006161AD" w:rsidP="006F573E">
            <w:pPr>
              <w:spacing w:after="240"/>
              <w:ind w:left="2160" w:hanging="720"/>
            </w:pPr>
            <w:r w:rsidRPr="00D476E3">
              <w:t>(x)</w:t>
            </w:r>
            <w:r w:rsidRPr="00D476E3">
              <w:tab/>
              <w:t>The telemetered Minimum State of Charge (MinSOC) in MWh; and</w:t>
            </w:r>
          </w:p>
          <w:p w14:paraId="2BBDBA9C" w14:textId="77777777" w:rsidR="006161AD" w:rsidRPr="00D476E3" w:rsidRDefault="006161AD" w:rsidP="006F573E">
            <w:pPr>
              <w:spacing w:after="240"/>
              <w:ind w:left="2160" w:hanging="720"/>
            </w:pPr>
            <w:r w:rsidRPr="00D476E3">
              <w:t>(xi)</w:t>
            </w:r>
            <w:r w:rsidRPr="00D476E3">
              <w:tab/>
              <w:t>The telemetered Maximum State of Charge (MaxSOC) in MWh.</w:t>
            </w:r>
          </w:p>
        </w:tc>
      </w:tr>
    </w:tbl>
    <w:p w14:paraId="082E8F44" w14:textId="77777777" w:rsidR="006161AD" w:rsidRPr="00D476E3" w:rsidRDefault="006161AD" w:rsidP="006161A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758FFAA5"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7D3AD6BA" w14:textId="77777777" w:rsidR="006161AD" w:rsidRPr="00D476E3" w:rsidRDefault="006161AD" w:rsidP="006F573E">
            <w:pPr>
              <w:spacing w:before="120" w:after="240"/>
              <w:rPr>
                <w:b/>
                <w:i/>
              </w:rPr>
            </w:pPr>
            <w:r w:rsidRPr="00D476E3">
              <w:rPr>
                <w:b/>
                <w:i/>
              </w:rPr>
              <w:t>[NPRR1007:  Insert paragraph (5) below upon system implementation of the Real-Time Co-Optimization (RTC) project and renumber accordingly:]</w:t>
            </w:r>
          </w:p>
          <w:p w14:paraId="554C9228" w14:textId="77777777" w:rsidR="006161AD" w:rsidRPr="00D476E3" w:rsidRDefault="006161AD" w:rsidP="006F573E">
            <w:pPr>
              <w:spacing w:after="240"/>
              <w:ind w:left="720" w:hanging="720"/>
            </w:pPr>
            <w:r w:rsidRPr="00D476E3">
              <w:t>(5)</w:t>
            </w:r>
            <w:r w:rsidRPr="00D476E3">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2F8F7E49" w14:textId="77777777" w:rsidR="006161AD" w:rsidRPr="00D476E3" w:rsidRDefault="006161AD" w:rsidP="006161AD">
      <w:pPr>
        <w:spacing w:before="240" w:after="240"/>
        <w:ind w:left="720" w:hanging="720"/>
        <w:rPr>
          <w:szCs w:val="20"/>
        </w:rPr>
      </w:pPr>
      <w:r w:rsidRPr="00D476E3">
        <w:rPr>
          <w:szCs w:val="20"/>
        </w:rPr>
        <w:t>(5)</w:t>
      </w:r>
      <w:r w:rsidRPr="00D476E3">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D476E3"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225DBE98"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EEC7131" w14:textId="77777777" w:rsidR="006161AD" w:rsidRPr="00D476E3" w:rsidRDefault="006161AD" w:rsidP="006F573E">
            <w:pPr>
              <w:spacing w:before="120" w:after="240"/>
              <w:rPr>
                <w:b/>
                <w:i/>
              </w:rPr>
            </w:pPr>
            <w:r w:rsidRPr="00D476E3">
              <w:rPr>
                <w:b/>
                <w:i/>
              </w:rPr>
              <w:lastRenderedPageBreak/>
              <w:t>[NPRR1007 and NPRR1014:  Replace applicable portions of paragraph (5) above with the following upon system implementation of the Real-Time Co-Optimization (RTC) project for NPRR1007; or upon system implementation for NPRR1014:]</w:t>
            </w:r>
          </w:p>
          <w:p w14:paraId="3FBF20E5" w14:textId="77777777" w:rsidR="006161AD" w:rsidRPr="00D476E3" w:rsidRDefault="006161AD" w:rsidP="006F573E">
            <w:pPr>
              <w:spacing w:after="240"/>
              <w:ind w:left="720" w:hanging="720"/>
            </w:pPr>
            <w:r w:rsidRPr="00D476E3">
              <w:t>(6)</w:t>
            </w:r>
            <w:r w:rsidRPr="00D476E3">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165990D" w14:textId="77777777" w:rsidR="006161AD" w:rsidRPr="00D476E3" w:rsidRDefault="006161AD" w:rsidP="006161AD">
      <w:pPr>
        <w:spacing w:before="240" w:after="240"/>
        <w:ind w:left="720" w:hanging="720"/>
        <w:rPr>
          <w:szCs w:val="20"/>
        </w:rPr>
      </w:pPr>
      <w:r w:rsidRPr="00D476E3">
        <w:rPr>
          <w:szCs w:val="20"/>
        </w:rPr>
        <w:t>(6)</w:t>
      </w:r>
      <w:r w:rsidRPr="00D476E3">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44BAC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31AD344E" w14:textId="77777777" w:rsidR="006161AD" w:rsidRPr="00D476E3" w:rsidRDefault="006161AD" w:rsidP="006F573E">
            <w:pPr>
              <w:spacing w:before="120" w:after="240"/>
              <w:rPr>
                <w:b/>
                <w:i/>
              </w:rPr>
            </w:pPr>
            <w:r w:rsidRPr="00D476E3">
              <w:rPr>
                <w:b/>
                <w:i/>
              </w:rPr>
              <w:t>[NPRR1007 and NPRR1014:  Replace applicable portions of paragraph (6) above with the following upon system implementation of the Real-Time Co-Optimization (RTC) project for NPRR1007; or upon system implementation for NPRR1014:]</w:t>
            </w:r>
          </w:p>
          <w:p w14:paraId="5CBC7119" w14:textId="77777777" w:rsidR="006161AD" w:rsidRPr="00D476E3" w:rsidRDefault="006161AD" w:rsidP="006F573E">
            <w:pPr>
              <w:spacing w:after="240"/>
              <w:ind w:left="720" w:hanging="720"/>
            </w:pPr>
            <w:r w:rsidRPr="00D476E3">
              <w:t>(7)</w:t>
            </w:r>
            <w:r w:rsidRPr="00D476E3">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2624A521" w14:textId="77777777" w:rsidR="006161AD" w:rsidRPr="00D476E3" w:rsidRDefault="006161AD" w:rsidP="006161AD">
      <w:pPr>
        <w:spacing w:before="240" w:after="240"/>
        <w:ind w:left="720" w:hanging="720"/>
        <w:rPr>
          <w:szCs w:val="20"/>
        </w:rPr>
      </w:pPr>
      <w:r w:rsidRPr="00D476E3">
        <w:rPr>
          <w:szCs w:val="20"/>
        </w:rPr>
        <w:t>(7)</w:t>
      </w:r>
      <w:r w:rsidRPr="00D476E3">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6DFB089"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E8477E6" w14:textId="77777777" w:rsidR="006161AD" w:rsidRPr="00D476E3" w:rsidRDefault="006161AD" w:rsidP="006161AD">
      <w:pPr>
        <w:spacing w:after="240"/>
        <w:ind w:left="720" w:hanging="720"/>
        <w:rPr>
          <w:szCs w:val="20"/>
        </w:rPr>
      </w:pPr>
      <w:r w:rsidRPr="00D476E3">
        <w:rPr>
          <w:szCs w:val="20"/>
        </w:rPr>
        <w:t>(9)</w:t>
      </w:r>
      <w:r w:rsidRPr="00D476E3">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D476E3">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476CCB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AF87D43" w14:textId="77777777" w:rsidR="006161AD" w:rsidRPr="00D476E3" w:rsidRDefault="006161AD" w:rsidP="006F573E">
            <w:pPr>
              <w:spacing w:before="120" w:after="240"/>
              <w:rPr>
                <w:b/>
                <w:i/>
              </w:rPr>
            </w:pPr>
            <w:r w:rsidRPr="00D476E3">
              <w:rPr>
                <w:b/>
                <w:i/>
              </w:rPr>
              <w:t>[NPRR1007 and NPRR1014:  Replace applicable portions of paragraph (9) above with the following upon system implementation of the Real-Time Co-Optimization (RTC) project for NPRR1007; or upon system implementation for NPRR1014:]</w:t>
            </w:r>
          </w:p>
          <w:p w14:paraId="19EA2A7D" w14:textId="77777777" w:rsidR="006161AD" w:rsidRPr="00D476E3" w:rsidRDefault="006161AD" w:rsidP="006F573E">
            <w:pPr>
              <w:spacing w:after="240"/>
              <w:ind w:left="720" w:hanging="720"/>
            </w:pPr>
            <w:r w:rsidRPr="00D476E3">
              <w:t>(10)</w:t>
            </w:r>
            <w:r w:rsidRPr="00D476E3">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33BE989D"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 xml:space="preserve">ERCOT shall post on the ERCOT website for each Operating Day the following information for each Resource: </w:t>
      </w:r>
    </w:p>
    <w:p w14:paraId="31F19F9E"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w:t>
      </w:r>
    </w:p>
    <w:p w14:paraId="1D854F69" w14:textId="77777777" w:rsidR="006161AD" w:rsidRPr="00D476E3" w:rsidRDefault="006161AD" w:rsidP="006161AD">
      <w:pPr>
        <w:spacing w:after="240"/>
        <w:ind w:left="1440" w:hanging="720"/>
        <w:rPr>
          <w:szCs w:val="20"/>
        </w:rPr>
      </w:pPr>
      <w:r w:rsidRPr="00D476E3">
        <w:rPr>
          <w:szCs w:val="20"/>
        </w:rPr>
        <w:t>(b)</w:t>
      </w:r>
      <w:r w:rsidRPr="00D476E3">
        <w:rPr>
          <w:szCs w:val="20"/>
        </w:rPr>
        <w:tab/>
        <w:t>The name of the Resource Entity;</w:t>
      </w:r>
    </w:p>
    <w:p w14:paraId="1E442EE9" w14:textId="77777777" w:rsidR="006161AD" w:rsidRPr="00D476E3" w:rsidRDefault="006161AD" w:rsidP="006161AD">
      <w:pPr>
        <w:spacing w:after="240"/>
        <w:ind w:left="1440" w:hanging="720"/>
        <w:rPr>
          <w:szCs w:val="20"/>
        </w:rPr>
      </w:pPr>
      <w:r w:rsidRPr="00D476E3">
        <w:rPr>
          <w:szCs w:val="20"/>
        </w:rPr>
        <w:t>(c)</w:t>
      </w:r>
      <w:r w:rsidRPr="00D476E3">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38C86A3A" w14:textId="77777777" w:rsidR="006161AD" w:rsidRPr="00D476E3" w:rsidRDefault="006161AD" w:rsidP="006161AD">
      <w:pPr>
        <w:spacing w:after="240"/>
        <w:ind w:left="1440" w:hanging="720"/>
        <w:rPr>
          <w:szCs w:val="20"/>
        </w:rPr>
      </w:pPr>
      <w:r w:rsidRPr="00D476E3">
        <w:rPr>
          <w:szCs w:val="20"/>
        </w:rPr>
        <w:t>(d)</w:t>
      </w:r>
      <w:r w:rsidRPr="00D476E3">
        <w:rPr>
          <w:szCs w:val="20"/>
        </w:rPr>
        <w:tab/>
        <w:t>Flag for Reliability Must-Run (RMR) Resources.</w:t>
      </w:r>
    </w:p>
    <w:p w14:paraId="7B9FF4C7" w14:textId="77777777" w:rsidR="006161AD" w:rsidRPr="00D476E3" w:rsidRDefault="006161AD" w:rsidP="006161AD">
      <w:pPr>
        <w:spacing w:after="240"/>
        <w:ind w:left="720" w:hanging="720"/>
        <w:rPr>
          <w:szCs w:val="20"/>
        </w:rPr>
      </w:pPr>
      <w:r w:rsidRPr="00D476E3">
        <w:rPr>
          <w:szCs w:val="20"/>
        </w:rPr>
        <w:t>(11)</w:t>
      </w:r>
      <w:r w:rsidRPr="00D476E3">
        <w:rPr>
          <w:szCs w:val="20"/>
        </w:rPr>
        <w:tab/>
        <w:t>ERCOT shall post on the ERCOT website the following information from the DAM for each hourly Settlement Interval for the applicable Operating Day 60 days prior to the current Operating Day:</w:t>
      </w:r>
    </w:p>
    <w:p w14:paraId="427E81F6"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The Generation Resource name and the Generation Resource’s Three-Part Supply Offer (prices and quantities), including Startup Offer and Minimum-Energy Offer, available for the DAM; </w:t>
      </w:r>
    </w:p>
    <w:p w14:paraId="0A4C8406"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For each Settlement Point, individual DAM Energy-Only Offer Curves available for the DAM and the name of the QSE submitting the offer; </w:t>
      </w:r>
    </w:p>
    <w:p w14:paraId="3471A2DC"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59E4E943"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0681B31C" w14:textId="77777777" w:rsidR="006161AD" w:rsidRPr="00D476E3" w:rsidRDefault="006161AD" w:rsidP="006F573E">
            <w:pPr>
              <w:spacing w:before="120" w:after="240"/>
              <w:rPr>
                <w:b/>
                <w:i/>
              </w:rPr>
            </w:pPr>
            <w:r w:rsidRPr="00D476E3">
              <w:rPr>
                <w:b/>
                <w:i/>
              </w:rPr>
              <w:t>[NPRR1007 and NPRR1014:  Insert applicable portions of paragraph (d) below upon system implementation of the Real-Time Co-Optimization (RTC) project for NPRR1007; or upon system implementation for NPRR1014; and renumber accordingly:]</w:t>
            </w:r>
          </w:p>
          <w:p w14:paraId="38C0DCD7" w14:textId="77777777" w:rsidR="006161AD" w:rsidRPr="00D476E3" w:rsidRDefault="006161AD" w:rsidP="006F573E">
            <w:pPr>
              <w:spacing w:after="240"/>
              <w:ind w:left="1440" w:hanging="720"/>
            </w:pPr>
            <w:r w:rsidRPr="00D476E3">
              <w:lastRenderedPageBreak/>
              <w:t xml:space="preserve">(d) </w:t>
            </w:r>
            <w:r w:rsidRPr="00D476E3">
              <w:tab/>
              <w:t>The Ancillary Service Only Offer for each Ancillary Service and the name of the QSE submitting the offer;</w:t>
            </w:r>
          </w:p>
        </w:tc>
      </w:tr>
    </w:tbl>
    <w:p w14:paraId="3DD5A248" w14:textId="77777777" w:rsidR="006161AD" w:rsidRPr="00D476E3" w:rsidRDefault="006161AD" w:rsidP="006161AD">
      <w:pPr>
        <w:spacing w:before="240" w:after="240"/>
        <w:ind w:left="1440" w:hanging="720"/>
        <w:rPr>
          <w:szCs w:val="20"/>
        </w:rPr>
      </w:pPr>
      <w:r w:rsidRPr="00D476E3">
        <w:rPr>
          <w:szCs w:val="20"/>
        </w:rPr>
        <w:lastRenderedPageBreak/>
        <w:t>(d)</w:t>
      </w:r>
      <w:r w:rsidRPr="00D476E3">
        <w:rPr>
          <w:szCs w:val="20"/>
        </w:rPr>
        <w:tab/>
        <w:t>For each Settlement Point, individual DAM Energy Bids available for the DAM and the name of the QSE submitting the bid;</w:t>
      </w:r>
    </w:p>
    <w:p w14:paraId="47BF700F" w14:textId="77777777" w:rsidR="006161AD" w:rsidRPr="00D476E3" w:rsidRDefault="006161AD" w:rsidP="006161AD">
      <w:pPr>
        <w:spacing w:after="240"/>
        <w:ind w:left="1440" w:hanging="720"/>
        <w:rPr>
          <w:szCs w:val="20"/>
        </w:rPr>
      </w:pPr>
      <w:r w:rsidRPr="00D476E3">
        <w:rPr>
          <w:szCs w:val="20"/>
        </w:rPr>
        <w:t>(e)</w:t>
      </w:r>
      <w:r w:rsidRPr="00D476E3">
        <w:rPr>
          <w:szCs w:val="20"/>
        </w:rPr>
        <w:tab/>
        <w:t>For each Settlement Point, individual PTP Obligation bids available to the DAM that sink at the Settlement Point and the QSE submitting the bid;</w:t>
      </w:r>
    </w:p>
    <w:p w14:paraId="163AC95E" w14:textId="77777777" w:rsidR="006161AD" w:rsidRPr="00D476E3" w:rsidRDefault="006161AD" w:rsidP="006161AD">
      <w:pPr>
        <w:spacing w:after="240"/>
        <w:ind w:left="1440" w:hanging="720"/>
        <w:rPr>
          <w:szCs w:val="20"/>
        </w:rPr>
      </w:pPr>
      <w:r w:rsidRPr="00D476E3">
        <w:rPr>
          <w:szCs w:val="20"/>
        </w:rPr>
        <w:t>(f)</w:t>
      </w:r>
      <w:r w:rsidRPr="00D476E3">
        <w:rPr>
          <w:szCs w:val="20"/>
        </w:rPr>
        <w:tab/>
        <w:t>The awards for each Ancillary Service from DAM for each Generation Resource;</w:t>
      </w:r>
    </w:p>
    <w:p w14:paraId="684BCD6C" w14:textId="77777777" w:rsidR="006161AD" w:rsidRPr="00D476E3" w:rsidRDefault="006161AD" w:rsidP="006161AD">
      <w:pPr>
        <w:spacing w:after="240"/>
        <w:ind w:left="1440" w:hanging="720"/>
        <w:rPr>
          <w:szCs w:val="20"/>
        </w:rPr>
      </w:pPr>
      <w:r w:rsidRPr="00D476E3">
        <w:rPr>
          <w:szCs w:val="20"/>
        </w:rPr>
        <w:t>(g)</w:t>
      </w:r>
      <w:r w:rsidRPr="00D476E3">
        <w:rPr>
          <w:szCs w:val="20"/>
        </w:rPr>
        <w:tab/>
        <w:t>The awards for each Ancillary Service from DAM for each Load Resource;</w:t>
      </w:r>
    </w:p>
    <w:p w14:paraId="3F14A3DE" w14:textId="77777777" w:rsidR="006161AD" w:rsidRPr="00D476E3" w:rsidRDefault="006161AD" w:rsidP="006161AD">
      <w:pPr>
        <w:spacing w:after="240"/>
        <w:ind w:left="1440" w:hanging="720"/>
        <w:rPr>
          <w:szCs w:val="20"/>
        </w:rPr>
      </w:pPr>
      <w:r w:rsidRPr="00D476E3">
        <w:rPr>
          <w:szCs w:val="20"/>
        </w:rPr>
        <w:t>(h)</w:t>
      </w:r>
      <w:r w:rsidRPr="00D476E3">
        <w:rPr>
          <w:szCs w:val="20"/>
        </w:rPr>
        <w:tab/>
        <w:t>The award of each Three-Part Supply Offer from the DAM and the name of the QSE receiving the award;</w:t>
      </w:r>
    </w:p>
    <w:p w14:paraId="15DF4A40" w14:textId="77777777" w:rsidR="006161AD" w:rsidRPr="00D476E3" w:rsidRDefault="006161AD" w:rsidP="006161AD">
      <w:pPr>
        <w:spacing w:after="240"/>
        <w:ind w:left="1440" w:hanging="720"/>
        <w:rPr>
          <w:szCs w:val="20"/>
        </w:rPr>
      </w:pPr>
      <w:r w:rsidRPr="00D476E3">
        <w:rPr>
          <w:szCs w:val="20"/>
        </w:rPr>
        <w:t>(i)</w:t>
      </w:r>
      <w:r w:rsidRPr="00D476E3">
        <w:rPr>
          <w:szCs w:val="20"/>
        </w:rPr>
        <w:tab/>
        <w:t>For each Settlement Point, the award of each DAM Energy-Only Offer from the DAM and the name of the QSE receiving the award;</w:t>
      </w:r>
    </w:p>
    <w:p w14:paraId="3230417B" w14:textId="77777777" w:rsidR="006161AD" w:rsidRPr="00D476E3" w:rsidRDefault="006161AD" w:rsidP="006161AD">
      <w:pPr>
        <w:spacing w:after="240"/>
        <w:ind w:left="1440" w:hanging="720"/>
        <w:rPr>
          <w:szCs w:val="20"/>
        </w:rPr>
      </w:pPr>
      <w:r w:rsidRPr="00D476E3">
        <w:rPr>
          <w:szCs w:val="20"/>
        </w:rPr>
        <w:t>(j)</w:t>
      </w:r>
      <w:r w:rsidRPr="00D476E3">
        <w:rPr>
          <w:szCs w:val="20"/>
        </w:rPr>
        <w:tab/>
        <w:t>For each Settlement Point, the award of each DAM Energy Bid from the DAM and the name of the QSE receiving the award; and</w:t>
      </w:r>
    </w:p>
    <w:p w14:paraId="004CE96C" w14:textId="77777777" w:rsidR="006161AD" w:rsidRPr="00D476E3" w:rsidRDefault="006161AD" w:rsidP="006161AD">
      <w:pPr>
        <w:spacing w:after="240"/>
        <w:ind w:left="1440" w:hanging="720"/>
        <w:rPr>
          <w:szCs w:val="20"/>
        </w:rPr>
      </w:pPr>
      <w:r w:rsidRPr="00D476E3">
        <w:rPr>
          <w:szCs w:val="20"/>
        </w:rPr>
        <w:t>(k)</w:t>
      </w:r>
      <w:r w:rsidRPr="00D476E3">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DC3DC34"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21A390A1" w14:textId="77777777" w:rsidR="006161AD" w:rsidRPr="00D476E3" w:rsidRDefault="006161AD" w:rsidP="006F573E">
            <w:pPr>
              <w:spacing w:before="120" w:after="240"/>
              <w:rPr>
                <w:b/>
                <w:i/>
              </w:rPr>
            </w:pPr>
            <w:r w:rsidRPr="00D476E3">
              <w:rPr>
                <w:b/>
                <w:i/>
              </w:rPr>
              <w:t>[NPRR1014:  Insert items (m)-(o) below upon system implementation:]</w:t>
            </w:r>
          </w:p>
          <w:p w14:paraId="1AF03367" w14:textId="77777777" w:rsidR="006161AD" w:rsidRPr="00D476E3" w:rsidRDefault="006161AD" w:rsidP="006F573E">
            <w:pPr>
              <w:spacing w:after="240"/>
              <w:ind w:left="1440" w:hanging="720"/>
            </w:pPr>
            <w:r w:rsidRPr="00D476E3">
              <w:t>(m)</w:t>
            </w:r>
            <w:r w:rsidRPr="00D476E3">
              <w:tab/>
              <w:t>The ESR name and the ESR’s Energy Bid/Offer Curve (prices and quantities), available for the DAM;</w:t>
            </w:r>
          </w:p>
          <w:p w14:paraId="0BF0C027" w14:textId="77777777" w:rsidR="006161AD" w:rsidRPr="00D476E3" w:rsidRDefault="006161AD" w:rsidP="006F573E">
            <w:pPr>
              <w:spacing w:after="240"/>
              <w:ind w:left="1440" w:hanging="720"/>
            </w:pPr>
            <w:r w:rsidRPr="00D476E3">
              <w:t>(n)</w:t>
            </w:r>
            <w:r w:rsidRPr="00D476E3">
              <w:tab/>
              <w:t>The awards for each Ancillary Service from the DAM for each ESR; and</w:t>
            </w:r>
          </w:p>
          <w:p w14:paraId="2E084174" w14:textId="77777777" w:rsidR="006161AD" w:rsidRPr="00D476E3" w:rsidRDefault="006161AD" w:rsidP="006F573E">
            <w:pPr>
              <w:spacing w:after="240"/>
              <w:ind w:left="1440" w:hanging="720"/>
            </w:pPr>
            <w:r w:rsidRPr="00D476E3">
              <w:t>(o)</w:t>
            </w:r>
            <w:r w:rsidRPr="00D476E3">
              <w:tab/>
              <w:t>The award of each Energy Bid/Offer Curve from the DAM and the name of the QSE receiving the award.</w:t>
            </w:r>
          </w:p>
        </w:tc>
      </w:tr>
    </w:tbl>
    <w:p w14:paraId="2DE3814C" w14:textId="77777777" w:rsidR="006161AD" w:rsidRPr="00D476E3" w:rsidRDefault="006161AD" w:rsidP="006161AD">
      <w:pPr>
        <w:spacing w:before="240" w:after="240"/>
        <w:ind w:left="720" w:hanging="720"/>
      </w:pPr>
      <w:r w:rsidRPr="00D476E3">
        <w:t>(12)</w:t>
      </w:r>
      <w:r w:rsidRPr="00D476E3">
        <w:tab/>
        <w:t xml:space="preserve">ERCOT shall post on the ERCOT website the following information from any </w:t>
      </w:r>
      <w:r w:rsidRPr="00D476E3">
        <w:rPr>
          <w:iCs/>
        </w:rPr>
        <w:t>applicable</w:t>
      </w:r>
      <w:r w:rsidRPr="00D476E3">
        <w:t xml:space="preserve"> SASMs for each hourly Settlement Interval for the applicable Operating Day 60 days prior to the current Operating Day:</w:t>
      </w:r>
    </w:p>
    <w:p w14:paraId="0BE40240" w14:textId="77777777" w:rsidR="006161AD" w:rsidRPr="00D476E3" w:rsidRDefault="006161AD" w:rsidP="006161AD">
      <w:pPr>
        <w:spacing w:after="240"/>
        <w:ind w:left="1440" w:hanging="720"/>
        <w:rPr>
          <w:szCs w:val="20"/>
        </w:rPr>
      </w:pPr>
      <w:r w:rsidRPr="00D476E3">
        <w:rPr>
          <w:szCs w:val="20"/>
        </w:rPr>
        <w:t>(a)</w:t>
      </w:r>
      <w:r w:rsidRPr="00D476E3">
        <w:rPr>
          <w:szCs w:val="20"/>
        </w:rPr>
        <w:tab/>
        <w:t>The Resource name and the Resource’s Ancillary Service Offers available for any applicable SASMs;</w:t>
      </w:r>
    </w:p>
    <w:p w14:paraId="45370939" w14:textId="77777777" w:rsidR="006161AD" w:rsidRPr="00D476E3" w:rsidRDefault="006161AD" w:rsidP="006161AD">
      <w:pPr>
        <w:spacing w:after="240"/>
        <w:ind w:left="1440" w:hanging="720"/>
        <w:rPr>
          <w:szCs w:val="20"/>
        </w:rPr>
      </w:pPr>
      <w:r w:rsidRPr="00D476E3">
        <w:rPr>
          <w:szCs w:val="20"/>
        </w:rPr>
        <w:t>(b)</w:t>
      </w:r>
      <w:r w:rsidRPr="00D476E3">
        <w:rPr>
          <w:szCs w:val="20"/>
        </w:rPr>
        <w:tab/>
        <w:t>The awards for each Ancillary Service from any applicable SASMs for each Generation Resource; and</w:t>
      </w:r>
    </w:p>
    <w:p w14:paraId="6B699D7B" w14:textId="77777777" w:rsidR="006161AD" w:rsidRPr="00D476E3" w:rsidRDefault="006161AD" w:rsidP="006161AD">
      <w:pPr>
        <w:spacing w:after="240"/>
        <w:ind w:left="1440" w:hanging="720"/>
        <w:rPr>
          <w:szCs w:val="20"/>
        </w:rPr>
      </w:pPr>
      <w:r w:rsidRPr="00D476E3">
        <w:rPr>
          <w:szCs w:val="20"/>
        </w:rPr>
        <w:lastRenderedPageBreak/>
        <w:t>(c)</w:t>
      </w:r>
      <w:r w:rsidRPr="00D476E3">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161AD" w:rsidRPr="00D476E3" w14:paraId="0F226F7A" w14:textId="77777777" w:rsidTr="006F573E">
        <w:tc>
          <w:tcPr>
            <w:tcW w:w="9332" w:type="dxa"/>
            <w:tcBorders>
              <w:top w:val="single" w:sz="4" w:space="0" w:color="auto"/>
              <w:left w:val="single" w:sz="4" w:space="0" w:color="auto"/>
              <w:bottom w:val="single" w:sz="4" w:space="0" w:color="auto"/>
              <w:right w:val="single" w:sz="4" w:space="0" w:color="auto"/>
            </w:tcBorders>
            <w:shd w:val="clear" w:color="auto" w:fill="D9D9D9"/>
          </w:tcPr>
          <w:p w14:paraId="4DCB665A" w14:textId="77777777" w:rsidR="006161AD" w:rsidRPr="00D476E3" w:rsidRDefault="006161AD" w:rsidP="006F573E">
            <w:pPr>
              <w:spacing w:before="120" w:after="240"/>
              <w:rPr>
                <w:b/>
                <w:i/>
              </w:rPr>
            </w:pPr>
            <w:bookmarkStart w:id="40" w:name="_Toc316459836"/>
            <w:bookmarkStart w:id="41" w:name="_Toc478375180"/>
            <w:r w:rsidRPr="00D476E3">
              <w:rPr>
                <w:b/>
                <w:i/>
              </w:rPr>
              <w:t>[NPRR1007:  Delete paragraph (12) above upon system implementation of the Real-Time Co-Optimization (RTC) project.]</w:t>
            </w:r>
          </w:p>
        </w:tc>
      </w:tr>
    </w:tbl>
    <w:bookmarkEnd w:id="40"/>
    <w:bookmarkEnd w:id="41"/>
    <w:p w14:paraId="371B5A90" w14:textId="77777777" w:rsidR="006161AD" w:rsidRPr="00D476E3" w:rsidRDefault="006161AD" w:rsidP="006161AD">
      <w:pPr>
        <w:keepNext/>
        <w:widowControl w:val="0"/>
        <w:tabs>
          <w:tab w:val="left" w:pos="1260"/>
        </w:tabs>
        <w:spacing w:before="240" w:after="240"/>
        <w:ind w:left="1267" w:hanging="1267"/>
        <w:outlineLvl w:val="3"/>
        <w:rPr>
          <w:b/>
          <w:bCs/>
          <w:snapToGrid w:val="0"/>
          <w:szCs w:val="20"/>
        </w:rPr>
      </w:pPr>
      <w:r w:rsidRPr="00D476E3">
        <w:rPr>
          <w:b/>
          <w:bCs/>
          <w:snapToGrid w:val="0"/>
          <w:szCs w:val="20"/>
        </w:rPr>
        <w:t>4.2.1.2</w:t>
      </w:r>
      <w:r w:rsidRPr="00D476E3">
        <w:rPr>
          <w:b/>
          <w:bCs/>
          <w:snapToGrid w:val="0"/>
          <w:szCs w:val="20"/>
        </w:rPr>
        <w:tab/>
        <w:t>Ancillary Service Obligation</w:t>
      </w:r>
      <w:bookmarkEnd w:id="12"/>
      <w:r w:rsidRPr="00D476E3">
        <w:rPr>
          <w:b/>
          <w:bCs/>
          <w:snapToGrid w:val="0"/>
          <w:szCs w:val="20"/>
        </w:rPr>
        <w:t xml:space="preserve"> Assignment and Notice</w:t>
      </w:r>
      <w:bookmarkEnd w:id="13"/>
      <w:bookmarkEnd w:id="14"/>
      <w:bookmarkEnd w:id="15"/>
      <w:bookmarkEnd w:id="16"/>
      <w:bookmarkEnd w:id="17"/>
      <w:bookmarkEnd w:id="18"/>
      <w:bookmarkEnd w:id="19"/>
    </w:p>
    <w:p w14:paraId="2F6E057A" w14:textId="77777777" w:rsidR="006161AD" w:rsidRPr="00D476E3" w:rsidRDefault="006161AD" w:rsidP="006161AD">
      <w:pPr>
        <w:spacing w:after="240"/>
        <w:ind w:left="720" w:hanging="720"/>
        <w:rPr>
          <w:iCs/>
        </w:rPr>
      </w:pPr>
      <w:r w:rsidRPr="00D476E3">
        <w:rPr>
          <w:iCs/>
        </w:rPr>
        <w:t>(1)</w:t>
      </w:r>
      <w:r w:rsidRPr="00D476E3">
        <w:rPr>
          <w:iCs/>
        </w:rPr>
        <w:tab/>
        <w:t xml:space="preserve">ERCOT shall assign part of the Ancillary Service Plan quantity,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 </w:t>
      </w:r>
    </w:p>
    <w:p w14:paraId="2AD4F7E2" w14:textId="77777777" w:rsidR="006161AD" w:rsidRPr="00D476E3" w:rsidRDefault="006161AD" w:rsidP="006161AD">
      <w:pPr>
        <w:spacing w:after="240"/>
        <w:ind w:left="720" w:hanging="720"/>
        <w:rPr>
          <w:iCs/>
        </w:rPr>
      </w:pPr>
      <w:r w:rsidRPr="00D476E3">
        <w:rPr>
          <w:iCs/>
        </w:rPr>
        <w:t>(2)</w:t>
      </w:r>
      <w:r w:rsidRPr="00D476E3">
        <w:rPr>
          <w:iCs/>
        </w:rPr>
        <w:tab/>
        <w:t>By 0600 of the Day-Ahead, ERCOT shall notify each QSE of its Ancillary Service Obligation for each service and for each hour of the Operating Day.</w:t>
      </w:r>
    </w:p>
    <w:p w14:paraId="4736556B" w14:textId="77777777" w:rsidR="006161AD" w:rsidRPr="00D476E3" w:rsidRDefault="006161AD" w:rsidP="006161AD">
      <w:pPr>
        <w:spacing w:after="240"/>
        <w:ind w:left="720" w:hanging="720"/>
        <w:rPr>
          <w:iCs/>
        </w:rPr>
      </w:pPr>
      <w:r w:rsidRPr="00D476E3">
        <w:rPr>
          <w:iCs/>
        </w:rPr>
        <w:t>(3)</w:t>
      </w:r>
      <w:r w:rsidRPr="00D476E3">
        <w:rPr>
          <w:iCs/>
        </w:rPr>
        <w:tab/>
        <w:t>By 0600 of the Day-Ahead, ERCOT shall post on the Market Information System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E13B9A5" w14:textId="77777777" w:rsidTr="006F573E">
        <w:trPr>
          <w:trHeight w:val="386"/>
        </w:trPr>
        <w:tc>
          <w:tcPr>
            <w:tcW w:w="9350" w:type="dxa"/>
            <w:shd w:val="pct12" w:color="auto" w:fill="auto"/>
          </w:tcPr>
          <w:p w14:paraId="0A77CC2E" w14:textId="77777777" w:rsidR="006161AD" w:rsidRPr="00D476E3" w:rsidRDefault="006161AD" w:rsidP="006F573E">
            <w:pPr>
              <w:spacing w:before="120" w:after="240"/>
              <w:rPr>
                <w:b/>
                <w:i/>
                <w:iCs/>
              </w:rPr>
            </w:pPr>
            <w:r w:rsidRPr="00D476E3">
              <w:rPr>
                <w:b/>
                <w:i/>
                <w:iCs/>
              </w:rPr>
              <w:t>[NPRR1008:  Replace Section 4.2.1.2 above with the following upon system implementation of the Real-Time Co-Optimization (RTC) project:]</w:t>
            </w:r>
          </w:p>
          <w:p w14:paraId="30E0C02D" w14:textId="77777777" w:rsidR="006161AD" w:rsidRPr="00D476E3" w:rsidRDefault="006161AD" w:rsidP="006F573E">
            <w:pPr>
              <w:keepNext/>
              <w:widowControl w:val="0"/>
              <w:tabs>
                <w:tab w:val="left" w:pos="1260"/>
              </w:tabs>
              <w:spacing w:before="240" w:after="240"/>
              <w:ind w:left="1267" w:hanging="1267"/>
              <w:outlineLvl w:val="3"/>
              <w:rPr>
                <w:b/>
                <w:bCs/>
                <w:snapToGrid w:val="0"/>
                <w:szCs w:val="20"/>
              </w:rPr>
            </w:pPr>
            <w:bookmarkStart w:id="42" w:name="_Toc60037941"/>
            <w:bookmarkStart w:id="43" w:name="_Toc65146084"/>
            <w:bookmarkStart w:id="44" w:name="_Toc68164998"/>
            <w:bookmarkStart w:id="45" w:name="_Toc135990605"/>
            <w:r w:rsidRPr="00D476E3">
              <w:rPr>
                <w:b/>
                <w:bCs/>
                <w:snapToGrid w:val="0"/>
                <w:szCs w:val="20"/>
              </w:rPr>
              <w:t>4.2.1.2</w:t>
            </w:r>
            <w:r w:rsidRPr="00D476E3">
              <w:rPr>
                <w:b/>
                <w:bCs/>
                <w:snapToGrid w:val="0"/>
                <w:szCs w:val="20"/>
              </w:rPr>
              <w:tab/>
              <w:t>Ancillary Service Obligation Assignment and Notice</w:t>
            </w:r>
            <w:bookmarkEnd w:id="42"/>
            <w:bookmarkEnd w:id="43"/>
            <w:bookmarkEnd w:id="44"/>
            <w:bookmarkEnd w:id="45"/>
          </w:p>
          <w:p w14:paraId="3939526B" w14:textId="77777777" w:rsidR="006161AD" w:rsidRPr="00D476E3" w:rsidRDefault="006161AD" w:rsidP="006F573E">
            <w:pPr>
              <w:spacing w:after="240"/>
              <w:ind w:left="720" w:hanging="720"/>
              <w:rPr>
                <w:iCs/>
              </w:rPr>
            </w:pPr>
            <w:r w:rsidRPr="00D476E3">
              <w:rPr>
                <w:iCs/>
              </w:rPr>
              <w:t>(1)</w:t>
            </w:r>
            <w:r w:rsidRPr="00D476E3">
              <w:rPr>
                <w:iCs/>
              </w:rP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w:t>
            </w:r>
            <w:r w:rsidRPr="00D476E3">
              <w:rPr>
                <w:iCs/>
              </w:rPr>
              <w:lastRenderedPageBreak/>
              <w:t>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71BA511" w14:textId="77777777" w:rsidR="006161AD" w:rsidRPr="00D476E3" w:rsidRDefault="006161AD" w:rsidP="006F573E">
            <w:pPr>
              <w:spacing w:after="240"/>
              <w:ind w:left="720" w:hanging="720"/>
              <w:rPr>
                <w:iCs/>
              </w:rPr>
            </w:pPr>
            <w:r w:rsidRPr="00D476E3">
              <w:rPr>
                <w:iCs/>
              </w:rPr>
              <w:t>(2)</w:t>
            </w:r>
            <w:r w:rsidRPr="00D476E3">
              <w:rPr>
                <w:iCs/>
              </w:rP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2A9860FB" w14:textId="77777777" w:rsidR="006161AD" w:rsidRPr="00D476E3" w:rsidRDefault="006161AD" w:rsidP="006F573E">
            <w:pPr>
              <w:spacing w:after="240"/>
              <w:ind w:left="720" w:hanging="720"/>
              <w:rPr>
                <w:iCs/>
              </w:rPr>
            </w:pPr>
            <w:r w:rsidRPr="00D476E3">
              <w:rPr>
                <w:iCs/>
              </w:rPr>
              <w:t>(3)</w:t>
            </w:r>
            <w:r w:rsidRPr="00D476E3">
              <w:rPr>
                <w:iCs/>
              </w:rPr>
              <w:tab/>
              <w:t xml:space="preserve">By 0600 of the Day-Ahead, ERCOT shall post on the Market Information System (MIS) Certified Area each QSE’s LRS used for both the advisory and final Ancillary Service Obligation calculations. </w:t>
            </w:r>
          </w:p>
          <w:p w14:paraId="32CD54ED" w14:textId="77777777" w:rsidR="006161AD" w:rsidRPr="00D476E3" w:rsidDel="00B344DD" w:rsidRDefault="006161AD" w:rsidP="006F573E">
            <w:pPr>
              <w:spacing w:after="240"/>
              <w:ind w:left="720" w:hanging="720"/>
              <w:rPr>
                <w:del w:id="46" w:author="ERCOT" w:date="2024-07-01T09:59:00Z"/>
                <w:iCs/>
              </w:rPr>
            </w:pPr>
            <w:del w:id="47" w:author="ERCOT" w:date="2024-07-01T09:59:00Z">
              <w:r w:rsidRPr="00D476E3" w:rsidDel="00B344DD">
                <w:rPr>
                  <w:iCs/>
                </w:rPr>
                <w:delText>(4)</w:delText>
              </w:r>
              <w:r w:rsidRPr="00D476E3" w:rsidDel="00B344DD">
                <w:rPr>
                  <w:iCs/>
                </w:rPr>
                <w:tab/>
                <w:delText>The minimum Ancillary Service Obligation quantity will be 0.1 MW and will apply to both advisory and final values.</w:delText>
              </w:r>
            </w:del>
          </w:p>
          <w:p w14:paraId="0A3FD67A" w14:textId="77777777" w:rsidR="006161AD" w:rsidRPr="00D476E3" w:rsidRDefault="006161AD" w:rsidP="006F573E">
            <w:pPr>
              <w:spacing w:after="240"/>
              <w:ind w:left="720" w:hanging="720"/>
              <w:rPr>
                <w:iCs/>
              </w:rPr>
            </w:pPr>
            <w:r w:rsidRPr="00D476E3">
              <w:rPr>
                <w:iCs/>
              </w:rPr>
              <w:t>(</w:t>
            </w:r>
            <w:ins w:id="48" w:author="ERCOT" w:date="2024-07-01T09:59:00Z">
              <w:r w:rsidRPr="00D476E3">
                <w:rPr>
                  <w:iCs/>
                </w:rPr>
                <w:t>4</w:t>
              </w:r>
            </w:ins>
            <w:del w:id="49" w:author="ERCOT" w:date="2024-07-01T09:59:00Z">
              <w:r w:rsidRPr="00D476E3" w:rsidDel="00B344DD">
                <w:rPr>
                  <w:iCs/>
                </w:rPr>
                <w:delText>5</w:delText>
              </w:r>
            </w:del>
            <w:r w:rsidRPr="00D476E3">
              <w:rPr>
                <w:iCs/>
              </w:rPr>
              <w:t>)</w:t>
            </w:r>
            <w:r w:rsidRPr="00D476E3">
              <w:rPr>
                <w:iCs/>
              </w:rPr>
              <w:tab/>
              <w:t>After DAM has published, ERCOT shall notify each QSE of its final Ancillary Service Obligation based on the total DAM Ancillary Service procurement quantity, comprised of DAM Ancillary Service awards and Self-Arranged Ancillary Service Quantities for each service and for each hour of the Operating Day.</w:t>
            </w:r>
          </w:p>
        </w:tc>
      </w:tr>
    </w:tbl>
    <w:p w14:paraId="65C5D90A" w14:textId="77777777" w:rsidR="006161AD" w:rsidRPr="00D476E3" w:rsidRDefault="006161AD" w:rsidP="006161AD">
      <w:pPr>
        <w:keepNext/>
        <w:widowControl w:val="0"/>
        <w:tabs>
          <w:tab w:val="left" w:pos="1260"/>
        </w:tabs>
        <w:spacing w:before="480" w:after="240"/>
        <w:ind w:left="1267" w:hanging="1267"/>
        <w:outlineLvl w:val="3"/>
        <w:rPr>
          <w:b/>
          <w:bCs/>
          <w:snapToGrid w:val="0"/>
        </w:rPr>
      </w:pPr>
      <w:commentRangeStart w:id="50"/>
      <w:r w:rsidRPr="00D476E3">
        <w:rPr>
          <w:b/>
          <w:bCs/>
          <w:snapToGrid w:val="0"/>
          <w:szCs w:val="20"/>
        </w:rPr>
        <w:lastRenderedPageBreak/>
        <w:t>4.4.7.2</w:t>
      </w:r>
      <w:commentRangeEnd w:id="50"/>
      <w:r w:rsidR="00803E91">
        <w:rPr>
          <w:rStyle w:val="CommentReference"/>
        </w:rPr>
        <w:commentReference w:id="50"/>
      </w:r>
      <w:r w:rsidRPr="00D476E3">
        <w:rPr>
          <w:b/>
          <w:bCs/>
          <w:snapToGrid w:val="0"/>
          <w:szCs w:val="20"/>
        </w:rPr>
        <w:tab/>
        <w:t>Ancillary Service Offers</w:t>
      </w:r>
    </w:p>
    <w:p w14:paraId="72243643" w14:textId="77777777" w:rsidR="006161AD" w:rsidRPr="00D476E3" w:rsidRDefault="006161AD" w:rsidP="006161AD">
      <w:pPr>
        <w:tabs>
          <w:tab w:val="left" w:pos="720"/>
        </w:tabs>
        <w:spacing w:after="240"/>
        <w:ind w:left="720" w:hanging="720"/>
        <w:rPr>
          <w:iCs/>
        </w:rPr>
      </w:pPr>
      <w:r w:rsidRPr="00D476E3">
        <w:rPr>
          <w:iCs/>
        </w:rPr>
        <w:t>(1)</w:t>
      </w:r>
      <w:r w:rsidRPr="00D476E3">
        <w:rPr>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F200DF"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429C2D" w14:textId="77777777" w:rsidR="006161AD" w:rsidRPr="00D476E3" w:rsidRDefault="006161AD" w:rsidP="006F573E">
            <w:pPr>
              <w:spacing w:before="120" w:after="240"/>
              <w:rPr>
                <w:b/>
                <w:i/>
                <w:iCs/>
              </w:rPr>
            </w:pPr>
            <w:r w:rsidRPr="00D476E3">
              <w:rPr>
                <w:b/>
                <w:i/>
                <w:iCs/>
              </w:rPr>
              <w:t>[NPRR1008 and NPRR1014:  Replace applicable portions of paragraph (1) above with the following upon system implementation of the Real-Time Co-Optimization (RTC) project for NPRR1008; or upon system implementation for NPRR1014:]</w:t>
            </w:r>
          </w:p>
          <w:p w14:paraId="006E63A9" w14:textId="77777777" w:rsidR="006161AD" w:rsidRPr="00D476E3" w:rsidRDefault="006161AD" w:rsidP="006F573E">
            <w:pPr>
              <w:tabs>
                <w:tab w:val="left" w:pos="720"/>
              </w:tabs>
              <w:spacing w:after="240"/>
              <w:ind w:left="720" w:hanging="720"/>
              <w:rPr>
                <w:iCs/>
              </w:rPr>
            </w:pPr>
            <w:r w:rsidRPr="00D476E3">
              <w:rPr>
                <w:iCs/>
              </w:rPr>
              <w:t>(1)</w:t>
            </w:r>
            <w:r w:rsidRPr="00D476E3">
              <w:rPr>
                <w:iCs/>
              </w:rPr>
              <w:ta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w:t>
            </w:r>
            <w:r w:rsidRPr="00D476E3">
              <w:rPr>
                <w:b/>
                <w:bCs/>
                <w:i/>
                <w:szCs w:val="26"/>
              </w:rPr>
              <w:t xml:space="preserve"> </w:t>
            </w:r>
            <w:r w:rsidRPr="00D476E3">
              <w:rPr>
                <w:iCs/>
              </w:rPr>
              <w:t xml:space="preserve">in the DAM.  Offers of more than one Ancillary Service product from one Generation Resource may be inclusive or exclusive of each other and of any Energy Offer Curves, as specified according to a </w:t>
            </w:r>
            <w:r w:rsidRPr="00D476E3">
              <w:rPr>
                <w:iCs/>
              </w:rPr>
              <w:lastRenderedPageBreak/>
              <w:t>procedure developed by ERCOT.  Offers of more than one Ancillary Service product from one ESR may be inclusive or exclusive of each other, as specified according to a procedure developed by ERCOT.</w:t>
            </w:r>
          </w:p>
        </w:tc>
      </w:tr>
    </w:tbl>
    <w:p w14:paraId="50182083" w14:textId="77777777" w:rsidR="006161AD" w:rsidRPr="00D476E3" w:rsidRDefault="006161AD" w:rsidP="006161AD">
      <w:pPr>
        <w:spacing w:before="240" w:after="240"/>
        <w:ind w:left="720" w:hanging="720"/>
        <w:rPr>
          <w:iCs/>
        </w:rPr>
      </w:pPr>
      <w:r w:rsidRPr="00D476E3">
        <w:rPr>
          <w:iCs/>
        </w:rPr>
        <w:lastRenderedPageBreak/>
        <w:t>(2)</w:t>
      </w:r>
      <w:r w:rsidRPr="00D476E3">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3C4DFAB"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8A41B17" w14:textId="77777777" w:rsidR="006161AD" w:rsidRPr="00D476E3" w:rsidRDefault="006161AD" w:rsidP="006F573E">
            <w:pPr>
              <w:spacing w:before="120" w:after="240"/>
              <w:rPr>
                <w:b/>
                <w:i/>
                <w:iCs/>
              </w:rPr>
            </w:pPr>
            <w:r w:rsidRPr="00D476E3">
              <w:rPr>
                <w:b/>
                <w:i/>
                <w:iCs/>
              </w:rPr>
              <w:t>[NPRR1008 and NPRR1014:  Replace applicable portions of paragraph (2) above with the following upon system implementation for NPRR1014; or upon system implementation of the Real-Time Co-Optimization (RTC) project for NPRR1008:]</w:t>
            </w:r>
          </w:p>
          <w:p w14:paraId="5AB02D40" w14:textId="77777777" w:rsidR="006161AD" w:rsidRPr="00D476E3" w:rsidRDefault="006161AD" w:rsidP="006F573E">
            <w:pPr>
              <w:spacing w:after="240"/>
              <w:ind w:left="720" w:hanging="720"/>
              <w:rPr>
                <w:iCs/>
              </w:rPr>
            </w:pPr>
            <w:r w:rsidRPr="00D476E3">
              <w:rPr>
                <w:iCs/>
              </w:rPr>
              <w:t>(2)</w:t>
            </w:r>
            <w:r w:rsidRPr="00D476E3">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2C580C9" w14:textId="77777777" w:rsidR="006161AD" w:rsidRPr="00D476E3" w:rsidRDefault="006161AD" w:rsidP="006161AD">
      <w:pPr>
        <w:spacing w:before="240" w:after="240"/>
        <w:ind w:left="720" w:hanging="720"/>
        <w:rPr>
          <w:iCs/>
        </w:rPr>
      </w:pPr>
      <w:r w:rsidRPr="00D476E3">
        <w:rPr>
          <w:iCs/>
        </w:rPr>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161AD" w:rsidRPr="00D476E3" w14:paraId="7C9ED6BE" w14:textId="77777777" w:rsidTr="006F573E">
        <w:trPr>
          <w:trHeight w:val="386"/>
        </w:trPr>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0DEA5472" w14:textId="77777777" w:rsidR="006161AD" w:rsidRPr="00D476E3" w:rsidRDefault="006161AD" w:rsidP="006F573E">
            <w:pPr>
              <w:spacing w:before="120" w:after="240"/>
              <w:rPr>
                <w:b/>
                <w:i/>
                <w:iCs/>
              </w:rPr>
            </w:pPr>
            <w:r w:rsidRPr="00D476E3">
              <w:rPr>
                <w:b/>
                <w:i/>
                <w:iCs/>
              </w:rPr>
              <w:t>[NPRR1008 and NPRR1014:  Replace applicable portions of paragraph (3) above with the following upon system implementation of the Real-Time Co-Optimization (RTC) project for NPRR1008; or upon system implementation for NPRR1014:]</w:t>
            </w:r>
          </w:p>
          <w:p w14:paraId="71B66072" w14:textId="77777777" w:rsidR="006161AD" w:rsidRPr="00D476E3" w:rsidRDefault="006161AD" w:rsidP="006F573E">
            <w:pPr>
              <w:spacing w:after="240"/>
              <w:ind w:left="720" w:hanging="720"/>
              <w:rPr>
                <w:iCs/>
              </w:rPr>
            </w:pPr>
            <w:r w:rsidRPr="00D476E3">
              <w:rPr>
                <w:iCs/>
              </w:rPr>
              <w:t>(3)</w:t>
            </w:r>
            <w:r w:rsidRPr="00D476E3">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74A1356D" w14:textId="77777777" w:rsidR="006161AD" w:rsidRPr="00D476E3" w:rsidRDefault="006161AD" w:rsidP="006161A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6864A0"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78B80EB" w14:textId="77777777" w:rsidR="006161AD" w:rsidRPr="00D476E3" w:rsidRDefault="006161AD" w:rsidP="006F573E">
            <w:pPr>
              <w:spacing w:before="120" w:after="240"/>
              <w:rPr>
                <w:b/>
                <w:i/>
                <w:iCs/>
              </w:rPr>
            </w:pPr>
            <w:r w:rsidRPr="00D476E3">
              <w:rPr>
                <w:b/>
                <w:i/>
                <w:iCs/>
              </w:rPr>
              <w:lastRenderedPageBreak/>
              <w:t>[NPRR1008 and NPRR1014:  Insert applicable portions of paragraph (4) below upon system implementation of the Real-Time Co-Optimization (RTC) project for NPRR1008; or upon system implementation for NPRR1014; and renumber accordingly:]</w:t>
            </w:r>
          </w:p>
          <w:p w14:paraId="6DDDADFB" w14:textId="77777777" w:rsidR="006161AD" w:rsidRPr="00D476E3" w:rsidRDefault="006161AD" w:rsidP="006F573E">
            <w:pPr>
              <w:spacing w:before="240" w:after="240"/>
              <w:ind w:left="720" w:hanging="720"/>
              <w:rPr>
                <w:iCs/>
              </w:rPr>
            </w:pPr>
            <w:r w:rsidRPr="00D476E3">
              <w:rPr>
                <w:iCs/>
              </w:rPr>
              <w:t>(4)</w:t>
            </w:r>
            <w:r w:rsidRPr="00D476E3">
              <w:rPr>
                <w:iCs/>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ins w:id="51" w:author="ERCOT" w:date="2024-07-02T16:13:00Z">
              <w:r w:rsidRPr="00D476E3">
                <w:rPr>
                  <w:iCs/>
                </w:rPr>
                <w:t xml:space="preserve"> or Non-Spin</w:t>
              </w:r>
            </w:ins>
            <w:r w:rsidRPr="00D476E3">
              <w:rPr>
                <w:iCs/>
              </w:rPr>
              <w:t xml:space="preserve"> will be treated as if it was an offer for ECRS</w:t>
            </w:r>
            <w:ins w:id="52" w:author="ERCOT" w:date="2024-07-02T16:13:00Z">
              <w:r w:rsidRPr="00D476E3">
                <w:rPr>
                  <w:iCs/>
                </w:rPr>
                <w:t xml:space="preserve"> or Non-Spin</w:t>
              </w:r>
            </w:ins>
            <w:r w:rsidRPr="00D476E3">
              <w:rPr>
                <w:iCs/>
              </w:rPr>
              <w:t xml:space="preserve"> from an On-Line Generation Resource.</w:t>
            </w:r>
          </w:p>
        </w:tc>
      </w:tr>
    </w:tbl>
    <w:p w14:paraId="7BE9446F" w14:textId="77777777" w:rsidR="006161AD" w:rsidRPr="00D476E3" w:rsidRDefault="006161AD" w:rsidP="006161AD">
      <w:pPr>
        <w:spacing w:before="240" w:after="240"/>
        <w:ind w:left="720" w:hanging="720"/>
        <w:rPr>
          <w:iCs/>
        </w:rPr>
      </w:pPr>
      <w:r w:rsidRPr="00D476E3">
        <w:rPr>
          <w:iCs/>
        </w:rPr>
        <w:t>(4)</w:t>
      </w:r>
      <w:r w:rsidRPr="00D476E3">
        <w:rPr>
          <w:iCs/>
        </w:rPr>
        <w:tab/>
        <w:t xml:space="preserve">Ancillary Service Offers remain active for the offered period until:  </w:t>
      </w:r>
    </w:p>
    <w:p w14:paraId="3EF34F55"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Selected by ERCOT; </w:t>
      </w:r>
    </w:p>
    <w:p w14:paraId="17375735" w14:textId="77777777" w:rsidR="006161AD" w:rsidRPr="00D476E3" w:rsidRDefault="006161AD" w:rsidP="006161AD">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4119523D" w14:textId="77777777" w:rsidR="006161AD" w:rsidRPr="00D476E3" w:rsidRDefault="006161AD" w:rsidP="006161AD">
      <w:pPr>
        <w:spacing w:after="240"/>
        <w:ind w:left="1440" w:hanging="720"/>
        <w:rPr>
          <w:szCs w:val="20"/>
        </w:rPr>
      </w:pPr>
      <w:r w:rsidRPr="00D476E3">
        <w:rPr>
          <w:szCs w:val="20"/>
        </w:rPr>
        <w:t>(c)</w:t>
      </w:r>
      <w:r w:rsidRPr="00D476E3">
        <w:rPr>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C3E97A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74BAAA" w14:textId="77777777" w:rsidR="006161AD" w:rsidRPr="00D476E3" w:rsidRDefault="006161AD" w:rsidP="006F573E">
            <w:pPr>
              <w:spacing w:before="120" w:after="240"/>
              <w:rPr>
                <w:b/>
                <w:i/>
                <w:iCs/>
              </w:rPr>
            </w:pPr>
            <w:r w:rsidRPr="00D476E3">
              <w:rPr>
                <w:b/>
                <w:i/>
                <w:iCs/>
              </w:rPr>
              <w:t>[NPRR1008 and NPRR1014:  Replace applicable portions of paragraph (4) above with the following upon system implementation of the Real-Time Co-Optimization (RTC) project for NPRR1008; or upon system implementation for NPRR1014:]</w:t>
            </w:r>
          </w:p>
          <w:p w14:paraId="3029D0B1" w14:textId="77777777" w:rsidR="006161AD" w:rsidRPr="00D476E3" w:rsidRDefault="006161AD" w:rsidP="006F573E">
            <w:pPr>
              <w:spacing w:after="240"/>
              <w:ind w:left="720" w:hanging="720"/>
              <w:rPr>
                <w:iCs/>
              </w:rPr>
            </w:pPr>
            <w:r w:rsidRPr="00D476E3">
              <w:rPr>
                <w:iCs/>
              </w:rPr>
              <w:t>(4)</w:t>
            </w:r>
            <w:r w:rsidRPr="00D476E3">
              <w:rPr>
                <w:iCs/>
              </w:rPr>
              <w:tab/>
              <w:t xml:space="preserve">Ancillary Service Offers remain active for the offered period unless the offer is:  </w:t>
            </w:r>
          </w:p>
          <w:p w14:paraId="4F37F456"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Effective after DAM and is higher than the Real-Time System-Wide Offer Cap (RTSWCAP); </w:t>
            </w:r>
          </w:p>
          <w:p w14:paraId="30A55F82" w14:textId="77777777" w:rsidR="006161AD" w:rsidRPr="00D476E3" w:rsidRDefault="006161AD" w:rsidP="006F573E">
            <w:pPr>
              <w:spacing w:after="240"/>
              <w:ind w:left="1440" w:hanging="720"/>
              <w:rPr>
                <w:szCs w:val="20"/>
              </w:rPr>
            </w:pPr>
            <w:r w:rsidRPr="00D476E3">
              <w:rPr>
                <w:szCs w:val="20"/>
              </w:rPr>
              <w:t>(b)</w:t>
            </w:r>
            <w:r w:rsidRPr="00D476E3">
              <w:rPr>
                <w:szCs w:val="20"/>
              </w:rPr>
              <w:tab/>
              <w:t>Automatically inactivated by the software at the offer expiration time specified by the QSE when the offer is submitted; or</w:t>
            </w:r>
          </w:p>
          <w:p w14:paraId="534DD704" w14:textId="77777777" w:rsidR="006161AD" w:rsidRPr="00D476E3" w:rsidRDefault="006161AD" w:rsidP="006F573E">
            <w:pPr>
              <w:spacing w:after="240"/>
              <w:ind w:left="1440" w:hanging="720"/>
              <w:rPr>
                <w:szCs w:val="20"/>
              </w:rPr>
            </w:pPr>
            <w:r w:rsidRPr="00D476E3">
              <w:rPr>
                <w:szCs w:val="20"/>
              </w:rPr>
              <w:t>(c)</w:t>
            </w:r>
            <w:r w:rsidRPr="00D476E3">
              <w:rPr>
                <w:szCs w:val="20"/>
              </w:rPr>
              <w:tab/>
              <w:t>Withdrawn by the QSE, but a withdrawal is not effective if the deadline for submitting offers has already passed.</w:t>
            </w:r>
          </w:p>
        </w:tc>
      </w:tr>
    </w:tbl>
    <w:p w14:paraId="384CF4C1" w14:textId="77777777" w:rsidR="006161AD" w:rsidRPr="00D476E3" w:rsidRDefault="006161AD" w:rsidP="006161AD">
      <w:pPr>
        <w:spacing w:before="240" w:after="240"/>
        <w:ind w:left="720" w:hanging="720"/>
        <w:rPr>
          <w:iCs/>
        </w:rPr>
      </w:pPr>
      <w:r w:rsidRPr="00D476E3">
        <w:rPr>
          <w:iCs/>
        </w:rPr>
        <w:t>(5)</w:t>
      </w:r>
      <w:r w:rsidRPr="00D476E3">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C563A18"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B56592A" w14:textId="77777777" w:rsidR="006161AD" w:rsidRPr="00D476E3" w:rsidRDefault="006161AD" w:rsidP="006F573E">
            <w:pPr>
              <w:spacing w:before="120" w:after="240"/>
              <w:rPr>
                <w:b/>
                <w:i/>
                <w:iCs/>
              </w:rPr>
            </w:pPr>
            <w:r w:rsidRPr="00D476E3">
              <w:rPr>
                <w:b/>
                <w:i/>
                <w:iCs/>
              </w:rPr>
              <w:lastRenderedPageBreak/>
              <w:t>[NPRR1008 and NPRR1014:  Replace applicable portions of paragraph (5) above with the following upon system implementation of the Real-Time Co-Optimization (RTC) project for NPRR1008; or upon system implementation for NPRR1014:]</w:t>
            </w:r>
          </w:p>
          <w:p w14:paraId="3AA7A448" w14:textId="77777777" w:rsidR="006161AD" w:rsidRPr="00D476E3" w:rsidRDefault="006161AD" w:rsidP="006F573E">
            <w:pPr>
              <w:spacing w:after="240"/>
              <w:ind w:left="720" w:hanging="720"/>
              <w:rPr>
                <w:iCs/>
              </w:rPr>
            </w:pPr>
            <w:r w:rsidRPr="00D476E3">
              <w:rPr>
                <w:iCs/>
              </w:rPr>
              <w:t>(5)</w:t>
            </w:r>
            <w:r w:rsidRPr="00D476E3">
              <w:rPr>
                <w:iCs/>
              </w:rPr>
              <w:tab/>
              <w:t>A Load Resource that is not a Controllable Load Resource may specify whether its Resource-Specific Ancillary Service Offer for RRS or Non-Spin may only be procured by ERCOT as a block.</w:t>
            </w:r>
          </w:p>
        </w:tc>
      </w:tr>
    </w:tbl>
    <w:p w14:paraId="22FF7FB1" w14:textId="77777777" w:rsidR="006161AD" w:rsidRPr="00D476E3" w:rsidRDefault="006161AD" w:rsidP="006161AD">
      <w:pPr>
        <w:spacing w:before="240" w:after="240"/>
        <w:ind w:left="720" w:hanging="720"/>
        <w:rPr>
          <w:iCs/>
        </w:rPr>
      </w:pPr>
      <w:r w:rsidRPr="00D476E3">
        <w:rPr>
          <w:iCs/>
        </w:rPr>
        <w:t>(6)</w:t>
      </w:r>
      <w:r w:rsidRPr="00D476E3">
        <w:rPr>
          <w:iCs/>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4372D37"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ED25C07" w14:textId="77777777" w:rsidR="006161AD" w:rsidRPr="00D476E3" w:rsidRDefault="006161AD" w:rsidP="006F573E">
            <w:pPr>
              <w:spacing w:before="120" w:after="240"/>
              <w:rPr>
                <w:b/>
                <w:i/>
                <w:iCs/>
              </w:rPr>
            </w:pPr>
            <w:r w:rsidRPr="00D476E3">
              <w:rPr>
                <w:b/>
                <w:i/>
                <w:iCs/>
              </w:rPr>
              <w:t>[NPRR1014:  Replace paragraph (6) above with the following upon system implementation:]</w:t>
            </w:r>
          </w:p>
          <w:p w14:paraId="27215143"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specify whether its Resource-Specific Ancillary Service Offer for ECRS may only be procured by ERCOT as a block.</w:t>
            </w:r>
          </w:p>
        </w:tc>
      </w:tr>
    </w:tbl>
    <w:p w14:paraId="13CE6176" w14:textId="77777777" w:rsidR="006161AD" w:rsidRPr="00D476E3" w:rsidRDefault="006161AD" w:rsidP="006161AD">
      <w:pPr>
        <w:spacing w:before="240" w:after="240"/>
        <w:ind w:left="720" w:hanging="720"/>
        <w:rPr>
          <w:iCs/>
        </w:rPr>
      </w:pPr>
      <w:r w:rsidRPr="00D476E3">
        <w:rPr>
          <w:iCs/>
        </w:rPr>
        <w:t>(7)</w:t>
      </w:r>
      <w:r w:rsidRPr="00D476E3">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D476E3">
        <w:t xml:space="preserve">A Combined Cycle Generation Resource will be considered by the DAM to be self-committed based on an On-Line Ancillary Service Offer submittal if: </w:t>
      </w:r>
    </w:p>
    <w:p w14:paraId="6F7DB478" w14:textId="77777777" w:rsidR="006161AD" w:rsidRPr="00D476E3" w:rsidRDefault="006161AD" w:rsidP="006161AD">
      <w:pPr>
        <w:spacing w:after="240"/>
        <w:ind w:left="1440" w:hanging="720"/>
      </w:pPr>
      <w:r w:rsidRPr="00D476E3">
        <w:t>(a)</w:t>
      </w:r>
      <w:r w:rsidRPr="00D476E3">
        <w:tab/>
        <w:t>Its QSE submits an On-Line Ancillary Service Offer without also submitting a Three-Part Supply Offer for the DAM for any Combined Cycle Generation Resource within the Combined Cycle Train for that hour;</w:t>
      </w:r>
    </w:p>
    <w:p w14:paraId="4481602C" w14:textId="77777777" w:rsidR="006161AD" w:rsidRPr="00D476E3" w:rsidRDefault="006161AD" w:rsidP="006161AD">
      <w:pPr>
        <w:spacing w:after="240"/>
        <w:ind w:left="1440" w:hanging="720"/>
      </w:pPr>
      <w:r w:rsidRPr="00D476E3">
        <w:t>(b)</w:t>
      </w:r>
      <w:r w:rsidRPr="00D476E3">
        <w:tab/>
        <w:t>No Ancillary Service Offer for Off-Line Non-Spin for any Combined Cycle Generation Resource within the Combined Cycle Train is submitted for that hour; and</w:t>
      </w:r>
    </w:p>
    <w:p w14:paraId="32534623" w14:textId="77777777" w:rsidR="006161AD" w:rsidRPr="00D476E3" w:rsidRDefault="006161AD" w:rsidP="006161AD">
      <w:pPr>
        <w:spacing w:after="240"/>
        <w:ind w:left="1440" w:hanging="720"/>
      </w:pPr>
      <w:r w:rsidRPr="00D476E3">
        <w:t>(c)</w:t>
      </w:r>
      <w:r w:rsidRPr="00D476E3">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7F8A0B6" w14:textId="77777777" w:rsidTr="006F573E">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FB67180" w14:textId="77777777" w:rsidR="006161AD" w:rsidRPr="00D476E3" w:rsidRDefault="006161AD" w:rsidP="006F573E">
            <w:pPr>
              <w:spacing w:before="120" w:after="240"/>
              <w:rPr>
                <w:b/>
                <w:i/>
                <w:iCs/>
              </w:rPr>
            </w:pPr>
            <w:r w:rsidRPr="00D476E3">
              <w:rPr>
                <w:b/>
                <w:i/>
                <w:iCs/>
              </w:rPr>
              <w:t>[NPRR1008 and NPRR1014:  Replace applicable portions of paragraph (7) above with the following upon system implementation of the Real-Time Co-Optimization (RTC) project for NPRR1008; or upon system implementation for NPRR1014:]</w:t>
            </w:r>
          </w:p>
          <w:p w14:paraId="552D0B99" w14:textId="77777777" w:rsidR="006161AD" w:rsidRPr="00D476E3" w:rsidRDefault="006161AD" w:rsidP="006F573E">
            <w:pPr>
              <w:spacing w:after="240"/>
              <w:ind w:left="720" w:hanging="720"/>
              <w:rPr>
                <w:iCs/>
              </w:rPr>
            </w:pPr>
            <w:r w:rsidRPr="00D476E3">
              <w:rPr>
                <w:iCs/>
              </w:rPr>
              <w:lastRenderedPageBreak/>
              <w:t xml:space="preserve">(7) </w:t>
            </w:r>
            <w:r w:rsidRPr="00D476E3">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D476E3">
              <w:t xml:space="preserve">A Combined Cycle Generation Resource will be considered by the DAM to be self-committed based on an On-Line </w:t>
            </w:r>
            <w:r w:rsidRPr="00D476E3">
              <w:rPr>
                <w:iCs/>
              </w:rPr>
              <w:t xml:space="preserve">Resource-Specific </w:t>
            </w:r>
            <w:r w:rsidRPr="00D476E3">
              <w:t xml:space="preserve">Ancillary Service Offer submittal if: </w:t>
            </w:r>
          </w:p>
          <w:p w14:paraId="3C22CD17" w14:textId="77777777" w:rsidR="006161AD" w:rsidRPr="00D476E3" w:rsidRDefault="006161AD" w:rsidP="006F573E">
            <w:pPr>
              <w:spacing w:after="240"/>
              <w:ind w:left="1440" w:hanging="720"/>
            </w:pPr>
            <w:r w:rsidRPr="00D476E3">
              <w:t>(a)</w:t>
            </w:r>
            <w:r w:rsidRPr="00D476E3">
              <w:tab/>
              <w:t xml:space="preserve">Its QSE submits an On-Line </w:t>
            </w:r>
            <w:r w:rsidRPr="00D476E3">
              <w:rPr>
                <w:iCs/>
              </w:rPr>
              <w:t xml:space="preserve">Resource-Specific </w:t>
            </w:r>
            <w:r w:rsidRPr="00D476E3">
              <w:t>Ancillary Service Offer without also submitting a Three-Part Supply Offer for the DAM for any Combined Cycle Generation Resource within the Combined Cycle Train for that hour;</w:t>
            </w:r>
          </w:p>
          <w:p w14:paraId="1E22C366" w14:textId="77777777" w:rsidR="006161AD" w:rsidRPr="00D476E3" w:rsidRDefault="006161AD" w:rsidP="006F573E">
            <w:pPr>
              <w:spacing w:after="240"/>
              <w:ind w:left="1440" w:hanging="720"/>
            </w:pPr>
            <w:r w:rsidRPr="00D476E3">
              <w:t>(b)</w:t>
            </w:r>
            <w:r w:rsidRPr="00D476E3">
              <w:tab/>
              <w:t xml:space="preserve">No </w:t>
            </w:r>
            <w:r w:rsidRPr="00D476E3">
              <w:rPr>
                <w:iCs/>
              </w:rPr>
              <w:t xml:space="preserve">Resource-Specific </w:t>
            </w:r>
            <w:r w:rsidRPr="00D476E3">
              <w:t>Ancillary Service Offer for Off-Line Non-Spin for any Combined Cycle Generation Resource within the Combined Cycle Train is submitted for that hour; and</w:t>
            </w:r>
          </w:p>
          <w:p w14:paraId="36AEE3F1" w14:textId="77777777" w:rsidR="006161AD" w:rsidRPr="00D476E3" w:rsidRDefault="006161AD" w:rsidP="006F573E">
            <w:pPr>
              <w:spacing w:after="240"/>
              <w:ind w:left="1440" w:hanging="720"/>
            </w:pPr>
            <w:r w:rsidRPr="00D476E3">
              <w:t>(c)</w:t>
            </w:r>
            <w:r w:rsidRPr="00D476E3">
              <w:tab/>
              <w:t xml:space="preserve">No On-Line </w:t>
            </w:r>
            <w:r w:rsidRPr="00D476E3">
              <w:rPr>
                <w:iCs/>
              </w:rPr>
              <w:t xml:space="preserve">Resource-Specific </w:t>
            </w:r>
            <w:r w:rsidRPr="00D476E3">
              <w:t xml:space="preserve">Ancillary Service Offer for any other Combined Cycle Generation Resource within the Combined Cycled Train is submitted for that hour. </w:t>
            </w:r>
          </w:p>
          <w:p w14:paraId="6E6B5DC1" w14:textId="77777777" w:rsidR="006161AD" w:rsidRPr="00D476E3" w:rsidRDefault="006161AD" w:rsidP="006F573E">
            <w:pPr>
              <w:spacing w:after="240"/>
              <w:ind w:left="720" w:hanging="720"/>
              <w:rPr>
                <w:iCs/>
              </w:rPr>
            </w:pPr>
            <w:r w:rsidRPr="00D476E3">
              <w:rPr>
                <w:iCs/>
              </w:rPr>
              <w:t>(8)</w:t>
            </w:r>
            <w:r w:rsidRPr="00D476E3">
              <w:rPr>
                <w:iCs/>
              </w:rPr>
              <w:tab/>
              <w:t>ERCOT will attempt to procure the quantity from its Ancillary Service Plan from Resource-Specific Ancillary Service Offers as well as Ancillary Service Only Offers against respective ASDCs.</w:t>
            </w:r>
          </w:p>
        </w:tc>
      </w:tr>
    </w:tbl>
    <w:p w14:paraId="083A39AA" w14:textId="77777777" w:rsidR="006161AD" w:rsidRPr="00D476E3" w:rsidRDefault="006161AD" w:rsidP="006161AD">
      <w:pPr>
        <w:keepNext/>
        <w:tabs>
          <w:tab w:val="left" w:pos="1620"/>
        </w:tabs>
        <w:spacing w:before="480" w:after="240"/>
        <w:ind w:left="1627" w:hanging="1627"/>
        <w:outlineLvl w:val="4"/>
        <w:rPr>
          <w:b/>
          <w:bCs/>
          <w:i/>
          <w:iCs/>
          <w:szCs w:val="26"/>
        </w:rPr>
      </w:pPr>
      <w:r w:rsidRPr="00D476E3">
        <w:rPr>
          <w:b/>
          <w:bCs/>
          <w:i/>
          <w:iCs/>
          <w:szCs w:val="26"/>
        </w:rPr>
        <w:lastRenderedPageBreak/>
        <w:t>4.4.7.2.1</w:t>
      </w:r>
      <w:r w:rsidRPr="00D476E3">
        <w:rPr>
          <w:b/>
          <w:bCs/>
          <w:i/>
          <w:iCs/>
          <w:szCs w:val="26"/>
        </w:rPr>
        <w:tab/>
        <w:t>Ancillary Service Offer Criteria</w:t>
      </w:r>
      <w:bookmarkEnd w:id="20"/>
    </w:p>
    <w:p w14:paraId="3CC2F68A" w14:textId="77777777" w:rsidR="006161AD" w:rsidRPr="00D476E3" w:rsidRDefault="006161AD" w:rsidP="006161AD">
      <w:pPr>
        <w:spacing w:after="240"/>
        <w:ind w:left="720" w:hanging="720"/>
        <w:rPr>
          <w:iCs/>
        </w:rPr>
      </w:pPr>
      <w:r w:rsidRPr="00D476E3">
        <w:rPr>
          <w:iCs/>
        </w:rPr>
        <w:t>(1)</w:t>
      </w:r>
      <w:r w:rsidRPr="00D476E3">
        <w:rPr>
          <w:iCs/>
        </w:rPr>
        <w:tab/>
        <w:t>Each Ancillary Service Offer must be submitted by a QSE and must include the following information:</w:t>
      </w:r>
    </w:p>
    <w:p w14:paraId="1E78E66C" w14:textId="77777777" w:rsidR="006161AD" w:rsidRPr="00D476E3" w:rsidRDefault="006161AD" w:rsidP="006161AD">
      <w:pPr>
        <w:spacing w:after="240"/>
        <w:ind w:left="1440" w:hanging="720"/>
      </w:pPr>
      <w:r w:rsidRPr="00D476E3">
        <w:t>(a)</w:t>
      </w:r>
      <w:r w:rsidRPr="00D476E3">
        <w:tab/>
        <w:t>The selling QSE;</w:t>
      </w:r>
    </w:p>
    <w:p w14:paraId="1F2C925B"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0BF76DBA" w14:textId="77777777" w:rsidR="006161AD" w:rsidRPr="00D476E3" w:rsidRDefault="006161AD" w:rsidP="006161AD">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2E3922AE" w14:textId="77777777" w:rsidR="006161AD" w:rsidRPr="00D476E3" w:rsidRDefault="006161AD" w:rsidP="006161AD">
      <w:pPr>
        <w:spacing w:after="240"/>
        <w:ind w:left="1440" w:hanging="720"/>
      </w:pPr>
      <w:r w:rsidRPr="00D476E3">
        <w:t>(d)</w:t>
      </w:r>
      <w:r w:rsidRPr="00D476E3">
        <w:tab/>
        <w:t xml:space="preserve">An Ancillary Service Offer linked to a Three-Part Supply Offer from a Resource designated to be Off-Line for the offer period in its COP may only be struck if the </w:t>
      </w:r>
      <w:r w:rsidRPr="00D476E3">
        <w:lastRenderedPageBreak/>
        <w:t xml:space="preserve">Three-Part Supply Offer is struck.  The total capacity struck must be within limits as defined in item (4)(c)(iii) of Section 4.5.1, DAM Clearing Process;  </w:t>
      </w:r>
    </w:p>
    <w:p w14:paraId="60F44A32" w14:textId="77777777" w:rsidR="006161AD" w:rsidRPr="00D476E3" w:rsidRDefault="006161AD" w:rsidP="006161AD">
      <w:pPr>
        <w:spacing w:after="240"/>
        <w:ind w:left="1440" w:hanging="720"/>
      </w:pPr>
      <w:r w:rsidRPr="00D476E3">
        <w:t>(e)</w:t>
      </w:r>
      <w:r w:rsidRPr="00D476E3">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16CF49F7" w14:textId="77777777" w:rsidR="006161AD" w:rsidRPr="00D476E3" w:rsidRDefault="006161AD" w:rsidP="006161AD">
      <w:pPr>
        <w:spacing w:after="240"/>
        <w:ind w:left="1440" w:hanging="720"/>
      </w:pPr>
      <w:r w:rsidRPr="00D476E3">
        <w:t>(f)</w:t>
      </w:r>
      <w:r w:rsidRPr="00D476E3">
        <w:tab/>
        <w:t xml:space="preserve">The first and last hour of the offer; </w:t>
      </w:r>
    </w:p>
    <w:p w14:paraId="29554E7E" w14:textId="77777777" w:rsidR="006161AD" w:rsidRPr="00D476E3" w:rsidRDefault="006161AD" w:rsidP="006161AD">
      <w:pPr>
        <w:spacing w:after="240"/>
        <w:ind w:left="1440" w:hanging="720"/>
      </w:pPr>
      <w:r w:rsidRPr="00D476E3">
        <w:t>(g)</w:t>
      </w:r>
      <w:r w:rsidRPr="00D476E3">
        <w:tab/>
        <w:t>A fixed quantity block, or variable quantity block indicator for the offer:</w:t>
      </w:r>
    </w:p>
    <w:p w14:paraId="48B0EF5F" w14:textId="77777777" w:rsidR="006161AD" w:rsidRPr="00D476E3" w:rsidRDefault="006161AD" w:rsidP="006161AD">
      <w:pPr>
        <w:spacing w:after="240"/>
        <w:ind w:left="2160" w:hanging="720"/>
      </w:pPr>
      <w:r w:rsidRPr="00D476E3">
        <w:t>(i)</w:t>
      </w:r>
      <w:r w:rsidRPr="00D476E3">
        <w:tab/>
        <w:t>If a fixed quantity block, not to exceed 150 MW, which may only be offered by a Load Resource that is not a Controllable Load Resource and that is offering to provide RRS, ECRS, or Non-Spin, and which may clear at a Market Clearing Price for Capacity (MCPC) below the Ancillary Service Offer price for that block, the single price (in $/MW) and single quantity (in MW) for all hours offered in that block; or</w:t>
      </w:r>
    </w:p>
    <w:p w14:paraId="46DBE0CF" w14:textId="77777777" w:rsidR="006161AD" w:rsidRPr="00D476E3" w:rsidRDefault="006161AD" w:rsidP="006161AD">
      <w:pPr>
        <w:spacing w:after="240"/>
        <w:ind w:left="2160" w:hanging="720"/>
      </w:pPr>
      <w:r w:rsidRPr="00D476E3">
        <w:t>(ii)</w:t>
      </w:r>
      <w:r w:rsidRPr="00D476E3">
        <w:tab/>
        <w:t>If a variable quantity block, which may be offered by a Generation Resource or a Load Resource, the single price (in $/MW) and single “up to” quantity (in MW) contingent on the purchase of all hours offered in that block; and</w:t>
      </w:r>
    </w:p>
    <w:p w14:paraId="7C4C421B" w14:textId="77777777" w:rsidR="006161AD" w:rsidRPr="00D476E3" w:rsidRDefault="006161AD" w:rsidP="006161AD">
      <w:pPr>
        <w:spacing w:after="240"/>
        <w:ind w:left="1440" w:hanging="720"/>
      </w:pPr>
      <w:r w:rsidRPr="00D476E3">
        <w:t>(h)</w:t>
      </w:r>
      <w:r w:rsidRPr="00D476E3">
        <w:tab/>
        <w:t>The expiration time and date of the offer.</w:t>
      </w:r>
    </w:p>
    <w:p w14:paraId="14910F01" w14:textId="77777777" w:rsidR="006161AD" w:rsidRPr="00D476E3" w:rsidRDefault="006161AD" w:rsidP="006161AD">
      <w:pPr>
        <w:spacing w:after="240"/>
        <w:ind w:left="720" w:hanging="720"/>
        <w:rPr>
          <w:iCs/>
        </w:rPr>
      </w:pPr>
      <w:r w:rsidRPr="00D476E3">
        <w:rPr>
          <w:iCs/>
        </w:rPr>
        <w:t>(2)</w:t>
      </w:r>
      <w:r w:rsidRPr="00D476E3">
        <w:rPr>
          <w:iCs/>
        </w:rPr>
        <w:tab/>
        <w:t>A valid Ancillary Service Offer in the DAM must be received before 1000 for the effective DAM.  A valid Ancillary Service Offer in an SASM must be received before the applicable deadline for that SASM.</w:t>
      </w:r>
    </w:p>
    <w:p w14:paraId="1BF96352" w14:textId="77777777" w:rsidR="006161AD" w:rsidRPr="00D476E3" w:rsidRDefault="006161AD" w:rsidP="006161AD">
      <w:pPr>
        <w:spacing w:after="240"/>
        <w:ind w:left="720" w:hanging="720"/>
        <w:rPr>
          <w:iCs/>
        </w:rPr>
      </w:pPr>
      <w:r w:rsidRPr="00D476E3">
        <w:rPr>
          <w:iCs/>
        </w:rPr>
        <w:t>(3)</w:t>
      </w:r>
      <w:r w:rsidRPr="00D476E3">
        <w:rPr>
          <w:iCs/>
        </w:rPr>
        <w:tab/>
        <w:t>No Ancillary Service Offer price may exceed the System-Wide Offer Cap (SWCAP) (in $/MW).  No Ancillary Service Offer price may be less than $0 per MW.</w:t>
      </w:r>
    </w:p>
    <w:p w14:paraId="4963FEFB" w14:textId="77777777" w:rsidR="006161AD" w:rsidRPr="00D476E3" w:rsidRDefault="006161AD" w:rsidP="006161AD">
      <w:pPr>
        <w:spacing w:after="240"/>
        <w:ind w:left="720" w:hanging="720"/>
        <w:rPr>
          <w:iCs/>
        </w:rPr>
      </w:pPr>
      <w:r w:rsidRPr="00D476E3">
        <w:rPr>
          <w:iCs/>
        </w:rPr>
        <w:t>(4)</w:t>
      </w:r>
      <w:r w:rsidRPr="00D476E3">
        <w:rPr>
          <w:iCs/>
        </w:rPr>
        <w:tab/>
        <w:t>The minimum amount per Resource for each Ancillary Service product that may be offered is one-tenth (0.1) MW.</w:t>
      </w:r>
    </w:p>
    <w:p w14:paraId="1C39B3E2" w14:textId="77777777" w:rsidR="006161AD" w:rsidRPr="00D476E3" w:rsidRDefault="006161AD" w:rsidP="006161AD">
      <w:pPr>
        <w:spacing w:after="240"/>
        <w:ind w:left="720" w:hanging="720"/>
        <w:rPr>
          <w:iCs/>
        </w:rPr>
      </w:pPr>
      <w:r w:rsidRPr="00D476E3">
        <w:rPr>
          <w:iCs/>
        </w:rPr>
        <w:t>(5)</w:t>
      </w:r>
      <w:r w:rsidRPr="00D476E3">
        <w:rPr>
          <w:iCs/>
        </w:rPr>
        <w:tab/>
        <w:t xml:space="preserve">A Resource may offer more than one Ancillary Service.  </w:t>
      </w:r>
    </w:p>
    <w:p w14:paraId="6CB6B0A0" w14:textId="77777777" w:rsidR="006161AD" w:rsidRPr="00D476E3" w:rsidRDefault="006161AD" w:rsidP="006161AD">
      <w:pPr>
        <w:spacing w:after="240"/>
        <w:ind w:left="720" w:hanging="720"/>
        <w:rPr>
          <w:iCs/>
        </w:rPr>
      </w:pPr>
      <w:r w:rsidRPr="00D476E3">
        <w:rPr>
          <w:iCs/>
        </w:rPr>
        <w:t>(6)</w:t>
      </w:r>
      <w:r w:rsidRPr="00D476E3">
        <w:rPr>
          <w:iCs/>
        </w:rPr>
        <w:tab/>
        <w:t>A Load Resource that is not a Controllable Load Resource, may simultaneously offer RRS, ECRS, and Non-Spin in a DAM or SASM and be awarded RRS, ECRS, and Non-Spin for the same Operating Hour but will not be allowed to provide RRS and Non-Spin or ECRS and Non-Spin on the same Load Resource simultaneously in Real-Time.</w:t>
      </w:r>
    </w:p>
    <w:p w14:paraId="37A2EDED" w14:textId="77777777" w:rsidR="006161AD" w:rsidRPr="00D476E3" w:rsidRDefault="006161AD" w:rsidP="006161AD">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008E640F" w14:textId="77777777" w:rsidR="006161AD" w:rsidRPr="00D476E3" w:rsidRDefault="006161AD" w:rsidP="006161AD">
      <w:pPr>
        <w:spacing w:after="240"/>
        <w:ind w:left="720" w:hanging="720"/>
        <w:rPr>
          <w:iCs/>
        </w:rPr>
      </w:pPr>
      <w:r w:rsidRPr="00D476E3">
        <w:rPr>
          <w:iCs/>
        </w:rPr>
        <w:lastRenderedPageBreak/>
        <w:t>(8)</w:t>
      </w:r>
      <w:r w:rsidRPr="00D476E3">
        <w:rPr>
          <w:iCs/>
        </w:rP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72A15DF" w14:textId="77777777" w:rsidTr="006F573E">
        <w:trPr>
          <w:trHeight w:val="386"/>
        </w:trPr>
        <w:tc>
          <w:tcPr>
            <w:tcW w:w="9350" w:type="dxa"/>
            <w:shd w:val="pct12" w:color="auto" w:fill="auto"/>
          </w:tcPr>
          <w:p w14:paraId="71A14772" w14:textId="77777777" w:rsidR="006161AD" w:rsidRPr="00D476E3" w:rsidRDefault="006161AD" w:rsidP="006F573E">
            <w:pPr>
              <w:spacing w:before="120" w:after="240"/>
              <w:rPr>
                <w:b/>
                <w:i/>
                <w:iCs/>
              </w:rPr>
            </w:pPr>
            <w:r w:rsidRPr="00D476E3">
              <w:rPr>
                <w:b/>
                <w:i/>
                <w:iCs/>
              </w:rPr>
              <w:t>[NPRR1008, NPRR1014, and NPRR1128:  Replace applicable portions of Section 4.4.7.2.1 above with the following upon system implementation for NPRR1014 and NPRR1128; or upon system implementation of the Real-Time Co-Optimization (RTC) project for NPRR1008:]</w:t>
            </w:r>
          </w:p>
          <w:p w14:paraId="533EE2DD" w14:textId="77777777" w:rsidR="006161AD" w:rsidRPr="00D476E3" w:rsidRDefault="006161AD" w:rsidP="006F573E">
            <w:pPr>
              <w:keepNext/>
              <w:tabs>
                <w:tab w:val="left" w:pos="1620"/>
              </w:tabs>
              <w:spacing w:before="480" w:after="240"/>
              <w:ind w:left="1627" w:hanging="1627"/>
              <w:outlineLvl w:val="4"/>
              <w:rPr>
                <w:b/>
                <w:bCs/>
                <w:i/>
                <w:iCs/>
                <w:szCs w:val="26"/>
              </w:rPr>
            </w:pPr>
            <w:bookmarkStart w:id="53" w:name="_Toc17707770"/>
            <w:bookmarkStart w:id="54" w:name="_Toc60037973"/>
            <w:bookmarkStart w:id="55" w:name="_Toc65146116"/>
            <w:bookmarkStart w:id="56" w:name="_Toc68165030"/>
            <w:bookmarkStart w:id="57" w:name="_Toc135990637"/>
            <w:bookmarkStart w:id="58" w:name="_Hlk86241238"/>
            <w:r w:rsidRPr="00D476E3">
              <w:rPr>
                <w:b/>
                <w:bCs/>
                <w:i/>
                <w:iCs/>
                <w:szCs w:val="26"/>
              </w:rPr>
              <w:t>4.4.7.2.1</w:t>
            </w:r>
            <w:r w:rsidRPr="00D476E3">
              <w:rPr>
                <w:b/>
                <w:bCs/>
                <w:i/>
                <w:iCs/>
                <w:szCs w:val="26"/>
              </w:rPr>
              <w:tab/>
              <w:t>Resource-Specific Ancillary Service Offer Criteria</w:t>
            </w:r>
            <w:bookmarkEnd w:id="53"/>
            <w:bookmarkEnd w:id="54"/>
            <w:bookmarkEnd w:id="55"/>
            <w:bookmarkEnd w:id="56"/>
            <w:bookmarkEnd w:id="57"/>
          </w:p>
          <w:p w14:paraId="2E9226CE" w14:textId="77777777" w:rsidR="006161AD" w:rsidRPr="00D476E3" w:rsidRDefault="006161AD" w:rsidP="006F573E">
            <w:pPr>
              <w:spacing w:after="240"/>
              <w:ind w:left="720" w:hanging="720"/>
              <w:rPr>
                <w:iCs/>
              </w:rPr>
            </w:pPr>
            <w:r w:rsidRPr="00D476E3">
              <w:rPr>
                <w:iCs/>
              </w:rPr>
              <w:t>(1)</w:t>
            </w:r>
            <w:r w:rsidRPr="00D476E3">
              <w:rPr>
                <w:iCs/>
              </w:rPr>
              <w:tab/>
              <w:t xml:space="preserve">Each </w:t>
            </w:r>
            <w:r w:rsidRPr="00D476E3">
              <w:t xml:space="preserve">Resource-Specific </w:t>
            </w:r>
            <w:r w:rsidRPr="00D476E3">
              <w:rPr>
                <w:iCs/>
              </w:rPr>
              <w:t>Ancillary Service Offer must be submitted by a QSE and must include the following information:</w:t>
            </w:r>
          </w:p>
          <w:p w14:paraId="37E7839B" w14:textId="77777777" w:rsidR="006161AD" w:rsidRPr="00D476E3" w:rsidRDefault="006161AD" w:rsidP="006F573E">
            <w:pPr>
              <w:spacing w:after="240"/>
              <w:ind w:left="1440" w:hanging="720"/>
            </w:pPr>
            <w:r w:rsidRPr="00D476E3">
              <w:t>(a)</w:t>
            </w:r>
            <w:r w:rsidRPr="00D476E3">
              <w:tab/>
              <w:t>The selling QSE;</w:t>
            </w:r>
          </w:p>
          <w:p w14:paraId="47B091D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5BD70E30" w14:textId="77777777" w:rsidR="006161AD" w:rsidRPr="00D476E3" w:rsidRDefault="006161AD" w:rsidP="006F573E">
            <w:pPr>
              <w:spacing w:after="240"/>
              <w:ind w:left="1440" w:hanging="720"/>
            </w:pPr>
            <w:r w:rsidRPr="00D476E3">
              <w:t>(c)</w:t>
            </w:r>
            <w:r w:rsidRPr="00D476E3">
              <w:tab/>
              <w:t xml:space="preserve">The quantity in MW and Ancillary Service type from that Resource for this specific offer and the specific quantity in MW and Ancillary Service type of any other Ancillary Service offered from this same capacity; </w:t>
            </w:r>
          </w:p>
          <w:p w14:paraId="64482CAA" w14:textId="77777777" w:rsidR="006161AD" w:rsidRPr="00D476E3" w:rsidRDefault="006161AD" w:rsidP="006F573E">
            <w:pPr>
              <w:spacing w:after="240"/>
              <w:ind w:left="1440" w:hanging="720"/>
              <w:rPr>
                <w:iCs/>
              </w:rPr>
            </w:pPr>
            <w:r w:rsidRPr="00D476E3">
              <w:rPr>
                <w:iCs/>
              </w:rPr>
              <w:t>(d)</w:t>
            </w:r>
            <w:r w:rsidRPr="00D476E3">
              <w:rPr>
                <w:iCs/>
              </w:rPr>
              <w:tab/>
              <w:t xml:space="preserve">A </w:t>
            </w:r>
            <w:r w:rsidRPr="00D476E3">
              <w:t xml:space="preserve">Resource-Specific </w:t>
            </w:r>
            <w:r w:rsidRPr="00D476E3">
              <w:rPr>
                <w:iCs/>
              </w:rPr>
              <w:t xml:space="preserve">Ancillary Service Offer linked to a Three-Part Supply Offer from a Resource </w:t>
            </w:r>
            <w:r w:rsidRPr="00D476E3">
              <w:t>designated</w:t>
            </w:r>
            <w:r w:rsidRPr="00D476E3">
              <w:rPr>
                <w:iCs/>
              </w:rPr>
              <w:t xml:space="preserve"> to be Off-Line for the offer period in its COP may only be struck if the Three-Part Supply Offer is struck.  The total capacity struck must be within limits as defined in item (4)(c)(iii) of Section 4.5.1, DAM Clearing Process;  </w:t>
            </w:r>
          </w:p>
          <w:p w14:paraId="3FE65ECF" w14:textId="77777777" w:rsidR="006161AD" w:rsidRPr="00D476E3" w:rsidRDefault="006161AD" w:rsidP="006F573E">
            <w:pPr>
              <w:spacing w:after="240"/>
              <w:ind w:left="1440" w:hanging="720"/>
              <w:rPr>
                <w:iCs/>
              </w:rPr>
            </w:pPr>
            <w:r w:rsidRPr="00D476E3">
              <w:rPr>
                <w:iCs/>
              </w:rPr>
              <w:t>(e)</w:t>
            </w:r>
            <w:r w:rsidRPr="00D476E3">
              <w:rPr>
                <w:iCs/>
              </w:rPr>
              <w:tab/>
              <w:t>A Resource-Specific Ancillary Service Offer linked to other Resource-Specific Ancillary Service Offers or an Energy Offer Curve or Energy Bid/Offer Curve from a Resource designated to be On-Line for the offer period in its COP may only be struck if the total capacity struck is within limits as defined in item (4)(c)(iii) of Section 4.5.1;</w:t>
            </w:r>
          </w:p>
          <w:p w14:paraId="03CFF801" w14:textId="77777777" w:rsidR="006161AD" w:rsidRPr="00D476E3" w:rsidRDefault="006161AD" w:rsidP="006F573E">
            <w:pPr>
              <w:spacing w:after="240"/>
              <w:ind w:left="1440" w:hanging="720"/>
              <w:rPr>
                <w:iCs/>
              </w:rPr>
            </w:pPr>
            <w:r w:rsidRPr="00D476E3">
              <w:rPr>
                <w:iCs/>
              </w:rPr>
              <w:t>(f)</w:t>
            </w:r>
            <w:r w:rsidRPr="00D476E3">
              <w:rPr>
                <w:iCs/>
              </w:rPr>
              <w:tab/>
              <w:t xml:space="preserve">The first and last hour of the offer; </w:t>
            </w:r>
          </w:p>
          <w:p w14:paraId="5C69F8CE" w14:textId="77777777" w:rsidR="006161AD" w:rsidRPr="00D476E3" w:rsidRDefault="006161AD" w:rsidP="006F573E">
            <w:pPr>
              <w:spacing w:after="240"/>
              <w:ind w:left="1440" w:hanging="720"/>
            </w:pPr>
            <w:r w:rsidRPr="00D476E3">
              <w:t>(g)</w:t>
            </w:r>
            <w:r w:rsidRPr="00D476E3">
              <w:tab/>
              <w:t>A fixed quantity block or variable quantity block indicator for the offer:</w:t>
            </w:r>
          </w:p>
          <w:p w14:paraId="687AEABF" w14:textId="77777777" w:rsidR="006161AD" w:rsidRPr="00D476E3" w:rsidRDefault="006161AD" w:rsidP="006F573E">
            <w:pPr>
              <w:spacing w:after="240"/>
              <w:ind w:left="2160" w:hanging="720"/>
            </w:pPr>
            <w:r w:rsidRPr="00D476E3">
              <w:t>(i)</w:t>
            </w:r>
            <w:r w:rsidRPr="00D476E3">
              <w:tab/>
              <w:t xml:space="preserve">If a fixed quantity block, not to exceed 150 MW, which may only be offered by a Load Resource that is not a Controllable Load Resource and that is offering to provide RRS, ECRS, or Non-Spin, and which may clear at a Market Clearing Price for Capacity (MCPC) below the </w:t>
            </w:r>
            <w:r w:rsidRPr="00D476E3">
              <w:rPr>
                <w:iCs/>
              </w:rPr>
              <w:t xml:space="preserve">Resource-Specific </w:t>
            </w:r>
            <w:r w:rsidRPr="00D476E3">
              <w:t xml:space="preserve">Ancillary Service Offer price for that block, the single price (in $/MW) and single quantity (in MW) for all hours offered in that block.  This fixed quantity block indicator will only be </w:t>
            </w:r>
            <w:r w:rsidRPr="00D476E3">
              <w:lastRenderedPageBreak/>
              <w:t xml:space="preserve">considered in the DAM and will be ignored for awarding of Ancillary Services in the Real-Time Market (RTM); or </w:t>
            </w:r>
          </w:p>
          <w:p w14:paraId="4E8CA183" w14:textId="77777777" w:rsidR="006161AD" w:rsidRPr="00D476E3" w:rsidRDefault="006161AD" w:rsidP="006F573E">
            <w:pPr>
              <w:spacing w:before="240" w:after="240"/>
              <w:ind w:left="2160" w:hanging="720"/>
            </w:pPr>
            <w:r w:rsidRPr="00D476E3">
              <w:t>(ii)</w:t>
            </w:r>
            <w:r w:rsidRPr="00D476E3">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041D0FA9" w14:textId="77777777" w:rsidR="006161AD" w:rsidRPr="00D476E3" w:rsidRDefault="006161AD" w:rsidP="006F573E">
            <w:pPr>
              <w:spacing w:after="240"/>
              <w:ind w:left="1440" w:hanging="720"/>
            </w:pPr>
            <w:r w:rsidRPr="00D476E3">
              <w:t>(h)</w:t>
            </w:r>
            <w:r w:rsidRPr="00D476E3">
              <w:tab/>
              <w:t>The expiration time and date of the offer.</w:t>
            </w:r>
          </w:p>
          <w:p w14:paraId="69EE7D8A" w14:textId="77777777" w:rsidR="006161AD" w:rsidRPr="00D476E3" w:rsidRDefault="006161AD" w:rsidP="006F573E">
            <w:pPr>
              <w:spacing w:after="240"/>
              <w:ind w:left="720" w:hanging="720"/>
              <w:rPr>
                <w:iCs/>
              </w:rPr>
            </w:pPr>
            <w:r w:rsidRPr="00D476E3">
              <w:rPr>
                <w:iCs/>
              </w:rPr>
              <w:t>(2)</w:t>
            </w:r>
            <w:r w:rsidRPr="00D476E3">
              <w:rPr>
                <w:iCs/>
              </w:rPr>
              <w:tab/>
              <w:t xml:space="preserve">A valid </w:t>
            </w:r>
            <w:r w:rsidRPr="00D476E3">
              <w:t xml:space="preserve">Resource-Specific </w:t>
            </w:r>
            <w:r w:rsidRPr="00D476E3">
              <w:rPr>
                <w:iCs/>
              </w:rPr>
              <w:t xml:space="preserve">Ancillary Service Offer in the DAM must be received before 1000 for the effective DAM.  </w:t>
            </w:r>
          </w:p>
          <w:p w14:paraId="7D530B58" w14:textId="77777777" w:rsidR="006161AD" w:rsidRPr="00D476E3" w:rsidRDefault="006161AD" w:rsidP="006F573E">
            <w:pPr>
              <w:spacing w:after="240"/>
              <w:ind w:left="720" w:hanging="720"/>
              <w:rPr>
                <w:iCs/>
              </w:rPr>
            </w:pPr>
            <w:r w:rsidRPr="00D476E3">
              <w:rPr>
                <w:iCs/>
              </w:rPr>
              <w:t>(3)</w:t>
            </w:r>
            <w:r w:rsidRPr="00D476E3">
              <w:rPr>
                <w:iCs/>
              </w:rPr>
              <w:tab/>
              <w:t xml:space="preserve">No </w:t>
            </w:r>
            <w:r w:rsidRPr="00D476E3">
              <w:t xml:space="preserve">Resource-Specific </w:t>
            </w:r>
            <w:r w:rsidRPr="00D476E3">
              <w:rPr>
                <w:iCs/>
              </w:rPr>
              <w:t xml:space="preserve">Ancillary Service Offer received before 1000 in the Day-Ahead may contain a price exceeding the Day-Ahead System-Wide Offer Cap (DASWCAP) (in $/MW).  No </w:t>
            </w:r>
            <w:r w:rsidRPr="00D476E3">
              <w:t xml:space="preserve">Resource-Specific </w:t>
            </w:r>
            <w:r w:rsidRPr="00D476E3">
              <w:rPr>
                <w:iCs/>
              </w:rPr>
              <w:t xml:space="preserve">Ancillary Service Offer received after 1430 in the Day-Ahead may contain a price exceeding the Real-Time System-Wide Offer Cap (RTSWCAP) (in $/MW).  </w:t>
            </w:r>
            <w:ins w:id="59" w:author="ERCOT" w:date="2024-05-14T08:53:00Z">
              <w:r w:rsidRPr="00D476E3">
                <w:rPr>
                  <w:iCs/>
                </w:rPr>
                <w:t xml:space="preserve">After 1430 in the Day-Ahead, ERCOT shall cancel any Resource-Specific Ancillary Service Offer containing a price exceeding the RTSWCAP and notify the QSE of the expiration via an electronic message.  </w:t>
              </w:r>
            </w:ins>
            <w:r w:rsidRPr="00D476E3">
              <w:rPr>
                <w:iCs/>
              </w:rPr>
              <w:t xml:space="preserve">During the Operating Hours in which prioritizing the procurement of FFR up to the maximum FFR amount is in effect, an </w:t>
            </w:r>
            <w:r w:rsidRPr="00D476E3">
              <w:t xml:space="preserve">FFR Ancillary Service Offer price may not be less than -$0.01 per MW.  </w:t>
            </w:r>
            <w:r w:rsidRPr="00D476E3">
              <w:rPr>
                <w:iCs/>
              </w:rPr>
              <w:t xml:space="preserve">FFR Ancillary Service Offer prices at all other times </w:t>
            </w:r>
            <w:r w:rsidRPr="00D476E3">
              <w:t xml:space="preserve">and </w:t>
            </w:r>
            <w:r w:rsidRPr="00D476E3">
              <w:rPr>
                <w:iCs/>
              </w:rPr>
              <w:t>any other Ancillary Service Offer prices may not be less than $0 per MW.</w:t>
            </w:r>
          </w:p>
          <w:p w14:paraId="75E7249A" w14:textId="77777777" w:rsidR="006161AD" w:rsidRPr="00D476E3" w:rsidRDefault="006161AD" w:rsidP="006F573E">
            <w:pPr>
              <w:spacing w:after="240"/>
              <w:ind w:left="720" w:hanging="720"/>
              <w:rPr>
                <w:iCs/>
              </w:rPr>
            </w:pPr>
            <w:r w:rsidRPr="00D476E3">
              <w:rPr>
                <w:iCs/>
              </w:rPr>
              <w:t>(4)</w:t>
            </w:r>
            <w:r w:rsidRPr="00D476E3">
              <w:rPr>
                <w:iCs/>
              </w:rPr>
              <w:tab/>
              <w:t>The minimum amount per Resource for each Ancillary Service product that may be offered is one-tenth (0.1) MW.</w:t>
            </w:r>
          </w:p>
          <w:p w14:paraId="3F742F0B" w14:textId="77777777" w:rsidR="006161AD" w:rsidRPr="00D476E3" w:rsidRDefault="006161AD" w:rsidP="006F573E">
            <w:pPr>
              <w:spacing w:after="240"/>
              <w:ind w:left="720" w:hanging="720"/>
              <w:rPr>
                <w:iCs/>
              </w:rPr>
            </w:pPr>
            <w:r w:rsidRPr="00D476E3">
              <w:rPr>
                <w:iCs/>
              </w:rPr>
              <w:t>(5)</w:t>
            </w:r>
            <w:r w:rsidRPr="00D476E3">
              <w:rPr>
                <w:iCs/>
              </w:rPr>
              <w:tab/>
              <w:t xml:space="preserve">A Resource may offer more than one Ancillary Service.  </w:t>
            </w:r>
          </w:p>
          <w:p w14:paraId="673D7FA7" w14:textId="77777777" w:rsidR="006161AD" w:rsidRPr="00D476E3" w:rsidRDefault="006161AD" w:rsidP="006F573E">
            <w:pPr>
              <w:spacing w:after="240"/>
              <w:ind w:left="720" w:hanging="720"/>
              <w:rPr>
                <w:iCs/>
              </w:rPr>
            </w:pPr>
            <w:r w:rsidRPr="00D476E3">
              <w:rPr>
                <w:iCs/>
              </w:rPr>
              <w:t>(6)</w:t>
            </w:r>
            <w:r w:rsidRPr="00D476E3">
              <w:rPr>
                <w:iCs/>
              </w:rPr>
              <w:tab/>
              <w:t>A Load Resource, that is not a Controllable Load Resource, may simultaneously offer RRS, ECRS, and Non-Spin in a DAM and be awarded RRS, ECRS, and Non-Spin for the same Operating Hour in the DAM, but will not be awarded Non-Spin and RRS or Non-Spin and ECRS on the same Load Resource simultaneously in Real-Time.</w:t>
            </w:r>
          </w:p>
          <w:p w14:paraId="3D570E86" w14:textId="77777777" w:rsidR="006161AD" w:rsidRPr="00D476E3" w:rsidRDefault="006161AD" w:rsidP="006F573E">
            <w:pPr>
              <w:spacing w:after="240"/>
              <w:ind w:left="720" w:hanging="720"/>
              <w:rPr>
                <w:iCs/>
              </w:rPr>
            </w:pPr>
            <w:r w:rsidRPr="00D476E3">
              <w:rPr>
                <w:iCs/>
              </w:rPr>
              <w:t>(7)</w:t>
            </w:r>
            <w:r w:rsidRPr="00D476E3">
              <w:rPr>
                <w:iCs/>
              </w:rPr>
              <w:tab/>
              <w:t>Offers for Load Resources may be adjusted to reflect Distribution Losses in accordance with Section 8.1.1.2, General Capacity Testing Requirements.</w:t>
            </w:r>
          </w:p>
          <w:p w14:paraId="4FD4F0E3" w14:textId="77777777" w:rsidR="006161AD" w:rsidRPr="00D476E3" w:rsidRDefault="006161AD" w:rsidP="006F573E">
            <w:pPr>
              <w:spacing w:after="240"/>
              <w:ind w:left="690" w:hanging="720"/>
            </w:pPr>
            <w:r w:rsidRPr="00D476E3">
              <w:t>(8)</w:t>
            </w:r>
            <w:r w:rsidRPr="00D476E3">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58"/>
          </w:p>
        </w:tc>
      </w:tr>
    </w:tbl>
    <w:p w14:paraId="6495EAF2" w14:textId="77777777" w:rsidR="006161AD" w:rsidRPr="00D476E3" w:rsidRDefault="006161AD" w:rsidP="006161AD">
      <w:pPr>
        <w:keepNext/>
        <w:tabs>
          <w:tab w:val="left" w:pos="1620"/>
        </w:tabs>
        <w:spacing w:before="480" w:after="240"/>
        <w:ind w:left="1627" w:hanging="1627"/>
        <w:outlineLvl w:val="4"/>
        <w:rPr>
          <w:b/>
          <w:bCs/>
          <w:i/>
          <w:iCs/>
          <w:szCs w:val="26"/>
        </w:rPr>
      </w:pPr>
      <w:bookmarkStart w:id="60" w:name="_Toc135990653"/>
      <w:r w:rsidRPr="00D476E3">
        <w:rPr>
          <w:b/>
          <w:bCs/>
          <w:i/>
          <w:iCs/>
          <w:szCs w:val="26"/>
        </w:rPr>
        <w:lastRenderedPageBreak/>
        <w:t>4.4.9.3.1</w:t>
      </w:r>
      <w:r w:rsidRPr="00D476E3">
        <w:rPr>
          <w:b/>
          <w:bCs/>
          <w:i/>
          <w:iCs/>
          <w:szCs w:val="26"/>
        </w:rPr>
        <w:tab/>
        <w:t>Energy Offer Curve Criteria</w:t>
      </w:r>
      <w:bookmarkEnd w:id="60"/>
    </w:p>
    <w:p w14:paraId="66632512" w14:textId="77777777" w:rsidR="006161AD" w:rsidRPr="00D476E3" w:rsidRDefault="006161AD" w:rsidP="006161AD">
      <w:pPr>
        <w:spacing w:after="240"/>
        <w:ind w:left="720" w:hanging="720"/>
        <w:rPr>
          <w:iCs/>
        </w:rPr>
      </w:pPr>
      <w:r w:rsidRPr="00D476E3">
        <w:rPr>
          <w:iCs/>
        </w:rPr>
        <w:t>(1)</w:t>
      </w:r>
      <w:r w:rsidRPr="00D476E3">
        <w:rPr>
          <w:iCs/>
        </w:rPr>
        <w:tab/>
        <w:t>Each Energy Offer Curve must be reported by a QSE and must include the following information:</w:t>
      </w:r>
    </w:p>
    <w:p w14:paraId="0492179B" w14:textId="77777777" w:rsidR="006161AD" w:rsidRPr="00D476E3" w:rsidRDefault="006161AD" w:rsidP="006161AD">
      <w:pPr>
        <w:spacing w:after="240"/>
        <w:ind w:left="1440" w:hanging="720"/>
      </w:pPr>
      <w:r w:rsidRPr="00D476E3">
        <w:t>(a)</w:t>
      </w:r>
      <w:r w:rsidRPr="00D476E3">
        <w:tab/>
        <w:t>The selling QSE;</w:t>
      </w:r>
    </w:p>
    <w:p w14:paraId="73A056A5" w14:textId="77777777" w:rsidR="006161AD" w:rsidRPr="00D476E3" w:rsidRDefault="006161AD" w:rsidP="006161AD">
      <w:pPr>
        <w:spacing w:after="240"/>
        <w:ind w:left="1440" w:hanging="720"/>
      </w:pPr>
      <w:r w:rsidRPr="00D476E3">
        <w:t>(b)</w:t>
      </w:r>
      <w:r w:rsidRPr="00D476E3">
        <w:tab/>
        <w:t>The Resource represented by the QSE from which the offer would be supplied;</w:t>
      </w:r>
    </w:p>
    <w:p w14:paraId="6928E0C4" w14:textId="77777777" w:rsidR="006161AD" w:rsidRPr="00D476E3" w:rsidRDefault="006161AD" w:rsidP="006161AD">
      <w:pPr>
        <w:spacing w:after="240"/>
        <w:ind w:left="1440" w:hanging="720"/>
      </w:pPr>
      <w:r w:rsidRPr="00D476E3">
        <w:t>(c)</w:t>
      </w:r>
      <w:r w:rsidRPr="00D476E3">
        <w:tab/>
        <w:t>A monotonically increasing offer curve for both price (in $/MWh) and quantity (in MW) with no more than ten price/quantity pairs;</w:t>
      </w:r>
    </w:p>
    <w:p w14:paraId="60439D89" w14:textId="77777777" w:rsidR="006161AD" w:rsidRPr="00D476E3" w:rsidRDefault="006161AD" w:rsidP="006161AD">
      <w:pPr>
        <w:spacing w:after="240"/>
        <w:ind w:left="1440" w:hanging="720"/>
      </w:pPr>
      <w:r w:rsidRPr="00D476E3">
        <w:t>(d)</w:t>
      </w:r>
      <w:r w:rsidRPr="00D476E3">
        <w:tab/>
        <w:t xml:space="preserve">The first and last hour of the Offer; </w:t>
      </w:r>
    </w:p>
    <w:p w14:paraId="1CFF84E9" w14:textId="77777777" w:rsidR="006161AD" w:rsidRPr="00D476E3" w:rsidRDefault="006161AD" w:rsidP="006161AD">
      <w:pPr>
        <w:spacing w:after="240"/>
        <w:ind w:left="1440" w:hanging="720"/>
      </w:pPr>
      <w:r w:rsidRPr="00D476E3">
        <w:t>(e)</w:t>
      </w:r>
      <w:r w:rsidRPr="00D476E3">
        <w:tab/>
        <w:t xml:space="preserve">The expiration time and date of the offer; </w:t>
      </w:r>
    </w:p>
    <w:p w14:paraId="119AA6F4" w14:textId="77777777" w:rsidR="006161AD" w:rsidRPr="00D476E3" w:rsidRDefault="006161AD" w:rsidP="006161AD">
      <w:pPr>
        <w:spacing w:after="240"/>
        <w:ind w:left="1440" w:hanging="720"/>
      </w:pPr>
      <w:r w:rsidRPr="00D476E3">
        <w:t>(f)</w:t>
      </w:r>
      <w:r w:rsidRPr="00D476E3">
        <w:tab/>
        <w:t xml:space="preserve">List of Ancillary Service Offers from the same Resource; </w:t>
      </w:r>
    </w:p>
    <w:p w14:paraId="75039CFA" w14:textId="77777777" w:rsidR="006161AD" w:rsidRPr="00D476E3" w:rsidRDefault="006161AD" w:rsidP="006161AD">
      <w:pPr>
        <w:spacing w:after="240"/>
        <w:ind w:left="1440" w:hanging="720"/>
      </w:pPr>
      <w:r w:rsidRPr="00D476E3">
        <w:t>(g)</w:t>
      </w:r>
      <w:r w:rsidRPr="00D476E3">
        <w:tab/>
        <w:t>Inclusive or exclusive designation relative to other DAM offers;</w:t>
      </w:r>
    </w:p>
    <w:p w14:paraId="26AA27D2" w14:textId="77777777" w:rsidR="006161AD" w:rsidRPr="00D476E3" w:rsidRDefault="006161AD" w:rsidP="006161AD">
      <w:pPr>
        <w:spacing w:after="240"/>
        <w:ind w:left="1440" w:hanging="720"/>
      </w:pPr>
      <w:r w:rsidRPr="00D476E3">
        <w:t>(h)</w:t>
      </w:r>
      <w:r w:rsidRPr="00D476E3">
        <w:tab/>
        <w:t>Percentage of FIP and percentage of FOP for generation above LSL subject to the sum of the percentages not exceeding 100%; and</w:t>
      </w:r>
    </w:p>
    <w:p w14:paraId="68C666A6" w14:textId="77777777" w:rsidR="006161AD" w:rsidRPr="00D476E3" w:rsidRDefault="006161AD" w:rsidP="006161AD">
      <w:pPr>
        <w:spacing w:after="240"/>
        <w:ind w:left="1440" w:hanging="720"/>
      </w:pPr>
      <w:r w:rsidRPr="00D476E3">
        <w:rPr>
          <w:szCs w:val="20"/>
        </w:rPr>
        <w:t>(i)</w:t>
      </w:r>
      <w:r w:rsidRPr="00D476E3">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EE00F0" w14:textId="77777777" w:rsidTr="006F573E">
        <w:trPr>
          <w:trHeight w:val="386"/>
        </w:trPr>
        <w:tc>
          <w:tcPr>
            <w:tcW w:w="9350" w:type="dxa"/>
            <w:shd w:val="pct12" w:color="auto" w:fill="auto"/>
          </w:tcPr>
          <w:p w14:paraId="1E5CD376" w14:textId="77777777" w:rsidR="006161AD" w:rsidRPr="00D476E3" w:rsidRDefault="006161AD" w:rsidP="006F573E">
            <w:pPr>
              <w:spacing w:before="120" w:after="240"/>
              <w:rPr>
                <w:b/>
                <w:i/>
                <w:iCs/>
              </w:rPr>
            </w:pPr>
            <w:r w:rsidRPr="00D476E3">
              <w:rPr>
                <w:b/>
                <w:i/>
                <w:iCs/>
              </w:rPr>
              <w:t>[NPRR1008:  Replace paragraph (1) above with the following upon system implementation of the Real-Time Co-Optimization (RTC) project:]</w:t>
            </w:r>
          </w:p>
          <w:p w14:paraId="6A291195" w14:textId="77777777" w:rsidR="006161AD" w:rsidRPr="00D476E3" w:rsidRDefault="006161AD" w:rsidP="006F573E">
            <w:pPr>
              <w:spacing w:after="240"/>
              <w:ind w:left="720" w:hanging="720"/>
              <w:rPr>
                <w:iCs/>
              </w:rPr>
            </w:pPr>
            <w:r w:rsidRPr="00D476E3">
              <w:rPr>
                <w:iCs/>
              </w:rPr>
              <w:t>(1)</w:t>
            </w:r>
            <w:r w:rsidRPr="00D476E3">
              <w:rPr>
                <w:iCs/>
              </w:rPr>
              <w:tab/>
              <w:t>Each Energy Offer Curve must be reported by a QSE and must include the following information:</w:t>
            </w:r>
          </w:p>
          <w:p w14:paraId="4494786A" w14:textId="77777777" w:rsidR="006161AD" w:rsidRPr="00D476E3" w:rsidRDefault="006161AD" w:rsidP="006F573E">
            <w:pPr>
              <w:spacing w:after="240"/>
              <w:ind w:left="1440" w:hanging="720"/>
            </w:pPr>
            <w:r w:rsidRPr="00D476E3">
              <w:t>(a)</w:t>
            </w:r>
            <w:r w:rsidRPr="00D476E3">
              <w:tab/>
              <w:t>The selling QSE;</w:t>
            </w:r>
          </w:p>
          <w:p w14:paraId="0EDC5AF2" w14:textId="77777777" w:rsidR="006161AD" w:rsidRPr="00D476E3" w:rsidRDefault="006161AD" w:rsidP="006F573E">
            <w:pPr>
              <w:spacing w:after="240"/>
              <w:ind w:left="1440" w:hanging="720"/>
            </w:pPr>
            <w:r w:rsidRPr="00D476E3">
              <w:t>(b)</w:t>
            </w:r>
            <w:r w:rsidRPr="00D476E3">
              <w:tab/>
              <w:t>The Resource represented by the QSE from which the offer would be supplied;</w:t>
            </w:r>
          </w:p>
          <w:p w14:paraId="3699A0A0" w14:textId="77777777" w:rsidR="006161AD" w:rsidRPr="00D476E3" w:rsidRDefault="006161AD" w:rsidP="006F573E">
            <w:pPr>
              <w:spacing w:after="240"/>
              <w:ind w:left="1440" w:hanging="720"/>
            </w:pPr>
            <w:r w:rsidRPr="00D476E3">
              <w:t>(c)</w:t>
            </w:r>
            <w:r w:rsidRPr="00D476E3">
              <w:tab/>
              <w:t>A monotonically increasing offer curve for both price (in $/MWh) and quantity (in MW) with no more than ten price/quantity pairs;</w:t>
            </w:r>
          </w:p>
          <w:p w14:paraId="3EB3E222" w14:textId="77777777" w:rsidR="006161AD" w:rsidRPr="00D476E3" w:rsidRDefault="006161AD" w:rsidP="006F573E">
            <w:pPr>
              <w:spacing w:after="240"/>
              <w:ind w:left="1440" w:hanging="720"/>
            </w:pPr>
            <w:r w:rsidRPr="00D476E3">
              <w:t>(d)</w:t>
            </w:r>
            <w:r w:rsidRPr="00D476E3">
              <w:tab/>
              <w:t xml:space="preserve">The first and last hour of the Offer; </w:t>
            </w:r>
          </w:p>
          <w:p w14:paraId="15F6FB2F" w14:textId="77777777" w:rsidR="006161AD" w:rsidRPr="00D476E3" w:rsidRDefault="006161AD" w:rsidP="006F573E">
            <w:pPr>
              <w:spacing w:after="240"/>
              <w:ind w:left="1440" w:hanging="720"/>
            </w:pPr>
            <w:r w:rsidRPr="00D476E3">
              <w:t>(e)</w:t>
            </w:r>
            <w:r w:rsidRPr="00D476E3">
              <w:tab/>
              <w:t xml:space="preserve">The expiration time and date of the offer; </w:t>
            </w:r>
          </w:p>
          <w:p w14:paraId="3F0F02D4" w14:textId="77777777" w:rsidR="006161AD" w:rsidRPr="00D476E3" w:rsidRDefault="006161AD" w:rsidP="006F573E">
            <w:pPr>
              <w:spacing w:after="240"/>
              <w:ind w:left="1440" w:hanging="720"/>
            </w:pPr>
            <w:r w:rsidRPr="00D476E3">
              <w:t>(f)</w:t>
            </w:r>
            <w:r w:rsidRPr="00D476E3">
              <w:tab/>
              <w:t>Inclusive or exclusive designation relative to other DAM offers (for Real-Time, Energy Offer Curves are always considered to be inclusive with Ancillary Service Offers);</w:t>
            </w:r>
          </w:p>
          <w:p w14:paraId="3DEC672B" w14:textId="77777777" w:rsidR="006161AD" w:rsidRPr="00D476E3" w:rsidRDefault="006161AD" w:rsidP="006F573E">
            <w:pPr>
              <w:spacing w:after="240"/>
              <w:ind w:left="1440" w:hanging="720"/>
            </w:pPr>
            <w:r w:rsidRPr="00D476E3">
              <w:lastRenderedPageBreak/>
              <w:t>(g)</w:t>
            </w:r>
            <w:r w:rsidRPr="00D476E3">
              <w:tab/>
              <w:t>Percentage of FIP and percentage of FOP for generation above LSL subject to the sum of the percentages not exceeding 100%; and</w:t>
            </w:r>
          </w:p>
          <w:p w14:paraId="313EA288" w14:textId="77777777" w:rsidR="006161AD" w:rsidRPr="00D476E3" w:rsidRDefault="006161AD" w:rsidP="006F573E">
            <w:pPr>
              <w:spacing w:after="240"/>
              <w:ind w:left="1440" w:hanging="720"/>
            </w:pPr>
            <w:r w:rsidRPr="00D476E3">
              <w:rPr>
                <w:szCs w:val="20"/>
              </w:rPr>
              <w:t>(h)</w:t>
            </w:r>
            <w:r w:rsidRPr="00D476E3">
              <w:rPr>
                <w:szCs w:val="20"/>
              </w:rPr>
              <w:tab/>
              <w:t>Reason for update of the offer, if submitting after the end of the Adjustment Period.</w:t>
            </w:r>
          </w:p>
        </w:tc>
      </w:tr>
    </w:tbl>
    <w:p w14:paraId="27A6E69C" w14:textId="77777777" w:rsidR="006161AD" w:rsidRPr="00D476E3" w:rsidRDefault="006161AD" w:rsidP="006161AD">
      <w:pPr>
        <w:spacing w:before="240" w:after="240"/>
        <w:ind w:left="720" w:hanging="720"/>
        <w:rPr>
          <w:iCs/>
        </w:rPr>
      </w:pPr>
      <w:r w:rsidRPr="00D476E3">
        <w:rPr>
          <w:iCs/>
        </w:rPr>
        <w:lastRenderedPageBreak/>
        <w:t xml:space="preserve"> (2)</w:t>
      </w:r>
      <w:r w:rsidRPr="00D476E3">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25C0322" w14:textId="77777777" w:rsidTr="006F573E">
        <w:trPr>
          <w:trHeight w:val="386"/>
        </w:trPr>
        <w:tc>
          <w:tcPr>
            <w:tcW w:w="9350" w:type="dxa"/>
            <w:shd w:val="pct12" w:color="auto" w:fill="auto"/>
          </w:tcPr>
          <w:p w14:paraId="48E9A5F8" w14:textId="77777777" w:rsidR="006161AD" w:rsidRPr="00D476E3" w:rsidRDefault="006161AD" w:rsidP="006F573E">
            <w:pPr>
              <w:spacing w:before="120" w:after="240"/>
              <w:rPr>
                <w:b/>
                <w:i/>
                <w:iCs/>
              </w:rPr>
            </w:pPr>
            <w:r w:rsidRPr="00D476E3">
              <w:rPr>
                <w:b/>
                <w:i/>
                <w:iCs/>
              </w:rPr>
              <w:t>[NPRR1008:  Replace paragraph (2) above with the following upon system implementation of the Real-Time Co-Optimization (RTC) project:]</w:t>
            </w:r>
          </w:p>
          <w:p w14:paraId="4690F6E1" w14:textId="77777777" w:rsidR="006161AD" w:rsidRPr="00D476E3" w:rsidRDefault="006161AD" w:rsidP="006F573E">
            <w:pPr>
              <w:spacing w:after="240"/>
              <w:ind w:left="720" w:hanging="720"/>
              <w:rPr>
                <w:iCs/>
              </w:rPr>
            </w:pPr>
            <w:r w:rsidRPr="00D476E3">
              <w:rPr>
                <w:iCs/>
              </w:rPr>
              <w:t>(2)</w:t>
            </w:r>
            <w:r w:rsidRPr="00D476E3">
              <w:rPr>
                <w:iCs/>
              </w:rPr>
              <w:tab/>
              <w:t>An Energy Offer Curve must be within the range of -$250.00 per MWh and either the DASWCAP or RTSWCAP, depending on the timing of the submission, in dollars per MWh.</w:t>
            </w:r>
            <w:ins w:id="61" w:author="ERCOT" w:date="2024-05-14T08:52:00Z">
              <w:r w:rsidRPr="00D476E3">
                <w:rPr>
                  <w:iCs/>
                </w:rPr>
                <w:t xml:space="preserve"> </w:t>
              </w:r>
            </w:ins>
            <w:ins w:id="62" w:author="ERCOT" w:date="2024-05-14T08:53:00Z">
              <w:r w:rsidRPr="00D476E3">
                <w:rPr>
                  <w:iCs/>
                </w:rPr>
                <w:t xml:space="preserve"> </w:t>
              </w:r>
            </w:ins>
            <w:ins w:id="63" w:author="ERCOT" w:date="2024-05-14T08:52:00Z">
              <w:r w:rsidRPr="00D476E3">
                <w:rPr>
                  <w:iCs/>
                </w:rPr>
                <w:t>No Energy Offer Curve received after 1430 in the Day-Ahead may contain a price exceeding the RTSWCAP. </w:t>
              </w:r>
            </w:ins>
            <w:ins w:id="64" w:author="ERCOT" w:date="2024-05-14T08:53:00Z">
              <w:r w:rsidRPr="00D476E3">
                <w:rPr>
                  <w:iCs/>
                </w:rPr>
                <w:t xml:space="preserve"> </w:t>
              </w:r>
            </w:ins>
            <w:ins w:id="65" w:author="ERCOT" w:date="2024-05-14T08:52:00Z">
              <w:r w:rsidRPr="00D476E3">
                <w:rPr>
                  <w:iCs/>
                </w:rPr>
                <w:t>After 1430 in the Day-Ahead, ERCOT shall cancel any E</w:t>
              </w:r>
            </w:ins>
            <w:ins w:id="66" w:author="ERCOT" w:date="2024-07-08T16:13:00Z">
              <w:r w:rsidRPr="00D476E3">
                <w:rPr>
                  <w:iCs/>
                </w:rPr>
                <w:t xml:space="preserve">nergy </w:t>
              </w:r>
            </w:ins>
            <w:ins w:id="67" w:author="ERCOT" w:date="2024-05-14T08:52:00Z">
              <w:r w:rsidRPr="00D476E3">
                <w:rPr>
                  <w:iCs/>
                </w:rPr>
                <w:t>O</w:t>
              </w:r>
            </w:ins>
            <w:ins w:id="68" w:author="ERCOT" w:date="2024-07-08T16:13:00Z">
              <w:r w:rsidRPr="00D476E3">
                <w:rPr>
                  <w:iCs/>
                </w:rPr>
                <w:t xml:space="preserve">ffer </w:t>
              </w:r>
            </w:ins>
            <w:ins w:id="69" w:author="ERCOT" w:date="2024-05-14T08:52:00Z">
              <w:r w:rsidRPr="00D476E3">
                <w:rPr>
                  <w:iCs/>
                </w:rPr>
                <w:t>C</w:t>
              </w:r>
            </w:ins>
            <w:ins w:id="70" w:author="ERCOT" w:date="2024-07-08T16:13:00Z">
              <w:r w:rsidRPr="00D476E3">
                <w:rPr>
                  <w:iCs/>
                </w:rPr>
                <w:t>urve</w:t>
              </w:r>
            </w:ins>
            <w:ins w:id="71" w:author="ERCOT" w:date="2024-05-14T08:52:00Z">
              <w:r w:rsidRPr="00D476E3">
                <w:rPr>
                  <w:iCs/>
                </w:rPr>
                <w:t xml:space="preserve"> containing a price exceeding the RTSWCAP and notify the QSE of the expiration via an electronic message.</w:t>
              </w:r>
            </w:ins>
          </w:p>
        </w:tc>
      </w:tr>
    </w:tbl>
    <w:p w14:paraId="5EF110AF" w14:textId="77777777" w:rsidR="006161AD" w:rsidRPr="00D476E3" w:rsidRDefault="006161AD" w:rsidP="006161AD">
      <w:pPr>
        <w:spacing w:before="240" w:after="240"/>
        <w:ind w:left="720" w:hanging="720"/>
        <w:rPr>
          <w:iCs/>
        </w:rPr>
      </w:pPr>
      <w:r w:rsidRPr="00D476E3">
        <w:rPr>
          <w:iCs/>
        </w:rPr>
        <w:t>(3)</w:t>
      </w:r>
      <w:r w:rsidRPr="00D476E3">
        <w:rPr>
          <w:iCs/>
        </w:rPr>
        <w:tab/>
        <w:t>The minimum amount per Resource for each Energy Offer Curve that may be offered is one MW.</w:t>
      </w:r>
    </w:p>
    <w:p w14:paraId="6119E18A" w14:textId="77777777" w:rsidR="006161AD" w:rsidRPr="00D476E3" w:rsidRDefault="006161AD" w:rsidP="006161AD">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135990657"/>
      <w:bookmarkStart w:id="77" w:name="_Toc142108940"/>
      <w:bookmarkStart w:id="78" w:name="_Toc142113785"/>
      <w:commentRangeStart w:id="79"/>
      <w:r w:rsidRPr="00D476E3">
        <w:rPr>
          <w:b/>
          <w:bCs/>
          <w:i/>
          <w:iCs/>
          <w:szCs w:val="26"/>
        </w:rPr>
        <w:t>4.4.9.4.1</w:t>
      </w:r>
      <w:commentRangeEnd w:id="79"/>
      <w:r w:rsidR="00CC1479">
        <w:rPr>
          <w:rStyle w:val="CommentReference"/>
        </w:rPr>
        <w:commentReference w:id="79"/>
      </w:r>
      <w:r w:rsidRPr="00D476E3">
        <w:rPr>
          <w:b/>
          <w:bCs/>
          <w:i/>
          <w:iCs/>
          <w:szCs w:val="26"/>
        </w:rPr>
        <w:tab/>
        <w:t>Mitigated Offer Cap</w:t>
      </w:r>
      <w:bookmarkEnd w:id="72"/>
      <w:bookmarkEnd w:id="73"/>
      <w:bookmarkEnd w:id="74"/>
      <w:bookmarkEnd w:id="75"/>
      <w:bookmarkEnd w:id="76"/>
      <w:r w:rsidRPr="00D476E3">
        <w:rPr>
          <w:b/>
          <w:bCs/>
          <w:i/>
          <w:iCs/>
          <w:szCs w:val="26"/>
        </w:rPr>
        <w:t xml:space="preserve"> </w:t>
      </w:r>
    </w:p>
    <w:p w14:paraId="38EE4E6A" w14:textId="77777777" w:rsidR="006161AD" w:rsidRPr="00D476E3" w:rsidRDefault="006161AD" w:rsidP="006161AD">
      <w:pPr>
        <w:spacing w:after="240"/>
        <w:ind w:left="720" w:hanging="720"/>
        <w:rPr>
          <w:iCs/>
        </w:rPr>
      </w:pPr>
      <w:r w:rsidRPr="00D476E3">
        <w:rPr>
          <w:iCs/>
        </w:rPr>
        <w:t>(1)</w:t>
      </w:r>
      <w:r w:rsidRPr="00D476E3">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D819603" w14:textId="77777777" w:rsidTr="006F573E">
        <w:trPr>
          <w:trHeight w:val="386"/>
        </w:trPr>
        <w:tc>
          <w:tcPr>
            <w:tcW w:w="9350" w:type="dxa"/>
            <w:shd w:val="pct12" w:color="auto" w:fill="auto"/>
          </w:tcPr>
          <w:p w14:paraId="294305D6" w14:textId="77777777" w:rsidR="006161AD" w:rsidRPr="00D476E3" w:rsidRDefault="006161AD" w:rsidP="006F573E">
            <w:pPr>
              <w:spacing w:before="120" w:after="240"/>
              <w:rPr>
                <w:b/>
                <w:i/>
                <w:iCs/>
              </w:rPr>
            </w:pPr>
            <w:bookmarkStart w:id="80" w:name="_Hlk119322165"/>
            <w:r w:rsidRPr="00D476E3">
              <w:rPr>
                <w:b/>
                <w:i/>
                <w:iCs/>
              </w:rPr>
              <w:t>[NPRR1014:  Replace paragraph (1) above with the following upon system implementation:]</w:t>
            </w:r>
          </w:p>
          <w:p w14:paraId="0B43A79B" w14:textId="77777777" w:rsidR="006161AD" w:rsidRPr="00D476E3" w:rsidRDefault="006161AD" w:rsidP="006F573E">
            <w:pPr>
              <w:spacing w:after="240"/>
              <w:ind w:left="720" w:hanging="720"/>
              <w:rPr>
                <w:iCs/>
              </w:rPr>
            </w:pPr>
            <w:r w:rsidRPr="00D476E3">
              <w:rPr>
                <w:iCs/>
              </w:rPr>
              <w:t>(1)</w:t>
            </w:r>
            <w:r w:rsidRPr="00D476E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80"/>
    <w:p w14:paraId="2F64CD7A" w14:textId="77777777" w:rsidR="006161AD" w:rsidRPr="00D476E3" w:rsidRDefault="006161AD" w:rsidP="006161AD">
      <w:pPr>
        <w:spacing w:before="240" w:after="120"/>
        <w:ind w:left="720" w:hanging="720"/>
      </w:pPr>
      <w:r w:rsidRPr="00D476E3">
        <w:t>MOC</w:t>
      </w:r>
      <w:r w:rsidRPr="00D476E3">
        <w:rPr>
          <w:i/>
          <w:vertAlign w:val="subscript"/>
        </w:rPr>
        <w:t xml:space="preserve"> q, r, h</w:t>
      </w:r>
      <w:r w:rsidRPr="00D476E3">
        <w:t xml:space="preserve"> = Max [GIHR</w:t>
      </w:r>
      <w:r w:rsidRPr="00D476E3">
        <w:rPr>
          <w:i/>
          <w:vertAlign w:val="subscript"/>
        </w:rPr>
        <w:t xml:space="preserve"> q, r</w:t>
      </w:r>
      <w:r w:rsidRPr="00D476E3">
        <w:t xml:space="preserve"> * Max(FIP, WAFP </w:t>
      </w:r>
      <w:r w:rsidRPr="00D476E3">
        <w:rPr>
          <w:i/>
          <w:vertAlign w:val="subscript"/>
        </w:rPr>
        <w:t>q, r, h</w:t>
      </w:r>
      <w:r w:rsidRPr="00D476E3">
        <w:t>), (IHR</w:t>
      </w:r>
      <w:r w:rsidRPr="00D476E3">
        <w:rPr>
          <w:i/>
          <w:vertAlign w:val="subscript"/>
        </w:rPr>
        <w:t xml:space="preserve"> q, r</w:t>
      </w:r>
      <w:r w:rsidRPr="00D476E3">
        <w:t xml:space="preserve"> * FPRC</w:t>
      </w:r>
      <w:r w:rsidRPr="00D476E3">
        <w:rPr>
          <w:i/>
          <w:vertAlign w:val="subscript"/>
        </w:rPr>
        <w:t xml:space="preserve"> q, r </w:t>
      </w:r>
      <w:r w:rsidRPr="00D476E3">
        <w:t>+ OM</w:t>
      </w:r>
      <w:r w:rsidRPr="00D476E3">
        <w:rPr>
          <w:i/>
          <w:vertAlign w:val="subscript"/>
        </w:rPr>
        <w:t xml:space="preserve"> q, r</w:t>
      </w:r>
      <w:r w:rsidRPr="00D476E3">
        <w:t>)]</w:t>
      </w:r>
    </w:p>
    <w:p w14:paraId="492B99BC" w14:textId="77777777" w:rsidR="006161AD" w:rsidRPr="00D476E3" w:rsidRDefault="006161AD" w:rsidP="006161AD">
      <w:pPr>
        <w:spacing w:before="240" w:after="240"/>
        <w:ind w:left="720" w:hanging="720"/>
      </w:pPr>
      <w:r w:rsidRPr="00D476E3">
        <w:t xml:space="preserve">Where, </w:t>
      </w:r>
    </w:p>
    <w:p w14:paraId="28B5A806" w14:textId="77777777" w:rsidR="006161AD" w:rsidRPr="00D476E3" w:rsidRDefault="006161AD" w:rsidP="006161AD">
      <w:pPr>
        <w:spacing w:after="240"/>
        <w:ind w:left="720"/>
      </w:pPr>
      <w:r w:rsidRPr="00D476E3">
        <w:lastRenderedPageBreak/>
        <w:t xml:space="preserve">If a QSE has submitted an Energy Offer Curve on behalf of a Generation Resource and the Generation Resource has approved verifiable costs, then </w:t>
      </w:r>
    </w:p>
    <w:p w14:paraId="5BFBC924" w14:textId="77777777" w:rsidR="006161AD" w:rsidRPr="00D476E3" w:rsidRDefault="006161AD" w:rsidP="006161AD">
      <w:pPr>
        <w:spacing w:after="240"/>
        <w:ind w:left="810" w:hanging="810"/>
      </w:pPr>
      <w:r w:rsidRPr="00D476E3">
        <w:t>FPRC</w:t>
      </w:r>
      <w:r w:rsidRPr="00D476E3">
        <w:rPr>
          <w:i/>
          <w:vertAlign w:val="subscript"/>
        </w:rPr>
        <w:t xml:space="preserve"> q, r</w:t>
      </w:r>
      <w:r w:rsidRPr="00D476E3">
        <w:t xml:space="preserve"> = Max(WAFP</w:t>
      </w:r>
      <w:r w:rsidRPr="00D476E3">
        <w:rPr>
          <w:i/>
        </w:rPr>
        <w:t xml:space="preserve"> </w:t>
      </w:r>
      <w:r w:rsidRPr="00D476E3">
        <w:rPr>
          <w:i/>
          <w:vertAlign w:val="subscript"/>
        </w:rPr>
        <w:t>q, r, h</w:t>
      </w:r>
      <w:r w:rsidRPr="00D476E3">
        <w:t xml:space="preserve">, FIP + FA </w:t>
      </w:r>
      <w:r w:rsidRPr="00D476E3">
        <w:rPr>
          <w:i/>
          <w:vertAlign w:val="subscript"/>
        </w:rPr>
        <w:t>q, r</w:t>
      </w:r>
      <w:r w:rsidRPr="00D476E3">
        <w:t>) * RTPERFIP</w:t>
      </w:r>
      <w:r w:rsidRPr="00D476E3">
        <w:rPr>
          <w:i/>
          <w:vertAlign w:val="subscript"/>
        </w:rPr>
        <w:t xml:space="preserve"> q, r</w:t>
      </w:r>
      <w:r w:rsidRPr="00D476E3">
        <w:t xml:space="preserve"> / 100 + FOP * RTPERFOP</w:t>
      </w:r>
      <w:r w:rsidRPr="00D476E3">
        <w:rPr>
          <w:i/>
          <w:vertAlign w:val="subscript"/>
        </w:rPr>
        <w:t xml:space="preserve"> q, r</w:t>
      </w:r>
      <w:r w:rsidRPr="00D476E3">
        <w:t xml:space="preserve"> / 100</w:t>
      </w:r>
    </w:p>
    <w:p w14:paraId="6560578C" w14:textId="77777777" w:rsidR="006161AD" w:rsidRPr="00D476E3" w:rsidRDefault="006161AD" w:rsidP="006161AD">
      <w:pPr>
        <w:spacing w:after="240"/>
        <w:ind w:left="720"/>
      </w:pPr>
      <w:r w:rsidRPr="00D476E3">
        <w:t xml:space="preserve">If a QSE has not submitted an Energy Offer Curve on behalf of a Generation Resource and the Generation Resource has approved verifiable costs, then </w:t>
      </w:r>
    </w:p>
    <w:p w14:paraId="3C0B7E29" w14:textId="77777777" w:rsidR="006161AD" w:rsidRPr="00D476E3" w:rsidRDefault="006161AD" w:rsidP="006161AD">
      <w:pPr>
        <w:spacing w:after="240"/>
        <w:ind w:left="2520" w:hanging="1080"/>
      </w:pPr>
      <w:r w:rsidRPr="00D476E3">
        <w:t xml:space="preserve">FPRC </w:t>
      </w:r>
      <w:r w:rsidRPr="00D476E3">
        <w:rPr>
          <w:i/>
          <w:vertAlign w:val="subscript"/>
        </w:rPr>
        <w:t>q, r</w:t>
      </w:r>
      <w:r w:rsidRPr="00D476E3">
        <w:t xml:space="preserve"> = Max(WAFP </w:t>
      </w:r>
      <w:r w:rsidRPr="00D476E3">
        <w:rPr>
          <w:i/>
          <w:vertAlign w:val="subscript"/>
        </w:rPr>
        <w:t>q, r, h</w:t>
      </w:r>
      <w:r w:rsidRPr="00D476E3">
        <w:t xml:space="preserve">, FIP + FA </w:t>
      </w:r>
      <w:r w:rsidRPr="00D476E3">
        <w:rPr>
          <w:i/>
          <w:vertAlign w:val="subscript"/>
        </w:rPr>
        <w:t>q, r</w:t>
      </w:r>
      <w:r w:rsidRPr="00D476E3">
        <w:t xml:space="preserve">) * GASPEROL </w:t>
      </w:r>
      <w:r w:rsidRPr="00D476E3">
        <w:rPr>
          <w:i/>
          <w:vertAlign w:val="subscript"/>
        </w:rPr>
        <w:t>q, r</w:t>
      </w:r>
      <w:r w:rsidRPr="00D476E3">
        <w:t xml:space="preserve"> / 100 + FOP * OILPEROL </w:t>
      </w:r>
      <w:r w:rsidRPr="00D476E3">
        <w:rPr>
          <w:i/>
          <w:vertAlign w:val="subscript"/>
        </w:rPr>
        <w:t xml:space="preserve">q, r </w:t>
      </w:r>
      <w:r w:rsidRPr="00D476E3">
        <w:t xml:space="preserve">/ 100 + (SFP + FA </w:t>
      </w:r>
      <w:r w:rsidRPr="00D476E3">
        <w:rPr>
          <w:i/>
          <w:vertAlign w:val="subscript"/>
        </w:rPr>
        <w:t>q, r</w:t>
      </w:r>
      <w:r w:rsidRPr="00D476E3">
        <w:t xml:space="preserve">) * SFPEROL </w:t>
      </w:r>
      <w:r w:rsidRPr="00D476E3">
        <w:rPr>
          <w:i/>
          <w:vertAlign w:val="subscript"/>
        </w:rPr>
        <w:t xml:space="preserve">q, r </w:t>
      </w:r>
      <w:r w:rsidRPr="00D476E3">
        <w:t>/ 100</w:t>
      </w:r>
    </w:p>
    <w:p w14:paraId="1FF3BEBE" w14:textId="77777777" w:rsidR="006161AD" w:rsidRPr="00D476E3" w:rsidRDefault="006161AD" w:rsidP="006161AD">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6161AD" w:rsidRPr="00D476E3" w14:paraId="4DBC42A9" w14:textId="77777777" w:rsidTr="006F573E">
        <w:trPr>
          <w:cantSplit/>
          <w:tblHeader/>
        </w:trPr>
        <w:tc>
          <w:tcPr>
            <w:tcW w:w="706" w:type="pct"/>
          </w:tcPr>
          <w:p w14:paraId="64E93C50" w14:textId="77777777" w:rsidR="006161AD" w:rsidRPr="00D476E3" w:rsidRDefault="006161AD" w:rsidP="006F573E">
            <w:pPr>
              <w:spacing w:after="240"/>
              <w:rPr>
                <w:b/>
                <w:iCs/>
                <w:sz w:val="20"/>
                <w:szCs w:val="20"/>
              </w:rPr>
            </w:pPr>
            <w:r w:rsidRPr="00D476E3">
              <w:rPr>
                <w:b/>
                <w:iCs/>
                <w:sz w:val="20"/>
                <w:szCs w:val="20"/>
              </w:rPr>
              <w:t>Variable</w:t>
            </w:r>
          </w:p>
        </w:tc>
        <w:tc>
          <w:tcPr>
            <w:tcW w:w="722" w:type="pct"/>
          </w:tcPr>
          <w:p w14:paraId="62BBB93A" w14:textId="77777777" w:rsidR="006161AD" w:rsidRPr="00D476E3" w:rsidRDefault="006161AD" w:rsidP="006F573E">
            <w:pPr>
              <w:spacing w:after="240"/>
              <w:rPr>
                <w:b/>
                <w:iCs/>
                <w:sz w:val="20"/>
                <w:szCs w:val="20"/>
              </w:rPr>
            </w:pPr>
            <w:r w:rsidRPr="00D476E3">
              <w:rPr>
                <w:b/>
                <w:iCs/>
                <w:sz w:val="20"/>
                <w:szCs w:val="20"/>
              </w:rPr>
              <w:t>Unit</w:t>
            </w:r>
          </w:p>
        </w:tc>
        <w:tc>
          <w:tcPr>
            <w:tcW w:w="3571" w:type="pct"/>
          </w:tcPr>
          <w:p w14:paraId="56BDE30D"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40AC4ED5" w14:textId="77777777" w:rsidTr="006F573E">
        <w:trPr>
          <w:cantSplit/>
        </w:trPr>
        <w:tc>
          <w:tcPr>
            <w:tcW w:w="706" w:type="pct"/>
          </w:tcPr>
          <w:p w14:paraId="4A563E89" w14:textId="77777777" w:rsidR="006161AD" w:rsidRPr="00D476E3" w:rsidRDefault="006161AD" w:rsidP="006F573E">
            <w:pPr>
              <w:spacing w:after="60"/>
              <w:rPr>
                <w:iCs/>
                <w:sz w:val="20"/>
                <w:szCs w:val="20"/>
                <w:lang w:val="pt-BR"/>
              </w:rPr>
            </w:pPr>
            <w:r w:rsidRPr="00D476E3">
              <w:rPr>
                <w:iCs/>
                <w:sz w:val="20"/>
                <w:szCs w:val="20"/>
                <w:lang w:val="pt-BR"/>
              </w:rPr>
              <w:t xml:space="preserve">MOC </w:t>
            </w:r>
            <w:r w:rsidRPr="00D476E3">
              <w:rPr>
                <w:i/>
                <w:iCs/>
                <w:sz w:val="20"/>
                <w:szCs w:val="20"/>
                <w:vertAlign w:val="subscript"/>
                <w:lang w:val="pt-BR"/>
              </w:rPr>
              <w:t>q, r, h</w:t>
            </w:r>
          </w:p>
        </w:tc>
        <w:tc>
          <w:tcPr>
            <w:tcW w:w="722" w:type="pct"/>
          </w:tcPr>
          <w:p w14:paraId="69A9F23F"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37BF4AFB" w14:textId="77777777" w:rsidR="006161AD" w:rsidRPr="00D476E3" w:rsidRDefault="006161AD" w:rsidP="006F573E">
            <w:pPr>
              <w:spacing w:after="60"/>
              <w:rPr>
                <w:iCs/>
                <w:sz w:val="20"/>
                <w:szCs w:val="20"/>
              </w:rPr>
            </w:pPr>
            <w:r w:rsidRPr="00D476E3">
              <w:rPr>
                <w:i/>
                <w:iCs/>
                <w:sz w:val="20"/>
                <w:szCs w:val="20"/>
              </w:rPr>
              <w:t>Mitigated Offer Cap per Resource</w:t>
            </w:r>
            <w:r w:rsidRPr="00D476E3">
              <w:rPr>
                <w:iCs/>
                <w:sz w:val="20"/>
                <w:szCs w:val="20"/>
              </w:rPr>
              <w:t xml:space="preserve">—The MOC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327FC69" w14:textId="77777777" w:rsidTr="006F573E">
        <w:trPr>
          <w:cantSplit/>
        </w:trPr>
        <w:tc>
          <w:tcPr>
            <w:tcW w:w="706" w:type="pct"/>
          </w:tcPr>
          <w:p w14:paraId="2D591E71" w14:textId="77777777" w:rsidR="006161AD" w:rsidRPr="00D476E3" w:rsidRDefault="006161AD" w:rsidP="006F573E">
            <w:pPr>
              <w:spacing w:after="60"/>
              <w:rPr>
                <w:iCs/>
                <w:sz w:val="20"/>
                <w:szCs w:val="20"/>
              </w:rPr>
            </w:pPr>
            <w:r w:rsidRPr="00D476E3">
              <w:rPr>
                <w:iCs/>
                <w:sz w:val="20"/>
                <w:szCs w:val="20"/>
              </w:rPr>
              <w:t>GIHR</w:t>
            </w:r>
            <w:r w:rsidRPr="00D476E3">
              <w:rPr>
                <w:i/>
                <w:iCs/>
                <w:sz w:val="20"/>
                <w:szCs w:val="20"/>
                <w:vertAlign w:val="subscript"/>
              </w:rPr>
              <w:t xml:space="preserve"> q, r</w:t>
            </w:r>
          </w:p>
        </w:tc>
        <w:tc>
          <w:tcPr>
            <w:tcW w:w="722" w:type="pct"/>
          </w:tcPr>
          <w:p w14:paraId="4EF19F74"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267F0D25" w14:textId="77777777" w:rsidR="006161AD" w:rsidRPr="00D476E3" w:rsidRDefault="006161AD" w:rsidP="006F573E">
            <w:pPr>
              <w:spacing w:after="60"/>
              <w:rPr>
                <w:iCs/>
                <w:sz w:val="20"/>
                <w:szCs w:val="20"/>
              </w:rPr>
            </w:pPr>
            <w:r w:rsidRPr="00D476E3">
              <w:rPr>
                <w:i/>
                <w:iCs/>
                <w:sz w:val="20"/>
                <w:szCs w:val="20"/>
              </w:rPr>
              <w:t>Generic Incremental Heat Rate</w:t>
            </w:r>
            <w:r w:rsidRPr="00D476E3">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DD4907A" w14:textId="77777777" w:rsidTr="006F573E">
        <w:trPr>
          <w:cantSplit/>
        </w:trPr>
        <w:tc>
          <w:tcPr>
            <w:tcW w:w="706" w:type="pct"/>
          </w:tcPr>
          <w:p w14:paraId="600B3C48" w14:textId="77777777" w:rsidR="006161AD" w:rsidRPr="00D476E3" w:rsidRDefault="006161AD" w:rsidP="006F573E">
            <w:pPr>
              <w:spacing w:after="60"/>
              <w:rPr>
                <w:iCs/>
                <w:sz w:val="20"/>
                <w:szCs w:val="20"/>
              </w:rPr>
            </w:pPr>
            <w:r w:rsidRPr="00D476E3">
              <w:rPr>
                <w:iCs/>
                <w:sz w:val="20"/>
                <w:szCs w:val="20"/>
              </w:rPr>
              <w:t>IHR</w:t>
            </w:r>
            <w:r w:rsidRPr="00D476E3">
              <w:rPr>
                <w:i/>
                <w:iCs/>
                <w:sz w:val="20"/>
                <w:szCs w:val="20"/>
                <w:vertAlign w:val="subscript"/>
              </w:rPr>
              <w:t xml:space="preserve"> q, r</w:t>
            </w:r>
          </w:p>
        </w:tc>
        <w:tc>
          <w:tcPr>
            <w:tcW w:w="722" w:type="pct"/>
          </w:tcPr>
          <w:p w14:paraId="2A1484FA" w14:textId="77777777" w:rsidR="006161AD" w:rsidRPr="00D476E3" w:rsidRDefault="006161AD" w:rsidP="006F573E">
            <w:pPr>
              <w:spacing w:after="60"/>
              <w:rPr>
                <w:iCs/>
                <w:sz w:val="20"/>
                <w:szCs w:val="20"/>
              </w:rPr>
            </w:pPr>
            <w:r w:rsidRPr="00D476E3">
              <w:rPr>
                <w:iCs/>
                <w:sz w:val="20"/>
                <w:szCs w:val="20"/>
              </w:rPr>
              <w:t>MMBtu/MWh</w:t>
            </w:r>
          </w:p>
        </w:tc>
        <w:tc>
          <w:tcPr>
            <w:tcW w:w="3571" w:type="pct"/>
          </w:tcPr>
          <w:p w14:paraId="703E3718" w14:textId="77777777" w:rsidR="006161AD" w:rsidRPr="00D476E3" w:rsidRDefault="006161AD" w:rsidP="006F573E">
            <w:pPr>
              <w:spacing w:after="60"/>
              <w:rPr>
                <w:i/>
                <w:iCs/>
                <w:sz w:val="20"/>
                <w:szCs w:val="20"/>
              </w:rPr>
            </w:pPr>
            <w:r w:rsidRPr="00D476E3">
              <w:rPr>
                <w:i/>
                <w:iCs/>
                <w:sz w:val="20"/>
                <w:szCs w:val="20"/>
              </w:rPr>
              <w:t>Verifiable Incremental Heat Rate per Resource</w:t>
            </w:r>
            <w:r w:rsidRPr="00D476E3">
              <w:rPr>
                <w:iCs/>
                <w:sz w:val="20"/>
                <w:szCs w:val="20"/>
              </w:rPr>
              <w:t xml:space="preserve">—The verifiable incremental heat rate curve for Resource </w:t>
            </w:r>
            <w:r w:rsidRPr="00D476E3">
              <w:rPr>
                <w:i/>
                <w:iCs/>
                <w:sz w:val="20"/>
                <w:szCs w:val="20"/>
              </w:rPr>
              <w:t>r,</w:t>
            </w:r>
            <w:r w:rsidRPr="00D476E3">
              <w:rPr>
                <w:iCs/>
                <w:sz w:val="20"/>
                <w:szCs w:val="20"/>
              </w:rPr>
              <w:t xml:space="preserve"> as approved in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4AA399" w14:textId="77777777" w:rsidTr="006F573E">
        <w:trPr>
          <w:cantSplit/>
        </w:trPr>
        <w:tc>
          <w:tcPr>
            <w:tcW w:w="706" w:type="pct"/>
          </w:tcPr>
          <w:p w14:paraId="7EB75C6D" w14:textId="77777777" w:rsidR="006161AD" w:rsidRPr="00D476E3" w:rsidRDefault="006161AD" w:rsidP="006F573E">
            <w:pPr>
              <w:spacing w:after="60"/>
              <w:rPr>
                <w:iCs/>
                <w:sz w:val="20"/>
                <w:szCs w:val="20"/>
              </w:rPr>
            </w:pPr>
            <w:r w:rsidRPr="00D476E3">
              <w:rPr>
                <w:iCs/>
                <w:sz w:val="20"/>
                <w:szCs w:val="20"/>
              </w:rPr>
              <w:t>FIP</w:t>
            </w:r>
          </w:p>
        </w:tc>
        <w:tc>
          <w:tcPr>
            <w:tcW w:w="722" w:type="pct"/>
          </w:tcPr>
          <w:p w14:paraId="5B61C61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0F87FC6" w14:textId="77777777" w:rsidR="006161AD" w:rsidRPr="00D476E3" w:rsidRDefault="006161AD" w:rsidP="006F573E">
            <w:pPr>
              <w:spacing w:after="60"/>
              <w:rPr>
                <w:i/>
                <w:iCs/>
                <w:sz w:val="20"/>
                <w:szCs w:val="20"/>
              </w:rPr>
            </w:pPr>
            <w:r w:rsidRPr="00D476E3">
              <w:rPr>
                <w:i/>
                <w:iCs/>
                <w:sz w:val="20"/>
                <w:szCs w:val="20"/>
              </w:rPr>
              <w:t>Fuel Index Price</w:t>
            </w:r>
            <w:r w:rsidRPr="00D476E3">
              <w:rPr>
                <w:iCs/>
                <w:sz w:val="20"/>
                <w:szCs w:val="20"/>
              </w:rPr>
              <w:t>—The natural gas index price as defined in Section 2.1, Definitions.</w:t>
            </w:r>
          </w:p>
        </w:tc>
      </w:tr>
      <w:tr w:rsidR="006161AD" w:rsidRPr="00D476E3" w14:paraId="78F54E11" w14:textId="77777777" w:rsidTr="006F573E">
        <w:trPr>
          <w:cantSplit/>
        </w:trPr>
        <w:tc>
          <w:tcPr>
            <w:tcW w:w="706" w:type="pct"/>
          </w:tcPr>
          <w:p w14:paraId="1273082A" w14:textId="77777777" w:rsidR="006161AD" w:rsidRPr="00D476E3" w:rsidRDefault="006161AD" w:rsidP="006F573E">
            <w:pPr>
              <w:spacing w:after="60"/>
              <w:rPr>
                <w:iCs/>
                <w:sz w:val="20"/>
                <w:szCs w:val="20"/>
              </w:rPr>
            </w:pPr>
            <w:r w:rsidRPr="00D476E3">
              <w:rPr>
                <w:iCs/>
                <w:sz w:val="20"/>
                <w:szCs w:val="20"/>
              </w:rPr>
              <w:t>RTPERFIP</w:t>
            </w:r>
            <w:r w:rsidRPr="00D476E3">
              <w:rPr>
                <w:i/>
                <w:iCs/>
                <w:sz w:val="20"/>
                <w:szCs w:val="20"/>
                <w:vertAlign w:val="subscript"/>
              </w:rPr>
              <w:t xml:space="preserve"> q, r</w:t>
            </w:r>
          </w:p>
        </w:tc>
        <w:tc>
          <w:tcPr>
            <w:tcW w:w="722" w:type="pct"/>
          </w:tcPr>
          <w:p w14:paraId="620CF61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2649D175" w14:textId="77777777" w:rsidR="006161AD" w:rsidRPr="00D476E3" w:rsidRDefault="006161AD" w:rsidP="006F573E">
            <w:pPr>
              <w:spacing w:after="60"/>
              <w:rPr>
                <w:i/>
                <w:iCs/>
                <w:sz w:val="20"/>
                <w:szCs w:val="20"/>
              </w:rPr>
            </w:pPr>
            <w:r w:rsidRPr="00D476E3">
              <w:rPr>
                <w:i/>
                <w:iCs/>
                <w:sz w:val="20"/>
                <w:szCs w:val="20"/>
              </w:rPr>
              <w:t>Fuel Index Price Percentage</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68217A08" w14:textId="77777777" w:rsidTr="006F573E">
        <w:trPr>
          <w:cantSplit/>
        </w:trPr>
        <w:tc>
          <w:tcPr>
            <w:tcW w:w="706" w:type="pct"/>
          </w:tcPr>
          <w:p w14:paraId="75C0D6D6" w14:textId="77777777" w:rsidR="006161AD" w:rsidRPr="00D476E3" w:rsidRDefault="006161AD" w:rsidP="006F573E">
            <w:pPr>
              <w:spacing w:after="60"/>
              <w:rPr>
                <w:iCs/>
                <w:sz w:val="20"/>
                <w:szCs w:val="20"/>
              </w:rPr>
            </w:pPr>
            <w:r w:rsidRPr="00D476E3">
              <w:rPr>
                <w:iCs/>
                <w:sz w:val="20"/>
                <w:szCs w:val="20"/>
              </w:rPr>
              <w:t>FOP</w:t>
            </w:r>
          </w:p>
        </w:tc>
        <w:tc>
          <w:tcPr>
            <w:tcW w:w="722" w:type="pct"/>
          </w:tcPr>
          <w:p w14:paraId="01FEC8E8"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266E14D2" w14:textId="77777777" w:rsidR="006161AD" w:rsidRPr="00D476E3" w:rsidRDefault="006161AD" w:rsidP="006F573E">
            <w:pPr>
              <w:spacing w:after="60"/>
              <w:rPr>
                <w:i/>
                <w:iCs/>
                <w:sz w:val="20"/>
                <w:szCs w:val="20"/>
              </w:rPr>
            </w:pPr>
            <w:r w:rsidRPr="00D476E3">
              <w:rPr>
                <w:i/>
                <w:iCs/>
                <w:sz w:val="20"/>
                <w:szCs w:val="20"/>
              </w:rPr>
              <w:t>Fuel Oil Price</w:t>
            </w:r>
            <w:r w:rsidRPr="00D476E3">
              <w:rPr>
                <w:iCs/>
                <w:sz w:val="20"/>
                <w:szCs w:val="20"/>
              </w:rPr>
              <w:t>—The fuel oil index price as defined in Section 2.1.</w:t>
            </w:r>
          </w:p>
        </w:tc>
      </w:tr>
      <w:tr w:rsidR="006161AD" w:rsidRPr="00D476E3" w14:paraId="52AFD984" w14:textId="77777777" w:rsidTr="006F573E">
        <w:trPr>
          <w:cantSplit/>
        </w:trPr>
        <w:tc>
          <w:tcPr>
            <w:tcW w:w="706" w:type="pct"/>
          </w:tcPr>
          <w:p w14:paraId="67536929" w14:textId="77777777" w:rsidR="006161AD" w:rsidRPr="00D476E3" w:rsidRDefault="006161AD" w:rsidP="006F573E">
            <w:pPr>
              <w:spacing w:after="60"/>
              <w:rPr>
                <w:iCs/>
                <w:sz w:val="20"/>
                <w:szCs w:val="20"/>
              </w:rPr>
            </w:pPr>
            <w:r w:rsidRPr="00D476E3">
              <w:rPr>
                <w:iCs/>
                <w:sz w:val="20"/>
                <w:szCs w:val="20"/>
              </w:rPr>
              <w:t>RTPERFOP</w:t>
            </w:r>
            <w:r w:rsidRPr="00D476E3">
              <w:rPr>
                <w:i/>
                <w:iCs/>
                <w:sz w:val="20"/>
                <w:szCs w:val="20"/>
                <w:vertAlign w:val="subscript"/>
              </w:rPr>
              <w:t xml:space="preserve"> q, r</w:t>
            </w:r>
          </w:p>
        </w:tc>
        <w:tc>
          <w:tcPr>
            <w:tcW w:w="722" w:type="pct"/>
          </w:tcPr>
          <w:p w14:paraId="05F62516"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EF972A4" w14:textId="77777777" w:rsidR="006161AD" w:rsidRPr="00D476E3" w:rsidRDefault="006161AD" w:rsidP="006F573E">
            <w:pPr>
              <w:spacing w:after="60"/>
              <w:rPr>
                <w:i/>
                <w:iCs/>
                <w:sz w:val="20"/>
                <w:szCs w:val="20"/>
              </w:rPr>
            </w:pPr>
            <w:r w:rsidRPr="00D476E3">
              <w:rPr>
                <w:i/>
                <w:iCs/>
                <w:sz w:val="20"/>
                <w:szCs w:val="20"/>
              </w:rPr>
              <w:t>Fuel Oil Price Percentage</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submitted with the energy offer curve.</w:t>
            </w:r>
          </w:p>
        </w:tc>
      </w:tr>
      <w:tr w:rsidR="006161AD" w:rsidRPr="00D476E3" w14:paraId="4606C863" w14:textId="77777777" w:rsidTr="006F573E">
        <w:trPr>
          <w:cantSplit/>
        </w:trPr>
        <w:tc>
          <w:tcPr>
            <w:tcW w:w="706" w:type="pct"/>
          </w:tcPr>
          <w:p w14:paraId="3F3871EC" w14:textId="77777777" w:rsidR="006161AD" w:rsidRPr="00D476E3" w:rsidRDefault="006161AD" w:rsidP="006F573E">
            <w:pPr>
              <w:spacing w:after="60"/>
              <w:rPr>
                <w:iCs/>
                <w:sz w:val="20"/>
                <w:szCs w:val="20"/>
              </w:rPr>
            </w:pPr>
            <w:r w:rsidRPr="00D476E3">
              <w:rPr>
                <w:iCs/>
                <w:sz w:val="20"/>
                <w:szCs w:val="20"/>
              </w:rPr>
              <w:t>SFP</w:t>
            </w:r>
          </w:p>
        </w:tc>
        <w:tc>
          <w:tcPr>
            <w:tcW w:w="722" w:type="pct"/>
          </w:tcPr>
          <w:p w14:paraId="737743D2"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4171CE5E" w14:textId="77777777" w:rsidR="006161AD" w:rsidRPr="00D476E3" w:rsidRDefault="006161AD" w:rsidP="006F573E">
            <w:pPr>
              <w:spacing w:after="60"/>
              <w:rPr>
                <w:iCs/>
                <w:sz w:val="20"/>
                <w:szCs w:val="20"/>
              </w:rPr>
            </w:pPr>
            <w:r w:rsidRPr="00D476E3">
              <w:rPr>
                <w:i/>
                <w:iCs/>
                <w:sz w:val="20"/>
                <w:szCs w:val="20"/>
              </w:rPr>
              <w:t>Solid Fuel Price—</w:t>
            </w:r>
            <w:r w:rsidRPr="00D476E3">
              <w:rPr>
                <w:iCs/>
                <w:sz w:val="20"/>
                <w:szCs w:val="20"/>
              </w:rPr>
              <w:t xml:space="preserve">The solid fuel index price is $1.50.  </w:t>
            </w:r>
          </w:p>
        </w:tc>
      </w:tr>
      <w:tr w:rsidR="006161AD" w:rsidRPr="00D476E3" w14:paraId="4FBFA90E" w14:textId="77777777" w:rsidTr="006F573E">
        <w:trPr>
          <w:cantSplit/>
        </w:trPr>
        <w:tc>
          <w:tcPr>
            <w:tcW w:w="706" w:type="pct"/>
          </w:tcPr>
          <w:p w14:paraId="0D424872" w14:textId="77777777" w:rsidR="006161AD" w:rsidRPr="00D476E3" w:rsidRDefault="006161AD" w:rsidP="006F573E">
            <w:pPr>
              <w:spacing w:after="60"/>
              <w:rPr>
                <w:iCs/>
                <w:sz w:val="20"/>
                <w:szCs w:val="20"/>
              </w:rPr>
            </w:pPr>
            <w:r w:rsidRPr="00D476E3">
              <w:rPr>
                <w:iCs/>
                <w:sz w:val="20"/>
                <w:szCs w:val="20"/>
              </w:rPr>
              <w:t>FPRC</w:t>
            </w:r>
            <w:r w:rsidRPr="00D476E3">
              <w:rPr>
                <w:i/>
                <w:iCs/>
                <w:sz w:val="20"/>
                <w:szCs w:val="20"/>
                <w:vertAlign w:val="subscript"/>
              </w:rPr>
              <w:t xml:space="preserve"> q, r</w:t>
            </w:r>
          </w:p>
        </w:tc>
        <w:tc>
          <w:tcPr>
            <w:tcW w:w="722" w:type="pct"/>
          </w:tcPr>
          <w:p w14:paraId="42E20605"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740DC807" w14:textId="77777777" w:rsidR="006161AD" w:rsidRPr="00D476E3" w:rsidRDefault="006161AD" w:rsidP="006F573E">
            <w:pPr>
              <w:spacing w:after="60"/>
              <w:rPr>
                <w:iCs/>
                <w:sz w:val="20"/>
                <w:szCs w:val="20"/>
              </w:rPr>
            </w:pPr>
            <w:r w:rsidRPr="00D476E3">
              <w:rPr>
                <w:i/>
                <w:iCs/>
                <w:sz w:val="20"/>
                <w:szCs w:val="20"/>
              </w:rPr>
              <w:t>Fuel Price Calculated per Resource</w:t>
            </w:r>
            <w:r w:rsidRPr="00D476E3">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6161AD" w:rsidRPr="00D476E3" w14:paraId="3638CA46" w14:textId="77777777" w:rsidTr="006F573E">
        <w:trPr>
          <w:cantSplit/>
        </w:trPr>
        <w:tc>
          <w:tcPr>
            <w:tcW w:w="706" w:type="pct"/>
          </w:tcPr>
          <w:p w14:paraId="06C56950" w14:textId="77777777" w:rsidR="006161AD" w:rsidRPr="00D476E3" w:rsidRDefault="006161AD" w:rsidP="006F573E">
            <w:pPr>
              <w:spacing w:after="60"/>
              <w:rPr>
                <w:iCs/>
                <w:sz w:val="20"/>
                <w:szCs w:val="20"/>
              </w:rPr>
            </w:pPr>
            <w:r w:rsidRPr="00D476E3">
              <w:rPr>
                <w:iCs/>
                <w:sz w:val="20"/>
                <w:szCs w:val="20"/>
              </w:rPr>
              <w:t>GASPEROL</w:t>
            </w:r>
            <w:r w:rsidRPr="00D476E3">
              <w:rPr>
                <w:i/>
                <w:iCs/>
                <w:sz w:val="20"/>
                <w:szCs w:val="20"/>
                <w:vertAlign w:val="subscript"/>
              </w:rPr>
              <w:t xml:space="preserve"> q, r</w:t>
            </w:r>
          </w:p>
        </w:tc>
        <w:tc>
          <w:tcPr>
            <w:tcW w:w="722" w:type="pct"/>
          </w:tcPr>
          <w:p w14:paraId="5E65D2C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03538598" w14:textId="77777777" w:rsidR="006161AD" w:rsidRPr="00D476E3" w:rsidRDefault="006161AD" w:rsidP="006F573E">
            <w:pPr>
              <w:spacing w:after="60"/>
              <w:rPr>
                <w:iCs/>
                <w:sz w:val="20"/>
                <w:szCs w:val="20"/>
              </w:rPr>
            </w:pPr>
            <w:r w:rsidRPr="00D476E3">
              <w:rPr>
                <w:i/>
                <w:iCs/>
                <w:sz w:val="20"/>
                <w:szCs w:val="20"/>
              </w:rPr>
              <w:t>Percent of Natural Gas to Operate Above LSL</w:t>
            </w:r>
            <w:r w:rsidRPr="00D476E3">
              <w:rPr>
                <w:iCs/>
                <w:sz w:val="20"/>
                <w:szCs w:val="20"/>
              </w:rPr>
              <w:t xml:space="preserve">—The percentage of natural gas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E683970" w14:textId="77777777" w:rsidTr="006F573E">
        <w:trPr>
          <w:cantSplit/>
        </w:trPr>
        <w:tc>
          <w:tcPr>
            <w:tcW w:w="706" w:type="pct"/>
          </w:tcPr>
          <w:p w14:paraId="3BB49FCC" w14:textId="77777777" w:rsidR="006161AD" w:rsidRPr="00D476E3" w:rsidRDefault="006161AD" w:rsidP="006F573E">
            <w:pPr>
              <w:spacing w:after="60"/>
              <w:rPr>
                <w:iCs/>
                <w:sz w:val="20"/>
                <w:szCs w:val="20"/>
              </w:rPr>
            </w:pPr>
            <w:r w:rsidRPr="00D476E3">
              <w:rPr>
                <w:iCs/>
                <w:sz w:val="20"/>
                <w:szCs w:val="20"/>
              </w:rPr>
              <w:t>OILPEROL</w:t>
            </w:r>
            <w:r w:rsidRPr="00D476E3">
              <w:rPr>
                <w:i/>
                <w:iCs/>
                <w:sz w:val="20"/>
                <w:szCs w:val="20"/>
                <w:vertAlign w:val="subscript"/>
              </w:rPr>
              <w:t xml:space="preserve"> q, r</w:t>
            </w:r>
          </w:p>
        </w:tc>
        <w:tc>
          <w:tcPr>
            <w:tcW w:w="722" w:type="pct"/>
          </w:tcPr>
          <w:p w14:paraId="1B6320B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4EACA85" w14:textId="77777777" w:rsidR="006161AD" w:rsidRPr="00D476E3" w:rsidRDefault="006161AD" w:rsidP="006F573E">
            <w:pPr>
              <w:spacing w:after="60"/>
              <w:rPr>
                <w:i/>
                <w:iCs/>
                <w:sz w:val="20"/>
                <w:szCs w:val="20"/>
              </w:rPr>
            </w:pPr>
            <w:r w:rsidRPr="00D476E3">
              <w:rPr>
                <w:i/>
                <w:iCs/>
                <w:sz w:val="20"/>
                <w:szCs w:val="20"/>
              </w:rPr>
              <w:t>Percent of Oil to Operate Above LSL</w:t>
            </w:r>
            <w:r w:rsidRPr="00D476E3">
              <w:rPr>
                <w:iCs/>
                <w:sz w:val="20"/>
                <w:szCs w:val="20"/>
              </w:rPr>
              <w:t xml:space="preserve">—The percentage of fuel oil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7A102447" w14:textId="77777777" w:rsidTr="006F573E">
        <w:trPr>
          <w:cantSplit/>
        </w:trPr>
        <w:tc>
          <w:tcPr>
            <w:tcW w:w="706" w:type="pct"/>
          </w:tcPr>
          <w:p w14:paraId="7F7077D1" w14:textId="77777777" w:rsidR="006161AD" w:rsidRPr="00D476E3" w:rsidRDefault="006161AD" w:rsidP="006F573E">
            <w:pPr>
              <w:spacing w:after="60"/>
              <w:rPr>
                <w:iCs/>
                <w:sz w:val="20"/>
                <w:szCs w:val="20"/>
              </w:rPr>
            </w:pPr>
            <w:r w:rsidRPr="00D476E3">
              <w:rPr>
                <w:iCs/>
                <w:sz w:val="20"/>
                <w:szCs w:val="20"/>
              </w:rPr>
              <w:lastRenderedPageBreak/>
              <w:t>SFPEROL</w:t>
            </w:r>
            <w:r w:rsidRPr="00D476E3">
              <w:rPr>
                <w:i/>
                <w:iCs/>
                <w:sz w:val="20"/>
                <w:szCs w:val="20"/>
                <w:vertAlign w:val="subscript"/>
              </w:rPr>
              <w:t xml:space="preserve"> q, r</w:t>
            </w:r>
          </w:p>
        </w:tc>
        <w:tc>
          <w:tcPr>
            <w:tcW w:w="722" w:type="pct"/>
          </w:tcPr>
          <w:p w14:paraId="18B19021"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EF2F78F" w14:textId="77777777" w:rsidR="006161AD" w:rsidRPr="00D476E3" w:rsidRDefault="006161AD" w:rsidP="006F573E">
            <w:pPr>
              <w:spacing w:after="60"/>
              <w:rPr>
                <w:i/>
                <w:iCs/>
                <w:sz w:val="20"/>
                <w:szCs w:val="20"/>
              </w:rPr>
            </w:pPr>
            <w:r w:rsidRPr="00D476E3">
              <w:rPr>
                <w:i/>
                <w:iCs/>
                <w:sz w:val="20"/>
                <w:szCs w:val="20"/>
              </w:rPr>
              <w:t>Percent of Solid Fuel to Operate Above LSL</w:t>
            </w:r>
            <w:r w:rsidRPr="00D476E3">
              <w:rPr>
                <w:iCs/>
                <w:sz w:val="20"/>
                <w:szCs w:val="20"/>
              </w:rPr>
              <w:t xml:space="preserve">—The percentage of solid fuel used by Resource </w:t>
            </w:r>
            <w:r w:rsidRPr="00D476E3">
              <w:rPr>
                <w:i/>
                <w:iCs/>
                <w:sz w:val="20"/>
                <w:szCs w:val="20"/>
              </w:rPr>
              <w:t xml:space="preserve">r </w:t>
            </w:r>
            <w:r w:rsidRPr="00D476E3">
              <w:rPr>
                <w:iCs/>
                <w:sz w:val="20"/>
                <w:szCs w:val="20"/>
              </w:rPr>
              <w:t>to operate above LSL, as approved in the verifiable cost process. Where for a Combined Cycle Train, the Resource r is a Combined Cycle Generation Resource within the Combined Cycle Train.</w:t>
            </w:r>
          </w:p>
        </w:tc>
      </w:tr>
      <w:tr w:rsidR="006161AD" w:rsidRPr="00D476E3" w14:paraId="6E7CF3D9" w14:textId="77777777" w:rsidTr="006F573E">
        <w:trPr>
          <w:cantSplit/>
        </w:trPr>
        <w:tc>
          <w:tcPr>
            <w:tcW w:w="706" w:type="pct"/>
          </w:tcPr>
          <w:p w14:paraId="584CB765" w14:textId="77777777" w:rsidR="006161AD" w:rsidRPr="00D476E3" w:rsidRDefault="006161AD" w:rsidP="006F573E">
            <w:pPr>
              <w:spacing w:after="60"/>
              <w:rPr>
                <w:iCs/>
                <w:sz w:val="20"/>
                <w:szCs w:val="20"/>
              </w:rPr>
            </w:pPr>
            <w:r w:rsidRPr="00D476E3">
              <w:rPr>
                <w:iCs/>
                <w:sz w:val="20"/>
                <w:szCs w:val="20"/>
              </w:rPr>
              <w:t>FA</w:t>
            </w:r>
            <w:r w:rsidRPr="00D476E3">
              <w:rPr>
                <w:i/>
                <w:iCs/>
                <w:sz w:val="20"/>
                <w:szCs w:val="20"/>
                <w:vertAlign w:val="subscript"/>
              </w:rPr>
              <w:t xml:space="preserve"> q, r</w:t>
            </w:r>
          </w:p>
        </w:tc>
        <w:tc>
          <w:tcPr>
            <w:tcW w:w="722" w:type="pct"/>
          </w:tcPr>
          <w:p w14:paraId="1224846C"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1DF8D7D6" w14:textId="77777777" w:rsidR="006161AD" w:rsidRPr="00D476E3" w:rsidRDefault="006161AD" w:rsidP="006F573E">
            <w:pPr>
              <w:spacing w:after="60"/>
              <w:rPr>
                <w:i/>
                <w:iCs/>
                <w:sz w:val="20"/>
                <w:szCs w:val="20"/>
              </w:rPr>
            </w:pPr>
            <w:r w:rsidRPr="00D476E3">
              <w:rPr>
                <w:i/>
                <w:iCs/>
                <w:sz w:val="20"/>
                <w:szCs w:val="20"/>
              </w:rPr>
              <w:t>Fuel Adder</w:t>
            </w:r>
            <w:r w:rsidRPr="00D476E3">
              <w:rPr>
                <w:iCs/>
                <w:sz w:val="20"/>
                <w:szCs w:val="20"/>
              </w:rPr>
              <w:t xml:space="preserve">—The fuel adder is the average cost above the index price Resource </w:t>
            </w:r>
            <w:r w:rsidRPr="00D476E3">
              <w:rPr>
                <w:i/>
                <w:iCs/>
                <w:sz w:val="20"/>
                <w:szCs w:val="20"/>
              </w:rPr>
              <w:t xml:space="preserve">r </w:t>
            </w:r>
            <w:r w:rsidRPr="00D476E3">
              <w:rPr>
                <w:iCs/>
                <w:sz w:val="20"/>
                <w:szCs w:val="20"/>
              </w:rPr>
              <w:t xml:space="preserve">has paid to obtain fuel. Where for a Combined Cycle Train, the Resource </w:t>
            </w:r>
            <w:r w:rsidRPr="00D476E3">
              <w:rPr>
                <w:i/>
                <w:iCs/>
                <w:sz w:val="20"/>
                <w:szCs w:val="20"/>
              </w:rPr>
              <w:t xml:space="preserve">r </w:t>
            </w:r>
            <w:r w:rsidRPr="00D476E3">
              <w:rPr>
                <w:iCs/>
                <w:sz w:val="20"/>
                <w:szCs w:val="20"/>
              </w:rPr>
              <w:t>is a Combined Cycle Generation Resource within the Combined Cycle Train. See the Verifiable Cost Manual for additional information.</w:t>
            </w:r>
          </w:p>
        </w:tc>
      </w:tr>
      <w:tr w:rsidR="006161AD" w:rsidRPr="00D476E3" w14:paraId="3E1A4F18" w14:textId="77777777" w:rsidTr="006F573E">
        <w:trPr>
          <w:cantSplit/>
        </w:trPr>
        <w:tc>
          <w:tcPr>
            <w:tcW w:w="706" w:type="pct"/>
          </w:tcPr>
          <w:p w14:paraId="4AA3B422" w14:textId="77777777" w:rsidR="006161AD" w:rsidRPr="00D476E3" w:rsidRDefault="006161AD" w:rsidP="006F573E">
            <w:pPr>
              <w:spacing w:after="60"/>
              <w:rPr>
                <w:iCs/>
                <w:sz w:val="20"/>
                <w:szCs w:val="20"/>
              </w:rPr>
            </w:pPr>
            <w:r w:rsidRPr="00D476E3">
              <w:rPr>
                <w:iCs/>
                <w:sz w:val="20"/>
                <w:szCs w:val="20"/>
              </w:rPr>
              <w:t>OM</w:t>
            </w:r>
            <w:r w:rsidRPr="00D476E3">
              <w:rPr>
                <w:i/>
                <w:iCs/>
                <w:sz w:val="20"/>
                <w:szCs w:val="20"/>
                <w:vertAlign w:val="subscript"/>
              </w:rPr>
              <w:t xml:space="preserve"> q, r</w:t>
            </w:r>
          </w:p>
        </w:tc>
        <w:tc>
          <w:tcPr>
            <w:tcW w:w="722" w:type="pct"/>
          </w:tcPr>
          <w:p w14:paraId="05425033" w14:textId="77777777" w:rsidR="006161AD" w:rsidRPr="00D476E3" w:rsidRDefault="006161AD" w:rsidP="006F573E">
            <w:pPr>
              <w:spacing w:after="60"/>
              <w:rPr>
                <w:iCs/>
                <w:sz w:val="20"/>
                <w:szCs w:val="20"/>
              </w:rPr>
            </w:pPr>
            <w:r w:rsidRPr="00D476E3">
              <w:rPr>
                <w:iCs/>
                <w:sz w:val="20"/>
                <w:szCs w:val="20"/>
              </w:rPr>
              <w:t>$/MWh</w:t>
            </w:r>
          </w:p>
        </w:tc>
        <w:tc>
          <w:tcPr>
            <w:tcW w:w="3571" w:type="pct"/>
          </w:tcPr>
          <w:p w14:paraId="5C0B71D1" w14:textId="77777777" w:rsidR="006161AD" w:rsidRPr="00D476E3" w:rsidRDefault="006161AD" w:rsidP="006F573E">
            <w:pPr>
              <w:spacing w:after="60"/>
              <w:rPr>
                <w:i/>
                <w:iCs/>
                <w:sz w:val="20"/>
                <w:szCs w:val="20"/>
              </w:rPr>
            </w:pPr>
            <w:r w:rsidRPr="00D476E3">
              <w:rPr>
                <w:i/>
                <w:iCs/>
                <w:sz w:val="20"/>
                <w:szCs w:val="20"/>
              </w:rPr>
              <w:t>Variable Operations and Maintenance Cost above LSL</w:t>
            </w:r>
            <w:r w:rsidRPr="00D476E3">
              <w:rPr>
                <w:iCs/>
                <w:sz w:val="20"/>
                <w:szCs w:val="20"/>
              </w:rPr>
              <w:t xml:space="preserve">—The O&amp;M cost for Resource </w:t>
            </w:r>
            <w:r w:rsidRPr="00D476E3">
              <w:rPr>
                <w:i/>
                <w:iCs/>
                <w:sz w:val="20"/>
                <w:szCs w:val="20"/>
              </w:rPr>
              <w:t xml:space="preserve">r </w:t>
            </w:r>
            <w:r w:rsidRPr="00D476E3">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6161AD" w:rsidRPr="00D476E3" w14:paraId="5797B05B" w14:textId="77777777" w:rsidTr="006F573E">
        <w:trPr>
          <w:cantSplit/>
        </w:trPr>
        <w:tc>
          <w:tcPr>
            <w:tcW w:w="706" w:type="pct"/>
          </w:tcPr>
          <w:p w14:paraId="12592257" w14:textId="77777777" w:rsidR="006161AD" w:rsidRPr="00D476E3" w:rsidRDefault="006161AD" w:rsidP="006F573E">
            <w:pPr>
              <w:spacing w:after="60"/>
              <w:rPr>
                <w:iCs/>
                <w:sz w:val="20"/>
                <w:szCs w:val="20"/>
              </w:rPr>
            </w:pPr>
            <w:r w:rsidRPr="00D476E3">
              <w:rPr>
                <w:iCs/>
                <w:sz w:val="20"/>
                <w:szCs w:val="20"/>
              </w:rPr>
              <w:t xml:space="preserve">WAFP </w:t>
            </w:r>
            <w:r w:rsidRPr="00D476E3">
              <w:rPr>
                <w:i/>
                <w:iCs/>
                <w:sz w:val="20"/>
                <w:szCs w:val="20"/>
                <w:vertAlign w:val="subscript"/>
              </w:rPr>
              <w:t>q, r, h</w:t>
            </w:r>
          </w:p>
        </w:tc>
        <w:tc>
          <w:tcPr>
            <w:tcW w:w="722" w:type="pct"/>
          </w:tcPr>
          <w:p w14:paraId="00871630" w14:textId="77777777" w:rsidR="006161AD" w:rsidRPr="00D476E3" w:rsidRDefault="006161AD" w:rsidP="006F573E">
            <w:pPr>
              <w:spacing w:after="60"/>
              <w:rPr>
                <w:iCs/>
                <w:sz w:val="20"/>
                <w:szCs w:val="20"/>
              </w:rPr>
            </w:pPr>
            <w:r w:rsidRPr="00D476E3">
              <w:rPr>
                <w:iCs/>
                <w:sz w:val="20"/>
                <w:szCs w:val="20"/>
              </w:rPr>
              <w:t>$/MMBtu</w:t>
            </w:r>
          </w:p>
        </w:tc>
        <w:tc>
          <w:tcPr>
            <w:tcW w:w="3571" w:type="pct"/>
          </w:tcPr>
          <w:p w14:paraId="596AD3DA"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(1)(d)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6161AD" w:rsidRPr="00D476E3" w14:paraId="00354DB5" w14:textId="77777777" w:rsidTr="006F573E">
              <w:trPr>
                <w:trHeight w:val="206"/>
              </w:trPr>
              <w:tc>
                <w:tcPr>
                  <w:tcW w:w="6614" w:type="dxa"/>
                  <w:shd w:val="pct12" w:color="auto" w:fill="auto"/>
                </w:tcPr>
                <w:p w14:paraId="724E36AC" w14:textId="77777777" w:rsidR="006161AD" w:rsidRPr="00D476E3" w:rsidRDefault="006161AD" w:rsidP="006F573E">
                  <w:pPr>
                    <w:spacing w:after="60"/>
                    <w:rPr>
                      <w:b/>
                      <w:i/>
                      <w:iCs/>
                      <w:szCs w:val="20"/>
                    </w:rPr>
                  </w:pPr>
                  <w:r w:rsidRPr="00D476E3">
                    <w:rPr>
                      <w:b/>
                      <w:i/>
                      <w:iCs/>
                      <w:szCs w:val="20"/>
                    </w:rPr>
                    <w:t>[NPRR1177:  Replace the definition above with the following on January 1, 2025:]</w:t>
                  </w:r>
                </w:p>
                <w:p w14:paraId="3D94600B" w14:textId="77777777" w:rsidR="006161AD" w:rsidRPr="00D476E3" w:rsidRDefault="006161AD" w:rsidP="006F573E">
                  <w:pPr>
                    <w:spacing w:after="60"/>
                    <w:rPr>
                      <w:iCs/>
                      <w:sz w:val="20"/>
                      <w:szCs w:val="20"/>
                    </w:rPr>
                  </w:pPr>
                  <w:r w:rsidRPr="00D476E3">
                    <w:rPr>
                      <w:i/>
                      <w:iCs/>
                      <w:sz w:val="20"/>
                      <w:szCs w:val="20"/>
                    </w:rPr>
                    <w:t>Weighted Average Fuel Price</w:t>
                  </w:r>
                  <w:r w:rsidRPr="00D476E3">
                    <w:rPr>
                      <w:iCs/>
                      <w:sz w:val="20"/>
                      <w:szCs w:val="20"/>
                    </w:rPr>
                    <w:t>—The volume-weighted average intraday, same-day and spot price of fuel submitted to ERCOT during the Adjustment Period for a specific Resource and specific hour within the Operating Day, as described in paragraph (1)(d) below.</w:t>
                  </w:r>
                </w:p>
              </w:tc>
            </w:tr>
          </w:tbl>
          <w:p w14:paraId="17F2C5B7" w14:textId="77777777" w:rsidR="006161AD" w:rsidRPr="00D476E3" w:rsidRDefault="006161AD" w:rsidP="006F573E">
            <w:pPr>
              <w:spacing w:after="60"/>
              <w:rPr>
                <w:i/>
                <w:iCs/>
                <w:sz w:val="20"/>
                <w:szCs w:val="20"/>
              </w:rPr>
            </w:pPr>
          </w:p>
        </w:tc>
      </w:tr>
      <w:tr w:rsidR="006161AD" w:rsidRPr="00D476E3" w14:paraId="7B780BEE" w14:textId="77777777" w:rsidTr="006F573E">
        <w:trPr>
          <w:cantSplit/>
        </w:trPr>
        <w:tc>
          <w:tcPr>
            <w:tcW w:w="706" w:type="pct"/>
          </w:tcPr>
          <w:p w14:paraId="71558813" w14:textId="77777777" w:rsidR="006161AD" w:rsidRPr="00D476E3" w:rsidRDefault="006161AD" w:rsidP="006F573E">
            <w:pPr>
              <w:spacing w:after="60"/>
              <w:rPr>
                <w:i/>
                <w:iCs/>
                <w:sz w:val="20"/>
                <w:szCs w:val="20"/>
              </w:rPr>
            </w:pPr>
            <w:r w:rsidRPr="00D476E3">
              <w:rPr>
                <w:i/>
                <w:iCs/>
                <w:sz w:val="20"/>
                <w:szCs w:val="20"/>
              </w:rPr>
              <w:t>q</w:t>
            </w:r>
          </w:p>
        </w:tc>
        <w:tc>
          <w:tcPr>
            <w:tcW w:w="722" w:type="pct"/>
          </w:tcPr>
          <w:p w14:paraId="79523E54"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632E1F6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AC2BF47" w14:textId="77777777" w:rsidTr="006F573E">
        <w:trPr>
          <w:cantSplit/>
        </w:trPr>
        <w:tc>
          <w:tcPr>
            <w:tcW w:w="706" w:type="pct"/>
          </w:tcPr>
          <w:p w14:paraId="476EB547" w14:textId="77777777" w:rsidR="006161AD" w:rsidRPr="00D476E3" w:rsidRDefault="006161AD" w:rsidP="006F573E">
            <w:pPr>
              <w:spacing w:after="60"/>
              <w:rPr>
                <w:i/>
                <w:iCs/>
                <w:sz w:val="20"/>
                <w:szCs w:val="20"/>
              </w:rPr>
            </w:pPr>
            <w:r w:rsidRPr="00D476E3">
              <w:rPr>
                <w:i/>
                <w:iCs/>
                <w:sz w:val="20"/>
                <w:szCs w:val="20"/>
              </w:rPr>
              <w:t>r</w:t>
            </w:r>
          </w:p>
        </w:tc>
        <w:tc>
          <w:tcPr>
            <w:tcW w:w="722" w:type="pct"/>
          </w:tcPr>
          <w:p w14:paraId="7D2D3C88"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B782225"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14B506C" w14:textId="77777777" w:rsidTr="006F573E">
        <w:trPr>
          <w:cantSplit/>
        </w:trPr>
        <w:tc>
          <w:tcPr>
            <w:tcW w:w="706" w:type="pct"/>
          </w:tcPr>
          <w:p w14:paraId="7C30FED3" w14:textId="77777777" w:rsidR="006161AD" w:rsidRPr="00D476E3" w:rsidRDefault="006161AD" w:rsidP="006F573E">
            <w:pPr>
              <w:spacing w:after="60"/>
              <w:rPr>
                <w:i/>
                <w:iCs/>
                <w:sz w:val="20"/>
                <w:szCs w:val="20"/>
              </w:rPr>
            </w:pPr>
            <w:r w:rsidRPr="00D476E3">
              <w:rPr>
                <w:i/>
                <w:iCs/>
                <w:sz w:val="20"/>
                <w:szCs w:val="20"/>
              </w:rPr>
              <w:t>h</w:t>
            </w:r>
          </w:p>
        </w:tc>
        <w:tc>
          <w:tcPr>
            <w:tcW w:w="722" w:type="pct"/>
          </w:tcPr>
          <w:p w14:paraId="7EACE467" w14:textId="77777777" w:rsidR="006161AD" w:rsidRPr="00D476E3" w:rsidRDefault="006161AD" w:rsidP="006F573E">
            <w:pPr>
              <w:spacing w:after="60"/>
              <w:rPr>
                <w:iCs/>
                <w:sz w:val="20"/>
                <w:szCs w:val="20"/>
              </w:rPr>
            </w:pPr>
            <w:r w:rsidRPr="00D476E3">
              <w:rPr>
                <w:iCs/>
                <w:sz w:val="20"/>
                <w:szCs w:val="20"/>
              </w:rPr>
              <w:t>none</w:t>
            </w:r>
          </w:p>
        </w:tc>
        <w:tc>
          <w:tcPr>
            <w:tcW w:w="3571" w:type="pct"/>
          </w:tcPr>
          <w:p w14:paraId="49C33815" w14:textId="77777777" w:rsidR="006161AD" w:rsidRPr="00D476E3" w:rsidRDefault="006161AD" w:rsidP="006F573E">
            <w:pPr>
              <w:spacing w:after="60"/>
              <w:rPr>
                <w:iCs/>
                <w:sz w:val="20"/>
                <w:szCs w:val="20"/>
              </w:rPr>
            </w:pPr>
            <w:r w:rsidRPr="00D476E3">
              <w:rPr>
                <w:iCs/>
                <w:sz w:val="20"/>
                <w:szCs w:val="20"/>
              </w:rPr>
              <w:t xml:space="preserve">The Operating Hour. </w:t>
            </w:r>
          </w:p>
        </w:tc>
      </w:tr>
    </w:tbl>
    <w:p w14:paraId="2159346D" w14:textId="77777777" w:rsidR="006161AD" w:rsidRPr="00D476E3" w:rsidRDefault="006161AD" w:rsidP="006161AD">
      <w:pPr>
        <w:spacing w:before="240" w:after="240"/>
        <w:ind w:left="1440" w:hanging="720"/>
        <w:rPr>
          <w:iCs/>
        </w:rPr>
      </w:pPr>
      <w:r w:rsidRPr="00D476E3">
        <w:t>(a)</w:t>
      </w:r>
      <w:r w:rsidRPr="00D476E3">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AF8EB21" w14:textId="77777777" w:rsidTr="006F573E">
        <w:trPr>
          <w:trHeight w:val="386"/>
        </w:trPr>
        <w:tc>
          <w:tcPr>
            <w:tcW w:w="9350" w:type="dxa"/>
            <w:shd w:val="pct12" w:color="auto" w:fill="auto"/>
          </w:tcPr>
          <w:p w14:paraId="763CF05E" w14:textId="77777777" w:rsidR="006161AD" w:rsidRPr="00D476E3" w:rsidRDefault="006161AD" w:rsidP="006F573E">
            <w:pPr>
              <w:spacing w:before="120" w:after="240"/>
              <w:rPr>
                <w:b/>
                <w:i/>
                <w:iCs/>
              </w:rPr>
            </w:pPr>
            <w:r w:rsidRPr="00D476E3">
              <w:rPr>
                <w:b/>
                <w:i/>
                <w:iCs/>
              </w:rPr>
              <w:t>[NPRR1008 and NPRR1014:  Replace applicable portions of paragraph (a) above with the following upon system implementation of the Real-Time Co-Optimization (RTC) project for NPRR1008; or upon system implementation for NPRR1014:]</w:t>
            </w:r>
          </w:p>
          <w:p w14:paraId="1ADE3DE3" w14:textId="77777777" w:rsidR="006161AD" w:rsidRPr="00D476E3" w:rsidRDefault="006161AD" w:rsidP="006F573E">
            <w:pPr>
              <w:spacing w:before="240" w:after="240"/>
              <w:ind w:left="1440" w:hanging="720"/>
              <w:rPr>
                <w:iCs/>
              </w:rPr>
            </w:pPr>
            <w:r w:rsidRPr="00D476E3">
              <w:t>(a)</w:t>
            </w:r>
            <w:r w:rsidRPr="00D476E3">
              <w:tab/>
              <w:t xml:space="preserve">For a Resource contracted by ERCOT under paragraph (4) of Section 6.5.1.1, ERCOT Control Area Authority, ERCOT shall increase the O&amp;M cost such that every point on the MOC curve is greater than the </w:t>
            </w:r>
            <w:r w:rsidRPr="00D476E3">
              <w:rPr>
                <w:szCs w:val="20"/>
              </w:rPr>
              <w:t>effective Value of Lost Load (VOLL)</w:t>
            </w:r>
            <w:r w:rsidRPr="00D476E3">
              <w:t xml:space="preserve"> in $/MWh.</w:t>
            </w:r>
          </w:p>
        </w:tc>
      </w:tr>
    </w:tbl>
    <w:p w14:paraId="1A613DA3" w14:textId="77777777" w:rsidR="006161AD" w:rsidRPr="00D476E3" w:rsidRDefault="006161AD" w:rsidP="006161AD">
      <w:pPr>
        <w:spacing w:before="240" w:after="240"/>
        <w:ind w:left="1440" w:hanging="720"/>
      </w:pPr>
      <w:r w:rsidRPr="00D476E3">
        <w:t>(b)</w:t>
      </w:r>
      <w:r w:rsidRPr="00D476E3">
        <w:tab/>
        <w:t xml:space="preserve">Notwithstanding the MOC calculation described in paragraph (1) above, the MOC for ESRs shall be set at the SWCAP.  </w:t>
      </w:r>
      <w:r w:rsidRPr="00D476E3">
        <w:rPr>
          <w:iCs/>
        </w:rPr>
        <w:t xml:space="preserve">No later than December 31, 2023, ERCOT </w:t>
      </w:r>
      <w:r w:rsidRPr="00D476E3">
        <w:t>and</w:t>
      </w:r>
      <w:r w:rsidRPr="00D476E3">
        <w:rPr>
          <w:iCs/>
        </w:rPr>
        <w:t xml:space="preserve"> stakeholders shall submit a report to TAC that includes a recommendation to </w:t>
      </w:r>
      <w:r w:rsidRPr="00D476E3">
        <w:rPr>
          <w:iCs/>
        </w:rPr>
        <w:lastRenderedPageBreak/>
        <w:t>continue the existing approach or a proposal to implement an alternative approach to determine the MOC for ESRs</w:t>
      </w:r>
      <w:r w:rsidRPr="00D476E3">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C1754A3" w14:textId="77777777" w:rsidTr="006F573E">
        <w:trPr>
          <w:trHeight w:val="386"/>
        </w:trPr>
        <w:tc>
          <w:tcPr>
            <w:tcW w:w="9350" w:type="dxa"/>
            <w:shd w:val="pct12" w:color="auto" w:fill="auto"/>
          </w:tcPr>
          <w:p w14:paraId="1F86583B" w14:textId="77777777" w:rsidR="006161AD" w:rsidRPr="00D476E3" w:rsidRDefault="006161AD" w:rsidP="006F573E">
            <w:pPr>
              <w:spacing w:before="120" w:after="240"/>
              <w:rPr>
                <w:b/>
                <w:i/>
                <w:iCs/>
              </w:rPr>
            </w:pPr>
            <w:r w:rsidRPr="00D476E3">
              <w:rPr>
                <w:b/>
                <w:i/>
                <w:iCs/>
              </w:rPr>
              <w:t>[NPRR1008 and NPRR1014:  Replace applicable portions of paragraph (b) above with the following upon the system implementation of the Real-Time Co-Optimization (RTC) project for NPRR1008; or upon system implementation for NPRR1014:]</w:t>
            </w:r>
          </w:p>
          <w:p w14:paraId="7FF383E1" w14:textId="77777777" w:rsidR="006161AD" w:rsidRPr="00D476E3" w:rsidRDefault="006161AD" w:rsidP="006F573E">
            <w:pPr>
              <w:spacing w:after="240"/>
              <w:ind w:left="1440" w:hanging="720"/>
            </w:pPr>
            <w:r w:rsidRPr="00D476E3">
              <w:t>(b)</w:t>
            </w:r>
            <w:r w:rsidRPr="00D476E3">
              <w:tab/>
              <w:t xml:space="preserve">Notwithstanding the MOC calculation described in paragraph (1) above, the MOC for ESRs shall be set at the RTSWCAP.  </w:t>
            </w:r>
            <w:r w:rsidRPr="00D476E3">
              <w:rPr>
                <w:iCs/>
              </w:rPr>
              <w:t xml:space="preserve">No later than December 31, 2023, ERCOT </w:t>
            </w:r>
            <w:r w:rsidRPr="00D476E3">
              <w:t>and</w:t>
            </w:r>
            <w:r w:rsidRPr="00D476E3">
              <w:rPr>
                <w:iCs/>
              </w:rPr>
              <w:t xml:space="preserve"> stakeholders shall submit a report to TAC that includes a recommendation to continue the existing approach or a proposal to implement an alternative approach to determine the MOC for ESRs.</w:t>
            </w:r>
          </w:p>
        </w:tc>
      </w:tr>
    </w:tbl>
    <w:p w14:paraId="6616BB77" w14:textId="77777777" w:rsidR="006161AD" w:rsidRPr="00D476E3" w:rsidRDefault="006161AD" w:rsidP="006161AD">
      <w:pPr>
        <w:spacing w:before="240" w:after="240"/>
        <w:ind w:left="1440" w:hanging="720"/>
      </w:pPr>
      <w:r w:rsidRPr="00D476E3">
        <w:t>(c)</w:t>
      </w:r>
      <w:r w:rsidRPr="00D476E3">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9CAF8B2" w14:textId="77777777" w:rsidTr="006F573E">
        <w:trPr>
          <w:trHeight w:val="386"/>
        </w:trPr>
        <w:tc>
          <w:tcPr>
            <w:tcW w:w="9350" w:type="dxa"/>
            <w:shd w:val="pct12" w:color="auto" w:fill="auto"/>
          </w:tcPr>
          <w:p w14:paraId="1122C4A9" w14:textId="77777777" w:rsidR="006161AD" w:rsidRPr="00D476E3" w:rsidRDefault="006161AD" w:rsidP="006F573E">
            <w:pPr>
              <w:spacing w:before="120" w:after="240"/>
              <w:rPr>
                <w:b/>
                <w:i/>
                <w:iCs/>
              </w:rPr>
            </w:pPr>
            <w:r w:rsidRPr="00D476E3">
              <w:rPr>
                <w:b/>
                <w:i/>
                <w:iCs/>
              </w:rPr>
              <w:t>[NPRR1008 and NPRR1014:  Insert applicable portions of paragraph (d) below upon system implementation of the Real-Time Co-Optimization (RTC) project for NPRR1008; or upon system implementation for NPRR1014; and renumber accordingly:]</w:t>
            </w:r>
          </w:p>
          <w:p w14:paraId="7DDF479B" w14:textId="77777777" w:rsidR="006161AD" w:rsidRPr="00D476E3" w:rsidRDefault="006161AD" w:rsidP="006F573E">
            <w:pPr>
              <w:spacing w:after="240"/>
              <w:ind w:left="1440" w:hanging="720"/>
            </w:pPr>
            <w:r w:rsidRPr="00D476E3">
              <w:t>(d)</w:t>
            </w:r>
            <w:r w:rsidRPr="00D476E3">
              <w:tab/>
              <w:t xml:space="preserve">For </w:t>
            </w:r>
            <w:del w:id="81" w:author="ERCOT" w:date="2024-03-26T14:26:00Z">
              <w:r w:rsidRPr="00D476E3" w:rsidDel="000022E4">
                <w:delText xml:space="preserve">On-line </w:delText>
              </w:r>
            </w:del>
            <w:r w:rsidRPr="00D476E3">
              <w:t>hydro Generation Resources</w:t>
            </w:r>
            <w:del w:id="82" w:author="ERCOT" w:date="2024-03-26T14:26:00Z">
              <w:r w:rsidRPr="00D476E3" w:rsidDel="000022E4">
                <w:delText xml:space="preserve"> not operating in Synchronous Condenser Fast-Response mode</w:delText>
              </w:r>
            </w:del>
            <w:r w:rsidRPr="00D476E3">
              <w:t>, the MOC shall be adjusted in accordance with Verifiable Cost Manual, Appendix 1</w:t>
            </w:r>
            <w:ins w:id="83" w:author="ERCOT" w:date="2024-03-26T14:27:00Z">
              <w:r w:rsidRPr="00D476E3">
                <w:t>0</w:t>
              </w:r>
            </w:ins>
            <w:del w:id="84" w:author="ERCOT" w:date="2024-03-26T14:27:00Z">
              <w:r w:rsidRPr="00D476E3" w:rsidDel="000022E4">
                <w:delText>2</w:delText>
              </w:r>
            </w:del>
            <w:r w:rsidRPr="00D476E3">
              <w:t xml:space="preserve">, </w:t>
            </w:r>
            <w:ins w:id="85" w:author="ERCOT" w:date="2024-03-26T14:27:00Z">
              <w:r w:rsidRPr="00D476E3">
                <w:t>Setting the variables used in Mitigated Offer Cap for Hydro Generating Resources</w:t>
              </w:r>
            </w:ins>
            <w:del w:id="86" w:author="ERCOT" w:date="2024-03-26T14:27:00Z">
              <w:r w:rsidRPr="00D476E3" w:rsidDel="000022E4">
                <w:delText>Calculation of the Variable O&amp;M Value and Incremental Heat Rate used in Real Time Mitigation for On-Line Hydro Generation Resources not operating in Synchronous Condenser Fast-Response mode</w:delText>
              </w:r>
            </w:del>
            <w:r w:rsidRPr="00D476E3">
              <w:t>.</w:t>
            </w:r>
          </w:p>
        </w:tc>
      </w:tr>
    </w:tbl>
    <w:p w14:paraId="7AB3BA60" w14:textId="77777777" w:rsidR="006161AD" w:rsidRPr="00D476E3" w:rsidRDefault="006161AD" w:rsidP="006161AD">
      <w:pPr>
        <w:spacing w:before="240" w:after="240"/>
        <w:ind w:left="1440" w:hanging="720"/>
      </w:pPr>
      <w:r w:rsidRPr="00D476E3">
        <w:t>(d)</w:t>
      </w:r>
      <w:r w:rsidRPr="00D476E3">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C01DC80" w14:textId="77777777" w:rsidR="006161AD" w:rsidRPr="00D476E3" w:rsidRDefault="006161AD" w:rsidP="006161AD">
      <w:pPr>
        <w:spacing w:after="240"/>
        <w:ind w:left="2160" w:hanging="720"/>
      </w:pPr>
      <w:r w:rsidRPr="00D476E3">
        <w:t>(i)</w:t>
      </w:r>
      <w:r w:rsidRPr="00D476E3">
        <w:tab/>
        <w:t xml:space="preserve">For all Resources, the weighted average fuel price must exceed FIP for the applicable Operating Day, plus a threshold parameter value of $1/MMBtu, plus the applicable fuel adder.  </w:t>
      </w:r>
      <w:r w:rsidRPr="00D476E3">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D476E3">
        <w:t xml:space="preserve">ERCOT shall update the threshold value on the first day of the month following TAC approval </w:t>
      </w:r>
      <w:r w:rsidRPr="00D476E3">
        <w:lastRenderedPageBreak/>
        <w:t>unless otherwise directed by the TAC.  ERCOT shall provide a Market Notice prior to implementation of a revised parameter value.</w:t>
      </w:r>
    </w:p>
    <w:p w14:paraId="4E74FC6E" w14:textId="77777777" w:rsidR="006161AD" w:rsidRPr="00D476E3" w:rsidRDefault="006161AD" w:rsidP="006161AD">
      <w:pPr>
        <w:spacing w:after="240"/>
        <w:ind w:left="2160" w:hanging="720"/>
        <w:rPr>
          <w:iCs/>
        </w:rPr>
      </w:pPr>
      <w:r w:rsidRPr="00D476E3">
        <w:rPr>
          <w:iCs/>
        </w:rPr>
        <w:t>(ii)</w:t>
      </w:r>
      <w:r w:rsidRPr="00D476E3">
        <w:rPr>
          <w:iCs/>
        </w:rPr>
        <w:tab/>
        <w:t>Fixed cost (fees, penalties and similar non-gas costs) may not be included in the calculation of the weighted average fuel price.</w:t>
      </w:r>
    </w:p>
    <w:p w14:paraId="7904F14F" w14:textId="77777777" w:rsidR="006161AD" w:rsidRPr="00D476E3" w:rsidRDefault="006161AD" w:rsidP="006161AD">
      <w:pPr>
        <w:spacing w:after="240"/>
        <w:ind w:left="2160" w:hanging="720"/>
        <w:rPr>
          <w:iCs/>
        </w:rPr>
      </w:pPr>
      <w:r w:rsidRPr="00D476E3">
        <w:rPr>
          <w:iCs/>
        </w:rPr>
        <w:t>(iii)</w:t>
      </w:r>
      <w:r w:rsidRPr="00D476E3">
        <w:rPr>
          <w:iCs/>
        </w:rPr>
        <w:tab/>
        <w:t>The weighted average fuel price in paragraph (1) above must be a single value and based on the following fuel price options:</w:t>
      </w:r>
    </w:p>
    <w:p w14:paraId="4DAA4C60" w14:textId="77777777" w:rsidR="006161AD" w:rsidRPr="00D476E3" w:rsidRDefault="006161AD" w:rsidP="006161AD">
      <w:pPr>
        <w:spacing w:after="240"/>
        <w:ind w:left="2880" w:hanging="720"/>
        <w:rPr>
          <w:iCs/>
        </w:rPr>
      </w:pPr>
      <w:r w:rsidRPr="00D476E3">
        <w:rPr>
          <w:iCs/>
        </w:rPr>
        <w:t>(A)</w:t>
      </w:r>
      <w:r w:rsidRPr="00D476E3">
        <w:rPr>
          <w:iCs/>
        </w:rPr>
        <w:tab/>
        <w:t xml:space="preserve">A volume-weighted price considering all intra-day, same day, and spot fuel purchases for the Resource; or </w:t>
      </w:r>
    </w:p>
    <w:p w14:paraId="1940CF47" w14:textId="77777777" w:rsidR="006161AD" w:rsidRPr="00D476E3" w:rsidRDefault="006161AD" w:rsidP="006161AD">
      <w:pPr>
        <w:spacing w:after="240"/>
        <w:ind w:left="2880" w:hanging="720"/>
        <w:rPr>
          <w:iCs/>
        </w:rPr>
      </w:pPr>
      <w:r w:rsidRPr="00D476E3">
        <w:rPr>
          <w:iCs/>
        </w:rPr>
        <w:t>(B)</w:t>
      </w:r>
      <w:r w:rsidRPr="00D476E3">
        <w:rPr>
          <w:iCs/>
        </w:rPr>
        <w:tab/>
        <w:t>A projected fuel price for a Resource with a fuel supply contract(s) that also has submitted an Energy Offer Curve for the Operating Hour where the Energy Offer Curve is calculated as the incremental heat rate times the incremental fuel price plus Operations and Maintenance (O&amp;M) cost; or</w:t>
      </w:r>
    </w:p>
    <w:p w14:paraId="665C8672" w14:textId="77777777" w:rsidR="006161AD" w:rsidRPr="00D476E3" w:rsidRDefault="006161AD" w:rsidP="006161AD">
      <w:pPr>
        <w:spacing w:after="240"/>
        <w:ind w:left="2880" w:hanging="720"/>
        <w:rPr>
          <w:iCs/>
        </w:rPr>
      </w:pPr>
      <w:r w:rsidRPr="00D476E3">
        <w:rPr>
          <w:iCs/>
        </w:rPr>
        <w:t>(C)</w:t>
      </w:r>
      <w:r w:rsidRPr="00D476E3">
        <w:rPr>
          <w:iCs/>
        </w:rPr>
        <w:tab/>
        <w:t>A combination of the above two options.</w:t>
      </w:r>
    </w:p>
    <w:p w14:paraId="069EB156" w14:textId="77777777" w:rsidR="006161AD" w:rsidRPr="00D476E3" w:rsidRDefault="006161AD" w:rsidP="006161AD">
      <w:pPr>
        <w:spacing w:after="240"/>
        <w:ind w:left="2160" w:hanging="720"/>
      </w:pPr>
      <w:r w:rsidRPr="00D476E3">
        <w:rPr>
          <w:iCs/>
        </w:rPr>
        <w:tab/>
        <w:t>A weighted average fuel price based on actual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 projected incremental fuel price must be consistent with the terms of the fuel supply contract(s).  A weighted average fuel price based on a combination of these options must meet the requirements described for each of the options.  As noted in paragraph (j) below, the methodology used in the allocation of the cost and volume of fuel to the Resource for the hour is subject to validation by ERCOT.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E980C35" w14:textId="77777777" w:rsidTr="006F573E">
        <w:trPr>
          <w:trHeight w:val="386"/>
        </w:trPr>
        <w:tc>
          <w:tcPr>
            <w:tcW w:w="9450" w:type="dxa"/>
            <w:shd w:val="pct12" w:color="auto" w:fill="auto"/>
          </w:tcPr>
          <w:p w14:paraId="1105F5A1" w14:textId="77777777" w:rsidR="006161AD" w:rsidRPr="00D476E3" w:rsidRDefault="006161AD" w:rsidP="006F573E">
            <w:pPr>
              <w:spacing w:before="120" w:after="240"/>
              <w:rPr>
                <w:b/>
                <w:i/>
                <w:iCs/>
              </w:rPr>
            </w:pPr>
            <w:r w:rsidRPr="00D476E3">
              <w:rPr>
                <w:b/>
                <w:i/>
                <w:iCs/>
              </w:rPr>
              <w:t>[NPRR1177:  Replace paragraph (iii) above with the following on January 1, 2025:]</w:t>
            </w:r>
          </w:p>
          <w:p w14:paraId="2CACDC9C" w14:textId="77777777" w:rsidR="006161AD" w:rsidRPr="00D476E3" w:rsidRDefault="006161AD" w:rsidP="006F573E">
            <w:pPr>
              <w:spacing w:after="240"/>
              <w:ind w:left="2160" w:hanging="720"/>
            </w:pPr>
            <w:r w:rsidRPr="00D476E3">
              <w:rPr>
                <w:iCs/>
              </w:rPr>
              <w:t>(iii)</w:t>
            </w:r>
            <w:r w:rsidRPr="00D476E3">
              <w:rPr>
                <w:iCs/>
              </w:rPr>
              <w:tab/>
              <w:t>All intra-day, same day, and spot fuel purchases must be included</w:t>
            </w:r>
            <w:r w:rsidRPr="00D476E3">
              <w:t xml:space="preserve"> in the calculation of the weighted average fuel price in paragraph (1) above.  These must account for at least 10% of the total fuel volume burned by the applicable Resource for the hour for which the weighted average fuel price is computed.  As noted in paragraph (j) below, the methodology used in the allocation of the cost and volume of purchased fuel to the Resource for the hour is subject to validation by ERCOT.</w:t>
            </w:r>
          </w:p>
        </w:tc>
      </w:tr>
    </w:tbl>
    <w:p w14:paraId="2A194EA8" w14:textId="77777777" w:rsidR="006161AD" w:rsidRPr="00D476E3" w:rsidRDefault="006161AD" w:rsidP="006161AD">
      <w:pPr>
        <w:spacing w:before="240" w:after="240"/>
        <w:ind w:left="2160" w:hanging="720"/>
      </w:pPr>
      <w:r w:rsidRPr="00D476E3">
        <w:t>(iv)</w:t>
      </w:r>
      <w:r w:rsidRPr="00D476E3">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D476E3" w:rsidDel="00DA7871">
        <w:t xml:space="preserve"> </w:t>
      </w:r>
    </w:p>
    <w:p w14:paraId="27EB512F" w14:textId="77777777" w:rsidR="006161AD" w:rsidRPr="00D476E3" w:rsidRDefault="006161AD" w:rsidP="006161AD">
      <w:pPr>
        <w:spacing w:after="240"/>
        <w:ind w:left="2160" w:hanging="720"/>
      </w:pPr>
      <w:r w:rsidRPr="00D476E3">
        <w:lastRenderedPageBreak/>
        <w:t>(v)</w:t>
      </w:r>
      <w:r w:rsidRPr="00D476E3">
        <w:tab/>
        <w:t>A projected volume-weighted average fuel price must be consistent with the Energy Offer Curve for each Operating Hour for which they are applicable, and consistent with the signed and executed fuel supply contract(s) for each Resource.</w:t>
      </w:r>
    </w:p>
    <w:p w14:paraId="09963CDD" w14:textId="77777777" w:rsidR="006161AD" w:rsidRPr="00D476E3" w:rsidRDefault="006161AD" w:rsidP="006161AD">
      <w:pPr>
        <w:spacing w:after="240"/>
        <w:ind w:left="2160" w:hanging="720"/>
      </w:pPr>
      <w:r w:rsidRPr="00D476E3">
        <w:t>(vi)</w:t>
      </w:r>
      <w:r w:rsidRPr="00D476E3">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BA06452" w14:textId="77777777" w:rsidTr="006F573E">
        <w:trPr>
          <w:trHeight w:val="386"/>
        </w:trPr>
        <w:tc>
          <w:tcPr>
            <w:tcW w:w="9450" w:type="dxa"/>
            <w:shd w:val="pct12" w:color="auto" w:fill="auto"/>
          </w:tcPr>
          <w:p w14:paraId="63A99405" w14:textId="77777777" w:rsidR="006161AD" w:rsidRPr="00D476E3" w:rsidRDefault="006161AD" w:rsidP="006F573E">
            <w:pPr>
              <w:spacing w:before="120" w:after="240"/>
              <w:rPr>
                <w:b/>
                <w:i/>
                <w:iCs/>
              </w:rPr>
            </w:pPr>
            <w:r w:rsidRPr="00D476E3">
              <w:rPr>
                <w:b/>
                <w:i/>
                <w:iCs/>
              </w:rPr>
              <w:t>[NPRR1177:  Delete paragraphs (v) and (vi) above on January 1, 2025.]</w:t>
            </w:r>
          </w:p>
        </w:tc>
      </w:tr>
    </w:tbl>
    <w:p w14:paraId="53359C31" w14:textId="77777777" w:rsidR="006161AD" w:rsidRPr="00D476E3" w:rsidRDefault="006161AD" w:rsidP="006161AD">
      <w:pPr>
        <w:spacing w:before="240" w:after="240"/>
        <w:ind w:left="1440" w:hanging="720"/>
      </w:pPr>
      <w:r w:rsidRPr="00D476E3">
        <w:t>(e)</w:t>
      </w:r>
      <w:r w:rsidRPr="00D476E3">
        <w:tab/>
        <w:t xml:space="preserve">ERCOT may notify the Independent Market Monitor (IMM) if a QSE submits an Exceptional Fuel Cost. </w:t>
      </w:r>
    </w:p>
    <w:p w14:paraId="4AB5EE20" w14:textId="77777777" w:rsidR="006161AD" w:rsidRPr="00D476E3" w:rsidRDefault="006161AD" w:rsidP="006161AD">
      <w:pPr>
        <w:spacing w:after="240"/>
        <w:ind w:left="1440" w:hanging="720"/>
      </w:pPr>
      <w:r w:rsidRPr="00D476E3">
        <w:t>(f)</w:t>
      </w:r>
      <w:r w:rsidRPr="00D476E3">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407D11CC" w14:textId="77777777" w:rsidR="006161AD" w:rsidRPr="00D476E3" w:rsidRDefault="006161AD" w:rsidP="006161AD">
      <w:pPr>
        <w:spacing w:after="240"/>
        <w:ind w:left="1440" w:hanging="720"/>
      </w:pPr>
      <w:r w:rsidRPr="00D476E3">
        <w:t>(g)</w:t>
      </w:r>
      <w:r w:rsidRPr="00D476E3">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920A697" w14:textId="77777777" w:rsidR="006161AD" w:rsidRPr="00D476E3" w:rsidRDefault="006161AD" w:rsidP="006161AD">
      <w:pPr>
        <w:spacing w:after="240"/>
        <w:ind w:left="1440" w:hanging="720"/>
      </w:pPr>
      <w:r w:rsidRPr="00D476E3">
        <w:t>(h)</w:t>
      </w:r>
      <w:r w:rsidRPr="00D476E3">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14A39C6A" w14:textId="77777777" w:rsidR="006161AD" w:rsidRPr="00D476E3" w:rsidRDefault="006161AD" w:rsidP="006161AD">
      <w:pPr>
        <w:spacing w:after="240"/>
        <w:ind w:left="1440" w:hanging="720"/>
      </w:pPr>
      <w:r w:rsidRPr="00D476E3">
        <w:t>(i)</w:t>
      </w:r>
      <w:r w:rsidRPr="00D476E3">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  An attestation for Exceptional Fuel Costs must state that the costs are accurate and variable, based on the dispatch of the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57B40F3E" w14:textId="77777777" w:rsidTr="006F573E">
        <w:trPr>
          <w:trHeight w:val="386"/>
        </w:trPr>
        <w:tc>
          <w:tcPr>
            <w:tcW w:w="9450" w:type="dxa"/>
            <w:shd w:val="pct12" w:color="auto" w:fill="auto"/>
          </w:tcPr>
          <w:p w14:paraId="63B452C4" w14:textId="77777777" w:rsidR="006161AD" w:rsidRPr="00D476E3" w:rsidRDefault="006161AD" w:rsidP="006F573E">
            <w:pPr>
              <w:spacing w:before="120" w:after="240"/>
              <w:rPr>
                <w:b/>
                <w:i/>
                <w:iCs/>
              </w:rPr>
            </w:pPr>
            <w:r w:rsidRPr="00D476E3">
              <w:rPr>
                <w:b/>
                <w:i/>
                <w:iCs/>
              </w:rPr>
              <w:t>[NPRR1177:  Replace paragraph (i) above with the following on January 1, 2025:]</w:t>
            </w:r>
          </w:p>
          <w:p w14:paraId="17D81541" w14:textId="77777777" w:rsidR="006161AD" w:rsidRPr="00D476E3" w:rsidRDefault="006161AD" w:rsidP="006F573E">
            <w:pPr>
              <w:spacing w:after="240"/>
              <w:ind w:left="1440" w:hanging="720"/>
            </w:pPr>
            <w:r w:rsidRPr="00D476E3">
              <w:lastRenderedPageBreak/>
              <w:t>(i)</w:t>
            </w:r>
            <w:r w:rsidRPr="00D476E3">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tc>
      </w:tr>
    </w:tbl>
    <w:p w14:paraId="31B992F1" w14:textId="77777777" w:rsidR="006161AD" w:rsidRPr="00D476E3" w:rsidRDefault="006161AD" w:rsidP="006161AD">
      <w:pPr>
        <w:spacing w:before="240" w:after="240"/>
        <w:ind w:left="1440" w:hanging="720"/>
      </w:pPr>
      <w:r w:rsidRPr="00D476E3">
        <w:lastRenderedPageBreak/>
        <w:t>(j)</w:t>
      </w:r>
      <w:r w:rsidRPr="00D476E3">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37470417" w14:textId="77777777" w:rsidR="006161AD" w:rsidRPr="00D476E3" w:rsidRDefault="006161AD" w:rsidP="006161AD">
      <w:pPr>
        <w:spacing w:after="240"/>
        <w:ind w:left="1440" w:hanging="720"/>
      </w:pPr>
      <w:r w:rsidRPr="00D476E3">
        <w:t>(k)</w:t>
      </w:r>
      <w:r w:rsidRPr="00D476E3">
        <w:tab/>
        <w:t>At ERCOT’s sole discretion, submission and follow-up information deadlines may be extended on a case-by-case basis.</w:t>
      </w:r>
    </w:p>
    <w:p w14:paraId="3A74A658" w14:textId="77777777" w:rsidR="006161AD" w:rsidRPr="00D476E3" w:rsidRDefault="006161AD" w:rsidP="006161AD">
      <w:pPr>
        <w:spacing w:after="240"/>
        <w:ind w:left="1440" w:hanging="720"/>
      </w:pPr>
      <w:r w:rsidRPr="00D476E3">
        <w:t>(l)</w:t>
      </w:r>
      <w:r w:rsidRPr="00D476E3">
        <w:tab/>
        <w:t>The documentation described in paragraphs (g) through (j) above is only required for the hours for which Exceptional Fuel Costs were submitted and the Resource was subject to mitigation.</w:t>
      </w:r>
    </w:p>
    <w:p w14:paraId="281E5C75" w14:textId="77777777" w:rsidR="006161AD" w:rsidRPr="00D476E3" w:rsidRDefault="006161AD" w:rsidP="006161AD">
      <w:pPr>
        <w:spacing w:after="240"/>
        <w:ind w:left="1440" w:hanging="720"/>
      </w:pPr>
      <w:r w:rsidRPr="00D476E3">
        <w:t>(m)</w:t>
      </w:r>
      <w:r w:rsidRPr="00D476E3">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161AD" w:rsidRPr="00D476E3" w14:paraId="7FF9F69E" w14:textId="77777777" w:rsidTr="006F573E">
        <w:trPr>
          <w:trHeight w:val="386"/>
        </w:trPr>
        <w:tc>
          <w:tcPr>
            <w:tcW w:w="9450" w:type="dxa"/>
            <w:shd w:val="pct12" w:color="auto" w:fill="auto"/>
          </w:tcPr>
          <w:bookmarkEnd w:id="77"/>
          <w:bookmarkEnd w:id="78"/>
          <w:p w14:paraId="2FCDA9DB" w14:textId="77777777" w:rsidR="006161AD" w:rsidRPr="00D476E3" w:rsidRDefault="006161AD" w:rsidP="006F573E">
            <w:pPr>
              <w:spacing w:before="120" w:after="240"/>
              <w:rPr>
                <w:b/>
                <w:i/>
                <w:iCs/>
              </w:rPr>
            </w:pPr>
            <w:r w:rsidRPr="00D476E3">
              <w:rPr>
                <w:b/>
                <w:i/>
                <w:iCs/>
              </w:rPr>
              <w:t>[NPRR1177:  Delete paragraphs (l) and (m) above on January 1, 2025.]</w:t>
            </w:r>
          </w:p>
        </w:tc>
      </w:tr>
    </w:tbl>
    <w:p w14:paraId="33771737" w14:textId="77777777" w:rsidR="006161AD" w:rsidRPr="00D476E3" w:rsidRDefault="006161AD" w:rsidP="006161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E36E5FB" w14:textId="77777777" w:rsidTr="006F573E">
        <w:trPr>
          <w:trHeight w:val="386"/>
        </w:trPr>
        <w:tc>
          <w:tcPr>
            <w:tcW w:w="9350" w:type="dxa"/>
            <w:shd w:val="clear" w:color="auto" w:fill="D9D9D9"/>
          </w:tcPr>
          <w:p w14:paraId="0C35B226" w14:textId="77777777" w:rsidR="001F39A1" w:rsidRPr="004B32CF" w:rsidRDefault="001F39A1" w:rsidP="001F39A1">
            <w:pPr>
              <w:spacing w:before="120" w:after="240"/>
              <w:rPr>
                <w:b/>
                <w:i/>
                <w:iCs/>
              </w:rPr>
            </w:pPr>
            <w:r>
              <w:rPr>
                <w:b/>
                <w:i/>
                <w:iCs/>
              </w:rPr>
              <w:t xml:space="preserve">[NPRR1008 and NPRR1216:  Insert applicable portions of Section 4.4.12 below </w:t>
            </w:r>
            <w:r w:rsidRPr="004B32CF">
              <w:rPr>
                <w:b/>
                <w:i/>
                <w:iCs/>
              </w:rPr>
              <w:t>upon system implementation</w:t>
            </w:r>
            <w:r>
              <w:rPr>
                <w:b/>
                <w:i/>
                <w:iCs/>
              </w:rPr>
              <w:t xml:space="preserve"> of NPRR1216; or upon system implementation of the Real-Time Co-Optimization (RTC) project for NPRR1008</w:t>
            </w:r>
            <w:r w:rsidRPr="004B32CF">
              <w:rPr>
                <w:b/>
                <w:i/>
                <w:iCs/>
              </w:rPr>
              <w:t>:]</w:t>
            </w:r>
          </w:p>
          <w:p w14:paraId="106B3796" w14:textId="77777777" w:rsidR="006161AD" w:rsidRPr="00D476E3" w:rsidRDefault="006161AD" w:rsidP="006F573E">
            <w:pPr>
              <w:keepNext/>
              <w:tabs>
                <w:tab w:val="left" w:pos="1080"/>
              </w:tabs>
              <w:spacing w:before="240" w:after="240"/>
              <w:ind w:left="1080" w:hanging="1080"/>
              <w:outlineLvl w:val="2"/>
              <w:rPr>
                <w:b/>
                <w:bCs/>
                <w:i/>
              </w:rPr>
            </w:pPr>
            <w:bookmarkStart w:id="87" w:name="_Toc135990673"/>
            <w:commentRangeStart w:id="88"/>
            <w:r w:rsidRPr="00D476E3">
              <w:rPr>
                <w:b/>
                <w:bCs/>
                <w:i/>
              </w:rPr>
              <w:lastRenderedPageBreak/>
              <w:t>4.4.12</w:t>
            </w:r>
            <w:commentRangeEnd w:id="88"/>
            <w:r w:rsidR="0059162D">
              <w:rPr>
                <w:rStyle w:val="CommentReference"/>
              </w:rPr>
              <w:commentReference w:id="88"/>
            </w:r>
            <w:r w:rsidRPr="00D476E3">
              <w:rPr>
                <w:b/>
                <w:bCs/>
                <w:i/>
              </w:rPr>
              <w:tab/>
              <w:t>Determination of Ancillary Service Demand Curves for the Day-Ahead Market and Real-Time Market</w:t>
            </w:r>
            <w:bookmarkEnd w:id="87"/>
          </w:p>
          <w:p w14:paraId="7C4028F7" w14:textId="77777777" w:rsidR="006161AD" w:rsidRPr="00D476E3" w:rsidRDefault="006161AD" w:rsidP="006F573E">
            <w:pPr>
              <w:spacing w:after="240"/>
              <w:ind w:left="720" w:hanging="720"/>
              <w:rPr>
                <w:iCs/>
              </w:rPr>
            </w:pPr>
            <w:r w:rsidRPr="00D476E3">
              <w:rPr>
                <w:iCs/>
              </w:rPr>
              <w:t>(1)</w:t>
            </w:r>
            <w:r w:rsidRPr="00D476E3">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447083C4" w14:textId="77777777" w:rsidR="006161AD" w:rsidRPr="00D476E3" w:rsidDel="007F67CD" w:rsidRDefault="006161AD" w:rsidP="006F573E">
            <w:pPr>
              <w:spacing w:after="240"/>
              <w:ind w:left="720" w:hanging="720"/>
              <w:rPr>
                <w:iCs/>
              </w:rPr>
            </w:pPr>
            <w:r w:rsidRPr="00D476E3" w:rsidDel="007F67CD">
              <w:rPr>
                <w:iCs/>
              </w:rPr>
              <w:t>(</w:t>
            </w:r>
            <w:r w:rsidRPr="00D476E3">
              <w:rPr>
                <w:iCs/>
              </w:rPr>
              <w:t>2</w:t>
            </w:r>
            <w:r w:rsidRPr="00D476E3" w:rsidDel="007F67CD">
              <w:rPr>
                <w:iCs/>
              </w:rPr>
              <w:t>)</w:t>
            </w:r>
            <w:r w:rsidRPr="00D476E3" w:rsidDel="007F67CD">
              <w:rPr>
                <w:iCs/>
              </w:rPr>
              <w:tab/>
              <w:t>The DAM shall use the same ASDCs as the RTM, as an initial condition.  Specific to the DAM, the ASDCs will be adjusted, as needed, to account for negative Self-Arranged Ancillary Service Quantities.</w:t>
            </w:r>
          </w:p>
          <w:p w14:paraId="2B7BCFBE" w14:textId="77777777" w:rsidR="006161AD" w:rsidRPr="00D476E3" w:rsidDel="007F67CD" w:rsidRDefault="006161AD" w:rsidP="006F573E">
            <w:pPr>
              <w:spacing w:after="240"/>
              <w:ind w:left="720" w:hanging="720"/>
              <w:rPr>
                <w:iCs/>
              </w:rPr>
            </w:pPr>
            <w:r w:rsidRPr="00D476E3" w:rsidDel="007F67CD">
              <w:rPr>
                <w:iCs/>
              </w:rPr>
              <w:t>(</w:t>
            </w:r>
            <w:r w:rsidRPr="00D476E3">
              <w:rPr>
                <w:iCs/>
              </w:rPr>
              <w:t>3</w:t>
            </w:r>
            <w:r w:rsidRPr="00D476E3" w:rsidDel="007F67CD">
              <w:rPr>
                <w:iCs/>
              </w:rPr>
              <w:t>)</w:t>
            </w:r>
            <w:r w:rsidRPr="00D476E3" w:rsidDel="007F67CD">
              <w:rPr>
                <w:iCs/>
              </w:rPr>
              <w:tab/>
              <w:t xml:space="preserve">For Reg-Down, the ASDC shall be a constant value equal to VOLL for the full range of the Ancillary Service Plan for Reg-Down. </w:t>
            </w:r>
          </w:p>
          <w:p w14:paraId="47DD882F" w14:textId="77777777" w:rsidR="006161AD" w:rsidRPr="00D476E3" w:rsidRDefault="006161AD" w:rsidP="006F573E">
            <w:pPr>
              <w:spacing w:after="240"/>
              <w:ind w:left="720" w:hanging="720"/>
              <w:rPr>
                <w:iCs/>
              </w:rPr>
            </w:pPr>
            <w:r w:rsidRPr="00D476E3">
              <w:rPr>
                <w:iCs/>
              </w:rPr>
              <w:t>(4)</w:t>
            </w:r>
            <w:r w:rsidRPr="00D476E3">
              <w:rPr>
                <w:iCs/>
              </w:rPr>
              <w:tab/>
              <w:t>To determine the individual ASDCs for Reg-Up, RRS, ECRS, and Non-Spin, an Aggregate ORDC (AORDC) will be created and then disaggregated into individual curves for the different Ancillary Services.</w:t>
            </w:r>
          </w:p>
          <w:p w14:paraId="18BE5CF3" w14:textId="77777777" w:rsidR="006161AD" w:rsidRPr="00D476E3" w:rsidRDefault="006161AD" w:rsidP="006F573E">
            <w:pPr>
              <w:spacing w:after="240"/>
              <w:ind w:left="720" w:hanging="720"/>
              <w:rPr>
                <w:iCs/>
              </w:rPr>
            </w:pPr>
            <w:r w:rsidRPr="00D476E3">
              <w:rPr>
                <w:iCs/>
              </w:rPr>
              <w:t>(5)</w:t>
            </w:r>
            <w:r w:rsidRPr="00D476E3">
              <w:rPr>
                <w:iCs/>
              </w:rPr>
              <w:tab/>
              <w:t xml:space="preserve">ERCOT shall develop the AORDC from historical data from the period of June 1, 2014 through </w:t>
            </w:r>
            <w:ins w:id="89" w:author="ERCOT" w:date="2024-06-17T12:47:00Z">
              <w:r w:rsidRPr="00D476E3">
                <w:rPr>
                  <w:iCs/>
                </w:rPr>
                <w:t>August 31</w:t>
              </w:r>
            </w:ins>
            <w:del w:id="90" w:author="ERCOT" w:date="2024-06-17T12:44:00Z">
              <w:r w:rsidRPr="00D476E3" w:rsidDel="000A5373">
                <w:rPr>
                  <w:iCs/>
                </w:rPr>
                <w:delText>December 31</w:delText>
              </w:r>
            </w:del>
            <w:r w:rsidRPr="00D476E3">
              <w:rPr>
                <w:iCs/>
              </w:rPr>
              <w:t>, 202</w:t>
            </w:r>
            <w:ins w:id="91" w:author="ERCOT" w:date="2024-06-17T12:44:00Z">
              <w:r w:rsidRPr="00D476E3">
                <w:rPr>
                  <w:iCs/>
                </w:rPr>
                <w:t>5</w:t>
              </w:r>
            </w:ins>
            <w:del w:id="92" w:author="ERCOT" w:date="2024-06-17T12:44:00Z">
              <w:r w:rsidRPr="00D476E3" w:rsidDel="000A5373">
                <w:rPr>
                  <w:iCs/>
                </w:rPr>
                <w:delText>3</w:delText>
              </w:r>
            </w:del>
            <w:r w:rsidRPr="00D476E3">
              <w:rPr>
                <w:iCs/>
              </w:rPr>
              <w:t xml:space="preserve"> as follows:</w:t>
            </w:r>
          </w:p>
          <w:p w14:paraId="5A00A301" w14:textId="77777777" w:rsidR="006161AD" w:rsidRPr="00D476E3" w:rsidRDefault="006161AD" w:rsidP="006F573E">
            <w:pPr>
              <w:ind w:left="1440" w:hanging="720"/>
            </w:pPr>
            <w:r w:rsidRPr="00D476E3">
              <w:t>(a)</w:t>
            </w:r>
            <w:r w:rsidRPr="00D476E3">
              <w:tab/>
              <w:t>For all SCED intervals where the sum of RTOLCAP and RTOFFCAP is less than 10,000 MW, use the RTOLCAP and RTOFFCAP values to calculate the AORDC as follows:</w:t>
            </w:r>
          </w:p>
          <w:p w14:paraId="657A3733" w14:textId="77777777" w:rsidR="006161AD" w:rsidRPr="00D476E3" w:rsidRDefault="006161AD" w:rsidP="006F573E">
            <w:pPr>
              <w:ind w:left="720"/>
              <w:jc w:val="both"/>
            </w:pPr>
          </w:p>
          <w:p w14:paraId="1CA49791" w14:textId="77777777" w:rsidR="006161AD" w:rsidRPr="00D476E3" w:rsidRDefault="006161AD" w:rsidP="006F573E">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m:t>
                            </m:r>
                            <m:r>
                              <w:ins w:id="93" w:author="ERCOT" w:date="2024-06-17T12:42:00Z">
                                <m:rPr>
                                  <m:sty m:val="bi"/>
                                </m:rPr>
                                <w:rPr>
                                  <w:rFonts w:ascii="Cambria Math" w:hAnsi="Cambria Math"/>
                                </w:rPr>
                                <m:t>3</m:t>
                              </w:ins>
                            </m:r>
                            <m:r>
                              <w:del w:id="94" w:author="ERCOT" w:date="2024-06-17T12:42:00Z">
                                <m:rPr>
                                  <m:sty m:val="bi"/>
                                </m:rPr>
                                <w:rPr>
                                  <w:rFonts w:ascii="Cambria Math" w:hAnsi="Cambria Math"/>
                                </w:rPr>
                                <m:t>2</m:t>
                              </w:del>
                            </m:r>
                            <m:r>
                              <m:rPr>
                                <m:sty m:val="bi"/>
                              </m:rPr>
                              <w:rPr>
                                <w:rFonts w:ascii="Cambria Math" w:hAnsi="Cambria Math"/>
                              </w:rPr>
                              <m:t>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m:t>
                            </m:r>
                            <m:r>
                              <w:ins w:id="95" w:author="ERCOT" w:date="2024-06-17T12:50:00Z">
                                <m:rPr>
                                  <m:sty m:val="bi"/>
                                </m:rPr>
                                <w:rPr>
                                  <w:rFonts w:ascii="Cambria Math" w:hAnsi="Cambria Math"/>
                                </w:rPr>
                                <m:t>3</m:t>
                              </w:ins>
                            </m:r>
                            <m:r>
                              <w:del w:id="96" w:author="ERCOT" w:date="2024-06-17T12:50:00Z">
                                <m:rPr>
                                  <m:sty m:val="bi"/>
                                </m:rPr>
                                <w:rPr>
                                  <w:rFonts w:ascii="Cambria Math" w:hAnsi="Cambria Math"/>
                                </w:rPr>
                                <m:t>2</m:t>
                              </w:del>
                            </m:r>
                            <m:r>
                              <m:rPr>
                                <m:sty m:val="bi"/>
                              </m:rPr>
                              <w:rPr>
                                <w:rFonts w:ascii="Cambria Math" w:hAnsi="Cambria Math"/>
                              </w:rPr>
                              <m:t>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15748B3" w14:textId="77777777" w:rsidR="006161AD" w:rsidRPr="00D476E3" w:rsidRDefault="006161AD" w:rsidP="006F573E">
            <w:pPr>
              <w:jc w:val="both"/>
            </w:pPr>
            <w:r w:rsidRPr="00D476E3"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161AD" w:rsidRPr="00D476E3" w:rsidDel="007F67CD" w14:paraId="7FA0AC52" w14:textId="77777777" w:rsidTr="006F573E">
              <w:trPr>
                <w:cantSplit/>
                <w:tblHeader/>
              </w:trPr>
              <w:tc>
                <w:tcPr>
                  <w:tcW w:w="1818" w:type="dxa"/>
                </w:tcPr>
                <w:p w14:paraId="3C8CEF9E" w14:textId="77777777" w:rsidR="006161AD" w:rsidRPr="00D476E3" w:rsidDel="007F67CD" w:rsidRDefault="006161AD" w:rsidP="006F573E">
                  <w:pPr>
                    <w:spacing w:after="120"/>
                    <w:rPr>
                      <w:b/>
                      <w:iCs/>
                      <w:sz w:val="20"/>
                      <w:szCs w:val="20"/>
                    </w:rPr>
                  </w:pPr>
                  <w:r w:rsidRPr="00D476E3" w:rsidDel="007F67CD">
                    <w:rPr>
                      <w:b/>
                      <w:iCs/>
                      <w:sz w:val="20"/>
                      <w:szCs w:val="20"/>
                    </w:rPr>
                    <w:t>Variable</w:t>
                  </w:r>
                </w:p>
              </w:tc>
              <w:tc>
                <w:tcPr>
                  <w:tcW w:w="900" w:type="dxa"/>
                </w:tcPr>
                <w:p w14:paraId="05D14C28" w14:textId="77777777" w:rsidR="006161AD" w:rsidRPr="00D476E3" w:rsidDel="007F67CD" w:rsidRDefault="006161AD" w:rsidP="006F573E">
                  <w:pPr>
                    <w:spacing w:after="120"/>
                    <w:rPr>
                      <w:b/>
                      <w:iCs/>
                      <w:sz w:val="20"/>
                      <w:szCs w:val="20"/>
                    </w:rPr>
                  </w:pPr>
                  <w:r w:rsidRPr="00D476E3" w:rsidDel="007F67CD">
                    <w:rPr>
                      <w:b/>
                      <w:iCs/>
                      <w:sz w:val="20"/>
                      <w:szCs w:val="20"/>
                    </w:rPr>
                    <w:t>Unit</w:t>
                  </w:r>
                </w:p>
              </w:tc>
              <w:tc>
                <w:tcPr>
                  <w:tcW w:w="6427" w:type="dxa"/>
                </w:tcPr>
                <w:p w14:paraId="49634025" w14:textId="77777777" w:rsidR="006161AD" w:rsidRPr="00D476E3" w:rsidDel="007F67CD" w:rsidRDefault="006161AD" w:rsidP="006F573E">
                  <w:pPr>
                    <w:spacing w:after="120"/>
                    <w:rPr>
                      <w:b/>
                      <w:iCs/>
                      <w:sz w:val="20"/>
                      <w:szCs w:val="20"/>
                    </w:rPr>
                  </w:pPr>
                  <w:r w:rsidRPr="00D476E3" w:rsidDel="007F67CD">
                    <w:rPr>
                      <w:b/>
                      <w:iCs/>
                      <w:sz w:val="20"/>
                      <w:szCs w:val="20"/>
                    </w:rPr>
                    <w:t>Definition</w:t>
                  </w:r>
                </w:p>
              </w:tc>
            </w:tr>
            <w:tr w:rsidR="006161AD" w:rsidRPr="00D476E3" w:rsidDel="007F67CD" w14:paraId="710A4B29" w14:textId="77777777" w:rsidTr="006F573E">
              <w:trPr>
                <w:cantSplit/>
              </w:trPr>
              <w:tc>
                <w:tcPr>
                  <w:tcW w:w="1818" w:type="dxa"/>
                </w:tcPr>
                <w:p w14:paraId="51FFC0AC" w14:textId="77777777" w:rsidR="006161AD" w:rsidRPr="00D476E3" w:rsidDel="007F67CD" w:rsidRDefault="006161AD" w:rsidP="006F573E">
                  <w:pPr>
                    <w:spacing w:after="60"/>
                    <w:rPr>
                      <w:iCs/>
                      <w:sz w:val="20"/>
                      <w:szCs w:val="20"/>
                      <w:lang w:val="pt-BR"/>
                    </w:rPr>
                  </w:pPr>
                  <w:r w:rsidRPr="00D476E3" w:rsidDel="007F67CD">
                    <w:rPr>
                      <w:iCs/>
                      <w:sz w:val="20"/>
                      <w:szCs w:val="20"/>
                      <w:lang w:val="pt-BR"/>
                    </w:rPr>
                    <w:t>RTOLCAP</w:t>
                  </w:r>
                </w:p>
              </w:tc>
              <w:tc>
                <w:tcPr>
                  <w:tcW w:w="900" w:type="dxa"/>
                </w:tcPr>
                <w:p w14:paraId="5B8F5C20"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5CE2911" w14:textId="77777777" w:rsidR="006161AD" w:rsidRPr="00D476E3" w:rsidDel="007F67CD" w:rsidRDefault="006161AD" w:rsidP="006F573E">
                  <w:pPr>
                    <w:spacing w:after="60"/>
                    <w:rPr>
                      <w:iCs/>
                      <w:sz w:val="20"/>
                      <w:szCs w:val="20"/>
                    </w:rPr>
                  </w:pPr>
                  <w:r w:rsidRPr="00D476E3" w:rsidDel="007F67CD">
                    <w:rPr>
                      <w:i/>
                      <w:iCs/>
                      <w:sz w:val="20"/>
                      <w:szCs w:val="20"/>
                    </w:rPr>
                    <w:t xml:space="preserve">Real-Time On-Line Reserve Capacity – </w:t>
                  </w:r>
                  <w:r w:rsidRPr="00D476E3" w:rsidDel="007F67CD">
                    <w:rPr>
                      <w:iCs/>
                      <w:sz w:val="20"/>
                      <w:szCs w:val="20"/>
                    </w:rPr>
                    <w:t xml:space="preserve">The Real-Time reserve capacity of On-Line Resources available for the SCED intervals beginning June 1, 2014 through </w:t>
                  </w:r>
                  <w:ins w:id="97" w:author="ERCOT" w:date="2024-06-17T12:47:00Z">
                    <w:r w:rsidRPr="00D476E3">
                      <w:rPr>
                        <w:iCs/>
                        <w:sz w:val="20"/>
                        <w:szCs w:val="20"/>
                      </w:rPr>
                      <w:t>August 31</w:t>
                    </w:r>
                  </w:ins>
                  <w:del w:id="98" w:author="ERCOT" w:date="2024-06-17T12:47:00Z">
                    <w:r w:rsidRPr="00D476E3" w:rsidDel="000A5373">
                      <w:rPr>
                        <w:iCs/>
                        <w:sz w:val="20"/>
                        <w:szCs w:val="20"/>
                      </w:rPr>
                      <w:delText>December 31</w:delText>
                    </w:r>
                  </w:del>
                  <w:r w:rsidRPr="00D476E3" w:rsidDel="007F67CD">
                    <w:rPr>
                      <w:iCs/>
                      <w:sz w:val="20"/>
                      <w:szCs w:val="20"/>
                    </w:rPr>
                    <w:t>, 202</w:t>
                  </w:r>
                  <w:ins w:id="99" w:author="ERCOT" w:date="2024-06-17T12:47:00Z">
                    <w:r w:rsidRPr="00D476E3">
                      <w:rPr>
                        <w:iCs/>
                        <w:sz w:val="20"/>
                        <w:szCs w:val="20"/>
                      </w:rPr>
                      <w:t>5</w:t>
                    </w:r>
                  </w:ins>
                  <w:del w:id="100" w:author="ERCOT" w:date="2024-06-17T12:47:00Z">
                    <w:r w:rsidRPr="00D476E3" w:rsidDel="000A5373">
                      <w:rPr>
                        <w:iCs/>
                        <w:sz w:val="20"/>
                        <w:szCs w:val="20"/>
                      </w:rPr>
                      <w:delText>3</w:delText>
                    </w:r>
                  </w:del>
                </w:p>
              </w:tc>
            </w:tr>
            <w:tr w:rsidR="006161AD" w:rsidRPr="00D476E3" w:rsidDel="007F67CD" w14:paraId="5DABD7B3" w14:textId="77777777" w:rsidTr="006F573E">
              <w:trPr>
                <w:cantSplit/>
              </w:trPr>
              <w:tc>
                <w:tcPr>
                  <w:tcW w:w="1818" w:type="dxa"/>
                </w:tcPr>
                <w:p w14:paraId="32F269DE" w14:textId="77777777" w:rsidR="006161AD" w:rsidRPr="00D476E3" w:rsidDel="007F67CD" w:rsidRDefault="006161AD" w:rsidP="006F573E">
                  <w:pPr>
                    <w:spacing w:after="60"/>
                    <w:rPr>
                      <w:iCs/>
                      <w:sz w:val="20"/>
                      <w:szCs w:val="20"/>
                    </w:rPr>
                  </w:pPr>
                  <w:r w:rsidRPr="00D476E3" w:rsidDel="007F67CD">
                    <w:rPr>
                      <w:iCs/>
                      <w:sz w:val="20"/>
                      <w:szCs w:val="20"/>
                    </w:rPr>
                    <w:t>RTOFFCAP</w:t>
                  </w:r>
                </w:p>
              </w:tc>
              <w:tc>
                <w:tcPr>
                  <w:tcW w:w="900" w:type="dxa"/>
                </w:tcPr>
                <w:p w14:paraId="18D43ACC" w14:textId="77777777" w:rsidR="006161AD" w:rsidRPr="00D476E3" w:rsidDel="007F67CD" w:rsidRDefault="006161AD" w:rsidP="006F573E">
                  <w:pPr>
                    <w:spacing w:after="60"/>
                    <w:rPr>
                      <w:iCs/>
                      <w:sz w:val="20"/>
                      <w:szCs w:val="20"/>
                    </w:rPr>
                  </w:pPr>
                  <w:r w:rsidRPr="00D476E3" w:rsidDel="007F67CD">
                    <w:rPr>
                      <w:iCs/>
                      <w:sz w:val="20"/>
                      <w:szCs w:val="20"/>
                    </w:rPr>
                    <w:t>MWh</w:t>
                  </w:r>
                </w:p>
              </w:tc>
              <w:tc>
                <w:tcPr>
                  <w:tcW w:w="6427" w:type="dxa"/>
                </w:tcPr>
                <w:p w14:paraId="20E07316" w14:textId="77777777" w:rsidR="006161AD" w:rsidRPr="00D476E3" w:rsidDel="007F67CD" w:rsidRDefault="006161AD" w:rsidP="006F573E">
                  <w:pPr>
                    <w:spacing w:after="60"/>
                    <w:rPr>
                      <w:i/>
                      <w:iCs/>
                      <w:sz w:val="20"/>
                      <w:szCs w:val="20"/>
                    </w:rPr>
                  </w:pPr>
                  <w:r w:rsidRPr="00D476E3" w:rsidDel="007F67CD">
                    <w:rPr>
                      <w:i/>
                      <w:iCs/>
                      <w:sz w:val="20"/>
                      <w:szCs w:val="20"/>
                    </w:rPr>
                    <w:t xml:space="preserve">Real-Time Off-Line Reserve Capacity – </w:t>
                  </w:r>
                  <w:r w:rsidRPr="00D476E3" w:rsidDel="007F67CD">
                    <w:rPr>
                      <w:iCs/>
                      <w:sz w:val="20"/>
                      <w:szCs w:val="20"/>
                    </w:rPr>
                    <w:t xml:space="preserve">The Real-Time reserve capacity of Off-Line Resources available for the SCED intervals beginning June 1, 2014 through </w:t>
                  </w:r>
                  <w:ins w:id="101" w:author="ERCOT" w:date="2024-06-17T12:47:00Z">
                    <w:r w:rsidRPr="00D476E3">
                      <w:rPr>
                        <w:iCs/>
                        <w:sz w:val="20"/>
                        <w:szCs w:val="20"/>
                      </w:rPr>
                      <w:t>August 31</w:t>
                    </w:r>
                  </w:ins>
                  <w:del w:id="102" w:author="ERCOT" w:date="2024-06-17T12:44:00Z">
                    <w:r w:rsidRPr="00D476E3" w:rsidDel="000A5373">
                      <w:rPr>
                        <w:iCs/>
                        <w:sz w:val="20"/>
                        <w:szCs w:val="20"/>
                      </w:rPr>
                      <w:delText>December 31</w:delText>
                    </w:r>
                  </w:del>
                  <w:r w:rsidRPr="00D476E3" w:rsidDel="007F67CD">
                    <w:rPr>
                      <w:iCs/>
                      <w:sz w:val="20"/>
                      <w:szCs w:val="20"/>
                    </w:rPr>
                    <w:t>, 202</w:t>
                  </w:r>
                  <w:ins w:id="103" w:author="ERCOT" w:date="2024-06-17T12:47:00Z">
                    <w:r w:rsidRPr="00D476E3">
                      <w:rPr>
                        <w:iCs/>
                        <w:sz w:val="20"/>
                        <w:szCs w:val="20"/>
                      </w:rPr>
                      <w:t>5</w:t>
                    </w:r>
                  </w:ins>
                  <w:del w:id="104" w:author="ERCOT" w:date="2024-06-17T12:47:00Z">
                    <w:r w:rsidRPr="00D476E3" w:rsidDel="000A5373">
                      <w:rPr>
                        <w:iCs/>
                        <w:sz w:val="20"/>
                        <w:szCs w:val="20"/>
                      </w:rPr>
                      <w:delText>3.</w:delText>
                    </w:r>
                  </w:del>
                </w:p>
              </w:tc>
            </w:tr>
            <w:tr w:rsidR="006161AD" w:rsidRPr="00D476E3" w:rsidDel="007F67CD" w14:paraId="75ED1D88" w14:textId="77777777" w:rsidTr="006F573E">
              <w:trPr>
                <w:cantSplit/>
              </w:trPr>
              <w:tc>
                <w:tcPr>
                  <w:tcW w:w="1818" w:type="dxa"/>
                  <w:vAlign w:val="center"/>
                </w:tcPr>
                <w:p w14:paraId="247EDD86" w14:textId="77777777" w:rsidR="006161AD" w:rsidRPr="00D476E3" w:rsidDel="007F67CD" w:rsidRDefault="006161AD" w:rsidP="006F573E">
                  <w:pPr>
                    <w:spacing w:after="60"/>
                    <w:rPr>
                      <w:i/>
                      <w:iCs/>
                      <w:sz w:val="20"/>
                      <w:szCs w:val="20"/>
                    </w:rPr>
                  </w:pPr>
                  <w:r w:rsidRPr="00D476E3">
                    <w:rPr>
                      <w:i/>
                      <w:iCs/>
                      <w:sz w:val="20"/>
                      <w:szCs w:val="20"/>
                    </w:rPr>
                    <w:t>μ</w:t>
                  </w:r>
                </w:p>
              </w:tc>
              <w:tc>
                <w:tcPr>
                  <w:tcW w:w="900" w:type="dxa"/>
                </w:tcPr>
                <w:p w14:paraId="32051BF2"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090DEA95" w14:textId="77777777" w:rsidR="006161AD" w:rsidRPr="00D476E3" w:rsidDel="007F67CD" w:rsidRDefault="006161AD" w:rsidP="006F573E">
                  <w:pPr>
                    <w:spacing w:after="60"/>
                    <w:rPr>
                      <w:iCs/>
                      <w:sz w:val="20"/>
                      <w:szCs w:val="20"/>
                    </w:rPr>
                  </w:pPr>
                  <w:r w:rsidRPr="00D476E3" w:rsidDel="007F67CD">
                    <w:rPr>
                      <w:iCs/>
                      <w:sz w:val="20"/>
                      <w:szCs w:val="20"/>
                    </w:rPr>
                    <w:t xml:space="preserve">The </w:t>
                  </w:r>
                  <w:r w:rsidRPr="00D476E3">
                    <w:rPr>
                      <w:iCs/>
                      <w:sz w:val="20"/>
                      <w:szCs w:val="20"/>
                    </w:rPr>
                    <w:t xml:space="preserve">mean </w:t>
                  </w:r>
                  <w:r w:rsidRPr="00D476E3" w:rsidDel="007F67CD">
                    <w:rPr>
                      <w:iCs/>
                      <w:sz w:val="20"/>
                      <w:szCs w:val="20"/>
                    </w:rPr>
                    <w:t xml:space="preserve">value of the </w:t>
                  </w:r>
                  <w:r w:rsidRPr="00D476E3">
                    <w:rPr>
                      <w:iCs/>
                      <w:sz w:val="20"/>
                      <w:szCs w:val="20"/>
                    </w:rPr>
                    <w:t xml:space="preserve">shifted LOLP distribution as published for </w:t>
                  </w:r>
                  <w:ins w:id="105" w:author="ERCOT" w:date="2024-06-17T12:48:00Z">
                    <w:r w:rsidRPr="00D476E3">
                      <w:rPr>
                        <w:iCs/>
                        <w:sz w:val="20"/>
                        <w:szCs w:val="20"/>
                      </w:rPr>
                      <w:t>Summer</w:t>
                    </w:r>
                  </w:ins>
                  <w:del w:id="106" w:author="ERCOT" w:date="2024-06-17T12:48:00Z">
                    <w:r w:rsidRPr="00D476E3" w:rsidDel="000A5373">
                      <w:rPr>
                        <w:iCs/>
                        <w:sz w:val="20"/>
                        <w:szCs w:val="20"/>
                      </w:rPr>
                      <w:delText>Fall</w:delText>
                    </w:r>
                  </w:del>
                  <w:r w:rsidRPr="00D476E3">
                    <w:rPr>
                      <w:iCs/>
                      <w:sz w:val="20"/>
                      <w:szCs w:val="20"/>
                    </w:rPr>
                    <w:t xml:space="preserve"> 202</w:t>
                  </w:r>
                  <w:ins w:id="107" w:author="ERCOT" w:date="2024-06-17T12:48:00Z">
                    <w:r w:rsidRPr="00D476E3">
                      <w:rPr>
                        <w:iCs/>
                        <w:sz w:val="20"/>
                        <w:szCs w:val="20"/>
                      </w:rPr>
                      <w:t>6</w:t>
                    </w:r>
                  </w:ins>
                  <w:del w:id="108" w:author="ERCOT" w:date="2024-06-17T12:48:00Z">
                    <w:r w:rsidRPr="00D476E3" w:rsidDel="000A5373">
                      <w:rPr>
                        <w:iCs/>
                        <w:sz w:val="20"/>
                        <w:szCs w:val="20"/>
                      </w:rPr>
                      <w:delText>4</w:delText>
                    </w:r>
                  </w:del>
                </w:p>
              </w:tc>
            </w:tr>
            <w:tr w:rsidR="006161AD" w:rsidRPr="00D476E3" w:rsidDel="007F67CD" w14:paraId="31B64B65" w14:textId="77777777" w:rsidTr="006F573E">
              <w:trPr>
                <w:cantSplit/>
              </w:trPr>
              <w:tc>
                <w:tcPr>
                  <w:tcW w:w="1818" w:type="dxa"/>
                  <w:vAlign w:val="center"/>
                </w:tcPr>
                <w:p w14:paraId="2492EE95" w14:textId="77777777" w:rsidR="006161AD" w:rsidRPr="00D476E3" w:rsidDel="007F67CD" w:rsidRDefault="006161AD" w:rsidP="006F573E">
                  <w:pPr>
                    <w:spacing w:after="60"/>
                    <w:rPr>
                      <w:i/>
                      <w:iCs/>
                      <w:sz w:val="20"/>
                      <w:szCs w:val="20"/>
                    </w:rPr>
                  </w:pPr>
                  <w:r w:rsidRPr="00D476E3">
                    <w:rPr>
                      <w:i/>
                      <w:iCs/>
                      <w:sz w:val="20"/>
                      <w:szCs w:val="20"/>
                    </w:rPr>
                    <w:t>σ</w:t>
                  </w:r>
                </w:p>
              </w:tc>
              <w:tc>
                <w:tcPr>
                  <w:tcW w:w="900" w:type="dxa"/>
                </w:tcPr>
                <w:p w14:paraId="33D78D7E" w14:textId="77777777" w:rsidR="006161AD" w:rsidRPr="00D476E3" w:rsidDel="007F67CD" w:rsidRDefault="006161AD" w:rsidP="006F573E">
                  <w:pPr>
                    <w:spacing w:after="60"/>
                    <w:rPr>
                      <w:iCs/>
                      <w:sz w:val="20"/>
                      <w:szCs w:val="20"/>
                    </w:rPr>
                  </w:pPr>
                  <w:r w:rsidRPr="00D476E3" w:rsidDel="007F67CD">
                    <w:rPr>
                      <w:iCs/>
                      <w:sz w:val="20"/>
                      <w:szCs w:val="20"/>
                    </w:rPr>
                    <w:t>None</w:t>
                  </w:r>
                </w:p>
              </w:tc>
              <w:tc>
                <w:tcPr>
                  <w:tcW w:w="6427" w:type="dxa"/>
                </w:tcPr>
                <w:p w14:paraId="6F5BD990" w14:textId="77777777" w:rsidR="006161AD" w:rsidRPr="00D476E3" w:rsidDel="007F67CD" w:rsidRDefault="006161AD" w:rsidP="006F573E">
                  <w:pPr>
                    <w:spacing w:after="60"/>
                    <w:rPr>
                      <w:iCs/>
                      <w:sz w:val="20"/>
                      <w:szCs w:val="20"/>
                    </w:rPr>
                  </w:pPr>
                  <w:r w:rsidRPr="00D476E3" w:rsidDel="007F67CD">
                    <w:rPr>
                      <w:iCs/>
                      <w:sz w:val="20"/>
                      <w:szCs w:val="20"/>
                    </w:rPr>
                    <w:t xml:space="preserve">The standard deviation of the </w:t>
                  </w:r>
                  <w:r w:rsidRPr="00D476E3">
                    <w:rPr>
                      <w:iCs/>
                      <w:sz w:val="20"/>
                      <w:szCs w:val="20"/>
                    </w:rPr>
                    <w:t xml:space="preserve">shifted LOLP distribution as published for </w:t>
                  </w:r>
                  <w:ins w:id="109" w:author="ERCOT" w:date="2024-06-17T12:48:00Z">
                    <w:r w:rsidRPr="00D476E3">
                      <w:rPr>
                        <w:iCs/>
                        <w:sz w:val="20"/>
                        <w:szCs w:val="20"/>
                      </w:rPr>
                      <w:t>Summer</w:t>
                    </w:r>
                  </w:ins>
                  <w:del w:id="110" w:author="ERCOT" w:date="2024-06-17T12:48:00Z">
                    <w:r w:rsidRPr="00D476E3" w:rsidDel="000A5373">
                      <w:rPr>
                        <w:iCs/>
                        <w:sz w:val="20"/>
                        <w:szCs w:val="20"/>
                      </w:rPr>
                      <w:delText>Fall</w:delText>
                    </w:r>
                  </w:del>
                  <w:r w:rsidRPr="00D476E3">
                    <w:rPr>
                      <w:iCs/>
                      <w:sz w:val="20"/>
                      <w:szCs w:val="20"/>
                    </w:rPr>
                    <w:t xml:space="preserve"> 202</w:t>
                  </w:r>
                  <w:ins w:id="111" w:author="ERCOT" w:date="2024-06-17T12:48:00Z">
                    <w:r w:rsidRPr="00D476E3">
                      <w:rPr>
                        <w:iCs/>
                        <w:sz w:val="20"/>
                        <w:szCs w:val="20"/>
                      </w:rPr>
                      <w:t>6</w:t>
                    </w:r>
                  </w:ins>
                  <w:del w:id="112" w:author="ERCOT" w:date="2024-06-17T12:48:00Z">
                    <w:r w:rsidRPr="00D476E3" w:rsidDel="000A5373">
                      <w:rPr>
                        <w:iCs/>
                        <w:sz w:val="20"/>
                        <w:szCs w:val="20"/>
                      </w:rPr>
                      <w:delText>4</w:delText>
                    </w:r>
                  </w:del>
                </w:p>
              </w:tc>
            </w:tr>
          </w:tbl>
          <w:p w14:paraId="397732B1" w14:textId="77777777" w:rsidR="006161AD" w:rsidRPr="00D476E3" w:rsidRDefault="006161AD" w:rsidP="006F573E">
            <w:pPr>
              <w:spacing w:before="240" w:after="240"/>
              <w:ind w:left="1440" w:hanging="720"/>
            </w:pPr>
            <w:r w:rsidRPr="00D476E3">
              <w:lastRenderedPageBreak/>
              <w:t>(b)</w:t>
            </w:r>
            <w:r w:rsidRPr="00D476E3">
              <w:tab/>
              <w:t xml:space="preserve">Using the results of step </w:t>
            </w:r>
            <w:r w:rsidRPr="00D476E3">
              <w:rPr>
                <w:rFonts w:cs="Arial"/>
              </w:rPr>
              <w:t xml:space="preserve">(a) </w:t>
            </w:r>
            <w:r w:rsidRPr="00D476E3">
              <w:t>above, use regression methods to fit a curve to the average reserve pricing outcomes for the various MW reserve levels.</w:t>
            </w:r>
          </w:p>
          <w:p w14:paraId="2CE07157" w14:textId="77777777" w:rsidR="006161AD" w:rsidRPr="00D476E3" w:rsidDel="00AC3E7A" w:rsidRDefault="006161AD" w:rsidP="006F573E">
            <w:pPr>
              <w:spacing w:after="240"/>
              <w:ind w:left="1440" w:hanging="720"/>
              <w:rPr>
                <w:del w:id="113" w:author="ERCOT" w:date="2024-07-02T12:49:00Z"/>
              </w:rPr>
            </w:pPr>
            <w:r w:rsidRPr="00D476E3">
              <w:t>(c)</w:t>
            </w:r>
            <w:r w:rsidRPr="00D476E3">
              <w:tab/>
              <w:t xml:space="preserve">Calculate points on the regression curve in 1 MW increments for any observed reserve level &gt;= </w:t>
            </w:r>
            <w:ins w:id="114" w:author="PRS 091224" w:date="2024-09-11T14:26:00Z">
              <w:r w:rsidRPr="006161AD">
                <w:t>3</w:t>
              </w:r>
            </w:ins>
            <w:del w:id="115" w:author="PRS 091224" w:date="2024-09-11T14:25:00Z">
              <w:r w:rsidRPr="006161AD" w:rsidDel="00440603">
                <w:delText>2</w:delText>
              </w:r>
            </w:del>
            <w:r w:rsidRPr="006161AD">
              <w:t>,000</w:t>
            </w:r>
            <w:r w:rsidRPr="00D476E3">
              <w:t xml:space="preserve"> MW and price &gt;$0.01/MWh.  These points form the AORDC.</w:t>
            </w:r>
          </w:p>
          <w:p w14:paraId="3968E38F" w14:textId="77777777" w:rsidR="006161AD" w:rsidRPr="00D476E3" w:rsidRDefault="006161AD" w:rsidP="006F573E">
            <w:pPr>
              <w:spacing w:before="240" w:after="240"/>
              <w:ind w:left="720" w:hanging="720"/>
              <w:rPr>
                <w:iCs/>
              </w:rPr>
            </w:pPr>
            <w:r w:rsidRPr="00D476E3">
              <w:rPr>
                <w:iCs/>
              </w:rPr>
              <w:t>(6)</w:t>
            </w:r>
            <w:r w:rsidRPr="00D476E3">
              <w:rPr>
                <w:iCs/>
              </w:rPr>
              <w:tab/>
              <w:t>ERCOT shall disaggregate the AORDC developed pursuant to paragraph (5) above into individual ASDCs for each Ancillary Service product as follows:</w:t>
            </w:r>
          </w:p>
          <w:p w14:paraId="07EEAD55" w14:textId="77777777" w:rsidR="006161AD" w:rsidRPr="00D476E3" w:rsidRDefault="006161AD" w:rsidP="006F573E">
            <w:pPr>
              <w:spacing w:after="240"/>
              <w:ind w:left="1440" w:hanging="720"/>
            </w:pPr>
            <w:r w:rsidRPr="00D476E3">
              <w:t>(a)</w:t>
            </w:r>
            <w:r w:rsidRPr="00D476E3">
              <w:tab/>
              <w:t>The ASDC for all Reg-Up in the Ancillary Service Plan shall use the highest price portion of the AORDC;</w:t>
            </w:r>
          </w:p>
          <w:p w14:paraId="6A7C5B2F" w14:textId="77777777" w:rsidR="006161AD" w:rsidRPr="00D476E3" w:rsidRDefault="006161AD" w:rsidP="006F573E">
            <w:pPr>
              <w:spacing w:after="240"/>
              <w:ind w:left="1440" w:hanging="720"/>
            </w:pPr>
            <w:r w:rsidRPr="00D476E3">
              <w:t>(b)</w:t>
            </w:r>
            <w:r w:rsidRPr="00D476E3">
              <w:tab/>
              <w:t xml:space="preserve">The ASDC for all RRS in the Ancillary Service Plan shall use the highest price portion of the remaining AORDC after removing the portion of the AORDC that was used for the Reg-Up ASDC; </w:t>
            </w:r>
          </w:p>
          <w:p w14:paraId="3FC31AF4" w14:textId="77777777" w:rsidR="006161AD" w:rsidRPr="00D476E3" w:rsidRDefault="006161AD" w:rsidP="006F573E">
            <w:pPr>
              <w:spacing w:after="240"/>
              <w:ind w:left="1440" w:hanging="720"/>
            </w:pPr>
            <w:r w:rsidRPr="00D476E3">
              <w:t>(c)</w:t>
            </w:r>
            <w:r w:rsidRPr="00D476E3">
              <w:tab/>
              <w:t>The ASDC for all ECRS in the Ancillary Service Plan shall use the highest price portion of the remaining AORDC after removing the portions of the AORDC that were used for the Reg-Up and RRS ASDCs;</w:t>
            </w:r>
          </w:p>
          <w:p w14:paraId="3AEDC64D" w14:textId="77777777" w:rsidR="006161AD" w:rsidRPr="00D476E3" w:rsidRDefault="006161AD" w:rsidP="006F573E">
            <w:pPr>
              <w:spacing w:after="240"/>
              <w:ind w:left="1440" w:hanging="720"/>
            </w:pPr>
            <w:r w:rsidRPr="00D476E3">
              <w:t>(d)</w:t>
            </w:r>
            <w:r w:rsidRPr="00D476E3">
              <w:tab/>
              <w:t>The ASDC for Non-Spin shall use the remaining portion of the remaining AORDC after removing the portions of the AORDC that were used for the Reg-Up, RRS, and ECRS ASDCs.</w:t>
            </w:r>
          </w:p>
          <w:p w14:paraId="4EDD52A3" w14:textId="77777777" w:rsidR="006161AD" w:rsidRPr="00D476E3" w:rsidRDefault="006161AD" w:rsidP="006F573E">
            <w:pPr>
              <w:spacing w:after="240"/>
              <w:ind w:left="720" w:hanging="720"/>
            </w:pPr>
            <w:r w:rsidRPr="00D476E3">
              <w:t>(7)</w:t>
            </w:r>
            <w:r w:rsidRPr="00D476E3">
              <w:tab/>
              <w:t>Each ASDC will be represented by a 100-point linear approximation to the corresponding part of the AORDC.  Fewer points may be used for cases where it would not result in decreased accuracy in representing the corresponding part of the AORDC.</w:t>
            </w:r>
          </w:p>
          <w:p w14:paraId="1BB808D0" w14:textId="0AE0D829" w:rsidR="006161AD" w:rsidRPr="00D476E3" w:rsidRDefault="006161AD" w:rsidP="006F573E">
            <w:pPr>
              <w:spacing w:after="240"/>
              <w:ind w:left="720" w:hanging="720"/>
            </w:pPr>
            <w:r w:rsidRPr="00D476E3">
              <w:t>(8)</w:t>
            </w:r>
            <w:r w:rsidRPr="00D476E3">
              <w:tab/>
            </w:r>
            <w:r w:rsidR="001F39A1">
              <w:t>The AORDC used in determining the individual ASDCs will be adjusted to reflect any updates to the value of VOLL</w:t>
            </w:r>
            <w:r w:rsidR="001F39A1" w:rsidRPr="00CF7EAF">
              <w:rPr>
                <w:szCs w:val="20"/>
              </w:rPr>
              <w:t>, as described in Section 4.4.11, Day-Ahead and Real-Time System-Wide Offer Caps, and</w:t>
            </w:r>
            <w:r w:rsidR="001F39A1">
              <w:rPr>
                <w:szCs w:val="20"/>
              </w:rPr>
              <w:t xml:space="preserve"> Section</w:t>
            </w:r>
            <w:r w:rsidR="001F39A1" w:rsidRPr="00CF7EAF">
              <w:rPr>
                <w:szCs w:val="20"/>
              </w:rPr>
              <w:t xml:space="preserve"> 4.4.11.1, Scarcity Pricing Mechanism</w:t>
            </w:r>
            <w:r w:rsidR="001F39A1">
              <w:t>.</w:t>
            </w:r>
          </w:p>
        </w:tc>
      </w:tr>
    </w:tbl>
    <w:p w14:paraId="1B21C6E5" w14:textId="77777777" w:rsidR="006161AD" w:rsidRPr="00D476E3" w:rsidRDefault="006161AD" w:rsidP="006161AD">
      <w:pPr>
        <w:keepNext/>
        <w:tabs>
          <w:tab w:val="left" w:pos="1620"/>
        </w:tabs>
        <w:spacing w:before="480" w:after="240"/>
        <w:ind w:left="1627" w:hanging="1627"/>
        <w:outlineLvl w:val="4"/>
        <w:rPr>
          <w:b/>
          <w:bCs/>
          <w:i/>
          <w:iCs/>
          <w:szCs w:val="26"/>
        </w:rPr>
      </w:pPr>
      <w:bookmarkStart w:id="116" w:name="_Toc135990695"/>
      <w:r w:rsidRPr="00D476E3">
        <w:rPr>
          <w:b/>
          <w:bCs/>
          <w:i/>
          <w:iCs/>
          <w:szCs w:val="26"/>
        </w:rPr>
        <w:lastRenderedPageBreak/>
        <w:t>4.6.4.1.3</w:t>
      </w:r>
      <w:r w:rsidRPr="00D476E3">
        <w:rPr>
          <w:b/>
          <w:bCs/>
          <w:i/>
          <w:iCs/>
          <w:szCs w:val="26"/>
        </w:rPr>
        <w:tab/>
        <w:t>Responsive Reserve Payment</w:t>
      </w:r>
      <w:bookmarkEnd w:id="116"/>
    </w:p>
    <w:p w14:paraId="79D80AA4" w14:textId="77777777" w:rsidR="006161AD" w:rsidRPr="00D476E3" w:rsidRDefault="006161AD" w:rsidP="006161AD">
      <w:pPr>
        <w:spacing w:before="240" w:after="240"/>
        <w:ind w:left="720" w:hanging="720"/>
        <w:rPr>
          <w:iCs/>
        </w:rPr>
      </w:pPr>
      <w:r w:rsidRPr="00D476E3">
        <w:rPr>
          <w:iCs/>
        </w:rPr>
        <w:t>(1)</w:t>
      </w:r>
      <w:r w:rsidRPr="00D476E3">
        <w:rPr>
          <w:iCs/>
        </w:rPr>
        <w:tab/>
        <w:t>ERCOT shall pay each QSE whose Ancillary Service Offers to provide RRS to ERCOT were cleared in the DAM, for each hour as follows:</w:t>
      </w:r>
    </w:p>
    <w:p w14:paraId="701D3268" w14:textId="77777777" w:rsidR="006161AD" w:rsidRPr="00D476E3" w:rsidRDefault="006161AD" w:rsidP="006161AD">
      <w:pPr>
        <w:tabs>
          <w:tab w:val="left" w:pos="2352"/>
          <w:tab w:val="left" w:pos="3420"/>
          <w:tab w:val="left" w:pos="3822"/>
        </w:tabs>
        <w:spacing w:after="240"/>
        <w:ind w:left="1440" w:hanging="720"/>
        <w:rPr>
          <w:bCs/>
          <w:iCs/>
          <w:lang w:val="x-none" w:eastAsia="x-none"/>
        </w:rPr>
      </w:pPr>
      <w:r w:rsidRPr="00D476E3">
        <w:rPr>
          <w:bCs/>
          <w:iCs/>
          <w:lang w:val="x-none" w:eastAsia="x-none"/>
        </w:rPr>
        <w:t>PC</w:t>
      </w:r>
      <w:r w:rsidRPr="00D476E3">
        <w:rPr>
          <w:bCs/>
          <w:iCs/>
          <w:lang w:eastAsia="x-none"/>
        </w:rPr>
        <w:t>R</w:t>
      </w:r>
      <w:r w:rsidRPr="00D476E3">
        <w:rPr>
          <w:bCs/>
          <w:iCs/>
          <w:lang w:val="x-none" w:eastAsia="x-none"/>
        </w:rPr>
        <w:t xml:space="preserve">RAMT </w:t>
      </w:r>
      <w:r w:rsidRPr="00D476E3">
        <w:rPr>
          <w:bCs/>
          <w:i/>
          <w:iCs/>
          <w:vertAlign w:val="subscript"/>
          <w:lang w:val="x-none" w:eastAsia="x-none"/>
        </w:rPr>
        <w:t>q</w:t>
      </w:r>
      <w:r w:rsidRPr="00D476E3">
        <w:rPr>
          <w:bCs/>
          <w:iCs/>
          <w:lang w:val="x-none" w:eastAsia="x-none"/>
        </w:rPr>
        <w:tab/>
        <w:t>=</w:t>
      </w:r>
      <w:r w:rsidRPr="00D476E3">
        <w:rPr>
          <w:bCs/>
          <w:iCs/>
          <w:lang w:val="x-none" w:eastAsia="x-none"/>
        </w:rPr>
        <w:tab/>
        <w:t>(-1) * MCPC</w:t>
      </w:r>
      <w:r w:rsidRPr="00D476E3">
        <w:rPr>
          <w:bCs/>
          <w:iCs/>
          <w:lang w:eastAsia="x-none"/>
        </w:rPr>
        <w:t>R</w:t>
      </w:r>
      <w:r w:rsidRPr="00D476E3">
        <w:rPr>
          <w:bCs/>
          <w:iCs/>
          <w:lang w:val="x-none" w:eastAsia="x-none"/>
        </w:rPr>
        <w:t xml:space="preserve">R </w:t>
      </w:r>
      <w:r w:rsidRPr="00D476E3">
        <w:rPr>
          <w:bCs/>
          <w:i/>
          <w:iCs/>
          <w:vertAlign w:val="subscript"/>
          <w:lang w:val="x-none" w:eastAsia="x-none"/>
        </w:rPr>
        <w:t>DAM</w:t>
      </w:r>
      <w:r w:rsidRPr="00D476E3">
        <w:rPr>
          <w:bCs/>
          <w:iCs/>
          <w:lang w:val="x-none" w:eastAsia="x-none"/>
        </w:rPr>
        <w:t xml:space="preserve"> * PC</w:t>
      </w:r>
      <w:r w:rsidRPr="00D476E3">
        <w:rPr>
          <w:bCs/>
          <w:iCs/>
          <w:lang w:eastAsia="x-none"/>
        </w:rPr>
        <w:t>R</w:t>
      </w:r>
      <w:r w:rsidRPr="00D476E3">
        <w:rPr>
          <w:bCs/>
          <w:iCs/>
          <w:lang w:val="x-none" w:eastAsia="x-none"/>
        </w:rPr>
        <w:t xml:space="preserve">R </w:t>
      </w:r>
      <w:r w:rsidRPr="00D476E3">
        <w:rPr>
          <w:bCs/>
          <w:i/>
          <w:iCs/>
          <w:vertAlign w:val="subscript"/>
          <w:lang w:val="x-none" w:eastAsia="x-none"/>
        </w:rPr>
        <w:t>q</w:t>
      </w:r>
    </w:p>
    <w:p w14:paraId="2B23B14D" w14:textId="77777777" w:rsidR="006161AD" w:rsidRPr="00D476E3" w:rsidRDefault="006161AD" w:rsidP="006161AD">
      <w:pPr>
        <w:spacing w:after="240"/>
        <w:rPr>
          <w:iCs/>
          <w:lang w:val="pt-BR"/>
        </w:rPr>
      </w:pPr>
      <w:r w:rsidRPr="00D476E3">
        <w:rPr>
          <w:iCs/>
          <w:lang w:val="pt-BR"/>
        </w:rPr>
        <w:t>Where:</w:t>
      </w:r>
    </w:p>
    <w:p w14:paraId="135591A5" w14:textId="77777777" w:rsidR="006161AD" w:rsidRPr="00D476E3" w:rsidRDefault="006161AD" w:rsidP="006161AD">
      <w:pPr>
        <w:tabs>
          <w:tab w:val="left" w:pos="2340"/>
          <w:tab w:val="left" w:pos="2700"/>
        </w:tabs>
        <w:spacing w:after="240"/>
        <w:ind w:left="3067" w:hanging="2347"/>
      </w:pPr>
      <w:r w:rsidRPr="00D476E3">
        <w:rPr>
          <w:lang w:val="x-none" w:eastAsia="x-none"/>
        </w:rPr>
        <w:t>PC</w:t>
      </w:r>
      <w:r w:rsidRPr="00D476E3">
        <w:rPr>
          <w:lang w:eastAsia="x-none"/>
        </w:rPr>
        <w:t>R</w:t>
      </w:r>
      <w:r w:rsidRPr="00D476E3">
        <w:rPr>
          <w:lang w:val="x-none" w:eastAsia="x-none"/>
        </w:rPr>
        <w:t xml:space="preserve">R </w:t>
      </w:r>
      <w:r w:rsidRPr="00D476E3">
        <w:rPr>
          <w:i/>
          <w:iCs/>
          <w:vertAlign w:val="subscript"/>
          <w:lang w:val="x-none" w:eastAsia="x-none"/>
        </w:rPr>
        <w:t>q</w:t>
      </w:r>
      <w:r w:rsidRPr="00D476E3">
        <w:rPr>
          <w:bCs/>
          <w:lang w:val="x-none" w:eastAsia="x-none"/>
        </w:rPr>
        <w:tab/>
      </w:r>
      <w:r w:rsidRPr="00D476E3">
        <w:rPr>
          <w:lang w:val="x-none" w:eastAsia="x-none"/>
        </w:rPr>
        <w:t>=</w:t>
      </w:r>
      <w:r w:rsidRPr="00D476E3">
        <w:rPr>
          <w:bCs/>
          <w:lang w:val="x-none" w:eastAsia="x-none"/>
        </w:rPr>
        <w:tab/>
      </w:r>
      <w:r w:rsidRPr="00D476E3">
        <w:rPr>
          <w:bCs/>
          <w:lang w:val="x-none" w:eastAsia="x-none"/>
        </w:rPr>
        <w:tab/>
      </w:r>
      <w:r w:rsidRPr="00D476E3">
        <w:rPr>
          <w:bCs/>
          <w:lang w:val="x-none" w:eastAsia="x-none"/>
        </w:rPr>
        <w:tab/>
      </w:r>
      <w:r w:rsidRPr="00D476E3">
        <w:rPr>
          <w:noProof/>
          <w:position w:val="-18"/>
        </w:rPr>
        <w:drawing>
          <wp:inline distT="0" distB="0" distL="0" distR="0" wp14:anchorId="3FA6FC4B" wp14:editId="042999A6">
            <wp:extent cx="144780" cy="259080"/>
            <wp:effectExtent l="0" t="0" r="7620" b="7620"/>
            <wp:docPr id="157854130"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rPr>
          <w:lang w:val="x-none" w:eastAsia="x-none"/>
        </w:rPr>
        <w:t>PC</w:t>
      </w:r>
      <w:r w:rsidRPr="00D476E3">
        <w:rPr>
          <w:lang w:eastAsia="x-none"/>
        </w:rPr>
        <w:t>RR</w:t>
      </w:r>
      <w:r w:rsidRPr="00D476E3">
        <w:rPr>
          <w:lang w:val="x-none" w:eastAsia="x-none"/>
        </w:rPr>
        <w:t>R</w:t>
      </w:r>
      <w:r w:rsidRPr="00D476E3">
        <w:rPr>
          <w:i/>
          <w:iCs/>
          <w:lang w:val="x-none" w:eastAsia="x-none"/>
        </w:rPr>
        <w:t xml:space="preserve"> </w:t>
      </w:r>
      <w:r w:rsidRPr="00D476E3">
        <w:rPr>
          <w:i/>
          <w:iCs/>
          <w:vertAlign w:val="subscript"/>
          <w:lang w:val="x-none" w:eastAsia="x-none"/>
        </w:rPr>
        <w:t>r, q, DAM</w:t>
      </w:r>
    </w:p>
    <w:p w14:paraId="54C12308" w14:textId="77777777" w:rsidR="006161AD" w:rsidRPr="00D476E3" w:rsidRDefault="006161AD" w:rsidP="006161AD">
      <w:r w:rsidRPr="00D476E3">
        <w:lastRenderedPageBreak/>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6161AD" w:rsidRPr="00D476E3" w14:paraId="08BCAC7E" w14:textId="77777777" w:rsidTr="006F573E">
        <w:tc>
          <w:tcPr>
            <w:tcW w:w="950" w:type="pct"/>
          </w:tcPr>
          <w:p w14:paraId="1069DDAC"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4869DB50"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200F5F03"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3FB4E478" w14:textId="77777777" w:rsidTr="006F573E">
        <w:tc>
          <w:tcPr>
            <w:tcW w:w="950" w:type="pct"/>
          </w:tcPr>
          <w:p w14:paraId="49320C4E" w14:textId="77777777" w:rsidR="006161AD" w:rsidRPr="00D476E3" w:rsidRDefault="006161AD" w:rsidP="006F573E">
            <w:pPr>
              <w:spacing w:after="60"/>
              <w:rPr>
                <w:iCs/>
                <w:sz w:val="20"/>
                <w:szCs w:val="20"/>
              </w:rPr>
            </w:pPr>
            <w:r w:rsidRPr="00D476E3">
              <w:rPr>
                <w:iCs/>
                <w:sz w:val="20"/>
                <w:szCs w:val="20"/>
              </w:rPr>
              <w:t xml:space="preserve">PCRRAMT </w:t>
            </w:r>
            <w:r w:rsidRPr="00D476E3">
              <w:rPr>
                <w:i/>
                <w:iCs/>
                <w:sz w:val="20"/>
                <w:szCs w:val="20"/>
                <w:vertAlign w:val="subscript"/>
              </w:rPr>
              <w:t>q</w:t>
            </w:r>
          </w:p>
        </w:tc>
        <w:tc>
          <w:tcPr>
            <w:tcW w:w="508" w:type="pct"/>
          </w:tcPr>
          <w:p w14:paraId="200EDE76" w14:textId="77777777" w:rsidR="006161AD" w:rsidRPr="00D476E3" w:rsidRDefault="006161AD" w:rsidP="006F573E">
            <w:pPr>
              <w:spacing w:after="60"/>
              <w:rPr>
                <w:iCs/>
                <w:sz w:val="20"/>
                <w:szCs w:val="20"/>
              </w:rPr>
            </w:pPr>
            <w:r w:rsidRPr="00D476E3">
              <w:rPr>
                <w:iCs/>
                <w:sz w:val="20"/>
                <w:szCs w:val="20"/>
              </w:rPr>
              <w:t>$</w:t>
            </w:r>
          </w:p>
        </w:tc>
        <w:tc>
          <w:tcPr>
            <w:tcW w:w="3542" w:type="pct"/>
          </w:tcPr>
          <w:p w14:paraId="75790B56"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5AEC6323" w14:textId="77777777" w:rsidTr="006F573E">
        <w:tc>
          <w:tcPr>
            <w:tcW w:w="950" w:type="pct"/>
          </w:tcPr>
          <w:p w14:paraId="19AD9DB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34896D2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172E0116"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4D6AF482" w14:textId="77777777" w:rsidTr="006F573E">
        <w:tc>
          <w:tcPr>
            <w:tcW w:w="950" w:type="pct"/>
          </w:tcPr>
          <w:p w14:paraId="39A40DC2"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65B08F5C"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178ABFE"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0BA0FE7" w14:textId="77777777" w:rsidTr="006F573E">
        <w:tc>
          <w:tcPr>
            <w:tcW w:w="950" w:type="pct"/>
          </w:tcPr>
          <w:p w14:paraId="1B32F2C6" w14:textId="77777777" w:rsidR="006161AD" w:rsidRPr="00D476E3" w:rsidRDefault="006161AD" w:rsidP="006F573E">
            <w:pPr>
              <w:spacing w:after="60"/>
              <w:rPr>
                <w:iCs/>
                <w:sz w:val="20"/>
                <w:szCs w:val="20"/>
              </w:rPr>
            </w:pPr>
            <w:r w:rsidRPr="00D476E3">
              <w:rPr>
                <w:iCs/>
                <w:sz w:val="20"/>
                <w:szCs w:val="20"/>
              </w:rPr>
              <w:t xml:space="preserve">MCPCRR </w:t>
            </w:r>
            <w:r w:rsidRPr="00D476E3">
              <w:rPr>
                <w:i/>
                <w:iCs/>
                <w:sz w:val="20"/>
                <w:szCs w:val="20"/>
                <w:vertAlign w:val="subscript"/>
              </w:rPr>
              <w:t>DAM</w:t>
            </w:r>
          </w:p>
        </w:tc>
        <w:tc>
          <w:tcPr>
            <w:tcW w:w="508" w:type="pct"/>
          </w:tcPr>
          <w:p w14:paraId="0C985DB7" w14:textId="77777777" w:rsidR="006161AD" w:rsidRPr="00D476E3" w:rsidRDefault="006161AD" w:rsidP="006F573E">
            <w:pPr>
              <w:spacing w:after="60"/>
              <w:rPr>
                <w:iCs/>
                <w:sz w:val="20"/>
                <w:szCs w:val="20"/>
              </w:rPr>
            </w:pPr>
            <w:r w:rsidRPr="00D476E3">
              <w:rPr>
                <w:iCs/>
                <w:sz w:val="20"/>
                <w:szCs w:val="20"/>
              </w:rPr>
              <w:t>$/MW</w:t>
            </w:r>
            <w:del w:id="117" w:author="ERCOT" w:date="2024-05-14T08:59:00Z">
              <w:r w:rsidRPr="00D476E3" w:rsidDel="0041350F">
                <w:rPr>
                  <w:iCs/>
                  <w:sz w:val="20"/>
                  <w:szCs w:val="20"/>
                </w:rPr>
                <w:delText xml:space="preserve"> p</w:delText>
              </w:r>
            </w:del>
            <w:del w:id="118" w:author="ERCOT" w:date="2024-05-14T08:58:00Z">
              <w:r w:rsidRPr="00D476E3" w:rsidDel="0041350F">
                <w:rPr>
                  <w:iCs/>
                  <w:sz w:val="20"/>
                  <w:szCs w:val="20"/>
                </w:rPr>
                <w:delText>er hour</w:delText>
              </w:r>
            </w:del>
          </w:p>
        </w:tc>
        <w:tc>
          <w:tcPr>
            <w:tcW w:w="3542" w:type="pct"/>
          </w:tcPr>
          <w:p w14:paraId="4C4FE968"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705BDD00" w14:textId="77777777" w:rsidTr="006F573E">
        <w:tc>
          <w:tcPr>
            <w:tcW w:w="950" w:type="pct"/>
          </w:tcPr>
          <w:p w14:paraId="6D00D194"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5375119A"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4D311E15"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00F546DD" w14:textId="77777777" w:rsidTr="006F573E">
        <w:tc>
          <w:tcPr>
            <w:tcW w:w="950" w:type="pct"/>
          </w:tcPr>
          <w:p w14:paraId="0F3A2CE2"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45D89286"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2079EFE7" w14:textId="77777777" w:rsidR="006161AD" w:rsidRPr="00D476E3" w:rsidRDefault="006161AD" w:rsidP="006F573E">
            <w:pPr>
              <w:spacing w:after="60"/>
              <w:rPr>
                <w:iCs/>
                <w:sz w:val="20"/>
                <w:szCs w:val="20"/>
              </w:rPr>
            </w:pPr>
            <w:r w:rsidRPr="00D476E3">
              <w:rPr>
                <w:iCs/>
                <w:sz w:val="20"/>
                <w:szCs w:val="20"/>
              </w:rPr>
              <w:t>A QSE.</w:t>
            </w:r>
          </w:p>
        </w:tc>
      </w:tr>
    </w:tbl>
    <w:p w14:paraId="5CAC4CDF" w14:textId="77777777" w:rsidR="006161AD" w:rsidRPr="00D476E3" w:rsidRDefault="006161AD" w:rsidP="006161AD">
      <w:pPr>
        <w:spacing w:before="1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511A61E" w14:textId="77777777" w:rsidTr="006F573E">
        <w:trPr>
          <w:trHeight w:val="386"/>
        </w:trPr>
        <w:tc>
          <w:tcPr>
            <w:tcW w:w="9350" w:type="dxa"/>
            <w:shd w:val="clear" w:color="auto" w:fill="D9D9D9"/>
          </w:tcPr>
          <w:p w14:paraId="590DF6E1" w14:textId="77777777" w:rsidR="006161AD" w:rsidRPr="00D476E3" w:rsidRDefault="006161AD" w:rsidP="006F573E">
            <w:pPr>
              <w:spacing w:before="120" w:after="240"/>
              <w:rPr>
                <w:b/>
                <w:i/>
                <w:iCs/>
              </w:rPr>
            </w:pPr>
            <w:r w:rsidRPr="00D476E3">
              <w:rPr>
                <w:b/>
                <w:i/>
                <w:iCs/>
              </w:rPr>
              <w:t>[NPRR1008:  Replace paragraph (1) above with the following upon system implementation of the Real-Time Co-Optimization (RTC) project:]</w:t>
            </w:r>
          </w:p>
          <w:p w14:paraId="07C50250" w14:textId="77777777" w:rsidR="006161AD" w:rsidRPr="00D476E3" w:rsidRDefault="006161AD" w:rsidP="006F573E">
            <w:pPr>
              <w:spacing w:before="240" w:after="240"/>
              <w:ind w:left="720" w:hanging="720"/>
              <w:rPr>
                <w:iCs/>
              </w:rPr>
            </w:pPr>
            <w:r w:rsidRPr="00D476E3">
              <w:rPr>
                <w:iCs/>
              </w:rPr>
              <w:t>(1)</w:t>
            </w:r>
            <w:r w:rsidRPr="00D476E3">
              <w:rPr>
                <w:iCs/>
              </w:rPr>
              <w:tab/>
              <w:t>ERCOT shall pay each QSE whose Resource-Specific Ancillary Service Offers to provide RRS to ERCOT were cleared in the DAM, for each hour as follows:</w:t>
            </w:r>
          </w:p>
          <w:p w14:paraId="2BF6721C" w14:textId="77777777" w:rsidR="006161AD" w:rsidRPr="00D476E3" w:rsidRDefault="006161AD" w:rsidP="006F573E">
            <w:pPr>
              <w:tabs>
                <w:tab w:val="left" w:pos="2352"/>
                <w:tab w:val="left" w:pos="3420"/>
                <w:tab w:val="left" w:pos="3822"/>
              </w:tabs>
              <w:spacing w:after="240"/>
              <w:ind w:left="720" w:hanging="720"/>
              <w:rPr>
                <w:bCs/>
                <w:iCs/>
              </w:rPr>
            </w:pPr>
            <w:r w:rsidRPr="00D476E3">
              <w:rPr>
                <w:lang w:val="pt-BR"/>
              </w:rPr>
              <w:tab/>
            </w:r>
            <w:r w:rsidRPr="00D476E3">
              <w:rPr>
                <w:bCs/>
                <w:iCs/>
              </w:rPr>
              <w:t xml:space="preserve">PCRRAMT </w:t>
            </w:r>
            <w:r w:rsidRPr="00D476E3">
              <w:rPr>
                <w:bCs/>
                <w:i/>
                <w:iCs/>
                <w:vertAlign w:val="subscript"/>
              </w:rPr>
              <w:t>q</w:t>
            </w:r>
            <w:r w:rsidRPr="00D476E3">
              <w:rPr>
                <w:bCs/>
                <w:iCs/>
              </w:rPr>
              <w:tab/>
              <w:t>=</w:t>
            </w:r>
            <w:r w:rsidRPr="00D476E3">
              <w:rPr>
                <w:bCs/>
                <w:iCs/>
              </w:rPr>
              <w:tab/>
              <w:t xml:space="preserve">(-1) * MCPCRR </w:t>
            </w:r>
            <w:r w:rsidRPr="00D476E3">
              <w:rPr>
                <w:bCs/>
                <w:i/>
                <w:iCs/>
                <w:vertAlign w:val="subscript"/>
              </w:rPr>
              <w:t>DAM</w:t>
            </w:r>
            <w:r w:rsidRPr="00D476E3">
              <w:rPr>
                <w:bCs/>
                <w:iCs/>
              </w:rPr>
              <w:t xml:space="preserve"> * PCRR </w:t>
            </w:r>
            <w:r w:rsidRPr="00D476E3">
              <w:rPr>
                <w:bCs/>
                <w:i/>
                <w:iCs/>
                <w:vertAlign w:val="subscript"/>
              </w:rPr>
              <w:t>q</w:t>
            </w:r>
          </w:p>
          <w:p w14:paraId="288454BF" w14:textId="77777777" w:rsidR="006161AD" w:rsidRPr="00D476E3" w:rsidRDefault="006161AD" w:rsidP="006F573E">
            <w:pPr>
              <w:spacing w:after="240"/>
              <w:rPr>
                <w:iCs/>
                <w:lang w:val="pt-BR"/>
              </w:rPr>
            </w:pPr>
            <w:r w:rsidRPr="00D476E3">
              <w:rPr>
                <w:iCs/>
                <w:lang w:val="pt-BR"/>
              </w:rPr>
              <w:t>Where:</w:t>
            </w:r>
          </w:p>
          <w:p w14:paraId="77B3DC2E" w14:textId="77777777" w:rsidR="006161AD" w:rsidRPr="00D476E3" w:rsidRDefault="006161AD" w:rsidP="006F573E">
            <w:pPr>
              <w:tabs>
                <w:tab w:val="left" w:pos="2340"/>
                <w:tab w:val="left" w:pos="3420"/>
                <w:tab w:val="left" w:pos="3822"/>
              </w:tabs>
              <w:spacing w:after="240"/>
              <w:ind w:left="720" w:hanging="720"/>
              <w:rPr>
                <w:i/>
                <w:iCs/>
                <w:vertAlign w:val="subscript"/>
              </w:rPr>
            </w:pPr>
            <w:r w:rsidRPr="00D476E3">
              <w:rPr>
                <w:lang w:val="pt-BR"/>
              </w:rPr>
              <w:tab/>
            </w:r>
            <w:r w:rsidRPr="00D476E3">
              <w:t xml:space="preserve">PCRR </w:t>
            </w:r>
            <w:r w:rsidRPr="00D476E3">
              <w:rPr>
                <w:i/>
                <w:iCs/>
                <w:vertAlign w:val="subscript"/>
              </w:rPr>
              <w:t>q</w:t>
            </w:r>
            <w:r w:rsidRPr="00D476E3">
              <w:rPr>
                <w:bCs/>
              </w:rPr>
              <w:tab/>
            </w:r>
            <w:r w:rsidRPr="00D476E3">
              <w:t>=</w:t>
            </w:r>
            <w:r w:rsidRPr="00D476E3">
              <w:rPr>
                <w:bCs/>
              </w:rPr>
              <w:tab/>
            </w:r>
            <w:r w:rsidRPr="00D476E3">
              <w:rPr>
                <w:noProof/>
                <w:position w:val="-18"/>
              </w:rPr>
              <w:drawing>
                <wp:inline distT="0" distB="0" distL="0" distR="0" wp14:anchorId="4AF824F5" wp14:editId="2CAEB8ED">
                  <wp:extent cx="144780" cy="259080"/>
                  <wp:effectExtent l="0" t="0" r="7620" b="7620"/>
                  <wp:docPr id="78337393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4780" cy="259080"/>
                          </a:xfrm>
                          <a:prstGeom prst="rect">
                            <a:avLst/>
                          </a:prstGeom>
                          <a:noFill/>
                          <a:ln>
                            <a:noFill/>
                          </a:ln>
                        </pic:spPr>
                      </pic:pic>
                    </a:graphicData>
                  </a:graphic>
                </wp:inline>
              </w:drawing>
            </w:r>
            <w:r w:rsidRPr="00D476E3">
              <w:t>PCRRR</w:t>
            </w:r>
            <w:r w:rsidRPr="00D476E3">
              <w:rPr>
                <w:i/>
                <w:iCs/>
              </w:rPr>
              <w:t xml:space="preserve"> </w:t>
            </w:r>
            <w:r w:rsidRPr="00D476E3">
              <w:rPr>
                <w:i/>
                <w:iCs/>
                <w:vertAlign w:val="subscript"/>
              </w:rPr>
              <w:t>r, q, DAM</w:t>
            </w:r>
          </w:p>
          <w:p w14:paraId="4A12C4C6" w14:textId="77777777" w:rsidR="006161AD" w:rsidRPr="00D476E3" w:rsidRDefault="006161AD" w:rsidP="006F573E">
            <w:pPr>
              <w:spacing w:before="240" w:after="120"/>
              <w:ind w:left="720" w:hanging="720"/>
              <w:rPr>
                <w:lang w:val="pt-BR"/>
              </w:rPr>
            </w:pPr>
            <w:r w:rsidRPr="00D476E3">
              <w:rPr>
                <w:lang w:val="pt-BR"/>
              </w:rPr>
              <w:t>(2)</w:t>
            </w:r>
            <w:r w:rsidRPr="00D476E3">
              <w:rPr>
                <w:lang w:val="pt-BR"/>
              </w:rPr>
              <w:tab/>
            </w:r>
            <w:r w:rsidRPr="00D476E3">
              <w:t>ERCOT shall pay each QSE whose Ancillary Service Only Offers to provide RRS to ERCOT were cleared in the DAM, for each hour as follows:</w:t>
            </w:r>
          </w:p>
          <w:p w14:paraId="4D13C7B4" w14:textId="77777777" w:rsidR="006161AD" w:rsidRPr="00D476E3" w:rsidRDefault="006161AD" w:rsidP="006F573E">
            <w:pPr>
              <w:tabs>
                <w:tab w:val="left" w:pos="2340"/>
                <w:tab w:val="left" w:pos="3420"/>
              </w:tabs>
              <w:spacing w:after="240"/>
              <w:ind w:left="3420" w:hanging="2700"/>
              <w:rPr>
                <w:bCs/>
              </w:rPr>
            </w:pPr>
            <w:r w:rsidRPr="00D476E3">
              <w:rPr>
                <w:bCs/>
              </w:rPr>
              <w:t xml:space="preserve">DAPCRROAMT </w:t>
            </w:r>
            <w:r w:rsidRPr="00D476E3">
              <w:rPr>
                <w:bCs/>
                <w:i/>
                <w:vertAlign w:val="subscript"/>
              </w:rPr>
              <w:t xml:space="preserve">q  </w:t>
            </w:r>
            <w:r w:rsidRPr="00D476E3">
              <w:rPr>
                <w:bCs/>
              </w:rPr>
              <w:t>= (-1) * MCPCRR</w:t>
            </w:r>
            <w:r w:rsidRPr="00D476E3">
              <w:rPr>
                <w:bCs/>
                <w:i/>
                <w:vertAlign w:val="subscript"/>
              </w:rPr>
              <w:t xml:space="preserve"> DAM</w:t>
            </w:r>
            <w:r w:rsidRPr="00D476E3">
              <w:rPr>
                <w:bCs/>
              </w:rPr>
              <w:t xml:space="preserve"> </w:t>
            </w:r>
            <w:r w:rsidRPr="00D476E3">
              <w:rPr>
                <w:bCs/>
                <w:i/>
              </w:rPr>
              <w:t>*</w:t>
            </w:r>
            <w:r w:rsidRPr="00D476E3">
              <w:rPr>
                <w:bCs/>
              </w:rPr>
              <w:t xml:space="preserve"> DARROAWD</w:t>
            </w:r>
            <w:r w:rsidRPr="00D476E3">
              <w:rPr>
                <w:bCs/>
                <w:i/>
                <w:vertAlign w:val="subscript"/>
              </w:rPr>
              <w:t xml:space="preserve"> q</w:t>
            </w:r>
          </w:p>
          <w:p w14:paraId="0AE13430" w14:textId="77777777" w:rsidR="006161AD" w:rsidRPr="00D476E3" w:rsidRDefault="006161AD" w:rsidP="006F573E">
            <w:r w:rsidRPr="00D476E3">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6161AD" w:rsidRPr="00D476E3" w14:paraId="1843F8CD" w14:textId="77777777" w:rsidTr="006F573E">
              <w:tc>
                <w:tcPr>
                  <w:tcW w:w="950" w:type="pct"/>
                </w:tcPr>
                <w:p w14:paraId="7C9BC936" w14:textId="77777777" w:rsidR="006161AD" w:rsidRPr="00D476E3" w:rsidRDefault="006161AD" w:rsidP="006F573E">
                  <w:pPr>
                    <w:spacing w:after="120"/>
                    <w:rPr>
                      <w:b/>
                      <w:iCs/>
                      <w:sz w:val="20"/>
                      <w:szCs w:val="20"/>
                    </w:rPr>
                  </w:pPr>
                  <w:r w:rsidRPr="00D476E3">
                    <w:rPr>
                      <w:b/>
                      <w:iCs/>
                      <w:sz w:val="20"/>
                      <w:szCs w:val="20"/>
                    </w:rPr>
                    <w:t>Variable</w:t>
                  </w:r>
                </w:p>
              </w:tc>
              <w:tc>
                <w:tcPr>
                  <w:tcW w:w="508" w:type="pct"/>
                </w:tcPr>
                <w:p w14:paraId="7F830A29" w14:textId="77777777" w:rsidR="006161AD" w:rsidRPr="00D476E3" w:rsidRDefault="006161AD" w:rsidP="006F573E">
                  <w:pPr>
                    <w:spacing w:after="120"/>
                    <w:rPr>
                      <w:b/>
                      <w:iCs/>
                      <w:sz w:val="20"/>
                      <w:szCs w:val="20"/>
                    </w:rPr>
                  </w:pPr>
                  <w:r w:rsidRPr="00D476E3">
                    <w:rPr>
                      <w:b/>
                      <w:iCs/>
                      <w:sz w:val="20"/>
                      <w:szCs w:val="20"/>
                    </w:rPr>
                    <w:t>Unit</w:t>
                  </w:r>
                </w:p>
              </w:tc>
              <w:tc>
                <w:tcPr>
                  <w:tcW w:w="3542" w:type="pct"/>
                </w:tcPr>
                <w:p w14:paraId="6129B65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5864067A" w14:textId="77777777" w:rsidTr="006F573E">
              <w:tc>
                <w:tcPr>
                  <w:tcW w:w="950" w:type="pct"/>
                </w:tcPr>
                <w:p w14:paraId="02AC8CDE" w14:textId="77777777" w:rsidR="006161AD" w:rsidRPr="00D476E3" w:rsidRDefault="006161AD" w:rsidP="006F573E">
                  <w:pPr>
                    <w:spacing w:after="60"/>
                    <w:rPr>
                      <w:iCs/>
                      <w:sz w:val="20"/>
                      <w:szCs w:val="20"/>
                    </w:rPr>
                  </w:pPr>
                  <w:r w:rsidRPr="00D476E3">
                    <w:rPr>
                      <w:iCs/>
                      <w:sz w:val="20"/>
                      <w:szCs w:val="20"/>
                    </w:rPr>
                    <w:t xml:space="preserve">PCRRAMT </w:t>
                  </w:r>
                  <w:r w:rsidRPr="00D476E3">
                    <w:rPr>
                      <w:i/>
                      <w:iCs/>
                      <w:sz w:val="20"/>
                      <w:szCs w:val="20"/>
                      <w:vertAlign w:val="subscript"/>
                    </w:rPr>
                    <w:t>q</w:t>
                  </w:r>
                </w:p>
              </w:tc>
              <w:tc>
                <w:tcPr>
                  <w:tcW w:w="508" w:type="pct"/>
                </w:tcPr>
                <w:p w14:paraId="30A4E390" w14:textId="77777777" w:rsidR="006161AD" w:rsidRPr="00D476E3" w:rsidRDefault="006161AD" w:rsidP="006F573E">
                  <w:pPr>
                    <w:spacing w:after="60"/>
                    <w:rPr>
                      <w:iCs/>
                      <w:sz w:val="20"/>
                      <w:szCs w:val="20"/>
                    </w:rPr>
                  </w:pPr>
                  <w:r w:rsidRPr="00D476E3">
                    <w:rPr>
                      <w:iCs/>
                      <w:sz w:val="20"/>
                      <w:szCs w:val="20"/>
                    </w:rPr>
                    <w:t>$</w:t>
                  </w:r>
                </w:p>
              </w:tc>
              <w:tc>
                <w:tcPr>
                  <w:tcW w:w="3542" w:type="pct"/>
                </w:tcPr>
                <w:p w14:paraId="40BAC6A9" w14:textId="77777777" w:rsidR="006161AD" w:rsidRPr="00D476E3" w:rsidRDefault="006161AD" w:rsidP="006F573E">
                  <w:pPr>
                    <w:spacing w:after="60"/>
                    <w:rPr>
                      <w:iCs/>
                      <w:sz w:val="20"/>
                      <w:szCs w:val="20"/>
                    </w:rPr>
                  </w:pPr>
                  <w:r w:rsidRPr="00D476E3">
                    <w:rPr>
                      <w:i/>
                      <w:iCs/>
                      <w:sz w:val="20"/>
                      <w:szCs w:val="20"/>
                    </w:rPr>
                    <w:t>Procured Capacity for Responsive Reserve Amount per QSE in DAM</w:t>
                  </w:r>
                  <w:r w:rsidRPr="00D476E3">
                    <w:rPr>
                      <w:iCs/>
                      <w:sz w:val="20"/>
                      <w:szCs w:val="20"/>
                    </w:rPr>
                    <w:t xml:space="preserve">—The DAM RRS payment for QSE </w:t>
                  </w:r>
                  <w:r w:rsidRPr="00D476E3">
                    <w:rPr>
                      <w:i/>
                      <w:iCs/>
                      <w:sz w:val="20"/>
                      <w:szCs w:val="20"/>
                    </w:rPr>
                    <w:t>q</w:t>
                  </w:r>
                  <w:r w:rsidRPr="00D476E3">
                    <w:rPr>
                      <w:iCs/>
                      <w:sz w:val="20"/>
                      <w:szCs w:val="20"/>
                    </w:rPr>
                    <w:t xml:space="preserve"> for the hour.</w:t>
                  </w:r>
                </w:p>
              </w:tc>
            </w:tr>
            <w:tr w:rsidR="006161AD" w:rsidRPr="00D476E3" w14:paraId="0A7AA579" w14:textId="77777777" w:rsidTr="006F573E">
              <w:tc>
                <w:tcPr>
                  <w:tcW w:w="950" w:type="pct"/>
                </w:tcPr>
                <w:p w14:paraId="1059624C" w14:textId="77777777" w:rsidR="006161AD" w:rsidRPr="00D476E3" w:rsidRDefault="006161AD" w:rsidP="006F573E">
                  <w:pPr>
                    <w:spacing w:after="60"/>
                    <w:rPr>
                      <w:iCs/>
                      <w:sz w:val="20"/>
                      <w:szCs w:val="20"/>
                    </w:rPr>
                  </w:pPr>
                  <w:r w:rsidRPr="00D476E3">
                    <w:rPr>
                      <w:sz w:val="20"/>
                      <w:szCs w:val="20"/>
                    </w:rPr>
                    <w:t>DAPCRROAMT</w:t>
                  </w:r>
                  <w:r w:rsidRPr="00D476E3">
                    <w:rPr>
                      <w:i/>
                      <w:sz w:val="20"/>
                      <w:szCs w:val="20"/>
                    </w:rPr>
                    <w:t xml:space="preserve"> </w:t>
                  </w:r>
                  <w:r w:rsidRPr="00D476E3">
                    <w:rPr>
                      <w:i/>
                      <w:sz w:val="20"/>
                      <w:szCs w:val="20"/>
                      <w:vertAlign w:val="subscript"/>
                    </w:rPr>
                    <w:t>q</w:t>
                  </w:r>
                </w:p>
              </w:tc>
              <w:tc>
                <w:tcPr>
                  <w:tcW w:w="508" w:type="pct"/>
                </w:tcPr>
                <w:p w14:paraId="501CA745" w14:textId="77777777" w:rsidR="006161AD" w:rsidRPr="00D476E3" w:rsidRDefault="006161AD" w:rsidP="006F573E">
                  <w:pPr>
                    <w:spacing w:after="60"/>
                    <w:rPr>
                      <w:iCs/>
                      <w:sz w:val="20"/>
                      <w:szCs w:val="20"/>
                    </w:rPr>
                  </w:pPr>
                  <w:r w:rsidRPr="00D476E3">
                    <w:rPr>
                      <w:sz w:val="20"/>
                      <w:szCs w:val="20"/>
                    </w:rPr>
                    <w:t>$</w:t>
                  </w:r>
                </w:p>
              </w:tc>
              <w:tc>
                <w:tcPr>
                  <w:tcW w:w="3542" w:type="pct"/>
                </w:tcPr>
                <w:p w14:paraId="7649DB9A" w14:textId="77777777" w:rsidR="006161AD" w:rsidRPr="00D476E3" w:rsidRDefault="006161AD" w:rsidP="006F573E">
                  <w:pPr>
                    <w:spacing w:after="60"/>
                    <w:rPr>
                      <w:i/>
                      <w:iCs/>
                      <w:sz w:val="20"/>
                      <w:szCs w:val="20"/>
                    </w:rPr>
                  </w:pPr>
                  <w:r w:rsidRPr="00D476E3">
                    <w:rPr>
                      <w:i/>
                      <w:sz w:val="20"/>
                      <w:szCs w:val="20"/>
                    </w:rPr>
                    <w:t>Day-Ahead Procured Capacity for Responsive Reserve Only Amount per QSE</w:t>
                  </w:r>
                  <w:r w:rsidRPr="00D476E3">
                    <w:rPr>
                      <w:sz w:val="20"/>
                      <w:szCs w:val="20"/>
                    </w:rPr>
                    <w:t xml:space="preserve">— The payment to QSE </w:t>
                  </w:r>
                  <w:r w:rsidRPr="00D476E3">
                    <w:rPr>
                      <w:i/>
                      <w:sz w:val="20"/>
                      <w:szCs w:val="20"/>
                    </w:rPr>
                    <w:t>q</w:t>
                  </w:r>
                  <w:r w:rsidRPr="00D476E3">
                    <w:rPr>
                      <w:sz w:val="20"/>
                      <w:szCs w:val="20"/>
                    </w:rPr>
                    <w:t xml:space="preserve"> for all RRS only awards in DAM for the hour.</w:t>
                  </w:r>
                </w:p>
              </w:tc>
            </w:tr>
            <w:tr w:rsidR="006161AD" w:rsidRPr="00D476E3" w14:paraId="61EA7FA4" w14:textId="77777777" w:rsidTr="006F573E">
              <w:tc>
                <w:tcPr>
                  <w:tcW w:w="950" w:type="pct"/>
                </w:tcPr>
                <w:p w14:paraId="1E2AD69F" w14:textId="77777777" w:rsidR="006161AD" w:rsidRPr="00D476E3" w:rsidRDefault="006161AD" w:rsidP="006F573E">
                  <w:pPr>
                    <w:spacing w:after="60"/>
                    <w:rPr>
                      <w:iCs/>
                      <w:sz w:val="20"/>
                      <w:szCs w:val="20"/>
                    </w:rPr>
                  </w:pPr>
                  <w:r w:rsidRPr="00D476E3">
                    <w:rPr>
                      <w:iCs/>
                      <w:sz w:val="20"/>
                      <w:szCs w:val="20"/>
                    </w:rPr>
                    <w:t xml:space="preserve">PCRR </w:t>
                  </w:r>
                  <w:r w:rsidRPr="00D476E3">
                    <w:rPr>
                      <w:i/>
                      <w:iCs/>
                      <w:sz w:val="20"/>
                      <w:szCs w:val="20"/>
                      <w:vertAlign w:val="subscript"/>
                    </w:rPr>
                    <w:t>q</w:t>
                  </w:r>
                  <w:r w:rsidRPr="00D476E3">
                    <w:rPr>
                      <w:i/>
                      <w:iCs/>
                      <w:sz w:val="20"/>
                      <w:szCs w:val="20"/>
                    </w:rPr>
                    <w:t xml:space="preserve"> </w:t>
                  </w:r>
                </w:p>
              </w:tc>
              <w:tc>
                <w:tcPr>
                  <w:tcW w:w="508" w:type="pct"/>
                </w:tcPr>
                <w:p w14:paraId="6C78460F"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5D24A568" w14:textId="77777777" w:rsidR="006161AD" w:rsidRPr="00D476E3" w:rsidRDefault="006161AD" w:rsidP="006F573E">
                  <w:pPr>
                    <w:spacing w:after="60"/>
                    <w:rPr>
                      <w:iCs/>
                      <w:sz w:val="20"/>
                      <w:szCs w:val="20"/>
                    </w:rPr>
                  </w:pPr>
                  <w:r w:rsidRPr="00D476E3">
                    <w:rPr>
                      <w:i/>
                      <w:iCs/>
                      <w:sz w:val="20"/>
                      <w:szCs w:val="20"/>
                    </w:rPr>
                    <w:t>Procured Capacity for Responsive Reserve per QSE in DAM</w:t>
                  </w:r>
                  <w:r w:rsidRPr="00D476E3">
                    <w:rPr>
                      <w:iCs/>
                      <w:sz w:val="20"/>
                      <w:szCs w:val="20"/>
                    </w:rPr>
                    <w:t xml:space="preserve">—The total RRS capacity quantity awarded to QSE </w:t>
                  </w:r>
                  <w:r w:rsidRPr="00D476E3">
                    <w:rPr>
                      <w:i/>
                      <w:iCs/>
                      <w:sz w:val="20"/>
                      <w:szCs w:val="20"/>
                    </w:rPr>
                    <w:t>q</w:t>
                  </w:r>
                  <w:r w:rsidRPr="00D476E3">
                    <w:rPr>
                      <w:iCs/>
                      <w:sz w:val="20"/>
                      <w:szCs w:val="20"/>
                    </w:rPr>
                    <w:t xml:space="preserve"> in the DAM for all the Resources represented by this QSE for the hour.</w:t>
                  </w:r>
                </w:p>
              </w:tc>
            </w:tr>
            <w:tr w:rsidR="006161AD" w:rsidRPr="00D476E3" w14:paraId="610C5424" w14:textId="77777777" w:rsidTr="006F573E">
              <w:tc>
                <w:tcPr>
                  <w:tcW w:w="950" w:type="pct"/>
                </w:tcPr>
                <w:p w14:paraId="7C2F8FE4" w14:textId="77777777" w:rsidR="006161AD" w:rsidRPr="00D476E3" w:rsidRDefault="006161AD" w:rsidP="006F573E">
                  <w:pPr>
                    <w:spacing w:after="60"/>
                    <w:rPr>
                      <w:iCs/>
                      <w:sz w:val="20"/>
                      <w:szCs w:val="20"/>
                    </w:rPr>
                  </w:pPr>
                  <w:r w:rsidRPr="00D476E3">
                    <w:rPr>
                      <w:iCs/>
                      <w:sz w:val="20"/>
                      <w:szCs w:val="20"/>
                    </w:rPr>
                    <w:t>PCRRR</w:t>
                  </w:r>
                  <w:r w:rsidRPr="00D476E3">
                    <w:rPr>
                      <w:i/>
                      <w:iCs/>
                      <w:sz w:val="20"/>
                      <w:szCs w:val="20"/>
                    </w:rPr>
                    <w:t xml:space="preserve">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508" w:type="pct"/>
                </w:tcPr>
                <w:p w14:paraId="47B00B73" w14:textId="77777777" w:rsidR="006161AD" w:rsidRPr="00D476E3" w:rsidRDefault="006161AD" w:rsidP="006F573E">
                  <w:pPr>
                    <w:spacing w:after="60"/>
                    <w:rPr>
                      <w:iCs/>
                      <w:sz w:val="20"/>
                      <w:szCs w:val="20"/>
                    </w:rPr>
                  </w:pPr>
                  <w:r w:rsidRPr="00D476E3">
                    <w:rPr>
                      <w:iCs/>
                      <w:sz w:val="20"/>
                      <w:szCs w:val="20"/>
                    </w:rPr>
                    <w:t>MW</w:t>
                  </w:r>
                </w:p>
              </w:tc>
              <w:tc>
                <w:tcPr>
                  <w:tcW w:w="3542" w:type="pct"/>
                </w:tcPr>
                <w:p w14:paraId="47B40ABA" w14:textId="77777777" w:rsidR="006161AD" w:rsidRPr="00D476E3" w:rsidRDefault="006161AD" w:rsidP="006F573E">
                  <w:pPr>
                    <w:spacing w:after="60"/>
                    <w:rPr>
                      <w:iCs/>
                      <w:sz w:val="20"/>
                      <w:szCs w:val="20"/>
                    </w:rPr>
                  </w:pPr>
                  <w:r w:rsidRPr="00D476E3">
                    <w:rPr>
                      <w:i/>
                      <w:iCs/>
                      <w:sz w:val="20"/>
                      <w:szCs w:val="20"/>
                    </w:rPr>
                    <w:t>Procured Capacity for Responsive Reserve from Resource per Resource per QSE in DAM</w:t>
                  </w:r>
                  <w:r w:rsidRPr="00D476E3">
                    <w:rPr>
                      <w:iCs/>
                      <w:sz w:val="20"/>
                      <w:szCs w:val="20"/>
                    </w:rPr>
                    <w:t xml:space="preserve">—The RRS capacity quantity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AE093A1" w14:textId="77777777" w:rsidTr="006F573E">
              <w:tc>
                <w:tcPr>
                  <w:tcW w:w="950" w:type="pct"/>
                </w:tcPr>
                <w:p w14:paraId="3104C95D" w14:textId="77777777" w:rsidR="006161AD" w:rsidRPr="00D476E3" w:rsidRDefault="006161AD" w:rsidP="006F573E">
                  <w:pPr>
                    <w:spacing w:after="60"/>
                    <w:rPr>
                      <w:iCs/>
                      <w:sz w:val="20"/>
                      <w:szCs w:val="20"/>
                    </w:rPr>
                  </w:pPr>
                  <w:r w:rsidRPr="00D476E3">
                    <w:rPr>
                      <w:iCs/>
                      <w:sz w:val="20"/>
                      <w:szCs w:val="20"/>
                    </w:rPr>
                    <w:lastRenderedPageBreak/>
                    <w:t xml:space="preserve">MCPCRR </w:t>
                  </w:r>
                  <w:r w:rsidRPr="00D476E3">
                    <w:rPr>
                      <w:i/>
                      <w:iCs/>
                      <w:sz w:val="20"/>
                      <w:szCs w:val="20"/>
                      <w:vertAlign w:val="subscript"/>
                    </w:rPr>
                    <w:t>DAM</w:t>
                  </w:r>
                </w:p>
              </w:tc>
              <w:tc>
                <w:tcPr>
                  <w:tcW w:w="508" w:type="pct"/>
                </w:tcPr>
                <w:p w14:paraId="1FADB7EC" w14:textId="77777777" w:rsidR="006161AD" w:rsidRPr="00D476E3" w:rsidRDefault="006161AD" w:rsidP="006F573E">
                  <w:pPr>
                    <w:spacing w:after="60"/>
                    <w:rPr>
                      <w:iCs/>
                      <w:sz w:val="20"/>
                      <w:szCs w:val="20"/>
                    </w:rPr>
                  </w:pPr>
                  <w:r w:rsidRPr="00D476E3">
                    <w:rPr>
                      <w:iCs/>
                      <w:sz w:val="20"/>
                      <w:szCs w:val="20"/>
                    </w:rPr>
                    <w:t>$/MW</w:t>
                  </w:r>
                  <w:del w:id="119" w:author="ERCOT" w:date="2024-05-14T07:35:00Z">
                    <w:r w:rsidRPr="00D476E3" w:rsidDel="00A05242">
                      <w:rPr>
                        <w:iCs/>
                        <w:sz w:val="20"/>
                        <w:szCs w:val="20"/>
                      </w:rPr>
                      <w:delText xml:space="preserve"> per hour</w:delText>
                    </w:r>
                  </w:del>
                </w:p>
              </w:tc>
              <w:tc>
                <w:tcPr>
                  <w:tcW w:w="3542" w:type="pct"/>
                </w:tcPr>
                <w:p w14:paraId="6675A8FB" w14:textId="77777777" w:rsidR="006161AD" w:rsidRPr="00D476E3" w:rsidRDefault="006161AD" w:rsidP="006F573E">
                  <w:pPr>
                    <w:spacing w:after="60"/>
                    <w:rPr>
                      <w:iCs/>
                      <w:sz w:val="20"/>
                      <w:szCs w:val="20"/>
                    </w:rPr>
                  </w:pPr>
                  <w:r w:rsidRPr="00D476E3">
                    <w:rPr>
                      <w:i/>
                      <w:iCs/>
                      <w:sz w:val="20"/>
                      <w:szCs w:val="20"/>
                    </w:rPr>
                    <w:t>Market Clearing Price for Capacity for Responsive Reserve in DAM</w:t>
                  </w:r>
                  <w:r w:rsidRPr="00D476E3">
                    <w:rPr>
                      <w:iCs/>
                      <w:sz w:val="20"/>
                      <w:szCs w:val="20"/>
                    </w:rPr>
                    <w:t>—The DAM MCPC for RRS for the hour.</w:t>
                  </w:r>
                </w:p>
              </w:tc>
            </w:tr>
            <w:tr w:rsidR="006161AD" w:rsidRPr="00D476E3" w14:paraId="273EC712" w14:textId="77777777" w:rsidTr="006F573E">
              <w:tc>
                <w:tcPr>
                  <w:tcW w:w="950" w:type="pct"/>
                </w:tcPr>
                <w:p w14:paraId="248C574A" w14:textId="77777777" w:rsidR="006161AD" w:rsidRPr="00D476E3" w:rsidRDefault="006161AD" w:rsidP="006F573E">
                  <w:pPr>
                    <w:spacing w:after="60"/>
                    <w:rPr>
                      <w:iCs/>
                      <w:sz w:val="20"/>
                      <w:szCs w:val="20"/>
                    </w:rPr>
                  </w:pPr>
                  <w:r w:rsidRPr="00D476E3">
                    <w:rPr>
                      <w:sz w:val="20"/>
                      <w:szCs w:val="20"/>
                    </w:rPr>
                    <w:t xml:space="preserve">DARROAWD </w:t>
                  </w:r>
                  <w:r w:rsidRPr="00D476E3">
                    <w:rPr>
                      <w:i/>
                      <w:sz w:val="20"/>
                      <w:szCs w:val="20"/>
                      <w:vertAlign w:val="subscript"/>
                    </w:rPr>
                    <w:t>q</w:t>
                  </w:r>
                </w:p>
              </w:tc>
              <w:tc>
                <w:tcPr>
                  <w:tcW w:w="508" w:type="pct"/>
                </w:tcPr>
                <w:p w14:paraId="36FD7685" w14:textId="77777777" w:rsidR="006161AD" w:rsidRPr="00D476E3" w:rsidRDefault="006161AD" w:rsidP="006F573E">
                  <w:pPr>
                    <w:spacing w:after="60"/>
                    <w:rPr>
                      <w:iCs/>
                      <w:sz w:val="20"/>
                      <w:szCs w:val="20"/>
                    </w:rPr>
                  </w:pPr>
                  <w:r w:rsidRPr="00D476E3">
                    <w:rPr>
                      <w:sz w:val="20"/>
                      <w:szCs w:val="20"/>
                    </w:rPr>
                    <w:t>MW</w:t>
                  </w:r>
                </w:p>
              </w:tc>
              <w:tc>
                <w:tcPr>
                  <w:tcW w:w="3542" w:type="pct"/>
                </w:tcPr>
                <w:p w14:paraId="34B88E7B" w14:textId="77777777" w:rsidR="006161AD" w:rsidRPr="00D476E3" w:rsidRDefault="006161AD" w:rsidP="006F573E">
                  <w:pPr>
                    <w:spacing w:after="60"/>
                    <w:rPr>
                      <w:i/>
                      <w:iCs/>
                      <w:sz w:val="20"/>
                      <w:szCs w:val="20"/>
                    </w:rPr>
                  </w:pPr>
                  <w:r w:rsidRPr="00D476E3">
                    <w:rPr>
                      <w:i/>
                      <w:sz w:val="20"/>
                      <w:szCs w:val="20"/>
                    </w:rPr>
                    <w:t xml:space="preserve">Day-Ahead Responsive Reserve Only Award per QSE </w:t>
                  </w:r>
                  <w:r w:rsidRPr="00D476E3">
                    <w:rPr>
                      <w:sz w:val="20"/>
                      <w:szCs w:val="20"/>
                    </w:rPr>
                    <w:t xml:space="preserve">—The RRS only capacity quantity awarded in DAM to QSE </w:t>
                  </w:r>
                  <w:r w:rsidRPr="00D476E3">
                    <w:rPr>
                      <w:i/>
                      <w:sz w:val="20"/>
                      <w:szCs w:val="20"/>
                    </w:rPr>
                    <w:t>q</w:t>
                  </w:r>
                  <w:r w:rsidRPr="00D476E3">
                    <w:rPr>
                      <w:sz w:val="20"/>
                      <w:szCs w:val="20"/>
                    </w:rPr>
                    <w:t xml:space="preserve"> for the hour.</w:t>
                  </w:r>
                </w:p>
              </w:tc>
            </w:tr>
            <w:tr w:rsidR="006161AD" w:rsidRPr="00D476E3" w14:paraId="7F489199" w14:textId="77777777" w:rsidTr="006F573E">
              <w:tc>
                <w:tcPr>
                  <w:tcW w:w="950" w:type="pct"/>
                </w:tcPr>
                <w:p w14:paraId="2E67D4D5" w14:textId="77777777" w:rsidR="006161AD" w:rsidRPr="00D476E3" w:rsidRDefault="006161AD" w:rsidP="006F573E">
                  <w:pPr>
                    <w:spacing w:after="60"/>
                    <w:rPr>
                      <w:i/>
                      <w:iCs/>
                      <w:sz w:val="20"/>
                      <w:szCs w:val="20"/>
                    </w:rPr>
                  </w:pPr>
                  <w:r w:rsidRPr="00D476E3">
                    <w:rPr>
                      <w:i/>
                      <w:iCs/>
                      <w:sz w:val="20"/>
                      <w:szCs w:val="20"/>
                    </w:rPr>
                    <w:t>r</w:t>
                  </w:r>
                </w:p>
              </w:tc>
              <w:tc>
                <w:tcPr>
                  <w:tcW w:w="508" w:type="pct"/>
                </w:tcPr>
                <w:p w14:paraId="605CBA4E"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06434C0" w14:textId="77777777" w:rsidR="006161AD" w:rsidRPr="00D476E3" w:rsidRDefault="006161AD" w:rsidP="006F573E">
                  <w:pPr>
                    <w:spacing w:after="60"/>
                    <w:rPr>
                      <w:iCs/>
                      <w:sz w:val="20"/>
                      <w:szCs w:val="20"/>
                    </w:rPr>
                  </w:pPr>
                  <w:r w:rsidRPr="00D476E3">
                    <w:rPr>
                      <w:iCs/>
                      <w:sz w:val="20"/>
                      <w:szCs w:val="20"/>
                    </w:rPr>
                    <w:t>A Resource.</w:t>
                  </w:r>
                </w:p>
              </w:tc>
            </w:tr>
            <w:tr w:rsidR="006161AD" w:rsidRPr="00D476E3" w14:paraId="639D39DE" w14:textId="77777777" w:rsidTr="006F573E">
              <w:tc>
                <w:tcPr>
                  <w:tcW w:w="950" w:type="pct"/>
                </w:tcPr>
                <w:p w14:paraId="1E069159" w14:textId="77777777" w:rsidR="006161AD" w:rsidRPr="00D476E3" w:rsidRDefault="006161AD" w:rsidP="006F573E">
                  <w:pPr>
                    <w:spacing w:after="60"/>
                    <w:rPr>
                      <w:i/>
                      <w:iCs/>
                      <w:sz w:val="20"/>
                      <w:szCs w:val="20"/>
                    </w:rPr>
                  </w:pPr>
                  <w:r w:rsidRPr="00D476E3">
                    <w:rPr>
                      <w:i/>
                      <w:iCs/>
                      <w:sz w:val="20"/>
                      <w:szCs w:val="20"/>
                    </w:rPr>
                    <w:t>q</w:t>
                  </w:r>
                </w:p>
              </w:tc>
              <w:tc>
                <w:tcPr>
                  <w:tcW w:w="508" w:type="pct"/>
                </w:tcPr>
                <w:p w14:paraId="7D02B30F" w14:textId="77777777" w:rsidR="006161AD" w:rsidRPr="00D476E3" w:rsidRDefault="006161AD" w:rsidP="006F573E">
                  <w:pPr>
                    <w:spacing w:after="60"/>
                    <w:rPr>
                      <w:iCs/>
                      <w:sz w:val="20"/>
                      <w:szCs w:val="20"/>
                    </w:rPr>
                  </w:pPr>
                  <w:r w:rsidRPr="00D476E3">
                    <w:rPr>
                      <w:iCs/>
                      <w:sz w:val="20"/>
                      <w:szCs w:val="20"/>
                    </w:rPr>
                    <w:t>none</w:t>
                  </w:r>
                </w:p>
              </w:tc>
              <w:tc>
                <w:tcPr>
                  <w:tcW w:w="3542" w:type="pct"/>
                </w:tcPr>
                <w:p w14:paraId="6B9C3B56" w14:textId="77777777" w:rsidR="006161AD" w:rsidRPr="00D476E3" w:rsidRDefault="006161AD" w:rsidP="006F573E">
                  <w:pPr>
                    <w:spacing w:after="60"/>
                    <w:rPr>
                      <w:iCs/>
                      <w:sz w:val="20"/>
                      <w:szCs w:val="20"/>
                    </w:rPr>
                  </w:pPr>
                  <w:r w:rsidRPr="00D476E3">
                    <w:rPr>
                      <w:iCs/>
                      <w:sz w:val="20"/>
                      <w:szCs w:val="20"/>
                    </w:rPr>
                    <w:t>A QSE.</w:t>
                  </w:r>
                </w:p>
              </w:tc>
            </w:tr>
          </w:tbl>
          <w:p w14:paraId="21C1DB95" w14:textId="77777777" w:rsidR="006161AD" w:rsidRPr="00D476E3" w:rsidRDefault="006161AD" w:rsidP="006F573E">
            <w:pPr>
              <w:spacing w:after="240"/>
              <w:ind w:left="720" w:hanging="720"/>
              <w:rPr>
                <w:iCs/>
              </w:rPr>
            </w:pPr>
          </w:p>
        </w:tc>
      </w:tr>
    </w:tbl>
    <w:p w14:paraId="311E8F36" w14:textId="77777777" w:rsidR="006161AD" w:rsidRPr="00D476E3" w:rsidRDefault="006161AD" w:rsidP="006161AD">
      <w:pPr>
        <w:keepNext/>
        <w:tabs>
          <w:tab w:val="left" w:pos="1080"/>
        </w:tabs>
        <w:spacing w:before="240" w:after="240"/>
        <w:ind w:left="1080" w:hanging="1080"/>
        <w:outlineLvl w:val="2"/>
        <w:rPr>
          <w:b/>
          <w:i/>
          <w:szCs w:val="20"/>
          <w:lang w:val="x-none" w:eastAsia="x-none"/>
        </w:rPr>
      </w:pPr>
      <w:bookmarkStart w:id="120" w:name="_Toc400547176"/>
      <w:bookmarkStart w:id="121" w:name="_Toc405384281"/>
      <w:bookmarkStart w:id="122" w:name="_Toc405543548"/>
      <w:bookmarkStart w:id="123" w:name="_Toc428178057"/>
      <w:bookmarkStart w:id="124" w:name="_Toc440872688"/>
      <w:bookmarkStart w:id="125" w:name="_Toc458766233"/>
      <w:bookmarkStart w:id="126" w:name="_Toc459292638"/>
      <w:bookmarkStart w:id="127" w:name="_Toc60038340"/>
      <w:bookmarkStart w:id="128" w:name="_Toc400547195"/>
      <w:bookmarkStart w:id="129" w:name="_Toc405384300"/>
      <w:bookmarkStart w:id="130" w:name="_Toc405543567"/>
      <w:bookmarkStart w:id="131" w:name="_Toc428178076"/>
      <w:bookmarkStart w:id="132" w:name="_Toc440872707"/>
      <w:bookmarkStart w:id="133" w:name="_Toc458766252"/>
      <w:bookmarkStart w:id="134" w:name="_Toc459292657"/>
      <w:bookmarkStart w:id="135" w:name="_Toc60038364"/>
      <w:bookmarkStart w:id="136" w:name="_Toc119310177"/>
      <w:bookmarkStart w:id="137" w:name="_Toc135992208"/>
      <w:commentRangeStart w:id="138"/>
      <w:r w:rsidRPr="00D476E3">
        <w:rPr>
          <w:b/>
          <w:i/>
          <w:szCs w:val="20"/>
          <w:lang w:val="x-none" w:eastAsia="x-none"/>
        </w:rPr>
        <w:lastRenderedPageBreak/>
        <w:t>5.5.2</w:t>
      </w:r>
      <w:commentRangeEnd w:id="138"/>
      <w:r w:rsidR="00CC1479">
        <w:rPr>
          <w:rStyle w:val="CommentReference"/>
        </w:rPr>
        <w:commentReference w:id="138"/>
      </w:r>
      <w:r w:rsidRPr="00D476E3">
        <w:rPr>
          <w:b/>
          <w:i/>
          <w:szCs w:val="20"/>
          <w:lang w:val="x-none" w:eastAsia="x-none"/>
        </w:rPr>
        <w:tab/>
        <w:t>Reliability Unit Commitment (RUC) Process</w:t>
      </w:r>
      <w:bookmarkEnd w:id="120"/>
      <w:bookmarkEnd w:id="121"/>
      <w:bookmarkEnd w:id="122"/>
      <w:bookmarkEnd w:id="123"/>
      <w:bookmarkEnd w:id="124"/>
      <w:bookmarkEnd w:id="125"/>
      <w:bookmarkEnd w:id="126"/>
      <w:bookmarkEnd w:id="127"/>
    </w:p>
    <w:p w14:paraId="7C68DAF0" w14:textId="77777777" w:rsidR="006161AD" w:rsidRPr="00D476E3" w:rsidRDefault="006161AD" w:rsidP="006161AD">
      <w:pPr>
        <w:spacing w:after="240"/>
        <w:ind w:left="720" w:hanging="720"/>
        <w:rPr>
          <w:szCs w:val="20"/>
        </w:rPr>
      </w:pPr>
      <w:r w:rsidRPr="00D476E3">
        <w:rPr>
          <w:szCs w:val="20"/>
        </w:rPr>
        <w:t>(1)</w:t>
      </w:r>
      <w:r w:rsidRPr="00D476E3">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5DA41E99" w14:textId="77777777" w:rsidR="006161AD" w:rsidRPr="00D476E3" w:rsidRDefault="006161AD" w:rsidP="006161AD">
      <w:pPr>
        <w:spacing w:after="240"/>
        <w:ind w:left="720" w:hanging="720"/>
        <w:rPr>
          <w:szCs w:val="20"/>
        </w:rPr>
      </w:pPr>
      <w:r w:rsidRPr="00D476E3">
        <w:rPr>
          <w:szCs w:val="20"/>
        </w:rPr>
        <w:t>(2)</w:t>
      </w:r>
      <w:r w:rsidRPr="00D476E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C36C5B2" w14:textId="77777777" w:rsidR="006161AD" w:rsidRPr="00D476E3" w:rsidRDefault="006161AD" w:rsidP="006161AD">
      <w:pPr>
        <w:spacing w:after="240"/>
        <w:ind w:left="720" w:hanging="720"/>
        <w:rPr>
          <w:szCs w:val="20"/>
        </w:rPr>
      </w:pPr>
      <w:r w:rsidRPr="00D476E3">
        <w:rPr>
          <w:iCs/>
          <w:szCs w:val="20"/>
        </w:rPr>
        <w:t>(3)</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w:t>
      </w:r>
      <w:r w:rsidRPr="00D476E3">
        <w:rPr>
          <w:iCs/>
          <w:szCs w:val="20"/>
        </w:rPr>
        <w:lastRenderedPageBreak/>
        <w:t xml:space="preserve">processes, taking into account the Resources’ start-up times, to meet ERCOT System reliability.  After each RUC run, ERCOT shall post the amount of 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5C4B3001"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B7D7765" w14:textId="77777777" w:rsidR="006161AD" w:rsidRPr="00D476E3" w:rsidRDefault="006161AD" w:rsidP="006161AD">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275A4026" w14:textId="77777777" w:rsidR="006161AD" w:rsidRPr="00D476E3" w:rsidRDefault="006161AD" w:rsidP="006161AD">
      <w:pPr>
        <w:spacing w:after="240"/>
        <w:ind w:left="1440" w:hanging="720"/>
        <w:rPr>
          <w:szCs w:val="20"/>
        </w:rPr>
      </w:pPr>
      <w:r w:rsidRPr="00D476E3">
        <w:rPr>
          <w:szCs w:val="20"/>
        </w:rPr>
        <w:t xml:space="preserve">(b) </w:t>
      </w:r>
      <w:r w:rsidRPr="00D476E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C5BBF35" w14:textId="77777777" w:rsidR="006161AD" w:rsidRPr="00D476E3" w:rsidRDefault="006161AD" w:rsidP="006161AD">
      <w:pPr>
        <w:spacing w:after="240"/>
        <w:ind w:left="720" w:hanging="720"/>
        <w:rPr>
          <w:iCs/>
          <w:szCs w:val="20"/>
        </w:rPr>
      </w:pPr>
      <w:r w:rsidRPr="00D476E3">
        <w:rPr>
          <w:szCs w:val="20"/>
        </w:rPr>
        <w:t>(5)</w:t>
      </w:r>
      <w:r w:rsidRPr="00D476E3">
        <w:rPr>
          <w:iCs/>
          <w:szCs w:val="20"/>
        </w:rPr>
        <w:t xml:space="preserve"> </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76C32014" w14:textId="77777777" w:rsidR="006161AD" w:rsidRPr="00D476E3" w:rsidRDefault="006161AD" w:rsidP="006161AD">
      <w:pPr>
        <w:spacing w:after="240"/>
        <w:ind w:left="720" w:hanging="720"/>
        <w:rPr>
          <w:szCs w:val="20"/>
        </w:rPr>
      </w:pPr>
      <w:r w:rsidRPr="00D476E3">
        <w:rPr>
          <w:szCs w:val="20"/>
        </w:rPr>
        <w:t>(6)</w:t>
      </w:r>
      <w:r w:rsidRPr="00D476E3">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w:t>
      </w:r>
      <w:r w:rsidRPr="00D476E3">
        <w:rPr>
          <w:szCs w:val="20"/>
        </w:rPr>
        <w:lastRenderedPageBreak/>
        <w:t>intent of this process is to minimize the effect of the proxy Energy Offer Curves on optimization.</w:t>
      </w:r>
    </w:p>
    <w:p w14:paraId="36B29893"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(9) below pursuant to paragraph (4) of Section 8.1.2, Current Operating Plan (COP) Performance Requirements</w:t>
      </w:r>
      <w:r w:rsidRPr="00D476E3">
        <w:rPr>
          <w:szCs w:val="20"/>
        </w:rPr>
        <w:t xml:space="preserve">, the Startup Offers and Minimum-Energy Offer from a Resource’s Three-Part Supply Offer shall not be used in the RUC process. </w:t>
      </w:r>
    </w:p>
    <w:p w14:paraId="7C941C3C"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(9)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90C2C05" w14:textId="77777777" w:rsidR="006161AD" w:rsidRPr="00D476E3" w:rsidRDefault="006161AD" w:rsidP="006161AD">
      <w:pPr>
        <w:spacing w:after="240"/>
        <w:ind w:left="720" w:hanging="720"/>
        <w:rPr>
          <w:szCs w:val="20"/>
        </w:rPr>
      </w:pPr>
      <w:r w:rsidRPr="00D476E3">
        <w:rPr>
          <w:szCs w:val="20"/>
        </w:rPr>
        <w:t>(9)</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01B054" w14:textId="77777777" w:rsidR="006161AD" w:rsidRPr="00D476E3" w:rsidRDefault="006161AD" w:rsidP="006161AD">
      <w:pPr>
        <w:ind w:left="720"/>
        <w:rPr>
          <w:szCs w:val="20"/>
        </w:rPr>
      </w:pPr>
      <w:r w:rsidRPr="00D476E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78819437" w14:textId="77777777" w:rsidTr="006F573E">
        <w:trPr>
          <w:trHeight w:val="386"/>
        </w:trPr>
        <w:tc>
          <w:tcPr>
            <w:tcW w:w="2439" w:type="dxa"/>
          </w:tcPr>
          <w:p w14:paraId="32D671AA"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D356DB"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31B7F011" w14:textId="77777777" w:rsidR="006161AD" w:rsidRPr="00D476E3" w:rsidRDefault="006161AD" w:rsidP="006F573E">
            <w:pPr>
              <w:rPr>
                <w:b/>
                <w:sz w:val="20"/>
                <w:szCs w:val="20"/>
              </w:rPr>
            </w:pPr>
            <w:r w:rsidRPr="00D476E3">
              <w:rPr>
                <w:b/>
                <w:sz w:val="20"/>
                <w:szCs w:val="20"/>
              </w:rPr>
              <w:t>Current Value*</w:t>
            </w:r>
          </w:p>
        </w:tc>
      </w:tr>
      <w:tr w:rsidR="006161AD" w:rsidRPr="00D476E3" w14:paraId="057406E5" w14:textId="77777777" w:rsidTr="006F573E">
        <w:trPr>
          <w:trHeight w:val="359"/>
        </w:trPr>
        <w:tc>
          <w:tcPr>
            <w:tcW w:w="2439" w:type="dxa"/>
          </w:tcPr>
          <w:p w14:paraId="1E1FEC3B"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49B65CCA"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7412848D"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5DC47989" w14:textId="77777777" w:rsidTr="006F573E">
        <w:trPr>
          <w:trHeight w:val="1178"/>
        </w:trPr>
        <w:tc>
          <w:tcPr>
            <w:tcW w:w="8822" w:type="dxa"/>
            <w:gridSpan w:val="3"/>
          </w:tcPr>
          <w:p w14:paraId="4F39216F" w14:textId="77777777" w:rsidR="006161AD" w:rsidRPr="00D476E3" w:rsidRDefault="006161AD" w:rsidP="006F573E">
            <w:pPr>
              <w:rPr>
                <w:sz w:val="20"/>
                <w:szCs w:val="20"/>
              </w:rPr>
            </w:pPr>
            <w:r w:rsidRPr="00D476E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5777148" w14:textId="77777777" w:rsidR="006161AD" w:rsidRPr="00D476E3" w:rsidRDefault="006161AD" w:rsidP="006161AD">
      <w:pPr>
        <w:spacing w:before="240" w:after="240"/>
        <w:ind w:left="720" w:hanging="720"/>
        <w:rPr>
          <w:szCs w:val="20"/>
        </w:rPr>
      </w:pPr>
      <w:r w:rsidRPr="00D476E3">
        <w:rPr>
          <w:szCs w:val="20"/>
        </w:rPr>
        <w:t>(10)</w:t>
      </w:r>
      <w:r w:rsidRPr="00D476E3">
        <w:rPr>
          <w:szCs w:val="20"/>
        </w:rPr>
        <w:tab/>
        <w:t xml:space="preserve">The RUC process must treat all Resource capacity providing Ancillary Service as unavailable for the RUC Study Period, unless that treatment leads to infeasibility (i.e., that capacity is needed to resolve some local transmission problem that cannot be </w:t>
      </w:r>
      <w:r w:rsidRPr="00D476E3">
        <w:rPr>
          <w:szCs w:val="20"/>
        </w:rPr>
        <w:lastRenderedPageBreak/>
        <w:t>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41C24D" w14:textId="77777777" w:rsidR="006161AD" w:rsidRPr="00D476E3" w:rsidRDefault="006161AD" w:rsidP="006161AD">
      <w:pPr>
        <w:spacing w:after="240"/>
        <w:ind w:left="1440" w:hanging="720"/>
        <w:rPr>
          <w:szCs w:val="20"/>
        </w:rPr>
      </w:pPr>
      <w:r w:rsidRPr="00D476E3">
        <w:rPr>
          <w:szCs w:val="20"/>
        </w:rPr>
        <w:t xml:space="preserve">(a) </w:t>
      </w:r>
      <w:r w:rsidRPr="00D476E3">
        <w:rPr>
          <w:szCs w:val="20"/>
        </w:rPr>
        <w:tab/>
        <w:t>Substitute capacity from Resources represented by that QSE;</w:t>
      </w:r>
    </w:p>
    <w:p w14:paraId="0FC7FA70"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Substitute capacity from other QSEs using Ancillary Service Trades; or </w:t>
      </w:r>
    </w:p>
    <w:p w14:paraId="05DF54D6" w14:textId="77777777" w:rsidR="006161AD" w:rsidRPr="00D476E3" w:rsidRDefault="006161AD" w:rsidP="006161AD">
      <w:pPr>
        <w:spacing w:after="240"/>
        <w:ind w:left="1440" w:hanging="720"/>
        <w:rPr>
          <w:szCs w:val="20"/>
        </w:rPr>
      </w:pPr>
      <w:r w:rsidRPr="00D476E3">
        <w:rPr>
          <w:szCs w:val="20"/>
        </w:rPr>
        <w:t>(c)</w:t>
      </w:r>
      <w:r w:rsidRPr="00D476E3">
        <w:rPr>
          <w:szCs w:val="20"/>
        </w:rPr>
        <w:tab/>
        <w:t xml:space="preserve">Ask ERCOT to replace the capacity.   </w:t>
      </w:r>
    </w:p>
    <w:p w14:paraId="63C6476B" w14:textId="77777777" w:rsidR="006161AD" w:rsidRPr="00D476E3" w:rsidRDefault="006161AD" w:rsidP="006161AD">
      <w:pPr>
        <w:spacing w:after="240"/>
        <w:ind w:left="720" w:hanging="720"/>
        <w:rPr>
          <w:szCs w:val="20"/>
        </w:rPr>
      </w:pPr>
      <w:r w:rsidRPr="00D476E3">
        <w:rPr>
          <w:szCs w:val="20"/>
        </w:rPr>
        <w:t>(11)</w:t>
      </w:r>
      <w:r w:rsidRPr="00D476E3">
        <w:rPr>
          <w:szCs w:val="20"/>
        </w:rPr>
        <w:tab/>
        <w:t xml:space="preserve">Factors included in the RUC process are: </w:t>
      </w:r>
    </w:p>
    <w:p w14:paraId="48AEBE1F" w14:textId="77777777" w:rsidR="006161AD" w:rsidRPr="00D476E3" w:rsidRDefault="006161AD" w:rsidP="006161AD">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72C07477" w14:textId="77777777" w:rsidR="006161AD" w:rsidRPr="00D476E3" w:rsidRDefault="006161AD" w:rsidP="006161AD">
      <w:pPr>
        <w:spacing w:after="240"/>
        <w:ind w:left="1440" w:hanging="720"/>
        <w:rPr>
          <w:szCs w:val="20"/>
        </w:rPr>
      </w:pPr>
      <w:r w:rsidRPr="00D476E3">
        <w:rPr>
          <w:szCs w:val="20"/>
        </w:rPr>
        <w:t>(b)</w:t>
      </w:r>
      <w:r w:rsidRPr="00D476E3">
        <w:rPr>
          <w:szCs w:val="20"/>
        </w:rPr>
        <w:tab/>
        <w:t>Transmission constraints – Transfer limits on energy flows through the electricity network;</w:t>
      </w:r>
    </w:p>
    <w:p w14:paraId="5C40E4D3" w14:textId="77777777" w:rsidR="006161AD" w:rsidRPr="00D476E3" w:rsidRDefault="006161AD" w:rsidP="006161AD">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0976C90" w14:textId="77777777" w:rsidR="006161AD" w:rsidRPr="00D476E3" w:rsidRDefault="006161AD" w:rsidP="006161AD">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0C2C9819" w14:textId="77777777" w:rsidR="006161AD" w:rsidRPr="00D476E3" w:rsidRDefault="006161AD" w:rsidP="006161AD">
      <w:pPr>
        <w:spacing w:after="240"/>
        <w:ind w:left="1440" w:hanging="720"/>
        <w:rPr>
          <w:szCs w:val="20"/>
        </w:rPr>
      </w:pPr>
      <w:r w:rsidRPr="00D476E3">
        <w:rPr>
          <w:szCs w:val="20"/>
        </w:rPr>
        <w:t>(c)</w:t>
      </w:r>
      <w:r w:rsidRPr="00D476E3">
        <w:rPr>
          <w:szCs w:val="20"/>
        </w:rPr>
        <w:tab/>
        <w:t>Planned transmission topology;</w:t>
      </w:r>
    </w:p>
    <w:p w14:paraId="25D3AB02" w14:textId="77777777" w:rsidR="006161AD" w:rsidRPr="00D476E3" w:rsidRDefault="006161AD" w:rsidP="006161AD">
      <w:pPr>
        <w:spacing w:after="240"/>
        <w:ind w:left="1440" w:hanging="720"/>
        <w:rPr>
          <w:szCs w:val="20"/>
        </w:rPr>
      </w:pPr>
      <w:r w:rsidRPr="00D476E3">
        <w:rPr>
          <w:szCs w:val="20"/>
        </w:rPr>
        <w:t>(d)</w:t>
      </w:r>
      <w:r w:rsidRPr="00D476E3">
        <w:rPr>
          <w:szCs w:val="20"/>
        </w:rPr>
        <w:tab/>
        <w:t>Energy sufficiency constraints;</w:t>
      </w:r>
    </w:p>
    <w:p w14:paraId="445440D8" w14:textId="77777777" w:rsidR="006161AD" w:rsidRPr="00D476E3" w:rsidRDefault="006161AD" w:rsidP="006161AD">
      <w:pPr>
        <w:spacing w:after="240"/>
        <w:ind w:left="1440" w:hanging="720"/>
        <w:rPr>
          <w:szCs w:val="20"/>
        </w:rPr>
      </w:pPr>
      <w:r w:rsidRPr="00D476E3">
        <w:rPr>
          <w:szCs w:val="20"/>
        </w:rPr>
        <w:t>(e)</w:t>
      </w:r>
      <w:r w:rsidRPr="00D476E3">
        <w:rPr>
          <w:szCs w:val="20"/>
        </w:rPr>
        <w:tab/>
        <w:t>Inputs from the COP, as appropriate;</w:t>
      </w:r>
    </w:p>
    <w:p w14:paraId="6F48857E" w14:textId="77777777" w:rsidR="006161AD" w:rsidRPr="00D476E3" w:rsidRDefault="006161AD" w:rsidP="006161AD">
      <w:pPr>
        <w:spacing w:after="240"/>
        <w:ind w:left="1440" w:hanging="720"/>
        <w:rPr>
          <w:szCs w:val="20"/>
        </w:rPr>
      </w:pPr>
      <w:r w:rsidRPr="00D476E3">
        <w:rPr>
          <w:szCs w:val="20"/>
        </w:rPr>
        <w:t>(f)</w:t>
      </w:r>
      <w:r w:rsidRPr="00D476E3">
        <w:rPr>
          <w:szCs w:val="20"/>
        </w:rPr>
        <w:tab/>
        <w:t>Inputs from Resource Parameters, including a list of Off-Line Available Resources having a start-up time of one hour or less, as appropriate;</w:t>
      </w:r>
    </w:p>
    <w:p w14:paraId="4C36299C" w14:textId="77777777" w:rsidR="006161AD" w:rsidRPr="00D476E3" w:rsidRDefault="006161AD" w:rsidP="006161AD">
      <w:pPr>
        <w:spacing w:after="240"/>
        <w:ind w:left="1440" w:hanging="720"/>
        <w:rPr>
          <w:szCs w:val="20"/>
        </w:rPr>
      </w:pPr>
      <w:r w:rsidRPr="00D476E3">
        <w:rPr>
          <w:szCs w:val="20"/>
        </w:rPr>
        <w:t>(g)</w:t>
      </w:r>
      <w:r w:rsidRPr="00D476E3">
        <w:rPr>
          <w:szCs w:val="20"/>
        </w:rPr>
        <w:tab/>
        <w:t>Each Generation Resource’s Minimum-Energy Offer and Startup Offer, from its Three-Part Supply Offer;</w:t>
      </w:r>
    </w:p>
    <w:p w14:paraId="54E722CF" w14:textId="77777777" w:rsidR="006161AD" w:rsidRPr="00D476E3" w:rsidRDefault="006161AD" w:rsidP="006161AD">
      <w:pPr>
        <w:spacing w:after="240"/>
        <w:ind w:left="1440" w:hanging="720"/>
        <w:rPr>
          <w:szCs w:val="20"/>
        </w:rPr>
      </w:pPr>
      <w:r w:rsidRPr="00D476E3">
        <w:rPr>
          <w:szCs w:val="20"/>
        </w:rPr>
        <w:t>(h)</w:t>
      </w:r>
      <w:r w:rsidRPr="00D476E3">
        <w:rPr>
          <w:szCs w:val="20"/>
        </w:rPr>
        <w:tab/>
        <w:t>Any Generation Resource that is Off-Line and available but does not have a Three-Part Supply Offer;</w:t>
      </w:r>
    </w:p>
    <w:p w14:paraId="422F3092" w14:textId="77777777" w:rsidR="006161AD" w:rsidRPr="00D476E3" w:rsidRDefault="006161AD" w:rsidP="006161AD">
      <w:pPr>
        <w:spacing w:after="240"/>
        <w:ind w:left="1440" w:hanging="720"/>
        <w:rPr>
          <w:szCs w:val="20"/>
        </w:rPr>
      </w:pPr>
      <w:r w:rsidRPr="00D476E3">
        <w:rPr>
          <w:szCs w:val="20"/>
        </w:rPr>
        <w:t>(i)</w:t>
      </w:r>
      <w:r w:rsidRPr="00D476E3">
        <w:rPr>
          <w:szCs w:val="20"/>
        </w:rPr>
        <w:tab/>
        <w:t>Forced Outage information; and</w:t>
      </w:r>
    </w:p>
    <w:p w14:paraId="276734EC" w14:textId="77777777" w:rsidR="006161AD" w:rsidRPr="00D476E3" w:rsidRDefault="006161AD" w:rsidP="006161AD">
      <w:pPr>
        <w:spacing w:after="240"/>
        <w:ind w:left="1440" w:hanging="720"/>
        <w:rPr>
          <w:szCs w:val="20"/>
        </w:rPr>
      </w:pPr>
      <w:r w:rsidRPr="00D476E3">
        <w:rPr>
          <w:szCs w:val="20"/>
        </w:rPr>
        <w:t>(j)</w:t>
      </w:r>
      <w:r w:rsidRPr="00D476E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D65FA15" w14:textId="77777777" w:rsidR="006161AD" w:rsidRPr="00D476E3" w:rsidRDefault="006161AD" w:rsidP="006161AD">
      <w:pPr>
        <w:spacing w:after="240"/>
        <w:ind w:left="720" w:hanging="720"/>
        <w:rPr>
          <w:szCs w:val="20"/>
        </w:rPr>
      </w:pPr>
      <w:r w:rsidRPr="00D476E3">
        <w:rPr>
          <w:szCs w:val="20"/>
        </w:rPr>
        <w:t>(12)</w:t>
      </w:r>
      <w:r w:rsidRPr="00D476E3">
        <w:rPr>
          <w:szCs w:val="20"/>
        </w:rPr>
        <w:tab/>
        <w:t>The HRUC process and the DRUC process are as follows:</w:t>
      </w:r>
    </w:p>
    <w:p w14:paraId="0C37C1E3" w14:textId="77777777" w:rsidR="006161AD" w:rsidRPr="00D476E3" w:rsidRDefault="006161AD" w:rsidP="006161AD">
      <w:pPr>
        <w:spacing w:after="240"/>
        <w:ind w:left="1440" w:hanging="720"/>
        <w:rPr>
          <w:szCs w:val="20"/>
        </w:rPr>
      </w:pPr>
      <w:r w:rsidRPr="00D476E3">
        <w:rPr>
          <w:szCs w:val="20"/>
        </w:rPr>
        <w:lastRenderedPageBreak/>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15D52A" w14:textId="77777777" w:rsidR="006161AD" w:rsidRPr="00D476E3" w:rsidRDefault="006161AD" w:rsidP="006161AD">
      <w:pPr>
        <w:spacing w:after="240"/>
        <w:ind w:left="1440" w:hanging="720"/>
        <w:rPr>
          <w:szCs w:val="20"/>
        </w:rPr>
      </w:pPr>
      <w:r w:rsidRPr="00D476E3">
        <w:rPr>
          <w:szCs w:val="20"/>
        </w:rPr>
        <w:t>(b)</w:t>
      </w:r>
      <w:r w:rsidRPr="00D476E3">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A9F92D6" w14:textId="77777777" w:rsidR="006161AD" w:rsidRPr="00D476E3" w:rsidRDefault="006161AD" w:rsidP="006161AD">
      <w:pPr>
        <w:spacing w:after="240"/>
        <w:ind w:left="1440" w:hanging="720"/>
        <w:rPr>
          <w:szCs w:val="20"/>
        </w:rPr>
      </w:pPr>
      <w:r w:rsidRPr="00D476E3">
        <w:rPr>
          <w:szCs w:val="20"/>
        </w:rPr>
        <w:t>(c)</w:t>
      </w:r>
      <w:r w:rsidRPr="00D476E3">
        <w:rPr>
          <w:szCs w:val="20"/>
        </w:rPr>
        <w:tab/>
        <w:t>The DRUC process uses the Day-Ahead weather forecast for each hour of the Operating Day.  The HRUC process uses the weather forecast information for each hour of the balance of the RUC Study Period.</w:t>
      </w:r>
    </w:p>
    <w:p w14:paraId="46D0E8C5" w14:textId="77777777" w:rsidR="006161AD" w:rsidRPr="00D476E3" w:rsidRDefault="006161AD" w:rsidP="006161AD">
      <w:pPr>
        <w:spacing w:after="240"/>
        <w:ind w:left="720" w:hanging="720"/>
        <w:rPr>
          <w:szCs w:val="20"/>
        </w:rPr>
      </w:pPr>
      <w:r w:rsidRPr="00D476E3">
        <w:rPr>
          <w:szCs w:val="20"/>
        </w:rPr>
        <w:t>(13)</w:t>
      </w:r>
      <w:r w:rsidRPr="00D476E3">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77E9CEA" w14:textId="77777777" w:rsidR="006161AD" w:rsidRPr="00D476E3" w:rsidRDefault="006161AD" w:rsidP="006161AD">
      <w:pPr>
        <w:spacing w:after="240"/>
        <w:ind w:left="720" w:hanging="720"/>
        <w:rPr>
          <w:szCs w:val="20"/>
        </w:rPr>
      </w:pPr>
      <w:r w:rsidRPr="00D476E3">
        <w:rPr>
          <w:iCs/>
          <w:szCs w:val="20"/>
        </w:rPr>
        <w:t>(14)</w:t>
      </w:r>
      <w:r w:rsidRPr="00D476E3">
        <w:rPr>
          <w:iCs/>
          <w:szCs w:val="20"/>
        </w:rPr>
        <w:tab/>
      </w:r>
      <w:r w:rsidRPr="00D476E3">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w:t>
      </w:r>
      <w:r w:rsidRPr="00D476E3">
        <w:rPr>
          <w:szCs w:val="20"/>
        </w:rPr>
        <w:lastRenderedPageBreak/>
        <w:t>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2F56A48F" w14:textId="77777777" w:rsidR="006161AD" w:rsidRPr="00D476E3" w:rsidRDefault="006161AD" w:rsidP="006161AD">
      <w:pPr>
        <w:spacing w:after="240"/>
        <w:ind w:left="720" w:hanging="720"/>
        <w:rPr>
          <w:iCs/>
          <w:szCs w:val="20"/>
        </w:rPr>
      </w:pPr>
      <w:r w:rsidRPr="00D476E3">
        <w:rPr>
          <w:iCs/>
          <w:szCs w:val="20"/>
        </w:rPr>
        <w:t>(15)</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9F3DCD7" w14:textId="77777777" w:rsidR="006161AD" w:rsidRPr="00D476E3" w:rsidRDefault="006161AD" w:rsidP="006161AD">
      <w:pPr>
        <w:spacing w:after="240"/>
        <w:ind w:left="720" w:hanging="720"/>
        <w:rPr>
          <w:szCs w:val="20"/>
        </w:rPr>
      </w:pPr>
      <w:r w:rsidRPr="00D476E3">
        <w:rPr>
          <w:iCs/>
          <w:szCs w:val="20"/>
        </w:rPr>
        <w:t>(16)</w:t>
      </w:r>
      <w:r w:rsidRPr="00D476E3">
        <w:rPr>
          <w:iCs/>
          <w:szCs w:val="20"/>
        </w:rPr>
        <w:tab/>
      </w:r>
      <w:r w:rsidRPr="00D476E3">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B6BE43F" w14:textId="77777777" w:rsidR="006161AD" w:rsidRPr="00D476E3" w:rsidRDefault="006161AD" w:rsidP="006161AD">
      <w:pPr>
        <w:spacing w:after="240"/>
        <w:ind w:left="720" w:hanging="720"/>
        <w:rPr>
          <w:szCs w:val="20"/>
        </w:rPr>
      </w:pPr>
      <w:r w:rsidRPr="00D476E3">
        <w:rPr>
          <w:szCs w:val="20"/>
        </w:rPr>
        <w:t>(17)</w:t>
      </w:r>
      <w:r w:rsidRPr="00D476E3">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CellMar>
          <w:top w:w="144" w:type="dxa"/>
          <w:left w:w="115" w:type="dxa"/>
          <w:right w:w="115" w:type="dxa"/>
        </w:tblCellMar>
        <w:tblLook w:val="01E0" w:firstRow="1" w:lastRow="1" w:firstColumn="1" w:lastColumn="1" w:noHBand="0" w:noVBand="0"/>
      </w:tblPr>
      <w:tblGrid>
        <w:gridCol w:w="9445"/>
      </w:tblGrid>
      <w:tr w:rsidR="006161AD" w:rsidRPr="00D476E3" w14:paraId="01DCF723" w14:textId="77777777" w:rsidTr="006F573E">
        <w:trPr>
          <w:trHeight w:val="1205"/>
        </w:trPr>
        <w:tc>
          <w:tcPr>
            <w:tcW w:w="9350" w:type="dxa"/>
            <w:shd w:val="clear" w:color="auto" w:fill="D0CECE"/>
          </w:tcPr>
          <w:p w14:paraId="45200AF2" w14:textId="77777777" w:rsidR="006161AD" w:rsidRPr="00D476E3" w:rsidRDefault="006161AD" w:rsidP="006F573E">
            <w:pPr>
              <w:spacing w:after="240"/>
              <w:rPr>
                <w:b/>
                <w:i/>
                <w:iCs/>
                <w:szCs w:val="20"/>
              </w:rPr>
            </w:pPr>
            <w:r w:rsidRPr="00D476E3">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7950B962" w14:textId="77777777" w:rsidR="006161AD" w:rsidRPr="00D476E3" w:rsidRDefault="006161AD" w:rsidP="006F573E">
            <w:pPr>
              <w:keepNext/>
              <w:tabs>
                <w:tab w:val="left" w:pos="1080"/>
              </w:tabs>
              <w:spacing w:before="240" w:after="240"/>
              <w:ind w:left="1080" w:hanging="1080"/>
              <w:outlineLvl w:val="2"/>
              <w:rPr>
                <w:b/>
                <w:bCs/>
                <w:i/>
                <w:iCs/>
                <w:lang w:val="x-none" w:eastAsia="x-none"/>
              </w:rPr>
            </w:pPr>
            <w:bookmarkStart w:id="139" w:name="_Toc60038341"/>
            <w:bookmarkStart w:id="140" w:name="_Hlk159506824"/>
            <w:r w:rsidRPr="00D476E3">
              <w:rPr>
                <w:b/>
                <w:bCs/>
                <w:i/>
                <w:iCs/>
              </w:rPr>
              <w:t>5.5.2</w:t>
            </w:r>
            <w:r w:rsidRPr="00D476E3">
              <w:tab/>
            </w:r>
            <w:r w:rsidRPr="00D476E3">
              <w:rPr>
                <w:b/>
                <w:bCs/>
                <w:i/>
                <w:iCs/>
              </w:rPr>
              <w:t>Reliability Unit Commitment (RUC) Process</w:t>
            </w:r>
            <w:bookmarkEnd w:id="139"/>
          </w:p>
          <w:p w14:paraId="28E4CBC8" w14:textId="77777777" w:rsidR="006161AD" w:rsidRPr="00D476E3" w:rsidRDefault="006161AD" w:rsidP="006F573E">
            <w:pPr>
              <w:spacing w:after="240"/>
              <w:ind w:left="720" w:hanging="720"/>
              <w:rPr>
                <w:rFonts w:ascii="Courier New" w:hAnsi="Courier New" w:cs="Courier New"/>
                <w:sz w:val="20"/>
                <w:szCs w:val="20"/>
              </w:rPr>
            </w:pPr>
            <w:r w:rsidRPr="00D476E3">
              <w:rPr>
                <w:szCs w:val="20"/>
              </w:rPr>
              <w:t>(1)</w:t>
            </w:r>
            <w:r w:rsidRPr="00D476E3">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w:t>
            </w:r>
            <w:r w:rsidRPr="00D476E3">
              <w:rPr>
                <w:szCs w:val="20"/>
              </w:rPr>
              <w:lastRenderedPageBreak/>
              <w:t xml:space="preserve">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D476E3">
              <w:rPr>
                <w:rFonts w:ascii="Courier New" w:hAnsi="Courier New" w:cs="Courier New"/>
                <w:sz w:val="20"/>
                <w:szCs w:val="20"/>
              </w:rPr>
              <w:t xml:space="preserve"> </w:t>
            </w:r>
            <w:r w:rsidRPr="00D476E3">
              <w:rPr>
                <w:szCs w:val="20"/>
              </w:rPr>
              <w:t>ESR energy dispatch costs and Ancillary Service Offer costs are not included in the RUC objective function.</w:t>
            </w:r>
          </w:p>
          <w:p w14:paraId="6C6A6FC6" w14:textId="77777777" w:rsidR="006161AD" w:rsidRPr="00D476E3" w:rsidRDefault="006161AD" w:rsidP="006F573E">
            <w:pPr>
              <w:spacing w:after="240"/>
              <w:ind w:left="720" w:hanging="720"/>
              <w:rPr>
                <w:szCs w:val="20"/>
              </w:rPr>
            </w:pPr>
            <w:r w:rsidRPr="00D476E3">
              <w:rPr>
                <w:szCs w:val="20"/>
              </w:rPr>
              <w:t>(2)</w:t>
            </w:r>
            <w:r w:rsidRPr="00D476E3">
              <w:rPr>
                <w:szCs w:val="20"/>
              </w:rPr>
              <w:tab/>
              <w:t>ERCOT shall create an ASDC for each Ancillary Service for use in RUC.  ERCOT shall post the ASDCs to the ERCOT website as soon as practicable after any change to the ASDCs.</w:t>
            </w:r>
          </w:p>
          <w:p w14:paraId="4A4F0101" w14:textId="77777777" w:rsidR="006161AD" w:rsidRPr="00D476E3" w:rsidRDefault="006161AD" w:rsidP="006F573E">
            <w:pPr>
              <w:spacing w:after="240"/>
              <w:ind w:left="720" w:hanging="720"/>
              <w:rPr>
                <w:szCs w:val="20"/>
              </w:rPr>
            </w:pPr>
            <w:r w:rsidRPr="00D476E3">
              <w:rPr>
                <w:szCs w:val="20"/>
              </w:rPr>
              <w:t>(3)</w:t>
            </w:r>
            <w:r w:rsidRPr="00D476E3">
              <w:rPr>
                <w:szCs w:val="20"/>
              </w:rPr>
              <w:tab/>
              <w:t>ERCOT shall post the following Ancillary Service Deployment Factor data on the ERCOT website:</w:t>
            </w:r>
          </w:p>
          <w:p w14:paraId="53E669CA" w14:textId="77777777" w:rsidR="006161AD" w:rsidRPr="00D476E3" w:rsidRDefault="006161AD" w:rsidP="006F573E">
            <w:pPr>
              <w:spacing w:after="240"/>
              <w:ind w:left="1440" w:hanging="720"/>
              <w:rPr>
                <w:szCs w:val="20"/>
              </w:rPr>
            </w:pPr>
            <w:r w:rsidRPr="00D476E3">
              <w:rPr>
                <w:szCs w:val="20"/>
              </w:rPr>
              <w:t>(a)</w:t>
            </w:r>
            <w:r w:rsidRPr="00D476E3">
              <w:rPr>
                <w:szCs w:val="20"/>
              </w:rPr>
              <w:tab/>
              <w:t>Following each execution of RUC, ERCOT shall post the Ancillary Service Deployment Factors used by that RUC process for each hour in the RUC Study Period;</w:t>
            </w:r>
          </w:p>
          <w:p w14:paraId="49754FD6" w14:textId="77777777" w:rsidR="006161AD" w:rsidRPr="00D476E3" w:rsidRDefault="006161AD" w:rsidP="006F573E">
            <w:pPr>
              <w:spacing w:after="240"/>
              <w:ind w:left="1440" w:hanging="720"/>
              <w:rPr>
                <w:szCs w:val="20"/>
              </w:rPr>
            </w:pPr>
            <w:r w:rsidRPr="00D476E3">
              <w:rPr>
                <w:szCs w:val="20"/>
              </w:rPr>
              <w:t>(b)</w:t>
            </w:r>
            <w:r w:rsidRPr="00D476E3">
              <w:rPr>
                <w:szCs w:val="20"/>
              </w:rPr>
              <w:tab/>
              <w:t>No later than 0600 in the Day-Ahead for each Operating Day, ERCOT shall post the Ancillary Service Deployments Factors that are projected to be used in the RUC process for that Operating Day; and</w:t>
            </w:r>
          </w:p>
          <w:p w14:paraId="34849C56" w14:textId="77777777" w:rsidR="006161AD" w:rsidRPr="00D476E3" w:rsidRDefault="006161AD" w:rsidP="006F573E">
            <w:pPr>
              <w:spacing w:after="240"/>
              <w:ind w:left="1440" w:hanging="720"/>
              <w:rPr>
                <w:szCs w:val="20"/>
              </w:rPr>
            </w:pPr>
            <w:r w:rsidRPr="00D476E3">
              <w:rPr>
                <w:szCs w:val="20"/>
              </w:rPr>
              <w:t>(c)</w:t>
            </w:r>
            <w:r w:rsidRPr="00D476E3">
              <w:rPr>
                <w:szCs w:val="20"/>
              </w:rPr>
              <w:tab/>
              <w:t>Following each month, ERCOT shall post the average, minimum, and maximum Ancillary Service Deployment Factors used in the RUC process by type of Ancillary Service and hour of the day for the month.</w:t>
            </w:r>
          </w:p>
          <w:p w14:paraId="5E6E4FAE"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8F3A824"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On-Line qualified </w:t>
            </w:r>
            <w:ins w:id="141" w:author="ERCOT" w:date="2024-06-17T13:00:00Z">
              <w:r w:rsidRPr="00D476E3">
                <w:rPr>
                  <w:szCs w:val="20"/>
                </w:rPr>
                <w:t xml:space="preserve">Generation </w:t>
              </w:r>
            </w:ins>
            <w:r w:rsidRPr="00D476E3">
              <w:rPr>
                <w:szCs w:val="20"/>
              </w:rPr>
              <w:t>Resources</w:t>
            </w:r>
            <w:ins w:id="142" w:author="ERCOT" w:date="2024-06-17T13:00:00Z">
              <w:r w:rsidRPr="00D476E3">
                <w:rPr>
                  <w:szCs w:val="20"/>
                </w:rPr>
                <w:t xml:space="preserve"> and Energy Storage Resources (ESRs)</w:t>
              </w:r>
            </w:ins>
            <w:r w:rsidRPr="00D476E3">
              <w:rPr>
                <w:szCs w:val="20"/>
              </w:rPr>
              <w:t>, the RUC engine shall consider a COP Resource status of OFFQS for QSGRs that are qualified for ERCOT Contingency Reserve Service (ECRS), as being eligible to provide ECRS constrained by the Ancillary Service capability in the COP.</w:t>
            </w:r>
          </w:p>
          <w:p w14:paraId="4686566D"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In addition to On-Line qualified </w:t>
            </w:r>
            <w:ins w:id="143" w:author="ERCOT" w:date="2024-06-17T13:00:00Z">
              <w:r w:rsidRPr="00D476E3">
                <w:rPr>
                  <w:szCs w:val="20"/>
                </w:rPr>
                <w:t xml:space="preserve">Generation </w:t>
              </w:r>
            </w:ins>
            <w:r w:rsidRPr="00D476E3">
              <w:rPr>
                <w:szCs w:val="20"/>
              </w:rPr>
              <w:t>Resources</w:t>
            </w:r>
            <w:ins w:id="144" w:author="ERCOT" w:date="2024-06-17T13:01:00Z">
              <w:r w:rsidRPr="00D476E3">
                <w:rPr>
                  <w:szCs w:val="20"/>
                </w:rPr>
                <w:t xml:space="preserve"> and ESRs</w:t>
              </w:r>
            </w:ins>
            <w:r w:rsidRPr="00D476E3">
              <w:rPr>
                <w:szCs w:val="20"/>
              </w:rPr>
              <w:t xml:space="preserve">,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w:t>
            </w:r>
            <w:r w:rsidRPr="00D476E3">
              <w:rPr>
                <w:szCs w:val="20"/>
              </w:rPr>
              <w:lastRenderedPageBreak/>
              <w:t>for a Resource that is qualified for Non-Spin, as being eligible to provide Non-Spin constrained by the Ancillary Service capability in the COP.</w:t>
            </w:r>
          </w:p>
          <w:p w14:paraId="2AAE7C46" w14:textId="77777777" w:rsidR="006161AD" w:rsidRPr="00D476E3" w:rsidRDefault="006161AD" w:rsidP="006F573E">
            <w:pPr>
              <w:spacing w:after="240"/>
              <w:ind w:left="720" w:hanging="720"/>
              <w:rPr>
                <w:ins w:id="145" w:author="ERCOT" w:date="2024-06-17T12:57:00Z"/>
              </w:rPr>
            </w:pPr>
            <w:r w:rsidRPr="00D476E3">
              <w:t>(7)</w:t>
            </w:r>
            <w:r w:rsidRPr="00D476E3">
              <w:tab/>
            </w:r>
            <w:ins w:id="146" w:author="ERCOT" w:date="2024-06-17T13:01:00Z">
              <w:r w:rsidRPr="00D476E3">
                <w:t>In addition to On-Line qualified Generation Resources and ESRs, th</w:t>
              </w:r>
            </w:ins>
            <w:ins w:id="147" w:author="ERCOT" w:date="2024-06-17T13:02:00Z">
              <w:r w:rsidRPr="00D476E3">
                <w:t xml:space="preserve">e RUC engine shall consider a COP Resource Status of ONL for Load </w:t>
              </w:r>
            </w:ins>
            <w:ins w:id="148" w:author="ERCOT" w:date="2024-06-17T13:03:00Z">
              <w:r w:rsidRPr="00D476E3">
                <w:t xml:space="preserve">Resources that are </w:t>
              </w:r>
            </w:ins>
            <w:ins w:id="149" w:author="ERCOT" w:date="2024-06-17T13:04:00Z">
              <w:r w:rsidRPr="00D476E3">
                <w:t>qualified for Ancillary Services, as being eligible to provide Ancillary Services constrained by the Ancillary Service Capability in the COP</w:t>
              </w:r>
            </w:ins>
            <w:ins w:id="150" w:author="ERCOT" w:date="2024-06-17T13:05:00Z">
              <w:r w:rsidRPr="00D476E3">
                <w:t xml:space="preserve">.  </w:t>
              </w:r>
            </w:ins>
            <w:ins w:id="151" w:author="ERCOT" w:date="2024-06-17T13:06:00Z">
              <w:r w:rsidRPr="00D476E3">
                <w:t>The RUC engine will not consider any Load Resource</w:t>
              </w:r>
            </w:ins>
            <w:ins w:id="152" w:author="ERCOT" w:date="2024-06-17T13:07:00Z">
              <w:r w:rsidRPr="00D476E3">
                <w:t>s</w:t>
              </w:r>
            </w:ins>
            <w:ins w:id="153" w:author="ERCOT" w:date="2024-06-17T13:06:00Z">
              <w:r w:rsidRPr="00D476E3">
                <w:t xml:space="preserve"> </w:t>
              </w:r>
            </w:ins>
            <w:ins w:id="154" w:author="ERCOT" w:date="2024-06-17T13:07:00Z">
              <w:r w:rsidRPr="00D476E3">
                <w:t>for dispatch of energy.</w:t>
              </w:r>
            </w:ins>
          </w:p>
          <w:p w14:paraId="02E259C2" w14:textId="77777777" w:rsidR="006161AD" w:rsidRPr="00D476E3" w:rsidRDefault="006161AD" w:rsidP="006F573E">
            <w:pPr>
              <w:spacing w:after="240"/>
              <w:ind w:left="720" w:hanging="720"/>
              <w:rPr>
                <w:szCs w:val="20"/>
              </w:rPr>
            </w:pPr>
            <w:ins w:id="155" w:author="ERCOT" w:date="2024-06-17T12:57:00Z">
              <w:r w:rsidRPr="00D476E3">
                <w:rPr>
                  <w:szCs w:val="20"/>
                </w:rPr>
                <w:t xml:space="preserve">(8)       </w:t>
              </w:r>
            </w:ins>
            <w:r w:rsidRPr="00D476E3">
              <w:rPr>
                <w:szCs w:val="20"/>
              </w:rPr>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09A102A" w14:textId="77777777" w:rsidR="006161AD" w:rsidRPr="00D476E3" w:rsidRDefault="006161AD" w:rsidP="006F573E">
            <w:pPr>
              <w:spacing w:after="240"/>
              <w:ind w:left="720" w:hanging="720"/>
              <w:rPr>
                <w:iCs/>
                <w:szCs w:val="20"/>
              </w:rPr>
            </w:pPr>
            <w:r w:rsidRPr="00D476E3">
              <w:rPr>
                <w:iCs/>
                <w:szCs w:val="20"/>
              </w:rPr>
              <w:t>(</w:t>
            </w:r>
            <w:ins w:id="156" w:author="ERCOT" w:date="2024-06-17T13:08:00Z">
              <w:r w:rsidRPr="00D476E3">
                <w:rPr>
                  <w:iCs/>
                  <w:szCs w:val="20"/>
                </w:rPr>
                <w:t>9</w:t>
              </w:r>
            </w:ins>
            <w:del w:id="157" w:author="ERCOT" w:date="2024-06-17T13:08:00Z">
              <w:r w:rsidRPr="00D476E3" w:rsidDel="00633ADE">
                <w:rPr>
                  <w:iCs/>
                  <w:szCs w:val="20"/>
                </w:rPr>
                <w:delText>8</w:delText>
              </w:r>
            </w:del>
            <w:r w:rsidRPr="00D476E3">
              <w:rPr>
                <w:iCs/>
                <w:szCs w:val="20"/>
              </w:rPr>
              <w:t>)</w:t>
            </w:r>
            <w:r w:rsidRPr="00D476E3">
              <w:rPr>
                <w:iCs/>
                <w:szCs w:val="20"/>
              </w:rPr>
              <w:tab/>
              <w:t xml:space="preserve">ERCOT shall review the RUC-recommended Resource commitments </w:t>
            </w:r>
            <w:r w:rsidRPr="00D476E3">
              <w:rPr>
                <w:szCs w:val="20"/>
              </w:rPr>
              <w:t>and the list of Off-Line Available Resources having a start-up time of one hour or less</w:t>
            </w:r>
            <w:r w:rsidRPr="00D476E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D476E3">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D476E3">
              <w:rPr>
                <w:iCs/>
                <w:szCs w:val="20"/>
              </w:rPr>
              <w:t xml:space="preserve">  </w:t>
            </w:r>
          </w:p>
          <w:p w14:paraId="716AE6EF" w14:textId="77777777" w:rsidR="006161AD" w:rsidRPr="00D476E3" w:rsidRDefault="006161AD" w:rsidP="006F573E">
            <w:pPr>
              <w:spacing w:after="240"/>
              <w:ind w:left="720" w:hanging="720"/>
              <w:rPr>
                <w:szCs w:val="20"/>
              </w:rPr>
            </w:pPr>
            <w:r w:rsidRPr="00D476E3">
              <w:rPr>
                <w:iCs/>
                <w:szCs w:val="20"/>
              </w:rPr>
              <w:t>(</w:t>
            </w:r>
            <w:ins w:id="158" w:author="ERCOT" w:date="2024-06-17T13:08:00Z">
              <w:r w:rsidRPr="00D476E3">
                <w:rPr>
                  <w:iCs/>
                  <w:szCs w:val="20"/>
                </w:rPr>
                <w:t>10</w:t>
              </w:r>
            </w:ins>
            <w:del w:id="159" w:author="ERCOT" w:date="2024-06-17T13:08:00Z">
              <w:r w:rsidRPr="00D476E3" w:rsidDel="00633ADE">
                <w:rPr>
                  <w:iCs/>
                  <w:szCs w:val="20"/>
                </w:rPr>
                <w:delText>9</w:delText>
              </w:r>
            </w:del>
            <w:r w:rsidRPr="00D476E3">
              <w:rPr>
                <w:iCs/>
                <w:szCs w:val="20"/>
              </w:rPr>
              <w:t>)</w:t>
            </w:r>
            <w:r w:rsidRPr="00D476E3">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D2A6133" w14:textId="77777777" w:rsidR="006161AD" w:rsidRPr="00D476E3" w:rsidRDefault="006161AD" w:rsidP="006F573E">
            <w:pPr>
              <w:spacing w:after="240"/>
              <w:ind w:left="720" w:hanging="720"/>
              <w:rPr>
                <w:szCs w:val="20"/>
              </w:rPr>
            </w:pPr>
            <w:r w:rsidRPr="00D476E3">
              <w:rPr>
                <w:szCs w:val="20"/>
              </w:rPr>
              <w:t>(1</w:t>
            </w:r>
            <w:ins w:id="160" w:author="ERCOT" w:date="2024-06-17T13:08:00Z">
              <w:r w:rsidRPr="00D476E3">
                <w:rPr>
                  <w:szCs w:val="20"/>
                </w:rPr>
                <w:t>1</w:t>
              </w:r>
            </w:ins>
            <w:del w:id="161" w:author="ERCOT" w:date="2024-06-17T13:08:00Z">
              <w:r w:rsidRPr="00D476E3" w:rsidDel="00633ADE">
                <w:rPr>
                  <w:szCs w:val="20"/>
                </w:rPr>
                <w:delText>0</w:delText>
              </w:r>
            </w:del>
            <w:r w:rsidRPr="00D476E3">
              <w:rPr>
                <w:szCs w:val="20"/>
              </w:rPr>
              <w:t>)</w:t>
            </w:r>
            <w:r w:rsidRPr="00D476E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D476E3">
              <w:rPr>
                <w:iCs/>
                <w:szCs w:val="20"/>
              </w:rPr>
              <w:t xml:space="preserve"> that have not been removed from special consideration under paragraph (16) below pursuant to paragraph (4) of Section 8.1.2, Current Operating Plan (COP) Performance </w:t>
            </w:r>
            <w:r w:rsidRPr="00D476E3">
              <w:rPr>
                <w:iCs/>
                <w:szCs w:val="20"/>
              </w:rPr>
              <w:lastRenderedPageBreak/>
              <w:t>Requirements</w:t>
            </w:r>
            <w:r w:rsidRPr="00D476E3">
              <w:rPr>
                <w:szCs w:val="20"/>
              </w:rPr>
              <w:t xml:space="preserve">, the Startup Offers and Minimum-Energy Offer from a Resource’s Three-Part Supply Offer shall not be used in the RUC process. </w:t>
            </w:r>
          </w:p>
          <w:p w14:paraId="4DDFBD77" w14:textId="77777777" w:rsidR="006161AD" w:rsidRPr="00D476E3" w:rsidRDefault="006161AD" w:rsidP="006F573E">
            <w:pPr>
              <w:spacing w:after="240"/>
              <w:ind w:left="720" w:hanging="720"/>
              <w:rPr>
                <w:szCs w:val="20"/>
              </w:rPr>
            </w:pPr>
            <w:r w:rsidRPr="00D476E3">
              <w:rPr>
                <w:szCs w:val="20"/>
              </w:rPr>
              <w:t>(1</w:t>
            </w:r>
            <w:ins w:id="162" w:author="ERCOT" w:date="2024-06-17T13:08:00Z">
              <w:r w:rsidRPr="00D476E3">
                <w:rPr>
                  <w:szCs w:val="20"/>
                </w:rPr>
                <w:t>2</w:t>
              </w:r>
            </w:ins>
            <w:del w:id="163" w:author="ERCOT" w:date="2024-06-17T13:08:00Z">
              <w:r w:rsidRPr="00D476E3" w:rsidDel="00633ADE">
                <w:rPr>
                  <w:szCs w:val="20"/>
                </w:rPr>
                <w:delText>1</w:delText>
              </w:r>
            </w:del>
            <w:r w:rsidRPr="00D476E3">
              <w:rPr>
                <w:szCs w:val="20"/>
              </w:rPr>
              <w:t>)</w:t>
            </w:r>
            <w:r w:rsidRPr="00D476E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D476E3">
              <w:rPr>
                <w:iCs/>
                <w:szCs w:val="20"/>
              </w:rPr>
              <w:t xml:space="preserve"> that have not been removed from special consideration under paragraph (14) below pursuant to paragraph (4) of Section 8.1.2</w:t>
            </w:r>
            <w:r w:rsidRPr="00D476E3">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B745334" w14:textId="77777777" w:rsidR="006161AD" w:rsidRPr="00D476E3" w:rsidRDefault="006161AD" w:rsidP="006F573E">
            <w:pPr>
              <w:spacing w:after="240"/>
              <w:ind w:left="720" w:hanging="720"/>
              <w:rPr>
                <w:iCs/>
                <w:szCs w:val="20"/>
              </w:rPr>
            </w:pPr>
            <w:r w:rsidRPr="00D476E3">
              <w:rPr>
                <w:iCs/>
                <w:szCs w:val="20"/>
              </w:rPr>
              <w:t>(1</w:t>
            </w:r>
            <w:ins w:id="164" w:author="ERCOT" w:date="2024-06-17T13:08:00Z">
              <w:r w:rsidRPr="00D476E3">
                <w:rPr>
                  <w:iCs/>
                  <w:szCs w:val="20"/>
                </w:rPr>
                <w:t>3</w:t>
              </w:r>
            </w:ins>
            <w:del w:id="165" w:author="ERCOT" w:date="2024-06-17T13:08:00Z">
              <w:r w:rsidRPr="00D476E3" w:rsidDel="00633ADE">
                <w:rPr>
                  <w:iCs/>
                  <w:szCs w:val="20"/>
                </w:rPr>
                <w:delText>2</w:delText>
              </w:r>
            </w:del>
            <w:r w:rsidRPr="00D476E3">
              <w:rPr>
                <w:iCs/>
                <w:szCs w:val="20"/>
              </w:rPr>
              <w:t>)</w:t>
            </w:r>
            <w:r w:rsidRPr="00D476E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8A8A49E" w14:textId="77777777" w:rsidR="006161AD" w:rsidRPr="00D476E3" w:rsidRDefault="006161AD" w:rsidP="006F573E">
            <w:pPr>
              <w:spacing w:after="240"/>
              <w:ind w:left="1440" w:hanging="720"/>
              <w:rPr>
                <w:iCs/>
                <w:szCs w:val="20"/>
              </w:rPr>
            </w:pPr>
            <w:r w:rsidRPr="00D476E3">
              <w:rPr>
                <w:szCs w:val="20"/>
              </w:rPr>
              <w:t xml:space="preserve">(a) </w:t>
            </w:r>
            <w:r w:rsidRPr="00D476E3">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D476E3">
              <w:rPr>
                <w:iCs/>
                <w:szCs w:val="20"/>
              </w:rPr>
              <w:t xml:space="preserve"> </w:t>
            </w:r>
          </w:p>
          <w:p w14:paraId="58C01A1D" w14:textId="77777777" w:rsidR="006161AD" w:rsidRPr="00D476E3" w:rsidRDefault="006161AD" w:rsidP="006F573E">
            <w:pPr>
              <w:spacing w:after="240"/>
              <w:ind w:left="1440" w:hanging="720"/>
              <w:rPr>
                <w:szCs w:val="20"/>
              </w:rPr>
            </w:pPr>
            <w:r w:rsidRPr="00D476E3">
              <w:rPr>
                <w:szCs w:val="20"/>
              </w:rPr>
              <w:t xml:space="preserve">(b) </w:t>
            </w:r>
            <w:r w:rsidRPr="00D476E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CB6A6C5" w14:textId="77777777" w:rsidR="006161AD" w:rsidRPr="00D476E3" w:rsidRDefault="006161AD" w:rsidP="006F573E">
            <w:pPr>
              <w:spacing w:after="240"/>
              <w:ind w:left="720" w:hanging="720"/>
              <w:rPr>
                <w:szCs w:val="20"/>
              </w:rPr>
            </w:pPr>
            <w:r w:rsidRPr="00D476E3">
              <w:rPr>
                <w:szCs w:val="20"/>
              </w:rPr>
              <w:t>(1</w:t>
            </w:r>
            <w:ins w:id="166" w:author="ERCOT" w:date="2024-06-17T13:08:00Z">
              <w:r w:rsidRPr="00D476E3">
                <w:rPr>
                  <w:szCs w:val="20"/>
                </w:rPr>
                <w:t>4</w:t>
              </w:r>
            </w:ins>
            <w:del w:id="167" w:author="ERCOT" w:date="2024-06-17T13:08:00Z">
              <w:r w:rsidRPr="00D476E3" w:rsidDel="00633ADE">
                <w:rPr>
                  <w:szCs w:val="20"/>
                </w:rPr>
                <w:delText>3</w:delText>
              </w:r>
            </w:del>
            <w:r w:rsidRPr="00D476E3">
              <w:rPr>
                <w:szCs w:val="20"/>
              </w:rPr>
              <w:t>)</w:t>
            </w:r>
            <w:r w:rsidRPr="00D476E3">
              <w:rPr>
                <w:iCs/>
                <w:szCs w:val="20"/>
              </w:rPr>
              <w:tab/>
              <w:t xml:space="preserve">A QSE shall be excused from complying with any portion of a RUC Dispatch Instruction that it could not meet due to a physical limitation that was reflected, at the time of the </w:t>
            </w:r>
            <w:r w:rsidRPr="00D476E3">
              <w:rPr>
                <w:szCs w:val="20"/>
              </w:rPr>
              <w:t>RUC Dispatch I</w:t>
            </w:r>
            <w:r w:rsidRPr="00D476E3">
              <w:rPr>
                <w:iCs/>
                <w:szCs w:val="20"/>
              </w:rPr>
              <w:t>nstruction, in the Resource’s COP, startup time, minimum On-Line time, or minimum Off-Line time.</w:t>
            </w:r>
          </w:p>
          <w:p w14:paraId="6628C468" w14:textId="77777777" w:rsidR="006161AD" w:rsidRPr="00D476E3" w:rsidDel="00B23B98" w:rsidRDefault="006161AD" w:rsidP="006F573E">
            <w:pPr>
              <w:spacing w:after="240"/>
              <w:ind w:left="720" w:hanging="720"/>
              <w:rPr>
                <w:szCs w:val="20"/>
              </w:rPr>
            </w:pPr>
            <w:r w:rsidRPr="00D476E3">
              <w:rPr>
                <w:szCs w:val="20"/>
              </w:rPr>
              <w:t>(1</w:t>
            </w:r>
            <w:ins w:id="168" w:author="ERCOT" w:date="2024-06-17T13:08:00Z">
              <w:r w:rsidRPr="00D476E3">
                <w:rPr>
                  <w:szCs w:val="20"/>
                </w:rPr>
                <w:t>5</w:t>
              </w:r>
            </w:ins>
            <w:del w:id="169" w:author="ERCOT" w:date="2024-06-17T13:08:00Z">
              <w:r w:rsidRPr="00D476E3" w:rsidDel="00633ADE">
                <w:rPr>
                  <w:szCs w:val="20"/>
                </w:rPr>
                <w:delText>4</w:delText>
              </w:r>
            </w:del>
            <w:r w:rsidRPr="00D476E3" w:rsidDel="00B23B98">
              <w:rPr>
                <w:szCs w:val="20"/>
              </w:rPr>
              <w:t>)</w:t>
            </w:r>
            <w:r w:rsidRPr="00D476E3" w:rsidDel="00B23B98">
              <w:rPr>
                <w:szCs w:val="20"/>
              </w:rPr>
              <w:tab/>
              <w:t xml:space="preserve">To determine the projected energy output level of each Resource and to project potential congestion patterns for each hour of the RUC, ERCOT shall calculate proxy </w:t>
            </w:r>
            <w:r w:rsidRPr="00D476E3" w:rsidDel="00B23B98">
              <w:rPr>
                <w:szCs w:val="20"/>
              </w:rPr>
              <w:lastRenderedPageBreak/>
              <w:t>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D476E3">
              <w:rPr>
                <w:szCs w:val="20"/>
              </w:rPr>
              <w:t xml:space="preserve">  For ESRs, energy dispatch costs are not considered in determining projected energy output levels.</w:t>
            </w:r>
          </w:p>
          <w:p w14:paraId="4503B8C0" w14:textId="77777777" w:rsidR="006161AD" w:rsidRPr="00D476E3" w:rsidRDefault="006161AD" w:rsidP="006F573E">
            <w:pPr>
              <w:spacing w:after="240"/>
              <w:ind w:left="720" w:hanging="720"/>
              <w:rPr>
                <w:szCs w:val="20"/>
              </w:rPr>
            </w:pPr>
            <w:r w:rsidRPr="00D476E3">
              <w:rPr>
                <w:szCs w:val="20"/>
              </w:rPr>
              <w:t>(1</w:t>
            </w:r>
            <w:ins w:id="170" w:author="ERCOT" w:date="2024-06-17T13:08:00Z">
              <w:r w:rsidRPr="00D476E3">
                <w:rPr>
                  <w:szCs w:val="20"/>
                </w:rPr>
                <w:t>6</w:t>
              </w:r>
            </w:ins>
            <w:del w:id="171" w:author="ERCOT" w:date="2024-06-17T13:08:00Z">
              <w:r w:rsidRPr="00D476E3" w:rsidDel="00633ADE">
                <w:rPr>
                  <w:szCs w:val="20"/>
                </w:rPr>
                <w:delText>5</w:delText>
              </w:r>
            </w:del>
            <w:r w:rsidRPr="00D476E3">
              <w:rPr>
                <w:szCs w:val="20"/>
              </w:rPr>
              <w:t>)</w:t>
            </w:r>
            <w:r w:rsidRPr="00D476E3">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3AD377F7" w14:textId="77777777" w:rsidR="006161AD" w:rsidRPr="00D476E3" w:rsidRDefault="006161AD" w:rsidP="006F573E">
            <w:pPr>
              <w:spacing w:after="240"/>
              <w:ind w:left="720" w:hanging="720"/>
              <w:rPr>
                <w:szCs w:val="20"/>
              </w:rPr>
            </w:pPr>
            <w:r w:rsidRPr="00D476E3">
              <w:rPr>
                <w:szCs w:val="20"/>
              </w:rPr>
              <w:t>(1</w:t>
            </w:r>
            <w:ins w:id="172" w:author="ERCOT" w:date="2024-06-17T13:08:00Z">
              <w:r w:rsidRPr="00D476E3">
                <w:rPr>
                  <w:szCs w:val="20"/>
                </w:rPr>
                <w:t>7</w:t>
              </w:r>
            </w:ins>
            <w:del w:id="173" w:author="ERCOT" w:date="2024-06-17T13:08:00Z">
              <w:r w:rsidRPr="00D476E3" w:rsidDel="00633ADE">
                <w:rPr>
                  <w:szCs w:val="20"/>
                </w:rPr>
                <w:delText>6</w:delText>
              </w:r>
            </w:del>
            <w:r w:rsidRPr="00D476E3">
              <w:rPr>
                <w:szCs w:val="20"/>
              </w:rPr>
              <w:t>)</w:t>
            </w:r>
            <w:r w:rsidRPr="00D476E3">
              <w:rPr>
                <w:szCs w:val="20"/>
              </w:rPr>
              <w:tab/>
            </w:r>
            <w:r w:rsidRPr="00D476E3">
              <w:rPr>
                <w:iCs/>
                <w:szCs w:val="20"/>
              </w:rPr>
              <w:t xml:space="preserve">For all available Off-Line Resources having a cold start time of one hour or less and not removed from special consideration pursuant to paragraph (4) of Section 8.1.2, </w:t>
            </w:r>
            <w:r w:rsidRPr="00D476E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DAE0CE1" w14:textId="77777777" w:rsidR="006161AD" w:rsidRPr="00D476E3" w:rsidRDefault="006161AD" w:rsidP="006F573E">
            <w:pPr>
              <w:ind w:left="720"/>
              <w:rPr>
                <w:szCs w:val="20"/>
              </w:rPr>
            </w:pPr>
            <w:r w:rsidRPr="00D476E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6161AD" w:rsidRPr="00D476E3" w14:paraId="2898BE34" w14:textId="77777777" w:rsidTr="006F573E">
              <w:trPr>
                <w:trHeight w:val="386"/>
              </w:trPr>
              <w:tc>
                <w:tcPr>
                  <w:tcW w:w="2439" w:type="dxa"/>
                </w:tcPr>
                <w:p w14:paraId="7930FEE2" w14:textId="77777777" w:rsidR="006161AD" w:rsidRPr="00D476E3" w:rsidRDefault="006161AD" w:rsidP="006F573E">
                  <w:pPr>
                    <w:rPr>
                      <w:b/>
                      <w:sz w:val="20"/>
                      <w:szCs w:val="20"/>
                    </w:rPr>
                  </w:pPr>
                  <w:r w:rsidRPr="00D476E3">
                    <w:rPr>
                      <w:b/>
                      <w:sz w:val="20"/>
                      <w:szCs w:val="20"/>
                    </w:rPr>
                    <w:t>Parameter</w:t>
                  </w:r>
                </w:p>
              </w:tc>
              <w:tc>
                <w:tcPr>
                  <w:tcW w:w="1805" w:type="dxa"/>
                  <w:shd w:val="clear" w:color="auto" w:fill="auto"/>
                </w:tcPr>
                <w:p w14:paraId="67AF1A90" w14:textId="77777777" w:rsidR="006161AD" w:rsidRPr="00D476E3" w:rsidRDefault="006161AD" w:rsidP="006F573E">
                  <w:pPr>
                    <w:rPr>
                      <w:b/>
                      <w:sz w:val="20"/>
                      <w:szCs w:val="20"/>
                    </w:rPr>
                  </w:pPr>
                  <w:r w:rsidRPr="00D476E3">
                    <w:rPr>
                      <w:b/>
                      <w:sz w:val="20"/>
                      <w:szCs w:val="20"/>
                    </w:rPr>
                    <w:t>Unit</w:t>
                  </w:r>
                </w:p>
              </w:tc>
              <w:tc>
                <w:tcPr>
                  <w:tcW w:w="4578" w:type="dxa"/>
                  <w:shd w:val="clear" w:color="auto" w:fill="auto"/>
                </w:tcPr>
                <w:p w14:paraId="439AE6E5" w14:textId="77777777" w:rsidR="006161AD" w:rsidRPr="00D476E3" w:rsidRDefault="006161AD" w:rsidP="006F573E">
                  <w:pPr>
                    <w:rPr>
                      <w:b/>
                      <w:sz w:val="20"/>
                      <w:szCs w:val="20"/>
                    </w:rPr>
                  </w:pPr>
                  <w:r w:rsidRPr="00D476E3">
                    <w:rPr>
                      <w:b/>
                      <w:sz w:val="20"/>
                      <w:szCs w:val="20"/>
                    </w:rPr>
                    <w:t>Current Value*</w:t>
                  </w:r>
                </w:p>
              </w:tc>
            </w:tr>
            <w:tr w:rsidR="006161AD" w:rsidRPr="00D476E3" w14:paraId="65CFA2B0" w14:textId="77777777" w:rsidTr="006F573E">
              <w:trPr>
                <w:trHeight w:val="359"/>
              </w:trPr>
              <w:tc>
                <w:tcPr>
                  <w:tcW w:w="2439" w:type="dxa"/>
                </w:tcPr>
                <w:p w14:paraId="06C590A9" w14:textId="77777777" w:rsidR="006161AD" w:rsidRPr="00D476E3" w:rsidRDefault="006161AD" w:rsidP="006F573E">
                  <w:pPr>
                    <w:spacing w:after="240"/>
                    <w:rPr>
                      <w:sz w:val="20"/>
                      <w:szCs w:val="20"/>
                    </w:rPr>
                  </w:pPr>
                  <w:r w:rsidRPr="00D476E3">
                    <w:rPr>
                      <w:sz w:val="20"/>
                      <w:szCs w:val="20"/>
                    </w:rPr>
                    <w:t>1HRLESSCOSTSCALING</w:t>
                  </w:r>
                </w:p>
              </w:tc>
              <w:tc>
                <w:tcPr>
                  <w:tcW w:w="1805" w:type="dxa"/>
                  <w:shd w:val="clear" w:color="auto" w:fill="auto"/>
                </w:tcPr>
                <w:p w14:paraId="644B469C" w14:textId="77777777" w:rsidR="006161AD" w:rsidRPr="00D476E3" w:rsidRDefault="006161AD" w:rsidP="006F573E">
                  <w:pPr>
                    <w:spacing w:after="240"/>
                    <w:rPr>
                      <w:sz w:val="20"/>
                      <w:szCs w:val="20"/>
                    </w:rPr>
                  </w:pPr>
                  <w:r w:rsidRPr="00D476E3">
                    <w:rPr>
                      <w:sz w:val="20"/>
                      <w:szCs w:val="20"/>
                    </w:rPr>
                    <w:t>Percentage</w:t>
                  </w:r>
                </w:p>
              </w:tc>
              <w:tc>
                <w:tcPr>
                  <w:tcW w:w="4578" w:type="dxa"/>
                  <w:shd w:val="clear" w:color="auto" w:fill="auto"/>
                </w:tcPr>
                <w:p w14:paraId="36E0B6C0" w14:textId="77777777" w:rsidR="006161AD" w:rsidRPr="00D476E3" w:rsidRDefault="006161AD" w:rsidP="006F573E">
                  <w:pPr>
                    <w:spacing w:after="240"/>
                    <w:rPr>
                      <w:sz w:val="20"/>
                      <w:szCs w:val="20"/>
                    </w:rPr>
                  </w:pPr>
                  <w:r w:rsidRPr="00D476E3">
                    <w:rPr>
                      <w:sz w:val="20"/>
                      <w:szCs w:val="20"/>
                    </w:rPr>
                    <w:t>Maximum value of 100%</w:t>
                  </w:r>
                </w:p>
              </w:tc>
            </w:tr>
            <w:tr w:rsidR="006161AD" w:rsidRPr="00D476E3" w14:paraId="66D364AF" w14:textId="77777777" w:rsidTr="006F573E">
              <w:trPr>
                <w:trHeight w:val="1178"/>
              </w:trPr>
              <w:tc>
                <w:tcPr>
                  <w:tcW w:w="8822" w:type="dxa"/>
                  <w:gridSpan w:val="3"/>
                </w:tcPr>
                <w:p w14:paraId="69A129F4" w14:textId="77777777" w:rsidR="006161AD" w:rsidRPr="00D476E3" w:rsidRDefault="006161AD" w:rsidP="006F573E">
                  <w:pPr>
                    <w:rPr>
                      <w:sz w:val="20"/>
                      <w:szCs w:val="20"/>
                    </w:rPr>
                  </w:pPr>
                  <w:r w:rsidRPr="00D476E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6CA6EC1" w14:textId="77777777" w:rsidR="006161AD" w:rsidRPr="00D476E3" w:rsidRDefault="006161AD" w:rsidP="006F573E">
            <w:pPr>
              <w:spacing w:before="240" w:after="240"/>
              <w:ind w:left="720" w:hanging="720"/>
              <w:rPr>
                <w:szCs w:val="20"/>
              </w:rPr>
            </w:pPr>
            <w:r w:rsidRPr="00D476E3">
              <w:rPr>
                <w:szCs w:val="20"/>
              </w:rPr>
              <w:t>(1</w:t>
            </w:r>
            <w:ins w:id="174" w:author="ERCOT" w:date="2024-06-17T13:08:00Z">
              <w:r w:rsidRPr="00D476E3">
                <w:rPr>
                  <w:szCs w:val="20"/>
                </w:rPr>
                <w:t>8</w:t>
              </w:r>
            </w:ins>
            <w:del w:id="175" w:author="ERCOT" w:date="2024-06-17T13:08:00Z">
              <w:r w:rsidRPr="00D476E3" w:rsidDel="00633ADE">
                <w:rPr>
                  <w:szCs w:val="20"/>
                </w:rPr>
                <w:delText>7</w:delText>
              </w:r>
            </w:del>
            <w:r w:rsidRPr="00D476E3">
              <w:rPr>
                <w:szCs w:val="20"/>
              </w:rPr>
              <w:t>)</w:t>
            </w:r>
            <w:r w:rsidRPr="00D476E3">
              <w:rPr>
                <w:szCs w:val="20"/>
              </w:rPr>
              <w:tab/>
              <w:t xml:space="preserve">Factors included in the RUC process are: </w:t>
            </w:r>
          </w:p>
          <w:p w14:paraId="2F07D282" w14:textId="77777777" w:rsidR="006161AD" w:rsidRPr="00D476E3" w:rsidRDefault="006161AD" w:rsidP="006F573E">
            <w:pPr>
              <w:spacing w:after="240"/>
              <w:ind w:left="1440" w:hanging="720"/>
              <w:rPr>
                <w:szCs w:val="20"/>
              </w:rPr>
            </w:pPr>
            <w:r w:rsidRPr="00D476E3">
              <w:rPr>
                <w:szCs w:val="20"/>
              </w:rPr>
              <w:t>(a)</w:t>
            </w:r>
            <w:r w:rsidRPr="00D476E3">
              <w:rPr>
                <w:szCs w:val="20"/>
              </w:rPr>
              <w:tab/>
              <w:t>ERCOT System-wide hourly Load forecast allocated appropriately over Load buses;</w:t>
            </w:r>
          </w:p>
          <w:p w14:paraId="5A238A62" w14:textId="77777777" w:rsidR="006161AD" w:rsidRPr="00D476E3" w:rsidRDefault="006161AD" w:rsidP="006F573E">
            <w:pPr>
              <w:spacing w:after="240"/>
              <w:ind w:left="1440" w:hanging="720"/>
              <w:rPr>
                <w:szCs w:val="20"/>
              </w:rPr>
            </w:pPr>
            <w:r w:rsidRPr="00D476E3">
              <w:rPr>
                <w:szCs w:val="20"/>
              </w:rPr>
              <w:t>(b)</w:t>
            </w:r>
            <w:r w:rsidRPr="00D476E3">
              <w:rPr>
                <w:szCs w:val="20"/>
              </w:rPr>
              <w:tab/>
              <w:t>ERCOT’s Ancillary Service Plans in the form of ASDCs;</w:t>
            </w:r>
          </w:p>
          <w:p w14:paraId="2080C48B" w14:textId="77777777" w:rsidR="006161AD" w:rsidRPr="00D476E3" w:rsidRDefault="006161AD" w:rsidP="006F573E">
            <w:pPr>
              <w:spacing w:after="240"/>
              <w:ind w:left="1440" w:hanging="720"/>
              <w:rPr>
                <w:szCs w:val="20"/>
              </w:rPr>
            </w:pPr>
            <w:r w:rsidRPr="00D476E3">
              <w:rPr>
                <w:szCs w:val="20"/>
              </w:rPr>
              <w:lastRenderedPageBreak/>
              <w:t>(c)</w:t>
            </w:r>
            <w:r w:rsidRPr="00D476E3">
              <w:rPr>
                <w:szCs w:val="20"/>
              </w:rPr>
              <w:tab/>
              <w:t>Transmission constraints – Transfer limits on energy flows through the electricity network;</w:t>
            </w:r>
          </w:p>
          <w:p w14:paraId="0700D467" w14:textId="77777777" w:rsidR="006161AD" w:rsidRPr="00D476E3" w:rsidRDefault="006161AD" w:rsidP="006F573E">
            <w:pPr>
              <w:spacing w:after="240"/>
              <w:ind w:left="2160" w:hanging="720"/>
              <w:rPr>
                <w:szCs w:val="20"/>
              </w:rPr>
            </w:pPr>
            <w:r w:rsidRPr="00D476E3">
              <w:rPr>
                <w:szCs w:val="20"/>
              </w:rPr>
              <w:t>(i)</w:t>
            </w:r>
            <w:r w:rsidRPr="00D476E3">
              <w:rPr>
                <w:szCs w:val="20"/>
              </w:rPr>
              <w:tab/>
              <w:t>Thermal constraints – protect transmission facilities against thermal overload;</w:t>
            </w:r>
          </w:p>
          <w:p w14:paraId="45E126F8" w14:textId="77777777" w:rsidR="006161AD" w:rsidRPr="00D476E3" w:rsidRDefault="006161AD" w:rsidP="006F573E">
            <w:pPr>
              <w:spacing w:after="240"/>
              <w:ind w:left="2160" w:hanging="720"/>
              <w:rPr>
                <w:szCs w:val="20"/>
              </w:rPr>
            </w:pPr>
            <w:r w:rsidRPr="00D476E3">
              <w:rPr>
                <w:szCs w:val="20"/>
              </w:rPr>
              <w:t>(ii)</w:t>
            </w:r>
            <w:r w:rsidRPr="00D476E3">
              <w:rPr>
                <w:szCs w:val="20"/>
              </w:rPr>
              <w:tab/>
              <w:t>Generic constraints – protect the transmission system against transient instability, dynamic instability or voltage collapse;</w:t>
            </w:r>
          </w:p>
          <w:p w14:paraId="69A0D0BB" w14:textId="77777777" w:rsidR="006161AD" w:rsidRPr="00D476E3" w:rsidRDefault="006161AD" w:rsidP="006F573E">
            <w:pPr>
              <w:spacing w:after="240"/>
              <w:ind w:left="1440" w:hanging="720"/>
              <w:rPr>
                <w:szCs w:val="20"/>
              </w:rPr>
            </w:pPr>
            <w:r w:rsidRPr="00D476E3">
              <w:rPr>
                <w:szCs w:val="20"/>
              </w:rPr>
              <w:t>(d)</w:t>
            </w:r>
            <w:r w:rsidRPr="00D476E3">
              <w:rPr>
                <w:szCs w:val="20"/>
              </w:rPr>
              <w:tab/>
              <w:t>Planned transmission topology;</w:t>
            </w:r>
          </w:p>
          <w:p w14:paraId="59749190" w14:textId="77777777" w:rsidR="006161AD" w:rsidRPr="00D476E3" w:rsidRDefault="006161AD" w:rsidP="006F573E">
            <w:pPr>
              <w:spacing w:after="240"/>
              <w:ind w:left="1440" w:hanging="720"/>
              <w:rPr>
                <w:szCs w:val="20"/>
              </w:rPr>
            </w:pPr>
            <w:r w:rsidRPr="00D476E3">
              <w:rPr>
                <w:szCs w:val="20"/>
              </w:rPr>
              <w:t>(e)</w:t>
            </w:r>
            <w:r w:rsidRPr="00D476E3">
              <w:rPr>
                <w:szCs w:val="20"/>
              </w:rPr>
              <w:tab/>
              <w:t>Energy sufficiency constraints, including RUC duration requirements for energy and Ancillary Services;</w:t>
            </w:r>
          </w:p>
          <w:p w14:paraId="68013646" w14:textId="77777777" w:rsidR="006161AD" w:rsidRPr="00D476E3" w:rsidRDefault="006161AD" w:rsidP="006F573E">
            <w:pPr>
              <w:spacing w:after="240"/>
              <w:ind w:left="1440" w:hanging="720"/>
              <w:rPr>
                <w:szCs w:val="20"/>
              </w:rPr>
            </w:pPr>
            <w:r w:rsidRPr="00D476E3">
              <w:rPr>
                <w:szCs w:val="20"/>
              </w:rPr>
              <w:t>(f)</w:t>
            </w:r>
            <w:r w:rsidRPr="00D476E3">
              <w:rPr>
                <w:szCs w:val="20"/>
              </w:rPr>
              <w:tab/>
              <w:t>Inputs from the COP, as appropriate;</w:t>
            </w:r>
          </w:p>
          <w:p w14:paraId="118C0A07" w14:textId="77777777" w:rsidR="006161AD" w:rsidRPr="00D476E3" w:rsidRDefault="006161AD" w:rsidP="006F573E">
            <w:pPr>
              <w:spacing w:after="240"/>
              <w:ind w:left="1440" w:hanging="720"/>
              <w:rPr>
                <w:szCs w:val="20"/>
              </w:rPr>
            </w:pPr>
            <w:r w:rsidRPr="00D476E3">
              <w:rPr>
                <w:szCs w:val="20"/>
              </w:rPr>
              <w:t>(g)</w:t>
            </w:r>
            <w:r w:rsidRPr="00D476E3">
              <w:rPr>
                <w:szCs w:val="20"/>
              </w:rPr>
              <w:tab/>
              <w:t>Inputs from Resource Parameters, including a list of Off-Line Available Resources having a start-up time of one hour or less, as appropriate;</w:t>
            </w:r>
          </w:p>
          <w:p w14:paraId="446965EA" w14:textId="77777777" w:rsidR="006161AD" w:rsidRPr="00D476E3" w:rsidRDefault="006161AD" w:rsidP="006F573E">
            <w:pPr>
              <w:spacing w:after="240"/>
              <w:ind w:left="1440" w:hanging="720"/>
              <w:rPr>
                <w:szCs w:val="20"/>
              </w:rPr>
            </w:pPr>
            <w:r w:rsidRPr="00D476E3">
              <w:rPr>
                <w:szCs w:val="20"/>
              </w:rPr>
              <w:t>(h)</w:t>
            </w:r>
            <w:r w:rsidRPr="00D476E3">
              <w:rPr>
                <w:szCs w:val="20"/>
              </w:rPr>
              <w:tab/>
              <w:t>Each Generation Resource’s Minimum-Energy Offer and Startup Offer, from its Three-Part Supply Offer;</w:t>
            </w:r>
          </w:p>
          <w:p w14:paraId="1A77A4C4" w14:textId="77777777" w:rsidR="006161AD" w:rsidRPr="00D476E3" w:rsidRDefault="006161AD" w:rsidP="006F573E">
            <w:pPr>
              <w:spacing w:after="240"/>
              <w:ind w:left="1440" w:hanging="720"/>
              <w:rPr>
                <w:szCs w:val="20"/>
              </w:rPr>
            </w:pPr>
            <w:r w:rsidRPr="00D476E3">
              <w:rPr>
                <w:szCs w:val="20"/>
              </w:rPr>
              <w:t>(i)</w:t>
            </w:r>
            <w:r w:rsidRPr="00D476E3">
              <w:rPr>
                <w:szCs w:val="20"/>
              </w:rPr>
              <w:tab/>
              <w:t>Any Generation Resource that is Off-Line and available but does not have a Three-Part Supply Offer;</w:t>
            </w:r>
          </w:p>
          <w:p w14:paraId="7AF8B61C" w14:textId="77777777" w:rsidR="006161AD" w:rsidRPr="00D476E3" w:rsidRDefault="006161AD" w:rsidP="006F573E">
            <w:pPr>
              <w:spacing w:after="240"/>
              <w:ind w:left="1440" w:hanging="720"/>
              <w:rPr>
                <w:szCs w:val="20"/>
              </w:rPr>
            </w:pPr>
            <w:r w:rsidRPr="00D476E3">
              <w:rPr>
                <w:szCs w:val="20"/>
              </w:rPr>
              <w:t>(j)</w:t>
            </w:r>
            <w:r w:rsidRPr="00D476E3">
              <w:rPr>
                <w:szCs w:val="20"/>
              </w:rPr>
              <w:tab/>
              <w:t>Forced Outage information;</w:t>
            </w:r>
          </w:p>
          <w:p w14:paraId="326F583E" w14:textId="77777777" w:rsidR="006161AD" w:rsidRPr="00D476E3" w:rsidRDefault="006161AD" w:rsidP="006F573E">
            <w:pPr>
              <w:spacing w:after="240"/>
              <w:ind w:left="1440" w:hanging="720"/>
              <w:rPr>
                <w:szCs w:val="20"/>
              </w:rPr>
            </w:pPr>
            <w:r w:rsidRPr="00D476E3">
              <w:rPr>
                <w:szCs w:val="20"/>
              </w:rPr>
              <w:t>(k)</w:t>
            </w:r>
            <w:r w:rsidRPr="00D476E3">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749916F7" w14:textId="77777777" w:rsidR="006161AD" w:rsidRPr="00D476E3" w:rsidRDefault="006161AD" w:rsidP="006F573E">
            <w:pPr>
              <w:spacing w:after="240"/>
              <w:ind w:left="1440" w:hanging="720"/>
              <w:rPr>
                <w:szCs w:val="20"/>
              </w:rPr>
            </w:pPr>
            <w:r w:rsidRPr="00D476E3">
              <w:rPr>
                <w:szCs w:val="20"/>
              </w:rPr>
              <w:t>(l)</w:t>
            </w:r>
            <w:r w:rsidRPr="00D476E3">
              <w:rPr>
                <w:szCs w:val="20"/>
              </w:rPr>
              <w:tab/>
              <w:t xml:space="preserve">Ancillary Service Deployment Factors. </w:t>
            </w:r>
          </w:p>
          <w:p w14:paraId="3012F6C5" w14:textId="77777777" w:rsidR="006161AD" w:rsidRPr="00D476E3" w:rsidRDefault="006161AD" w:rsidP="006F573E">
            <w:pPr>
              <w:spacing w:after="240"/>
              <w:ind w:left="720" w:hanging="720"/>
              <w:rPr>
                <w:szCs w:val="20"/>
              </w:rPr>
            </w:pPr>
            <w:r w:rsidRPr="00D476E3">
              <w:rPr>
                <w:szCs w:val="20"/>
              </w:rPr>
              <w:t>(1</w:t>
            </w:r>
            <w:ins w:id="176" w:author="ERCOT" w:date="2024-06-17T13:08:00Z">
              <w:r w:rsidRPr="00D476E3">
                <w:rPr>
                  <w:szCs w:val="20"/>
                </w:rPr>
                <w:t>9</w:t>
              </w:r>
            </w:ins>
            <w:del w:id="177" w:author="ERCOT" w:date="2024-06-17T13:08:00Z">
              <w:r w:rsidRPr="00D476E3" w:rsidDel="00633ADE">
                <w:rPr>
                  <w:szCs w:val="20"/>
                </w:rPr>
                <w:delText>8</w:delText>
              </w:r>
            </w:del>
            <w:r w:rsidRPr="00D476E3">
              <w:rPr>
                <w:szCs w:val="20"/>
              </w:rPr>
              <w:t>)</w:t>
            </w:r>
            <w:r w:rsidRPr="00D476E3">
              <w:rPr>
                <w:szCs w:val="20"/>
              </w:rPr>
              <w:tab/>
              <w:t>The HRUC process and the DRUC process are as follows:</w:t>
            </w:r>
          </w:p>
          <w:p w14:paraId="6291B2EA"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A89A290" w14:textId="77777777" w:rsidR="006161AD" w:rsidRPr="00D476E3" w:rsidRDefault="006161AD" w:rsidP="006F573E">
            <w:pPr>
              <w:spacing w:after="240"/>
              <w:ind w:left="1440" w:hanging="720"/>
              <w:rPr>
                <w:szCs w:val="20"/>
              </w:rPr>
            </w:pPr>
            <w:r w:rsidRPr="00D476E3">
              <w:rPr>
                <w:szCs w:val="20"/>
              </w:rPr>
              <w:t>(b)</w:t>
            </w:r>
            <w:r w:rsidRPr="00D476E3">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5D2E22D6" w14:textId="77777777" w:rsidR="006161AD" w:rsidRPr="00D476E3" w:rsidRDefault="006161AD" w:rsidP="006F573E">
            <w:pPr>
              <w:spacing w:after="240"/>
              <w:ind w:left="1440" w:hanging="720"/>
              <w:rPr>
                <w:szCs w:val="20"/>
              </w:rPr>
            </w:pPr>
            <w:r w:rsidRPr="00D476E3">
              <w:rPr>
                <w:szCs w:val="20"/>
              </w:rPr>
              <w:lastRenderedPageBreak/>
              <w:t>(c)</w:t>
            </w:r>
            <w:r w:rsidRPr="00D476E3">
              <w:rPr>
                <w:szCs w:val="20"/>
              </w:rPr>
              <w:tab/>
              <w:t>The DRUC process uses the Day-Ahead weather forecast for each hour of the Operating Day.  The HRUC process uses the weather forecast information for each hour of the balance of the RUC Study Period.</w:t>
            </w:r>
          </w:p>
          <w:p w14:paraId="4DFB523E" w14:textId="77777777" w:rsidR="006161AD" w:rsidRPr="00D476E3" w:rsidRDefault="006161AD" w:rsidP="006F573E">
            <w:pPr>
              <w:spacing w:after="240"/>
              <w:ind w:left="1440" w:hanging="720"/>
              <w:rPr>
                <w:szCs w:val="20"/>
              </w:rPr>
            </w:pPr>
            <w:r w:rsidRPr="00D476E3">
              <w:rPr>
                <w:szCs w:val="20"/>
              </w:rPr>
              <w:t>(d)</w:t>
            </w:r>
            <w:r w:rsidRPr="00D476E3">
              <w:rPr>
                <w:szCs w:val="20"/>
              </w:rP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3D8F00F2" w14:textId="77777777" w:rsidR="006161AD" w:rsidRPr="00D476E3" w:rsidRDefault="006161AD" w:rsidP="006F573E">
            <w:pPr>
              <w:spacing w:after="240"/>
              <w:ind w:left="720" w:hanging="720"/>
              <w:rPr>
                <w:szCs w:val="20"/>
              </w:rPr>
            </w:pPr>
            <w:r w:rsidRPr="00D476E3">
              <w:rPr>
                <w:iCs/>
                <w:szCs w:val="20"/>
              </w:rPr>
              <w:t>(</w:t>
            </w:r>
            <w:ins w:id="178" w:author="ERCOT" w:date="2024-06-17T13:08:00Z">
              <w:r w:rsidRPr="00D476E3">
                <w:rPr>
                  <w:iCs/>
                  <w:szCs w:val="20"/>
                </w:rPr>
                <w:t>20</w:t>
              </w:r>
            </w:ins>
            <w:del w:id="179" w:author="ERCOT" w:date="2024-06-17T13:08:00Z">
              <w:r w:rsidRPr="00D476E3" w:rsidDel="00633ADE">
                <w:rPr>
                  <w:iCs/>
                  <w:szCs w:val="20"/>
                </w:rPr>
                <w:delText>19</w:delText>
              </w:r>
            </w:del>
            <w:r w:rsidRPr="00D476E3">
              <w:rPr>
                <w:iCs/>
                <w:szCs w:val="20"/>
              </w:rPr>
              <w:t>)</w:t>
            </w:r>
            <w:r w:rsidRPr="00D476E3">
              <w:rPr>
                <w:iCs/>
                <w:szCs w:val="20"/>
              </w:rPr>
              <w:tab/>
            </w:r>
            <w:r w:rsidRPr="00D476E3">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32241763" w14:textId="77777777" w:rsidR="006161AD" w:rsidRPr="00D476E3" w:rsidRDefault="006161AD" w:rsidP="006F573E">
            <w:pPr>
              <w:spacing w:after="240"/>
              <w:ind w:left="720" w:hanging="720"/>
              <w:rPr>
                <w:iCs/>
                <w:szCs w:val="20"/>
              </w:rPr>
            </w:pPr>
            <w:r w:rsidRPr="00D476E3">
              <w:rPr>
                <w:iCs/>
                <w:szCs w:val="20"/>
              </w:rPr>
              <w:t>(2</w:t>
            </w:r>
            <w:ins w:id="180" w:author="ERCOT" w:date="2024-06-17T13:08:00Z">
              <w:r w:rsidRPr="00D476E3">
                <w:rPr>
                  <w:iCs/>
                  <w:szCs w:val="20"/>
                </w:rPr>
                <w:t>1</w:t>
              </w:r>
            </w:ins>
            <w:del w:id="181" w:author="ERCOT" w:date="2024-06-17T13:08:00Z">
              <w:r w:rsidRPr="00D476E3" w:rsidDel="00633ADE">
                <w:rPr>
                  <w:iCs/>
                  <w:szCs w:val="20"/>
                </w:rPr>
                <w:delText>0</w:delText>
              </w:r>
            </w:del>
            <w:r w:rsidRPr="00D476E3">
              <w:rPr>
                <w:iCs/>
                <w:szCs w:val="20"/>
              </w:rPr>
              <w:t>)</w:t>
            </w:r>
            <w:r w:rsidRPr="00D476E3">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DA1F1C7" w14:textId="77777777" w:rsidR="006161AD" w:rsidRPr="00D476E3" w:rsidRDefault="006161AD" w:rsidP="006F573E">
            <w:pPr>
              <w:spacing w:after="240"/>
              <w:ind w:left="720" w:hanging="720"/>
              <w:rPr>
                <w:szCs w:val="20"/>
              </w:rPr>
            </w:pPr>
            <w:r w:rsidRPr="00D476E3">
              <w:rPr>
                <w:iCs/>
                <w:szCs w:val="20"/>
              </w:rPr>
              <w:t>(2</w:t>
            </w:r>
            <w:ins w:id="182" w:author="ERCOT" w:date="2024-06-17T13:08:00Z">
              <w:r w:rsidRPr="00D476E3">
                <w:rPr>
                  <w:iCs/>
                  <w:szCs w:val="20"/>
                </w:rPr>
                <w:t>2</w:t>
              </w:r>
            </w:ins>
            <w:del w:id="183" w:author="ERCOT" w:date="2024-06-17T13:08:00Z">
              <w:r w:rsidRPr="00D476E3" w:rsidDel="00633ADE">
                <w:rPr>
                  <w:iCs/>
                  <w:szCs w:val="20"/>
                </w:rPr>
                <w:delText>1</w:delText>
              </w:r>
            </w:del>
            <w:r w:rsidRPr="00D476E3">
              <w:rPr>
                <w:iCs/>
                <w:szCs w:val="20"/>
              </w:rPr>
              <w:t>)</w:t>
            </w:r>
            <w:r w:rsidRPr="00D476E3">
              <w:rPr>
                <w:iCs/>
                <w:szCs w:val="20"/>
              </w:rPr>
              <w:tab/>
            </w:r>
            <w:r w:rsidRPr="00D476E3">
              <w:rPr>
                <w:szCs w:val="20"/>
              </w:rPr>
              <w:t xml:space="preserve">A Resource that has a Three-Part Supply Offer cleared in the Day-Ahead Market (DAM) and subsequently receives a RUC commitment for the Operating Hour for which it was awarded will be treated as if the Resource Status was ONOPTOUT for </w:t>
            </w:r>
            <w:r w:rsidRPr="00D476E3">
              <w:rPr>
                <w:szCs w:val="20"/>
              </w:rPr>
              <w:lastRenderedPageBreak/>
              <w:t>purposes of Section 6.5.7.3 and Section 6.5.7.3.1, Determination of Real-Time Reliability Deployment Price Adders.</w:t>
            </w:r>
          </w:p>
          <w:p w14:paraId="38C53DB4" w14:textId="77777777" w:rsidR="006161AD" w:rsidRPr="00D476E3" w:rsidRDefault="006161AD" w:rsidP="006F573E">
            <w:pPr>
              <w:spacing w:after="240"/>
              <w:ind w:left="720" w:hanging="720"/>
            </w:pPr>
            <w:r w:rsidRPr="00D476E3">
              <w:t>(2</w:t>
            </w:r>
            <w:ins w:id="184" w:author="ERCOT" w:date="2024-06-17T13:08:00Z">
              <w:r w:rsidRPr="00D476E3">
                <w:t>3</w:t>
              </w:r>
            </w:ins>
            <w:del w:id="185" w:author="ERCOT" w:date="2024-06-17T13:08:00Z">
              <w:r w:rsidRPr="00D476E3" w:rsidDel="0059256A">
                <w:delText>2</w:delText>
              </w:r>
            </w:del>
            <w:r w:rsidRPr="00D476E3">
              <w:t xml:space="preserve">) </w:t>
            </w:r>
            <w:r w:rsidRPr="00D476E3">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w:t>
            </w:r>
            <w:del w:id="186" w:author="ERCOT" w:date="2024-06-17T13:11:00Z">
              <w:r w:rsidRPr="00D476E3" w:rsidDel="0059256A">
                <w:delText>, Operating Reserve Demand Curve (ORDC) calculations</w:delText>
              </w:r>
            </w:del>
            <w:r w:rsidRPr="00D476E3">
              <w:t>,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0"/>
          </w:p>
        </w:tc>
      </w:tr>
    </w:tbl>
    <w:bookmarkEnd w:id="128"/>
    <w:bookmarkEnd w:id="129"/>
    <w:bookmarkEnd w:id="130"/>
    <w:bookmarkEnd w:id="131"/>
    <w:bookmarkEnd w:id="132"/>
    <w:bookmarkEnd w:id="133"/>
    <w:bookmarkEnd w:id="134"/>
    <w:bookmarkEnd w:id="135"/>
    <w:p w14:paraId="1501BDE7" w14:textId="77777777" w:rsidR="006161AD" w:rsidRPr="00D476E3" w:rsidRDefault="006161AD" w:rsidP="006161AD">
      <w:pPr>
        <w:keepNext/>
        <w:tabs>
          <w:tab w:val="left" w:pos="900"/>
        </w:tabs>
        <w:spacing w:before="240" w:after="240"/>
        <w:outlineLvl w:val="1"/>
        <w:rPr>
          <w:b/>
          <w:szCs w:val="20"/>
        </w:rPr>
      </w:pPr>
      <w:r w:rsidRPr="00D476E3">
        <w:rPr>
          <w:b/>
          <w:szCs w:val="20"/>
        </w:rPr>
        <w:lastRenderedPageBreak/>
        <w:t>6.3</w:t>
      </w:r>
      <w:r w:rsidRPr="00D476E3">
        <w:rPr>
          <w:b/>
          <w:szCs w:val="20"/>
        </w:rPr>
        <w:tab/>
        <w:t>Adjustment Period and Real-Time Operations Timeline</w:t>
      </w:r>
      <w:bookmarkEnd w:id="136"/>
      <w:bookmarkEnd w:id="137"/>
    </w:p>
    <w:p w14:paraId="7EDF05A2" w14:textId="77777777" w:rsidR="006161AD" w:rsidRPr="00D476E3" w:rsidRDefault="006161AD" w:rsidP="006161AD">
      <w:pPr>
        <w:ind w:left="720" w:hanging="720"/>
        <w:rPr>
          <w:szCs w:val="20"/>
        </w:rPr>
      </w:pPr>
      <w:r w:rsidRPr="00D476E3">
        <w:rPr>
          <w:szCs w:val="20"/>
        </w:rPr>
        <w:t>(1)</w:t>
      </w:r>
      <w:r w:rsidRPr="00D476E3">
        <w:rPr>
          <w:szCs w:val="20"/>
        </w:rPr>
        <w:tab/>
        <w:t xml:space="preserve">The figure below highlights the major activities that occur in the Adjustment Period and Real-Time operations: </w:t>
      </w:r>
    </w:p>
    <w:p w14:paraId="4CE809F8" w14:textId="77777777" w:rsidR="006161AD" w:rsidRPr="00D476E3" w:rsidRDefault="006161AD" w:rsidP="006161AD">
      <w:pPr>
        <w:ind w:left="720" w:hanging="720"/>
        <w:rPr>
          <w:szCs w:val="20"/>
        </w:rPr>
      </w:pPr>
    </w:p>
    <w:p w14:paraId="7CD33B25" w14:textId="77777777" w:rsidR="006161AD" w:rsidRPr="00D476E3" w:rsidRDefault="006161AD" w:rsidP="006161AD">
      <w:pPr>
        <w:ind w:left="720" w:hanging="720"/>
        <w:rPr>
          <w:szCs w:val="20"/>
        </w:rPr>
      </w:pPr>
    </w:p>
    <w:p w14:paraId="4E90E24B" w14:textId="77777777" w:rsidR="006161AD" w:rsidRPr="00D476E3" w:rsidRDefault="006161AD" w:rsidP="006161AD">
      <w:pPr>
        <w:ind w:left="720" w:hanging="720"/>
        <w:rPr>
          <w:szCs w:val="20"/>
        </w:rPr>
      </w:pPr>
    </w:p>
    <w:p w14:paraId="274627CC" w14:textId="77777777" w:rsidR="006161AD" w:rsidRPr="00D476E3" w:rsidRDefault="006161AD" w:rsidP="006161AD">
      <w:pPr>
        <w:rPr>
          <w:b/>
          <w:bCs/>
          <w:sz w:val="20"/>
          <w:szCs w:val="20"/>
        </w:rPr>
      </w:pPr>
      <w:r w:rsidRPr="00D476E3">
        <w:rPr>
          <w:noProof/>
        </w:rPr>
        <mc:AlternateContent>
          <mc:Choice Requires="wpc">
            <w:drawing>
              <wp:anchor distT="0" distB="0" distL="114300" distR="114300" simplePos="0" relativeHeight="251659264" behindDoc="0" locked="0" layoutInCell="1" allowOverlap="1" wp14:anchorId="45F9217B" wp14:editId="01864D2B">
                <wp:simplePos x="0" y="0"/>
                <wp:positionH relativeFrom="column">
                  <wp:posOffset>170180</wp:posOffset>
                </wp:positionH>
                <wp:positionV relativeFrom="paragraph">
                  <wp:posOffset>183515</wp:posOffset>
                </wp:positionV>
                <wp:extent cx="5372100" cy="3479165"/>
                <wp:effectExtent l="0" t="0" r="1270" b="0"/>
                <wp:wrapNone/>
                <wp:docPr id="163521914" name="Canvas 1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415883" name="Group 117"/>
                        <wpg:cNvGrpSpPr>
                          <a:grpSpLocks/>
                        </wpg:cNvGrpSpPr>
                        <wpg:grpSpPr bwMode="auto">
                          <a:xfrm>
                            <a:off x="80000" y="882616"/>
                            <a:ext cx="5265400" cy="1565329"/>
                            <a:chOff x="2007" y="3420"/>
                            <a:chExt cx="8292" cy="2465"/>
                          </a:xfrm>
                        </wpg:grpSpPr>
                        <wps:wsp>
                          <wps:cNvPr id="1340336188"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875410"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48046650" name="Group 120"/>
                        <wpg:cNvGrpSpPr>
                          <a:grpSpLocks/>
                        </wpg:cNvGrpSpPr>
                        <wpg:grpSpPr bwMode="auto">
                          <a:xfrm>
                            <a:off x="927700" y="1323925"/>
                            <a:ext cx="1604000" cy="281305"/>
                            <a:chOff x="3342" y="4115"/>
                            <a:chExt cx="2526" cy="443"/>
                          </a:xfrm>
                        </wpg:grpSpPr>
                        <wps:wsp>
                          <wps:cNvPr id="1106585067" name="Freeform 121"/>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55700946" name="Freeform 122"/>
                          <wps:cNvSpPr>
                            <a:spLocks/>
                          </wps:cNvSpPr>
                          <wps:spPr bwMode="auto">
                            <a:xfrm>
                              <a:off x="3342" y="4115"/>
                              <a:ext cx="2526" cy="443"/>
                            </a:xfrm>
                            <a:custGeom>
                              <a:avLst/>
                              <a:gdLst>
                                <a:gd name="T0" fmla="*/ 2 w 15966"/>
                                <a:gd name="T1" fmla="*/ 0 h 2800"/>
                                <a:gd name="T2" fmla="*/ 0 w 15966"/>
                                <a:gd name="T3" fmla="*/ 2 h 2800"/>
                                <a:gd name="T4" fmla="*/ 0 w 15966"/>
                                <a:gd name="T5" fmla="*/ 9 h 2800"/>
                                <a:gd name="T6" fmla="*/ 2 w 15966"/>
                                <a:gd name="T7" fmla="*/ 11 h 2800"/>
                                <a:gd name="T8" fmla="*/ 61 w 15966"/>
                                <a:gd name="T9" fmla="*/ 11 h 2800"/>
                                <a:gd name="T10" fmla="*/ 63 w 15966"/>
                                <a:gd name="T11" fmla="*/ 9 h 2800"/>
                                <a:gd name="T12" fmla="*/ 63 w 15966"/>
                                <a:gd name="T13" fmla="*/ 2 h 2800"/>
                                <a:gd name="T14" fmla="*/ 61 w 15966"/>
                                <a:gd name="T15" fmla="*/ 0 h 2800"/>
                                <a:gd name="T16" fmla="*/ 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49111633" name="Rectangle 123"/>
                        <wps:cNvSpPr>
                          <a:spLocks noChangeArrowheads="1"/>
                        </wps:cNvSpPr>
                        <wps:spPr bwMode="auto">
                          <a:xfrm>
                            <a:off x="1297900" y="1326525"/>
                            <a:ext cx="91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3ADF8"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1804303116"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5CAE1"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35677555"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4CDAB"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269857214"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2C7E1"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1926634543" name="Group 127"/>
                        <wpg:cNvGrpSpPr>
                          <a:grpSpLocks/>
                        </wpg:cNvGrpSpPr>
                        <wpg:grpSpPr bwMode="auto">
                          <a:xfrm>
                            <a:off x="160600" y="1323925"/>
                            <a:ext cx="723300" cy="682713"/>
                            <a:chOff x="2134" y="4115"/>
                            <a:chExt cx="1139" cy="1075"/>
                          </a:xfrm>
                        </wpg:grpSpPr>
                        <wps:wsp>
                          <wps:cNvPr id="218404119" name="Freeform 128"/>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21615806" name="Freeform 129"/>
                          <wps:cNvSpPr>
                            <a:spLocks/>
                          </wps:cNvSpPr>
                          <wps:spPr bwMode="auto">
                            <a:xfrm>
                              <a:off x="2134" y="4115"/>
                              <a:ext cx="1139" cy="1075"/>
                            </a:xfrm>
                            <a:custGeom>
                              <a:avLst/>
                              <a:gdLst>
                                <a:gd name="T0" fmla="*/ 4 w 7200"/>
                                <a:gd name="T1" fmla="*/ 0 h 6800"/>
                                <a:gd name="T2" fmla="*/ 0 w 7200"/>
                                <a:gd name="T3" fmla="*/ 4 h 6800"/>
                                <a:gd name="T4" fmla="*/ 0 w 7200"/>
                                <a:gd name="T5" fmla="*/ 22 h 6800"/>
                                <a:gd name="T6" fmla="*/ 4 w 7200"/>
                                <a:gd name="T7" fmla="*/ 27 h 6800"/>
                                <a:gd name="T8" fmla="*/ 24 w 7200"/>
                                <a:gd name="T9" fmla="*/ 27 h 6800"/>
                                <a:gd name="T10" fmla="*/ 28 w 7200"/>
                                <a:gd name="T11" fmla="*/ 22 h 6800"/>
                                <a:gd name="T12" fmla="*/ 28 w 7200"/>
                                <a:gd name="T13" fmla="*/ 4 h 6800"/>
                                <a:gd name="T14" fmla="*/ 24 w 7200"/>
                                <a:gd name="T15" fmla="*/ 0 h 6800"/>
                                <a:gd name="T16" fmla="*/ 4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83618286"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AC367"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1496863271"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716E3"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745377763"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605D0"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261968912"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9E670"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707918839" name="Rectangle 134"/>
                        <wps:cNvSpPr>
                          <a:spLocks noChangeArrowheads="1"/>
                        </wps:cNvSpPr>
                        <wps:spPr bwMode="auto">
                          <a:xfrm>
                            <a:off x="309200" y="2446046"/>
                            <a:ext cx="113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A236A"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1349252716" name="Rectangle 135"/>
                        <wps:cNvSpPr>
                          <a:spLocks noChangeArrowheads="1"/>
                        </wps:cNvSpPr>
                        <wps:spPr bwMode="auto">
                          <a:xfrm>
                            <a:off x="552500" y="2316443"/>
                            <a:ext cx="65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D7359"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11197764" name="Rectangle 136"/>
                        <wps:cNvSpPr>
                          <a:spLocks noChangeArrowheads="1"/>
                        </wps:cNvSpPr>
                        <wps:spPr bwMode="auto">
                          <a:xfrm>
                            <a:off x="649000" y="2461846"/>
                            <a:ext cx="452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EEF02"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1780397649" name="Rectangle 137"/>
                        <wps:cNvSpPr>
                          <a:spLocks noChangeArrowheads="1"/>
                        </wps:cNvSpPr>
                        <wps:spPr bwMode="auto">
                          <a:xfrm>
                            <a:off x="622300" y="2606649"/>
                            <a:ext cx="508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D2C1"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716879411" name="Group 138"/>
                        <wpg:cNvGrpSpPr>
                          <a:grpSpLocks/>
                        </wpg:cNvGrpSpPr>
                        <wpg:grpSpPr bwMode="auto">
                          <a:xfrm>
                            <a:off x="202500" y="360607"/>
                            <a:ext cx="1406500" cy="682713"/>
                            <a:chOff x="2197" y="2598"/>
                            <a:chExt cx="2215" cy="1075"/>
                          </a:xfrm>
                        </wpg:grpSpPr>
                        <wps:wsp>
                          <wps:cNvPr id="920022424"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335677"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29657167" name="Rectangle 141"/>
                        <wps:cNvSpPr>
                          <a:spLocks noChangeArrowheads="1"/>
                        </wps:cNvSpPr>
                        <wps:spPr bwMode="auto">
                          <a:xfrm>
                            <a:off x="582300" y="425408"/>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90457"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89758752"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752214" name="Rectangle 143"/>
                        <wps:cNvSpPr>
                          <a:spLocks noChangeArrowheads="1"/>
                        </wps:cNvSpPr>
                        <wps:spPr bwMode="auto">
                          <a:xfrm>
                            <a:off x="262300" y="546710"/>
                            <a:ext cx="131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8495C"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651663893"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1A67" w14:textId="77777777" w:rsidR="006161AD" w:rsidRDefault="006161AD" w:rsidP="006161AD">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705680797"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89BEF"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148276464" name="Rectangle 146"/>
                        <wps:cNvSpPr>
                          <a:spLocks noChangeArrowheads="1"/>
                        </wps:cNvSpPr>
                        <wps:spPr bwMode="auto">
                          <a:xfrm>
                            <a:off x="202600" y="873116"/>
                            <a:ext cx="10725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31AB5" w14:textId="77777777" w:rsidR="006161AD" w:rsidRDefault="006161AD" w:rsidP="006161AD">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68074211" name="Rectangle 147"/>
                        <wps:cNvSpPr>
                          <a:spLocks noChangeArrowheads="1"/>
                        </wps:cNvSpPr>
                        <wps:spPr bwMode="auto">
                          <a:xfrm>
                            <a:off x="1356400" y="873116"/>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46765"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g:wgp>
                        <wpg:cNvPr id="2008701763" name="Group 148"/>
                        <wpg:cNvGrpSpPr>
                          <a:grpSpLocks/>
                        </wpg:cNvGrpSpPr>
                        <wpg:grpSpPr bwMode="auto">
                          <a:xfrm>
                            <a:off x="2411000" y="2729251"/>
                            <a:ext cx="1447200" cy="682013"/>
                            <a:chOff x="5678" y="6328"/>
                            <a:chExt cx="2279" cy="1074"/>
                          </a:xfrm>
                        </wpg:grpSpPr>
                        <wps:wsp>
                          <wps:cNvPr id="311697977"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28502"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13008007" name="Rectangle 151"/>
                        <wps:cNvSpPr>
                          <a:spLocks noChangeArrowheads="1"/>
                        </wps:cNvSpPr>
                        <wps:spPr bwMode="auto">
                          <a:xfrm>
                            <a:off x="2773000" y="2777452"/>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F7F2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78360193"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4743339" name="Rectangle 153"/>
                        <wps:cNvSpPr>
                          <a:spLocks noChangeArrowheads="1"/>
                        </wps:cNvSpPr>
                        <wps:spPr bwMode="auto">
                          <a:xfrm>
                            <a:off x="2557800" y="2889254"/>
                            <a:ext cx="1097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D1557" w14:textId="77777777" w:rsidR="006161AD" w:rsidRDefault="006161AD" w:rsidP="006161AD">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194158510" name="Rectangle 154"/>
                        <wps:cNvSpPr>
                          <a:spLocks noChangeArrowheads="1"/>
                        </wps:cNvSpPr>
                        <wps:spPr bwMode="auto">
                          <a:xfrm>
                            <a:off x="2515200" y="3001656"/>
                            <a:ext cx="944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88A36" w14:textId="77777777" w:rsidR="006161AD" w:rsidRDefault="006161AD" w:rsidP="006161AD">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256842908" name="Rectangle 155"/>
                        <wps:cNvSpPr>
                          <a:spLocks noChangeArrowheads="1"/>
                        </wps:cNvSpPr>
                        <wps:spPr bwMode="auto">
                          <a:xfrm>
                            <a:off x="3535000" y="3001656"/>
                            <a:ext cx="2076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B3120"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815133270"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8E0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808435854"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E162" w14:textId="77777777" w:rsidR="006161AD" w:rsidRDefault="006161AD" w:rsidP="006161AD">
                              <w:r>
                                <w:rPr>
                                  <w:rFonts w:ascii="Arial" w:hAnsi="Arial" w:cs="Arial"/>
                                  <w:b/>
                                  <w:bCs/>
                                  <w:color w:val="000000"/>
                                  <w:sz w:val="14"/>
                                  <w:szCs w:val="14"/>
                                </w:rPr>
                                <w:t>&amp; Prices</w:t>
                              </w:r>
                            </w:p>
                          </w:txbxContent>
                        </wps:txbx>
                        <wps:bodyPr rot="0" vert="horz" wrap="none" lIns="0" tIns="0" rIns="0" bIns="0" anchor="t" anchorCtr="0" upright="1">
                          <a:spAutoFit/>
                        </wps:bodyPr>
                      </wps:wsp>
                      <wpg:wgp>
                        <wpg:cNvPr id="845824758" name="Group 158"/>
                        <wpg:cNvGrpSpPr>
                          <a:grpSpLocks/>
                        </wpg:cNvGrpSpPr>
                        <wpg:grpSpPr bwMode="auto">
                          <a:xfrm>
                            <a:off x="321300" y="2929855"/>
                            <a:ext cx="964500" cy="481409"/>
                            <a:chOff x="2387" y="6644"/>
                            <a:chExt cx="1519" cy="758"/>
                          </a:xfrm>
                        </wpg:grpSpPr>
                        <wps:wsp>
                          <wps:cNvPr id="1746157064"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5415067"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53823991" name="Rectangle 161"/>
                        <wps:cNvSpPr>
                          <a:spLocks noChangeArrowheads="1"/>
                        </wps:cNvSpPr>
                        <wps:spPr bwMode="auto">
                          <a:xfrm>
                            <a:off x="4420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5EF2"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14842920"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7128456" name="Rectangle 163"/>
                        <wps:cNvSpPr>
                          <a:spLocks noChangeArrowheads="1"/>
                        </wps:cNvSpPr>
                        <wps:spPr bwMode="auto">
                          <a:xfrm>
                            <a:off x="378500" y="3101958"/>
                            <a:ext cx="785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3246F"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883926424" name="Rectangle 164"/>
                        <wps:cNvSpPr>
                          <a:spLocks noChangeArrowheads="1"/>
                        </wps:cNvSpPr>
                        <wps:spPr bwMode="auto">
                          <a:xfrm>
                            <a:off x="475600" y="3214360"/>
                            <a:ext cx="622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98AD8"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25806226" name="Freeform 165"/>
                        <wps:cNvSpPr>
                          <a:spLocks noEditPoints="1"/>
                        </wps:cNvSpPr>
                        <wps:spPr bwMode="auto">
                          <a:xfrm>
                            <a:off x="904200" y="1043319"/>
                            <a:ext cx="40000" cy="160603"/>
                          </a:xfrm>
                          <a:custGeom>
                            <a:avLst/>
                            <a:gdLst>
                              <a:gd name="T0" fmla="*/ 2147483646 w 63"/>
                              <a:gd name="T1" fmla="*/ 0 h 253"/>
                              <a:gd name="T2" fmla="*/ 2147483646 w 63"/>
                              <a:gd name="T3" fmla="*/ 2147483646 h 253"/>
                              <a:gd name="T4" fmla="*/ 2147483646 w 63"/>
                              <a:gd name="T5" fmla="*/ 2147483646 h 253"/>
                              <a:gd name="T6" fmla="*/ 2147483646 w 63"/>
                              <a:gd name="T7" fmla="*/ 0 h 253"/>
                              <a:gd name="T8" fmla="*/ 2147483646 w 63"/>
                              <a:gd name="T9" fmla="*/ 0 h 253"/>
                              <a:gd name="T10" fmla="*/ 2147483646 w 63"/>
                              <a:gd name="T11" fmla="*/ 2147483646 h 253"/>
                              <a:gd name="T12" fmla="*/ 2147483646 w 63"/>
                              <a:gd name="T13" fmla="*/ 2147483646 h 253"/>
                              <a:gd name="T14" fmla="*/ 0 w 63"/>
                              <a:gd name="T15" fmla="*/ 2147483646 h 253"/>
                              <a:gd name="T16" fmla="*/ 2147483646 w 63"/>
                              <a:gd name="T17" fmla="*/ 2147483646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46245561" name="Freeform 166"/>
                        <wps:cNvSpPr>
                          <a:spLocks noEditPoints="1"/>
                        </wps:cNvSpPr>
                        <wps:spPr bwMode="auto">
                          <a:xfrm>
                            <a:off x="3154600" y="962618"/>
                            <a:ext cx="40000" cy="241305"/>
                          </a:xfrm>
                          <a:custGeom>
                            <a:avLst/>
                            <a:gdLst>
                              <a:gd name="T0" fmla="*/ 2147483646 w 63"/>
                              <a:gd name="T1" fmla="*/ 0 h 380"/>
                              <a:gd name="T2" fmla="*/ 2147483646 w 63"/>
                              <a:gd name="T3" fmla="*/ 2147483646 h 380"/>
                              <a:gd name="T4" fmla="*/ 2147483646 w 63"/>
                              <a:gd name="T5" fmla="*/ 2147483646 h 380"/>
                              <a:gd name="T6" fmla="*/ 2147483646 w 63"/>
                              <a:gd name="T7" fmla="*/ 0 h 380"/>
                              <a:gd name="T8" fmla="*/ 2147483646 w 63"/>
                              <a:gd name="T9" fmla="*/ 0 h 380"/>
                              <a:gd name="T10" fmla="*/ 2147483646 w 63"/>
                              <a:gd name="T11" fmla="*/ 2147483646 h 380"/>
                              <a:gd name="T12" fmla="*/ 2147483646 w 63"/>
                              <a:gd name="T13" fmla="*/ 2147483646 h 380"/>
                              <a:gd name="T14" fmla="*/ 0 w 63"/>
                              <a:gd name="T15" fmla="*/ 2147483646 h 380"/>
                              <a:gd name="T16" fmla="*/ 2147483646 w 63"/>
                              <a:gd name="T17" fmla="*/ 2147483646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69156568" name="Freeform 167"/>
                        <wps:cNvSpPr>
                          <a:spLocks noEditPoints="1"/>
                        </wps:cNvSpPr>
                        <wps:spPr bwMode="auto">
                          <a:xfrm>
                            <a:off x="783500" y="2809252"/>
                            <a:ext cx="40000" cy="120602"/>
                          </a:xfrm>
                          <a:custGeom>
                            <a:avLst/>
                            <a:gdLst>
                              <a:gd name="T0" fmla="*/ 2147483646 w 63"/>
                              <a:gd name="T1" fmla="*/ 2147483646 h 190"/>
                              <a:gd name="T2" fmla="*/ 2147483646 w 63"/>
                              <a:gd name="T3" fmla="*/ 2147483646 h 190"/>
                              <a:gd name="T4" fmla="*/ 2147483646 w 63"/>
                              <a:gd name="T5" fmla="*/ 2147483646 h 190"/>
                              <a:gd name="T6" fmla="*/ 2147483646 w 63"/>
                              <a:gd name="T7" fmla="*/ 2147483646 h 190"/>
                              <a:gd name="T8" fmla="*/ 2147483646 w 63"/>
                              <a:gd name="T9" fmla="*/ 2147483646 h 190"/>
                              <a:gd name="T10" fmla="*/ 0 w 63"/>
                              <a:gd name="T11" fmla="*/ 2147483646 h 190"/>
                              <a:gd name="T12" fmla="*/ 2147483646 w 63"/>
                              <a:gd name="T13" fmla="*/ 0 h 190"/>
                              <a:gd name="T14" fmla="*/ 2147483646 w 63"/>
                              <a:gd name="T15" fmla="*/ 2147483646 h 190"/>
                              <a:gd name="T16" fmla="*/ 0 w 63"/>
                              <a:gd name="T17" fmla="*/ 2147483646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73763201" name="Freeform 168"/>
                        <wps:cNvSpPr>
                          <a:spLocks noEditPoints="1"/>
                        </wps:cNvSpPr>
                        <wps:spPr bwMode="auto">
                          <a:xfrm>
                            <a:off x="3114600" y="2528547"/>
                            <a:ext cx="40000" cy="200704"/>
                          </a:xfrm>
                          <a:custGeom>
                            <a:avLst/>
                            <a:gdLst>
                              <a:gd name="T0" fmla="*/ 2147483646 w 63"/>
                              <a:gd name="T1" fmla="*/ 2147483646 h 316"/>
                              <a:gd name="T2" fmla="*/ 2147483646 w 63"/>
                              <a:gd name="T3" fmla="*/ 2147483646 h 316"/>
                              <a:gd name="T4" fmla="*/ 2147483646 w 63"/>
                              <a:gd name="T5" fmla="*/ 2147483646 h 316"/>
                              <a:gd name="T6" fmla="*/ 2147483646 w 63"/>
                              <a:gd name="T7" fmla="*/ 2147483646 h 316"/>
                              <a:gd name="T8" fmla="*/ 2147483646 w 63"/>
                              <a:gd name="T9" fmla="*/ 2147483646 h 316"/>
                              <a:gd name="T10" fmla="*/ 0 w 63"/>
                              <a:gd name="T11" fmla="*/ 2147483646 h 316"/>
                              <a:gd name="T12" fmla="*/ 2147483646 w 63"/>
                              <a:gd name="T13" fmla="*/ 0 h 316"/>
                              <a:gd name="T14" fmla="*/ 2147483646 w 63"/>
                              <a:gd name="T15" fmla="*/ 2147483646 h 316"/>
                              <a:gd name="T16" fmla="*/ 0 w 63"/>
                              <a:gd name="T17" fmla="*/ 2147483646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1870390243" name="Group 169"/>
                        <wpg:cNvGrpSpPr>
                          <a:grpSpLocks/>
                        </wpg:cNvGrpSpPr>
                        <wpg:grpSpPr bwMode="auto">
                          <a:xfrm>
                            <a:off x="923900" y="1645231"/>
                            <a:ext cx="2934300" cy="160703"/>
                            <a:chOff x="3336" y="4621"/>
                            <a:chExt cx="4621" cy="253"/>
                          </a:xfrm>
                        </wpg:grpSpPr>
                        <wps:wsp>
                          <wps:cNvPr id="889746734" name="Freeform 170"/>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03018156" name="Freeform 171"/>
                          <wps:cNvSpPr>
                            <a:spLocks/>
                          </wps:cNvSpPr>
                          <wps:spPr bwMode="auto">
                            <a:xfrm>
                              <a:off x="3336" y="4621"/>
                              <a:ext cx="4621" cy="253"/>
                            </a:xfrm>
                            <a:custGeom>
                              <a:avLst/>
                              <a:gdLst>
                                <a:gd name="T0" fmla="*/ 4 w 14600"/>
                                <a:gd name="T1" fmla="*/ 0 h 800"/>
                                <a:gd name="T2" fmla="*/ 0 w 14600"/>
                                <a:gd name="T3" fmla="*/ 4 h 800"/>
                                <a:gd name="T4" fmla="*/ 0 w 14600"/>
                                <a:gd name="T5" fmla="*/ 21 h 800"/>
                                <a:gd name="T6" fmla="*/ 4 w 14600"/>
                                <a:gd name="T7" fmla="*/ 25 h 800"/>
                                <a:gd name="T8" fmla="*/ 459 w 14600"/>
                                <a:gd name="T9" fmla="*/ 25 h 800"/>
                                <a:gd name="T10" fmla="*/ 463 w 14600"/>
                                <a:gd name="T11" fmla="*/ 21 h 800"/>
                                <a:gd name="T12" fmla="*/ 463 w 14600"/>
                                <a:gd name="T13" fmla="*/ 4 h 800"/>
                                <a:gd name="T14" fmla="*/ 459 w 14600"/>
                                <a:gd name="T15" fmla="*/ 0 h 800"/>
                                <a:gd name="T16" fmla="*/ 4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10360746"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0561D"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159158413" name="Group 173"/>
                        <wpg:cNvGrpSpPr>
                          <a:grpSpLocks/>
                        </wpg:cNvGrpSpPr>
                        <wpg:grpSpPr bwMode="auto">
                          <a:xfrm>
                            <a:off x="2531700" y="1845934"/>
                            <a:ext cx="1326500" cy="160703"/>
                            <a:chOff x="5868" y="4937"/>
                            <a:chExt cx="2089" cy="253"/>
                          </a:xfrm>
                        </wpg:grpSpPr>
                        <wps:wsp>
                          <wps:cNvPr id="1451613056" name="Freeform 174"/>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300695895" name="Freeform 175"/>
                          <wps:cNvSpPr>
                            <a:spLocks/>
                          </wps:cNvSpPr>
                          <wps:spPr bwMode="auto">
                            <a:xfrm>
                              <a:off x="5868" y="4937"/>
                              <a:ext cx="2089" cy="253"/>
                            </a:xfrm>
                            <a:custGeom>
                              <a:avLst/>
                              <a:gdLst>
                                <a:gd name="T0" fmla="*/ 4 w 6600"/>
                                <a:gd name="T1" fmla="*/ 0 h 800"/>
                                <a:gd name="T2" fmla="*/ 0 w 6600"/>
                                <a:gd name="T3" fmla="*/ 4 h 800"/>
                                <a:gd name="T4" fmla="*/ 0 w 6600"/>
                                <a:gd name="T5" fmla="*/ 21 h 800"/>
                                <a:gd name="T6" fmla="*/ 4 w 6600"/>
                                <a:gd name="T7" fmla="*/ 25 h 800"/>
                                <a:gd name="T8" fmla="*/ 205 w 6600"/>
                                <a:gd name="T9" fmla="*/ 25 h 800"/>
                                <a:gd name="T10" fmla="*/ 209 w 6600"/>
                                <a:gd name="T11" fmla="*/ 21 h 800"/>
                                <a:gd name="T12" fmla="*/ 209 w 6600"/>
                                <a:gd name="T13" fmla="*/ 4 h 800"/>
                                <a:gd name="T14" fmla="*/ 205 w 6600"/>
                                <a:gd name="T15" fmla="*/ 0 h 800"/>
                                <a:gd name="T16" fmla="*/ 4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6248436" name="Rectangle 176"/>
                        <wps:cNvSpPr>
                          <a:spLocks noChangeArrowheads="1"/>
                        </wps:cNvSpPr>
                        <wps:spPr bwMode="auto">
                          <a:xfrm>
                            <a:off x="2689900" y="1860535"/>
                            <a:ext cx="931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4619E"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339261637"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538440253" name="Rectangle 178"/>
                        <wps:cNvSpPr>
                          <a:spLocks noChangeArrowheads="1"/>
                        </wps:cNvSpPr>
                        <wps:spPr bwMode="auto">
                          <a:xfrm>
                            <a:off x="2369800" y="2317143"/>
                            <a:ext cx="3460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19E07"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833292190" name="Rectangle 179"/>
                        <wps:cNvSpPr>
                          <a:spLocks noChangeArrowheads="1"/>
                        </wps:cNvSpPr>
                        <wps:spPr bwMode="auto">
                          <a:xfrm>
                            <a:off x="2393300" y="2462546"/>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82BCA"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671510635" name="Freeform 180"/>
                        <wps:cNvSpPr>
                          <a:spLocks/>
                        </wps:cNvSpPr>
                        <wps:spPr bwMode="auto">
                          <a:xfrm>
                            <a:off x="2531700" y="2126640"/>
                            <a:ext cx="1326500" cy="321306"/>
                          </a:xfrm>
                          <a:custGeom>
                            <a:avLst/>
                            <a:gdLst>
                              <a:gd name="T0" fmla="*/ 0 w 6600"/>
                              <a:gd name="T1" fmla="*/ 0 h 1600"/>
                              <a:gd name="T2" fmla="*/ 2147483646 w 6600"/>
                              <a:gd name="T3" fmla="*/ 2147483646 h 1600"/>
                              <a:gd name="T4" fmla="*/ 2147483646 w 6600"/>
                              <a:gd name="T5" fmla="*/ 2147483646 h 1600"/>
                              <a:gd name="T6" fmla="*/ 2147483646 w 6600"/>
                              <a:gd name="T7" fmla="*/ 2147483646 h 1600"/>
                              <a:gd name="T8" fmla="*/ 2147483646 w 6600"/>
                              <a:gd name="T9" fmla="*/ 2147483646 h 1600"/>
                              <a:gd name="T10" fmla="*/ 2147483646 w 6600"/>
                              <a:gd name="T11" fmla="*/ 2147483646 h 1600"/>
                              <a:gd name="T12" fmla="*/ 214748364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446075"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788352078"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84867275"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4B589"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407518006" name="Freeform 184"/>
                        <wps:cNvSpPr>
                          <a:spLocks noEditPoints="1"/>
                        </wps:cNvSpPr>
                        <wps:spPr bwMode="auto">
                          <a:xfrm>
                            <a:off x="2612300" y="2146940"/>
                            <a:ext cx="442000" cy="40001"/>
                          </a:xfrm>
                          <a:custGeom>
                            <a:avLst/>
                            <a:gdLst>
                              <a:gd name="T0" fmla="*/ 2147483646 w 696"/>
                              <a:gd name="T1" fmla="*/ 2147483646 h 63"/>
                              <a:gd name="T2" fmla="*/ 2147483646 w 696"/>
                              <a:gd name="T3" fmla="*/ 2147483646 h 63"/>
                              <a:gd name="T4" fmla="*/ 2147483646 w 696"/>
                              <a:gd name="T5" fmla="*/ 2147483646 h 63"/>
                              <a:gd name="T6" fmla="*/ 2147483646 w 696"/>
                              <a:gd name="T7" fmla="*/ 2147483646 h 63"/>
                              <a:gd name="T8" fmla="*/ 2147483646 w 696"/>
                              <a:gd name="T9" fmla="*/ 2147483646 h 63"/>
                              <a:gd name="T10" fmla="*/ 2147483646 w 696"/>
                              <a:gd name="T11" fmla="*/ 2147483646 h 63"/>
                              <a:gd name="T12" fmla="*/ 0 w 696"/>
                              <a:gd name="T13" fmla="*/ 2147483646 h 63"/>
                              <a:gd name="T14" fmla="*/ 2147483646 w 696"/>
                              <a:gd name="T15" fmla="*/ 0 h 63"/>
                              <a:gd name="T16" fmla="*/ 2147483646 w 696"/>
                              <a:gd name="T17" fmla="*/ 2147483646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96144852" name="Freeform 185"/>
                        <wps:cNvSpPr>
                          <a:spLocks noEditPoints="1"/>
                        </wps:cNvSpPr>
                        <wps:spPr bwMode="auto">
                          <a:xfrm>
                            <a:off x="3215000" y="2146940"/>
                            <a:ext cx="441900" cy="40001"/>
                          </a:xfrm>
                          <a:custGeom>
                            <a:avLst/>
                            <a:gdLst>
                              <a:gd name="T0" fmla="*/ 0 w 696"/>
                              <a:gd name="T1" fmla="*/ 2147483646 h 63"/>
                              <a:gd name="T2" fmla="*/ 2147483646 w 696"/>
                              <a:gd name="T3" fmla="*/ 2147483646 h 63"/>
                              <a:gd name="T4" fmla="*/ 2147483646 w 696"/>
                              <a:gd name="T5" fmla="*/ 2147483646 h 63"/>
                              <a:gd name="T6" fmla="*/ 0 w 696"/>
                              <a:gd name="T7" fmla="*/ 2147483646 h 63"/>
                              <a:gd name="T8" fmla="*/ 0 w 696"/>
                              <a:gd name="T9" fmla="*/ 2147483646 h 63"/>
                              <a:gd name="T10" fmla="*/ 2147483646 w 696"/>
                              <a:gd name="T11" fmla="*/ 0 h 63"/>
                              <a:gd name="T12" fmla="*/ 2147483646 w 696"/>
                              <a:gd name="T13" fmla="*/ 2147483646 h 63"/>
                              <a:gd name="T14" fmla="*/ 2147483646 w 696"/>
                              <a:gd name="T15" fmla="*/ 2147483646 h 63"/>
                              <a:gd name="T16" fmla="*/ 2147483646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35775387"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4F162"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491118577"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D014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46893963"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2332"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953781169" name="Group 189"/>
                        <wpg:cNvGrpSpPr>
                          <a:grpSpLocks/>
                        </wpg:cNvGrpSpPr>
                        <wpg:grpSpPr bwMode="auto">
                          <a:xfrm>
                            <a:off x="2571700" y="1323925"/>
                            <a:ext cx="1286500" cy="281305"/>
                            <a:chOff x="5931" y="4115"/>
                            <a:chExt cx="2026" cy="443"/>
                          </a:xfrm>
                        </wpg:grpSpPr>
                        <wps:wsp>
                          <wps:cNvPr id="1956612598" name="Freeform 190"/>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73040758" name="Freeform 191"/>
                          <wps:cNvSpPr>
                            <a:spLocks/>
                          </wps:cNvSpPr>
                          <wps:spPr bwMode="auto">
                            <a:xfrm>
                              <a:off x="5931" y="4115"/>
                              <a:ext cx="2026" cy="443"/>
                            </a:xfrm>
                            <a:custGeom>
                              <a:avLst/>
                              <a:gdLst>
                                <a:gd name="T0" fmla="*/ 7 w 6400"/>
                                <a:gd name="T1" fmla="*/ 0 h 1400"/>
                                <a:gd name="T2" fmla="*/ 0 w 6400"/>
                                <a:gd name="T3" fmla="*/ 7 h 1400"/>
                                <a:gd name="T4" fmla="*/ 0 w 6400"/>
                                <a:gd name="T5" fmla="*/ 37 h 1400"/>
                                <a:gd name="T6" fmla="*/ 7 w 6400"/>
                                <a:gd name="T7" fmla="*/ 44 h 1400"/>
                                <a:gd name="T8" fmla="*/ 196 w 6400"/>
                                <a:gd name="T9" fmla="*/ 44 h 1400"/>
                                <a:gd name="T10" fmla="*/ 203 w 6400"/>
                                <a:gd name="T11" fmla="*/ 37 h 1400"/>
                                <a:gd name="T12" fmla="*/ 203 w 6400"/>
                                <a:gd name="T13" fmla="*/ 7 h 1400"/>
                                <a:gd name="T14" fmla="*/ 196 w 6400"/>
                                <a:gd name="T15" fmla="*/ 0 h 1400"/>
                                <a:gd name="T16" fmla="*/ 7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50635255"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AF36D"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63861467" name="Rectangle 193"/>
                        <wps:cNvSpPr>
                          <a:spLocks noChangeArrowheads="1"/>
                        </wps:cNvSpPr>
                        <wps:spPr bwMode="auto">
                          <a:xfrm>
                            <a:off x="3164800" y="1326525"/>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99AA2"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998074544" name="Rectangle 194"/>
                        <wps:cNvSpPr>
                          <a:spLocks noChangeArrowheads="1"/>
                        </wps:cNvSpPr>
                        <wps:spPr bwMode="auto">
                          <a:xfrm>
                            <a:off x="3204800" y="1326525"/>
                            <a:ext cx="296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DD9E4"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916988550"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D0401"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1028741428" name="Group 196"/>
                        <wpg:cNvGrpSpPr>
                          <a:grpSpLocks/>
                        </wpg:cNvGrpSpPr>
                        <wpg:grpSpPr bwMode="auto">
                          <a:xfrm>
                            <a:off x="2331000" y="521310"/>
                            <a:ext cx="1607200" cy="522010"/>
                            <a:chOff x="5552" y="2851"/>
                            <a:chExt cx="2531" cy="822"/>
                          </a:xfrm>
                        </wpg:grpSpPr>
                        <wps:wsp>
                          <wps:cNvPr id="676767862"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741036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8806415" name="Rectangle 199"/>
                        <wps:cNvSpPr>
                          <a:spLocks noChangeArrowheads="1"/>
                        </wps:cNvSpPr>
                        <wps:spPr bwMode="auto">
                          <a:xfrm>
                            <a:off x="2812400" y="617212"/>
                            <a:ext cx="612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F6943"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669934770"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879229" name="Rectangle 201"/>
                        <wps:cNvSpPr>
                          <a:spLocks noChangeArrowheads="1"/>
                        </wps:cNvSpPr>
                        <wps:spPr bwMode="auto">
                          <a:xfrm>
                            <a:off x="2351400" y="729614"/>
                            <a:ext cx="1229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1372" w14:textId="77777777" w:rsidR="006161AD" w:rsidRDefault="006161AD" w:rsidP="006161AD">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589655343" name="Rectangle 202"/>
                        <wps:cNvSpPr>
                          <a:spLocks noChangeArrowheads="1"/>
                        </wps:cNvSpPr>
                        <wps:spPr bwMode="auto">
                          <a:xfrm>
                            <a:off x="3669700" y="729614"/>
                            <a:ext cx="237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4C9AA" w14:textId="77777777" w:rsidR="006161AD" w:rsidRDefault="006161AD" w:rsidP="006161AD">
                              <w:r>
                                <w:rPr>
                                  <w:rFonts w:ascii="Arial" w:hAnsi="Arial" w:cs="Arial"/>
                                  <w:b/>
                                  <w:bCs/>
                                  <w:color w:val="FFFFFF"/>
                                  <w:sz w:val="14"/>
                                  <w:szCs w:val="14"/>
                                </w:rPr>
                                <w:t>DSRs</w:t>
                              </w:r>
                            </w:p>
                          </w:txbxContent>
                        </wps:txbx>
                        <wps:bodyPr rot="0" vert="horz" wrap="none" lIns="0" tIns="0" rIns="0" bIns="0" anchor="t" anchorCtr="0" upright="1">
                          <a:spAutoFit/>
                        </wps:bodyPr>
                      </wps:wsp>
                      <wps:wsp>
                        <wps:cNvPr id="1617272404" name="Rectangle 203"/>
                        <wps:cNvSpPr>
                          <a:spLocks noChangeArrowheads="1"/>
                        </wps:cNvSpPr>
                        <wps:spPr bwMode="auto">
                          <a:xfrm>
                            <a:off x="2548900" y="841416"/>
                            <a:ext cx="1111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96302" w14:textId="77777777" w:rsidR="006161AD" w:rsidRDefault="006161AD" w:rsidP="006161AD">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178334404" name="Group 204"/>
                        <wpg:cNvGrpSpPr>
                          <a:grpSpLocks/>
                        </wpg:cNvGrpSpPr>
                        <wpg:grpSpPr bwMode="auto">
                          <a:xfrm>
                            <a:off x="1365800" y="2929855"/>
                            <a:ext cx="965200" cy="481409"/>
                            <a:chOff x="4032" y="6644"/>
                            <a:chExt cx="1520" cy="758"/>
                          </a:xfrm>
                        </wpg:grpSpPr>
                        <wps:wsp>
                          <wps:cNvPr id="189289134"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389125"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5506884" name="Rectangle 207"/>
                        <wps:cNvSpPr>
                          <a:spLocks noChangeArrowheads="1"/>
                        </wps:cNvSpPr>
                        <wps:spPr bwMode="auto">
                          <a:xfrm>
                            <a:off x="1487200" y="2989556"/>
                            <a:ext cx="687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84547"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638726771"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4335979" name="Rectangle 209"/>
                        <wps:cNvSpPr>
                          <a:spLocks noChangeArrowheads="1"/>
                        </wps:cNvSpPr>
                        <wps:spPr bwMode="auto">
                          <a:xfrm>
                            <a:off x="1539200" y="3101958"/>
                            <a:ext cx="588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90E0"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2079284346" name="Rectangle 210"/>
                        <wps:cNvSpPr>
                          <a:spLocks noChangeArrowheads="1"/>
                        </wps:cNvSpPr>
                        <wps:spPr bwMode="auto">
                          <a:xfrm>
                            <a:off x="1388100" y="3214360"/>
                            <a:ext cx="87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0EAA4"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3466260" name="Freeform 211"/>
                        <wps:cNvSpPr>
                          <a:spLocks noEditPoints="1"/>
                        </wps:cNvSpPr>
                        <wps:spPr bwMode="auto">
                          <a:xfrm>
                            <a:off x="1828100" y="2167240"/>
                            <a:ext cx="40700" cy="762614"/>
                          </a:xfrm>
                          <a:custGeom>
                            <a:avLst/>
                            <a:gdLst>
                              <a:gd name="T0" fmla="*/ 2147483646 w 64"/>
                              <a:gd name="T1" fmla="*/ 2147483646 h 1201"/>
                              <a:gd name="T2" fmla="*/ 2147483646 w 64"/>
                              <a:gd name="T3" fmla="*/ 2147483646 h 1201"/>
                              <a:gd name="T4" fmla="*/ 2147483646 w 64"/>
                              <a:gd name="T5" fmla="*/ 2147483646 h 1201"/>
                              <a:gd name="T6" fmla="*/ 2147483646 w 64"/>
                              <a:gd name="T7" fmla="*/ 2147483646 h 1201"/>
                              <a:gd name="T8" fmla="*/ 2147483646 w 64"/>
                              <a:gd name="T9" fmla="*/ 2147483646 h 1201"/>
                              <a:gd name="T10" fmla="*/ 0 w 64"/>
                              <a:gd name="T11" fmla="*/ 2147483646 h 1201"/>
                              <a:gd name="T12" fmla="*/ 2147483646 w 64"/>
                              <a:gd name="T13" fmla="*/ 0 h 1201"/>
                              <a:gd name="T14" fmla="*/ 2147483646 w 64"/>
                              <a:gd name="T15" fmla="*/ 2147483646 h 1201"/>
                              <a:gd name="T16" fmla="*/ 0 w 64"/>
                              <a:gd name="T17" fmla="*/ 2147483646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F9217B" id="Canvas 186"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" path="m466,c209,,,209,,467l,2334v,258,209,466,466,466l15500,2800v258,,466,-208,466,-466l15966,467c15966,209,15758,,15500,l466,xe" fillcolor="#339" strokeweight="0">
                    <v:path arrowok="t" o:connecttype="custom" o:connectlocs="0,0;0,0;0,1;0,2;10,2;10,1;10,0;10,0;0,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0,0;0,0;0,1;0,2;10,2;10,1;10,0;10,0;0,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" filled="f" stroked="f">
                  <v:textbox style="mso-fit-shape-to-text:t" inset="0,0,0,0">
                    <w:txbxContent>
                      <w:p w14:paraId="4203ADF8" w14:textId="77777777" w:rsidR="006161AD" w:rsidRDefault="006161AD" w:rsidP="006161AD">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" filled="f" stroked="f">
                  <v:textbox style="mso-fit-shape-to-text:t" inset="0,0,0,0">
                    <w:txbxContent>
                      <w:p w14:paraId="2235CAE1" w14:textId="77777777" w:rsidR="006161AD" w:rsidRDefault="006161AD" w:rsidP="006161AD">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" filled="f" stroked="f">
                  <v:textbox style="mso-fit-shape-to-text:t" inset="0,0,0,0">
                    <w:txbxContent>
                      <w:p w14:paraId="04B4CDAB" w14:textId="77777777" w:rsidR="006161AD" w:rsidRDefault="006161AD" w:rsidP="006161AD">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" filled="f" stroked="f">
                  <v:textbox style="mso-fit-shape-to-text:t" inset="0,0,0,0">
                    <w:txbxContent>
                      <w:p w14:paraId="2742C7E1" w14:textId="77777777" w:rsidR="006161AD" w:rsidRDefault="006161AD" w:rsidP="006161AD">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" path="m1134,c508,,,508,,1134l,5667v,626,508,1133,1134,1133l6067,6800v626,,1133,-507,1133,-1133l7200,1134c7200,508,6693,,6067,l1134,xe" fillcolor="#339" strokeweight="0">
                    <v:path arrowok="t" o:connecttype="custom" o:connectlocs="1,0;0,1;0,3;1,4;4,4;4,3;4,1;4,0;1,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" path="m1134,c508,,,508,,1134l,5667v,626,508,1133,1134,1133l6067,6800v626,,1133,-507,1133,-1133l7200,1134c7200,508,6693,,6067,l1134,xe" filled="f" strokeweight="22e-5mm">
                    <v:stroke endcap="round"/>
                    <v:path arrowok="t" o:connecttype="custom" o:connectlocs="1,0;0,1;0,3;1,4;4,4;4,3;4,1;4,0;1,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" filled="f" stroked="f">
                  <v:textbox style="mso-fit-shape-to-text:t" inset="0,0,0,0">
                    <w:txbxContent>
                      <w:p w14:paraId="47FAC367" w14:textId="77777777" w:rsidR="006161AD" w:rsidRDefault="006161AD" w:rsidP="006161AD">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" filled="f" stroked="f">
                  <v:textbox style="mso-fit-shape-to-text:t" inset="0,0,0,0">
                    <w:txbxContent>
                      <w:p w14:paraId="7A2716E3" w14:textId="77777777" w:rsidR="006161AD" w:rsidRDefault="006161AD" w:rsidP="006161AD">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" filled="f" stroked="f">
                  <v:textbox style="mso-fit-shape-to-text:t" inset="0,0,0,0">
                    <w:txbxContent>
                      <w:p w14:paraId="48A605D0" w14:textId="77777777" w:rsidR="006161AD" w:rsidRDefault="006161AD" w:rsidP="006161AD">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" filled="f" stroked="f">
                  <v:textbox style="mso-fit-shape-to-text:t" inset="0,0,0,0">
                    <w:txbxContent>
                      <w:p w14:paraId="2439E670" w14:textId="77777777" w:rsidR="006161AD" w:rsidRDefault="006161AD" w:rsidP="006161AD">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" filled="f" stroked="f">
                  <v:textbox style="mso-fit-shape-to-text:t" inset="0,0,0,0">
                    <w:txbxContent>
                      <w:p w14:paraId="5C4A236A" w14:textId="77777777" w:rsidR="006161AD" w:rsidRDefault="006161AD" w:rsidP="006161AD">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" filled="f" stroked="f">
                  <v:textbox style="mso-fit-shape-to-text:t" inset="0,0,0,0">
                    <w:txbxContent>
                      <w:p w14:paraId="233D7359" w14:textId="77777777" w:rsidR="006161AD" w:rsidRDefault="006161AD" w:rsidP="006161AD">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" filled="f" stroked="f">
                  <v:textbox style="mso-fit-shape-to-text:t" inset="0,0,0,0">
                    <w:txbxContent>
                      <w:p w14:paraId="077EEF02" w14:textId="77777777" w:rsidR="006161AD" w:rsidRDefault="006161AD" w:rsidP="006161AD">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" filled="f" stroked="f">
                  <v:textbox style="mso-fit-shape-to-text:t" inset="0,0,0,0">
                    <w:txbxContent>
                      <w:p w14:paraId="2BA3D2C1" w14:textId="77777777" w:rsidR="006161AD" w:rsidRDefault="006161AD" w:rsidP="006161AD">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" filled="f" strokeweight="22e-5mm">
                    <v:stroke endcap="round"/>
                  </v:rect>
                </v:group>
                <v:rect id="Rectangle 141" o:spid="_x0000_s1052" style="position:absolute;left:5823;top:4254;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" filled="f" stroked="f">
                  <v:textbox style="mso-fit-shape-to-text:t" inset="0,0,0,0">
                    <w:txbxContent>
                      <w:p w14:paraId="46D90457" w14:textId="77777777" w:rsidR="006161AD" w:rsidRDefault="006161AD" w:rsidP="006161AD">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" stroked="f"/>
                <v:rect id="Rectangle 143" o:spid="_x0000_s1054" style="position:absolute;left:2623;top:5467;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" filled="f" stroked="f">
                  <v:textbox style="mso-fit-shape-to-text:t" inset="0,0,0,0">
                    <w:txbxContent>
                      <w:p w14:paraId="0E88495C" w14:textId="77777777" w:rsidR="006161AD" w:rsidRDefault="006161AD" w:rsidP="006161AD">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" filled="f" stroked="f">
                  <v:textbox style="mso-fit-shape-to-text:t" inset="0,0,0,0">
                    <w:txbxContent>
                      <w:p w14:paraId="1D731A67" w14:textId="77777777" w:rsidR="006161AD" w:rsidRDefault="006161AD" w:rsidP="006161AD">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" filled="f" stroked="f">
                  <v:textbox style="mso-fit-shape-to-text:t" inset="0,0,0,0">
                    <w:txbxContent>
                      <w:p w14:paraId="63C89BEF" w14:textId="77777777" w:rsidR="006161AD" w:rsidRDefault="006161AD" w:rsidP="006161AD">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" filled="f" stroked="f">
                  <v:textbox style="mso-fit-shape-to-text:t" inset="0,0,0,0">
                    <w:txbxContent>
                      <w:p w14:paraId="22131AB5" w14:textId="77777777" w:rsidR="006161AD" w:rsidRDefault="006161AD" w:rsidP="006161AD">
                        <w:r>
                          <w:rPr>
                            <w:rFonts w:ascii="Arial" w:hAnsi="Arial" w:cs="Arial"/>
                            <w:b/>
                            <w:bCs/>
                            <w:color w:val="FFFFFF"/>
                            <w:sz w:val="14"/>
                            <w:szCs w:val="14"/>
                          </w:rPr>
                          <w:t xml:space="preserve">Update Inc/Dec Offers for </w:t>
                        </w:r>
                      </w:p>
                    </w:txbxContent>
                  </v:textbox>
                </v:rect>
                <v:rect id="Rectangle 147" o:spid="_x0000_s1058" style="position:absolute;left:13564;top:8731;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" filled="f" stroked="f">
                  <v:textbox style="mso-fit-shape-to-text:t" inset="0,0,0,0">
                    <w:txbxContent>
                      <w:p w14:paraId="51F46765" w14:textId="77777777" w:rsidR="006161AD" w:rsidRDefault="006161AD" w:rsidP="006161AD">
                        <w:r>
                          <w:rPr>
                            <w:rFonts w:ascii="Arial" w:hAnsi="Arial" w:cs="Arial"/>
                            <w:b/>
                            <w:bCs/>
                            <w:color w:val="FFFFFF"/>
                            <w:sz w:val="14"/>
                            <w:szCs w:val="14"/>
                          </w:rPr>
                          <w:t>DSRs</w:t>
                        </w:r>
                      </w:p>
                    </w:txbxContent>
                  </v:textbox>
                </v:rect>
                <v:group id="Group 148" o:spid="_x0000_s1059"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">
                  <v:rect id="Rectangle 149" o:spid="_x0000_s1060"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" fillcolor="silver" stroked="f"/>
                  <v:rect id="Rectangle 150" o:spid="_x0000_s1061"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" filled="f" strokeweight="22e-5mm">
                    <v:stroke endcap="round"/>
                  </v:rect>
                </v:group>
                <v:rect id="Rectangle 151" o:spid="_x0000_s1062"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" filled="f" stroked="f">
                  <v:textbox style="mso-fit-shape-to-text:t" inset="0,0,0,0">
                    <w:txbxContent>
                      <w:p w14:paraId="282F7F22" w14:textId="77777777" w:rsidR="006161AD" w:rsidRDefault="006161AD" w:rsidP="006161AD">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" fillcolor="black" stroked="f"/>
                <v:rect id="Rectangle 153" o:spid="_x0000_s1064"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" filled="f" stroked="f">
                  <v:textbox style="mso-fit-shape-to-text:t" inset="0,0,0,0">
                    <w:txbxContent>
                      <w:p w14:paraId="412D1557" w14:textId="77777777" w:rsidR="006161AD" w:rsidRDefault="006161AD" w:rsidP="006161AD">
                        <w:r>
                          <w:rPr>
                            <w:rFonts w:ascii="Arial" w:hAnsi="Arial" w:cs="Arial"/>
                            <w:b/>
                            <w:bCs/>
                            <w:color w:val="000000"/>
                            <w:sz w:val="14"/>
                            <w:szCs w:val="14"/>
                          </w:rPr>
                          <w:t>LFC Process every 4 secs</w:t>
                        </w:r>
                      </w:p>
                    </w:txbxContent>
                  </v:textbox>
                </v:rect>
                <v:rect id="Rectangle 154" o:spid="_x0000_s1065"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" filled="f" stroked="f">
                  <v:textbox style="mso-fit-shape-to-text:t" inset="0,0,0,0">
                    <w:txbxContent>
                      <w:p w14:paraId="79988A36" w14:textId="77777777" w:rsidR="006161AD" w:rsidRDefault="006161AD" w:rsidP="006161AD">
                        <w:r>
                          <w:rPr>
                            <w:rFonts w:ascii="Arial" w:hAnsi="Arial" w:cs="Arial"/>
                            <w:b/>
                            <w:bCs/>
                            <w:color w:val="000000"/>
                            <w:sz w:val="14"/>
                            <w:szCs w:val="14"/>
                          </w:rPr>
                          <w:t xml:space="preserve">Execute SCED every 5 </w:t>
                        </w:r>
                      </w:p>
                    </w:txbxContent>
                  </v:textbox>
                </v:rect>
                <v:rect id="Rectangle 155" o:spid="_x0000_s1066" style="position:absolute;left:35350;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" filled="f" stroked="f">
                  <v:textbox style="mso-fit-shape-to-text:t" inset="0,0,0,0">
                    <w:txbxContent>
                      <w:p w14:paraId="6BFB3120" w14:textId="77777777" w:rsidR="006161AD" w:rsidRDefault="006161AD" w:rsidP="006161AD">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" filled="f" stroked="f">
                  <v:textbox style="mso-fit-shape-to-text:t" inset="0,0,0,0">
                    <w:txbxContent>
                      <w:p w14:paraId="1E988E0A" w14:textId="77777777" w:rsidR="006161AD" w:rsidRDefault="006161AD" w:rsidP="006161AD">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" filled="f" stroked="f">
                  <v:textbox style="mso-fit-shape-to-text:t" inset="0,0,0,0">
                    <w:txbxContent>
                      <w:p w14:paraId="5D8DE162" w14:textId="77777777" w:rsidR="006161AD" w:rsidRDefault="006161AD" w:rsidP="006161AD">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">
                  <v:rect id="Rectangle 159" o:spid="_x0000_s1070"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" fillcolor="silver" stroked="f"/>
                  <v:rect id="Rectangle 160" o:spid="_x0000_s1071"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" filled="f" strokeweight="22e-5mm">
                    <v:stroke endcap="round"/>
                  </v:rect>
                </v:group>
                <v:rect id="Rectangle 161" o:spid="_x0000_s1072"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" filled="f" stroked="f">
                  <v:textbox style="mso-fit-shape-to-text:t" inset="0,0,0,0">
                    <w:txbxContent>
                      <w:p w14:paraId="270C5EF2" w14:textId="77777777" w:rsidR="006161AD" w:rsidRDefault="006161AD" w:rsidP="006161AD">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" fillcolor="black" stroked="f"/>
                <v:rect id="Rectangle 163" o:spid="_x0000_s1074"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" filled="f" stroked="f">
                  <v:textbox style="mso-fit-shape-to-text:t" inset="0,0,0,0">
                    <w:txbxContent>
                      <w:p w14:paraId="20A3246F"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075"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" filled="f" stroked="f">
                  <v:textbox style="mso-fit-shape-to-text:t" inset="0,0,0,0">
                    <w:txbxContent>
                      <w:p w14:paraId="2DB98AD8" w14:textId="77777777" w:rsidR="006161AD" w:rsidRDefault="006161AD" w:rsidP="006161AD">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">
                  <v:shape id="Freeform 170" o:spid="_x0000_s1081"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" path="m134,c60,,,60,,134l,667v,74,60,133,134,133l14467,800v74,,133,-59,133,-133l14600,134c14600,60,14541,,14467,l134,xe" fillcolor="silver" strokeweight="0">
                    <v:path arrowok="t" o:connecttype="custom" o:connectlocs="1,0;0,1;0,7;1,8;145,8;147,7;147,1;145,0;1,0" o:connectangles="0,0,0,0,0,0,0,0,0"/>
                  </v:shape>
                  <v:shape id="Freeform 171" o:spid="_x0000_s1082"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" path="m134,c60,,,60,,134l,667v,74,60,133,134,133l14467,800v74,,133,-59,133,-133l14600,134c14600,60,14541,,14467,l134,xe" filled="f" strokeweight="22e-5mm">
                    <v:stroke endcap="round"/>
                    <v:path arrowok="t" o:connecttype="custom" o:connectlocs="1,0;0,1;0,7;1,8;145,8;147,7;147,1;145,0;1,0" o:connectangles="0,0,0,0,0,0,0,0,0"/>
                  </v:shape>
                </v:group>
                <v:rect id="Rectangle 172" o:spid="_x0000_s1083"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" filled="f" stroked="f">
                  <v:textbox style="mso-fit-shape-to-text:t" inset="0,0,0,0">
                    <w:txbxContent>
                      <w:p w14:paraId="4210561D" w14:textId="77777777" w:rsidR="006161AD" w:rsidRDefault="006161AD" w:rsidP="006161AD">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">
                  <v:shape id="Freeform 174" o:spid="_x0000_s1085"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" path="m134,c60,,,60,,134l,667v,74,60,133,134,133l6467,800v74,,133,-59,133,-133l6600,134c6600,60,6541,,6467,l134,xe" fillcolor="silver" strokeweight="0">
                    <v:path arrowok="t" o:connecttype="custom" o:connectlocs="1,0;0,1;0,7;1,8;65,8;66,7;66,1;65,0;1,0" o:connectangles="0,0,0,0,0,0,0,0,0"/>
                  </v:shape>
                  <v:shape id="Freeform 175" o:spid="_x0000_s1086"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" path="m134,c60,,,60,,134l,667v,74,60,133,134,133l6467,800v74,,133,-59,133,-133l6600,134c6600,60,6541,,6467,l134,xe" filled="f" strokeweight="22e-5mm">
                    <v:stroke endcap="round"/>
                    <v:path arrowok="t" o:connecttype="custom" o:connectlocs="1,0;0,1;0,7;1,8;65,8;66,7;66,1;65,0;1,0" o:connectangles="0,0,0,0,0,0,0,0,0"/>
                  </v:shape>
                </v:group>
                <v:rect id="Rectangle 176" o:spid="_x0000_s1087"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" filled="f" stroked="f">
                  <v:textbox style="mso-fit-shape-to-text:t" inset="0,0,0,0">
                    <w:txbxContent>
                      <w:p w14:paraId="07C4619E" w14:textId="77777777" w:rsidR="006161AD" w:rsidRDefault="006161AD" w:rsidP="006161AD">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" strokeweight="58e-5mm"/>
                <v:rect id="Rectangle 178" o:spid="_x0000_s1089"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" filled="f" stroked="f">
                  <v:textbox style="mso-fit-shape-to-text:t" inset="0,0,0,0">
                    <w:txbxContent>
                      <w:p w14:paraId="13E19E07" w14:textId="77777777" w:rsidR="006161AD" w:rsidRDefault="006161AD" w:rsidP="006161AD">
                        <w:r>
                          <w:rPr>
                            <w:rFonts w:ascii="Arial" w:hAnsi="Arial" w:cs="Arial"/>
                            <w:b/>
                            <w:bCs/>
                            <w:color w:val="000000"/>
                            <w:sz w:val="20"/>
                          </w:rPr>
                          <w:t>Clock</w:t>
                        </w:r>
                      </w:p>
                    </w:txbxContent>
                  </v:textbox>
                </v:rect>
                <v:rect id="Rectangle 179" o:spid="_x0000_s1090"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" filled="f" stroked="f">
                  <v:textbox style="mso-fit-shape-to-text:t" inset="0,0,0,0">
                    <w:txbxContent>
                      <w:p w14:paraId="51782BCA" w14:textId="77777777" w:rsidR="006161AD" w:rsidRDefault="006161AD" w:rsidP="006161AD">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" strokeweight="58e-5mm"/>
                <v:line id="Line 182" o:spid="_x0000_s1093"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" strokeweight="58e-5mm"/>
                <v:rect id="Rectangle 183" o:spid="_x0000_s1094"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" filled="f" stroked="f">
                  <v:textbox style="mso-fit-shape-to-text:t" inset="0,0,0,0">
                    <w:txbxContent>
                      <w:p w14:paraId="0A34B589" w14:textId="77777777" w:rsidR="006161AD" w:rsidRDefault="006161AD" w:rsidP="006161AD">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" filled="f" stroked="f">
                  <v:textbox style="mso-fit-shape-to-text:t" inset="0,0,0,0">
                    <w:txbxContent>
                      <w:p w14:paraId="2324F162" w14:textId="77777777" w:rsidR="006161AD" w:rsidRDefault="006161AD" w:rsidP="006161AD">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" filled="f" stroked="f">
                  <v:textbox style="mso-fit-shape-to-text:t" inset="0,0,0,0">
                    <w:txbxContent>
                      <w:p w14:paraId="5B4D014F" w14:textId="77777777" w:rsidR="006161AD" w:rsidRDefault="006161AD" w:rsidP="006161AD">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" filled="f" stroked="f">
                  <v:textbox style="mso-fit-shape-to-text:t" inset="0,0,0,0">
                    <w:txbxContent>
                      <w:p w14:paraId="34382332" w14:textId="77777777" w:rsidR="006161AD" w:rsidRDefault="006161AD" w:rsidP="006161AD">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">
                  <v:shape id="Freeform 190" o:spid="_x0000_s1101"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" path="m234,c105,,,105,,234r,933c,1296,105,1400,234,1400r5933,c6296,1400,6400,1296,6400,1167r,-933c6400,105,6296,,6167,l234,xe" fillcolor="#339" strokeweight="0">
                    <v:path arrowok="t" o:connecttype="custom" o:connectlocs="2,0;0,2;0,12;2,14;62,14;64,12;64,2;62,0;2,0" o:connectangles="0,0,0,0,0,0,0,0,0"/>
                  </v:shape>
                  <v:shape id="Freeform 191" o:spid="_x0000_s1102"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" path="m234,c105,,,105,,234r,933c,1296,105,1400,234,1400r5933,c6296,1400,6400,1296,6400,1167r,-933c6400,105,6296,,6167,l234,xe" filled="f" strokeweight="22e-5mm">
                    <v:stroke endcap="round"/>
                    <v:path arrowok="t" o:connecttype="custom" o:connectlocs="2,0;0,2;0,12;2,14;62,14;64,12;64,2;62,0;2,0" o:connectangles="0,0,0,0,0,0,0,0,0"/>
                  </v:shape>
                </v:group>
                <v:rect id="Rectangle 192" o:spid="_x0000_s1103"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" filled="f" stroked="f">
                  <v:textbox style="mso-fit-shape-to-text:t" inset="0,0,0,0">
                    <w:txbxContent>
                      <w:p w14:paraId="68AAF36D" w14:textId="77777777" w:rsidR="006161AD" w:rsidRDefault="006161AD" w:rsidP="006161AD">
                        <w:r>
                          <w:rPr>
                            <w:rFonts w:ascii="Arial" w:hAnsi="Arial" w:cs="Arial"/>
                            <w:b/>
                            <w:bCs/>
                            <w:color w:val="FFFFFF"/>
                            <w:sz w:val="20"/>
                          </w:rPr>
                          <w:t>Real</w:t>
                        </w:r>
                      </w:p>
                    </w:txbxContent>
                  </v:textbox>
                </v:rect>
                <v:rect id="Rectangle 193" o:spid="_x0000_s1104"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" filled="f" stroked="f">
                  <v:textbox style="mso-fit-shape-to-text:t" inset="0,0,0,0">
                    <w:txbxContent>
                      <w:p w14:paraId="01499AA2" w14:textId="77777777" w:rsidR="006161AD" w:rsidRDefault="006161AD" w:rsidP="006161AD">
                        <w:r>
                          <w:rPr>
                            <w:rFonts w:ascii="Arial" w:hAnsi="Arial" w:cs="Arial"/>
                            <w:b/>
                            <w:bCs/>
                            <w:color w:val="FFFFFF"/>
                            <w:sz w:val="20"/>
                          </w:rPr>
                          <w:t>-</w:t>
                        </w:r>
                      </w:p>
                    </w:txbxContent>
                  </v:textbox>
                </v:rect>
                <v:rect id="Rectangle 194" o:spid="_x0000_s1105"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" filled="f" stroked="f">
                  <v:textbox style="mso-fit-shape-to-text:t" inset="0,0,0,0">
                    <w:txbxContent>
                      <w:p w14:paraId="7FBDD9E4" w14:textId="77777777" w:rsidR="006161AD" w:rsidRDefault="006161AD" w:rsidP="006161AD">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" filled="f" stroked="f">
                  <v:textbox style="mso-fit-shape-to-text:t" inset="0,0,0,0">
                    <w:txbxContent>
                      <w:p w14:paraId="315D0401" w14:textId="77777777" w:rsidR="006161AD" w:rsidRDefault="006161AD" w:rsidP="006161AD">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">
                  <v:rect id="Rectangle 197" o:spid="_x0000_s1108"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" fillcolor="#936" stroked="f"/>
                  <v:rect id="Rectangle 198" o:spid="_x0000_s1109"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" filled="f" strokeweight="22e-5mm">
                    <v:stroke endcap="round"/>
                  </v:rect>
                </v:group>
                <v:rect id="Rectangle 199" o:spid="_x0000_s1110" style="position:absolute;left:28124;top:6172;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" filled="f" stroked="f">
                  <v:textbox style="mso-fit-shape-to-text:t" inset="0,0,0,0">
                    <w:txbxContent>
                      <w:p w14:paraId="586F6943" w14:textId="77777777" w:rsidR="006161AD" w:rsidRDefault="006161AD" w:rsidP="006161AD">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" stroked="f"/>
                <v:rect id="Rectangle 201" o:spid="_x0000_s1112" style="position:absolute;left:23514;top:7296;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" filled="f" stroked="f">
                  <v:textbox style="mso-fit-shape-to-text:t" inset="0,0,0,0">
                    <w:txbxContent>
                      <w:p w14:paraId="45261372" w14:textId="77777777" w:rsidR="006161AD" w:rsidRDefault="006161AD" w:rsidP="006161AD">
                        <w:r>
                          <w:rPr>
                            <w:rFonts w:ascii="Arial" w:hAnsi="Arial" w:cs="Arial"/>
                            <w:b/>
                            <w:bCs/>
                            <w:color w:val="FFFFFF"/>
                            <w:sz w:val="14"/>
                            <w:szCs w:val="14"/>
                          </w:rPr>
                          <w:t xml:space="preserve">Update Output Schedules for </w:t>
                        </w:r>
                      </w:p>
                    </w:txbxContent>
                  </v:textbox>
                </v:rect>
                <v:rect id="Rectangle 202" o:spid="_x0000_s1113" style="position:absolute;left:36697;top:7296;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" filled="f" stroked="f">
                  <v:textbox style="mso-fit-shape-to-text:t" inset="0,0,0,0">
                    <w:txbxContent>
                      <w:p w14:paraId="60C4C9AA" w14:textId="77777777" w:rsidR="006161AD" w:rsidRDefault="006161AD" w:rsidP="006161AD">
                        <w:r>
                          <w:rPr>
                            <w:rFonts w:ascii="Arial" w:hAnsi="Arial" w:cs="Arial"/>
                            <w:b/>
                            <w:bCs/>
                            <w:color w:val="FFFFFF"/>
                            <w:sz w:val="14"/>
                            <w:szCs w:val="14"/>
                          </w:rPr>
                          <w:t>DSRs</w:t>
                        </w:r>
                      </w:p>
                    </w:txbxContent>
                  </v:textbox>
                </v:rect>
                <v:rect id="Rectangle 203" o:spid="_x0000_s1114" style="position:absolute;left:25489;top:8414;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" filled="f" stroked="f">
                  <v:textbox style="mso-fit-shape-to-text:t" inset="0,0,0,0">
                    <w:txbxContent>
                      <w:p w14:paraId="78796302" w14:textId="77777777" w:rsidR="006161AD" w:rsidRDefault="006161AD" w:rsidP="006161AD">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">
                  <v:rect id="Rectangle 205" o:spid="_x0000_s1116"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" fillcolor="silver" stroked="f"/>
                  <v:rect id="Rectangle 206" o:spid="_x0000_s1117"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" filled="f" strokeweight="22e-5mm">
                    <v:stroke endcap="round"/>
                  </v:rect>
                </v:group>
                <v:rect id="Rectangle 207" o:spid="_x0000_s1118"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" filled="f" stroked="f">
                  <v:textbox style="mso-fit-shape-to-text:t" inset="0,0,0,0">
                    <w:txbxContent>
                      <w:p w14:paraId="63D84547" w14:textId="77777777" w:rsidR="006161AD" w:rsidRDefault="006161AD" w:rsidP="006161AD">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" fillcolor="black" stroked="f"/>
                <v:rect id="Rectangle 209" o:spid="_x0000_s1120"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" filled="f" stroked="f">
                  <v:textbox style="mso-fit-shape-to-text:t" inset="0,0,0,0">
                    <w:txbxContent>
                      <w:p w14:paraId="7AE690E0" w14:textId="77777777" w:rsidR="006161AD" w:rsidRDefault="006161AD" w:rsidP="006161AD">
                        <w:r>
                          <w:rPr>
                            <w:rFonts w:ascii="Arial" w:hAnsi="Arial" w:cs="Arial"/>
                            <w:b/>
                            <w:bCs/>
                            <w:color w:val="000000"/>
                            <w:sz w:val="14"/>
                            <w:szCs w:val="14"/>
                          </w:rPr>
                          <w:t>Communicate</w:t>
                        </w:r>
                      </w:p>
                    </w:txbxContent>
                  </v:textbox>
                </v:rect>
                <v:rect id="Rectangle 210" o:spid="_x0000_s1121"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" filled="f" stroked="f">
                  <v:textbox style="mso-fit-shape-to-text:t" inset="0,0,0,0">
                    <w:txbxContent>
                      <w:p w14:paraId="7A50EAA4" w14:textId="77777777" w:rsidR="006161AD" w:rsidRDefault="006161AD" w:rsidP="006161AD">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9717AB3" w14:textId="77777777" w:rsidR="006161AD" w:rsidRPr="00D476E3" w:rsidRDefault="006161AD" w:rsidP="006161AD">
      <w:pPr>
        <w:spacing w:before="240" w:after="240"/>
        <w:ind w:left="720" w:hanging="720"/>
        <w:rPr>
          <w:szCs w:val="20"/>
        </w:rPr>
      </w:pPr>
    </w:p>
    <w:p w14:paraId="217D0AB5" w14:textId="77777777" w:rsidR="006161AD" w:rsidRPr="00D476E3" w:rsidRDefault="006161AD" w:rsidP="006161AD">
      <w:pPr>
        <w:spacing w:before="240" w:after="240"/>
        <w:ind w:left="720" w:hanging="720"/>
        <w:rPr>
          <w:szCs w:val="20"/>
        </w:rPr>
      </w:pPr>
    </w:p>
    <w:p w14:paraId="551087E3" w14:textId="77777777" w:rsidR="006161AD" w:rsidRPr="00D476E3" w:rsidRDefault="006161AD" w:rsidP="006161AD">
      <w:pPr>
        <w:spacing w:before="240" w:after="240"/>
        <w:ind w:left="720" w:hanging="720"/>
        <w:rPr>
          <w:szCs w:val="20"/>
        </w:rPr>
      </w:pPr>
    </w:p>
    <w:p w14:paraId="7639E9E6" w14:textId="77777777" w:rsidR="006161AD" w:rsidRPr="00D476E3" w:rsidRDefault="006161AD" w:rsidP="006161AD">
      <w:pPr>
        <w:spacing w:before="240" w:after="240"/>
        <w:ind w:left="720" w:hanging="720"/>
        <w:rPr>
          <w:szCs w:val="20"/>
        </w:rPr>
      </w:pPr>
    </w:p>
    <w:p w14:paraId="26CF25FA" w14:textId="77777777" w:rsidR="006161AD" w:rsidRPr="00D476E3" w:rsidRDefault="006161AD" w:rsidP="006161AD">
      <w:pPr>
        <w:spacing w:before="240" w:after="240"/>
        <w:ind w:left="720" w:hanging="720"/>
        <w:rPr>
          <w:szCs w:val="20"/>
        </w:rPr>
      </w:pPr>
    </w:p>
    <w:p w14:paraId="73F0A063" w14:textId="77777777" w:rsidR="006161AD" w:rsidRPr="00D476E3" w:rsidRDefault="006161AD" w:rsidP="006161AD">
      <w:pPr>
        <w:spacing w:before="240" w:after="240"/>
        <w:ind w:left="720" w:hanging="720"/>
        <w:rPr>
          <w:szCs w:val="20"/>
        </w:rPr>
      </w:pPr>
    </w:p>
    <w:p w14:paraId="7145FB7C" w14:textId="77777777" w:rsidR="006161AD" w:rsidRPr="00D476E3" w:rsidRDefault="006161AD" w:rsidP="006161AD">
      <w:pPr>
        <w:spacing w:before="240" w:after="240"/>
        <w:ind w:left="720" w:hanging="720"/>
        <w:rPr>
          <w:szCs w:val="20"/>
        </w:rPr>
      </w:pPr>
    </w:p>
    <w:p w14:paraId="24CDB843" w14:textId="77777777" w:rsidR="006161AD" w:rsidRPr="00D476E3" w:rsidRDefault="006161AD" w:rsidP="006161AD">
      <w:pPr>
        <w:spacing w:before="240" w:after="240"/>
        <w:ind w:left="720" w:hanging="720"/>
        <w:rPr>
          <w:szCs w:val="20"/>
        </w:rPr>
      </w:pPr>
      <w:r w:rsidRPr="00D476E3">
        <w:rPr>
          <w:szCs w:val="20"/>
        </w:rPr>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322B1B1" w14:textId="77777777" w:rsidR="006161AD" w:rsidRPr="00D476E3" w:rsidRDefault="006161AD" w:rsidP="006161AD">
      <w:pPr>
        <w:spacing w:after="240"/>
        <w:ind w:left="720" w:hanging="720"/>
        <w:rPr>
          <w:iCs/>
        </w:rPr>
      </w:pPr>
      <w:r w:rsidRPr="00D476E3">
        <w:rPr>
          <w:iCs/>
        </w:rPr>
        <w:t>(3)</w:t>
      </w:r>
      <w:r w:rsidRPr="00D476E3">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w:t>
      </w:r>
      <w:r w:rsidRPr="00D476E3">
        <w:rPr>
          <w:iCs/>
        </w:rPr>
        <w:lastRenderedPageBreak/>
        <w:t xml:space="preserve">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6507947D" w14:textId="77777777" w:rsidR="006161AD" w:rsidRPr="00D476E3" w:rsidRDefault="006161AD" w:rsidP="006161AD">
      <w:pPr>
        <w:spacing w:after="240"/>
        <w:ind w:left="720" w:hanging="720"/>
        <w:rPr>
          <w:szCs w:val="20"/>
        </w:rPr>
      </w:pPr>
      <w:r w:rsidRPr="00D476E3">
        <w:rPr>
          <w:szCs w:val="20"/>
        </w:rPr>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6ED85A4C" w14:textId="77777777" w:rsidR="006161AD" w:rsidRPr="00D476E3" w:rsidRDefault="006161AD" w:rsidP="006161AD">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7D0D131C" w14:textId="77777777" w:rsidR="006161AD" w:rsidRPr="00D476E3" w:rsidRDefault="006161AD" w:rsidP="006161AD">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79A322F6" w14:textId="77777777" w:rsidR="006161AD" w:rsidRPr="00D476E3" w:rsidRDefault="006161AD" w:rsidP="006161AD">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02813912" w14:textId="77777777" w:rsidR="006161AD" w:rsidRPr="00D476E3" w:rsidRDefault="006161AD" w:rsidP="006161AD">
      <w:pPr>
        <w:spacing w:after="240"/>
        <w:ind w:left="1440" w:hanging="720"/>
        <w:rPr>
          <w:szCs w:val="20"/>
        </w:rPr>
      </w:pPr>
      <w:r w:rsidRPr="00D476E3">
        <w:rPr>
          <w:szCs w:val="20"/>
        </w:rPr>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32772B33" w14:textId="77777777" w:rsidR="006161AD" w:rsidRPr="00D476E3" w:rsidRDefault="006161AD" w:rsidP="006161AD">
      <w:pPr>
        <w:spacing w:after="240"/>
        <w:ind w:left="720" w:hanging="720"/>
        <w:rPr>
          <w:iCs/>
          <w:szCs w:val="20"/>
        </w:rPr>
      </w:pPr>
      <w:r w:rsidRPr="00D476E3">
        <w:rPr>
          <w:iCs/>
          <w:szCs w:val="20"/>
        </w:rPr>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0C11E32" w14:textId="77777777" w:rsidR="006161AD" w:rsidRPr="00D476E3" w:rsidRDefault="006161AD" w:rsidP="006161AD">
      <w:pPr>
        <w:spacing w:after="240"/>
        <w:ind w:left="1440" w:hanging="720"/>
        <w:rPr>
          <w:iCs/>
          <w:szCs w:val="20"/>
        </w:rPr>
      </w:pPr>
      <w:r w:rsidRPr="00D476E3">
        <w:rPr>
          <w:szCs w:val="20"/>
        </w:rPr>
        <w:t>(a)</w:t>
      </w:r>
      <w:r w:rsidRPr="00D476E3">
        <w:rPr>
          <w:iCs/>
          <w:szCs w:val="20"/>
        </w:rPr>
        <w:tab/>
        <w:t>The absolute value change to any single Real-Time Settlement Point Price at a Resource Node is greater than $0.05/MWh;</w:t>
      </w:r>
    </w:p>
    <w:p w14:paraId="2BB02667" w14:textId="77777777" w:rsidR="006161AD" w:rsidRPr="00D476E3" w:rsidRDefault="006161AD" w:rsidP="006161AD">
      <w:pPr>
        <w:spacing w:after="240"/>
        <w:ind w:left="1440" w:hanging="720"/>
        <w:rPr>
          <w:iCs/>
          <w:szCs w:val="20"/>
        </w:rPr>
      </w:pPr>
      <w:r w:rsidRPr="00D476E3">
        <w:rPr>
          <w:iCs/>
          <w:szCs w:val="20"/>
        </w:rPr>
        <w:t>(b)       The price correction would require ERCOT to change more than 50 Real-Time Settlement Point Prices;</w:t>
      </w:r>
    </w:p>
    <w:p w14:paraId="1FBE06C6" w14:textId="77777777" w:rsidR="006161AD" w:rsidRPr="00D476E3" w:rsidRDefault="006161AD" w:rsidP="006161AD">
      <w:pPr>
        <w:spacing w:after="240"/>
        <w:ind w:left="1440" w:hanging="720"/>
        <w:rPr>
          <w:iCs/>
          <w:szCs w:val="20"/>
        </w:rPr>
      </w:pPr>
      <w:r w:rsidRPr="00D476E3">
        <w:rPr>
          <w:iCs/>
          <w:szCs w:val="20"/>
        </w:rPr>
        <w:t>(c)       The absolute value change to any Real-Time Settlement Point Price at a Load Zone or Hub is greater than $0.02/MWh;</w:t>
      </w:r>
    </w:p>
    <w:p w14:paraId="5816AD19" w14:textId="77777777" w:rsidR="006161AD" w:rsidRPr="00D476E3" w:rsidRDefault="006161AD" w:rsidP="006161AD">
      <w:pPr>
        <w:spacing w:after="240"/>
        <w:ind w:left="1440" w:hanging="720"/>
        <w:rPr>
          <w:iCs/>
          <w:szCs w:val="20"/>
        </w:rPr>
      </w:pPr>
      <w:r w:rsidRPr="00D476E3">
        <w:rPr>
          <w:iCs/>
          <w:szCs w:val="20"/>
        </w:rPr>
        <w:lastRenderedPageBreak/>
        <w:t>(d)       The estimated absolute total dollar impact for changes to Real-Time prices for energy metered is greater than $500; or</w:t>
      </w:r>
    </w:p>
    <w:p w14:paraId="78FB89BF" w14:textId="77777777" w:rsidR="006161AD" w:rsidRPr="00D476E3" w:rsidRDefault="006161AD" w:rsidP="006161AD">
      <w:pPr>
        <w:spacing w:after="240"/>
        <w:ind w:left="1440" w:hanging="720"/>
        <w:rPr>
          <w:szCs w:val="20"/>
        </w:rPr>
      </w:pPr>
      <w:r w:rsidRPr="00D476E3">
        <w:rPr>
          <w:szCs w:val="20"/>
        </w:rPr>
        <w:t>(e)       The absolute total dollar impact for changes to SASM MCPCs is greater than $500.</w:t>
      </w:r>
    </w:p>
    <w:p w14:paraId="64E05347" w14:textId="77777777" w:rsidR="006161AD" w:rsidRPr="00D476E3" w:rsidRDefault="006161AD" w:rsidP="006161AD">
      <w:pPr>
        <w:spacing w:after="240"/>
        <w:ind w:left="720" w:hanging="720"/>
        <w:rPr>
          <w:szCs w:val="20"/>
        </w:rPr>
      </w:pPr>
      <w:r w:rsidRPr="00D476E3">
        <w:rPr>
          <w:szCs w:val="20"/>
        </w:rPr>
        <w:t>(6)</w:t>
      </w:r>
      <w:r w:rsidRPr="00D476E3">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0CE7C468" w14:textId="77777777" w:rsidR="006161AD" w:rsidRPr="00D476E3" w:rsidRDefault="006161AD" w:rsidP="006161AD">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326675B1" w14:textId="77777777" w:rsidR="006161AD" w:rsidRPr="00D476E3" w:rsidRDefault="006161AD" w:rsidP="006161AD">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that were received by QSEs,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1FBDCBB6" w14:textId="77777777" w:rsidR="006161AD" w:rsidRPr="00D476E3" w:rsidRDefault="006161AD" w:rsidP="006161AD">
      <w:pPr>
        <w:spacing w:after="240"/>
        <w:ind w:left="1440" w:hanging="720"/>
        <w:rPr>
          <w:szCs w:val="20"/>
        </w:rPr>
      </w:pPr>
      <w:r w:rsidRPr="00D476E3">
        <w:rPr>
          <w:szCs w:val="20"/>
        </w:rPr>
        <w:t>(c)</w:t>
      </w:r>
      <w:r w:rsidRPr="00D476E3">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4F3CD8BD" w14:textId="77777777" w:rsidR="006161AD" w:rsidRPr="00D476E3" w:rsidRDefault="006161AD" w:rsidP="006161AD">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6C539968"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w:t>
      </w:r>
      <w:r w:rsidRPr="00D476E3">
        <w:rPr>
          <w:szCs w:val="20"/>
        </w:rPr>
        <w:lastRenderedPageBreak/>
        <w:t>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E312750" w14:textId="77777777" w:rsidR="006161AD" w:rsidRPr="00D476E3" w:rsidRDefault="006161AD" w:rsidP="006161AD">
      <w:pPr>
        <w:spacing w:after="240"/>
        <w:ind w:left="2160" w:hanging="720"/>
        <w:rPr>
          <w:szCs w:val="20"/>
        </w:rPr>
      </w:pPr>
      <w:r w:rsidRPr="00D476E3">
        <w:rPr>
          <w:szCs w:val="20"/>
        </w:rPr>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EBDFDB5" w14:textId="77777777" w:rsidR="006161AD" w:rsidRPr="00D476E3" w:rsidRDefault="006161AD" w:rsidP="006161AD">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79BAD3D4" w14:textId="77777777" w:rsidR="006161AD" w:rsidRPr="00D476E3" w:rsidRDefault="006161AD" w:rsidP="006161AD">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0F5D6C5F" w14:textId="77777777" w:rsidR="006161AD" w:rsidRPr="00D476E3" w:rsidRDefault="006161AD" w:rsidP="006161AD">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0E1331D6" w14:textId="77777777" w:rsidR="006161AD" w:rsidRPr="00D476E3" w:rsidRDefault="006161AD" w:rsidP="006161AD">
      <w:pPr>
        <w:spacing w:after="240"/>
        <w:ind w:left="2160" w:hanging="720"/>
        <w:rPr>
          <w:szCs w:val="20"/>
        </w:rPr>
      </w:pPr>
      <w:r w:rsidRPr="00D476E3">
        <w:rPr>
          <w:szCs w:val="20"/>
        </w:rPr>
        <w:t>(i)</w:t>
      </w:r>
      <w:r w:rsidRPr="00D476E3">
        <w:rPr>
          <w:szCs w:val="20"/>
        </w:rPr>
        <w:tab/>
        <w:t>2% and also greater than $20,000; or</w:t>
      </w:r>
    </w:p>
    <w:p w14:paraId="116B907F" w14:textId="77777777" w:rsidR="006161AD" w:rsidRPr="00D476E3" w:rsidRDefault="006161AD" w:rsidP="006161AD">
      <w:pPr>
        <w:spacing w:after="240"/>
        <w:ind w:left="2160" w:hanging="720"/>
        <w:rPr>
          <w:szCs w:val="20"/>
        </w:rPr>
      </w:pPr>
      <w:r w:rsidRPr="00D476E3">
        <w:rPr>
          <w:szCs w:val="20"/>
        </w:rPr>
        <w:t>(ii)</w:t>
      </w:r>
      <w:r w:rsidRPr="00D476E3">
        <w:rPr>
          <w:szCs w:val="20"/>
        </w:rPr>
        <w:tab/>
        <w:t>20% and also greater than $2,000.</w:t>
      </w:r>
    </w:p>
    <w:p w14:paraId="669322FD" w14:textId="77777777" w:rsidR="006161AD" w:rsidRPr="00D476E3" w:rsidRDefault="006161AD" w:rsidP="006161AD">
      <w:pPr>
        <w:spacing w:after="240"/>
        <w:ind w:left="1440" w:hanging="720"/>
        <w:rPr>
          <w:szCs w:val="20"/>
        </w:rPr>
      </w:pPr>
      <w:r w:rsidRPr="00D476E3">
        <w:rPr>
          <w:szCs w:val="20"/>
        </w:rPr>
        <w:t>(c)</w:t>
      </w:r>
      <w:r w:rsidRPr="00D476E3">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35B22F5C" w14:textId="77777777" w:rsidR="006161AD" w:rsidRPr="00D476E3" w:rsidRDefault="006161AD" w:rsidP="006161AD">
      <w:pPr>
        <w:tabs>
          <w:tab w:val="left" w:pos="3510"/>
        </w:tabs>
        <w:spacing w:after="240"/>
        <w:ind w:left="1440" w:hanging="720"/>
        <w:rPr>
          <w:szCs w:val="20"/>
        </w:rPr>
      </w:pPr>
      <w:r w:rsidRPr="00D476E3">
        <w:rPr>
          <w:szCs w:val="20"/>
        </w:rPr>
        <w:t>(d)</w:t>
      </w:r>
      <w:r w:rsidRPr="00D476E3">
        <w:rPr>
          <w:szCs w:val="20"/>
        </w:rPr>
        <w:tab/>
        <w:t>In review of Real-Time LMPs, Real Time Settlement Point Prices, Real-Time prices for energy metered, Real-Time On-Line Reliability Deployment Price Adders, Real-Time On-Line Reliability Deployment Prices,</w:t>
      </w:r>
      <w:r w:rsidRPr="00D476E3">
        <w:rPr>
          <w:b/>
          <w:i/>
          <w:szCs w:val="20"/>
        </w:rPr>
        <w:t xml:space="preserve"> </w:t>
      </w:r>
      <w:r w:rsidRPr="00D476E3">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52E6A32" w14:textId="77777777" w:rsidTr="006F573E">
        <w:trPr>
          <w:trHeight w:val="206"/>
        </w:trPr>
        <w:tc>
          <w:tcPr>
            <w:tcW w:w="9350" w:type="dxa"/>
            <w:shd w:val="pct12" w:color="auto" w:fill="auto"/>
          </w:tcPr>
          <w:p w14:paraId="0FCFA209" w14:textId="77777777" w:rsidR="006161AD" w:rsidRPr="00D476E3" w:rsidRDefault="006161AD" w:rsidP="006F573E">
            <w:pPr>
              <w:spacing w:before="120" w:after="240"/>
              <w:rPr>
                <w:b/>
                <w:i/>
                <w:iCs/>
              </w:rPr>
            </w:pPr>
            <w:r w:rsidRPr="00D476E3">
              <w:rPr>
                <w:b/>
                <w:i/>
                <w:iCs/>
              </w:rPr>
              <w:lastRenderedPageBreak/>
              <w:t>[NPRR1000, NPRR1010, and NPRR1014:  Replace applicable portions of Section 6.3 above with the following upon system implementation for NPRR1000 or NPRR1014; or upon system implementation of the Real-Time Co-Optimization (RTC) project for NPRR1010:]</w:t>
            </w:r>
          </w:p>
          <w:p w14:paraId="2B87DCEE" w14:textId="77777777" w:rsidR="006161AD" w:rsidRPr="00D476E3" w:rsidRDefault="006161AD" w:rsidP="006F573E">
            <w:pPr>
              <w:keepNext/>
              <w:tabs>
                <w:tab w:val="left" w:pos="900"/>
              </w:tabs>
              <w:spacing w:before="240" w:after="240"/>
              <w:outlineLvl w:val="1"/>
              <w:rPr>
                <w:b/>
                <w:szCs w:val="20"/>
              </w:rPr>
            </w:pPr>
            <w:bookmarkStart w:id="187" w:name="_Toc60040546"/>
            <w:bookmarkStart w:id="188" w:name="_Toc65151606"/>
            <w:bookmarkStart w:id="189" w:name="_Toc80174632"/>
            <w:bookmarkStart w:id="190" w:name="_Toc108712390"/>
            <w:bookmarkStart w:id="191" w:name="_Toc112417510"/>
            <w:bookmarkStart w:id="192" w:name="_Toc125966112"/>
            <w:bookmarkStart w:id="193" w:name="_Toc135992209"/>
            <w:r w:rsidRPr="00D476E3">
              <w:rPr>
                <w:b/>
                <w:szCs w:val="20"/>
              </w:rPr>
              <w:t>6.3</w:t>
            </w:r>
            <w:r w:rsidRPr="00D476E3">
              <w:rPr>
                <w:b/>
                <w:szCs w:val="20"/>
              </w:rPr>
              <w:tab/>
              <w:t>Adjustment Period and Real-Time Operations Timeline</w:t>
            </w:r>
            <w:bookmarkEnd w:id="187"/>
            <w:bookmarkEnd w:id="188"/>
            <w:bookmarkEnd w:id="189"/>
            <w:bookmarkEnd w:id="190"/>
            <w:bookmarkEnd w:id="191"/>
            <w:bookmarkEnd w:id="192"/>
            <w:bookmarkEnd w:id="193"/>
          </w:p>
          <w:p w14:paraId="16337001" w14:textId="77777777" w:rsidR="006161AD" w:rsidRPr="00D476E3" w:rsidRDefault="006161AD" w:rsidP="006F573E">
            <w:pPr>
              <w:spacing w:before="120" w:after="240"/>
              <w:ind w:left="690" w:hanging="690"/>
              <w:rPr>
                <w:iCs/>
              </w:rPr>
            </w:pPr>
            <w:r w:rsidRPr="00D476E3">
              <w:rPr>
                <w:iCs/>
                <w:szCs w:val="20"/>
              </w:rPr>
              <w:t>(1)</w:t>
            </w:r>
            <w:r w:rsidRPr="00D476E3">
              <w:rPr>
                <w:iCs/>
                <w:szCs w:val="20"/>
              </w:rPr>
              <w:tab/>
              <w:t>The figure below highlights the major activities that occur in the Adjustment Period and Real-Time operations:</w:t>
            </w:r>
          </w:p>
          <w:p w14:paraId="4E5C8C29" w14:textId="77777777" w:rsidR="006161AD" w:rsidRPr="00D476E3" w:rsidRDefault="006161AD" w:rsidP="006F573E">
            <w:pPr>
              <w:spacing w:before="120" w:after="240"/>
              <w:rPr>
                <w:b/>
                <w:i/>
                <w:iCs/>
              </w:rPr>
            </w:pPr>
            <w:r w:rsidRPr="00D476E3">
              <w:rPr>
                <w:noProof/>
              </w:rPr>
              <mc:AlternateContent>
                <mc:Choice Requires="wpc">
                  <w:drawing>
                    <wp:anchor distT="0" distB="0" distL="114300" distR="114300" simplePos="0" relativeHeight="251660288" behindDoc="0" locked="0" layoutInCell="1" allowOverlap="1" wp14:anchorId="184B2A2A" wp14:editId="169D41F0">
                      <wp:simplePos x="0" y="0"/>
                      <wp:positionH relativeFrom="column">
                        <wp:posOffset>130175</wp:posOffset>
                      </wp:positionH>
                      <wp:positionV relativeFrom="paragraph">
                        <wp:posOffset>122555</wp:posOffset>
                      </wp:positionV>
                      <wp:extent cx="5372100" cy="3479165"/>
                      <wp:effectExtent l="0" t="0" r="19050" b="0"/>
                      <wp:wrapNone/>
                      <wp:docPr id="1763078147" name="Canvas 1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174278193" name="Group 117"/>
                              <wpg:cNvGrpSpPr>
                                <a:grpSpLocks/>
                              </wpg:cNvGrpSpPr>
                              <wpg:grpSpPr bwMode="auto">
                                <a:xfrm>
                                  <a:off x="80000" y="882616"/>
                                  <a:ext cx="5265400" cy="1565329"/>
                                  <a:chOff x="2007" y="3420"/>
                                  <a:chExt cx="8292" cy="2465"/>
                                </a:xfrm>
                              </wpg:grpSpPr>
                              <wps:wsp>
                                <wps:cNvPr id="853598937"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wps:spPr>
                                <wps:bodyPr rot="0" vert="horz" wrap="square" lIns="91440" tIns="45720" rIns="91440" bIns="45720" anchor="t" anchorCtr="0" upright="1">
                                  <a:noAutofit/>
                                </wps:bodyPr>
                              </wps:wsp>
                              <wps:wsp>
                                <wps:cNvPr id="891729226"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wps:spPr>
                                <wps:bodyPr rot="0" vert="horz" wrap="square" lIns="91440" tIns="45720" rIns="91440" bIns="45720" anchor="t" anchorCtr="0" upright="1">
                                  <a:noAutofit/>
                                </wps:bodyPr>
                              </wps:wsp>
                            </wpg:wgp>
                            <wpg:wgp>
                              <wpg:cNvPr id="610567448" name="Group 120"/>
                              <wpg:cNvGrpSpPr>
                                <a:grpSpLocks/>
                              </wpg:cNvGrpSpPr>
                              <wpg:grpSpPr bwMode="auto">
                                <a:xfrm>
                                  <a:off x="927700" y="1323925"/>
                                  <a:ext cx="1604000" cy="281305"/>
                                  <a:chOff x="3342" y="4115"/>
                                  <a:chExt cx="2526" cy="443"/>
                                </a:xfrm>
                              </wpg:grpSpPr>
                              <wps:wsp>
                                <wps:cNvPr id="167448407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41974288"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826108117" name="Rectangle 123"/>
                              <wps:cNvSpPr>
                                <a:spLocks noChangeArrowheads="1"/>
                              </wps:cNvSpPr>
                              <wps:spPr bwMode="auto">
                                <a:xfrm>
                                  <a:off x="1297900" y="1326525"/>
                                  <a:ext cx="910590" cy="146050"/>
                                </a:xfrm>
                                <a:prstGeom prst="rect">
                                  <a:avLst/>
                                </a:prstGeom>
                                <a:noFill/>
                                <a:ln>
                                  <a:noFill/>
                                </a:ln>
                              </wps:spPr>
                              <wps:txbx>
                                <w:txbxContent>
                                  <w:p w14:paraId="0D468CCB" w14:textId="77777777" w:rsidR="006161AD" w:rsidRDefault="006161AD" w:rsidP="006161AD">
                                    <w:r>
                                      <w:rPr>
                                        <w:rFonts w:ascii="Arial" w:hAnsi="Arial" w:cs="Arial"/>
                                        <w:b/>
                                        <w:bCs/>
                                        <w:color w:val="FFFFFF"/>
                                        <w:sz w:val="20"/>
                                      </w:rPr>
                                      <w:t>Preparation for</w:t>
                                    </w:r>
                                  </w:p>
                                </w:txbxContent>
                              </wps:txbx>
                              <wps:bodyPr rot="0" vert="horz" wrap="none" lIns="0" tIns="0" rIns="0" bIns="0" anchor="t" anchorCtr="0" upright="1">
                                <a:spAutoFit/>
                              </wps:bodyPr>
                            </wps:wsp>
                            <wps:wsp>
                              <wps:cNvPr id="826544413" name="Rectangle 124"/>
                              <wps:cNvSpPr>
                                <a:spLocks noChangeArrowheads="1"/>
                              </wps:cNvSpPr>
                              <wps:spPr bwMode="auto">
                                <a:xfrm>
                                  <a:off x="1308100" y="1471327"/>
                                  <a:ext cx="268605" cy="146050"/>
                                </a:xfrm>
                                <a:prstGeom prst="rect">
                                  <a:avLst/>
                                </a:prstGeom>
                                <a:noFill/>
                                <a:ln>
                                  <a:noFill/>
                                </a:ln>
                              </wps:spPr>
                              <wps:txbx>
                                <w:txbxContent>
                                  <w:p w14:paraId="6693FAEC"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1582332844" name="Rectangle 125"/>
                              <wps:cNvSpPr>
                                <a:spLocks noChangeArrowheads="1"/>
                              </wps:cNvSpPr>
                              <wps:spPr bwMode="auto">
                                <a:xfrm>
                                  <a:off x="1562100" y="1471327"/>
                                  <a:ext cx="42545" cy="146050"/>
                                </a:xfrm>
                                <a:prstGeom prst="rect">
                                  <a:avLst/>
                                </a:prstGeom>
                                <a:noFill/>
                                <a:ln>
                                  <a:noFill/>
                                </a:ln>
                              </wps:spPr>
                              <wps:txbx>
                                <w:txbxContent>
                                  <w:p w14:paraId="560E0BE5"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478012295" name="Rectangle 126"/>
                              <wps:cNvSpPr>
                                <a:spLocks noChangeArrowheads="1"/>
                              </wps:cNvSpPr>
                              <wps:spPr bwMode="auto">
                                <a:xfrm>
                                  <a:off x="1602100" y="1471327"/>
                                  <a:ext cx="579120" cy="146050"/>
                                </a:xfrm>
                                <a:prstGeom prst="rect">
                                  <a:avLst/>
                                </a:prstGeom>
                                <a:noFill/>
                                <a:ln>
                                  <a:noFill/>
                                </a:ln>
                              </wps:spPr>
                              <wps:txbx>
                                <w:txbxContent>
                                  <w:p w14:paraId="73EB3A10" w14:textId="77777777" w:rsidR="006161AD" w:rsidRDefault="006161AD" w:rsidP="006161AD">
                                    <w:r>
                                      <w:rPr>
                                        <w:rFonts w:ascii="Arial" w:hAnsi="Arial" w:cs="Arial"/>
                                        <w:b/>
                                        <w:bCs/>
                                        <w:color w:val="FFFFFF"/>
                                        <w:sz w:val="20"/>
                                      </w:rPr>
                                      <w:t>Time Ops</w:t>
                                    </w:r>
                                  </w:p>
                                </w:txbxContent>
                              </wps:txbx>
                              <wps:bodyPr rot="0" vert="horz" wrap="none" lIns="0" tIns="0" rIns="0" bIns="0" anchor="t" anchorCtr="0" upright="1">
                                <a:spAutoFit/>
                              </wps:bodyPr>
                            </wps:wsp>
                            <wpg:wgp>
                              <wpg:cNvPr id="2095019038" name="Group 127"/>
                              <wpg:cNvGrpSpPr>
                                <a:grpSpLocks/>
                              </wpg:cNvGrpSpPr>
                              <wpg:grpSpPr bwMode="auto">
                                <a:xfrm>
                                  <a:off x="160600" y="1323925"/>
                                  <a:ext cx="723300" cy="682713"/>
                                  <a:chOff x="2134" y="4115"/>
                                  <a:chExt cx="1139" cy="1075"/>
                                </a:xfrm>
                              </wpg:grpSpPr>
                              <wps:wsp>
                                <wps:cNvPr id="2136858024"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35200915"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143004052" name="Rectangle 130"/>
                              <wps:cNvSpPr>
                                <a:spLocks noChangeArrowheads="1"/>
                              </wps:cNvSpPr>
                              <wps:spPr bwMode="auto">
                                <a:xfrm>
                                  <a:off x="221000" y="1598930"/>
                                  <a:ext cx="635635" cy="146050"/>
                                </a:xfrm>
                                <a:prstGeom prst="rect">
                                  <a:avLst/>
                                </a:prstGeom>
                                <a:noFill/>
                                <a:ln>
                                  <a:noFill/>
                                </a:ln>
                              </wps:spPr>
                              <wps:txbx>
                                <w:txbxContent>
                                  <w:p w14:paraId="221F6AE8" w14:textId="77777777" w:rsidR="006161AD" w:rsidRDefault="006161AD" w:rsidP="006161AD">
                                    <w:r>
                                      <w:rPr>
                                        <w:rFonts w:ascii="Arial" w:hAnsi="Arial" w:cs="Arial"/>
                                        <w:b/>
                                        <w:bCs/>
                                        <w:color w:val="FFFFFF"/>
                                        <w:sz w:val="20"/>
                                      </w:rPr>
                                      <w:t>Adj Period</w:t>
                                    </w:r>
                                  </w:p>
                                </w:txbxContent>
                              </wps:txbx>
                              <wps:bodyPr rot="0" vert="horz" wrap="none" lIns="0" tIns="0" rIns="0" bIns="0" anchor="t" anchorCtr="0" upright="1">
                                <a:spAutoFit/>
                              </wps:bodyPr>
                            </wps:wsp>
                            <wps:wsp>
                              <wps:cNvPr id="30813143" name="Rectangle 131"/>
                              <wps:cNvSpPr>
                                <a:spLocks noChangeArrowheads="1"/>
                              </wps:cNvSpPr>
                              <wps:spPr bwMode="auto">
                                <a:xfrm>
                                  <a:off x="48300" y="2301243"/>
                                  <a:ext cx="325120" cy="146050"/>
                                </a:xfrm>
                                <a:prstGeom prst="rect">
                                  <a:avLst/>
                                </a:prstGeom>
                                <a:noFill/>
                                <a:ln>
                                  <a:noFill/>
                                </a:ln>
                              </wps:spPr>
                              <wps:txbx>
                                <w:txbxContent>
                                  <w:p w14:paraId="2A54F9C2" w14:textId="77777777" w:rsidR="006161AD" w:rsidRDefault="006161AD" w:rsidP="006161AD">
                                    <w:r>
                                      <w:rPr>
                                        <w:rFonts w:ascii="Arial" w:hAnsi="Arial" w:cs="Arial"/>
                                        <w:b/>
                                        <w:bCs/>
                                        <w:color w:val="000000"/>
                                        <w:sz w:val="20"/>
                                      </w:rPr>
                                      <w:t>18:00</w:t>
                                    </w:r>
                                  </w:p>
                                </w:txbxContent>
                              </wps:txbx>
                              <wps:bodyPr rot="0" vert="horz" wrap="none" lIns="0" tIns="0" rIns="0" bIns="0" anchor="t" anchorCtr="0" upright="1">
                                <a:spAutoFit/>
                              </wps:bodyPr>
                            </wps:wsp>
                            <wps:wsp>
                              <wps:cNvPr id="1648270786" name="Rectangle 132"/>
                              <wps:cNvSpPr>
                                <a:spLocks noChangeArrowheads="1"/>
                              </wps:cNvSpPr>
                              <wps:spPr bwMode="auto">
                                <a:xfrm>
                                  <a:off x="48300" y="2446046"/>
                                  <a:ext cx="134620" cy="146050"/>
                                </a:xfrm>
                                <a:prstGeom prst="rect">
                                  <a:avLst/>
                                </a:prstGeom>
                                <a:noFill/>
                                <a:ln>
                                  <a:noFill/>
                                </a:ln>
                              </wps:spPr>
                              <wps:txbx>
                                <w:txbxContent>
                                  <w:p w14:paraId="18FE5927" w14:textId="77777777" w:rsidR="006161AD" w:rsidRDefault="006161AD" w:rsidP="006161AD">
                                    <w:r>
                                      <w:rPr>
                                        <w:rFonts w:ascii="Arial" w:hAnsi="Arial" w:cs="Arial"/>
                                        <w:b/>
                                        <w:bCs/>
                                        <w:color w:val="000000"/>
                                        <w:sz w:val="20"/>
                                      </w:rPr>
                                      <w:t xml:space="preserve">(D </w:t>
                                    </w:r>
                                  </w:p>
                                </w:txbxContent>
                              </wps:txbx>
                              <wps:bodyPr rot="0" vert="horz" wrap="none" lIns="0" tIns="0" rIns="0" bIns="0" anchor="t" anchorCtr="0" upright="1">
                                <a:spAutoFit/>
                              </wps:bodyPr>
                            </wps:wsp>
                            <wps:wsp>
                              <wps:cNvPr id="599949561" name="Rectangle 133"/>
                              <wps:cNvSpPr>
                                <a:spLocks noChangeArrowheads="1"/>
                              </wps:cNvSpPr>
                              <wps:spPr bwMode="auto">
                                <a:xfrm>
                                  <a:off x="208900" y="2446046"/>
                                  <a:ext cx="71120" cy="146050"/>
                                </a:xfrm>
                                <a:prstGeom prst="rect">
                                  <a:avLst/>
                                </a:prstGeom>
                                <a:noFill/>
                                <a:ln>
                                  <a:noFill/>
                                </a:ln>
                              </wps:spPr>
                              <wps:txbx>
                                <w:txbxContent>
                                  <w:p w14:paraId="70AEE031" w14:textId="77777777" w:rsidR="006161AD" w:rsidRDefault="006161AD" w:rsidP="006161AD">
                                    <w:r>
                                      <w:rPr>
                                        <w:rFonts w:ascii="Arial" w:hAnsi="Arial" w:cs="Arial"/>
                                        <w:b/>
                                        <w:bCs/>
                                        <w:color w:val="000000"/>
                                        <w:sz w:val="20"/>
                                      </w:rPr>
                                      <w:t>–</w:t>
                                    </w:r>
                                  </w:p>
                                </w:txbxContent>
                              </wps:txbx>
                              <wps:bodyPr rot="0" vert="horz" wrap="none" lIns="0" tIns="0" rIns="0" bIns="0" anchor="t" anchorCtr="0" upright="1">
                                <a:spAutoFit/>
                              </wps:bodyPr>
                            </wps:wsp>
                            <wps:wsp>
                              <wps:cNvPr id="985052869" name="Rectangle 134"/>
                              <wps:cNvSpPr>
                                <a:spLocks noChangeArrowheads="1"/>
                              </wps:cNvSpPr>
                              <wps:spPr bwMode="auto">
                                <a:xfrm>
                                  <a:off x="309200" y="2446046"/>
                                  <a:ext cx="113030" cy="146050"/>
                                </a:xfrm>
                                <a:prstGeom prst="rect">
                                  <a:avLst/>
                                </a:prstGeom>
                                <a:noFill/>
                                <a:ln>
                                  <a:noFill/>
                                </a:ln>
                              </wps:spPr>
                              <wps:txbx>
                                <w:txbxContent>
                                  <w:p w14:paraId="7FDBAC63" w14:textId="77777777" w:rsidR="006161AD" w:rsidRDefault="006161AD" w:rsidP="006161AD">
                                    <w:r>
                                      <w:rPr>
                                        <w:rFonts w:ascii="Arial" w:hAnsi="Arial" w:cs="Arial"/>
                                        <w:b/>
                                        <w:bCs/>
                                        <w:color w:val="000000"/>
                                        <w:sz w:val="20"/>
                                      </w:rPr>
                                      <w:t>1)</w:t>
                                    </w:r>
                                  </w:p>
                                </w:txbxContent>
                              </wps:txbx>
                              <wps:bodyPr rot="0" vert="horz" wrap="none" lIns="0" tIns="0" rIns="0" bIns="0" anchor="t" anchorCtr="0" upright="1">
                                <a:spAutoFit/>
                              </wps:bodyPr>
                            </wps:wsp>
                            <wps:wsp>
                              <wps:cNvPr id="912564764" name="Rectangle 135"/>
                              <wps:cNvSpPr>
                                <a:spLocks noChangeArrowheads="1"/>
                              </wps:cNvSpPr>
                              <wps:spPr bwMode="auto">
                                <a:xfrm>
                                  <a:off x="552500" y="2316443"/>
                                  <a:ext cx="656590" cy="146050"/>
                                </a:xfrm>
                                <a:prstGeom prst="rect">
                                  <a:avLst/>
                                </a:prstGeom>
                                <a:noFill/>
                                <a:ln>
                                  <a:noFill/>
                                </a:ln>
                              </wps:spPr>
                              <wps:txbx>
                                <w:txbxContent>
                                  <w:p w14:paraId="29714415" w14:textId="77777777" w:rsidR="006161AD" w:rsidRDefault="006161AD" w:rsidP="006161AD">
                                    <w:r>
                                      <w:rPr>
                                        <w:rFonts w:ascii="Arial" w:hAnsi="Arial" w:cs="Arial"/>
                                        <w:b/>
                                        <w:bCs/>
                                        <w:color w:val="000000"/>
                                        <w:sz w:val="20"/>
                                      </w:rPr>
                                      <w:t>60 Minutes</w:t>
                                    </w:r>
                                  </w:p>
                                </w:txbxContent>
                              </wps:txbx>
                              <wps:bodyPr rot="0" vert="horz" wrap="none" lIns="0" tIns="0" rIns="0" bIns="0" anchor="t" anchorCtr="0" upright="1">
                                <a:spAutoFit/>
                              </wps:bodyPr>
                            </wps:wsp>
                            <wps:wsp>
                              <wps:cNvPr id="1663565805" name="Rectangle 136"/>
                              <wps:cNvSpPr>
                                <a:spLocks noChangeArrowheads="1"/>
                              </wps:cNvSpPr>
                              <wps:spPr bwMode="auto">
                                <a:xfrm>
                                  <a:off x="649000" y="2461846"/>
                                  <a:ext cx="452120" cy="146050"/>
                                </a:xfrm>
                                <a:prstGeom prst="rect">
                                  <a:avLst/>
                                </a:prstGeom>
                                <a:noFill/>
                                <a:ln>
                                  <a:noFill/>
                                </a:ln>
                              </wps:spPr>
                              <wps:txbx>
                                <w:txbxContent>
                                  <w:p w14:paraId="794DA5AE" w14:textId="77777777" w:rsidR="006161AD" w:rsidRDefault="006161AD" w:rsidP="006161AD">
                                    <w:r>
                                      <w:rPr>
                                        <w:rFonts w:ascii="Arial" w:hAnsi="Arial" w:cs="Arial"/>
                                        <w:b/>
                                        <w:bCs/>
                                        <w:color w:val="000000"/>
                                        <w:sz w:val="20"/>
                                      </w:rPr>
                                      <w:t>Prior to</w:t>
                                    </w:r>
                                  </w:p>
                                </w:txbxContent>
                              </wps:txbx>
                              <wps:bodyPr rot="0" vert="horz" wrap="none" lIns="0" tIns="0" rIns="0" bIns="0" anchor="t" anchorCtr="0" upright="1">
                                <a:spAutoFit/>
                              </wps:bodyPr>
                            </wps:wsp>
                            <wps:wsp>
                              <wps:cNvPr id="625026418" name="Rectangle 137"/>
                              <wps:cNvSpPr>
                                <a:spLocks noChangeArrowheads="1"/>
                              </wps:cNvSpPr>
                              <wps:spPr bwMode="auto">
                                <a:xfrm>
                                  <a:off x="622300" y="2606649"/>
                                  <a:ext cx="508000" cy="146050"/>
                                </a:xfrm>
                                <a:prstGeom prst="rect">
                                  <a:avLst/>
                                </a:prstGeom>
                                <a:noFill/>
                                <a:ln>
                                  <a:noFill/>
                                </a:ln>
                              </wps:spPr>
                              <wps:txbx>
                                <w:txbxContent>
                                  <w:p w14:paraId="32D9EC10" w14:textId="77777777" w:rsidR="006161AD" w:rsidRDefault="006161AD" w:rsidP="006161AD">
                                    <w:r>
                                      <w:rPr>
                                        <w:rFonts w:ascii="Arial" w:hAnsi="Arial" w:cs="Arial"/>
                                        <w:b/>
                                        <w:bCs/>
                                        <w:color w:val="000000"/>
                                        <w:sz w:val="20"/>
                                      </w:rPr>
                                      <w:t>Op Hour</w:t>
                                    </w:r>
                                  </w:p>
                                </w:txbxContent>
                              </wps:txbx>
                              <wps:bodyPr rot="0" vert="horz" wrap="none" lIns="0" tIns="0" rIns="0" bIns="0" anchor="t" anchorCtr="0" upright="1">
                                <a:spAutoFit/>
                              </wps:bodyPr>
                            </wps:wsp>
                            <wpg:wgp>
                              <wpg:cNvPr id="2004300739" name="Group 138"/>
                              <wpg:cNvGrpSpPr>
                                <a:grpSpLocks/>
                              </wpg:cNvGrpSpPr>
                              <wpg:grpSpPr bwMode="auto">
                                <a:xfrm>
                                  <a:off x="202500" y="467067"/>
                                  <a:ext cx="1406500" cy="576253"/>
                                  <a:chOff x="2197" y="2598"/>
                                  <a:chExt cx="2215" cy="1075"/>
                                </a:xfrm>
                              </wpg:grpSpPr>
                              <wps:wsp>
                                <wps:cNvPr id="1197001197" name="Rectangle 139"/>
                                <wps:cNvSpPr>
                                  <a:spLocks noChangeArrowheads="1"/>
                                </wps:cNvSpPr>
                                <wps:spPr bwMode="auto">
                                  <a:xfrm>
                                    <a:off x="2197" y="2598"/>
                                    <a:ext cx="2215" cy="1075"/>
                                  </a:xfrm>
                                  <a:prstGeom prst="rect">
                                    <a:avLst/>
                                  </a:prstGeom>
                                  <a:solidFill>
                                    <a:srgbClr val="993366"/>
                                  </a:solidFill>
                                  <a:ln>
                                    <a:noFill/>
                                  </a:ln>
                                </wps:spPr>
                                <wps:bodyPr rot="0" vert="horz" wrap="square" lIns="91440" tIns="45720" rIns="91440" bIns="45720" anchor="t" anchorCtr="0" upright="1">
                                  <a:noAutofit/>
                                </wps:bodyPr>
                              </wps:wsp>
                              <wps:wsp>
                                <wps:cNvPr id="1329080531" name="Rectangle 140"/>
                                <wps:cNvSpPr>
                                  <a:spLocks noChangeArrowheads="1"/>
                                </wps:cNvSpPr>
                                <wps:spPr bwMode="auto">
                                  <a:xfrm>
                                    <a:off x="2197" y="2598"/>
                                    <a:ext cx="2215" cy="1075"/>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303837480" name="Rectangle 141"/>
                              <wps:cNvSpPr>
                                <a:spLocks noChangeArrowheads="1"/>
                              </wps:cNvSpPr>
                              <wps:spPr bwMode="auto">
                                <a:xfrm>
                                  <a:off x="582300" y="556973"/>
                                  <a:ext cx="612775" cy="102235"/>
                                </a:xfrm>
                                <a:prstGeom prst="rect">
                                  <a:avLst/>
                                </a:prstGeom>
                                <a:noFill/>
                                <a:ln>
                                  <a:noFill/>
                                </a:ln>
                              </wps:spPr>
                              <wps:txbx>
                                <w:txbxContent>
                                  <w:p w14:paraId="6D41F25C"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45738785" name="Rectangle 142"/>
                              <wps:cNvSpPr>
                                <a:spLocks noChangeArrowheads="1"/>
                              </wps:cNvSpPr>
                              <wps:spPr bwMode="auto">
                                <a:xfrm>
                                  <a:off x="578911" y="657459"/>
                                  <a:ext cx="645200" cy="8800"/>
                                </a:xfrm>
                                <a:prstGeom prst="rect">
                                  <a:avLst/>
                                </a:prstGeom>
                                <a:solidFill>
                                  <a:srgbClr val="FFFFFF"/>
                                </a:solidFill>
                                <a:ln>
                                  <a:noFill/>
                                </a:ln>
                              </wps:spPr>
                              <wps:bodyPr rot="0" vert="horz" wrap="square" lIns="91440" tIns="45720" rIns="91440" bIns="45720" anchor="t" anchorCtr="0" upright="1">
                                <a:noAutofit/>
                              </wps:bodyPr>
                            </wps:wsp>
                            <wps:wsp>
                              <wps:cNvPr id="1034072738" name="Rectangle 143"/>
                              <wps:cNvSpPr>
                                <a:spLocks noChangeArrowheads="1"/>
                              </wps:cNvSpPr>
                              <wps:spPr bwMode="auto">
                                <a:xfrm>
                                  <a:off x="262300" y="703030"/>
                                  <a:ext cx="1314450" cy="102235"/>
                                </a:xfrm>
                                <a:prstGeom prst="rect">
                                  <a:avLst/>
                                </a:prstGeom>
                                <a:noFill/>
                                <a:ln>
                                  <a:noFill/>
                                </a:ln>
                              </wps:spPr>
                              <wps:txbx>
                                <w:txbxContent>
                                  <w:p w14:paraId="15FB9761" w14:textId="77777777" w:rsidR="006161AD" w:rsidRDefault="006161AD" w:rsidP="006161AD">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901765785" name="Rectangle 144"/>
                              <wps:cNvSpPr>
                                <a:spLocks noChangeArrowheads="1"/>
                              </wps:cNvSpPr>
                              <wps:spPr bwMode="auto">
                                <a:xfrm>
                                  <a:off x="446400" y="649012"/>
                                  <a:ext cx="69215" cy="175260"/>
                                </a:xfrm>
                                <a:prstGeom prst="rect">
                                  <a:avLst/>
                                </a:prstGeom>
                                <a:noFill/>
                                <a:ln>
                                  <a:noFill/>
                                </a:ln>
                              </wps:spPr>
                              <wps:txbx>
                                <w:txbxContent>
                                  <w:p w14:paraId="6FEB23B3" w14:textId="77777777" w:rsidR="006161AD" w:rsidRDefault="006161AD" w:rsidP="006161AD"/>
                                </w:txbxContent>
                              </wps:txbx>
                              <wps:bodyPr rot="0" vert="horz" wrap="none" lIns="0" tIns="0" rIns="0" bIns="0" anchor="t" anchorCtr="0" upright="1">
                                <a:spAutoFit/>
                              </wps:bodyPr>
                            </wps:wsp>
                            <wps:wsp>
                              <wps:cNvPr id="1769787542" name="Rectangle 145"/>
                              <wps:cNvSpPr>
                                <a:spLocks noChangeArrowheads="1"/>
                              </wps:cNvSpPr>
                              <wps:spPr bwMode="auto">
                                <a:xfrm>
                                  <a:off x="333400" y="819916"/>
                                  <a:ext cx="1087120" cy="102235"/>
                                </a:xfrm>
                                <a:prstGeom prst="rect">
                                  <a:avLst/>
                                </a:prstGeom>
                                <a:noFill/>
                                <a:ln>
                                  <a:noFill/>
                                </a:ln>
                              </wps:spPr>
                              <wps:txbx>
                                <w:txbxContent>
                                  <w:p w14:paraId="2AC58476" w14:textId="77777777" w:rsidR="006161AD" w:rsidRDefault="006161AD" w:rsidP="006161AD">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564164269" name="Group 148"/>
                              <wpg:cNvGrpSpPr>
                                <a:grpSpLocks/>
                              </wpg:cNvGrpSpPr>
                              <wpg:grpSpPr bwMode="auto">
                                <a:xfrm>
                                  <a:off x="2411000" y="2729251"/>
                                  <a:ext cx="1447200" cy="682013"/>
                                  <a:chOff x="5678" y="6328"/>
                                  <a:chExt cx="2279" cy="1074"/>
                                </a:xfrm>
                              </wpg:grpSpPr>
                              <wps:wsp>
                                <wps:cNvPr id="23607332" name="Rectangle 149"/>
                                <wps:cNvSpPr>
                                  <a:spLocks noChangeArrowheads="1"/>
                                </wps:cNvSpPr>
                                <wps:spPr bwMode="auto">
                                  <a:xfrm>
                                    <a:off x="5678" y="6328"/>
                                    <a:ext cx="2279" cy="1074"/>
                                  </a:xfrm>
                                  <a:prstGeom prst="rect">
                                    <a:avLst/>
                                  </a:prstGeom>
                                  <a:solidFill>
                                    <a:srgbClr val="C0C0C0"/>
                                  </a:solidFill>
                                  <a:ln>
                                    <a:noFill/>
                                  </a:ln>
                                </wps:spPr>
                                <wps:bodyPr rot="0" vert="horz" wrap="square" lIns="91440" tIns="45720" rIns="91440" bIns="45720" anchor="t" anchorCtr="0" upright="1">
                                  <a:noAutofit/>
                                </wps:bodyPr>
                              </wps:wsp>
                              <wps:wsp>
                                <wps:cNvPr id="1747257142" name="Rectangle 150"/>
                                <wps:cNvSpPr>
                                  <a:spLocks noChangeArrowheads="1"/>
                                </wps:cNvSpPr>
                                <wps:spPr bwMode="auto">
                                  <a:xfrm>
                                    <a:off x="5678" y="6328"/>
                                    <a:ext cx="2279" cy="1074"/>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66475301" name="Rectangle 151"/>
                              <wps:cNvSpPr>
                                <a:spLocks noChangeArrowheads="1"/>
                              </wps:cNvSpPr>
                              <wps:spPr bwMode="auto">
                                <a:xfrm>
                                  <a:off x="2773000" y="2777452"/>
                                  <a:ext cx="687070" cy="102235"/>
                                </a:xfrm>
                                <a:prstGeom prst="rect">
                                  <a:avLst/>
                                </a:prstGeom>
                                <a:noFill/>
                                <a:ln>
                                  <a:noFill/>
                                </a:ln>
                              </wps:spPr>
                              <wps:txbx>
                                <w:txbxContent>
                                  <w:p w14:paraId="76777536"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546569814" name="Rectangle 152"/>
                              <wps:cNvSpPr>
                                <a:spLocks noChangeArrowheads="1"/>
                              </wps:cNvSpPr>
                              <wps:spPr bwMode="auto">
                                <a:xfrm>
                                  <a:off x="2773000" y="2874654"/>
                                  <a:ext cx="722000" cy="8900"/>
                                </a:xfrm>
                                <a:prstGeom prst="rect">
                                  <a:avLst/>
                                </a:prstGeom>
                                <a:solidFill>
                                  <a:srgbClr val="000000"/>
                                </a:solidFill>
                                <a:ln>
                                  <a:noFill/>
                                </a:ln>
                              </wps:spPr>
                              <wps:bodyPr rot="0" vert="horz" wrap="square" lIns="91440" tIns="45720" rIns="91440" bIns="45720" anchor="t" anchorCtr="0" upright="1">
                                <a:noAutofit/>
                              </wps:bodyPr>
                            </wps:wsp>
                            <wps:wsp>
                              <wps:cNvPr id="803872799" name="Rectangle 153"/>
                              <wps:cNvSpPr>
                                <a:spLocks noChangeArrowheads="1"/>
                              </wps:cNvSpPr>
                              <wps:spPr bwMode="auto">
                                <a:xfrm>
                                  <a:off x="2557800" y="2889254"/>
                                  <a:ext cx="1097280" cy="102235"/>
                                </a:xfrm>
                                <a:prstGeom prst="rect">
                                  <a:avLst/>
                                </a:prstGeom>
                                <a:noFill/>
                                <a:ln>
                                  <a:noFill/>
                                </a:ln>
                              </wps:spPr>
                              <wps:txbx>
                                <w:txbxContent>
                                  <w:p w14:paraId="5FD88A5B" w14:textId="77777777" w:rsidR="006161AD" w:rsidRDefault="006161AD" w:rsidP="006161AD">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2024217317" name="Rectangle 154"/>
                              <wps:cNvSpPr>
                                <a:spLocks noChangeArrowheads="1"/>
                              </wps:cNvSpPr>
                              <wps:spPr bwMode="auto">
                                <a:xfrm>
                                  <a:off x="2515200" y="3001656"/>
                                  <a:ext cx="944245" cy="102235"/>
                                </a:xfrm>
                                <a:prstGeom prst="rect">
                                  <a:avLst/>
                                </a:prstGeom>
                                <a:noFill/>
                                <a:ln>
                                  <a:noFill/>
                                </a:ln>
                              </wps:spPr>
                              <wps:txbx>
                                <w:txbxContent>
                                  <w:p w14:paraId="1140BB13" w14:textId="77777777" w:rsidR="006161AD" w:rsidRDefault="006161AD" w:rsidP="006161AD">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2082305342" name="Rectangle 155"/>
                              <wps:cNvSpPr>
                                <a:spLocks noChangeArrowheads="1"/>
                              </wps:cNvSpPr>
                              <wps:spPr bwMode="auto">
                                <a:xfrm>
                                  <a:off x="3474618" y="3001656"/>
                                  <a:ext cx="207645" cy="102235"/>
                                </a:xfrm>
                                <a:prstGeom prst="rect">
                                  <a:avLst/>
                                </a:prstGeom>
                                <a:noFill/>
                                <a:ln>
                                  <a:noFill/>
                                </a:ln>
                              </wps:spPr>
                              <wps:txbx>
                                <w:txbxContent>
                                  <w:p w14:paraId="7B557E99" w14:textId="77777777" w:rsidR="006161AD" w:rsidRDefault="006161AD" w:rsidP="006161AD">
                                    <w:r>
                                      <w:rPr>
                                        <w:rFonts w:ascii="Arial" w:hAnsi="Arial" w:cs="Arial"/>
                                        <w:b/>
                                        <w:bCs/>
                                        <w:color w:val="000000"/>
                                        <w:sz w:val="14"/>
                                        <w:szCs w:val="14"/>
                                      </w:rPr>
                                      <w:t>mins</w:t>
                                    </w:r>
                                  </w:p>
                                </w:txbxContent>
                              </wps:txbx>
                              <wps:bodyPr rot="0" vert="horz" wrap="none" lIns="0" tIns="0" rIns="0" bIns="0" anchor="t" anchorCtr="0" upright="1">
                                <a:spAutoFit/>
                              </wps:bodyPr>
                            </wps:wsp>
                            <wps:wsp>
                              <wps:cNvPr id="121598154" name="Rectangle 156"/>
                              <wps:cNvSpPr>
                                <a:spLocks noChangeArrowheads="1"/>
                              </wps:cNvSpPr>
                              <wps:spPr bwMode="auto">
                                <a:xfrm>
                                  <a:off x="2545700" y="3114058"/>
                                  <a:ext cx="1146175" cy="102235"/>
                                </a:xfrm>
                                <a:prstGeom prst="rect">
                                  <a:avLst/>
                                </a:prstGeom>
                                <a:noFill/>
                                <a:ln>
                                  <a:noFill/>
                                </a:ln>
                              </wps:spPr>
                              <wps:txbx>
                                <w:txbxContent>
                                  <w:p w14:paraId="19E6A45A" w14:textId="77777777" w:rsidR="006161AD" w:rsidRDefault="006161AD" w:rsidP="006161AD">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55815914" name="Rectangle 157"/>
                              <wps:cNvSpPr>
                                <a:spLocks noChangeArrowheads="1"/>
                              </wps:cNvSpPr>
                              <wps:spPr bwMode="auto">
                                <a:xfrm>
                                  <a:off x="2723525" y="3225160"/>
                                  <a:ext cx="701675" cy="102235"/>
                                </a:xfrm>
                                <a:prstGeom prst="rect">
                                  <a:avLst/>
                                </a:prstGeom>
                                <a:noFill/>
                                <a:ln>
                                  <a:noFill/>
                                </a:ln>
                              </wps:spPr>
                              <wps:txbx>
                                <w:txbxContent>
                                  <w:p w14:paraId="403BD268" w14:textId="77777777" w:rsidR="006161AD" w:rsidRDefault="006161AD" w:rsidP="006161AD">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1038819529" name="Group 158"/>
                              <wpg:cNvGrpSpPr>
                                <a:grpSpLocks/>
                              </wpg:cNvGrpSpPr>
                              <wpg:grpSpPr bwMode="auto">
                                <a:xfrm>
                                  <a:off x="321300" y="2929855"/>
                                  <a:ext cx="964500" cy="481409"/>
                                  <a:chOff x="2387" y="6644"/>
                                  <a:chExt cx="1519" cy="758"/>
                                </a:xfrm>
                              </wpg:grpSpPr>
                              <wps:wsp>
                                <wps:cNvPr id="420856149" name="Rectangle 159"/>
                                <wps:cNvSpPr>
                                  <a:spLocks noChangeArrowheads="1"/>
                                </wps:cNvSpPr>
                                <wps:spPr bwMode="auto">
                                  <a:xfrm>
                                    <a:off x="2387" y="6644"/>
                                    <a:ext cx="1519" cy="758"/>
                                  </a:xfrm>
                                  <a:prstGeom prst="rect">
                                    <a:avLst/>
                                  </a:prstGeom>
                                  <a:solidFill>
                                    <a:srgbClr val="C0C0C0"/>
                                  </a:solidFill>
                                  <a:ln>
                                    <a:noFill/>
                                  </a:ln>
                                </wps:spPr>
                                <wps:bodyPr rot="0" vert="horz" wrap="square" lIns="91440" tIns="45720" rIns="91440" bIns="45720" anchor="t" anchorCtr="0" upright="1">
                                  <a:noAutofit/>
                                </wps:bodyPr>
                              </wps:wsp>
                              <wps:wsp>
                                <wps:cNvPr id="1425647805" name="Rectangle 160"/>
                                <wps:cNvSpPr>
                                  <a:spLocks noChangeArrowheads="1"/>
                                </wps:cNvSpPr>
                                <wps:spPr bwMode="auto">
                                  <a:xfrm>
                                    <a:off x="2387" y="6644"/>
                                    <a:ext cx="1519"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1130775334" name="Rectangle 161"/>
                              <wps:cNvSpPr>
                                <a:spLocks noChangeArrowheads="1"/>
                              </wps:cNvSpPr>
                              <wps:spPr bwMode="auto">
                                <a:xfrm>
                                  <a:off x="442000" y="2989556"/>
                                  <a:ext cx="687070" cy="102235"/>
                                </a:xfrm>
                                <a:prstGeom prst="rect">
                                  <a:avLst/>
                                </a:prstGeom>
                                <a:noFill/>
                                <a:ln>
                                  <a:noFill/>
                                </a:ln>
                              </wps:spPr>
                              <wps:txbx>
                                <w:txbxContent>
                                  <w:p w14:paraId="5203C515"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23329397" name="Rectangle 162"/>
                              <wps:cNvSpPr>
                                <a:spLocks noChangeArrowheads="1"/>
                              </wps:cNvSpPr>
                              <wps:spPr bwMode="auto">
                                <a:xfrm>
                                  <a:off x="4419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1279885050" name="Rectangle 163"/>
                              <wps:cNvSpPr>
                                <a:spLocks noChangeArrowheads="1"/>
                              </wps:cNvSpPr>
                              <wps:spPr bwMode="auto">
                                <a:xfrm>
                                  <a:off x="378500" y="3101958"/>
                                  <a:ext cx="785495" cy="102235"/>
                                </a:xfrm>
                                <a:prstGeom prst="rect">
                                  <a:avLst/>
                                </a:prstGeom>
                                <a:noFill/>
                                <a:ln>
                                  <a:noFill/>
                                </a:ln>
                              </wps:spPr>
                              <wps:txbx>
                                <w:txbxContent>
                                  <w:p w14:paraId="75ACA6A5" w14:textId="77777777" w:rsidR="006161AD" w:rsidRDefault="006161AD" w:rsidP="006161AD">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31964978" name="Rectangle 164"/>
                              <wps:cNvSpPr>
                                <a:spLocks noChangeArrowheads="1"/>
                              </wps:cNvSpPr>
                              <wps:spPr bwMode="auto">
                                <a:xfrm>
                                  <a:off x="475600" y="3214360"/>
                                  <a:ext cx="622935" cy="102235"/>
                                </a:xfrm>
                                <a:prstGeom prst="rect">
                                  <a:avLst/>
                                </a:prstGeom>
                                <a:noFill/>
                                <a:ln>
                                  <a:noFill/>
                                </a:ln>
                              </wps:spPr>
                              <wps:txbx>
                                <w:txbxContent>
                                  <w:p w14:paraId="7B81F6FB" w14:textId="77777777" w:rsidR="006161AD" w:rsidRDefault="006161AD" w:rsidP="006161AD">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627296114"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362394183"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721535038"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956178273"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458559276" name="Group 169"/>
                              <wpg:cNvGrpSpPr>
                                <a:grpSpLocks/>
                              </wpg:cNvGrpSpPr>
                              <wpg:grpSpPr bwMode="auto">
                                <a:xfrm>
                                  <a:off x="923900" y="1645231"/>
                                  <a:ext cx="2934300" cy="160703"/>
                                  <a:chOff x="3336" y="4621"/>
                                  <a:chExt cx="4621" cy="253"/>
                                </a:xfrm>
                              </wpg:grpSpPr>
                              <wps:wsp>
                                <wps:cNvPr id="1502288042"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518309071"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78577779" name="Rectangle 172"/>
                              <wps:cNvSpPr>
                                <a:spLocks noChangeArrowheads="1"/>
                              </wps:cNvSpPr>
                              <wps:spPr bwMode="auto">
                                <a:xfrm>
                                  <a:off x="1902500" y="1659931"/>
                                  <a:ext cx="1030605" cy="146050"/>
                                </a:xfrm>
                                <a:prstGeom prst="rect">
                                  <a:avLst/>
                                </a:prstGeom>
                                <a:noFill/>
                                <a:ln>
                                  <a:noFill/>
                                </a:ln>
                              </wps:spPr>
                              <wps:txbx>
                                <w:txbxContent>
                                  <w:p w14:paraId="43ED02E1" w14:textId="77777777" w:rsidR="006161AD" w:rsidRDefault="006161AD" w:rsidP="006161AD">
                                    <w:r>
                                      <w:rPr>
                                        <w:rFonts w:ascii="Arial" w:hAnsi="Arial" w:cs="Arial"/>
                                        <w:b/>
                                        <w:bCs/>
                                        <w:color w:val="000000"/>
                                        <w:sz w:val="20"/>
                                      </w:rPr>
                                      <w:t>Operating Period</w:t>
                                    </w:r>
                                  </w:p>
                                </w:txbxContent>
                              </wps:txbx>
                              <wps:bodyPr rot="0" vert="horz" wrap="none" lIns="0" tIns="0" rIns="0" bIns="0" anchor="t" anchorCtr="0" upright="1">
                                <a:spAutoFit/>
                              </wps:bodyPr>
                            </wps:wsp>
                            <wpg:wgp>
                              <wpg:cNvPr id="626545075" name="Group 173"/>
                              <wpg:cNvGrpSpPr>
                                <a:grpSpLocks/>
                              </wpg:cNvGrpSpPr>
                              <wpg:grpSpPr bwMode="auto">
                                <a:xfrm>
                                  <a:off x="2531700" y="1845934"/>
                                  <a:ext cx="1326500" cy="160703"/>
                                  <a:chOff x="5868" y="4937"/>
                                  <a:chExt cx="2089" cy="253"/>
                                </a:xfrm>
                              </wpg:grpSpPr>
                              <wps:wsp>
                                <wps:cNvPr id="55687750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766580134"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226289510" name="Rectangle 176"/>
                              <wps:cNvSpPr>
                                <a:spLocks noChangeArrowheads="1"/>
                              </wps:cNvSpPr>
                              <wps:spPr bwMode="auto">
                                <a:xfrm>
                                  <a:off x="2689900" y="1860535"/>
                                  <a:ext cx="931545" cy="146050"/>
                                </a:xfrm>
                                <a:prstGeom prst="rect">
                                  <a:avLst/>
                                </a:prstGeom>
                                <a:noFill/>
                                <a:ln>
                                  <a:noFill/>
                                </a:ln>
                              </wps:spPr>
                              <wps:txbx>
                                <w:txbxContent>
                                  <w:p w14:paraId="769449C7" w14:textId="77777777" w:rsidR="006161AD" w:rsidRDefault="006161AD" w:rsidP="006161AD">
                                    <w:r>
                                      <w:rPr>
                                        <w:rFonts w:ascii="Arial" w:hAnsi="Arial" w:cs="Arial"/>
                                        <w:b/>
                                        <w:bCs/>
                                        <w:color w:val="000000"/>
                                        <w:sz w:val="20"/>
                                      </w:rPr>
                                      <w:t>Operating Hour</w:t>
                                    </w:r>
                                  </w:p>
                                </w:txbxContent>
                              </wps:txbx>
                              <wps:bodyPr rot="0" vert="horz" wrap="none" lIns="0" tIns="0" rIns="0" bIns="0" anchor="t" anchorCtr="0" upright="1">
                                <a:spAutoFit/>
                              </wps:bodyPr>
                            </wps:wsp>
                            <wps:wsp>
                              <wps:cNvPr id="1242343031" name="Line 177"/>
                              <wps:cNvCnPr>
                                <a:cxnSpLocks noChangeShapeType="1"/>
                              </wps:cNvCnPr>
                              <wps:spPr bwMode="auto">
                                <a:xfrm>
                                  <a:off x="2531700" y="2046638"/>
                                  <a:ext cx="0" cy="240604"/>
                                </a:xfrm>
                                <a:prstGeom prst="line">
                                  <a:avLst/>
                                </a:prstGeom>
                                <a:noFill/>
                                <a:ln w="21">
                                  <a:solidFill>
                                    <a:srgbClr val="000000"/>
                                  </a:solidFill>
                                  <a:round/>
                                  <a:headEnd/>
                                  <a:tailEnd/>
                                </a:ln>
                              </wps:spPr>
                              <wps:bodyPr/>
                            </wps:wsp>
                            <wps:wsp>
                              <wps:cNvPr id="1326457684" name="Rectangle 178"/>
                              <wps:cNvSpPr>
                                <a:spLocks noChangeArrowheads="1"/>
                              </wps:cNvSpPr>
                              <wps:spPr bwMode="auto">
                                <a:xfrm>
                                  <a:off x="2369800" y="2317143"/>
                                  <a:ext cx="346075" cy="146050"/>
                                </a:xfrm>
                                <a:prstGeom prst="rect">
                                  <a:avLst/>
                                </a:prstGeom>
                                <a:noFill/>
                                <a:ln>
                                  <a:noFill/>
                                </a:ln>
                              </wps:spPr>
                              <wps:txbx>
                                <w:txbxContent>
                                  <w:p w14:paraId="31DF418B" w14:textId="77777777" w:rsidR="006161AD" w:rsidRDefault="006161AD" w:rsidP="006161AD">
                                    <w:r>
                                      <w:rPr>
                                        <w:rFonts w:ascii="Arial" w:hAnsi="Arial" w:cs="Arial"/>
                                        <w:b/>
                                        <w:bCs/>
                                        <w:color w:val="000000"/>
                                        <w:sz w:val="20"/>
                                      </w:rPr>
                                      <w:t>Clock</w:t>
                                    </w:r>
                                  </w:p>
                                </w:txbxContent>
                              </wps:txbx>
                              <wps:bodyPr rot="0" vert="horz" wrap="none" lIns="0" tIns="0" rIns="0" bIns="0" anchor="t" anchorCtr="0" upright="1">
                                <a:spAutoFit/>
                              </wps:bodyPr>
                            </wps:wsp>
                            <wps:wsp>
                              <wps:cNvPr id="2089466887" name="Rectangle 179"/>
                              <wps:cNvSpPr>
                                <a:spLocks noChangeArrowheads="1"/>
                              </wps:cNvSpPr>
                              <wps:spPr bwMode="auto">
                                <a:xfrm>
                                  <a:off x="2393300" y="2462546"/>
                                  <a:ext cx="296545" cy="146050"/>
                                </a:xfrm>
                                <a:prstGeom prst="rect">
                                  <a:avLst/>
                                </a:prstGeom>
                                <a:noFill/>
                                <a:ln>
                                  <a:noFill/>
                                </a:ln>
                              </wps:spPr>
                              <wps:txbx>
                                <w:txbxContent>
                                  <w:p w14:paraId="5CE23AD9" w14:textId="77777777" w:rsidR="006161AD" w:rsidRDefault="006161AD" w:rsidP="006161AD">
                                    <w:r>
                                      <w:rPr>
                                        <w:rFonts w:ascii="Arial" w:hAnsi="Arial" w:cs="Arial"/>
                                        <w:b/>
                                        <w:bCs/>
                                        <w:color w:val="000000"/>
                                        <w:sz w:val="20"/>
                                      </w:rPr>
                                      <w:t>Hour</w:t>
                                    </w:r>
                                  </w:p>
                                </w:txbxContent>
                              </wps:txbx>
                              <wps:bodyPr rot="0" vert="horz" wrap="none" lIns="0" tIns="0" rIns="0" bIns="0" anchor="t" anchorCtr="0" upright="1">
                                <a:spAutoFit/>
                              </wps:bodyPr>
                            </wps:wsp>
                            <wps:wsp>
                              <wps:cNvPr id="582505810"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wps:spPr>
                              <wps:bodyPr rot="0" vert="horz" wrap="square" lIns="91440" tIns="45720" rIns="91440" bIns="45720" anchor="t" anchorCtr="0" upright="1">
                                <a:noAutofit/>
                              </wps:bodyPr>
                            </wps:wsp>
                            <wps:wsp>
                              <wps:cNvPr id="139890964" name="Line 181"/>
                              <wps:cNvCnPr>
                                <a:cxnSpLocks noChangeShapeType="1"/>
                              </wps:cNvCnPr>
                              <wps:spPr bwMode="auto">
                                <a:xfrm>
                                  <a:off x="843900" y="2046638"/>
                                  <a:ext cx="0" cy="240604"/>
                                </a:xfrm>
                                <a:prstGeom prst="line">
                                  <a:avLst/>
                                </a:prstGeom>
                                <a:noFill/>
                                <a:ln w="21">
                                  <a:solidFill>
                                    <a:srgbClr val="000000"/>
                                  </a:solidFill>
                                  <a:round/>
                                  <a:headEnd/>
                                  <a:tailEnd/>
                                </a:ln>
                              </wps:spPr>
                              <wps:bodyPr/>
                            </wps:wsp>
                            <wps:wsp>
                              <wps:cNvPr id="678765121" name="Line 182"/>
                              <wps:cNvCnPr>
                                <a:cxnSpLocks noChangeShapeType="1"/>
                              </wps:cNvCnPr>
                              <wps:spPr bwMode="auto">
                                <a:xfrm>
                                  <a:off x="240600" y="2046638"/>
                                  <a:ext cx="0" cy="240604"/>
                                </a:xfrm>
                                <a:prstGeom prst="line">
                                  <a:avLst/>
                                </a:prstGeom>
                                <a:noFill/>
                                <a:ln w="21">
                                  <a:solidFill>
                                    <a:srgbClr val="000000"/>
                                  </a:solidFill>
                                  <a:round/>
                                  <a:headEnd/>
                                  <a:tailEnd/>
                                </a:ln>
                              </wps:spPr>
                              <wps:bodyPr/>
                            </wps:wsp>
                            <wps:wsp>
                              <wps:cNvPr id="249346186" name="Rectangle 183"/>
                              <wps:cNvSpPr>
                                <a:spLocks noChangeArrowheads="1"/>
                              </wps:cNvSpPr>
                              <wps:spPr bwMode="auto">
                                <a:xfrm>
                                  <a:off x="3102600" y="2084739"/>
                                  <a:ext cx="78105" cy="146050"/>
                                </a:xfrm>
                                <a:prstGeom prst="rect">
                                  <a:avLst/>
                                </a:prstGeom>
                                <a:noFill/>
                                <a:ln>
                                  <a:noFill/>
                                </a:ln>
                              </wps:spPr>
                              <wps:txbx>
                                <w:txbxContent>
                                  <w:p w14:paraId="6DF8905D" w14:textId="77777777" w:rsidR="006161AD" w:rsidRDefault="006161AD" w:rsidP="006161AD">
                                    <w:r>
                                      <w:rPr>
                                        <w:rFonts w:ascii="Arial" w:hAnsi="Arial" w:cs="Arial"/>
                                        <w:b/>
                                        <w:bCs/>
                                        <w:color w:val="000000"/>
                                        <w:sz w:val="20"/>
                                      </w:rPr>
                                      <w:t>T</w:t>
                                    </w:r>
                                  </w:p>
                                </w:txbxContent>
                              </wps:txbx>
                              <wps:bodyPr rot="0" vert="horz" wrap="none" lIns="0" tIns="0" rIns="0" bIns="0" anchor="t" anchorCtr="0" upright="1">
                                <a:spAutoFit/>
                              </wps:bodyPr>
                            </wps:wsp>
                            <wps:wsp>
                              <wps:cNvPr id="1891066642"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64891278"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525991371" name="Rectangle 186"/>
                              <wps:cNvSpPr>
                                <a:spLocks noChangeArrowheads="1"/>
                              </wps:cNvSpPr>
                              <wps:spPr bwMode="auto">
                                <a:xfrm>
                                  <a:off x="248900" y="38701"/>
                                  <a:ext cx="2651800" cy="248305"/>
                                </a:xfrm>
                                <a:prstGeom prst="rect">
                                  <a:avLst/>
                                </a:prstGeom>
                                <a:noFill/>
                                <a:ln>
                                  <a:noFill/>
                                </a:ln>
                              </wps:spPr>
                              <wps:txbx>
                                <w:txbxContent>
                                  <w:p w14:paraId="73C73173" w14:textId="77777777" w:rsidR="006161AD" w:rsidRDefault="006161AD" w:rsidP="006161AD">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58982292" name="Rectangle 187"/>
                              <wps:cNvSpPr>
                                <a:spLocks noChangeArrowheads="1"/>
                              </wps:cNvSpPr>
                              <wps:spPr bwMode="auto">
                                <a:xfrm>
                                  <a:off x="2879100" y="38701"/>
                                  <a:ext cx="72400" cy="248305"/>
                                </a:xfrm>
                                <a:prstGeom prst="rect">
                                  <a:avLst/>
                                </a:prstGeom>
                                <a:noFill/>
                                <a:ln>
                                  <a:noFill/>
                                </a:ln>
                              </wps:spPr>
                              <wps:txbx>
                                <w:txbxContent>
                                  <w:p w14:paraId="3BC0F7BF" w14:textId="77777777" w:rsidR="006161AD" w:rsidRDefault="006161AD" w:rsidP="006161AD">
                                    <w:r>
                                      <w:rPr>
                                        <w:rFonts w:ascii="Arial" w:hAnsi="Arial" w:cs="Arial"/>
                                        <w:b/>
                                        <w:bCs/>
                                        <w:color w:val="000000"/>
                                        <w:sz w:val="34"/>
                                        <w:szCs w:val="34"/>
                                      </w:rPr>
                                      <w:t>-</w:t>
                                    </w:r>
                                  </w:p>
                                </w:txbxContent>
                              </wps:txbx>
                              <wps:bodyPr rot="0" vert="horz" wrap="none" lIns="0" tIns="0" rIns="0" bIns="0" anchor="t" anchorCtr="0" upright="1">
                                <a:spAutoFit/>
                              </wps:bodyPr>
                            </wps:wsp>
                            <wps:wsp>
                              <wps:cNvPr id="2112611861" name="Rectangle 188"/>
                              <wps:cNvSpPr>
                                <a:spLocks noChangeArrowheads="1"/>
                              </wps:cNvSpPr>
                              <wps:spPr bwMode="auto">
                                <a:xfrm>
                                  <a:off x="2950800" y="38701"/>
                                  <a:ext cx="1703800" cy="248305"/>
                                </a:xfrm>
                                <a:prstGeom prst="rect">
                                  <a:avLst/>
                                </a:prstGeom>
                                <a:noFill/>
                                <a:ln>
                                  <a:noFill/>
                                </a:ln>
                              </wps:spPr>
                              <wps:txbx>
                                <w:txbxContent>
                                  <w:p w14:paraId="74ED34AC" w14:textId="77777777" w:rsidR="006161AD" w:rsidRDefault="006161AD" w:rsidP="006161AD">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877522787" name="Group 189"/>
                              <wpg:cNvGrpSpPr>
                                <a:grpSpLocks/>
                              </wpg:cNvGrpSpPr>
                              <wpg:grpSpPr bwMode="auto">
                                <a:xfrm>
                                  <a:off x="2571700" y="1323925"/>
                                  <a:ext cx="1286500" cy="281305"/>
                                  <a:chOff x="5931" y="4115"/>
                                  <a:chExt cx="2026" cy="443"/>
                                </a:xfrm>
                              </wpg:grpSpPr>
                              <wps:wsp>
                                <wps:cNvPr id="1667225008"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55822006"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wps:spPr>
                                <wps:bodyPr rot="0" vert="horz" wrap="square" lIns="91440" tIns="45720" rIns="91440" bIns="45720" anchor="t" anchorCtr="0" upright="1">
                                  <a:noAutofit/>
                                </wps:bodyPr>
                              </wps:wsp>
                            </wpg:wgp>
                            <wps:wsp>
                              <wps:cNvPr id="133271082" name="Rectangle 192"/>
                              <wps:cNvSpPr>
                                <a:spLocks noChangeArrowheads="1"/>
                              </wps:cNvSpPr>
                              <wps:spPr bwMode="auto">
                                <a:xfrm>
                                  <a:off x="2910800" y="1326525"/>
                                  <a:ext cx="268605" cy="146050"/>
                                </a:xfrm>
                                <a:prstGeom prst="rect">
                                  <a:avLst/>
                                </a:prstGeom>
                                <a:noFill/>
                                <a:ln>
                                  <a:noFill/>
                                </a:ln>
                              </wps:spPr>
                              <wps:txbx>
                                <w:txbxContent>
                                  <w:p w14:paraId="4B0AA5F7" w14:textId="77777777" w:rsidR="006161AD" w:rsidRDefault="006161AD" w:rsidP="006161AD">
                                    <w:r>
                                      <w:rPr>
                                        <w:rFonts w:ascii="Arial" w:hAnsi="Arial" w:cs="Arial"/>
                                        <w:b/>
                                        <w:bCs/>
                                        <w:color w:val="FFFFFF"/>
                                        <w:sz w:val="20"/>
                                      </w:rPr>
                                      <w:t>Real</w:t>
                                    </w:r>
                                  </w:p>
                                </w:txbxContent>
                              </wps:txbx>
                              <wps:bodyPr rot="0" vert="horz" wrap="none" lIns="0" tIns="0" rIns="0" bIns="0" anchor="t" anchorCtr="0" upright="1">
                                <a:spAutoFit/>
                              </wps:bodyPr>
                            </wps:wsp>
                            <wps:wsp>
                              <wps:cNvPr id="59415618" name="Rectangle 193"/>
                              <wps:cNvSpPr>
                                <a:spLocks noChangeArrowheads="1"/>
                              </wps:cNvSpPr>
                              <wps:spPr bwMode="auto">
                                <a:xfrm>
                                  <a:off x="3164800" y="1326525"/>
                                  <a:ext cx="42545" cy="146050"/>
                                </a:xfrm>
                                <a:prstGeom prst="rect">
                                  <a:avLst/>
                                </a:prstGeom>
                                <a:noFill/>
                                <a:ln>
                                  <a:noFill/>
                                </a:ln>
                              </wps:spPr>
                              <wps:txbx>
                                <w:txbxContent>
                                  <w:p w14:paraId="728DDBC1" w14:textId="77777777" w:rsidR="006161AD" w:rsidRDefault="006161AD" w:rsidP="006161AD">
                                    <w:r>
                                      <w:rPr>
                                        <w:rFonts w:ascii="Arial" w:hAnsi="Arial" w:cs="Arial"/>
                                        <w:b/>
                                        <w:bCs/>
                                        <w:color w:val="FFFFFF"/>
                                        <w:sz w:val="20"/>
                                      </w:rPr>
                                      <w:t>-</w:t>
                                    </w:r>
                                  </w:p>
                                </w:txbxContent>
                              </wps:txbx>
                              <wps:bodyPr rot="0" vert="horz" wrap="none" lIns="0" tIns="0" rIns="0" bIns="0" anchor="t" anchorCtr="0" upright="1">
                                <a:spAutoFit/>
                              </wps:bodyPr>
                            </wps:wsp>
                            <wps:wsp>
                              <wps:cNvPr id="1118367058" name="Rectangle 194"/>
                              <wps:cNvSpPr>
                                <a:spLocks noChangeArrowheads="1"/>
                              </wps:cNvSpPr>
                              <wps:spPr bwMode="auto">
                                <a:xfrm>
                                  <a:off x="3204800" y="1326525"/>
                                  <a:ext cx="296545" cy="146050"/>
                                </a:xfrm>
                                <a:prstGeom prst="rect">
                                  <a:avLst/>
                                </a:prstGeom>
                                <a:noFill/>
                                <a:ln>
                                  <a:noFill/>
                                </a:ln>
                              </wps:spPr>
                              <wps:txbx>
                                <w:txbxContent>
                                  <w:p w14:paraId="473471F3" w14:textId="77777777" w:rsidR="006161AD" w:rsidRDefault="006161AD" w:rsidP="006161AD">
                                    <w:r>
                                      <w:rPr>
                                        <w:rFonts w:ascii="Arial" w:hAnsi="Arial" w:cs="Arial"/>
                                        <w:b/>
                                        <w:bCs/>
                                        <w:color w:val="FFFFFF"/>
                                        <w:sz w:val="20"/>
                                      </w:rPr>
                                      <w:t xml:space="preserve">Time </w:t>
                                    </w:r>
                                  </w:p>
                                </w:txbxContent>
                              </wps:txbx>
                              <wps:bodyPr rot="0" vert="horz" wrap="none" lIns="0" tIns="0" rIns="0" bIns="0" anchor="t" anchorCtr="0" upright="1">
                                <a:spAutoFit/>
                              </wps:bodyPr>
                            </wps:wsp>
                            <wps:wsp>
                              <wps:cNvPr id="1174931519" name="Rectangle 195"/>
                              <wps:cNvSpPr>
                                <a:spLocks noChangeArrowheads="1"/>
                              </wps:cNvSpPr>
                              <wps:spPr bwMode="auto">
                                <a:xfrm>
                                  <a:off x="2896900" y="1471327"/>
                                  <a:ext cx="670560" cy="146050"/>
                                </a:xfrm>
                                <a:prstGeom prst="rect">
                                  <a:avLst/>
                                </a:prstGeom>
                                <a:noFill/>
                                <a:ln>
                                  <a:noFill/>
                                </a:ln>
                              </wps:spPr>
                              <wps:txbx>
                                <w:txbxContent>
                                  <w:p w14:paraId="4204546A" w14:textId="77777777" w:rsidR="006161AD" w:rsidRDefault="006161AD" w:rsidP="006161AD">
                                    <w:r>
                                      <w:rPr>
                                        <w:rFonts w:ascii="Arial" w:hAnsi="Arial" w:cs="Arial"/>
                                        <w:b/>
                                        <w:bCs/>
                                        <w:color w:val="FFFFFF"/>
                                        <w:sz w:val="20"/>
                                      </w:rPr>
                                      <w:t>Operations</w:t>
                                    </w:r>
                                  </w:p>
                                </w:txbxContent>
                              </wps:txbx>
                              <wps:bodyPr rot="0" vert="horz" wrap="none" lIns="0" tIns="0" rIns="0" bIns="0" anchor="t" anchorCtr="0" upright="1">
                                <a:spAutoFit/>
                              </wps:bodyPr>
                            </wps:wsp>
                            <wpg:wgp>
                              <wpg:cNvPr id="473629890" name="Group 196"/>
                              <wpg:cNvGrpSpPr>
                                <a:grpSpLocks/>
                              </wpg:cNvGrpSpPr>
                              <wpg:grpSpPr bwMode="auto">
                                <a:xfrm>
                                  <a:off x="2331000" y="444043"/>
                                  <a:ext cx="1607200" cy="599277"/>
                                  <a:chOff x="5552" y="2851"/>
                                  <a:chExt cx="2531" cy="822"/>
                                </a:xfrm>
                              </wpg:grpSpPr>
                              <wps:wsp>
                                <wps:cNvPr id="299830831" name="Rectangle 197"/>
                                <wps:cNvSpPr>
                                  <a:spLocks noChangeArrowheads="1"/>
                                </wps:cNvSpPr>
                                <wps:spPr bwMode="auto">
                                  <a:xfrm>
                                    <a:off x="5552" y="2851"/>
                                    <a:ext cx="2531" cy="822"/>
                                  </a:xfrm>
                                  <a:prstGeom prst="rect">
                                    <a:avLst/>
                                  </a:prstGeom>
                                  <a:solidFill>
                                    <a:srgbClr val="993366"/>
                                  </a:solidFill>
                                  <a:ln>
                                    <a:noFill/>
                                  </a:ln>
                                </wps:spPr>
                                <wps:bodyPr rot="0" vert="horz" wrap="square" lIns="91440" tIns="45720" rIns="91440" bIns="45720" anchor="t" anchorCtr="0" upright="1">
                                  <a:noAutofit/>
                                </wps:bodyPr>
                              </wps:wsp>
                              <wps:wsp>
                                <wps:cNvPr id="543946452" name="Rectangle 198"/>
                                <wps:cNvSpPr>
                                  <a:spLocks noChangeArrowheads="1"/>
                                </wps:cNvSpPr>
                                <wps:spPr bwMode="auto">
                                  <a:xfrm>
                                    <a:off x="5552" y="2851"/>
                                    <a:ext cx="2531" cy="822"/>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814884619" name="Rectangle 199"/>
                              <wps:cNvSpPr>
                                <a:spLocks noChangeArrowheads="1"/>
                              </wps:cNvSpPr>
                              <wps:spPr bwMode="auto">
                                <a:xfrm>
                                  <a:off x="2821026" y="459986"/>
                                  <a:ext cx="612775" cy="102235"/>
                                </a:xfrm>
                                <a:prstGeom prst="rect">
                                  <a:avLst/>
                                </a:prstGeom>
                                <a:noFill/>
                                <a:ln>
                                  <a:noFill/>
                                </a:ln>
                              </wps:spPr>
                              <wps:txbx>
                                <w:txbxContent>
                                  <w:p w14:paraId="3B2737E1" w14:textId="77777777" w:rsidR="006161AD" w:rsidRDefault="006161AD" w:rsidP="006161AD">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02395776" name="Rectangle 200"/>
                              <wps:cNvSpPr>
                                <a:spLocks noChangeArrowheads="1"/>
                              </wps:cNvSpPr>
                              <wps:spPr bwMode="auto">
                                <a:xfrm>
                                  <a:off x="2812400" y="562650"/>
                                  <a:ext cx="645800" cy="8900"/>
                                </a:xfrm>
                                <a:prstGeom prst="rect">
                                  <a:avLst/>
                                </a:prstGeom>
                                <a:solidFill>
                                  <a:srgbClr val="FFFFFF"/>
                                </a:solidFill>
                                <a:ln>
                                  <a:noFill/>
                                </a:ln>
                              </wps:spPr>
                              <wps:bodyPr rot="0" vert="horz" wrap="square" lIns="91440" tIns="45720" rIns="91440" bIns="45720" anchor="t" anchorCtr="0" upright="1">
                                <a:noAutofit/>
                              </wps:bodyPr>
                            </wps:wsp>
                            <wps:wsp>
                              <wps:cNvPr id="2079843376" name="Rectangle 201"/>
                              <wps:cNvSpPr>
                                <a:spLocks noChangeArrowheads="1"/>
                              </wps:cNvSpPr>
                              <wps:spPr bwMode="auto">
                                <a:xfrm>
                                  <a:off x="2421692" y="634003"/>
                                  <a:ext cx="1358900" cy="481965"/>
                                </a:xfrm>
                                <a:prstGeom prst="rect">
                                  <a:avLst/>
                                </a:prstGeom>
                                <a:noFill/>
                                <a:ln>
                                  <a:noFill/>
                                </a:ln>
                              </wps:spPr>
                              <wps:txbx>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wps:txbx>
                              <wps:bodyPr rot="0" vert="horz" wrap="none" lIns="0" tIns="0" rIns="0" bIns="0" anchor="t" anchorCtr="0" upright="1">
                                <a:spAutoFit/>
                              </wps:bodyPr>
                            </wps:wsp>
                            <wpg:wgp>
                              <wpg:cNvPr id="482680942" name="Group 204"/>
                              <wpg:cNvGrpSpPr>
                                <a:grpSpLocks/>
                              </wpg:cNvGrpSpPr>
                              <wpg:grpSpPr bwMode="auto">
                                <a:xfrm>
                                  <a:off x="1365800" y="2929855"/>
                                  <a:ext cx="965200" cy="481409"/>
                                  <a:chOff x="4032" y="6644"/>
                                  <a:chExt cx="1520" cy="758"/>
                                </a:xfrm>
                              </wpg:grpSpPr>
                              <wps:wsp>
                                <wps:cNvPr id="1547974739" name="Rectangle 205"/>
                                <wps:cNvSpPr>
                                  <a:spLocks noChangeArrowheads="1"/>
                                </wps:cNvSpPr>
                                <wps:spPr bwMode="auto">
                                  <a:xfrm>
                                    <a:off x="4032" y="6644"/>
                                    <a:ext cx="1520" cy="758"/>
                                  </a:xfrm>
                                  <a:prstGeom prst="rect">
                                    <a:avLst/>
                                  </a:prstGeom>
                                  <a:solidFill>
                                    <a:srgbClr val="C0C0C0"/>
                                  </a:solidFill>
                                  <a:ln>
                                    <a:noFill/>
                                  </a:ln>
                                </wps:spPr>
                                <wps:bodyPr rot="0" vert="horz" wrap="square" lIns="91440" tIns="45720" rIns="91440" bIns="45720" anchor="t" anchorCtr="0" upright="1">
                                  <a:noAutofit/>
                                </wps:bodyPr>
                              </wps:wsp>
                              <wps:wsp>
                                <wps:cNvPr id="1612571673" name="Rectangle 206"/>
                                <wps:cNvSpPr>
                                  <a:spLocks noChangeArrowheads="1"/>
                                </wps:cNvSpPr>
                                <wps:spPr bwMode="auto">
                                  <a:xfrm>
                                    <a:off x="4032" y="6644"/>
                                    <a:ext cx="1520" cy="758"/>
                                  </a:xfrm>
                                  <a:prstGeom prst="rect">
                                    <a:avLst/>
                                  </a:prstGeom>
                                  <a:noFill/>
                                  <a:ln w="8" cap="rnd">
                                    <a:solidFill>
                                      <a:srgbClr val="000000"/>
                                    </a:solidFill>
                                    <a:miter lim="800000"/>
                                    <a:headEnd/>
                                    <a:tailEnd/>
                                  </a:ln>
                                </wps:spPr>
                                <wps:bodyPr rot="0" vert="horz" wrap="square" lIns="91440" tIns="45720" rIns="91440" bIns="45720" anchor="t" anchorCtr="0" upright="1">
                                  <a:noAutofit/>
                                </wps:bodyPr>
                              </wps:wsp>
                            </wpg:wgp>
                            <wps:wsp>
                              <wps:cNvPr id="427874845" name="Rectangle 207"/>
                              <wps:cNvSpPr>
                                <a:spLocks noChangeArrowheads="1"/>
                              </wps:cNvSpPr>
                              <wps:spPr bwMode="auto">
                                <a:xfrm>
                                  <a:off x="1487200" y="2989556"/>
                                  <a:ext cx="687070" cy="102235"/>
                                </a:xfrm>
                                <a:prstGeom prst="rect">
                                  <a:avLst/>
                                </a:prstGeom>
                                <a:noFill/>
                                <a:ln>
                                  <a:noFill/>
                                </a:ln>
                              </wps:spPr>
                              <wps:txbx>
                                <w:txbxContent>
                                  <w:p w14:paraId="544E5AF8" w14:textId="77777777" w:rsidR="006161AD" w:rsidRDefault="006161AD" w:rsidP="006161AD">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791301775" name="Rectangle 208"/>
                              <wps:cNvSpPr>
                                <a:spLocks noChangeArrowheads="1"/>
                              </wps:cNvSpPr>
                              <wps:spPr bwMode="auto">
                                <a:xfrm>
                                  <a:off x="1487100" y="3086758"/>
                                  <a:ext cx="722000" cy="8900"/>
                                </a:xfrm>
                                <a:prstGeom prst="rect">
                                  <a:avLst/>
                                </a:prstGeom>
                                <a:solidFill>
                                  <a:srgbClr val="000000"/>
                                </a:solidFill>
                                <a:ln>
                                  <a:noFill/>
                                </a:ln>
                              </wps:spPr>
                              <wps:bodyPr rot="0" vert="horz" wrap="square" lIns="91440" tIns="45720" rIns="91440" bIns="45720" anchor="t" anchorCtr="0" upright="1">
                                <a:noAutofit/>
                              </wps:bodyPr>
                            </wps:wsp>
                            <wps:wsp>
                              <wps:cNvPr id="265213365" name="Rectangle 209"/>
                              <wps:cNvSpPr>
                                <a:spLocks noChangeArrowheads="1"/>
                              </wps:cNvSpPr>
                              <wps:spPr bwMode="auto">
                                <a:xfrm>
                                  <a:off x="1539200" y="3101958"/>
                                  <a:ext cx="588010" cy="102235"/>
                                </a:xfrm>
                                <a:prstGeom prst="rect">
                                  <a:avLst/>
                                </a:prstGeom>
                                <a:noFill/>
                                <a:ln>
                                  <a:noFill/>
                                </a:ln>
                              </wps:spPr>
                              <wps:txbx>
                                <w:txbxContent>
                                  <w:p w14:paraId="5D04CF7B" w14:textId="77777777" w:rsidR="006161AD" w:rsidRDefault="006161AD" w:rsidP="006161AD">
                                    <w:r>
                                      <w:rPr>
                                        <w:rFonts w:ascii="Arial" w:hAnsi="Arial" w:cs="Arial"/>
                                        <w:b/>
                                        <w:bCs/>
                                        <w:color w:val="000000"/>
                                        <w:sz w:val="14"/>
                                        <w:szCs w:val="14"/>
                                      </w:rPr>
                                      <w:t>Communicate</w:t>
                                    </w:r>
                                  </w:p>
                                </w:txbxContent>
                              </wps:txbx>
                              <wps:bodyPr rot="0" vert="horz" wrap="none" lIns="0" tIns="0" rIns="0" bIns="0" anchor="t" anchorCtr="0" upright="1">
                                <a:spAutoFit/>
                              </wps:bodyPr>
                            </wps:wsp>
                            <wps:wsp>
                              <wps:cNvPr id="99011667" name="Rectangle 210"/>
                              <wps:cNvSpPr>
                                <a:spLocks noChangeArrowheads="1"/>
                              </wps:cNvSpPr>
                              <wps:spPr bwMode="auto">
                                <a:xfrm>
                                  <a:off x="1388100" y="3214360"/>
                                  <a:ext cx="874395" cy="102235"/>
                                </a:xfrm>
                                <a:prstGeom prst="rect">
                                  <a:avLst/>
                                </a:prstGeom>
                                <a:noFill/>
                                <a:ln>
                                  <a:noFill/>
                                </a:ln>
                              </wps:spPr>
                              <wps:txbx>
                                <w:txbxContent>
                                  <w:p w14:paraId="1C989766" w14:textId="77777777" w:rsidR="006161AD" w:rsidRDefault="006161AD" w:rsidP="006161AD">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2139422897"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84B2A2A" id="Canvas 185" o:spid="_x0000_s1123" editas="canvas" style="position:absolute;margin-left:10.25pt;margin-top:9.65pt;width:423pt;height:273.95pt;z-index:251660288"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">
                      <v:shape id="_x0000_s1124" type="#_x0000_t75" style="position:absolute;width:53721;height:34791;visibility:visible;mso-wrap-style:square">
                        <v:fill o:detectmouseclick="t"/>
                        <v:path o:connecttype="none"/>
                      </v:shape>
                      <v:group id="Group 117" o:spid="_x0000_s1125"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">
                        <v:shape id="Freeform 118" o:spid="_x0000_s1126"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128"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">
                        <v:shape id="Freeform 121" o:spid="_x0000_s1129"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131"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" filled="f" stroked="f">
                        <v:textbox style="mso-fit-shape-to-text:t" inset="0,0,0,0">
                          <w:txbxContent>
                            <w:p w14:paraId="0D468CCB" w14:textId="77777777" w:rsidR="006161AD" w:rsidRDefault="006161AD" w:rsidP="006161AD">
                              <w:r>
                                <w:rPr>
                                  <w:rFonts w:ascii="Arial" w:hAnsi="Arial" w:cs="Arial"/>
                                  <w:b/>
                                  <w:bCs/>
                                  <w:color w:val="FFFFFF"/>
                                  <w:sz w:val="20"/>
                                </w:rPr>
                                <w:t>Preparation for</w:t>
                              </w:r>
                            </w:p>
                          </w:txbxContent>
                        </v:textbox>
                      </v:rect>
                      <v:rect id="Rectangle 124" o:spid="_x0000_s1132"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" filled="f" stroked="f">
                        <v:textbox style="mso-fit-shape-to-text:t" inset="0,0,0,0">
                          <w:txbxContent>
                            <w:p w14:paraId="6693FAEC" w14:textId="77777777" w:rsidR="006161AD" w:rsidRDefault="006161AD" w:rsidP="006161AD">
                              <w:r>
                                <w:rPr>
                                  <w:rFonts w:ascii="Arial" w:hAnsi="Arial" w:cs="Arial"/>
                                  <w:b/>
                                  <w:bCs/>
                                  <w:color w:val="FFFFFF"/>
                                  <w:sz w:val="20"/>
                                </w:rPr>
                                <w:t>Real</w:t>
                              </w:r>
                            </w:p>
                          </w:txbxContent>
                        </v:textbox>
                      </v:rect>
                      <v:rect id="Rectangle 125" o:spid="_x0000_s1133"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" filled="f" stroked="f">
                        <v:textbox style="mso-fit-shape-to-text:t" inset="0,0,0,0">
                          <w:txbxContent>
                            <w:p w14:paraId="560E0BE5" w14:textId="77777777" w:rsidR="006161AD" w:rsidRDefault="006161AD" w:rsidP="006161AD">
                              <w:r>
                                <w:rPr>
                                  <w:rFonts w:ascii="Arial" w:hAnsi="Arial" w:cs="Arial"/>
                                  <w:b/>
                                  <w:bCs/>
                                  <w:color w:val="FFFFFF"/>
                                  <w:sz w:val="20"/>
                                </w:rPr>
                                <w:t>-</w:t>
                              </w:r>
                            </w:p>
                          </w:txbxContent>
                        </v:textbox>
                      </v:rect>
                      <v:rect id="Rectangle 126" o:spid="_x0000_s1134"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" filled="f" stroked="f">
                        <v:textbox style="mso-fit-shape-to-text:t" inset="0,0,0,0">
                          <w:txbxContent>
                            <w:p w14:paraId="73EB3A10" w14:textId="77777777" w:rsidR="006161AD" w:rsidRDefault="006161AD" w:rsidP="006161AD">
                              <w:r>
                                <w:rPr>
                                  <w:rFonts w:ascii="Arial" w:hAnsi="Arial" w:cs="Arial"/>
                                  <w:b/>
                                  <w:bCs/>
                                  <w:color w:val="FFFFFF"/>
                                  <w:sz w:val="20"/>
                                </w:rPr>
                                <w:t>Time Ops</w:t>
                              </w:r>
                            </w:p>
                          </w:txbxContent>
                        </v:textbox>
                      </v:rect>
                      <v:group id="Group 127" o:spid="_x0000_s1135"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">
                        <v:shape id="Freeform 128" o:spid="_x0000_s1136"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138"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" filled="f" stroked="f">
                        <v:textbox style="mso-fit-shape-to-text:t" inset="0,0,0,0">
                          <w:txbxContent>
                            <w:p w14:paraId="221F6AE8" w14:textId="77777777" w:rsidR="006161AD" w:rsidRDefault="006161AD" w:rsidP="006161AD">
                              <w:r>
                                <w:rPr>
                                  <w:rFonts w:ascii="Arial" w:hAnsi="Arial" w:cs="Arial"/>
                                  <w:b/>
                                  <w:bCs/>
                                  <w:color w:val="FFFFFF"/>
                                  <w:sz w:val="20"/>
                                </w:rPr>
                                <w:t>Adj Period</w:t>
                              </w:r>
                            </w:p>
                          </w:txbxContent>
                        </v:textbox>
                      </v:rect>
                      <v:rect id="Rectangle 131" o:spid="_x0000_s1139"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" filled="f" stroked="f">
                        <v:textbox style="mso-fit-shape-to-text:t" inset="0,0,0,0">
                          <w:txbxContent>
                            <w:p w14:paraId="2A54F9C2" w14:textId="77777777" w:rsidR="006161AD" w:rsidRDefault="006161AD" w:rsidP="006161AD">
                              <w:r>
                                <w:rPr>
                                  <w:rFonts w:ascii="Arial" w:hAnsi="Arial" w:cs="Arial"/>
                                  <w:b/>
                                  <w:bCs/>
                                  <w:color w:val="000000"/>
                                  <w:sz w:val="20"/>
                                </w:rPr>
                                <w:t>18:00</w:t>
                              </w:r>
                            </w:p>
                          </w:txbxContent>
                        </v:textbox>
                      </v:rect>
                      <v:rect id="Rectangle 132" o:spid="_x0000_s1140"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" filled="f" stroked="f">
                        <v:textbox style="mso-fit-shape-to-text:t" inset="0,0,0,0">
                          <w:txbxContent>
                            <w:p w14:paraId="18FE5927" w14:textId="77777777" w:rsidR="006161AD" w:rsidRDefault="006161AD" w:rsidP="006161AD">
                              <w:r>
                                <w:rPr>
                                  <w:rFonts w:ascii="Arial" w:hAnsi="Arial" w:cs="Arial"/>
                                  <w:b/>
                                  <w:bCs/>
                                  <w:color w:val="000000"/>
                                  <w:sz w:val="20"/>
                                </w:rPr>
                                <w:t xml:space="preserve">(D </w:t>
                              </w:r>
                            </w:p>
                          </w:txbxContent>
                        </v:textbox>
                      </v:rect>
                      <v:rect id="Rectangle 133" o:spid="_x0000_s1141"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" filled="f" stroked="f">
                        <v:textbox style="mso-fit-shape-to-text:t" inset="0,0,0,0">
                          <w:txbxContent>
                            <w:p w14:paraId="70AEE031" w14:textId="77777777" w:rsidR="006161AD" w:rsidRDefault="006161AD" w:rsidP="006161AD">
                              <w:r>
                                <w:rPr>
                                  <w:rFonts w:ascii="Arial" w:hAnsi="Arial" w:cs="Arial"/>
                                  <w:b/>
                                  <w:bCs/>
                                  <w:color w:val="000000"/>
                                  <w:sz w:val="20"/>
                                </w:rPr>
                                <w:t>–</w:t>
                              </w:r>
                            </w:p>
                          </w:txbxContent>
                        </v:textbox>
                      </v:rect>
                      <v:rect id="Rectangle 134" o:spid="_x0000_s1142"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" filled="f" stroked="f">
                        <v:textbox style="mso-fit-shape-to-text:t" inset="0,0,0,0">
                          <w:txbxContent>
                            <w:p w14:paraId="7FDBAC63" w14:textId="77777777" w:rsidR="006161AD" w:rsidRDefault="006161AD" w:rsidP="006161AD">
                              <w:r>
                                <w:rPr>
                                  <w:rFonts w:ascii="Arial" w:hAnsi="Arial" w:cs="Arial"/>
                                  <w:b/>
                                  <w:bCs/>
                                  <w:color w:val="000000"/>
                                  <w:sz w:val="20"/>
                                </w:rPr>
                                <w:t>1)</w:t>
                              </w:r>
                            </w:p>
                          </w:txbxContent>
                        </v:textbox>
                      </v:rect>
                      <v:rect id="Rectangle 135" o:spid="_x0000_s1143"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" filled="f" stroked="f">
                        <v:textbox style="mso-fit-shape-to-text:t" inset="0,0,0,0">
                          <w:txbxContent>
                            <w:p w14:paraId="29714415" w14:textId="77777777" w:rsidR="006161AD" w:rsidRDefault="006161AD" w:rsidP="006161AD">
                              <w:r>
                                <w:rPr>
                                  <w:rFonts w:ascii="Arial" w:hAnsi="Arial" w:cs="Arial"/>
                                  <w:b/>
                                  <w:bCs/>
                                  <w:color w:val="000000"/>
                                  <w:sz w:val="20"/>
                                </w:rPr>
                                <w:t>60 Minutes</w:t>
                              </w:r>
                            </w:p>
                          </w:txbxContent>
                        </v:textbox>
                      </v:rect>
                      <v:rect id="Rectangle 136" o:spid="_x0000_s1144"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" filled="f" stroked="f">
                        <v:textbox style="mso-fit-shape-to-text:t" inset="0,0,0,0">
                          <w:txbxContent>
                            <w:p w14:paraId="794DA5AE" w14:textId="77777777" w:rsidR="006161AD" w:rsidRDefault="006161AD" w:rsidP="006161AD">
                              <w:r>
                                <w:rPr>
                                  <w:rFonts w:ascii="Arial" w:hAnsi="Arial" w:cs="Arial"/>
                                  <w:b/>
                                  <w:bCs/>
                                  <w:color w:val="000000"/>
                                  <w:sz w:val="20"/>
                                </w:rPr>
                                <w:t>Prior to</w:t>
                              </w:r>
                            </w:p>
                          </w:txbxContent>
                        </v:textbox>
                      </v:rect>
                      <v:rect id="Rectangle 137" o:spid="_x0000_s1145"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" filled="f" stroked="f">
                        <v:textbox style="mso-fit-shape-to-text:t" inset="0,0,0,0">
                          <w:txbxContent>
                            <w:p w14:paraId="32D9EC10" w14:textId="77777777" w:rsidR="006161AD" w:rsidRDefault="006161AD" w:rsidP="006161AD">
                              <w:r>
                                <w:rPr>
                                  <w:rFonts w:ascii="Arial" w:hAnsi="Arial" w:cs="Arial"/>
                                  <w:b/>
                                  <w:bCs/>
                                  <w:color w:val="000000"/>
                                  <w:sz w:val="20"/>
                                </w:rPr>
                                <w:t>Op Hour</w:t>
                              </w:r>
                            </w:p>
                          </w:txbxContent>
                        </v:textbox>
                      </v:rect>
                      <v:group id="Group 138" o:spid="_x0000_s1146"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">
                        <v:rect id="Rectangle 139" o:spid="_x0000_s1147"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" fillcolor="#936" stroked="f"/>
                        <v:rect id="Rectangle 140" o:spid="_x0000_s1148"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" filled="f" strokeweight="22e-5mm">
                          <v:stroke endcap="round"/>
                        </v:rect>
                      </v:group>
                      <v:rect id="Rectangle 141" o:spid="_x0000_s1149"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" filled="f" stroked="f">
                        <v:textbox style="mso-fit-shape-to-text:t" inset="0,0,0,0">
                          <w:txbxContent>
                            <w:p w14:paraId="6D41F25C" w14:textId="77777777" w:rsidR="006161AD" w:rsidRDefault="006161AD" w:rsidP="006161AD">
                              <w:r>
                                <w:rPr>
                                  <w:rFonts w:ascii="Arial" w:hAnsi="Arial" w:cs="Arial"/>
                                  <w:b/>
                                  <w:bCs/>
                                  <w:color w:val="FFFFFF"/>
                                  <w:sz w:val="14"/>
                                  <w:szCs w:val="14"/>
                                </w:rPr>
                                <w:t>QSE Deadline:</w:t>
                              </w:r>
                            </w:p>
                          </w:txbxContent>
                        </v:textbox>
                      </v:rect>
                      <v:rect id="Rectangle 142" o:spid="_x0000_s1150"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" stroked="f"/>
                      <v:rect id="Rectangle 143" o:spid="_x0000_s1151"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" filled="f" stroked="f">
                        <v:textbox style="mso-fit-shape-to-text:t" inset="0,0,0,0">
                          <w:txbxContent>
                            <w:p w14:paraId="15FB9761" w14:textId="77777777" w:rsidR="006161AD" w:rsidRDefault="006161AD" w:rsidP="006161AD">
                              <w:r>
                                <w:rPr>
                                  <w:rFonts w:ascii="Arial" w:hAnsi="Arial" w:cs="Arial"/>
                                  <w:b/>
                                  <w:bCs/>
                                  <w:color w:val="FFFFFF"/>
                                  <w:sz w:val="14"/>
                                  <w:szCs w:val="14"/>
                                </w:rPr>
                                <w:t>Update Energy Bids and Offers</w:t>
                              </w:r>
                            </w:p>
                          </w:txbxContent>
                        </v:textbox>
                      </v:rect>
                      <v:rect id="Rectangle 144" o:spid="_x0000_s1152"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" filled="f" stroked="f">
                        <v:textbox style="mso-fit-shape-to-text:t" inset="0,0,0,0">
                          <w:txbxContent>
                            <w:p w14:paraId="6FEB23B3" w14:textId="77777777" w:rsidR="006161AD" w:rsidRDefault="006161AD" w:rsidP="006161AD"/>
                          </w:txbxContent>
                        </v:textbox>
                      </v:rect>
                      <v:rect id="Rectangle 145" o:spid="_x0000_s1153"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" filled="f" stroked="f">
                        <v:textbox style="mso-fit-shape-to-text:t" inset="0,0,0,0">
                          <w:txbxContent>
                            <w:p w14:paraId="2AC58476" w14:textId="77777777" w:rsidR="006161AD" w:rsidRDefault="006161AD" w:rsidP="006161AD">
                              <w:r>
                                <w:rPr>
                                  <w:rFonts w:ascii="Arial" w:hAnsi="Arial" w:cs="Arial"/>
                                  <w:b/>
                                  <w:bCs/>
                                  <w:color w:val="FFFFFF"/>
                                  <w:sz w:val="14"/>
                                  <w:szCs w:val="14"/>
                                </w:rPr>
                                <w:t>Update Output Schedules</w:t>
                              </w:r>
                            </w:p>
                          </w:txbxContent>
                        </v:textbox>
                      </v:rect>
                      <v:group id="Group 148" o:spid="_x0000_s1154"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">
                        <v:rect id="Rectangle 149" o:spid="_x0000_s1155"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" fillcolor="silver" stroked="f"/>
                        <v:rect id="Rectangle 150" o:spid="_x0000_s1156"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" filled="f" strokeweight="22e-5mm">
                          <v:stroke endcap="round"/>
                        </v:rect>
                      </v:group>
                      <v:rect id="Rectangle 151" o:spid="_x0000_s1157"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" filled="f" stroked="f">
                        <v:textbox style="mso-fit-shape-to-text:t" inset="0,0,0,0">
                          <w:txbxContent>
                            <w:p w14:paraId="76777536" w14:textId="77777777" w:rsidR="006161AD" w:rsidRDefault="006161AD" w:rsidP="006161AD">
                              <w:r>
                                <w:rPr>
                                  <w:rFonts w:ascii="Arial" w:hAnsi="Arial" w:cs="Arial"/>
                                  <w:b/>
                                  <w:bCs/>
                                  <w:color w:val="000000"/>
                                  <w:sz w:val="14"/>
                                  <w:szCs w:val="14"/>
                                </w:rPr>
                                <w:t>ERCOT Activity:</w:t>
                              </w:r>
                            </w:p>
                          </w:txbxContent>
                        </v:textbox>
                      </v:rect>
                      <v:rect id="Rectangle 152" o:spid="_x0000_s1158"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" fillcolor="black" stroked="f"/>
                      <v:rect id="Rectangle 153" o:spid="_x0000_s1159"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" filled="f" stroked="f">
                        <v:textbox style="mso-fit-shape-to-text:t" inset="0,0,0,0">
                          <w:txbxContent>
                            <w:p w14:paraId="5FD88A5B" w14:textId="77777777" w:rsidR="006161AD" w:rsidRDefault="006161AD" w:rsidP="006161AD">
                              <w:r>
                                <w:rPr>
                                  <w:rFonts w:ascii="Arial" w:hAnsi="Arial" w:cs="Arial"/>
                                  <w:b/>
                                  <w:bCs/>
                                  <w:color w:val="000000"/>
                                  <w:sz w:val="14"/>
                                  <w:szCs w:val="14"/>
                                </w:rPr>
                                <w:t>LFC Process every 4 secs</w:t>
                              </w:r>
                            </w:p>
                          </w:txbxContent>
                        </v:textbox>
                      </v:rect>
                      <v:rect id="Rectangle 154" o:spid="_x0000_s1160"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" filled="f" stroked="f">
                        <v:textbox style="mso-fit-shape-to-text:t" inset="0,0,0,0">
                          <w:txbxContent>
                            <w:p w14:paraId="1140BB13" w14:textId="77777777" w:rsidR="006161AD" w:rsidRDefault="006161AD" w:rsidP="006161AD">
                              <w:r>
                                <w:rPr>
                                  <w:rFonts w:ascii="Arial" w:hAnsi="Arial" w:cs="Arial"/>
                                  <w:b/>
                                  <w:bCs/>
                                  <w:color w:val="000000"/>
                                  <w:sz w:val="14"/>
                                  <w:szCs w:val="14"/>
                                </w:rPr>
                                <w:t xml:space="preserve">Execute SCED every 5 </w:t>
                              </w:r>
                            </w:p>
                          </w:txbxContent>
                        </v:textbox>
                      </v:rect>
                      <v:rect id="Rectangle 155" o:spid="_x0000_s1161"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" filled="f" stroked="f">
                        <v:textbox style="mso-fit-shape-to-text:t" inset="0,0,0,0">
                          <w:txbxContent>
                            <w:p w14:paraId="7B557E99" w14:textId="77777777" w:rsidR="006161AD" w:rsidRDefault="006161AD" w:rsidP="006161AD">
                              <w:r>
                                <w:rPr>
                                  <w:rFonts w:ascii="Arial" w:hAnsi="Arial" w:cs="Arial"/>
                                  <w:b/>
                                  <w:bCs/>
                                  <w:color w:val="000000"/>
                                  <w:sz w:val="14"/>
                                  <w:szCs w:val="14"/>
                                </w:rPr>
                                <w:t>mins</w:t>
                              </w:r>
                            </w:p>
                          </w:txbxContent>
                        </v:textbox>
                      </v:rect>
                      <v:rect id="Rectangle 156" o:spid="_x0000_s1162"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" filled="f" stroked="f">
                        <v:textbox style="mso-fit-shape-to-text:t" inset="0,0,0,0">
                          <w:txbxContent>
                            <w:p w14:paraId="19E6A45A" w14:textId="77777777" w:rsidR="006161AD" w:rsidRDefault="006161AD" w:rsidP="006161AD">
                              <w:r>
                                <w:rPr>
                                  <w:rFonts w:ascii="Arial" w:hAnsi="Arial" w:cs="Arial"/>
                                  <w:b/>
                                  <w:bCs/>
                                  <w:color w:val="000000"/>
                                  <w:sz w:val="14"/>
                                  <w:szCs w:val="14"/>
                                </w:rPr>
                                <w:t>Communicate Instructions,</w:t>
                              </w:r>
                            </w:p>
                          </w:txbxContent>
                        </v:textbox>
                      </v:rect>
                      <v:rect id="Rectangle 157" o:spid="_x0000_s1163"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" filled="f" stroked="f">
                        <v:textbox style="mso-fit-shape-to-text:t" inset="0,0,0,0">
                          <w:txbxContent>
                            <w:p w14:paraId="403BD268" w14:textId="77777777" w:rsidR="006161AD" w:rsidRDefault="006161AD" w:rsidP="006161AD">
                              <w:r>
                                <w:rPr>
                                  <w:rFonts w:ascii="Arial" w:hAnsi="Arial" w:cs="Arial"/>
                                  <w:b/>
                                  <w:bCs/>
                                  <w:color w:val="000000"/>
                                  <w:sz w:val="14"/>
                                  <w:szCs w:val="14"/>
                                </w:rPr>
                                <w:t>Awards &amp; Prices</w:t>
                              </w:r>
                            </w:p>
                          </w:txbxContent>
                        </v:textbox>
                      </v:rect>
                      <v:group id="Group 158" o:spid="_x0000_s1164"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">
                        <v:rect id="Rectangle 159" o:spid="_x0000_s1165"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" fillcolor="silver" stroked="f"/>
                        <v:rect id="Rectangle 160" o:spid="_x0000_s1166"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" filled="f" strokeweight="22e-5mm">
                          <v:stroke endcap="round"/>
                        </v:rect>
                      </v:group>
                      <v:rect id="Rectangle 161" o:spid="_x0000_s1167"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" filled="f" stroked="f">
                        <v:textbox style="mso-fit-shape-to-text:t" inset="0,0,0,0">
                          <w:txbxContent>
                            <w:p w14:paraId="5203C515" w14:textId="77777777" w:rsidR="006161AD" w:rsidRDefault="006161AD" w:rsidP="006161AD">
                              <w:r>
                                <w:rPr>
                                  <w:rFonts w:ascii="Arial" w:hAnsi="Arial" w:cs="Arial"/>
                                  <w:b/>
                                  <w:bCs/>
                                  <w:color w:val="000000"/>
                                  <w:sz w:val="14"/>
                                  <w:szCs w:val="14"/>
                                </w:rPr>
                                <w:t>ERCOT Activity:</w:t>
                              </w:r>
                            </w:p>
                          </w:txbxContent>
                        </v:textbox>
                      </v:rect>
                      <v:rect id="Rectangle 162" o:spid="_x0000_s1168"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" fillcolor="black" stroked="f"/>
                      <v:rect id="Rectangle 163" o:spid="_x0000_s1169"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" filled="f" stroked="f">
                        <v:textbox style="mso-fit-shape-to-text:t" inset="0,0,0,0">
                          <w:txbxContent>
                            <w:p w14:paraId="75ACA6A5" w14:textId="77777777" w:rsidR="006161AD" w:rsidRDefault="006161AD" w:rsidP="006161AD">
                              <w:r>
                                <w:rPr>
                                  <w:rFonts w:ascii="Arial" w:hAnsi="Arial" w:cs="Arial"/>
                                  <w:b/>
                                  <w:bCs/>
                                  <w:color w:val="000000"/>
                                  <w:sz w:val="14"/>
                                  <w:szCs w:val="14"/>
                                </w:rPr>
                                <w:t xml:space="preserve">Snapshot Inputs &amp; </w:t>
                              </w:r>
                            </w:p>
                          </w:txbxContent>
                        </v:textbox>
                      </v:rect>
                      <v:rect id="Rectangle 164" o:spid="_x0000_s1170"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" filled="f" stroked="f">
                        <v:textbox style="mso-fit-shape-to-text:t" inset="0,0,0,0">
                          <w:txbxContent>
                            <w:p w14:paraId="7B81F6FB" w14:textId="77777777" w:rsidR="006161AD" w:rsidRDefault="006161AD" w:rsidP="006161AD">
                              <w:r>
                                <w:rPr>
                                  <w:rFonts w:ascii="Arial" w:hAnsi="Arial" w:cs="Arial"/>
                                  <w:b/>
                                  <w:bCs/>
                                  <w:color w:val="000000"/>
                                  <w:sz w:val="14"/>
                                  <w:szCs w:val="14"/>
                                </w:rPr>
                                <w:t>Execute HRUC</w:t>
                              </w:r>
                            </w:p>
                          </w:txbxContent>
                        </v:textbox>
                      </v:rect>
                      <v:shape id="Freeform 165" o:spid="_x0000_s1171"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175"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">
                        <v:shape id="Freeform 170" o:spid="_x0000_s1176"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178"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" filled="f" stroked="f">
                        <v:textbox style="mso-fit-shape-to-text:t" inset="0,0,0,0">
                          <w:txbxContent>
                            <w:p w14:paraId="43ED02E1" w14:textId="77777777" w:rsidR="006161AD" w:rsidRDefault="006161AD" w:rsidP="006161AD">
                              <w:r>
                                <w:rPr>
                                  <w:rFonts w:ascii="Arial" w:hAnsi="Arial" w:cs="Arial"/>
                                  <w:b/>
                                  <w:bCs/>
                                  <w:color w:val="000000"/>
                                  <w:sz w:val="20"/>
                                </w:rPr>
                                <w:t>Operating Period</w:t>
                              </w:r>
                            </w:p>
                          </w:txbxContent>
                        </v:textbox>
                      </v:rect>
                      <v:group id="Group 173" o:spid="_x0000_s1179"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">
                        <v:shape id="Freeform 174" o:spid="_x0000_s1180"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182"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" filled="f" stroked="f">
                        <v:textbox style="mso-fit-shape-to-text:t" inset="0,0,0,0">
                          <w:txbxContent>
                            <w:p w14:paraId="769449C7" w14:textId="77777777" w:rsidR="006161AD" w:rsidRDefault="006161AD" w:rsidP="006161AD">
                              <w:r>
                                <w:rPr>
                                  <w:rFonts w:ascii="Arial" w:hAnsi="Arial" w:cs="Arial"/>
                                  <w:b/>
                                  <w:bCs/>
                                  <w:color w:val="000000"/>
                                  <w:sz w:val="20"/>
                                </w:rPr>
                                <w:t>Operating Hour</w:t>
                              </w:r>
                            </w:p>
                          </w:txbxContent>
                        </v:textbox>
                      </v:rect>
                      <v:line id="Line 177" o:spid="_x0000_s1183"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" strokeweight="58e-5mm"/>
                      <v:rect id="Rectangle 178" o:spid="_x0000_s1184"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" filled="f" stroked="f">
                        <v:textbox style="mso-fit-shape-to-text:t" inset="0,0,0,0">
                          <w:txbxContent>
                            <w:p w14:paraId="31DF418B" w14:textId="77777777" w:rsidR="006161AD" w:rsidRDefault="006161AD" w:rsidP="006161AD">
                              <w:r>
                                <w:rPr>
                                  <w:rFonts w:ascii="Arial" w:hAnsi="Arial" w:cs="Arial"/>
                                  <w:b/>
                                  <w:bCs/>
                                  <w:color w:val="000000"/>
                                  <w:sz w:val="20"/>
                                </w:rPr>
                                <w:t>Clock</w:t>
                              </w:r>
                            </w:p>
                          </w:txbxContent>
                        </v:textbox>
                      </v:rect>
                      <v:rect id="Rectangle 179" o:spid="_x0000_s1185"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" filled="f" stroked="f">
                        <v:textbox style="mso-fit-shape-to-text:t" inset="0,0,0,0">
                          <w:txbxContent>
                            <w:p w14:paraId="5CE23AD9" w14:textId="77777777" w:rsidR="006161AD" w:rsidRDefault="006161AD" w:rsidP="006161AD">
                              <w:r>
                                <w:rPr>
                                  <w:rFonts w:ascii="Arial" w:hAnsi="Arial" w:cs="Arial"/>
                                  <w:b/>
                                  <w:bCs/>
                                  <w:color w:val="000000"/>
                                  <w:sz w:val="20"/>
                                </w:rPr>
                                <w:t>Hour</w:t>
                              </w:r>
                            </w:p>
                          </w:txbxContent>
                        </v:textbox>
                      </v:rect>
                      <v:shape id="Freeform 180" o:spid="_x0000_s1186"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" strokeweight="58e-5mm"/>
                      <v:line id="Line 182" o:spid="_x0000_s1188"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" strokeweight="58e-5mm"/>
                      <v:rect id="Rectangle 183" o:spid="_x0000_s1189"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" filled="f" stroked="f">
                        <v:textbox style="mso-fit-shape-to-text:t" inset="0,0,0,0">
                          <w:txbxContent>
                            <w:p w14:paraId="6DF8905D" w14:textId="77777777" w:rsidR="006161AD" w:rsidRDefault="006161AD" w:rsidP="006161AD">
                              <w:r>
                                <w:rPr>
                                  <w:rFonts w:ascii="Arial" w:hAnsi="Arial" w:cs="Arial"/>
                                  <w:b/>
                                  <w:bCs/>
                                  <w:color w:val="000000"/>
                                  <w:sz w:val="20"/>
                                </w:rPr>
                                <w:t>T</w:t>
                              </w:r>
                            </w:p>
                          </w:txbxContent>
                        </v:textbox>
                      </v:rect>
                      <v:shape id="Freeform 184" o:spid="_x0000_s1190"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192"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" filled="f" stroked="f">
                        <v:textbox style="mso-fit-shape-to-text:t" inset="0,0,0,0">
                          <w:txbxContent>
                            <w:p w14:paraId="73C73173" w14:textId="77777777" w:rsidR="006161AD" w:rsidRDefault="006161AD" w:rsidP="006161AD">
                              <w:r>
                                <w:rPr>
                                  <w:rFonts w:ascii="Arial" w:hAnsi="Arial" w:cs="Arial"/>
                                  <w:b/>
                                  <w:bCs/>
                                  <w:color w:val="000000"/>
                                  <w:sz w:val="34"/>
                                  <w:szCs w:val="34"/>
                                </w:rPr>
                                <w:t>Adjustment Period &amp; Real</w:t>
                              </w:r>
                            </w:p>
                          </w:txbxContent>
                        </v:textbox>
                      </v:rect>
                      <v:rect id="Rectangle 187" o:spid="_x0000_s1193"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" filled="f" stroked="f">
                        <v:textbox style="mso-fit-shape-to-text:t" inset="0,0,0,0">
                          <w:txbxContent>
                            <w:p w14:paraId="3BC0F7BF" w14:textId="77777777" w:rsidR="006161AD" w:rsidRDefault="006161AD" w:rsidP="006161AD">
                              <w:r>
                                <w:rPr>
                                  <w:rFonts w:ascii="Arial" w:hAnsi="Arial" w:cs="Arial"/>
                                  <w:b/>
                                  <w:bCs/>
                                  <w:color w:val="000000"/>
                                  <w:sz w:val="34"/>
                                  <w:szCs w:val="34"/>
                                </w:rPr>
                                <w:t>-</w:t>
                              </w:r>
                            </w:p>
                          </w:txbxContent>
                        </v:textbox>
                      </v:rect>
                      <v:rect id="Rectangle 188" o:spid="_x0000_s1194"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" filled="f" stroked="f">
                        <v:textbox style="mso-fit-shape-to-text:t" inset="0,0,0,0">
                          <w:txbxContent>
                            <w:p w14:paraId="74ED34AC" w14:textId="77777777" w:rsidR="006161AD" w:rsidRDefault="006161AD" w:rsidP="006161AD">
                              <w:r>
                                <w:rPr>
                                  <w:rFonts w:ascii="Arial" w:hAnsi="Arial" w:cs="Arial"/>
                                  <w:b/>
                                  <w:bCs/>
                                  <w:color w:val="000000"/>
                                  <w:sz w:val="34"/>
                                  <w:szCs w:val="34"/>
                                </w:rPr>
                                <w:t>Time Operations</w:t>
                              </w:r>
                            </w:p>
                          </w:txbxContent>
                        </v:textbox>
                      </v:rect>
                      <v:group id="Group 189" o:spid="_x0000_s1195"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">
                        <v:shape id="Freeform 190" o:spid="_x0000_s1196"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98"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" filled="f" stroked="f">
                        <v:textbox style="mso-fit-shape-to-text:t" inset="0,0,0,0">
                          <w:txbxContent>
                            <w:p w14:paraId="4B0AA5F7" w14:textId="77777777" w:rsidR="006161AD" w:rsidRDefault="006161AD" w:rsidP="006161AD">
                              <w:r>
                                <w:rPr>
                                  <w:rFonts w:ascii="Arial" w:hAnsi="Arial" w:cs="Arial"/>
                                  <w:b/>
                                  <w:bCs/>
                                  <w:color w:val="FFFFFF"/>
                                  <w:sz w:val="20"/>
                                </w:rPr>
                                <w:t>Real</w:t>
                              </w:r>
                            </w:p>
                          </w:txbxContent>
                        </v:textbox>
                      </v:rect>
                      <v:rect id="Rectangle 193" o:spid="_x0000_s1199"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" filled="f" stroked="f">
                        <v:textbox style="mso-fit-shape-to-text:t" inset="0,0,0,0">
                          <w:txbxContent>
                            <w:p w14:paraId="728DDBC1" w14:textId="77777777" w:rsidR="006161AD" w:rsidRDefault="006161AD" w:rsidP="006161AD">
                              <w:r>
                                <w:rPr>
                                  <w:rFonts w:ascii="Arial" w:hAnsi="Arial" w:cs="Arial"/>
                                  <w:b/>
                                  <w:bCs/>
                                  <w:color w:val="FFFFFF"/>
                                  <w:sz w:val="20"/>
                                </w:rPr>
                                <w:t>-</w:t>
                              </w:r>
                            </w:p>
                          </w:txbxContent>
                        </v:textbox>
                      </v:rect>
                      <v:rect id="Rectangle 194" o:spid="_x0000_s1200"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" filled="f" stroked="f">
                        <v:textbox style="mso-fit-shape-to-text:t" inset="0,0,0,0">
                          <w:txbxContent>
                            <w:p w14:paraId="473471F3" w14:textId="77777777" w:rsidR="006161AD" w:rsidRDefault="006161AD" w:rsidP="006161AD">
                              <w:r>
                                <w:rPr>
                                  <w:rFonts w:ascii="Arial" w:hAnsi="Arial" w:cs="Arial"/>
                                  <w:b/>
                                  <w:bCs/>
                                  <w:color w:val="FFFFFF"/>
                                  <w:sz w:val="20"/>
                                </w:rPr>
                                <w:t xml:space="preserve">Time </w:t>
                              </w:r>
                            </w:p>
                          </w:txbxContent>
                        </v:textbox>
                      </v:rect>
                      <v:rect id="Rectangle 195" o:spid="_x0000_s1201"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" filled="f" stroked="f">
                        <v:textbox style="mso-fit-shape-to-text:t" inset="0,0,0,0">
                          <w:txbxContent>
                            <w:p w14:paraId="4204546A" w14:textId="77777777" w:rsidR="006161AD" w:rsidRDefault="006161AD" w:rsidP="006161AD">
                              <w:r>
                                <w:rPr>
                                  <w:rFonts w:ascii="Arial" w:hAnsi="Arial" w:cs="Arial"/>
                                  <w:b/>
                                  <w:bCs/>
                                  <w:color w:val="FFFFFF"/>
                                  <w:sz w:val="20"/>
                                </w:rPr>
                                <w:t>Operations</w:t>
                              </w:r>
                            </w:p>
                          </w:txbxContent>
                        </v:textbox>
                      </v:rect>
                      <v:group id="Group 196" o:spid="_x0000_s1202"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">
                        <v:rect id="Rectangle 197" o:spid="_x0000_s1203"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" fillcolor="#936" stroked="f"/>
                        <v:rect id="Rectangle 198" o:spid="_x0000_s1204"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" filled="f" strokeweight="22e-5mm">
                          <v:stroke endcap="round"/>
                        </v:rect>
                      </v:group>
                      <v:rect id="Rectangle 199" o:spid="_x0000_s1205"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" filled="f" stroked="f">
                        <v:textbox style="mso-fit-shape-to-text:t" inset="0,0,0,0">
                          <w:txbxContent>
                            <w:p w14:paraId="3B2737E1" w14:textId="77777777" w:rsidR="006161AD" w:rsidRDefault="006161AD" w:rsidP="006161AD">
                              <w:r>
                                <w:rPr>
                                  <w:rFonts w:ascii="Arial" w:hAnsi="Arial" w:cs="Arial"/>
                                  <w:b/>
                                  <w:bCs/>
                                  <w:color w:val="FFFFFF"/>
                                  <w:sz w:val="14"/>
                                  <w:szCs w:val="14"/>
                                </w:rPr>
                                <w:t>QSE Deadline:</w:t>
                              </w:r>
                            </w:p>
                          </w:txbxContent>
                        </v:textbox>
                      </v:rect>
                      <v:rect id="Rectangle 200" o:spid="_x0000_s1206"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" stroked="f"/>
                      <v:rect id="Rectangle 201" o:spid="_x0000_s1207"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" filled="f" stroked="f">
                        <v:textbox style="mso-fit-shape-to-text:t" inset="0,0,0,0">
                          <w:txbxContent>
                            <w:p w14:paraId="6A97969E" w14:textId="77777777" w:rsidR="006161AD" w:rsidRDefault="006161AD" w:rsidP="006161AD">
                              <w:pPr>
                                <w:rPr>
                                  <w:rFonts w:ascii="Arial" w:hAnsi="Arial" w:cs="Arial"/>
                                  <w:b/>
                                  <w:bCs/>
                                  <w:color w:val="FFFFFF"/>
                                  <w:sz w:val="14"/>
                                  <w:szCs w:val="14"/>
                                </w:rPr>
                              </w:pPr>
                              <w:r>
                                <w:rPr>
                                  <w:rFonts w:ascii="Arial" w:hAnsi="Arial" w:cs="Arial"/>
                                  <w:b/>
                                  <w:bCs/>
                                  <w:color w:val="FFFFFF"/>
                                  <w:sz w:val="14"/>
                                  <w:szCs w:val="14"/>
                                </w:rPr>
                                <w:t xml:space="preserve">                Update AS Offers</w:t>
                              </w:r>
                            </w:p>
                            <w:p w14:paraId="547A0A1B" w14:textId="77777777" w:rsidR="006161AD" w:rsidRDefault="006161AD" w:rsidP="006161AD">
                              <w:pPr>
                                <w:jc w:val="center"/>
                              </w:pPr>
                              <w:r>
                                <w:rPr>
                                  <w:rFonts w:ascii="Arial" w:hAnsi="Arial" w:cs="Arial"/>
                                  <w:b/>
                                  <w:bCs/>
                                  <w:color w:val="FFFFFF"/>
                                  <w:sz w:val="14"/>
                                  <w:szCs w:val="14"/>
                                </w:rPr>
                                <w:t>Provide SCADA Telemetry</w:t>
                              </w:r>
                            </w:p>
                            <w:p w14:paraId="68E29E6C" w14:textId="77777777" w:rsidR="006161AD" w:rsidRPr="00674EFE" w:rsidRDefault="006161AD" w:rsidP="006161AD">
                              <w:pPr>
                                <w:rPr>
                                  <w:rFonts w:ascii="Calibri" w:hAnsi="Calibri"/>
                                  <w:sz w:val="22"/>
                                  <w:szCs w:val="22"/>
                                </w:rPr>
                              </w:pPr>
                              <w:r>
                                <w:rPr>
                                  <w:rFonts w:ascii="Arial" w:hAnsi="Arial" w:cs="Arial"/>
                                  <w:b/>
                                  <w:bCs/>
                                  <w:color w:val="FFFFFF"/>
                                  <w:sz w:val="14"/>
                                  <w:szCs w:val="14"/>
                                </w:rPr>
                                <w:t>Update Energy Bid/Offer Curves</w:t>
                              </w:r>
                            </w:p>
                            <w:p w14:paraId="58E495A9" w14:textId="77777777" w:rsidR="006161AD" w:rsidRDefault="006161AD" w:rsidP="006161AD"/>
                          </w:txbxContent>
                        </v:textbox>
                      </v:rect>
                      <v:group id="Group 204" o:spid="_x0000_s1208"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">
                        <v:rect id="Rectangle 205" o:spid="_x0000_s1209"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" fillcolor="silver" stroked="f"/>
                        <v:rect id="Rectangle 206" o:spid="_x0000_s1210"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" filled="f" strokeweight="22e-5mm">
                          <v:stroke endcap="round"/>
                        </v:rect>
                      </v:group>
                      <v:rect id="Rectangle 207" o:spid="_x0000_s1211"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" filled="f" stroked="f">
                        <v:textbox style="mso-fit-shape-to-text:t" inset="0,0,0,0">
                          <w:txbxContent>
                            <w:p w14:paraId="544E5AF8" w14:textId="77777777" w:rsidR="006161AD" w:rsidRDefault="006161AD" w:rsidP="006161AD">
                              <w:r>
                                <w:rPr>
                                  <w:rFonts w:ascii="Arial" w:hAnsi="Arial" w:cs="Arial"/>
                                  <w:b/>
                                  <w:bCs/>
                                  <w:color w:val="000000"/>
                                  <w:sz w:val="14"/>
                                  <w:szCs w:val="14"/>
                                </w:rPr>
                                <w:t>ERCOT Activity:</w:t>
                              </w:r>
                            </w:p>
                          </w:txbxContent>
                        </v:textbox>
                      </v:rect>
                      <v:rect id="Rectangle 208" o:spid="_x0000_s1212"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" fillcolor="black" stroked="f"/>
                      <v:rect id="Rectangle 209" o:spid="_x0000_s1213"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" filled="f" stroked="f">
                        <v:textbox style="mso-fit-shape-to-text:t" inset="0,0,0,0">
                          <w:txbxContent>
                            <w:p w14:paraId="5D04CF7B" w14:textId="77777777" w:rsidR="006161AD" w:rsidRDefault="006161AD" w:rsidP="006161AD">
                              <w:r>
                                <w:rPr>
                                  <w:rFonts w:ascii="Arial" w:hAnsi="Arial" w:cs="Arial"/>
                                  <w:b/>
                                  <w:bCs/>
                                  <w:color w:val="000000"/>
                                  <w:sz w:val="14"/>
                                  <w:szCs w:val="14"/>
                                </w:rPr>
                                <w:t>Communicate</w:t>
                              </w:r>
                            </w:p>
                          </w:txbxContent>
                        </v:textbox>
                      </v:rect>
                      <v:rect id="Rectangle 210" o:spid="_x0000_s1214"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" filled="f" stroked="f">
                        <v:textbox style="mso-fit-shape-to-text:t" inset="0,0,0,0">
                          <w:txbxContent>
                            <w:p w14:paraId="1C989766" w14:textId="77777777" w:rsidR="006161AD" w:rsidRDefault="006161AD" w:rsidP="006161AD">
                              <w:r>
                                <w:rPr>
                                  <w:rFonts w:ascii="Arial" w:hAnsi="Arial" w:cs="Arial"/>
                                  <w:b/>
                                  <w:bCs/>
                                  <w:color w:val="000000"/>
                                  <w:sz w:val="14"/>
                                  <w:szCs w:val="14"/>
                                </w:rPr>
                                <w:t>HRUC Commitments</w:t>
                              </w:r>
                            </w:p>
                          </w:txbxContent>
                        </v:textbox>
                      </v:rect>
                      <v:shape id="Freeform 211" o:spid="_x0000_s1215"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F79EAC5" w14:textId="77777777" w:rsidR="006161AD" w:rsidRPr="00D476E3" w:rsidRDefault="006161AD" w:rsidP="006F573E">
            <w:pPr>
              <w:spacing w:after="240"/>
              <w:rPr>
                <w:szCs w:val="20"/>
              </w:rPr>
            </w:pPr>
          </w:p>
          <w:p w14:paraId="1330544C" w14:textId="77777777" w:rsidR="006161AD" w:rsidRPr="00D476E3" w:rsidRDefault="006161AD" w:rsidP="006F573E">
            <w:pPr>
              <w:spacing w:after="240"/>
              <w:rPr>
                <w:szCs w:val="20"/>
              </w:rPr>
            </w:pPr>
          </w:p>
          <w:p w14:paraId="401E9B16" w14:textId="77777777" w:rsidR="006161AD" w:rsidRPr="00D476E3" w:rsidRDefault="006161AD" w:rsidP="006F573E">
            <w:pPr>
              <w:spacing w:after="240"/>
              <w:rPr>
                <w:szCs w:val="20"/>
              </w:rPr>
            </w:pPr>
          </w:p>
          <w:p w14:paraId="71306CA9" w14:textId="77777777" w:rsidR="006161AD" w:rsidRPr="00D476E3" w:rsidRDefault="006161AD" w:rsidP="006F573E">
            <w:pPr>
              <w:spacing w:after="240"/>
              <w:rPr>
                <w:szCs w:val="20"/>
              </w:rPr>
            </w:pPr>
          </w:p>
          <w:p w14:paraId="69C58F25" w14:textId="77777777" w:rsidR="006161AD" w:rsidRPr="00D476E3" w:rsidRDefault="006161AD" w:rsidP="006F573E">
            <w:pPr>
              <w:spacing w:after="240"/>
              <w:rPr>
                <w:szCs w:val="20"/>
              </w:rPr>
            </w:pPr>
          </w:p>
          <w:p w14:paraId="5B11731A" w14:textId="77777777" w:rsidR="006161AD" w:rsidRPr="00D476E3" w:rsidRDefault="006161AD" w:rsidP="006F573E">
            <w:pPr>
              <w:spacing w:after="240"/>
              <w:rPr>
                <w:szCs w:val="20"/>
              </w:rPr>
            </w:pPr>
          </w:p>
          <w:p w14:paraId="4779A588" w14:textId="77777777" w:rsidR="006161AD" w:rsidRPr="00D476E3" w:rsidRDefault="006161AD" w:rsidP="006F573E">
            <w:pPr>
              <w:spacing w:after="240"/>
              <w:rPr>
                <w:szCs w:val="20"/>
              </w:rPr>
            </w:pPr>
          </w:p>
          <w:p w14:paraId="20D01A44" w14:textId="77777777" w:rsidR="006161AD" w:rsidRPr="00D476E3" w:rsidRDefault="006161AD" w:rsidP="006F573E">
            <w:pPr>
              <w:spacing w:before="240" w:after="240"/>
              <w:ind w:left="720" w:hanging="720"/>
              <w:rPr>
                <w:szCs w:val="20"/>
              </w:rPr>
            </w:pPr>
          </w:p>
          <w:p w14:paraId="6A8C5D98" w14:textId="77777777" w:rsidR="006161AD" w:rsidRPr="00D476E3" w:rsidRDefault="006161AD" w:rsidP="006F573E">
            <w:pPr>
              <w:spacing w:before="240" w:after="240"/>
              <w:ind w:left="720" w:hanging="720"/>
              <w:rPr>
                <w:szCs w:val="20"/>
              </w:rPr>
            </w:pPr>
          </w:p>
          <w:p w14:paraId="25EF8795" w14:textId="77777777" w:rsidR="006161AD" w:rsidRPr="00D476E3" w:rsidRDefault="006161AD" w:rsidP="006F573E">
            <w:pPr>
              <w:spacing w:before="240" w:after="240"/>
              <w:ind w:left="720" w:hanging="720"/>
              <w:rPr>
                <w:szCs w:val="20"/>
              </w:rPr>
            </w:pPr>
          </w:p>
          <w:p w14:paraId="7131202A" w14:textId="77777777" w:rsidR="006161AD" w:rsidRPr="00D476E3" w:rsidRDefault="006161AD" w:rsidP="006F573E">
            <w:pPr>
              <w:spacing w:before="240" w:after="240"/>
              <w:ind w:left="720" w:hanging="720"/>
              <w:rPr>
                <w:szCs w:val="20"/>
              </w:rPr>
            </w:pPr>
          </w:p>
          <w:p w14:paraId="04ABDE94" w14:textId="77777777" w:rsidR="006161AD" w:rsidRPr="00D476E3" w:rsidRDefault="006161AD" w:rsidP="006F573E">
            <w:pPr>
              <w:spacing w:before="240" w:after="240"/>
              <w:ind w:left="720" w:hanging="720"/>
              <w:rPr>
                <w:szCs w:val="20"/>
              </w:rPr>
            </w:pPr>
            <w:r w:rsidRPr="00D476E3">
              <w:rPr>
                <w:szCs w:val="20"/>
              </w:rPr>
              <w:t>(2)</w:t>
            </w:r>
            <w:r w:rsidRPr="00D476E3">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508675DB" w14:textId="77777777" w:rsidR="006161AD" w:rsidRPr="00D476E3" w:rsidRDefault="006161AD" w:rsidP="006F573E">
            <w:pPr>
              <w:spacing w:after="240"/>
              <w:ind w:left="720" w:hanging="720"/>
              <w:rPr>
                <w:iCs/>
                <w:szCs w:val="20"/>
              </w:rPr>
            </w:pPr>
            <w:r w:rsidRPr="00D476E3">
              <w:rPr>
                <w:iCs/>
                <w:szCs w:val="20"/>
              </w:rPr>
              <w:t>(3)</w:t>
            </w:r>
            <w:r w:rsidRPr="00D476E3">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51644533" w14:textId="77777777" w:rsidR="006161AD" w:rsidRPr="00D476E3" w:rsidRDefault="006161AD" w:rsidP="006F573E">
            <w:pPr>
              <w:spacing w:after="240"/>
              <w:ind w:left="720" w:hanging="720"/>
              <w:rPr>
                <w:szCs w:val="20"/>
              </w:rPr>
            </w:pPr>
            <w:r w:rsidRPr="00D476E3">
              <w:rPr>
                <w:szCs w:val="20"/>
              </w:rPr>
              <w:lastRenderedPageBreak/>
              <w:t>(4)</w:t>
            </w:r>
            <w:r w:rsidRPr="00D476E3">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EBF8BEC" w14:textId="77777777" w:rsidR="006161AD" w:rsidRPr="00D476E3" w:rsidRDefault="006161AD" w:rsidP="006F573E">
            <w:pPr>
              <w:spacing w:after="240"/>
              <w:ind w:left="1440" w:hanging="720"/>
              <w:rPr>
                <w:szCs w:val="20"/>
              </w:rPr>
            </w:pPr>
            <w:r w:rsidRPr="00D476E3">
              <w:rPr>
                <w:szCs w:val="20"/>
              </w:rPr>
              <w:t>(a)</w:t>
            </w:r>
            <w:r w:rsidRPr="00D476E3">
              <w:rPr>
                <w:szCs w:val="20"/>
              </w:rPr>
              <w:tab/>
              <w:t>Data Input error:  Missing, incomplete, stale, or incorrect versions of one or more data elements input to the market applications may result in an invalid market solution and/or prices.</w:t>
            </w:r>
          </w:p>
          <w:p w14:paraId="6567A0C4" w14:textId="77777777" w:rsidR="006161AD" w:rsidRPr="00D476E3" w:rsidRDefault="006161AD" w:rsidP="006F573E">
            <w:pPr>
              <w:spacing w:after="240"/>
              <w:ind w:left="1440" w:hanging="720"/>
              <w:rPr>
                <w:szCs w:val="20"/>
              </w:rPr>
            </w:pPr>
            <w:r w:rsidRPr="00D476E3">
              <w:rPr>
                <w:szCs w:val="20"/>
              </w:rPr>
              <w:t>(b)</w:t>
            </w:r>
            <w:r w:rsidRPr="00D476E3">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538F7CB5" w14:textId="77777777" w:rsidR="006161AD" w:rsidRPr="00D476E3" w:rsidRDefault="006161AD" w:rsidP="006F573E">
            <w:pPr>
              <w:spacing w:after="240"/>
              <w:ind w:left="1440" w:hanging="720"/>
              <w:rPr>
                <w:szCs w:val="20"/>
              </w:rPr>
            </w:pPr>
            <w:r w:rsidRPr="00D476E3">
              <w:rPr>
                <w:szCs w:val="20"/>
              </w:rPr>
              <w:t>(c)</w:t>
            </w:r>
            <w:r w:rsidRPr="00D476E3">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2B00F1C" w14:textId="77777777" w:rsidR="006161AD" w:rsidRPr="00D476E3" w:rsidRDefault="006161AD" w:rsidP="006F573E">
            <w:pPr>
              <w:spacing w:after="240"/>
              <w:ind w:left="1440" w:hanging="720"/>
              <w:rPr>
                <w:szCs w:val="20"/>
              </w:rPr>
            </w:pPr>
            <w:r w:rsidRPr="00D476E3">
              <w:rPr>
                <w:szCs w:val="20"/>
              </w:rPr>
              <w:t>(d)</w:t>
            </w:r>
            <w:r w:rsidRPr="00D476E3">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7407977" w14:textId="77777777" w:rsidR="006161AD" w:rsidRPr="00D476E3" w:rsidRDefault="006161AD" w:rsidP="006F573E">
            <w:pPr>
              <w:spacing w:after="240"/>
              <w:ind w:left="720" w:hanging="720"/>
              <w:rPr>
                <w:iCs/>
                <w:szCs w:val="20"/>
              </w:rPr>
            </w:pPr>
            <w:r w:rsidRPr="00D476E3">
              <w:rPr>
                <w:iCs/>
                <w:szCs w:val="20"/>
              </w:rPr>
              <w:t>(5)</w:t>
            </w:r>
            <w:r w:rsidRPr="00D476E3">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7F80B154" w14:textId="77777777" w:rsidR="006161AD" w:rsidRPr="00D476E3" w:rsidRDefault="006161AD" w:rsidP="006F573E">
            <w:pPr>
              <w:spacing w:after="240"/>
              <w:ind w:left="1440" w:hanging="720"/>
              <w:rPr>
                <w:iCs/>
                <w:szCs w:val="20"/>
              </w:rPr>
            </w:pPr>
            <w:r w:rsidRPr="00D476E3">
              <w:rPr>
                <w:szCs w:val="20"/>
              </w:rPr>
              <w:t>(a)</w:t>
            </w:r>
            <w:r w:rsidRPr="00D476E3">
              <w:rPr>
                <w:iCs/>
                <w:szCs w:val="20"/>
              </w:rPr>
              <w:tab/>
              <w:t xml:space="preserve">The absolute value change to any single Real-Time Settlement Point Price at a Resource Node </w:t>
            </w:r>
            <w:ins w:id="194" w:author="ERCOT" w:date="2024-07-02T14:40:00Z">
              <w:r w:rsidRPr="00D476E3">
                <w:rPr>
                  <w:iCs/>
                  <w:szCs w:val="20"/>
                </w:rPr>
                <w:t xml:space="preserve">or Real-Time MCPC </w:t>
              </w:r>
            </w:ins>
            <w:r w:rsidRPr="00D476E3">
              <w:rPr>
                <w:iCs/>
                <w:szCs w:val="20"/>
              </w:rPr>
              <w:t>is greater than $0.05/MWh;</w:t>
            </w:r>
          </w:p>
          <w:p w14:paraId="071FE153" w14:textId="77777777" w:rsidR="006161AD" w:rsidRPr="00D476E3" w:rsidRDefault="006161AD" w:rsidP="006F573E">
            <w:pPr>
              <w:spacing w:after="240"/>
              <w:ind w:left="1440" w:hanging="720"/>
              <w:rPr>
                <w:iCs/>
                <w:szCs w:val="20"/>
              </w:rPr>
            </w:pPr>
            <w:r w:rsidRPr="00D476E3">
              <w:rPr>
                <w:iCs/>
                <w:szCs w:val="20"/>
              </w:rPr>
              <w:t>(b)       The price correction would require ERCOT to change more than 50 Real-Time Settlement Point Prices</w:t>
            </w:r>
            <w:ins w:id="195" w:author="ERCOT" w:date="2024-07-02T14:41:00Z">
              <w:r w:rsidRPr="00D476E3">
                <w:rPr>
                  <w:iCs/>
                  <w:szCs w:val="20"/>
                </w:rPr>
                <w:t xml:space="preserve"> </w:t>
              </w:r>
            </w:ins>
            <w:ins w:id="196" w:author="ERCOT" w:date="2024-07-09T08:50:00Z">
              <w:r w:rsidRPr="00D476E3">
                <w:rPr>
                  <w:iCs/>
                  <w:szCs w:val="20"/>
                </w:rPr>
                <w:t xml:space="preserve">and/or </w:t>
              </w:r>
            </w:ins>
            <w:ins w:id="197" w:author="ERCOT" w:date="2024-07-02T14:41:00Z">
              <w:r w:rsidRPr="00D476E3">
                <w:rPr>
                  <w:iCs/>
                  <w:szCs w:val="20"/>
                </w:rPr>
                <w:t>Real-Time MCPCs</w:t>
              </w:r>
            </w:ins>
            <w:r w:rsidRPr="00D476E3">
              <w:rPr>
                <w:iCs/>
                <w:szCs w:val="20"/>
              </w:rPr>
              <w:t>;</w:t>
            </w:r>
          </w:p>
          <w:p w14:paraId="6D13DFBA" w14:textId="77777777" w:rsidR="006161AD" w:rsidRPr="00D476E3" w:rsidRDefault="006161AD" w:rsidP="006F573E">
            <w:pPr>
              <w:spacing w:after="240"/>
              <w:ind w:left="1440" w:hanging="720"/>
              <w:rPr>
                <w:iCs/>
                <w:szCs w:val="20"/>
              </w:rPr>
            </w:pPr>
            <w:r w:rsidRPr="00D476E3">
              <w:rPr>
                <w:iCs/>
                <w:szCs w:val="20"/>
              </w:rPr>
              <w:t>(c)       The absolute value change to any Real-Time Settlement Point Price at a Load Zone or Hub is greater than $0.02/MWh;</w:t>
            </w:r>
            <w:ins w:id="198" w:author="ERCOT" w:date="2024-05-14T09:08:00Z">
              <w:r w:rsidRPr="00D476E3">
                <w:rPr>
                  <w:iCs/>
                  <w:szCs w:val="20"/>
                </w:rPr>
                <w:t xml:space="preserve"> or</w:t>
              </w:r>
            </w:ins>
          </w:p>
          <w:p w14:paraId="2E7AD3B7" w14:textId="77777777" w:rsidR="006161AD" w:rsidRPr="00D476E3" w:rsidDel="00E77338" w:rsidRDefault="006161AD" w:rsidP="006F573E">
            <w:pPr>
              <w:spacing w:after="240"/>
              <w:ind w:left="1440" w:hanging="720"/>
              <w:rPr>
                <w:del w:id="199" w:author="ERCOT" w:date="2024-05-14T09:08:00Z"/>
                <w:iCs/>
                <w:szCs w:val="20"/>
              </w:rPr>
            </w:pPr>
            <w:r w:rsidRPr="00D476E3">
              <w:rPr>
                <w:iCs/>
                <w:szCs w:val="20"/>
              </w:rPr>
              <w:t>(d)       The estimated absolute total dollar impact for changes to Real-Time prices for energy metered is greater than $500</w:t>
            </w:r>
            <w:ins w:id="200" w:author="ERCOT" w:date="2024-05-14T09:08:00Z">
              <w:r w:rsidRPr="00D476E3">
                <w:rPr>
                  <w:iCs/>
                  <w:szCs w:val="20"/>
                </w:rPr>
                <w:t>.</w:t>
              </w:r>
            </w:ins>
            <w:del w:id="201" w:author="ERCOT" w:date="2024-05-14T09:08:00Z">
              <w:r w:rsidRPr="00D476E3" w:rsidDel="00E77338">
                <w:rPr>
                  <w:iCs/>
                  <w:szCs w:val="20"/>
                </w:rPr>
                <w:delText>; or</w:delText>
              </w:r>
            </w:del>
          </w:p>
          <w:p w14:paraId="3918D1BF" w14:textId="77777777" w:rsidR="006161AD" w:rsidRPr="00D476E3" w:rsidRDefault="006161AD" w:rsidP="006F573E">
            <w:pPr>
              <w:spacing w:after="240"/>
              <w:ind w:left="1440" w:hanging="720"/>
              <w:rPr>
                <w:szCs w:val="20"/>
              </w:rPr>
            </w:pPr>
            <w:del w:id="202" w:author="ERCOT" w:date="2024-05-14T09:08:00Z">
              <w:r w:rsidRPr="00D476E3" w:rsidDel="00E77338">
                <w:rPr>
                  <w:szCs w:val="20"/>
                </w:rPr>
                <w:lastRenderedPageBreak/>
                <w:delText>(e)       The absolute total dollar impact for changes to SASM MCPCs is greater than $500.</w:delText>
              </w:r>
            </w:del>
          </w:p>
          <w:p w14:paraId="0833640E" w14:textId="77777777" w:rsidR="006161AD" w:rsidRPr="00D476E3" w:rsidRDefault="006161AD" w:rsidP="006F573E">
            <w:pPr>
              <w:spacing w:after="240"/>
              <w:ind w:left="720" w:hanging="720"/>
              <w:rPr>
                <w:szCs w:val="20"/>
              </w:rPr>
            </w:pPr>
            <w:r w:rsidRPr="00D476E3">
              <w:rPr>
                <w:szCs w:val="20"/>
              </w:rPr>
              <w:t>(6)</w:t>
            </w:r>
            <w:r w:rsidRPr="00D476E3">
              <w:rPr>
                <w:szCs w:val="20"/>
              </w:rPr>
              <w:tab/>
              <w:t xml:space="preserve">If it is determined that any Real-Time Settlement Point Prices, Settlement Point LMPs, Electrical Bus LMPs, Real-Time prices for energy metered, Real-Time Reliability Deployment Price Adders for Energy, </w:t>
            </w:r>
            <w:r w:rsidRPr="00D476E3">
              <w:rPr>
                <w:iCs/>
                <w:szCs w:val="20"/>
              </w:rPr>
              <w:t xml:space="preserve">Real-Time </w:t>
            </w:r>
            <w:r w:rsidRPr="00D476E3">
              <w:rPr>
                <w:szCs w:val="20"/>
              </w:rPr>
              <w:t>MCPCs, Real-Time Reliability Deployment Price Adders for Ancillary Service, and/or constraint Shadow Prices are erroneous, ERCOT shall correct the prices before the prices are considered final in paragraph (7) below.  Specifically:</w:t>
            </w:r>
          </w:p>
          <w:p w14:paraId="3692347E" w14:textId="77777777" w:rsidR="006161AD" w:rsidRPr="00D476E3" w:rsidRDefault="006161AD" w:rsidP="006F573E">
            <w:pPr>
              <w:spacing w:after="240"/>
              <w:ind w:left="1440" w:hanging="720"/>
              <w:rPr>
                <w:szCs w:val="20"/>
              </w:rPr>
            </w:pPr>
            <w:r w:rsidRPr="00D476E3">
              <w:rPr>
                <w:szCs w:val="20"/>
              </w:rPr>
              <w:t>(a)</w:t>
            </w:r>
            <w:r w:rsidRPr="00D476E3">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1F4A396"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If it is determined that correcting the Real-Time Settlement Point Prices will affect the Base Points, or correcting Real-Time MCPCs will affect Ancillary Service awards, </w:t>
            </w:r>
            <w:r w:rsidRPr="00D476E3">
              <w:rPr>
                <w:iCs/>
                <w:szCs w:val="20"/>
              </w:rPr>
              <w:t xml:space="preserve">then ERCOT shall correct the prices </w:t>
            </w:r>
            <w:r w:rsidRPr="00D476E3">
              <w:rPr>
                <w:szCs w:val="20"/>
              </w:rPr>
              <w:t xml:space="preserve">before the prices are considered final and settle the SCED executions as failed in accordance with Section 6.5.9.2.  </w:t>
            </w:r>
          </w:p>
          <w:p w14:paraId="413474DA" w14:textId="77777777" w:rsidR="006161AD" w:rsidRPr="00D476E3" w:rsidRDefault="006161AD" w:rsidP="006F573E">
            <w:pPr>
              <w:spacing w:after="240"/>
              <w:ind w:left="1440" w:hanging="720"/>
              <w:rPr>
                <w:szCs w:val="20"/>
              </w:rPr>
            </w:pPr>
            <w:r w:rsidRPr="00D476E3">
              <w:rPr>
                <w:szCs w:val="20"/>
              </w:rPr>
              <w:t>(c)</w:t>
            </w:r>
            <w:r w:rsidRPr="00D476E3">
              <w:rPr>
                <w:szCs w:val="20"/>
              </w:rPr>
              <w:tab/>
              <w:t>For Settlement purposes, if the Base Points are inconsistent with the Real-Time Settlement Point Prices, reduced by the Real-Time Reliability Deployment Price Adder for Energy, or Ancillary Service awards are inconsistent with the Real-Time MCPCs, reduced by the Real-Time Reliability Deployment Price Adder for Ancillary Service, averaged over the 15-minute Settlement Interval, then ERCOT shall consider the relevant Settlement Interval(s) in accordance with Section 6.6.9, Emergency Operations Settlement.</w:t>
            </w:r>
          </w:p>
          <w:p w14:paraId="1473B45A" w14:textId="77777777" w:rsidR="006161AD" w:rsidRPr="00D476E3" w:rsidRDefault="006161AD" w:rsidP="006F573E">
            <w:pPr>
              <w:spacing w:after="240"/>
              <w:ind w:left="720" w:hanging="720"/>
              <w:rPr>
                <w:szCs w:val="20"/>
              </w:rPr>
            </w:pPr>
            <w:r w:rsidRPr="00D476E3">
              <w:rPr>
                <w:szCs w:val="20"/>
              </w:rPr>
              <w:t>(7)</w:t>
            </w:r>
            <w:r w:rsidRPr="00D476E3">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35DA9C6A"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However, after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EAF5F6F" w14:textId="77777777" w:rsidR="006161AD" w:rsidRPr="00D476E3" w:rsidRDefault="006161AD" w:rsidP="006F573E">
            <w:pPr>
              <w:spacing w:after="240"/>
              <w:ind w:left="2160" w:hanging="720"/>
              <w:rPr>
                <w:szCs w:val="20"/>
              </w:rPr>
            </w:pPr>
            <w:r w:rsidRPr="00D476E3">
              <w:rPr>
                <w:szCs w:val="20"/>
              </w:rPr>
              <w:lastRenderedPageBreak/>
              <w:t>(i)</w:t>
            </w:r>
            <w:r w:rsidRPr="00D476E3">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8ECDF65" w14:textId="77777777" w:rsidR="006161AD" w:rsidRPr="00D476E3" w:rsidRDefault="006161AD" w:rsidP="006F573E">
            <w:pPr>
              <w:spacing w:after="240"/>
              <w:ind w:left="2160" w:hanging="720"/>
              <w:rPr>
                <w:szCs w:val="20"/>
              </w:rPr>
            </w:pPr>
            <w:r w:rsidRPr="00D476E3">
              <w:rPr>
                <w:szCs w:val="20"/>
              </w:rPr>
              <w:t>(ii)</w:t>
            </w:r>
            <w:r w:rsidRPr="00D476E3">
              <w:rPr>
                <w:szCs w:val="20"/>
              </w:rPr>
              <w:tab/>
              <w:t>The PUCT’s authority to order price corrections when permitted to do so under other law; or</w:t>
            </w:r>
          </w:p>
          <w:p w14:paraId="4242F6C4" w14:textId="77777777" w:rsidR="006161AD" w:rsidRPr="00D476E3" w:rsidRDefault="006161AD" w:rsidP="006F573E">
            <w:pPr>
              <w:spacing w:after="240"/>
              <w:ind w:left="2160" w:hanging="720"/>
              <w:rPr>
                <w:szCs w:val="20"/>
              </w:rPr>
            </w:pPr>
            <w:r w:rsidRPr="00D476E3">
              <w:rPr>
                <w:szCs w:val="20"/>
              </w:rPr>
              <w:t>(iii)</w:t>
            </w:r>
            <w:r w:rsidRPr="00D476E3">
              <w:rPr>
                <w:szCs w:val="20"/>
              </w:rPr>
              <w:tab/>
              <w:t xml:space="preserve">ERCOT’s authority to grant relief to a Market Participant pursuant to the timelines specified in Section 20, Alternative Dispute Resolution Procedure and Procedure for Return of Settlement Funds.  </w:t>
            </w:r>
          </w:p>
          <w:p w14:paraId="1E018536" w14:textId="77777777" w:rsidR="006161AD" w:rsidRPr="00D476E3" w:rsidRDefault="006161AD" w:rsidP="006F573E">
            <w:pPr>
              <w:spacing w:after="240"/>
              <w:ind w:left="1440" w:hanging="720"/>
              <w:rPr>
                <w:szCs w:val="20"/>
              </w:rPr>
            </w:pPr>
            <w:r w:rsidRPr="00D476E3">
              <w:rPr>
                <w:szCs w:val="20"/>
              </w:rPr>
              <w:t>(b)</w:t>
            </w:r>
            <w:r w:rsidRPr="00D476E3">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3B603173" w14:textId="77777777" w:rsidR="006161AD" w:rsidRPr="00D476E3" w:rsidRDefault="006161AD" w:rsidP="006F573E">
            <w:pPr>
              <w:spacing w:after="240"/>
              <w:ind w:left="2160" w:hanging="720"/>
              <w:rPr>
                <w:szCs w:val="20"/>
              </w:rPr>
            </w:pPr>
            <w:r w:rsidRPr="00D476E3">
              <w:rPr>
                <w:szCs w:val="20"/>
              </w:rPr>
              <w:t>(i)</w:t>
            </w:r>
            <w:r w:rsidRPr="00D476E3">
              <w:rPr>
                <w:szCs w:val="20"/>
              </w:rPr>
              <w:tab/>
              <w:t>2% and also greater than $20,000; or</w:t>
            </w:r>
          </w:p>
          <w:p w14:paraId="7455D188" w14:textId="77777777" w:rsidR="006161AD" w:rsidRPr="00D476E3" w:rsidRDefault="006161AD" w:rsidP="006F573E">
            <w:pPr>
              <w:spacing w:after="240"/>
              <w:ind w:left="2160" w:hanging="720"/>
              <w:rPr>
                <w:szCs w:val="20"/>
              </w:rPr>
            </w:pPr>
            <w:r w:rsidRPr="00D476E3">
              <w:rPr>
                <w:szCs w:val="20"/>
              </w:rPr>
              <w:t>(ii)</w:t>
            </w:r>
            <w:r w:rsidRPr="00D476E3">
              <w:rPr>
                <w:szCs w:val="20"/>
              </w:rPr>
              <w:tab/>
              <w:t>20% and also greater than $2,000.</w:t>
            </w:r>
          </w:p>
          <w:p w14:paraId="1B54368F" w14:textId="77777777" w:rsidR="006161AD" w:rsidRPr="00D476E3" w:rsidRDefault="006161AD" w:rsidP="006F573E">
            <w:pPr>
              <w:spacing w:after="240"/>
              <w:ind w:left="1440" w:hanging="720"/>
              <w:rPr>
                <w:szCs w:val="20"/>
              </w:rPr>
            </w:pPr>
            <w:r w:rsidRPr="00D476E3">
              <w:rPr>
                <w:szCs w:val="20"/>
              </w:rPr>
              <w:t>(c)</w:t>
            </w:r>
            <w:r w:rsidRPr="00D476E3">
              <w:rPr>
                <w:szCs w:val="20"/>
              </w:rPr>
              <w:tab/>
              <w:t xml:space="preserve">The ERCOT Board may review and change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if ERCOT gave timely notice to Market Participants and the ERCOT Board finds that such prices should be corrected for an Operating Day.</w:t>
            </w:r>
          </w:p>
          <w:p w14:paraId="08BDD203" w14:textId="77777777" w:rsidR="006161AD" w:rsidRPr="00D476E3" w:rsidRDefault="006161AD" w:rsidP="006F573E">
            <w:pPr>
              <w:spacing w:after="240"/>
              <w:ind w:left="1440" w:hanging="720"/>
              <w:rPr>
                <w:szCs w:val="20"/>
              </w:rPr>
            </w:pPr>
            <w:r w:rsidRPr="00D476E3">
              <w:rPr>
                <w:szCs w:val="20"/>
              </w:rPr>
              <w:t>(d)</w:t>
            </w:r>
            <w:r w:rsidRPr="00D476E3">
              <w:rPr>
                <w:szCs w:val="20"/>
              </w:rPr>
              <w:tab/>
              <w:t xml:space="preserve">In review of Real-Time LMPs, Real-Time Settlement Point Prices, Real-Time prices for energy metered, Real-Time Reliability Deployment Price Adders for Energy, </w:t>
            </w:r>
            <w:r w:rsidRPr="00D476E3">
              <w:rPr>
                <w:iCs/>
                <w:szCs w:val="20"/>
              </w:rPr>
              <w:t xml:space="preserve">Real-Time </w:t>
            </w:r>
            <w:r w:rsidRPr="00D476E3">
              <w:rPr>
                <w:szCs w:val="20"/>
              </w:rPr>
              <w:t>MCPCs, and Real-Time Reliability Deployment Price Adders for Ancillary Service, the ERCOT Board may rely on the same reasons identified in paragraph (4) above to find that the prices should be corrected for an Operating Day.</w:t>
            </w:r>
          </w:p>
        </w:tc>
      </w:tr>
    </w:tbl>
    <w:p w14:paraId="10ACE758" w14:textId="77777777" w:rsidR="006161AD" w:rsidRPr="00D476E3" w:rsidRDefault="006161AD" w:rsidP="006161AD">
      <w:pPr>
        <w:keepNext/>
        <w:tabs>
          <w:tab w:val="left" w:pos="1080"/>
        </w:tabs>
        <w:spacing w:before="480" w:after="240"/>
        <w:ind w:left="1080" w:hanging="1080"/>
        <w:outlineLvl w:val="2"/>
        <w:rPr>
          <w:b/>
          <w:bCs/>
          <w:i/>
          <w:szCs w:val="20"/>
        </w:rPr>
      </w:pPr>
      <w:bookmarkStart w:id="203" w:name="_Toc397504914"/>
      <w:bookmarkStart w:id="204" w:name="_Toc402357042"/>
      <w:bookmarkStart w:id="205" w:name="_Toc422486422"/>
      <w:bookmarkStart w:id="206" w:name="_Toc433093274"/>
      <w:bookmarkStart w:id="207" w:name="_Toc433093432"/>
      <w:bookmarkStart w:id="208" w:name="_Toc440874662"/>
      <w:bookmarkStart w:id="209" w:name="_Toc448142217"/>
      <w:bookmarkStart w:id="210" w:name="_Toc448142374"/>
      <w:bookmarkStart w:id="211" w:name="_Toc458770210"/>
      <w:bookmarkStart w:id="212" w:name="_Toc459294178"/>
      <w:bookmarkStart w:id="213" w:name="_Toc463262671"/>
      <w:bookmarkStart w:id="214" w:name="_Toc468286743"/>
      <w:bookmarkStart w:id="215" w:name="_Toc481502789"/>
      <w:bookmarkStart w:id="216" w:name="_Toc496079959"/>
      <w:bookmarkStart w:id="217" w:name="_Toc135992215"/>
      <w:bookmarkStart w:id="218" w:name="_Toc73215975"/>
      <w:r w:rsidRPr="00D476E3">
        <w:rPr>
          <w:b/>
          <w:bCs/>
          <w:i/>
          <w:szCs w:val="20"/>
        </w:rPr>
        <w:lastRenderedPageBreak/>
        <w:t>6.4.1</w:t>
      </w:r>
      <w:r w:rsidRPr="00D476E3">
        <w:rPr>
          <w:b/>
          <w:bCs/>
          <w:i/>
          <w:szCs w:val="20"/>
        </w:rPr>
        <w:tab/>
        <w:t>Capacity Trade, Energy Trade, Self-Schedule, and Ancillary Service Trades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D476E3">
        <w:rPr>
          <w:b/>
          <w:bCs/>
          <w:i/>
          <w:szCs w:val="20"/>
        </w:rPr>
        <w:t xml:space="preserve"> </w:t>
      </w:r>
      <w:bookmarkEnd w:id="218"/>
    </w:p>
    <w:p w14:paraId="5433D317" w14:textId="77777777" w:rsidR="006161AD" w:rsidRPr="00D476E3" w:rsidRDefault="006161AD" w:rsidP="006161AD">
      <w:pPr>
        <w:spacing w:after="240"/>
        <w:ind w:left="720" w:hanging="720"/>
        <w:rPr>
          <w:iCs/>
        </w:rPr>
      </w:pPr>
      <w:r w:rsidRPr="00D476E3">
        <w:rPr>
          <w:iCs/>
        </w:rPr>
        <w:t>(1)</w:t>
      </w:r>
      <w:r w:rsidRPr="00D476E3">
        <w:rPr>
          <w:iCs/>
        </w:rPr>
        <w:tab/>
        <w:t>A detailed explanation of Capacity Trade criteria and validations performed by ERCOT is provided in Section 4.4.1, Capacity Trades.  A Qualified Scheduling Entity (QSE) may submit and update Capacity Trades during the Adjustment Period.</w:t>
      </w:r>
    </w:p>
    <w:p w14:paraId="6335F511" w14:textId="77777777" w:rsidR="006161AD" w:rsidRPr="00D476E3" w:rsidRDefault="006161AD" w:rsidP="006161AD">
      <w:pPr>
        <w:spacing w:after="240"/>
        <w:ind w:left="720" w:hanging="720"/>
        <w:rPr>
          <w:iCs/>
        </w:rPr>
      </w:pPr>
      <w:r w:rsidRPr="00D476E3">
        <w:rPr>
          <w:iCs/>
        </w:rPr>
        <w:lastRenderedPageBreak/>
        <w:t>(2)</w:t>
      </w:r>
      <w:r w:rsidRPr="00D476E3">
        <w:rPr>
          <w:iCs/>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2807739B" w14:textId="77777777" w:rsidR="006161AD" w:rsidRPr="00D476E3" w:rsidRDefault="006161AD" w:rsidP="006161AD">
      <w:pPr>
        <w:spacing w:after="240"/>
        <w:ind w:left="720" w:hanging="720"/>
        <w:rPr>
          <w:iCs/>
        </w:rPr>
      </w:pPr>
      <w:r w:rsidRPr="00D476E3">
        <w:rPr>
          <w:iCs/>
        </w:rPr>
        <w:t>(3)</w:t>
      </w:r>
      <w:r w:rsidRPr="00D476E3">
        <w:rPr>
          <w:iCs/>
        </w:rPr>
        <w:tab/>
        <w:t xml:space="preserve">A detailed explanation of Self-Schedule criteria and validations performed by ERCOT is provided in Section 4.4.3, Self-Schedules.  A QSE may submit and update Self-Schedules during the Adjustment Period. </w:t>
      </w:r>
    </w:p>
    <w:p w14:paraId="40EAC066" w14:textId="77777777" w:rsidR="006161AD" w:rsidRPr="00D476E3" w:rsidRDefault="006161AD" w:rsidP="006161AD">
      <w:pPr>
        <w:spacing w:after="240"/>
        <w:ind w:left="720" w:hanging="720"/>
        <w:rPr>
          <w:iCs/>
        </w:rPr>
      </w:pPr>
      <w:r w:rsidRPr="00D476E3">
        <w:rPr>
          <w:iCs/>
        </w:rPr>
        <w:t>(4)</w:t>
      </w:r>
      <w:r w:rsidRPr="00D476E3">
        <w:rPr>
          <w:iCs/>
        </w:rPr>
        <w:tab/>
        <w:t>A detailed explanation of Ancillary Service Trade criteria and validations performed by ERCOT is provided in Section 4.4.7.3, Ancillary Service Trades.  A QSE may submit and update Ancillary Service Trades during the Adjustment Period</w:t>
      </w:r>
      <w:del w:id="219" w:author="ERCOT" w:date="2024-07-08T16:24:00Z">
        <w:r w:rsidRPr="00D476E3" w:rsidDel="003F525F">
          <w:rPr>
            <w:iCs/>
          </w:rPr>
          <w:delText xml:space="preserve"> and through the Operating Period for Settlement</w:delText>
        </w:r>
      </w:del>
      <w:r w:rsidRPr="00D476E3">
        <w:rPr>
          <w:iCs/>
        </w:rPr>
        <w:t>.</w:t>
      </w:r>
    </w:p>
    <w:p w14:paraId="08E3E0A6" w14:textId="77777777" w:rsidR="006161AD" w:rsidRPr="00D476E3" w:rsidRDefault="006161AD" w:rsidP="006161AD">
      <w:pPr>
        <w:keepNext/>
        <w:tabs>
          <w:tab w:val="left" w:pos="1620"/>
        </w:tabs>
        <w:spacing w:before="480" w:after="240"/>
        <w:ind w:left="1620" w:hanging="1620"/>
        <w:outlineLvl w:val="4"/>
        <w:rPr>
          <w:b/>
          <w:bCs/>
          <w:i/>
          <w:iCs/>
          <w:szCs w:val="26"/>
        </w:rPr>
      </w:pPr>
      <w:commentRangeStart w:id="220"/>
      <w:r w:rsidRPr="00D476E3">
        <w:rPr>
          <w:b/>
          <w:bCs/>
          <w:snapToGrid w:val="0"/>
          <w:szCs w:val="20"/>
        </w:rPr>
        <w:t>6.5.7.3.1</w:t>
      </w:r>
      <w:commentRangeEnd w:id="220"/>
      <w:r w:rsidR="00803E91">
        <w:rPr>
          <w:rStyle w:val="CommentReference"/>
        </w:rPr>
        <w:commentReference w:id="220"/>
      </w:r>
      <w:r w:rsidRPr="00D476E3">
        <w:rPr>
          <w:b/>
          <w:bCs/>
          <w:i/>
          <w:iCs/>
          <w:szCs w:val="26"/>
        </w:rPr>
        <w:tab/>
      </w:r>
      <w:r w:rsidRPr="00D476E3">
        <w:rPr>
          <w:b/>
          <w:bCs/>
          <w:snapToGrid w:val="0"/>
          <w:szCs w:val="20"/>
        </w:rPr>
        <w:t>Determination of Real-Time On-Line Reliability Deployment Price Adder</w:t>
      </w:r>
    </w:p>
    <w:p w14:paraId="292E00BF" w14:textId="77777777" w:rsidR="006161AD" w:rsidRPr="00D476E3" w:rsidRDefault="006161AD" w:rsidP="006161AD">
      <w:pPr>
        <w:spacing w:after="240"/>
        <w:ind w:left="720" w:hanging="720"/>
        <w:rPr>
          <w:iCs/>
        </w:rPr>
      </w:pPr>
      <w:r w:rsidRPr="00D476E3">
        <w:rPr>
          <w:iCs/>
        </w:rPr>
        <w:t>(1)</w:t>
      </w:r>
      <w:r w:rsidRPr="00D476E3">
        <w:rPr>
          <w:iCs/>
        </w:rPr>
        <w:tab/>
        <w:t>The following categories of reliability deployments are considered in the determination of the Real-Time On-Line Reliability Deployment Price Adder:</w:t>
      </w:r>
    </w:p>
    <w:p w14:paraId="64DF5AF4" w14:textId="77777777" w:rsidR="006161AD" w:rsidRPr="00D476E3" w:rsidRDefault="006161AD" w:rsidP="006161AD">
      <w:pPr>
        <w:spacing w:after="240"/>
        <w:ind w:left="1440" w:hanging="720"/>
        <w:rPr>
          <w:iCs/>
        </w:rPr>
      </w:pPr>
      <w:r w:rsidRPr="00D476E3">
        <w:rPr>
          <w:iCs/>
        </w:rPr>
        <w:t>(a)</w:t>
      </w:r>
      <w:r w:rsidRPr="00D476E3">
        <w:rPr>
          <w:iCs/>
        </w:rPr>
        <w:tab/>
        <w:t>RUC-committed Resources, except for those whose QSEs have opted out of RUC Settlement in accordance with paragraph (14) of Section 5.5.2, Reliability Unit Commitment (RUC) Process;</w:t>
      </w:r>
    </w:p>
    <w:p w14:paraId="67B12BFD" w14:textId="77777777" w:rsidR="006161AD" w:rsidRPr="00D476E3" w:rsidRDefault="006161AD" w:rsidP="006161AD">
      <w:pPr>
        <w:spacing w:after="240"/>
        <w:ind w:left="1440" w:hanging="720"/>
        <w:rPr>
          <w:iCs/>
        </w:rPr>
      </w:pPr>
      <w:r w:rsidRPr="00D476E3">
        <w:rPr>
          <w:iCs/>
        </w:rPr>
        <w:t>(b)</w:t>
      </w:r>
      <w:r w:rsidRPr="00D476E3">
        <w:rPr>
          <w:iCs/>
        </w:rPr>
        <w:tab/>
        <w:t xml:space="preserve">RMR Resources that are On-Line, including capacity secured to prevent an Emergency Condition pursuant to paragraph (4) of Section 6.5.1.1, ERCOT Control Area Authority; </w:t>
      </w:r>
    </w:p>
    <w:p w14:paraId="12F17197" w14:textId="77777777" w:rsidR="006161AD" w:rsidRPr="00D476E3" w:rsidRDefault="006161AD" w:rsidP="006161AD">
      <w:pPr>
        <w:spacing w:after="240"/>
        <w:ind w:left="1440" w:hanging="720"/>
        <w:rPr>
          <w:iCs/>
        </w:rPr>
      </w:pPr>
      <w:r w:rsidRPr="00D476E3">
        <w:rPr>
          <w:iCs/>
        </w:rPr>
        <w:t>(c)</w:t>
      </w:r>
      <w:r w:rsidRPr="00D476E3">
        <w:rPr>
          <w:iCs/>
        </w:rPr>
        <w:tab/>
        <w:t>Deployed Load Resources other than Controllable Load Resources;</w:t>
      </w:r>
    </w:p>
    <w:p w14:paraId="539F57D0" w14:textId="77777777" w:rsidR="006161AD" w:rsidRPr="00D476E3" w:rsidRDefault="006161AD" w:rsidP="006161AD">
      <w:pPr>
        <w:spacing w:after="240"/>
        <w:ind w:left="1440" w:hanging="720"/>
        <w:rPr>
          <w:iCs/>
        </w:rPr>
      </w:pPr>
      <w:r w:rsidRPr="00D476E3">
        <w:rPr>
          <w:iCs/>
        </w:rPr>
        <w:t>(d)</w:t>
      </w:r>
      <w:r w:rsidRPr="00D476E3">
        <w:rPr>
          <w:iCs/>
        </w:rPr>
        <w:tab/>
        <w:t>Deployed ERS;</w:t>
      </w:r>
    </w:p>
    <w:p w14:paraId="22F8BBFA" w14:textId="77777777" w:rsidR="006161AD" w:rsidRPr="00D476E3" w:rsidRDefault="006161AD" w:rsidP="006161AD">
      <w:pPr>
        <w:spacing w:after="240"/>
        <w:ind w:left="1440" w:hanging="720"/>
        <w:rPr>
          <w:iCs/>
        </w:rPr>
      </w:pPr>
      <w:r w:rsidRPr="00D476E3">
        <w:rPr>
          <w:iCs/>
        </w:rPr>
        <w:t>(e)</w:t>
      </w:r>
      <w:r w:rsidRPr="00D476E3">
        <w:rPr>
          <w:iCs/>
        </w:rPr>
        <w:tab/>
        <w:t xml:space="preserve">Real-Time DC Tie imports during an EEA where the total adjustment shall not exceed 1,250 MW in a single interval; </w:t>
      </w:r>
    </w:p>
    <w:p w14:paraId="3B503180" w14:textId="77777777" w:rsidR="006161AD" w:rsidRPr="00D476E3" w:rsidRDefault="006161AD" w:rsidP="006161AD">
      <w:pPr>
        <w:spacing w:after="240"/>
        <w:ind w:left="1440" w:hanging="720"/>
        <w:rPr>
          <w:iCs/>
        </w:rPr>
      </w:pPr>
      <w:r w:rsidRPr="00D476E3">
        <w:rPr>
          <w:iCs/>
        </w:rPr>
        <w:t>(f)</w:t>
      </w:r>
      <w:r w:rsidRPr="00D476E3">
        <w:rPr>
          <w:iCs/>
        </w:rPr>
        <w:tab/>
        <w:t xml:space="preserve">Real-Time DC Tie exports to address emergency conditions in the receiving electric grid; </w:t>
      </w:r>
    </w:p>
    <w:p w14:paraId="0E87C083" w14:textId="77777777" w:rsidR="006161AD" w:rsidRPr="00D476E3" w:rsidRDefault="006161AD" w:rsidP="006161AD">
      <w:pPr>
        <w:spacing w:after="240"/>
        <w:ind w:left="1440" w:hanging="720"/>
        <w:rPr>
          <w:iCs/>
        </w:rPr>
      </w:pPr>
      <w:r w:rsidRPr="00D476E3">
        <w:rPr>
          <w:iCs/>
        </w:rPr>
        <w:t>(g)</w:t>
      </w:r>
      <w:r w:rsidRPr="00D476E3">
        <w:rPr>
          <w:iCs/>
        </w:rPr>
        <w:tab/>
        <w:t>Energy delivered to ERCOT through registered Block Load Transfers (BLTs) during an EEA;</w:t>
      </w:r>
    </w:p>
    <w:p w14:paraId="08F1203C" w14:textId="77777777" w:rsidR="006161AD" w:rsidRPr="00D476E3" w:rsidRDefault="006161AD" w:rsidP="006161AD">
      <w:pPr>
        <w:spacing w:after="240"/>
        <w:ind w:left="1440" w:hanging="720"/>
        <w:rPr>
          <w:iCs/>
        </w:rPr>
      </w:pPr>
      <w:r w:rsidRPr="00D476E3">
        <w:rPr>
          <w:iCs/>
        </w:rPr>
        <w:t>(h)</w:t>
      </w:r>
      <w:r w:rsidRPr="00D476E3">
        <w:rPr>
          <w:iCs/>
        </w:rPr>
        <w:tab/>
        <w:t>Energy delivered from ERCOT to another power pool through registered BLTs during emergency conditions in the receiving electric grid; and</w:t>
      </w:r>
    </w:p>
    <w:p w14:paraId="256E4B94" w14:textId="77777777" w:rsidR="006161AD" w:rsidRPr="00D476E3" w:rsidRDefault="006161AD" w:rsidP="006161AD">
      <w:pPr>
        <w:spacing w:after="240"/>
        <w:ind w:left="1440" w:hanging="720"/>
        <w:rPr>
          <w:iCs/>
        </w:rPr>
      </w:pPr>
      <w:r w:rsidRPr="00D476E3">
        <w:rPr>
          <w:iCs/>
        </w:rPr>
        <w:t>(i)</w:t>
      </w:r>
      <w:r w:rsidRPr="00D476E3">
        <w:rPr>
          <w:iCs/>
        </w:rPr>
        <w:tab/>
        <w:t>ERCOT-directed firm Load shed during EEA Level 3, as described in paragraph (3) of Section 6.5.9.4.2, EEA Levels.</w:t>
      </w:r>
    </w:p>
    <w:p w14:paraId="135645EF" w14:textId="77777777" w:rsidR="006161AD" w:rsidRPr="00D476E3" w:rsidRDefault="006161AD" w:rsidP="006161AD">
      <w:pPr>
        <w:spacing w:after="240"/>
        <w:ind w:left="720" w:hanging="720"/>
        <w:rPr>
          <w:iCs/>
        </w:rPr>
      </w:pPr>
      <w:r w:rsidRPr="00D476E3">
        <w:rPr>
          <w:iCs/>
        </w:rPr>
        <w:lastRenderedPageBreak/>
        <w:t>(2)</w:t>
      </w:r>
      <w:r w:rsidRPr="00D476E3">
        <w:rPr>
          <w:iCs/>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6FC59B24" w14:textId="77777777" w:rsidR="006161AD" w:rsidRPr="00D476E3" w:rsidRDefault="006161AD" w:rsidP="006161AD">
      <w:pPr>
        <w:spacing w:after="240"/>
        <w:ind w:left="1440" w:hanging="720"/>
        <w:rPr>
          <w:iCs/>
        </w:rPr>
      </w:pPr>
      <w:r w:rsidRPr="00D476E3">
        <w:rPr>
          <w:iCs/>
        </w:rPr>
        <w:t>(a)</w:t>
      </w:r>
      <w:r w:rsidRPr="00D476E3">
        <w:rPr>
          <w:iCs/>
        </w:rPr>
        <w:tab/>
        <w:t>For RUC-committed Resources with a telemetered Resource Status of ONRUC and for RMR Resources that are On-Line, set the LSL, LASL, and LDL to zero.</w:t>
      </w:r>
    </w:p>
    <w:p w14:paraId="0ADDB290" w14:textId="77777777" w:rsidR="006161AD" w:rsidRPr="00D476E3" w:rsidRDefault="006161AD" w:rsidP="006161AD">
      <w:pPr>
        <w:spacing w:after="240"/>
        <w:ind w:left="1440" w:hanging="720"/>
        <w:rPr>
          <w:iCs/>
        </w:rPr>
      </w:pPr>
      <w:r w:rsidRPr="00D476E3">
        <w:rPr>
          <w:iCs/>
        </w:rPr>
        <w:t>(b)</w:t>
      </w:r>
      <w:r w:rsidRPr="00D476E3">
        <w:rPr>
          <w:iCs/>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617E2CD" w14:textId="77777777" w:rsidR="006161AD" w:rsidRPr="00D476E3" w:rsidRDefault="006161AD" w:rsidP="006161AD">
      <w:pPr>
        <w:spacing w:after="240"/>
        <w:ind w:left="1440" w:hanging="720"/>
        <w:rPr>
          <w:iCs/>
        </w:rPr>
      </w:pPr>
      <w:r w:rsidRPr="00D476E3">
        <w:rPr>
          <w:iCs/>
        </w:rPr>
        <w:t xml:space="preserve">(c) </w:t>
      </w:r>
      <w:r w:rsidRPr="00D476E3">
        <w:rPr>
          <w:iCs/>
        </w:rPr>
        <w:tab/>
        <w:t>For all other Generation Resources excluding ones with a telemetered status of ONRUC, ONTEST, STARTUP, SHUTDOWN, and also excluding RMR Resources that are On-Line and excluding Generation Resources with a telemetered output less than 95% of LSL:</w:t>
      </w:r>
    </w:p>
    <w:p w14:paraId="0D64BDEC"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Down Ramp Rate), or LASL; and</w:t>
      </w:r>
    </w:p>
    <w:p w14:paraId="6CD6CC7D" w14:textId="77777777" w:rsidR="006161AD" w:rsidRPr="00D476E3" w:rsidRDefault="006161AD" w:rsidP="006161AD">
      <w:pPr>
        <w:spacing w:after="240"/>
        <w:ind w:left="2160" w:hanging="720"/>
        <w:rPr>
          <w:iCs/>
        </w:rPr>
      </w:pPr>
      <w:r w:rsidRPr="00D476E3">
        <w:rPr>
          <w:iCs/>
        </w:rPr>
        <w:t>(ii)       Set HDL to the lesser of Aggregated Resource Output + (60 minutes*SCED Up Ramp Rate), or HASL.</w:t>
      </w:r>
    </w:p>
    <w:p w14:paraId="076FDBBD" w14:textId="77777777" w:rsidR="006161AD" w:rsidRPr="00D476E3" w:rsidRDefault="006161AD" w:rsidP="006161AD">
      <w:pPr>
        <w:spacing w:after="240"/>
        <w:ind w:left="1440" w:hanging="720"/>
        <w:rPr>
          <w:iCs/>
        </w:rPr>
      </w:pPr>
      <w:r w:rsidRPr="00D476E3">
        <w:rPr>
          <w:iCs/>
        </w:rPr>
        <w:t xml:space="preserve">(d) </w:t>
      </w:r>
      <w:r w:rsidRPr="00D476E3">
        <w:rPr>
          <w:iCs/>
        </w:rPr>
        <w:tab/>
        <w:t>For all Controllable Load Resources excluding ones with a telemetered status of OUTL:</w:t>
      </w:r>
    </w:p>
    <w:p w14:paraId="694D8CBE" w14:textId="77777777" w:rsidR="006161AD" w:rsidRPr="00D476E3" w:rsidRDefault="006161AD" w:rsidP="006161AD">
      <w:pPr>
        <w:spacing w:after="240"/>
        <w:ind w:left="2160" w:hanging="720"/>
        <w:rPr>
          <w:iCs/>
        </w:rPr>
      </w:pPr>
      <w:r w:rsidRPr="00D476E3">
        <w:rPr>
          <w:iCs/>
        </w:rPr>
        <w:t xml:space="preserve">(i)  </w:t>
      </w:r>
      <w:r w:rsidRPr="00D476E3">
        <w:rPr>
          <w:iCs/>
        </w:rPr>
        <w:tab/>
        <w:t>Set LDL to the greater of Aggregated Resource Output - (60 minutes * SCED Up Ramp Rate), or LASL; and</w:t>
      </w:r>
    </w:p>
    <w:p w14:paraId="5F1D3FDF" w14:textId="77777777" w:rsidR="006161AD" w:rsidRPr="00D476E3" w:rsidRDefault="006161AD" w:rsidP="006161AD">
      <w:pPr>
        <w:spacing w:after="240"/>
        <w:ind w:left="2160" w:hanging="720"/>
        <w:rPr>
          <w:iCs/>
        </w:rPr>
      </w:pPr>
      <w:r w:rsidRPr="00D476E3">
        <w:rPr>
          <w:iCs/>
        </w:rPr>
        <w:t>(ii)       Set HDL to the lesser of Aggregated Resource Output + (60 minutes*SCED Down Ramp Rate), or HASL.</w:t>
      </w:r>
    </w:p>
    <w:p w14:paraId="0028289B" w14:textId="77777777" w:rsidR="006161AD" w:rsidRPr="00D476E3" w:rsidRDefault="006161AD" w:rsidP="006161AD">
      <w:pPr>
        <w:spacing w:after="240"/>
        <w:ind w:left="1440" w:hanging="720"/>
        <w:rPr>
          <w:iCs/>
        </w:rPr>
      </w:pPr>
      <w:r w:rsidRPr="00D476E3">
        <w:rPr>
          <w:iCs/>
        </w:rPr>
        <w:t>(e)</w:t>
      </w:r>
      <w:r w:rsidRPr="00D476E3">
        <w:rPr>
          <w:iCs/>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w:t>
      </w:r>
      <w:r w:rsidRPr="00D476E3">
        <w:rPr>
          <w:iCs/>
        </w:rPr>
        <w:lastRenderedPageBreak/>
        <w:t xml:space="preserve">during the restoration period will be determined by validated telemetry and the type of Ancillary Service deployed from the Resource.  The TAC shall review the validity of the prices for the bid curve at least annually.  </w:t>
      </w:r>
    </w:p>
    <w:p w14:paraId="1FAA6694" w14:textId="77777777" w:rsidR="006161AD" w:rsidRPr="00D476E3" w:rsidRDefault="006161AD" w:rsidP="006161AD">
      <w:pPr>
        <w:spacing w:after="240"/>
        <w:ind w:left="1440" w:hanging="720"/>
        <w:rPr>
          <w:iCs/>
        </w:rPr>
      </w:pPr>
      <w:r w:rsidRPr="00D476E3">
        <w:rPr>
          <w:iCs/>
        </w:rPr>
        <w:t xml:space="preserve">(f) </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72DEBF2" w14:textId="77777777" w:rsidR="006161AD" w:rsidRPr="00D476E3" w:rsidRDefault="006161AD" w:rsidP="006161AD">
      <w:pPr>
        <w:rPr>
          <w:iCs/>
        </w:rPr>
      </w:pPr>
      <w:r w:rsidRPr="00D476E3">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046DB504" w14:textId="77777777" w:rsidTr="006F573E">
        <w:trPr>
          <w:trHeight w:val="351"/>
          <w:tblHeader/>
        </w:trPr>
        <w:tc>
          <w:tcPr>
            <w:tcW w:w="1448" w:type="dxa"/>
          </w:tcPr>
          <w:p w14:paraId="67C18345"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05D5DE8A"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78C6F9E5"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6174CC7E" w14:textId="77777777" w:rsidTr="006F573E">
        <w:trPr>
          <w:trHeight w:val="519"/>
        </w:trPr>
        <w:tc>
          <w:tcPr>
            <w:tcW w:w="1448" w:type="dxa"/>
          </w:tcPr>
          <w:p w14:paraId="7FC60070" w14:textId="77777777" w:rsidR="006161AD" w:rsidRPr="00D476E3" w:rsidRDefault="006161AD" w:rsidP="006F573E">
            <w:pPr>
              <w:spacing w:after="60"/>
              <w:rPr>
                <w:iCs/>
                <w:sz w:val="20"/>
                <w:szCs w:val="20"/>
              </w:rPr>
            </w:pPr>
            <w:r w:rsidRPr="00D476E3">
              <w:rPr>
                <w:iCs/>
                <w:sz w:val="20"/>
                <w:szCs w:val="20"/>
              </w:rPr>
              <w:t>RHours</w:t>
            </w:r>
          </w:p>
        </w:tc>
        <w:tc>
          <w:tcPr>
            <w:tcW w:w="1702" w:type="dxa"/>
          </w:tcPr>
          <w:p w14:paraId="6A0BCC69"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1ADBE92"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E673797" w14:textId="77777777" w:rsidTr="006F573E">
        <w:trPr>
          <w:trHeight w:val="519"/>
        </w:trPr>
        <w:tc>
          <w:tcPr>
            <w:tcW w:w="9270" w:type="dxa"/>
            <w:gridSpan w:val="3"/>
          </w:tcPr>
          <w:p w14:paraId="58D5D55D"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8CC576C" w14:textId="77777777" w:rsidR="006161AD" w:rsidRPr="00D476E3" w:rsidRDefault="006161AD" w:rsidP="006161AD">
      <w:pPr>
        <w:spacing w:before="240" w:after="240"/>
        <w:ind w:left="1440" w:hanging="720"/>
        <w:rPr>
          <w:iCs/>
        </w:rPr>
      </w:pPr>
      <w:r w:rsidRPr="00D476E3">
        <w:rPr>
          <w:iCs/>
        </w:rPr>
        <w:t>(g)</w:t>
      </w:r>
      <w:r w:rsidRPr="00D476E3">
        <w:rPr>
          <w:iCs/>
        </w:rPr>
        <w:tab/>
        <w:t>Add the MW from Real-Time DC Tie imports during an EEA to GTBD.  The amount of MW is determined from the Dispatch Instruction and should continue over the duration of time specified by the ERCOT Operator.</w:t>
      </w:r>
    </w:p>
    <w:p w14:paraId="5242B395" w14:textId="77777777" w:rsidR="006161AD" w:rsidRPr="00D476E3" w:rsidRDefault="006161AD" w:rsidP="006161AD">
      <w:pPr>
        <w:spacing w:after="240"/>
        <w:ind w:left="1440" w:hanging="720"/>
        <w:rPr>
          <w:iCs/>
        </w:rPr>
      </w:pPr>
      <w:r w:rsidRPr="00D476E3">
        <w:rPr>
          <w:iCs/>
        </w:rPr>
        <w:t>(h)</w:t>
      </w:r>
      <w:r w:rsidRPr="00D476E3">
        <w:rPr>
          <w:iCs/>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3F043F4" w14:textId="77777777" w:rsidR="006161AD" w:rsidRPr="00D476E3" w:rsidRDefault="006161AD" w:rsidP="006161AD">
      <w:pPr>
        <w:spacing w:after="240"/>
        <w:ind w:left="1440" w:hanging="720"/>
        <w:rPr>
          <w:iCs/>
        </w:rPr>
      </w:pPr>
      <w:r w:rsidRPr="00D476E3">
        <w:rPr>
          <w:iCs/>
        </w:rPr>
        <w:t>(i)</w:t>
      </w:r>
      <w:r w:rsidRPr="00D476E3">
        <w:rPr>
          <w:iCs/>
        </w:rPr>
        <w:tab/>
        <w:t>Add the MW from energy delivered to ERCOT through registered BLTs during an EEA to GTBD.  The amount of MW is determined from the Dispatch Instruction and should continue over the duration of time specified by the ERCOT Operator.</w:t>
      </w:r>
    </w:p>
    <w:p w14:paraId="136BC5E7" w14:textId="77777777" w:rsidR="006161AD" w:rsidRPr="00D476E3" w:rsidRDefault="006161AD" w:rsidP="006161AD">
      <w:pPr>
        <w:spacing w:after="240"/>
        <w:ind w:left="1440" w:hanging="720"/>
        <w:rPr>
          <w:iCs/>
        </w:rPr>
      </w:pPr>
      <w:r w:rsidRPr="00D476E3">
        <w:rPr>
          <w:iCs/>
        </w:rPr>
        <w:t>(j)</w:t>
      </w:r>
      <w:r w:rsidRPr="00D476E3">
        <w:rPr>
          <w:iCs/>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893F5BA" w14:textId="77777777" w:rsidR="006161AD" w:rsidRPr="00D476E3" w:rsidRDefault="006161AD" w:rsidP="006161AD">
      <w:pPr>
        <w:spacing w:after="240"/>
        <w:ind w:left="1440" w:hanging="720"/>
        <w:rPr>
          <w:iCs/>
        </w:rPr>
      </w:pPr>
      <w:r w:rsidRPr="00D476E3">
        <w:rPr>
          <w:iCs/>
        </w:rPr>
        <w:t>(k)</w:t>
      </w:r>
      <w:r w:rsidRPr="00D476E3">
        <w:rPr>
          <w:iCs/>
        </w:rPr>
        <w:tab/>
        <w:t>Perform a SCED with changes to the inputs in items (a) through (j) above, considering only Competitive Constraints and the non-mitigated Energy Offer Curves.</w:t>
      </w:r>
    </w:p>
    <w:p w14:paraId="4F46ACFF" w14:textId="77777777" w:rsidR="006161AD" w:rsidRPr="00D476E3" w:rsidRDefault="006161AD" w:rsidP="006161AD">
      <w:pPr>
        <w:spacing w:after="240"/>
        <w:ind w:left="1440" w:hanging="720"/>
        <w:rPr>
          <w:iCs/>
        </w:rPr>
      </w:pPr>
      <w:r w:rsidRPr="00D476E3">
        <w:rPr>
          <w:iCs/>
        </w:rPr>
        <w:t>(l)</w:t>
      </w:r>
      <w:r w:rsidRPr="00D476E3">
        <w:rPr>
          <w:iCs/>
        </w:rPr>
        <w:tab/>
        <w:t>Perform mitigation on the submitted Energy Offer Curves using the LMPs from the previous step as the reference LMP.</w:t>
      </w:r>
    </w:p>
    <w:p w14:paraId="656796F7" w14:textId="77777777" w:rsidR="006161AD" w:rsidRPr="00D476E3" w:rsidRDefault="006161AD" w:rsidP="006161AD">
      <w:pPr>
        <w:spacing w:after="240"/>
        <w:ind w:left="1440" w:hanging="720"/>
        <w:rPr>
          <w:iCs/>
        </w:rPr>
      </w:pPr>
      <w:r w:rsidRPr="00D476E3">
        <w:rPr>
          <w:iCs/>
        </w:rPr>
        <w:lastRenderedPageBreak/>
        <w:t>(m)</w:t>
      </w:r>
      <w:r w:rsidRPr="00D476E3">
        <w:rPr>
          <w:iCs/>
        </w:rPr>
        <w:tab/>
        <w:t>Perform a SCED with the changes to the inputs in items (a) through (j) above, considering both Competitive and Non-Competitive Constraints and the mitigated Energy offer Curves.</w:t>
      </w:r>
    </w:p>
    <w:p w14:paraId="521763E3" w14:textId="77777777" w:rsidR="006161AD" w:rsidRPr="00D476E3" w:rsidRDefault="006161AD" w:rsidP="006161AD">
      <w:pPr>
        <w:spacing w:before="240" w:after="240"/>
        <w:ind w:left="1440" w:hanging="720"/>
        <w:rPr>
          <w:iCs/>
        </w:rPr>
      </w:pPr>
      <w:r w:rsidRPr="00D476E3">
        <w:rPr>
          <w:iCs/>
        </w:rPr>
        <w:t>(n)</w:t>
      </w:r>
      <w:r w:rsidRPr="00D476E3">
        <w:rPr>
          <w:iCs/>
        </w:rPr>
        <w:tab/>
        <w:t>Determine the positive difference between the System Lambda from item (m) above and the System Lambda of the second step in the two-step SCED process described in paragraph (10)(b) of Section 6.5.7.3, Security Constrained Economic Dispatch.</w:t>
      </w:r>
    </w:p>
    <w:p w14:paraId="665FD35B" w14:textId="77777777" w:rsidR="006161AD" w:rsidRPr="00D476E3" w:rsidRDefault="006161AD" w:rsidP="006161AD">
      <w:pPr>
        <w:spacing w:after="240"/>
        <w:ind w:left="1440" w:hanging="720"/>
        <w:rPr>
          <w:iCs/>
        </w:rPr>
      </w:pPr>
      <w:r w:rsidRPr="00D476E3">
        <w:rPr>
          <w:iCs/>
        </w:rPr>
        <w:t>(o)</w:t>
      </w:r>
      <w:r w:rsidRPr="00D476E3">
        <w:rPr>
          <w:iCs/>
        </w:rPr>
        <w:tab/>
        <w:t>Determine the amount given by the Value of Lost Load (VOLL) minus the sum of the System Lambda of the second step in the two step SCED process described in paragraph (10)(b) of Section 6.5.7.3 and the Real-Time On-Line Reserve Price Adder.</w:t>
      </w:r>
    </w:p>
    <w:p w14:paraId="053C2660" w14:textId="77777777" w:rsidR="006161AD" w:rsidRPr="00D476E3" w:rsidRDefault="006161AD" w:rsidP="006161AD">
      <w:pPr>
        <w:spacing w:after="240"/>
        <w:ind w:left="1440" w:hanging="720"/>
      </w:pPr>
      <w:r w:rsidRPr="00D476E3">
        <w:rPr>
          <w:iCs/>
        </w:rPr>
        <w:t>(p)</w:t>
      </w:r>
      <w:r w:rsidRPr="00D476E3">
        <w:rPr>
          <w:iCs/>
        </w:rPr>
        <w:tab/>
        <w:t>The Real-Time On-Line Reliability Deployment Price Adder is the minimum of items (n) and (o) above except when ERCOT is directing firm Load shed during EEA Level 3.  When ERCOT is directing firm Load shed during EEA Level 3 to</w:t>
      </w:r>
      <w:r w:rsidRPr="00D476E3">
        <w:rPr>
          <w:iCs/>
          <w:highlight w:val="yellow"/>
        </w:rPr>
        <w:t xml:space="preserve"> </w:t>
      </w:r>
      <w:r w:rsidRPr="00D476E3">
        <w:rPr>
          <w:iCs/>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6C88B11F" w14:textId="77777777" w:rsidTr="006F573E">
        <w:trPr>
          <w:trHeight w:val="206"/>
        </w:trPr>
        <w:tc>
          <w:tcPr>
            <w:tcW w:w="9445" w:type="dxa"/>
            <w:shd w:val="clear" w:color="auto" w:fill="D0CECE"/>
          </w:tcPr>
          <w:p w14:paraId="6F98DBF5" w14:textId="77777777" w:rsidR="006161AD" w:rsidRPr="00D476E3" w:rsidRDefault="006161AD" w:rsidP="006F573E">
            <w:pPr>
              <w:spacing w:before="120" w:after="240"/>
              <w:rPr>
                <w:b/>
                <w:i/>
                <w:iCs/>
              </w:rPr>
            </w:pPr>
            <w:r w:rsidRPr="00D476E3">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63B30DA" w14:textId="77777777" w:rsidR="006161AD" w:rsidRPr="00D476E3" w:rsidRDefault="006161AD" w:rsidP="006F573E">
            <w:pPr>
              <w:keepNext/>
              <w:tabs>
                <w:tab w:val="left" w:pos="1620"/>
              </w:tabs>
              <w:spacing w:before="240" w:after="240"/>
              <w:ind w:left="1620" w:hanging="1620"/>
              <w:outlineLvl w:val="4"/>
              <w:rPr>
                <w:b/>
                <w:bCs/>
                <w:i/>
                <w:iCs/>
                <w:szCs w:val="26"/>
              </w:rPr>
            </w:pPr>
            <w:bookmarkStart w:id="221" w:name="_Toc60040621"/>
            <w:bookmarkStart w:id="222" w:name="_Toc65151681"/>
            <w:bookmarkStart w:id="223" w:name="_Toc80174707"/>
            <w:bookmarkStart w:id="224" w:name="_Toc108712466"/>
            <w:bookmarkStart w:id="225" w:name="_Toc112417586"/>
            <w:bookmarkStart w:id="226" w:name="_Toc119310255"/>
            <w:bookmarkStart w:id="227" w:name="_Toc125966189"/>
            <w:bookmarkStart w:id="228" w:name="_Toc135992287"/>
            <w:r w:rsidRPr="00D476E3">
              <w:rPr>
                <w:b/>
                <w:bCs/>
                <w:snapToGrid w:val="0"/>
              </w:rPr>
              <w:t>6.5.7.3.1</w:t>
            </w:r>
            <w:r w:rsidRPr="00D476E3">
              <w:rPr>
                <w:b/>
                <w:bCs/>
                <w:i/>
                <w:iCs/>
                <w:szCs w:val="26"/>
              </w:rPr>
              <w:tab/>
            </w:r>
            <w:r w:rsidRPr="00D476E3">
              <w:rPr>
                <w:b/>
                <w:bCs/>
                <w:snapToGrid w:val="0"/>
              </w:rPr>
              <w:t>Determination of Real-Time Reliability Deployment Price Adder</w:t>
            </w:r>
            <w:bookmarkEnd w:id="221"/>
            <w:bookmarkEnd w:id="222"/>
            <w:bookmarkEnd w:id="223"/>
            <w:bookmarkEnd w:id="224"/>
            <w:bookmarkEnd w:id="225"/>
            <w:bookmarkEnd w:id="226"/>
            <w:bookmarkEnd w:id="227"/>
            <w:bookmarkEnd w:id="228"/>
          </w:p>
          <w:p w14:paraId="37CDF5EF" w14:textId="77777777" w:rsidR="006161AD" w:rsidRPr="00D476E3" w:rsidRDefault="006161AD" w:rsidP="006F573E">
            <w:pPr>
              <w:spacing w:after="240"/>
              <w:ind w:left="720" w:hanging="720"/>
            </w:pPr>
            <w:r w:rsidRPr="00D476E3">
              <w:t>(1)</w:t>
            </w:r>
            <w:r w:rsidRPr="00D476E3">
              <w:tab/>
              <w:t>The following categories of reliability deployments are considered in the determination of the Real-Time Reliability Deployment Price Adder for Energy, and the Real-Time Reliability Deployment Price Adders for Ancillary Services:</w:t>
            </w:r>
          </w:p>
          <w:p w14:paraId="7360AA63" w14:textId="77777777" w:rsidR="006161AD" w:rsidRPr="00D476E3" w:rsidRDefault="006161AD" w:rsidP="006F573E">
            <w:pPr>
              <w:spacing w:after="240"/>
              <w:ind w:left="1440" w:hanging="720"/>
            </w:pPr>
            <w:r w:rsidRPr="00D476E3">
              <w:t>(a)</w:t>
            </w:r>
            <w:r w:rsidRPr="00D476E3">
              <w:tab/>
              <w:t>RUC-committed Resources, except for those whose QSEs have opted out of RUC Settlement in accordance with paragraph (14) of Section 5.5.2, Reliability Unit Commitment (RUC) Process;</w:t>
            </w:r>
          </w:p>
          <w:p w14:paraId="5E758CA0" w14:textId="77777777" w:rsidR="006161AD" w:rsidRPr="00D476E3" w:rsidRDefault="006161AD" w:rsidP="006F573E">
            <w:pPr>
              <w:spacing w:after="240"/>
              <w:ind w:left="1440" w:hanging="720"/>
            </w:pPr>
            <w:r w:rsidRPr="00D476E3">
              <w:t>(b)</w:t>
            </w:r>
            <w:r w:rsidRPr="00D476E3">
              <w:tab/>
              <w:t xml:space="preserve">RMR Resources that are On-Line, including capacity secured to prevent an Emergency Condition pursuant to paragraph (4) of Section 6.5.1.1, ERCOT Control Area Authority; </w:t>
            </w:r>
          </w:p>
          <w:p w14:paraId="5EA0CF48" w14:textId="77777777" w:rsidR="006161AD" w:rsidRPr="00D476E3" w:rsidRDefault="006161AD" w:rsidP="006F573E">
            <w:pPr>
              <w:spacing w:after="240"/>
              <w:ind w:left="1440" w:hanging="720"/>
            </w:pPr>
            <w:r w:rsidRPr="00D476E3">
              <w:t>(c)</w:t>
            </w:r>
            <w:r w:rsidRPr="00D476E3">
              <w:tab/>
              <w:t>Deployed Load Resources other than Controllable Load Resources;</w:t>
            </w:r>
          </w:p>
          <w:p w14:paraId="5A3CF258" w14:textId="77777777" w:rsidR="006161AD" w:rsidRPr="00D476E3" w:rsidRDefault="006161AD" w:rsidP="006F573E">
            <w:pPr>
              <w:spacing w:after="240"/>
              <w:ind w:left="1440" w:hanging="720"/>
            </w:pPr>
            <w:r w:rsidRPr="00D476E3">
              <w:lastRenderedPageBreak/>
              <w:t>(d)</w:t>
            </w:r>
            <w:r w:rsidRPr="00D476E3">
              <w:tab/>
              <w:t>Deployed ERS;</w:t>
            </w:r>
          </w:p>
          <w:p w14:paraId="6F29F71A" w14:textId="77777777" w:rsidR="006161AD" w:rsidRPr="00D476E3" w:rsidRDefault="006161AD" w:rsidP="006F573E">
            <w:pPr>
              <w:spacing w:after="240"/>
              <w:ind w:left="1440" w:hanging="720"/>
            </w:pPr>
            <w:r w:rsidRPr="00D476E3">
              <w:t>(e)</w:t>
            </w:r>
            <w:r w:rsidRPr="00D476E3">
              <w:tab/>
              <w:t xml:space="preserve">ERCOT-directed DC Tie imports during an EEA or transmission emergency where the total adjustment shall not exceed 1,250 MW in a single interval; </w:t>
            </w:r>
          </w:p>
          <w:p w14:paraId="37F9982E" w14:textId="77777777" w:rsidR="006161AD" w:rsidRPr="00D476E3" w:rsidRDefault="006161AD" w:rsidP="006F573E">
            <w:pPr>
              <w:spacing w:after="240"/>
              <w:ind w:left="1440" w:hanging="720"/>
            </w:pPr>
            <w:r w:rsidRPr="00D476E3">
              <w:t>(f)</w:t>
            </w:r>
            <w:r w:rsidRPr="00D476E3">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D5000BD" w14:textId="77777777" w:rsidR="006161AD" w:rsidRPr="00D476E3" w:rsidRDefault="006161AD" w:rsidP="006F573E">
            <w:pPr>
              <w:spacing w:after="240"/>
              <w:ind w:left="1440" w:hanging="720"/>
            </w:pPr>
            <w:r w:rsidRPr="00D476E3">
              <w:t>(g)</w:t>
            </w:r>
            <w:r w:rsidRPr="00D476E3">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1393F4F" w14:textId="77777777" w:rsidR="006161AD" w:rsidRPr="00D476E3" w:rsidRDefault="006161AD" w:rsidP="006F573E">
            <w:pPr>
              <w:spacing w:after="240"/>
              <w:ind w:left="1440" w:hanging="720"/>
            </w:pPr>
            <w:r w:rsidRPr="00D476E3">
              <w:t>(h)</w:t>
            </w:r>
            <w:r w:rsidRPr="00D476E3">
              <w:tab/>
              <w:t xml:space="preserve">ERCOT-directed DC Tie exports to address emergency conditions in the receiving electric grid where the total adjustment shall not exceed 1,250 MW in a single interval; </w:t>
            </w:r>
          </w:p>
          <w:p w14:paraId="0C3E7BDD" w14:textId="77777777" w:rsidR="006161AD" w:rsidRPr="00D476E3" w:rsidRDefault="006161AD" w:rsidP="006F573E">
            <w:pPr>
              <w:spacing w:after="240"/>
              <w:ind w:left="1440" w:hanging="720"/>
            </w:pPr>
            <w:r w:rsidRPr="00D476E3">
              <w:rPr>
                <w:lang w:val="x-none" w:eastAsia="x-none"/>
              </w:rPr>
              <w:t>(i)</w:t>
            </w:r>
            <w:r w:rsidRPr="00D476E3">
              <w:rPr>
                <w:lang w:val="x-none" w:eastAsia="x-none"/>
              </w:rPr>
              <w:tab/>
              <w:t xml:space="preserve">ERCOT-directed curtailment of DC Tie exports below the DC Tie advisory </w:t>
            </w:r>
            <w:r w:rsidRPr="00D476E3">
              <w:rPr>
                <w:lang w:eastAsia="x-none"/>
              </w:rPr>
              <w:t>export</w:t>
            </w:r>
            <w:r w:rsidRPr="00D476E3">
              <w:rPr>
                <w:lang w:val="x-none" w:eastAsia="x-none"/>
              </w:rPr>
              <w:t xml:space="preserve"> limit as of </w:t>
            </w:r>
            <w:r w:rsidRPr="00D476E3">
              <w:rPr>
                <w:lang w:eastAsia="x-none"/>
              </w:rPr>
              <w:t>06</w:t>
            </w:r>
            <w:r w:rsidRPr="00D476E3">
              <w:rPr>
                <w:lang w:val="x-none" w:eastAsia="x-none"/>
              </w:rPr>
              <w:t xml:space="preserve">00 in the Day-Ahead </w:t>
            </w:r>
            <w:r w:rsidRPr="00D476E3">
              <w:rPr>
                <w:lang w:eastAsia="x-none"/>
              </w:rPr>
              <w:t xml:space="preserve">or subsequent advisory export limit </w:t>
            </w:r>
            <w:r w:rsidRPr="00D476E3">
              <w:rPr>
                <w:lang w:val="x-none" w:eastAsia="x-none"/>
              </w:rPr>
              <w:t>during EEA, a transmission emergency, or to address local transmission system limitations where the total adjustment shall not exceed 1,250 MW in a single interval;</w:t>
            </w:r>
          </w:p>
          <w:p w14:paraId="54228FAC" w14:textId="77777777" w:rsidR="006161AD" w:rsidRPr="00D476E3" w:rsidRDefault="006161AD" w:rsidP="006F573E">
            <w:pPr>
              <w:spacing w:before="240" w:after="240"/>
              <w:ind w:left="1440" w:hanging="720"/>
            </w:pPr>
            <w:r w:rsidRPr="00D476E3">
              <w:t>(j)</w:t>
            </w:r>
            <w:r w:rsidRPr="00D476E3">
              <w:tab/>
              <w:t>Energy delivered to ERCOT through registered Block Load Transfers (BLTs) during an EEA;</w:t>
            </w:r>
          </w:p>
          <w:p w14:paraId="4CEE9C47" w14:textId="77777777" w:rsidR="006161AD" w:rsidRPr="00D476E3" w:rsidRDefault="006161AD" w:rsidP="006F573E">
            <w:pPr>
              <w:spacing w:after="240"/>
              <w:ind w:left="1440" w:hanging="720"/>
            </w:pPr>
            <w:r w:rsidRPr="00D476E3">
              <w:t>(k)</w:t>
            </w:r>
            <w:r w:rsidRPr="00D476E3">
              <w:tab/>
              <w:t>Energy delivered from ERCOT to another power pool through registered BLTs during emergency conditions in the receiving electric grid;</w:t>
            </w:r>
          </w:p>
          <w:p w14:paraId="78EE2967" w14:textId="77777777" w:rsidR="006161AD" w:rsidRPr="00D476E3" w:rsidRDefault="006161AD" w:rsidP="006F573E">
            <w:pPr>
              <w:spacing w:after="240"/>
              <w:ind w:left="1440" w:hanging="720"/>
            </w:pPr>
            <w:r w:rsidRPr="00D476E3">
              <w:t>(l)</w:t>
            </w:r>
            <w:r w:rsidRPr="00D476E3">
              <w:tab/>
              <w:t>ERCOT-directed deployment of TDSP standard offer Load management programs;</w:t>
            </w:r>
          </w:p>
          <w:p w14:paraId="63B75DE9" w14:textId="77777777" w:rsidR="006161AD" w:rsidRPr="00D476E3" w:rsidRDefault="006161AD" w:rsidP="006F573E">
            <w:pPr>
              <w:spacing w:after="240" w:line="256" w:lineRule="auto"/>
              <w:ind w:left="1440" w:hanging="720"/>
            </w:pPr>
            <w:r w:rsidRPr="00D476E3">
              <w:t>(m)      ERCOT-directed deployment of distribution voltage reduction measures;</w:t>
            </w:r>
            <w:del w:id="229" w:author="ERCOT" w:date="2024-06-17T14:32:00Z">
              <w:r w:rsidRPr="00D476E3" w:rsidDel="004E2A77">
                <w:delText xml:space="preserve"> and</w:delText>
              </w:r>
            </w:del>
          </w:p>
          <w:p w14:paraId="0C9A997A" w14:textId="77777777" w:rsidR="006161AD" w:rsidRPr="00D476E3" w:rsidRDefault="006161AD" w:rsidP="006F573E">
            <w:pPr>
              <w:spacing w:after="240"/>
              <w:ind w:left="1440" w:hanging="720"/>
            </w:pPr>
            <w:r w:rsidRPr="00D476E3">
              <w:t>(n)</w:t>
            </w:r>
            <w:r w:rsidRPr="00D476E3">
              <w:tab/>
              <w:t>ERCOT-directed deployment of Off-Line Non-Spin</w:t>
            </w:r>
            <w:ins w:id="230" w:author="ERCOT" w:date="2024-06-17T14:32:00Z">
              <w:r w:rsidRPr="00D476E3">
                <w:t>; and</w:t>
              </w:r>
            </w:ins>
            <w:del w:id="231" w:author="ERCOT" w:date="2024-06-17T14:32:00Z">
              <w:r w:rsidRPr="00D476E3" w:rsidDel="004E2A77">
                <w:delText>.</w:delText>
              </w:r>
            </w:del>
          </w:p>
          <w:p w14:paraId="21FE8B07" w14:textId="77777777" w:rsidR="006161AD" w:rsidRPr="00D476E3" w:rsidRDefault="006161AD" w:rsidP="006F573E">
            <w:pPr>
              <w:spacing w:after="240"/>
              <w:ind w:left="1440" w:hanging="720"/>
              <w:rPr>
                <w:iCs/>
              </w:rPr>
            </w:pPr>
            <w:ins w:id="232" w:author="ERCOT" w:date="2024-06-17T14:32:00Z">
              <w:r w:rsidRPr="00D476E3">
                <w:rPr>
                  <w:iCs/>
                </w:rPr>
                <w:t>(o)</w:t>
              </w:r>
              <w:r w:rsidRPr="00D476E3">
                <w:rPr>
                  <w:iCs/>
                </w:rPr>
                <w:tab/>
                <w:t>ERCOT-directed firm Load shed during EEA Level 3, as described in paragraph (3) of Section 6.5.9.4.2, EEA Levels.</w:t>
              </w:r>
            </w:ins>
          </w:p>
          <w:p w14:paraId="3D285DBD" w14:textId="77777777" w:rsidR="006161AD" w:rsidRPr="00D476E3" w:rsidRDefault="006161AD" w:rsidP="006F573E">
            <w:pPr>
              <w:spacing w:after="240"/>
              <w:ind w:left="720" w:hanging="720"/>
            </w:pPr>
            <w:r w:rsidRPr="00D476E3">
              <w:t>(2)</w:t>
            </w:r>
            <w:r w:rsidRPr="00D476E3">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D476E3">
              <w:lastRenderedPageBreak/>
              <w:t>Real-Time Reliability Deployment Price Adders for Ancillary Services are determined as follows:</w:t>
            </w:r>
          </w:p>
          <w:p w14:paraId="50A0FF77" w14:textId="77777777" w:rsidR="006161AD" w:rsidRPr="00D476E3" w:rsidRDefault="006161AD" w:rsidP="006F573E">
            <w:pPr>
              <w:spacing w:after="240"/>
              <w:ind w:left="1440" w:hanging="720"/>
            </w:pPr>
            <w:r w:rsidRPr="00D476E3">
              <w:t>(a)</w:t>
            </w:r>
            <w:r w:rsidRPr="00D476E3">
              <w:tab/>
              <w:t>For Off-Line Non-Spin Resources that are brought On-Line by ERCOT deployment instruction, RUC-committed Resources with a telemetered Resource Status of ONRUC and for RMR Resources that are On-Line:</w:t>
            </w:r>
          </w:p>
          <w:p w14:paraId="4B754FF9" w14:textId="77777777" w:rsidR="006161AD" w:rsidRPr="00D476E3" w:rsidRDefault="006161AD" w:rsidP="006F573E">
            <w:pPr>
              <w:spacing w:after="240"/>
              <w:ind w:left="2160" w:hanging="720"/>
            </w:pPr>
            <w:r w:rsidRPr="00D476E3">
              <w:t>(i)</w:t>
            </w:r>
            <w:r w:rsidRPr="00D476E3">
              <w:tab/>
              <w:t>Set the LSL and LDL to zero;</w:t>
            </w:r>
          </w:p>
          <w:p w14:paraId="6E89D1D4" w14:textId="77777777" w:rsidR="006161AD" w:rsidRPr="00D476E3" w:rsidRDefault="006161AD" w:rsidP="006F573E">
            <w:pPr>
              <w:spacing w:after="240"/>
              <w:ind w:left="2160" w:hanging="720"/>
            </w:pPr>
            <w:r w:rsidRPr="00D476E3">
              <w:t>(ii)</w:t>
            </w:r>
            <w:r w:rsidRPr="00D476E3">
              <w:tab/>
              <w:t>Remove all Ancillary Service Offers; and</w:t>
            </w:r>
          </w:p>
          <w:p w14:paraId="3843B212" w14:textId="77777777" w:rsidR="006161AD" w:rsidRPr="00D476E3" w:rsidRDefault="006161AD" w:rsidP="006F573E">
            <w:pPr>
              <w:spacing w:after="240"/>
              <w:ind w:left="2160" w:hanging="720"/>
            </w:pPr>
            <w:r w:rsidRPr="00D476E3">
              <w:t>(iii)</w:t>
            </w:r>
            <w:r w:rsidRPr="00D476E3">
              <w:tab/>
              <w:t>For the first step of SCED, administratively set the Energy Offer Curve for the Resource at a value equal to the power balance penalty price for all capacity between 0 MW and the HSL of the Resource.</w:t>
            </w:r>
          </w:p>
          <w:p w14:paraId="1813205A" w14:textId="77777777" w:rsidR="006161AD" w:rsidRPr="00D476E3" w:rsidRDefault="006161AD" w:rsidP="006F573E">
            <w:pPr>
              <w:spacing w:after="240"/>
              <w:ind w:left="1440" w:hanging="720"/>
            </w:pPr>
            <w:r w:rsidRPr="00D476E3">
              <w:t>(b)</w:t>
            </w:r>
            <w:r w:rsidRPr="00D476E3">
              <w:tab/>
              <w:t>Notwithstanding item (a) above, for RUC-committed Combined Cycle Generation Resources with a telemetered Resource Status of ONRUC that were instructed by ERCOT to transition to a different configuration to provide additional capacity:</w:t>
            </w:r>
          </w:p>
          <w:p w14:paraId="30CCDEEF" w14:textId="77777777" w:rsidR="006161AD" w:rsidRPr="00D476E3" w:rsidRDefault="006161AD" w:rsidP="006F573E">
            <w:pPr>
              <w:spacing w:after="240"/>
              <w:ind w:left="2160" w:hanging="720"/>
            </w:pPr>
            <w:r w:rsidRPr="00D476E3">
              <w:t>(i)</w:t>
            </w:r>
            <w:r w:rsidRPr="00D476E3">
              <w:tab/>
              <w:t>Set the LSL and LDL equal to the minimum of their current value and the COP HSL of the QSE-committed configuration for the RUC hour at the snapshot time of the RUC instruction;</w:t>
            </w:r>
          </w:p>
          <w:p w14:paraId="3E91402E" w14:textId="77777777" w:rsidR="006161AD" w:rsidRPr="00D476E3" w:rsidRDefault="006161AD" w:rsidP="006F573E">
            <w:pPr>
              <w:spacing w:after="240"/>
              <w:ind w:left="2160" w:hanging="720"/>
            </w:pPr>
            <w:r w:rsidRPr="00D476E3">
              <w:t>(ii)</w:t>
            </w:r>
            <w:r w:rsidRPr="00D476E3">
              <w:tab/>
              <w:t>Set the maximum Ancillary Service capabilities of the Resource equal to the minimum of their current value and COP Ancillary Service capabilities of the QSE-committed configuration for the RUC hour at the snapshot time of the RUC instruction; and</w:t>
            </w:r>
          </w:p>
          <w:p w14:paraId="6557F7E1" w14:textId="77777777" w:rsidR="006161AD" w:rsidRPr="00D476E3" w:rsidRDefault="006161AD" w:rsidP="006F573E">
            <w:pPr>
              <w:spacing w:after="240"/>
              <w:ind w:left="2160" w:hanging="720"/>
            </w:pPr>
            <w:r w:rsidRPr="00D476E3">
              <w:t>(iii)</w:t>
            </w:r>
            <w:r w:rsidRPr="00D476E3">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CD6467" w14:textId="77777777" w:rsidR="006161AD" w:rsidRPr="00D476E3" w:rsidRDefault="006161AD" w:rsidP="006F573E">
            <w:pPr>
              <w:spacing w:before="240" w:after="240"/>
              <w:ind w:left="1440" w:hanging="720"/>
              <w:rPr>
                <w:lang w:val="x-none" w:eastAsia="x-none"/>
              </w:rPr>
            </w:pPr>
            <w:r w:rsidRPr="00D476E3">
              <w:rPr>
                <w:lang w:val="x-none" w:eastAsia="x-none"/>
              </w:rPr>
              <w:t>(</w:t>
            </w:r>
            <w:r w:rsidRPr="00D476E3">
              <w:rPr>
                <w:lang w:eastAsia="x-none"/>
              </w:rPr>
              <w:t>c</w:t>
            </w:r>
            <w:r w:rsidRPr="00D476E3">
              <w:rPr>
                <w:lang w:val="x-none" w:eastAsia="x-none"/>
              </w:rPr>
              <w:t>)</w:t>
            </w:r>
            <w:r w:rsidRPr="00D476E3">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491B250" w14:textId="77777777" w:rsidR="006161AD" w:rsidRPr="00D476E3" w:rsidRDefault="006161AD" w:rsidP="006F573E">
            <w:pPr>
              <w:spacing w:after="240"/>
              <w:ind w:left="2160" w:hanging="720"/>
            </w:pPr>
            <w:r w:rsidRPr="00D476E3">
              <w:t>(i)</w:t>
            </w:r>
            <w:r w:rsidRPr="00D476E3">
              <w:tab/>
              <w:t>If the Generation Resource SCED Base Point is not at LDL, set LDL to the greater of Aggregated Resource Output - (60 minutes * Normal Ramp Rate down), or LSL; and</w:t>
            </w:r>
          </w:p>
          <w:p w14:paraId="54727A4F" w14:textId="77777777" w:rsidR="006161AD" w:rsidRPr="00D476E3" w:rsidRDefault="006161AD" w:rsidP="006F573E">
            <w:pPr>
              <w:spacing w:after="240"/>
              <w:ind w:left="2160" w:hanging="720"/>
            </w:pPr>
            <w:r w:rsidRPr="00D476E3">
              <w:lastRenderedPageBreak/>
              <w:t>(ii)</w:t>
            </w:r>
            <w:r w:rsidRPr="00D476E3">
              <w:tab/>
              <w:t xml:space="preserve">If the Generation Resource SCED Base Point is not at HDL, set HDL to the lesser of Aggregated Resource Output + (60 minutes * Normal Ramp Rate up), or HSL. </w:t>
            </w:r>
          </w:p>
          <w:p w14:paraId="46CAFAF8" w14:textId="77777777" w:rsidR="006161AD" w:rsidRPr="00D476E3" w:rsidRDefault="006161AD" w:rsidP="006F573E">
            <w:pPr>
              <w:spacing w:before="240" w:after="240"/>
              <w:ind w:left="1440" w:hanging="720"/>
            </w:pPr>
            <w:r w:rsidRPr="00D476E3">
              <w:t>(d)</w:t>
            </w:r>
            <w:r w:rsidRPr="00D476E3">
              <w:tab/>
              <w:t>For all On-Line ESRs:</w:t>
            </w:r>
          </w:p>
          <w:p w14:paraId="740AE6DD" w14:textId="77777777" w:rsidR="006161AD" w:rsidRPr="00D476E3" w:rsidRDefault="006161AD" w:rsidP="006F573E">
            <w:pPr>
              <w:spacing w:after="240"/>
              <w:ind w:left="2160" w:hanging="720"/>
            </w:pPr>
            <w:r w:rsidRPr="00D476E3">
              <w:t>(i)</w:t>
            </w:r>
            <w:r w:rsidRPr="00D476E3">
              <w:tab/>
              <w:t>If the ESR SCED Base Point is not at LDL, set LDL to the greater of Aggregated Resource Output - (60 minutes * Normal Ramp Rate down), or LSL; and</w:t>
            </w:r>
          </w:p>
          <w:p w14:paraId="6147A644" w14:textId="77777777" w:rsidR="006161AD" w:rsidRPr="00D476E3" w:rsidRDefault="006161AD" w:rsidP="006F573E">
            <w:pPr>
              <w:spacing w:after="240"/>
              <w:ind w:left="2160" w:hanging="720"/>
            </w:pPr>
            <w:r w:rsidRPr="00D476E3">
              <w:t>(ii)</w:t>
            </w:r>
            <w:r w:rsidRPr="00D476E3">
              <w:tab/>
              <w:t>If the ESR SCED Base Point is not at HDL, set HDL to the lesser of Aggregated Resource Output + (60 minutes * Normal Ramp Rate up), or HSL.</w:t>
            </w:r>
          </w:p>
          <w:p w14:paraId="14C273D2" w14:textId="77777777" w:rsidR="006161AD" w:rsidRPr="00D476E3" w:rsidRDefault="006161AD" w:rsidP="006F573E">
            <w:pPr>
              <w:spacing w:after="240"/>
              <w:ind w:left="1440" w:hanging="720"/>
            </w:pPr>
            <w:r w:rsidRPr="00D476E3">
              <w:t>(e)</w:t>
            </w:r>
            <w:r w:rsidRPr="00D476E3">
              <w:tab/>
              <w:t>For all Controllable Load Resources excluding ones with a telemetered status of OUTL:</w:t>
            </w:r>
          </w:p>
          <w:p w14:paraId="02E1EF19" w14:textId="77777777" w:rsidR="006161AD" w:rsidRPr="00D476E3" w:rsidRDefault="006161AD" w:rsidP="006F573E">
            <w:pPr>
              <w:spacing w:after="240"/>
              <w:ind w:left="2160" w:hanging="720"/>
            </w:pPr>
            <w:r w:rsidRPr="00D476E3">
              <w:t>(i)</w:t>
            </w:r>
            <w:r w:rsidRPr="00D476E3">
              <w:tab/>
              <w:t>If the Controllable Load Resource SCED Base Point is not at LDL, set LDL to the greater of Aggregated Resource Output - (60 minutes * Normal Ramp Rate down), or LSL; and</w:t>
            </w:r>
          </w:p>
          <w:p w14:paraId="309E4137" w14:textId="77777777" w:rsidR="006161AD" w:rsidRPr="00D476E3" w:rsidRDefault="006161AD" w:rsidP="006F573E">
            <w:pPr>
              <w:spacing w:after="240"/>
              <w:ind w:left="2160" w:hanging="720"/>
            </w:pPr>
            <w:r w:rsidRPr="00D476E3">
              <w:t>(ii)</w:t>
            </w:r>
            <w:r w:rsidRPr="00D476E3">
              <w:tab/>
              <w:t>If the Controllable Load Resource SCED Base Point is not at HDL, set HDL to the lesser of Aggregated Resource Output + (60 minutes * Normal Ramp Rate up), or HSL.</w:t>
            </w:r>
          </w:p>
          <w:p w14:paraId="42389820" w14:textId="77777777" w:rsidR="006161AD" w:rsidRPr="00D476E3" w:rsidRDefault="006161AD" w:rsidP="006F573E">
            <w:pPr>
              <w:spacing w:before="240" w:after="240"/>
              <w:ind w:left="1440" w:hanging="720"/>
            </w:pPr>
            <w:r w:rsidRPr="00D476E3">
              <w:t>(f)</w:t>
            </w:r>
            <w:r w:rsidRPr="00D476E3">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030D680" w14:textId="77777777" w:rsidR="006161AD" w:rsidRPr="00D476E3" w:rsidRDefault="006161AD" w:rsidP="006F573E">
            <w:pPr>
              <w:spacing w:after="240"/>
              <w:ind w:left="1440" w:hanging="720"/>
              <w:rPr>
                <w:iCs/>
              </w:rPr>
            </w:pPr>
            <w:r w:rsidRPr="00D476E3">
              <w:rPr>
                <w:iCs/>
              </w:rPr>
              <w:t>(g)</w:t>
            </w:r>
            <w:r w:rsidRPr="00D476E3">
              <w:rPr>
                <w:iCs/>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CA19BEE" w14:textId="77777777" w:rsidR="006161AD" w:rsidRPr="00D476E3" w:rsidRDefault="006161AD" w:rsidP="006F573E">
            <w:pPr>
              <w:rPr>
                <w:iCs/>
              </w:rPr>
            </w:pPr>
            <w:r w:rsidRPr="00D476E3">
              <w:rPr>
                <w:iCs/>
              </w:rPr>
              <w:lastRenderedPageBreak/>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161AD" w:rsidRPr="00D476E3" w14:paraId="2DF811E0" w14:textId="77777777" w:rsidTr="006F573E">
              <w:trPr>
                <w:trHeight w:val="351"/>
                <w:tblHeader/>
              </w:trPr>
              <w:tc>
                <w:tcPr>
                  <w:tcW w:w="1448" w:type="dxa"/>
                </w:tcPr>
                <w:p w14:paraId="1EE7D27A" w14:textId="77777777" w:rsidR="006161AD" w:rsidRPr="00D476E3" w:rsidRDefault="006161AD" w:rsidP="006F573E">
                  <w:pPr>
                    <w:spacing w:after="240"/>
                    <w:rPr>
                      <w:b/>
                      <w:iCs/>
                      <w:sz w:val="20"/>
                      <w:szCs w:val="20"/>
                    </w:rPr>
                  </w:pPr>
                  <w:r w:rsidRPr="00D476E3">
                    <w:rPr>
                      <w:b/>
                      <w:iCs/>
                      <w:sz w:val="20"/>
                      <w:szCs w:val="20"/>
                    </w:rPr>
                    <w:t>Parameter</w:t>
                  </w:r>
                </w:p>
              </w:tc>
              <w:tc>
                <w:tcPr>
                  <w:tcW w:w="1702" w:type="dxa"/>
                </w:tcPr>
                <w:p w14:paraId="3E826411" w14:textId="77777777" w:rsidR="006161AD" w:rsidRPr="00D476E3" w:rsidRDefault="006161AD" w:rsidP="006F573E">
                  <w:pPr>
                    <w:spacing w:after="240"/>
                    <w:rPr>
                      <w:b/>
                      <w:iCs/>
                      <w:sz w:val="20"/>
                      <w:szCs w:val="20"/>
                    </w:rPr>
                  </w:pPr>
                  <w:r w:rsidRPr="00D476E3">
                    <w:rPr>
                      <w:b/>
                      <w:iCs/>
                      <w:sz w:val="20"/>
                      <w:szCs w:val="20"/>
                    </w:rPr>
                    <w:t>Unit</w:t>
                  </w:r>
                </w:p>
              </w:tc>
              <w:tc>
                <w:tcPr>
                  <w:tcW w:w="6120" w:type="dxa"/>
                </w:tcPr>
                <w:p w14:paraId="2B45C089" w14:textId="77777777" w:rsidR="006161AD" w:rsidRPr="00D476E3" w:rsidRDefault="006161AD" w:rsidP="006F573E">
                  <w:pPr>
                    <w:spacing w:after="240"/>
                    <w:rPr>
                      <w:b/>
                      <w:iCs/>
                      <w:sz w:val="20"/>
                      <w:szCs w:val="20"/>
                    </w:rPr>
                  </w:pPr>
                  <w:r w:rsidRPr="00D476E3">
                    <w:rPr>
                      <w:b/>
                      <w:iCs/>
                      <w:sz w:val="20"/>
                      <w:szCs w:val="20"/>
                    </w:rPr>
                    <w:t>Current Value*</w:t>
                  </w:r>
                </w:p>
              </w:tc>
            </w:tr>
            <w:tr w:rsidR="006161AD" w:rsidRPr="00D476E3" w14:paraId="2EFCD792" w14:textId="77777777" w:rsidTr="006F573E">
              <w:trPr>
                <w:trHeight w:val="519"/>
              </w:trPr>
              <w:tc>
                <w:tcPr>
                  <w:tcW w:w="1448" w:type="dxa"/>
                </w:tcPr>
                <w:p w14:paraId="20D28A81" w14:textId="77777777" w:rsidR="006161AD" w:rsidRPr="00D476E3" w:rsidRDefault="006161AD" w:rsidP="006F573E">
                  <w:pPr>
                    <w:spacing w:after="60"/>
                    <w:rPr>
                      <w:iCs/>
                      <w:sz w:val="20"/>
                      <w:szCs w:val="20"/>
                    </w:rPr>
                  </w:pPr>
                  <w:r w:rsidRPr="00D476E3">
                    <w:rPr>
                      <w:iCs/>
                      <w:sz w:val="20"/>
                      <w:szCs w:val="20"/>
                    </w:rPr>
                    <w:t>RHours</w:t>
                  </w:r>
                </w:p>
              </w:tc>
              <w:tc>
                <w:tcPr>
                  <w:tcW w:w="1702" w:type="dxa"/>
                </w:tcPr>
                <w:p w14:paraId="48183F52" w14:textId="77777777" w:rsidR="006161AD" w:rsidRPr="00D476E3" w:rsidRDefault="006161AD" w:rsidP="006F573E">
                  <w:pPr>
                    <w:spacing w:after="60"/>
                    <w:rPr>
                      <w:iCs/>
                      <w:sz w:val="20"/>
                      <w:szCs w:val="20"/>
                    </w:rPr>
                  </w:pPr>
                  <w:r w:rsidRPr="00D476E3">
                    <w:rPr>
                      <w:iCs/>
                      <w:sz w:val="20"/>
                      <w:szCs w:val="20"/>
                    </w:rPr>
                    <w:t>Hours</w:t>
                  </w:r>
                </w:p>
              </w:tc>
              <w:tc>
                <w:tcPr>
                  <w:tcW w:w="6120" w:type="dxa"/>
                </w:tcPr>
                <w:p w14:paraId="6541F910" w14:textId="77777777" w:rsidR="006161AD" w:rsidRPr="00D476E3" w:rsidRDefault="006161AD" w:rsidP="006F573E">
                  <w:pPr>
                    <w:spacing w:after="60"/>
                    <w:rPr>
                      <w:iCs/>
                      <w:sz w:val="20"/>
                      <w:szCs w:val="20"/>
                    </w:rPr>
                  </w:pPr>
                  <w:r w:rsidRPr="00D476E3">
                    <w:rPr>
                      <w:iCs/>
                      <w:sz w:val="20"/>
                      <w:szCs w:val="20"/>
                    </w:rPr>
                    <w:t>4.5</w:t>
                  </w:r>
                </w:p>
              </w:tc>
            </w:tr>
            <w:tr w:rsidR="006161AD" w:rsidRPr="00D476E3" w14:paraId="1363700C" w14:textId="77777777" w:rsidTr="006F573E">
              <w:trPr>
                <w:trHeight w:val="519"/>
              </w:trPr>
              <w:tc>
                <w:tcPr>
                  <w:tcW w:w="9270" w:type="dxa"/>
                  <w:gridSpan w:val="3"/>
                </w:tcPr>
                <w:p w14:paraId="34E6C013" w14:textId="77777777" w:rsidR="006161AD" w:rsidRPr="00D476E3" w:rsidRDefault="006161AD" w:rsidP="006F573E">
                  <w:pPr>
                    <w:spacing w:after="60"/>
                    <w:rPr>
                      <w:iCs/>
                      <w:sz w:val="20"/>
                      <w:szCs w:val="20"/>
                    </w:rPr>
                  </w:pPr>
                  <w:r w:rsidRPr="00D476E3">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8CE3959" w14:textId="77777777" w:rsidR="006161AD" w:rsidRPr="00D476E3" w:rsidRDefault="006161AD" w:rsidP="006F573E">
            <w:pPr>
              <w:spacing w:before="240" w:after="240"/>
              <w:ind w:left="1440" w:hanging="720"/>
            </w:pPr>
            <w:r w:rsidRPr="00D476E3">
              <w:t>(h)</w:t>
            </w:r>
            <w:r w:rsidRPr="00D476E3">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4A7B05FD" w14:textId="77777777" w:rsidR="006161AD" w:rsidRPr="00D476E3" w:rsidRDefault="006161AD" w:rsidP="006F573E">
            <w:pPr>
              <w:spacing w:after="240"/>
              <w:ind w:left="1440" w:hanging="720"/>
              <w:rPr>
                <w:lang w:eastAsia="x-none"/>
              </w:rPr>
            </w:pPr>
            <w:r w:rsidRPr="00D476E3">
              <w:rPr>
                <w:lang w:val="x-none" w:eastAsia="x-none"/>
              </w:rPr>
              <w:t>(i)</w:t>
            </w:r>
            <w:r w:rsidRPr="00D476E3">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D476E3">
              <w:rPr>
                <w:lang w:eastAsia="x-none"/>
              </w:rPr>
              <w:t xml:space="preserve">  The MW added to GTBD associated with any individual DC Tie shall not exceed the higher of DC Tie advisory limit for exports on that tie as of 06</w:t>
            </w:r>
            <w:r w:rsidRPr="00D476E3">
              <w:rPr>
                <w:lang w:val="x-none" w:eastAsia="x-none"/>
              </w:rPr>
              <w:t>00 in the Day-Ahead</w:t>
            </w:r>
            <w:r w:rsidRPr="00D476E3">
              <w:rPr>
                <w:lang w:eastAsia="x-none"/>
              </w:rPr>
              <w:t xml:space="preserve"> or subsequent advisory export limit minus the aggregate export on the DC Tie that remained scheduled following the Dispatch Instruction from the ERCOT Operator.</w:t>
            </w:r>
          </w:p>
          <w:p w14:paraId="6CA1A202" w14:textId="77777777" w:rsidR="006161AD" w:rsidRPr="00D476E3" w:rsidRDefault="006161AD" w:rsidP="006F573E">
            <w:pPr>
              <w:spacing w:after="240"/>
              <w:ind w:left="1440" w:hanging="720"/>
            </w:pPr>
            <w:r w:rsidRPr="00D476E3">
              <w:t>(j)</w:t>
            </w:r>
            <w:r w:rsidRPr="00D476E3">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FD12489" w14:textId="77777777" w:rsidR="006161AD" w:rsidRPr="00D476E3" w:rsidRDefault="006161AD" w:rsidP="006F573E">
            <w:pPr>
              <w:spacing w:before="240" w:after="240"/>
              <w:ind w:left="1440" w:hanging="720"/>
            </w:pPr>
            <w:r w:rsidRPr="00D476E3">
              <w:t>(k)</w:t>
            </w:r>
            <w:r w:rsidRPr="00D476E3">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5734E58" w14:textId="77777777" w:rsidR="006161AD" w:rsidRPr="00D476E3" w:rsidRDefault="006161AD" w:rsidP="006F573E">
            <w:pPr>
              <w:spacing w:before="240" w:after="240"/>
              <w:ind w:left="1440" w:hanging="720"/>
            </w:pPr>
            <w:r w:rsidRPr="00D476E3">
              <w:t>(l)</w:t>
            </w:r>
            <w:r w:rsidRPr="00D476E3">
              <w:tab/>
              <w:t xml:space="preserve">Add the MW from energy delivered to ERCOT through registered BLTs during an EEA to GTBD.  The amount of MW is determined from the Dispatch </w:t>
            </w:r>
            <w:r w:rsidRPr="00D476E3">
              <w:lastRenderedPageBreak/>
              <w:t>Instruction and should continue over the duration of time specified by the ERCOT Operator.</w:t>
            </w:r>
          </w:p>
          <w:p w14:paraId="1391771D" w14:textId="77777777" w:rsidR="006161AD" w:rsidRPr="00D476E3" w:rsidRDefault="006161AD" w:rsidP="006F573E">
            <w:pPr>
              <w:spacing w:after="240"/>
              <w:ind w:left="1440" w:hanging="720"/>
            </w:pPr>
            <w:r w:rsidRPr="00D476E3">
              <w:t>(m)</w:t>
            </w:r>
            <w:r w:rsidRPr="00D476E3">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E9351A6" w14:textId="77777777" w:rsidR="006161AD" w:rsidRPr="00D476E3" w:rsidRDefault="006161AD" w:rsidP="006F573E">
            <w:pPr>
              <w:spacing w:after="240"/>
              <w:ind w:left="1440" w:hanging="720"/>
            </w:pPr>
            <w:r w:rsidRPr="00D476E3">
              <w:t>(n)</w:t>
            </w:r>
            <w:r w:rsidRPr="00D476E3">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4B03D67" w14:textId="77777777" w:rsidR="006161AD" w:rsidRPr="00D476E3" w:rsidRDefault="006161AD" w:rsidP="006F573E">
            <w:pPr>
              <w:spacing w:before="240" w:after="240"/>
              <w:ind w:left="1440" w:hanging="720"/>
            </w:pPr>
            <w:r w:rsidRPr="00D476E3">
              <w:t>(o)</w:t>
            </w:r>
            <w:r w:rsidRPr="00D476E3">
              <w:tab/>
              <w:t>Perform a SCED with changes to the inputs in items (a) through (m) above, considering only Competitive Constraints and the non-mitigated Energy Offer Curves.</w:t>
            </w:r>
          </w:p>
          <w:p w14:paraId="783041B3" w14:textId="77777777" w:rsidR="006161AD" w:rsidRPr="00D476E3" w:rsidRDefault="006161AD" w:rsidP="006F573E">
            <w:pPr>
              <w:spacing w:after="240"/>
              <w:ind w:left="1440" w:hanging="720"/>
            </w:pPr>
            <w:r w:rsidRPr="00D476E3">
              <w:t>(p)</w:t>
            </w:r>
            <w:r w:rsidRPr="00D476E3">
              <w:tab/>
              <w:t>Perform mitigation on the submitted Energy Offer Curves using the LMPs from the previous step as the reference LMP.</w:t>
            </w:r>
          </w:p>
          <w:p w14:paraId="6E557373" w14:textId="77777777" w:rsidR="006161AD" w:rsidRPr="00D476E3" w:rsidRDefault="006161AD" w:rsidP="006F573E">
            <w:pPr>
              <w:spacing w:after="240"/>
              <w:ind w:left="1440" w:hanging="720"/>
            </w:pPr>
            <w:r w:rsidRPr="00D476E3">
              <w:t>(q)</w:t>
            </w:r>
            <w:r w:rsidRPr="00D476E3">
              <w:tab/>
              <w:t>Perform a SCED with the changes to the inputs in items (a) through (m) above, considering both Competitive and Non-Competitive Constraints and the mitigated Energy Offer Curves.</w:t>
            </w:r>
          </w:p>
          <w:p w14:paraId="5F3AF3B1" w14:textId="77777777" w:rsidR="006161AD" w:rsidRPr="00D476E3" w:rsidRDefault="006161AD" w:rsidP="006F573E">
            <w:pPr>
              <w:spacing w:before="240" w:after="240"/>
              <w:ind w:left="1440" w:hanging="720"/>
            </w:pPr>
            <w:r w:rsidRPr="00D476E3">
              <w:t>(r)</w:t>
            </w:r>
            <w:r w:rsidRPr="00D476E3">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ins w:id="233" w:author="ERCOT" w:date="2024-06-17T14:35:00Z">
              <w:r w:rsidRPr="00D476E3">
                <w:t xml:space="preserve">, except when ERCOT </w:t>
              </w:r>
            </w:ins>
            <w:ins w:id="234" w:author="ERCOT" w:date="2024-06-17T14:36:00Z">
              <w:r w:rsidRPr="00D476E3">
                <w:t>is directing firm Load shed during EEA Level 3</w:t>
              </w:r>
            </w:ins>
            <w:r w:rsidRPr="00D476E3">
              <w:t>.</w:t>
            </w:r>
            <w:ins w:id="235" w:author="ERCOT" w:date="2024-06-17T14:36:00Z">
              <w:r w:rsidRPr="00D476E3">
                <w:t xml:space="preserve">  When ERCOT is directing firm Load shed during EEA Level 3 to either maintain sufficient PRC or stabilize grid frequency, as described in paragraph (3) of </w:t>
              </w:r>
              <w:r w:rsidRPr="00D476E3">
                <w:lastRenderedPageBreak/>
                <w:t>Section 6.5.9.4.2, the Real-Time Reliability Deployment Price Adder for Energy</w:t>
              </w:r>
            </w:ins>
            <w:ins w:id="236" w:author="ERCOT" w:date="2024-06-17T14:37:00Z">
              <w:r w:rsidRPr="00D476E3">
                <w:t xml:space="preserve"> is the </w:t>
              </w:r>
            </w:ins>
            <w:ins w:id="237" w:author="ERCOT" w:date="2024-06-17T14:38:00Z">
              <w:r w:rsidRPr="00D476E3">
                <w:t>VOLL</w:t>
              </w:r>
            </w:ins>
            <w:ins w:id="238" w:author="ERCOT" w:date="2024-07-09T10:29:00Z">
              <w:r w:rsidRPr="00D476E3">
                <w:t xml:space="preserve"> used to determine the Ancillary Service Demand Curves (ASDCs) for the Real-Time Market (RTM) </w:t>
              </w:r>
            </w:ins>
            <w:ins w:id="239" w:author="ERCOT" w:date="2024-06-17T14:38:00Z">
              <w:r w:rsidRPr="00D476E3">
                <w:t>minus the System Lambda of the second step in the two-step SCED process described in paragraph (10)(b) of Section 6.5.7.3.</w:t>
              </w:r>
            </w:ins>
          </w:p>
          <w:p w14:paraId="73A3C34F" w14:textId="77777777" w:rsidR="006161AD" w:rsidRPr="00D476E3" w:rsidRDefault="006161AD" w:rsidP="006F573E">
            <w:pPr>
              <w:spacing w:after="240"/>
              <w:ind w:left="1440" w:hanging="720"/>
            </w:pPr>
            <w:r w:rsidRPr="00D476E3">
              <w:t>(s)</w:t>
            </w:r>
            <w:r w:rsidRPr="00D476E3">
              <w:tab/>
              <w:t>For each individual Ancillary Service, the Real-Time Reliability Deployment Price Adder for Ancillary Service is equal to the positive difference between the MCPC for that Ancillary Service from item (q) above and the MCPC for that Ancillary Service</w:t>
            </w:r>
            <w:ins w:id="240" w:author="ERCOT" w:date="2024-06-17T14:40:00Z">
              <w:r w:rsidRPr="00D476E3">
                <w:t>, except when ERCOT is directing firm Load shed during EEA Level 3.  When ERCOT is directing firm Load shed during EEA Level 3 to</w:t>
              </w:r>
              <w:r w:rsidRPr="00D476E3">
                <w:rPr>
                  <w:highlight w:val="yellow"/>
                </w:rPr>
                <w:t xml:space="preserve"> </w:t>
              </w:r>
              <w:r w:rsidRPr="00D476E3">
                <w:t xml:space="preserve">either maintain sufficient PRC or stabilize grid frequency, as described in paragraph (3) of Section 6.5.9.4.2, the Real-Time Reliability Deployment Price Adder for Ancillary Service is the </w:t>
              </w:r>
            </w:ins>
            <w:ins w:id="241" w:author="ERCOT" w:date="2024-06-17T14:41:00Z">
              <w:r w:rsidRPr="00D476E3">
                <w:t>maximum value on the</w:t>
              </w:r>
            </w:ins>
            <w:ins w:id="242" w:author="ERCOT" w:date="2024-07-09T10:29:00Z">
              <w:r w:rsidRPr="00D476E3">
                <w:t xml:space="preserve"> </w:t>
              </w:r>
            </w:ins>
            <w:ins w:id="243" w:author="ERCOT" w:date="2024-06-17T14:41:00Z">
              <w:r w:rsidRPr="00D476E3">
                <w:t>ASDC for the Ancillary Service</w:t>
              </w:r>
            </w:ins>
            <w:ins w:id="244" w:author="ERCOT" w:date="2024-06-17T14:40:00Z">
              <w:r w:rsidRPr="00D476E3">
                <w:t xml:space="preserve"> minus the MCPC for that Ancillary Service</w:t>
              </w:r>
            </w:ins>
            <w:r w:rsidRPr="00D476E3">
              <w:t xml:space="preserve">. </w:t>
            </w:r>
          </w:p>
        </w:tc>
      </w:tr>
    </w:tbl>
    <w:p w14:paraId="52FFE32E" w14:textId="77777777" w:rsidR="006161AD" w:rsidRPr="00D476E3" w:rsidRDefault="006161AD" w:rsidP="006161AD">
      <w:pPr>
        <w:keepNext/>
        <w:widowControl w:val="0"/>
        <w:tabs>
          <w:tab w:val="left" w:pos="1260"/>
        </w:tabs>
        <w:spacing w:before="480" w:after="240"/>
        <w:outlineLvl w:val="3"/>
        <w:rPr>
          <w:b/>
          <w:bCs/>
          <w:snapToGrid w:val="0"/>
          <w:szCs w:val="20"/>
        </w:rPr>
      </w:pPr>
      <w:bookmarkStart w:id="245" w:name="_Toc135992367"/>
      <w:bookmarkStart w:id="246" w:name="_Toc87951814"/>
      <w:bookmarkStart w:id="247" w:name="_Toc109009418"/>
      <w:bookmarkStart w:id="248" w:name="_Toc397505038"/>
      <w:bookmarkStart w:id="249" w:name="_Toc402357170"/>
      <w:bookmarkStart w:id="250" w:name="_Toc422486550"/>
      <w:bookmarkStart w:id="251" w:name="_Toc433093403"/>
      <w:bookmarkStart w:id="252" w:name="_Toc433093561"/>
      <w:bookmarkStart w:id="253" w:name="_Toc440874791"/>
      <w:bookmarkStart w:id="254" w:name="_Toc448142348"/>
      <w:bookmarkStart w:id="255" w:name="_Toc448142505"/>
      <w:bookmarkStart w:id="256" w:name="_Toc458770346"/>
      <w:bookmarkStart w:id="257" w:name="_Toc459294314"/>
      <w:bookmarkStart w:id="258" w:name="_Toc463262808"/>
      <w:bookmarkStart w:id="259" w:name="_Toc468286881"/>
      <w:bookmarkStart w:id="260" w:name="_Toc481502921"/>
      <w:bookmarkStart w:id="261" w:name="_Toc496080089"/>
      <w:bookmarkStart w:id="262" w:name="_Toc135992392"/>
      <w:r w:rsidRPr="00D476E3">
        <w:rPr>
          <w:b/>
          <w:bCs/>
          <w:snapToGrid w:val="0"/>
          <w:szCs w:val="20"/>
        </w:rPr>
        <w:lastRenderedPageBreak/>
        <w:t>6.6.5.3</w:t>
      </w:r>
      <w:r w:rsidRPr="00D476E3">
        <w:rPr>
          <w:b/>
          <w:bCs/>
          <w:snapToGrid w:val="0"/>
          <w:szCs w:val="20"/>
        </w:rPr>
        <w:tab/>
      </w:r>
      <w:bookmarkStart w:id="263" w:name="_Hlk166566907"/>
      <w:r w:rsidRPr="00D476E3">
        <w:rPr>
          <w:b/>
          <w:bCs/>
          <w:snapToGrid w:val="0"/>
          <w:szCs w:val="20"/>
        </w:rPr>
        <w:t>Resources Exempt from Deviation Charges</w:t>
      </w:r>
      <w:bookmarkEnd w:id="245"/>
      <w:bookmarkEnd w:id="263"/>
    </w:p>
    <w:p w14:paraId="3DBB2B5C" w14:textId="77777777" w:rsidR="006161AD" w:rsidRPr="00D476E3" w:rsidRDefault="006161AD" w:rsidP="006161AD">
      <w:pPr>
        <w:spacing w:after="240"/>
        <w:rPr>
          <w:iCs/>
          <w:szCs w:val="20"/>
        </w:rPr>
      </w:pPr>
      <w:r w:rsidRPr="00D476E3">
        <w:rPr>
          <w:iCs/>
          <w:szCs w:val="20"/>
        </w:rPr>
        <w:t>(1)</w:t>
      </w:r>
      <w:r w:rsidRPr="00D476E3">
        <w:rPr>
          <w:iCs/>
          <w:szCs w:val="20"/>
        </w:rPr>
        <w:tab/>
        <w:t>Resource Base Point Deviation Charges do not apply to the following:</w:t>
      </w:r>
    </w:p>
    <w:p w14:paraId="507B457B"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 xml:space="preserve">Reliability Must-Run (RMR) Units; </w:t>
      </w:r>
    </w:p>
    <w:p w14:paraId="24257074"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Dynamically Scheduled Resources (DSRs) (except as described in Section 6.4.2.2, Output Schedules for Dynamically Scheduled Resources);</w:t>
      </w:r>
    </w:p>
    <w:p w14:paraId="4B57D3C7"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Qualifying Facilities (QFs) that do not submit an Energy Offer Curve for the Settlement Interval;</w:t>
      </w:r>
    </w:p>
    <w:p w14:paraId="036457A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 xml:space="preserve">Quick Start Generation Resources (QSGRs) during the 15-minute Settlement Interval after the start of the first SCED interval in which the QSGR is deployed; or  </w:t>
      </w:r>
    </w:p>
    <w:p w14:paraId="3B828944" w14:textId="77777777" w:rsidR="006161AD" w:rsidRPr="00D476E3" w:rsidRDefault="006161AD" w:rsidP="006161AD">
      <w:pPr>
        <w:spacing w:after="240"/>
        <w:ind w:left="1440" w:hanging="720"/>
        <w:rPr>
          <w:iCs/>
          <w:szCs w:val="20"/>
        </w:rPr>
      </w:pPr>
      <w:r w:rsidRPr="00D476E3">
        <w:rPr>
          <w:iCs/>
          <w:szCs w:val="20"/>
        </w:rPr>
        <w:t>(e)</w:t>
      </w:r>
      <w:r w:rsidRPr="00D476E3">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6161AD" w:rsidRPr="00D476E3" w14:paraId="05E1B720" w14:textId="77777777" w:rsidTr="006F573E">
        <w:tc>
          <w:tcPr>
            <w:tcW w:w="10055" w:type="dxa"/>
            <w:tcBorders>
              <w:top w:val="single" w:sz="4" w:space="0" w:color="auto"/>
              <w:left w:val="single" w:sz="4" w:space="0" w:color="auto"/>
              <w:bottom w:val="single" w:sz="4" w:space="0" w:color="auto"/>
              <w:right w:val="single" w:sz="4" w:space="0" w:color="auto"/>
            </w:tcBorders>
            <w:shd w:val="pct12" w:color="auto" w:fill="auto"/>
          </w:tcPr>
          <w:p w14:paraId="19D8BE03" w14:textId="77777777" w:rsidR="006161AD" w:rsidRPr="00D476E3" w:rsidRDefault="006161AD" w:rsidP="006F573E">
            <w:pPr>
              <w:spacing w:before="120" w:after="240"/>
              <w:rPr>
                <w:b/>
                <w:i/>
                <w:iCs/>
              </w:rPr>
            </w:pPr>
            <w:r w:rsidRPr="00D476E3">
              <w:rPr>
                <w:b/>
                <w:i/>
                <w:iCs/>
              </w:rPr>
              <w:t>[NPRR863, NPRR963, NPRR1000, NPRR1010, NPRR1014, and NPRR1046:  Replace applicable portions of Section 6.6.5.3 above with the following upon system implementation for NPRR863, NPRR963, or NPRR1014; upon system implementation of NPRR1000 for NPRR1000 and NPRR1046; or upon system implementation of the Real-Time Co-Optimization (RTC) project for NPRR1010:]</w:t>
            </w:r>
          </w:p>
          <w:p w14:paraId="2AFE376F" w14:textId="77777777" w:rsidR="006161AD" w:rsidRPr="00D476E3" w:rsidRDefault="006161AD" w:rsidP="006F573E">
            <w:pPr>
              <w:keepNext/>
              <w:widowControl w:val="0"/>
              <w:tabs>
                <w:tab w:val="left" w:pos="1260"/>
              </w:tabs>
              <w:spacing w:before="240" w:after="240"/>
              <w:outlineLvl w:val="3"/>
              <w:rPr>
                <w:b/>
                <w:bCs/>
                <w:snapToGrid w:val="0"/>
                <w:szCs w:val="20"/>
              </w:rPr>
            </w:pPr>
            <w:bookmarkStart w:id="264" w:name="_Toc60040703"/>
            <w:bookmarkStart w:id="265" w:name="_Toc65151762"/>
            <w:bookmarkStart w:id="266" w:name="_Toc80174788"/>
            <w:bookmarkStart w:id="267" w:name="_Toc112417668"/>
            <w:bookmarkStart w:id="268" w:name="_Toc119310337"/>
            <w:bookmarkStart w:id="269" w:name="_Toc125966270"/>
            <w:bookmarkStart w:id="270" w:name="_Toc135992368"/>
            <w:commentRangeStart w:id="271"/>
            <w:r w:rsidRPr="00D476E3">
              <w:rPr>
                <w:b/>
                <w:bCs/>
                <w:snapToGrid w:val="0"/>
                <w:szCs w:val="20"/>
              </w:rPr>
              <w:t>6.6.5.6</w:t>
            </w:r>
            <w:commentRangeEnd w:id="271"/>
            <w:r w:rsidR="0059162D">
              <w:rPr>
                <w:rStyle w:val="CommentReference"/>
              </w:rPr>
              <w:commentReference w:id="271"/>
            </w:r>
            <w:r w:rsidRPr="00D476E3">
              <w:rPr>
                <w:b/>
                <w:bCs/>
                <w:snapToGrid w:val="0"/>
                <w:szCs w:val="20"/>
              </w:rPr>
              <w:tab/>
              <w:t>Resources Exempt from Deviation Charges</w:t>
            </w:r>
            <w:bookmarkEnd w:id="264"/>
            <w:bookmarkEnd w:id="265"/>
            <w:bookmarkEnd w:id="266"/>
            <w:bookmarkEnd w:id="267"/>
            <w:bookmarkEnd w:id="268"/>
            <w:bookmarkEnd w:id="269"/>
            <w:bookmarkEnd w:id="270"/>
          </w:p>
          <w:p w14:paraId="75A15598" w14:textId="77777777" w:rsidR="006161AD" w:rsidRPr="00D476E3" w:rsidRDefault="006161AD" w:rsidP="006F573E">
            <w:pPr>
              <w:spacing w:after="240"/>
              <w:ind w:left="720" w:hanging="720"/>
              <w:rPr>
                <w:szCs w:val="20"/>
              </w:rPr>
            </w:pPr>
            <w:r w:rsidRPr="00D476E3">
              <w:rPr>
                <w:szCs w:val="20"/>
              </w:rPr>
              <w:t>(1)</w:t>
            </w:r>
            <w:r w:rsidRPr="00D476E3">
              <w:rPr>
                <w:szCs w:val="20"/>
              </w:rPr>
              <w:tab/>
              <w:t xml:space="preserve">Set Point Deviation Charges do not apply to any QSE for the 15-minute Settlement Interval during the following events: </w:t>
            </w:r>
          </w:p>
          <w:p w14:paraId="495D91DE" w14:textId="77777777" w:rsidR="006161AD" w:rsidRPr="00D476E3" w:rsidRDefault="006161AD" w:rsidP="006F573E">
            <w:pPr>
              <w:spacing w:after="240"/>
              <w:ind w:left="1440" w:hanging="720"/>
              <w:rPr>
                <w:szCs w:val="20"/>
              </w:rPr>
            </w:pPr>
            <w:r w:rsidRPr="00D476E3">
              <w:rPr>
                <w:szCs w:val="20"/>
              </w:rPr>
              <w:lastRenderedPageBreak/>
              <w:t>(a)</w:t>
            </w:r>
            <w:r w:rsidRPr="00D476E3">
              <w:rPr>
                <w:szCs w:val="20"/>
              </w:rPr>
              <w:tab/>
              <w:t>Responsive Reserve (RRS) was manually deployed by ERCOT;</w:t>
            </w:r>
          </w:p>
          <w:p w14:paraId="25B1CFFC" w14:textId="77777777" w:rsidR="006161AD" w:rsidRPr="00D476E3" w:rsidRDefault="006161AD" w:rsidP="006F573E">
            <w:pPr>
              <w:spacing w:after="240"/>
              <w:ind w:left="1440" w:hanging="720"/>
              <w:rPr>
                <w:szCs w:val="20"/>
              </w:rPr>
            </w:pPr>
            <w:r w:rsidRPr="00D476E3">
              <w:rPr>
                <w:szCs w:val="20"/>
              </w:rPr>
              <w:t>(b)</w:t>
            </w:r>
            <w:r w:rsidRPr="00D476E3">
              <w:rPr>
                <w:szCs w:val="20"/>
              </w:rPr>
              <w:tab/>
              <w:t>ERCOT Contingency Reserve Service (ECRS) was deployed; or</w:t>
            </w:r>
          </w:p>
          <w:p w14:paraId="3184C453" w14:textId="77777777" w:rsidR="006161AD" w:rsidRPr="00D476E3" w:rsidRDefault="006161AD" w:rsidP="006F573E">
            <w:pPr>
              <w:spacing w:before="240" w:after="240"/>
              <w:ind w:left="1440" w:hanging="720"/>
              <w:rPr>
                <w:szCs w:val="20"/>
              </w:rPr>
            </w:pPr>
            <w:r w:rsidRPr="00D476E3">
              <w:rPr>
                <w:szCs w:val="20"/>
              </w:rPr>
              <w:t>(c)</w:t>
            </w:r>
            <w:r w:rsidRPr="00D476E3">
              <w:rPr>
                <w:szCs w:val="20"/>
              </w:rPr>
              <w:tab/>
              <w:t xml:space="preserve">ERCOT System Frequency deviation is both greater than +0.05 Hz and less than -0.05 Hz within the same Settlement Interval. </w:t>
            </w:r>
          </w:p>
          <w:p w14:paraId="4D6C6C75" w14:textId="77777777" w:rsidR="006161AD" w:rsidRPr="00D476E3" w:rsidRDefault="006161AD" w:rsidP="006F573E">
            <w:pPr>
              <w:spacing w:after="240"/>
              <w:ind w:left="720" w:hanging="720"/>
              <w:rPr>
                <w:szCs w:val="20"/>
              </w:rPr>
            </w:pPr>
            <w:r w:rsidRPr="00D476E3">
              <w:rPr>
                <w:szCs w:val="20"/>
              </w:rPr>
              <w:t>(2)</w:t>
            </w:r>
            <w:r w:rsidRPr="00D476E3">
              <w:rPr>
                <w:szCs w:val="20"/>
              </w:rPr>
              <w:tab/>
              <w:t xml:space="preserve">Set Point Deviation Charges do not apply to the QSE for the Resource for the 15-minute Interval for the following: </w:t>
            </w:r>
          </w:p>
          <w:p w14:paraId="5389A935" w14:textId="77777777" w:rsidR="006161AD" w:rsidRPr="00D476E3" w:rsidRDefault="006161AD" w:rsidP="006F573E">
            <w:pPr>
              <w:spacing w:after="240"/>
              <w:ind w:left="1440" w:hanging="720"/>
              <w:rPr>
                <w:szCs w:val="20"/>
              </w:rPr>
            </w:pPr>
            <w:r w:rsidRPr="00D476E3">
              <w:rPr>
                <w:szCs w:val="20"/>
              </w:rPr>
              <w:t>(a)</w:t>
            </w:r>
            <w:r w:rsidRPr="00D476E3">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632D34E3" w14:textId="77777777" w:rsidR="006161AD" w:rsidRPr="00D476E3" w:rsidRDefault="006161AD" w:rsidP="006F573E">
            <w:pPr>
              <w:spacing w:after="240"/>
              <w:ind w:left="1440" w:hanging="720"/>
              <w:rPr>
                <w:iCs/>
                <w:szCs w:val="20"/>
              </w:rPr>
            </w:pPr>
            <w:r w:rsidRPr="00D476E3">
              <w:rPr>
                <w:iCs/>
                <w:szCs w:val="20"/>
              </w:rPr>
              <w:t>(b)</w:t>
            </w:r>
            <w:r w:rsidRPr="00D476E3">
              <w:rPr>
                <w:iCs/>
                <w:szCs w:val="20"/>
              </w:rPr>
              <w:tab/>
              <w:t xml:space="preserve">The Resource is a Reliability Must-Run (RMR) Unit; </w:t>
            </w:r>
          </w:p>
          <w:p w14:paraId="5852D21D"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Emergency Base Points were issued to the Resource; or</w:t>
            </w:r>
          </w:p>
          <w:p w14:paraId="7C5380B7" w14:textId="77777777" w:rsidR="006161AD" w:rsidRPr="00D476E3" w:rsidRDefault="006161AD" w:rsidP="006F573E">
            <w:pPr>
              <w:spacing w:after="240"/>
              <w:ind w:left="1440" w:hanging="720"/>
              <w:rPr>
                <w:szCs w:val="20"/>
              </w:rPr>
            </w:pPr>
            <w:r w:rsidRPr="00D476E3">
              <w:rPr>
                <w:szCs w:val="20"/>
              </w:rPr>
              <w:t>(d)</w:t>
            </w:r>
            <w:r w:rsidRPr="00D476E3">
              <w:rPr>
                <w:szCs w:val="20"/>
              </w:rPr>
              <w:tab/>
              <w:t xml:space="preserve">Resource is operating in Constant Frequency Control (CFC) mode. </w:t>
            </w:r>
          </w:p>
          <w:p w14:paraId="2A7DF90C" w14:textId="77777777" w:rsidR="006161AD" w:rsidRPr="00D476E3" w:rsidRDefault="006161AD" w:rsidP="006F573E">
            <w:pPr>
              <w:spacing w:after="240"/>
              <w:ind w:left="720" w:hanging="720"/>
              <w:rPr>
                <w:szCs w:val="20"/>
              </w:rPr>
            </w:pPr>
            <w:r w:rsidRPr="00D476E3">
              <w:rPr>
                <w:szCs w:val="20"/>
              </w:rPr>
              <w:t>(3)</w:t>
            </w:r>
            <w:r w:rsidRPr="00D476E3">
              <w:rPr>
                <w:szCs w:val="20"/>
              </w:rPr>
              <w:tab/>
              <w:t xml:space="preserve">In addition to the exemptions listed in paragraph (1) and (2) of this Section, Set Point Deviation Charges do not apply to the QSE for a Generation Resource for the 15-minute Settlement Interval for the following: </w:t>
            </w:r>
          </w:p>
          <w:p w14:paraId="3DC811E8" w14:textId="77777777" w:rsidR="006161AD" w:rsidRPr="00D476E3" w:rsidRDefault="006161AD" w:rsidP="006F573E">
            <w:pPr>
              <w:spacing w:after="240"/>
              <w:ind w:left="1440" w:hanging="720"/>
              <w:rPr>
                <w:szCs w:val="20"/>
              </w:rPr>
            </w:pPr>
            <w:r w:rsidRPr="00D476E3">
              <w:rPr>
                <w:szCs w:val="20"/>
              </w:rPr>
              <w:t>(a)</w:t>
            </w:r>
            <w:r w:rsidRPr="00D476E3">
              <w:rPr>
                <w:szCs w:val="20"/>
              </w:rPr>
              <w:tab/>
              <w:t xml:space="preserve">AASP is less than the Resource’s average telemetered LSL; </w:t>
            </w:r>
          </w:p>
          <w:p w14:paraId="3F63D53C" w14:textId="77777777" w:rsidR="006161AD" w:rsidRPr="00D476E3" w:rsidRDefault="006161AD" w:rsidP="006F573E">
            <w:pPr>
              <w:spacing w:after="240"/>
              <w:ind w:left="1440" w:hanging="720"/>
              <w:rPr>
                <w:szCs w:val="20"/>
              </w:rPr>
            </w:pPr>
            <w:r w:rsidRPr="00D476E3">
              <w:rPr>
                <w:szCs w:val="20"/>
              </w:rPr>
              <w:t>(b)</w:t>
            </w:r>
            <w:r w:rsidRPr="00D476E3">
              <w:rPr>
                <w:szCs w:val="20"/>
              </w:rPr>
              <w:tab/>
              <w:t xml:space="preserve">The Generation Resource is telemetering a status of ONTEST or STARTUP anytime during the Settlement Interval; </w:t>
            </w:r>
          </w:p>
          <w:p w14:paraId="73F84479" w14:textId="77777777" w:rsidR="006161AD" w:rsidRPr="00D476E3" w:rsidRDefault="006161AD" w:rsidP="006F573E">
            <w:pPr>
              <w:spacing w:after="240"/>
              <w:ind w:left="1440" w:hanging="720"/>
              <w:rPr>
                <w:iCs/>
                <w:szCs w:val="20"/>
              </w:rPr>
            </w:pPr>
            <w:r w:rsidRPr="00D476E3">
              <w:rPr>
                <w:iCs/>
                <w:szCs w:val="20"/>
              </w:rPr>
              <w:t>(c)</w:t>
            </w:r>
            <w:r w:rsidRPr="00D476E3">
              <w:rPr>
                <w:iCs/>
                <w:szCs w:val="20"/>
              </w:rPr>
              <w:tab/>
              <w:t>Qualifying Facilities (QFs) that do not submit an Energy Offer Curve prior to the end of the Adjustment Period for the Settlement Interval;</w:t>
            </w:r>
          </w:p>
          <w:p w14:paraId="1667C275" w14:textId="77777777" w:rsidR="006161AD" w:rsidRPr="00D476E3" w:rsidRDefault="006161AD" w:rsidP="006F573E">
            <w:pPr>
              <w:spacing w:after="240"/>
              <w:ind w:left="1440" w:hanging="720"/>
              <w:rPr>
                <w:iCs/>
                <w:szCs w:val="20"/>
              </w:rPr>
            </w:pPr>
            <w:r w:rsidRPr="00D476E3">
              <w:rPr>
                <w:iCs/>
                <w:szCs w:val="20"/>
              </w:rPr>
              <w:t>(d)</w:t>
            </w:r>
            <w:r w:rsidRPr="00D476E3">
              <w:rPr>
                <w:iCs/>
                <w:szCs w:val="20"/>
              </w:rPr>
              <w:tab/>
              <w:t>Quick Start Generation Resources (QSGRs) during the 15-minute Settlement Interval after the start of the first SCED interval in which the QSGR is deployed; or</w:t>
            </w:r>
          </w:p>
          <w:p w14:paraId="259BB695" w14:textId="77777777" w:rsidR="006161AD" w:rsidRPr="00D476E3" w:rsidRDefault="006161AD" w:rsidP="006F573E">
            <w:pPr>
              <w:spacing w:after="240"/>
              <w:ind w:left="1440" w:hanging="720"/>
              <w:rPr>
                <w:iCs/>
                <w:szCs w:val="20"/>
              </w:rPr>
            </w:pPr>
            <w:r w:rsidRPr="00D476E3">
              <w:rPr>
                <w:iCs/>
                <w:szCs w:val="20"/>
              </w:rPr>
              <w:t>(e)</w:t>
            </w:r>
            <w:r w:rsidRPr="00D476E3">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61B82ED2" w14:textId="77777777" w:rsidR="006161AD" w:rsidRPr="00D476E3" w:rsidRDefault="006161AD" w:rsidP="006F573E">
            <w:pPr>
              <w:spacing w:after="240"/>
              <w:ind w:left="720" w:hanging="720"/>
              <w:rPr>
                <w:szCs w:val="20"/>
              </w:rPr>
            </w:pPr>
            <w:r w:rsidRPr="00D476E3">
              <w:rPr>
                <w:szCs w:val="20"/>
              </w:rPr>
              <w:t>(4)</w:t>
            </w:r>
            <w:r w:rsidRPr="00D476E3">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71E90D12" w14:textId="77777777" w:rsidR="006161AD" w:rsidRPr="00D476E3" w:rsidRDefault="006161AD" w:rsidP="006F573E">
            <w:pPr>
              <w:spacing w:after="240"/>
              <w:ind w:left="1440" w:hanging="720"/>
              <w:rPr>
                <w:szCs w:val="20"/>
              </w:rPr>
            </w:pPr>
            <w:r w:rsidRPr="00D476E3">
              <w:rPr>
                <w:szCs w:val="20"/>
              </w:rPr>
              <w:lastRenderedPageBreak/>
              <w:t>(a)</w:t>
            </w:r>
            <w:r w:rsidRPr="00D476E3">
              <w:rPr>
                <w:szCs w:val="20"/>
              </w:rPr>
              <w:tab/>
              <w:t xml:space="preserve">The </w:t>
            </w:r>
            <w:ins w:id="272" w:author="ERCOT" w:date="2024-05-13T09:52:00Z">
              <w:r w:rsidRPr="00D476E3">
                <w:rPr>
                  <w:szCs w:val="20"/>
                </w:rPr>
                <w:t xml:space="preserve">computed </w:t>
              </w:r>
            </w:ins>
            <w:ins w:id="273" w:author="ERCOT" w:date="2024-05-14T09:04:00Z">
              <w:r w:rsidRPr="00D476E3">
                <w:rPr>
                  <w:szCs w:val="20"/>
                </w:rPr>
                <w:t>B</w:t>
              </w:r>
            </w:ins>
            <w:ins w:id="274" w:author="ERCOT" w:date="2024-05-13T09:52:00Z">
              <w:r w:rsidRPr="00D476E3">
                <w:rPr>
                  <w:szCs w:val="20"/>
                </w:rPr>
                <w:t xml:space="preserve">ase </w:t>
              </w:r>
            </w:ins>
            <w:ins w:id="275" w:author="ERCOT" w:date="2024-05-14T09:04:00Z">
              <w:r w:rsidRPr="00D476E3">
                <w:rPr>
                  <w:szCs w:val="20"/>
                </w:rPr>
                <w:t>P</w:t>
              </w:r>
            </w:ins>
            <w:ins w:id="276" w:author="ERCOT" w:date="2024-05-13T09:52:00Z">
              <w:r w:rsidRPr="00D476E3">
                <w:rPr>
                  <w:szCs w:val="20"/>
                </w:rPr>
                <w:t>oint</w:t>
              </w:r>
            </w:ins>
            <w:del w:id="277" w:author="ERCOT" w:date="2024-04-26T10:44:00Z">
              <w:r w:rsidRPr="00D476E3" w:rsidDel="00BB5395">
                <w:rPr>
                  <w:szCs w:val="20"/>
                </w:rPr>
                <w:delText>UDSP</w:delText>
              </w:r>
            </w:del>
            <w:r w:rsidRPr="00D476E3">
              <w:rPr>
                <w:szCs w:val="20"/>
              </w:rPr>
              <w:t xml:space="preserve"> is equal to the snapshot of its telemetered power consumption for all SCED runs during the Settlement Interval; or</w:t>
            </w:r>
          </w:p>
          <w:p w14:paraId="14A76321" w14:textId="77777777" w:rsidR="006161AD" w:rsidRPr="00D476E3" w:rsidRDefault="006161AD" w:rsidP="006F573E">
            <w:pPr>
              <w:spacing w:after="240"/>
              <w:ind w:left="1440" w:hanging="720"/>
              <w:rPr>
                <w:szCs w:val="20"/>
              </w:rPr>
            </w:pPr>
            <w:r w:rsidRPr="00D476E3">
              <w:rPr>
                <w:szCs w:val="20"/>
              </w:rPr>
              <w:t>(b)</w:t>
            </w:r>
            <w:r w:rsidRPr="00D476E3">
              <w:rPr>
                <w:szCs w:val="20"/>
              </w:rPr>
              <w:tab/>
              <w:t>The Controllable Load Resource is telemetering a status of OUTL anytime during the Settlement Interval.</w:t>
            </w:r>
          </w:p>
          <w:p w14:paraId="74929891" w14:textId="77777777" w:rsidR="006161AD" w:rsidRPr="00D476E3" w:rsidRDefault="006161AD" w:rsidP="006F573E">
            <w:pPr>
              <w:spacing w:after="240"/>
              <w:ind w:left="720" w:hanging="720"/>
              <w:rPr>
                <w:szCs w:val="20"/>
              </w:rPr>
            </w:pPr>
            <w:r w:rsidRPr="00D476E3">
              <w:rPr>
                <w:szCs w:val="20"/>
              </w:rPr>
              <w:t>(5)</w:t>
            </w:r>
            <w:r w:rsidRPr="00D476E3">
              <w:rPr>
                <w:szCs w:val="20"/>
              </w:rPr>
              <w:tab/>
              <w:t xml:space="preserve">In addition to the exemptions listed in paragraph (1) and (2) of this Section, Set Point Deviation Charges do not apply to the QSE for the ESR for the 15-minute Settlement Interval if the following occur: </w:t>
            </w:r>
          </w:p>
          <w:p w14:paraId="36F3D9A1" w14:textId="77777777" w:rsidR="006161AD" w:rsidRPr="00D476E3" w:rsidRDefault="006161AD" w:rsidP="006F573E">
            <w:pPr>
              <w:spacing w:after="240"/>
              <w:ind w:left="1440" w:hanging="720"/>
              <w:rPr>
                <w:szCs w:val="20"/>
              </w:rPr>
            </w:pPr>
            <w:r w:rsidRPr="00D476E3">
              <w:rPr>
                <w:szCs w:val="20"/>
              </w:rPr>
              <w:t>(a)</w:t>
            </w:r>
            <w:r w:rsidRPr="00D476E3">
              <w:rPr>
                <w:szCs w:val="20"/>
              </w:rPr>
              <w:tab/>
              <w:t>The ESR is telemetering a status of ONTEST anytime during the Settlement Interval; or</w:t>
            </w:r>
          </w:p>
          <w:p w14:paraId="43F0BF25" w14:textId="77777777" w:rsidR="006161AD" w:rsidRPr="00D476E3" w:rsidRDefault="006161AD" w:rsidP="006F573E">
            <w:pPr>
              <w:spacing w:after="240"/>
              <w:ind w:left="1440" w:hanging="720"/>
              <w:rPr>
                <w:szCs w:val="20"/>
              </w:rPr>
            </w:pPr>
            <w:r w:rsidRPr="00D476E3">
              <w:rPr>
                <w:szCs w:val="20"/>
              </w:rPr>
              <w:t>(b)</w:t>
            </w:r>
            <w:r w:rsidRPr="00D476E3">
              <w:rPr>
                <w:szCs w:val="20"/>
              </w:rPr>
              <w:tab/>
              <w:t>The AASP is less than its average telemetered LSL.</w:t>
            </w:r>
          </w:p>
        </w:tc>
      </w:tr>
    </w:tbl>
    <w:p w14:paraId="3F3B0172" w14:textId="77777777" w:rsidR="006161AD" w:rsidRPr="00D476E3" w:rsidRDefault="006161AD" w:rsidP="006161AD">
      <w:pPr>
        <w:keepNext/>
        <w:widowControl w:val="0"/>
        <w:tabs>
          <w:tab w:val="left" w:pos="1260"/>
        </w:tabs>
        <w:spacing w:before="480" w:after="240"/>
        <w:ind w:left="1267" w:hanging="1267"/>
        <w:outlineLvl w:val="3"/>
        <w:rPr>
          <w:b/>
          <w:bCs/>
          <w:snapToGrid w:val="0"/>
          <w:szCs w:val="20"/>
        </w:rPr>
      </w:pPr>
      <w:bookmarkStart w:id="278" w:name="_Toc109009419"/>
      <w:bookmarkStart w:id="279" w:name="_Toc397505039"/>
      <w:bookmarkStart w:id="280" w:name="_Toc402357171"/>
      <w:bookmarkStart w:id="281" w:name="_Toc422486551"/>
      <w:bookmarkStart w:id="282" w:name="_Toc433093404"/>
      <w:bookmarkStart w:id="283" w:name="_Toc433093562"/>
      <w:bookmarkStart w:id="284" w:name="_Toc440874792"/>
      <w:bookmarkStart w:id="285" w:name="_Toc448142349"/>
      <w:bookmarkStart w:id="286" w:name="_Toc448142506"/>
      <w:bookmarkStart w:id="287" w:name="_Toc458770347"/>
      <w:bookmarkStart w:id="288" w:name="_Toc459294315"/>
      <w:bookmarkStart w:id="289" w:name="_Toc463262809"/>
      <w:bookmarkStart w:id="290" w:name="_Toc468286882"/>
      <w:bookmarkStart w:id="291" w:name="_Toc481502922"/>
      <w:bookmarkStart w:id="292" w:name="_Toc496080090"/>
      <w:bookmarkStart w:id="293" w:name="_Toc135992394"/>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D476E3">
        <w:rPr>
          <w:b/>
          <w:bCs/>
          <w:snapToGrid w:val="0"/>
          <w:szCs w:val="20"/>
        </w:rPr>
        <w:lastRenderedPageBreak/>
        <w:t>6.6.9.1</w:t>
      </w:r>
      <w:r w:rsidRPr="00D476E3">
        <w:rPr>
          <w:b/>
          <w:bCs/>
          <w:snapToGrid w:val="0"/>
          <w:szCs w:val="20"/>
        </w:rPr>
        <w:tab/>
        <w:t>Payment for Emergency Power Increase Directed by ERCOT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55B33C71" w14:textId="77777777" w:rsidR="006161AD" w:rsidRPr="00D476E3" w:rsidRDefault="006161AD" w:rsidP="006161AD">
      <w:pPr>
        <w:spacing w:after="240"/>
        <w:ind w:left="720" w:hanging="720"/>
        <w:rPr>
          <w:szCs w:val="20"/>
        </w:rPr>
      </w:pPr>
      <w:r w:rsidRPr="00D476E3">
        <w:rPr>
          <w:szCs w:val="20"/>
        </w:rPr>
        <w:t>(1)</w:t>
      </w:r>
      <w:r w:rsidRPr="00D476E3">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5822A692" w14:textId="77777777" w:rsidR="006161AD" w:rsidRPr="00D476E3" w:rsidRDefault="006161AD" w:rsidP="006161AD">
      <w:pPr>
        <w:tabs>
          <w:tab w:val="left" w:pos="2250"/>
          <w:tab w:val="left" w:pos="3150"/>
          <w:tab w:val="left" w:pos="3960"/>
        </w:tabs>
        <w:spacing w:after="240"/>
        <w:ind w:left="3960" w:hanging="3240"/>
        <w:rPr>
          <w:b/>
          <w:bCs/>
          <w:lang w:val="pt-BR"/>
        </w:rPr>
      </w:pPr>
      <w:r w:rsidRPr="00D476E3">
        <w:rPr>
          <w:b/>
          <w:bCs/>
          <w:lang w:val="pt-BR"/>
        </w:rPr>
        <w:t xml:space="preserve">EMREAMT </w:t>
      </w:r>
      <w:r w:rsidRPr="00D476E3">
        <w:rPr>
          <w:b/>
          <w:bCs/>
          <w:i/>
          <w:vertAlign w:val="subscript"/>
          <w:lang w:val="pt-BR"/>
        </w:rPr>
        <w:t>q, r, p</w:t>
      </w:r>
      <w:r w:rsidRPr="00D476E3">
        <w:rPr>
          <w:b/>
          <w:bCs/>
          <w:lang w:val="pt-BR"/>
        </w:rPr>
        <w:tab/>
        <w:t>=</w:t>
      </w:r>
      <w:r w:rsidRPr="00D476E3">
        <w:rPr>
          <w:b/>
          <w:bCs/>
          <w:lang w:val="pt-BR"/>
        </w:rPr>
        <w:tab/>
        <w:t xml:space="preserve">(-1) * EMREPR </w:t>
      </w:r>
      <w:r w:rsidRPr="00D476E3">
        <w:rPr>
          <w:b/>
          <w:bCs/>
          <w:i/>
          <w:vertAlign w:val="subscript"/>
          <w:lang w:val="pt-BR"/>
        </w:rPr>
        <w:t>q, r, p</w:t>
      </w:r>
      <w:r w:rsidRPr="00D476E3">
        <w:rPr>
          <w:b/>
          <w:bCs/>
          <w:lang w:val="pt-BR"/>
        </w:rPr>
        <w:t xml:space="preserve"> * EMRE </w:t>
      </w:r>
      <w:r w:rsidRPr="00D476E3">
        <w:rPr>
          <w:b/>
          <w:bCs/>
          <w:i/>
          <w:vertAlign w:val="subscript"/>
          <w:lang w:val="pt-BR"/>
        </w:rPr>
        <w:t>q, r, p</w:t>
      </w:r>
    </w:p>
    <w:p w14:paraId="445D21FB" w14:textId="77777777" w:rsidR="006161AD" w:rsidRPr="00D476E3" w:rsidRDefault="006161AD" w:rsidP="006161AD">
      <w:pPr>
        <w:spacing w:after="240"/>
        <w:rPr>
          <w:iCs/>
          <w:szCs w:val="20"/>
          <w:lang w:val="pt-BR"/>
        </w:rPr>
      </w:pPr>
      <w:r w:rsidRPr="00D476E3">
        <w:rPr>
          <w:iCs/>
          <w:szCs w:val="20"/>
          <w:lang w:val="pt-BR"/>
        </w:rPr>
        <w:t>Where:</w:t>
      </w:r>
    </w:p>
    <w:p w14:paraId="43ED6616" w14:textId="77777777" w:rsidR="006161AD" w:rsidRPr="00D476E3" w:rsidRDefault="006161AD" w:rsidP="006161AD">
      <w:pPr>
        <w:tabs>
          <w:tab w:val="left" w:pos="2160"/>
          <w:tab w:val="left" w:pos="2880"/>
        </w:tabs>
        <w:spacing w:after="240"/>
        <w:ind w:leftChars="300" w:left="2880" w:hangingChars="900" w:hanging="2160"/>
        <w:rPr>
          <w:bCs/>
          <w:lang w:val="pt-BR"/>
        </w:rPr>
      </w:pPr>
      <w:r w:rsidRPr="00D476E3">
        <w:rPr>
          <w:bCs/>
          <w:lang w:val="pt-BR"/>
        </w:rPr>
        <w:t xml:space="preserve">EMREPR </w:t>
      </w:r>
      <w:r w:rsidRPr="00D476E3">
        <w:rPr>
          <w:bCs/>
          <w:i/>
          <w:vertAlign w:val="subscript"/>
          <w:lang w:val="pt-BR"/>
        </w:rPr>
        <w:t>q, r, p</w:t>
      </w:r>
      <w:r w:rsidRPr="00D476E3">
        <w:rPr>
          <w:bCs/>
          <w:lang w:val="pt-BR"/>
        </w:rPr>
        <w:tab/>
      </w:r>
      <w:r w:rsidRPr="00D476E3">
        <w:rPr>
          <w:bCs/>
          <w:lang w:val="pt-BR"/>
        </w:rPr>
        <w:tab/>
        <w:t>=</w:t>
      </w:r>
      <w:r w:rsidRPr="00D476E3">
        <w:rPr>
          <w:bCs/>
          <w:lang w:val="pt-BR"/>
        </w:rPr>
        <w:tab/>
        <w:t xml:space="preserve">Max (0, EBPWAPR </w:t>
      </w:r>
      <w:r w:rsidRPr="00D476E3">
        <w:rPr>
          <w:bCs/>
          <w:i/>
          <w:vertAlign w:val="subscript"/>
          <w:lang w:val="pt-BR"/>
        </w:rPr>
        <w:t>q, r, p</w:t>
      </w:r>
      <w:r w:rsidRPr="00D476E3">
        <w:rPr>
          <w:bCs/>
          <w:lang w:val="pt-BR"/>
        </w:rPr>
        <w:t xml:space="preserve"> – RTSPP </w:t>
      </w:r>
      <w:r w:rsidRPr="00D476E3">
        <w:rPr>
          <w:bCs/>
          <w:i/>
          <w:vertAlign w:val="subscript"/>
          <w:lang w:val="pt-BR"/>
        </w:rPr>
        <w:t>p</w:t>
      </w:r>
      <w:r w:rsidRPr="00D476E3">
        <w:rPr>
          <w:bCs/>
          <w:lang w:val="pt-BR"/>
        </w:rPr>
        <w:t>)</w:t>
      </w:r>
    </w:p>
    <w:p w14:paraId="057233E9"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t xml:space="preserve">EBPWAPR </w:t>
      </w:r>
      <w:r w:rsidRPr="00D476E3">
        <w:rPr>
          <w:i/>
          <w:iCs/>
          <w:vertAlign w:val="subscript"/>
          <w:lang w:val="pt-BR"/>
        </w:rPr>
        <w:t>q, r, p</w:t>
      </w:r>
      <w:r w:rsidRPr="00D476E3">
        <w:rPr>
          <w:bCs/>
          <w:lang w:val="pt-BR"/>
        </w:rPr>
        <w:tab/>
      </w:r>
      <w:r w:rsidRPr="00D476E3">
        <w:rPr>
          <w:lang w:val="pt-BR"/>
        </w:rPr>
        <w:t>=</w:t>
      </w:r>
      <w:r w:rsidRPr="00D476E3">
        <w:rPr>
          <w:bCs/>
          <w:lang w:val="pt-BR"/>
        </w:rPr>
        <w:tab/>
      </w:r>
      <w:r w:rsidRPr="00D476E3">
        <w:rPr>
          <w:bCs/>
          <w:position w:val="-22"/>
        </w:rPr>
        <w:object w:dxaOrig="225" w:dyaOrig="450" w14:anchorId="6D0C4D31">
          <v:shape id="_x0000_i1037" type="#_x0000_t75" style="width:12pt;height:24.6pt" o:ole="">
            <v:imagedata r:id="rId32" o:title=""/>
          </v:shape>
          <o:OLEObject Type="Embed" ProgID="Equation.3" ShapeID="_x0000_i1037" DrawAspect="Content" ObjectID="_1791035005" r:id="rId33"/>
        </w:object>
      </w:r>
      <w:r w:rsidRPr="00D476E3">
        <w:rPr>
          <w:lang w:val="pt-BR"/>
        </w:rPr>
        <w:t xml:space="preserve">(EBPPR </w:t>
      </w:r>
      <w:r w:rsidRPr="00D476E3">
        <w:rPr>
          <w:i/>
          <w:iCs/>
          <w:vertAlign w:val="subscript"/>
          <w:lang w:val="pt-BR"/>
        </w:rPr>
        <w:t>q, r, p, y</w:t>
      </w:r>
      <w:r w:rsidRPr="00D476E3">
        <w:rPr>
          <w:lang w:val="pt-BR"/>
        </w:rPr>
        <w:t xml:space="preserve"> *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093E23ED" w14:textId="77777777" w:rsidR="006161AD" w:rsidRPr="00D476E3" w:rsidRDefault="006161AD" w:rsidP="006161AD">
      <w:pPr>
        <w:tabs>
          <w:tab w:val="left" w:pos="2160"/>
          <w:tab w:val="left" w:pos="2880"/>
        </w:tabs>
        <w:spacing w:after="240"/>
        <w:ind w:leftChars="300" w:left="2880" w:hangingChars="900" w:hanging="2160"/>
        <w:rPr>
          <w:lang w:val="es-MX"/>
        </w:rPr>
      </w:pPr>
      <w:r w:rsidRPr="00D476E3">
        <w:rPr>
          <w:bCs/>
          <w:lang w:val="pt-BR"/>
        </w:rPr>
        <w:tab/>
      </w:r>
      <w:r w:rsidRPr="00D476E3">
        <w:rPr>
          <w:bCs/>
          <w:lang w:val="pt-BR"/>
        </w:rPr>
        <w:tab/>
      </w:r>
      <w:r w:rsidRPr="00D476E3">
        <w:rPr>
          <w:bCs/>
          <w:lang w:val="pt-BR"/>
        </w:rPr>
        <w:tab/>
      </w:r>
      <w:r w:rsidRPr="00D476E3">
        <w:rPr>
          <w:bCs/>
          <w:position w:val="-22"/>
        </w:rPr>
        <w:object w:dxaOrig="225" w:dyaOrig="450" w14:anchorId="0BFA4F95">
          <v:shape id="_x0000_i1038" type="#_x0000_t75" style="width:12pt;height:24.6pt" o:ole="">
            <v:imagedata r:id="rId34" o:title=""/>
          </v:shape>
          <o:OLEObject Type="Embed" ProgID="Equation.3" ShapeID="_x0000_i1038" DrawAspect="Content" ObjectID="_1791035006" r:id="rId35"/>
        </w:object>
      </w:r>
      <w:r w:rsidRPr="00D476E3">
        <w:rPr>
          <w:lang w:val="es-MX"/>
        </w:rPr>
        <w:t>(EBP</w:t>
      </w:r>
      <w:r w:rsidRPr="00D476E3">
        <w:rPr>
          <w:i/>
          <w:iCs/>
          <w:vertAlign w:val="subscript"/>
          <w:lang w:val="es-MX"/>
        </w:rPr>
        <w:t xml:space="preserve">q, r, p, y </w:t>
      </w:r>
      <w:r w:rsidRPr="00D476E3">
        <w:rPr>
          <w:lang w:val="es-MX"/>
        </w:rPr>
        <w:t>* TLMP</w:t>
      </w:r>
      <w:r w:rsidRPr="00D476E3">
        <w:rPr>
          <w:i/>
          <w:iCs/>
          <w:vertAlign w:val="subscript"/>
          <w:lang w:val="es-MX"/>
        </w:rPr>
        <w:t xml:space="preserve"> y</w:t>
      </w:r>
      <w:r w:rsidRPr="00D476E3">
        <w:rPr>
          <w:lang w:val="es-MX"/>
        </w:rPr>
        <w:t>)</w:t>
      </w:r>
    </w:p>
    <w:p w14:paraId="2FF4EA01" w14:textId="77777777" w:rsidR="006161AD" w:rsidRPr="00D476E3" w:rsidRDefault="006161AD" w:rsidP="006161AD">
      <w:pPr>
        <w:tabs>
          <w:tab w:val="left" w:pos="2880"/>
        </w:tabs>
        <w:spacing w:after="240"/>
        <w:ind w:leftChars="300" w:left="2880" w:hangingChars="900" w:hanging="2160"/>
        <w:rPr>
          <w:bCs/>
          <w:lang w:val="es-MX"/>
        </w:rPr>
      </w:pPr>
      <w:r w:rsidRPr="00D476E3">
        <w:rPr>
          <w:bCs/>
          <w:lang w:val="pt-BR"/>
        </w:rPr>
        <w:t>EMRE</w:t>
      </w:r>
      <w:r w:rsidRPr="00D476E3">
        <w:rPr>
          <w:bCs/>
          <w:lang w:val="es-MX"/>
        </w:rPr>
        <w:t xml:space="preserve"> </w:t>
      </w:r>
      <w:r w:rsidRPr="00D476E3">
        <w:rPr>
          <w:bCs/>
          <w:i/>
          <w:vertAlign w:val="subscript"/>
          <w:lang w:val="es-MX"/>
        </w:rPr>
        <w:t>q, r, p</w:t>
      </w:r>
      <w:r w:rsidRPr="00D476E3">
        <w:rPr>
          <w:bCs/>
          <w:lang w:val="es-MX"/>
        </w:rPr>
        <w:tab/>
        <w:t>=</w:t>
      </w:r>
      <w:r w:rsidRPr="00D476E3">
        <w:rPr>
          <w:bCs/>
          <w:lang w:val="es-MX"/>
        </w:rPr>
        <w:tab/>
        <w:t>Max (0, Min (</w:t>
      </w:r>
      <w:r w:rsidRPr="00D476E3">
        <w:rPr>
          <w:lang w:val="pt-BR"/>
        </w:rPr>
        <w:t>AEBP</w:t>
      </w:r>
      <w:r w:rsidRPr="00D476E3">
        <w:rPr>
          <w:vertAlign w:val="subscript"/>
          <w:lang w:val="pt-BR"/>
        </w:rPr>
        <w:t xml:space="preserve"> </w:t>
      </w:r>
      <w:r w:rsidRPr="00D476E3">
        <w:rPr>
          <w:i/>
          <w:vertAlign w:val="subscript"/>
          <w:lang w:val="pt-BR"/>
        </w:rPr>
        <w:t>q, r, p</w:t>
      </w:r>
      <w:r w:rsidRPr="00D476E3">
        <w:rPr>
          <w:vertAlign w:val="subscript"/>
          <w:lang w:val="pt-BR"/>
        </w:rPr>
        <w:t xml:space="preserve"> </w:t>
      </w:r>
      <w:r w:rsidRPr="00D476E3">
        <w:rPr>
          <w:lang w:val="pt-BR"/>
        </w:rPr>
        <w:t>,</w:t>
      </w:r>
      <w:r w:rsidRPr="00D476E3">
        <w:rPr>
          <w:bCs/>
          <w:lang w:val="es-MX"/>
        </w:rPr>
        <w:t xml:space="preserve"> RTMG </w:t>
      </w:r>
      <w:r w:rsidRPr="00D476E3">
        <w:rPr>
          <w:bCs/>
          <w:i/>
          <w:vertAlign w:val="subscript"/>
          <w:lang w:val="es-MX"/>
        </w:rPr>
        <w:t>q, r, p</w:t>
      </w:r>
      <w:r w:rsidRPr="00D476E3">
        <w:rPr>
          <w:bCs/>
          <w:lang w:val="es-MX"/>
        </w:rPr>
        <w:t xml:space="preserve">) – ¼ * BP </w:t>
      </w:r>
      <w:r w:rsidRPr="00D476E3">
        <w:rPr>
          <w:bCs/>
          <w:i/>
          <w:vertAlign w:val="subscript"/>
          <w:lang w:val="es-MX"/>
        </w:rPr>
        <w:t>q, r, p</w:t>
      </w:r>
      <w:r w:rsidRPr="00D476E3">
        <w:rPr>
          <w:bCs/>
          <w:lang w:val="es-MX"/>
        </w:rPr>
        <w:t>)</w:t>
      </w:r>
    </w:p>
    <w:p w14:paraId="61C1F6F6" w14:textId="77777777" w:rsidR="006161AD" w:rsidRPr="00D476E3" w:rsidRDefault="006161AD" w:rsidP="006161AD">
      <w:pPr>
        <w:tabs>
          <w:tab w:val="left" w:pos="2160"/>
          <w:tab w:val="left" w:pos="2880"/>
        </w:tabs>
        <w:spacing w:after="240"/>
        <w:ind w:leftChars="300" w:left="2880" w:hangingChars="900" w:hanging="2160"/>
        <w:rPr>
          <w:lang w:val="pt-BR"/>
        </w:rPr>
      </w:pPr>
      <w:r w:rsidRPr="00D476E3">
        <w:rPr>
          <w:lang w:val="pt-BR"/>
        </w:rPr>
        <w:t>AEBP</w:t>
      </w:r>
      <w:r w:rsidRPr="00D476E3">
        <w:rPr>
          <w:vertAlign w:val="subscript"/>
          <w:lang w:val="pt-BR"/>
        </w:rPr>
        <w:t xml:space="preserve"> </w:t>
      </w:r>
      <w:r w:rsidRPr="00D476E3">
        <w:rPr>
          <w:i/>
          <w:iCs/>
          <w:vertAlign w:val="subscript"/>
          <w:lang w:val="pt-BR"/>
        </w:rPr>
        <w:t>q, r, p</w:t>
      </w:r>
      <w:r w:rsidRPr="00D476E3">
        <w:rPr>
          <w:lang w:val="pt-BR"/>
        </w:rPr>
        <w:tab/>
      </w:r>
      <w:r w:rsidRPr="00D476E3">
        <w:rPr>
          <w:lang w:val="pt-BR"/>
        </w:rPr>
        <w:tab/>
        <w:t>=</w:t>
      </w:r>
      <w:r w:rsidRPr="00D476E3">
        <w:rPr>
          <w:lang w:val="pt-BR"/>
        </w:rPr>
        <w:tab/>
      </w:r>
      <w:r w:rsidRPr="00D476E3">
        <w:rPr>
          <w:bCs/>
          <w:position w:val="-22"/>
        </w:rPr>
        <w:object w:dxaOrig="225" w:dyaOrig="450" w14:anchorId="1CCBC77F">
          <v:shape id="_x0000_i1039" type="#_x0000_t75" style="width:12pt;height:24.6pt" o:ole="">
            <v:imagedata r:id="rId34" o:title=""/>
          </v:shape>
          <o:OLEObject Type="Embed" ProgID="Equation.3" ShapeID="_x0000_i1039" DrawAspect="Content" ObjectID="_1791035007" r:id="rId36"/>
        </w:object>
      </w:r>
      <w:r w:rsidRPr="00D476E3">
        <w:rPr>
          <w:lang w:val="pt-BR"/>
        </w:rPr>
        <w:t xml:space="preserve"> (EBP </w:t>
      </w:r>
      <w:r w:rsidRPr="00D476E3">
        <w:rPr>
          <w:i/>
          <w:iCs/>
          <w:vertAlign w:val="subscript"/>
          <w:lang w:val="pt-BR"/>
        </w:rPr>
        <w:t>q, r, p, y</w:t>
      </w:r>
      <w:r w:rsidRPr="00D476E3">
        <w:rPr>
          <w:lang w:val="pt-BR"/>
        </w:rPr>
        <w:t xml:space="preserve"> * TLMP</w:t>
      </w:r>
      <w:r w:rsidRPr="00D476E3">
        <w:rPr>
          <w:i/>
          <w:iCs/>
          <w:vertAlign w:val="subscript"/>
          <w:lang w:val="pt-BR"/>
        </w:rPr>
        <w:t>y</w:t>
      </w:r>
      <w:r w:rsidRPr="00D476E3">
        <w:rPr>
          <w:lang w:val="pt-BR"/>
        </w:rPr>
        <w:t xml:space="preserve"> / 3600)</w:t>
      </w:r>
    </w:p>
    <w:p w14:paraId="692C29F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6161AD" w:rsidRPr="00D476E3" w14:paraId="1F02FB2E" w14:textId="77777777" w:rsidTr="006F573E">
        <w:trPr>
          <w:cantSplit/>
          <w:tblHeader/>
        </w:trPr>
        <w:tc>
          <w:tcPr>
            <w:tcW w:w="934" w:type="pct"/>
          </w:tcPr>
          <w:p w14:paraId="5E52A01A" w14:textId="77777777" w:rsidR="006161AD" w:rsidRPr="00D476E3" w:rsidRDefault="006161AD" w:rsidP="006F573E">
            <w:pPr>
              <w:spacing w:after="120"/>
              <w:rPr>
                <w:b/>
                <w:iCs/>
                <w:sz w:val="20"/>
                <w:szCs w:val="20"/>
              </w:rPr>
            </w:pPr>
            <w:r w:rsidRPr="00D476E3">
              <w:rPr>
                <w:b/>
                <w:iCs/>
                <w:sz w:val="20"/>
                <w:szCs w:val="20"/>
              </w:rPr>
              <w:t>Variable</w:t>
            </w:r>
          </w:p>
        </w:tc>
        <w:tc>
          <w:tcPr>
            <w:tcW w:w="481" w:type="pct"/>
          </w:tcPr>
          <w:p w14:paraId="22D4E834" w14:textId="77777777" w:rsidR="006161AD" w:rsidRPr="00D476E3" w:rsidRDefault="006161AD" w:rsidP="006F573E">
            <w:pPr>
              <w:spacing w:after="120"/>
              <w:rPr>
                <w:b/>
                <w:iCs/>
                <w:sz w:val="20"/>
                <w:szCs w:val="20"/>
              </w:rPr>
            </w:pPr>
            <w:r w:rsidRPr="00D476E3">
              <w:rPr>
                <w:b/>
                <w:iCs/>
                <w:sz w:val="20"/>
                <w:szCs w:val="20"/>
              </w:rPr>
              <w:t>Unit</w:t>
            </w:r>
          </w:p>
        </w:tc>
        <w:tc>
          <w:tcPr>
            <w:tcW w:w="3585" w:type="pct"/>
          </w:tcPr>
          <w:p w14:paraId="5CDCD5CD"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6B9A78C1" w14:textId="77777777" w:rsidTr="006F573E">
        <w:trPr>
          <w:cantSplit/>
        </w:trPr>
        <w:tc>
          <w:tcPr>
            <w:tcW w:w="934" w:type="pct"/>
          </w:tcPr>
          <w:p w14:paraId="506AE82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3059153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48F6174"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F61F467" w14:textId="77777777" w:rsidTr="006F573E">
        <w:trPr>
          <w:cantSplit/>
        </w:trPr>
        <w:tc>
          <w:tcPr>
            <w:tcW w:w="934" w:type="pct"/>
          </w:tcPr>
          <w:p w14:paraId="2017673F" w14:textId="77777777" w:rsidR="006161AD" w:rsidRPr="00D476E3" w:rsidRDefault="006161AD" w:rsidP="006F573E">
            <w:pPr>
              <w:spacing w:after="60"/>
              <w:rPr>
                <w:iCs/>
                <w:sz w:val="20"/>
                <w:szCs w:val="20"/>
              </w:rPr>
            </w:pPr>
            <w:r w:rsidRPr="00D476E3">
              <w:rPr>
                <w:iCs/>
                <w:sz w:val="20"/>
                <w:szCs w:val="20"/>
              </w:rPr>
              <w:lastRenderedPageBreak/>
              <w:t xml:space="preserve">EMREPR </w:t>
            </w:r>
            <w:r w:rsidRPr="00D476E3">
              <w:rPr>
                <w:i/>
                <w:iCs/>
                <w:sz w:val="20"/>
                <w:szCs w:val="20"/>
                <w:vertAlign w:val="subscript"/>
              </w:rPr>
              <w:t>q, r, p</w:t>
            </w:r>
          </w:p>
        </w:tc>
        <w:tc>
          <w:tcPr>
            <w:tcW w:w="481" w:type="pct"/>
          </w:tcPr>
          <w:p w14:paraId="3CE09B5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B49FC5" w14:textId="77777777" w:rsidR="006161AD" w:rsidRPr="00D476E3" w:rsidRDefault="006161AD" w:rsidP="006F573E">
            <w:pPr>
              <w:spacing w:after="60"/>
              <w:rPr>
                <w:i/>
                <w:iCs/>
                <w:sz w:val="20"/>
                <w:szCs w:val="20"/>
              </w:rPr>
            </w:pPr>
            <w:r w:rsidRPr="00D476E3">
              <w:rPr>
                <w:i/>
                <w:iCs/>
                <w:sz w:val="20"/>
                <w:szCs w:val="20"/>
              </w:rPr>
              <w:t>Emergency Energy Price per QSE per Settlement Point per Resource</w:t>
            </w:r>
            <w:r w:rsidRPr="00D476E3">
              <w:rPr>
                <w:iCs/>
                <w:sz w:val="20"/>
                <w:szCs w:val="20"/>
              </w:rPr>
              <w:t xml:space="preserve">—The compensation rate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685B10B" w14:textId="77777777" w:rsidTr="006F573E">
        <w:trPr>
          <w:cantSplit/>
        </w:trPr>
        <w:tc>
          <w:tcPr>
            <w:tcW w:w="934" w:type="pct"/>
          </w:tcPr>
          <w:p w14:paraId="0BE9D0DD" w14:textId="77777777" w:rsidR="006161AD" w:rsidRPr="00D476E3" w:rsidRDefault="006161AD" w:rsidP="006F573E">
            <w:pPr>
              <w:spacing w:after="60"/>
              <w:rPr>
                <w:iCs/>
                <w:sz w:val="20"/>
                <w:szCs w:val="20"/>
              </w:rPr>
            </w:pPr>
            <w:r w:rsidRPr="00D476E3">
              <w:rPr>
                <w:iCs/>
                <w:sz w:val="20"/>
                <w:szCs w:val="20"/>
              </w:rPr>
              <w:t xml:space="preserve">EMRE </w:t>
            </w:r>
            <w:r w:rsidRPr="00D476E3">
              <w:rPr>
                <w:i/>
                <w:iCs/>
                <w:sz w:val="20"/>
                <w:szCs w:val="20"/>
                <w:vertAlign w:val="subscript"/>
              </w:rPr>
              <w:t>q, r, p</w:t>
            </w:r>
          </w:p>
        </w:tc>
        <w:tc>
          <w:tcPr>
            <w:tcW w:w="481" w:type="pct"/>
          </w:tcPr>
          <w:p w14:paraId="23FE5F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0A8CB21" w14:textId="77777777" w:rsidR="006161AD" w:rsidRPr="00D476E3" w:rsidRDefault="006161AD" w:rsidP="006F573E">
            <w:pPr>
              <w:spacing w:after="60"/>
              <w:rPr>
                <w:i/>
                <w:iCs/>
                <w:sz w:val="20"/>
                <w:szCs w:val="20"/>
              </w:rPr>
            </w:pPr>
            <w:r w:rsidRPr="00D476E3">
              <w:rPr>
                <w:i/>
                <w:iCs/>
                <w:sz w:val="20"/>
                <w:szCs w:val="20"/>
              </w:rPr>
              <w:t>Emergency Energy per QSE per Settlement Point per Resource</w:t>
            </w:r>
            <w:r w:rsidRPr="00D476E3">
              <w:rPr>
                <w:iCs/>
                <w:sz w:val="20"/>
                <w:szCs w:val="20"/>
              </w:rPr>
              <w:t xml:space="preserve">—The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A6F502B" w14:textId="77777777" w:rsidTr="006F573E">
        <w:trPr>
          <w:cantSplit/>
        </w:trPr>
        <w:tc>
          <w:tcPr>
            <w:tcW w:w="934" w:type="pct"/>
          </w:tcPr>
          <w:p w14:paraId="21E5B6CF" w14:textId="77777777" w:rsidR="006161AD" w:rsidRPr="00D476E3" w:rsidRDefault="006161AD" w:rsidP="006F573E">
            <w:pPr>
              <w:spacing w:after="60"/>
              <w:rPr>
                <w:iCs/>
                <w:sz w:val="20"/>
                <w:szCs w:val="20"/>
              </w:rPr>
            </w:pPr>
            <w:r w:rsidRPr="00D476E3">
              <w:rPr>
                <w:iCs/>
                <w:sz w:val="20"/>
                <w:szCs w:val="20"/>
              </w:rPr>
              <w:t xml:space="preserve">EBPWAPR </w:t>
            </w:r>
            <w:r w:rsidRPr="00D476E3">
              <w:rPr>
                <w:i/>
                <w:iCs/>
                <w:sz w:val="20"/>
                <w:szCs w:val="20"/>
                <w:vertAlign w:val="subscript"/>
              </w:rPr>
              <w:t>q, r, p</w:t>
            </w:r>
          </w:p>
        </w:tc>
        <w:tc>
          <w:tcPr>
            <w:tcW w:w="481" w:type="pct"/>
          </w:tcPr>
          <w:p w14:paraId="04A2E57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848C30A" w14:textId="77777777" w:rsidR="006161AD" w:rsidRPr="00D476E3" w:rsidRDefault="006161AD" w:rsidP="006F573E">
            <w:pPr>
              <w:spacing w:after="60"/>
              <w:rPr>
                <w:i/>
                <w:iCs/>
                <w:sz w:val="20"/>
                <w:szCs w:val="20"/>
              </w:rPr>
            </w:pPr>
            <w:r w:rsidRPr="00D476E3">
              <w:rPr>
                <w:i/>
                <w:iCs/>
                <w:sz w:val="20"/>
                <w:szCs w:val="20"/>
              </w:rPr>
              <w:t>Emergency Base Point Weighted Average Price per QSE per Settlement Point per Resource</w:t>
            </w:r>
            <w:r w:rsidRPr="00D476E3">
              <w:rPr>
                <w:iCs/>
                <w:sz w:val="20"/>
                <w:szCs w:val="20"/>
              </w:rPr>
              <w:t xml:space="preserve">—The weighted average of the energy prices corresponding with the Emergency Base Points on the Energy Offer Curve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F980E0D" w14:textId="77777777" w:rsidTr="006F573E">
        <w:trPr>
          <w:cantSplit/>
        </w:trPr>
        <w:tc>
          <w:tcPr>
            <w:tcW w:w="934" w:type="pct"/>
          </w:tcPr>
          <w:p w14:paraId="3B634D13"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6B90A85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7980F84"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3E2F3E3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75FCD0E" w14:textId="77777777" w:rsidR="006161AD" w:rsidRPr="00D476E3" w:rsidRDefault="006161AD" w:rsidP="006F573E">
            <w:pPr>
              <w:spacing w:after="60"/>
              <w:rPr>
                <w:iCs/>
                <w:sz w:val="20"/>
                <w:szCs w:val="20"/>
              </w:rPr>
            </w:pPr>
            <w:r w:rsidRPr="00D476E3">
              <w:rPr>
                <w:iCs/>
                <w:sz w:val="20"/>
                <w:szCs w:val="20"/>
              </w:rPr>
              <w:t>AEBP</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14A851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2E10950" w14:textId="77777777" w:rsidR="006161AD" w:rsidRPr="00D476E3" w:rsidRDefault="006161AD" w:rsidP="006F573E">
            <w:pPr>
              <w:spacing w:after="60"/>
              <w:rPr>
                <w:i/>
                <w:iCs/>
                <w:sz w:val="20"/>
                <w:szCs w:val="20"/>
              </w:rPr>
            </w:pPr>
            <w:r w:rsidRPr="00D476E3">
              <w:rPr>
                <w:i/>
                <w:iCs/>
                <w:sz w:val="20"/>
                <w:szCs w:val="20"/>
              </w:rPr>
              <w:t>Aggregated Emergency Base Point</w:t>
            </w:r>
            <w:r w:rsidRPr="00D476E3">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5071A67D" w14:textId="77777777" w:rsidTr="006F573E">
        <w:trPr>
          <w:cantSplit/>
        </w:trPr>
        <w:tc>
          <w:tcPr>
            <w:tcW w:w="934" w:type="pct"/>
          </w:tcPr>
          <w:p w14:paraId="3572C36F"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0EC0520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31825E0"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5390177" w14:textId="77777777" w:rsidTr="006F573E">
        <w:trPr>
          <w:cantSplit/>
        </w:trPr>
        <w:tc>
          <w:tcPr>
            <w:tcW w:w="934" w:type="pct"/>
          </w:tcPr>
          <w:p w14:paraId="330CF862"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13A1927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387C5797"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D467D64" w14:textId="77777777" w:rsidTr="006F573E">
        <w:trPr>
          <w:cantSplit/>
        </w:trPr>
        <w:tc>
          <w:tcPr>
            <w:tcW w:w="934" w:type="pct"/>
          </w:tcPr>
          <w:p w14:paraId="46FA0241"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0035512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18772155"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4C21E962" w14:textId="77777777" w:rsidTr="006F573E">
        <w:trPr>
          <w:cantSplit/>
        </w:trPr>
        <w:tc>
          <w:tcPr>
            <w:tcW w:w="934" w:type="pct"/>
          </w:tcPr>
          <w:p w14:paraId="0445406D"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6FC54C2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F070A45"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9589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03393B"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32B7641A"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408800DA"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1BD9209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B5D516"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0DBC922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3F778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2B55A1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3C49460" w14:textId="77777777" w:rsidR="006161AD" w:rsidRPr="00D476E3" w:rsidRDefault="006161AD" w:rsidP="006F573E">
            <w:pPr>
              <w:spacing w:after="60"/>
              <w:rPr>
                <w:i/>
                <w:iCs/>
                <w:sz w:val="20"/>
                <w:szCs w:val="20"/>
              </w:rPr>
            </w:pPr>
            <w:r w:rsidRPr="00D476E3">
              <w:rPr>
                <w:i/>
                <w:iCs/>
                <w:sz w:val="20"/>
                <w:szCs w:val="20"/>
              </w:rPr>
              <w:lastRenderedPageBreak/>
              <w:t>p</w:t>
            </w:r>
          </w:p>
        </w:tc>
        <w:tc>
          <w:tcPr>
            <w:tcW w:w="481" w:type="pct"/>
            <w:tcBorders>
              <w:top w:val="single" w:sz="4" w:space="0" w:color="auto"/>
              <w:left w:val="single" w:sz="4" w:space="0" w:color="auto"/>
              <w:bottom w:val="single" w:sz="4" w:space="0" w:color="auto"/>
              <w:right w:val="single" w:sz="4" w:space="0" w:color="auto"/>
            </w:tcBorders>
          </w:tcPr>
          <w:p w14:paraId="577D1E4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600AB37"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7B196D5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24ECB33"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3D63400"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B95C0FD" w14:textId="77777777" w:rsidR="006161AD" w:rsidRPr="00D476E3" w:rsidRDefault="006161AD" w:rsidP="006F573E">
            <w:pPr>
              <w:spacing w:after="60"/>
              <w:rPr>
                <w:iCs/>
                <w:sz w:val="20"/>
                <w:szCs w:val="20"/>
              </w:rPr>
            </w:pPr>
            <w:r w:rsidRPr="00D476E3">
              <w:rPr>
                <w:iCs/>
                <w:sz w:val="20"/>
                <w:szCs w:val="20"/>
              </w:rPr>
              <w:t>A Generation Resource.</w:t>
            </w:r>
          </w:p>
        </w:tc>
      </w:tr>
      <w:tr w:rsidR="006161AD" w:rsidRPr="00D476E3" w14:paraId="6C95FD0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984B518"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324116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9BC0197"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7494FAC6"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11818E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4814F2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FC7870F"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12658434" w14:textId="77777777" w:rsidR="006161AD" w:rsidRPr="00D476E3" w:rsidRDefault="006161AD" w:rsidP="006161AD">
      <w:pPr>
        <w:rPr>
          <w:szCs w:val="20"/>
        </w:rPr>
      </w:pPr>
    </w:p>
    <w:p w14:paraId="5B8D858C" w14:textId="77777777" w:rsidR="006161AD" w:rsidRPr="00D476E3" w:rsidRDefault="006161AD" w:rsidP="006161AD">
      <w:pPr>
        <w:spacing w:after="240"/>
        <w:ind w:left="720" w:hanging="720"/>
        <w:rPr>
          <w:szCs w:val="20"/>
        </w:rPr>
      </w:pPr>
      <w:r w:rsidRPr="00D476E3">
        <w:rPr>
          <w:szCs w:val="20"/>
        </w:rPr>
        <w:t>(2)</w:t>
      </w:r>
      <w:r w:rsidRPr="00D476E3">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5F4930B6" w14:textId="77777777" w:rsidR="006161AD" w:rsidRPr="00D476E3" w:rsidRDefault="006161AD" w:rsidP="006161AD">
      <w:pPr>
        <w:spacing w:after="240"/>
        <w:ind w:left="720" w:hanging="720"/>
        <w:rPr>
          <w:szCs w:val="20"/>
        </w:rPr>
      </w:pPr>
      <w:r w:rsidRPr="00D476E3">
        <w:rPr>
          <w:noProof/>
        </w:rPr>
        <mc:AlternateContent>
          <mc:Choice Requires="wpc">
            <w:drawing>
              <wp:anchor distT="0" distB="0" distL="114300" distR="114300" simplePos="0" relativeHeight="251662336" behindDoc="0" locked="0" layoutInCell="1" allowOverlap="1" wp14:anchorId="29F74767" wp14:editId="0E7B06E3">
                <wp:simplePos x="0" y="0"/>
                <wp:positionH relativeFrom="character">
                  <wp:posOffset>0</wp:posOffset>
                </wp:positionH>
                <wp:positionV relativeFrom="line">
                  <wp:posOffset>0</wp:posOffset>
                </wp:positionV>
                <wp:extent cx="6217285" cy="2820670"/>
                <wp:effectExtent l="0" t="635" r="2540" b="0"/>
                <wp:wrapNone/>
                <wp:docPr id="753918381" name="Canvas 18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25961376"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180189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86346190"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1243524"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5854102"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8251679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0722562"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76186"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749832010"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9916271"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0560788"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0503066"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44583888"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60552225"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2847435"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24278806"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143651"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550532"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34264453"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99135311"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5957516"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8551095"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23643234"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F74767" id="Canvas 184" o:spid="_x0000_s1216" editas="canvas" style="position:absolute;margin-left:0;margin-top:0;width:489.55pt;height:222.1pt;z-index:251662336;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">
                <v:shape id="_x0000_s1217" type="#_x0000_t75" style="position:absolute;width:62172;height:28206;visibility:visible;mso-wrap-style:square">
                  <v:fill o:detectmouseclick="t"/>
                  <v:path o:connecttype="none"/>
                </v:shape>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" filled="f" stroked="f">
                  <v:textbox inset=",,,0">
                    <w:txbxContent>
                      <w:p w14:paraId="24F4E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" filled="f" stroked="f">
                  <v:textbox inset="0,,0">
                    <w:txbxContent>
                      <w:p w14:paraId="620B5669" w14:textId="77777777" w:rsidR="006161AD" w:rsidRDefault="006161AD" w:rsidP="006161AD">
                        <w:pPr>
                          <w:autoSpaceDE w:val="0"/>
                          <w:autoSpaceDN w:val="0"/>
                          <w:adjustRightInd w:val="0"/>
                          <w:jc w:val="center"/>
                          <w:rPr>
                            <w:rFonts w:ascii="Arial" w:hAnsi="Arial" w:cs="Arial"/>
                            <w:color w:val="000000"/>
                          </w:rPr>
                        </w:pPr>
                      </w:p>
                      <w:p w14:paraId="67FEE0A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37FD065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00E9F142" w14:textId="77777777" w:rsidR="006161AD" w:rsidRDefault="006161AD" w:rsidP="006161AD">
                        <w:pPr>
                          <w:autoSpaceDE w:val="0"/>
                          <w:autoSpaceDN w:val="0"/>
                          <w:adjustRightInd w:val="0"/>
                          <w:jc w:val="center"/>
                          <w:rPr>
                            <w:rFonts w:ascii="Arial" w:hAnsi="Arial" w:cs="Arial"/>
                            <w:color w:val="000000"/>
                          </w:rPr>
                        </w:pPr>
                      </w:p>
                      <w:p w14:paraId="29D931CB" w14:textId="77777777" w:rsidR="006161AD" w:rsidRDefault="006161AD" w:rsidP="006161AD">
                        <w:pPr>
                          <w:autoSpaceDE w:val="0"/>
                          <w:autoSpaceDN w:val="0"/>
                          <w:adjustRightInd w:val="0"/>
                          <w:jc w:val="center"/>
                          <w:rPr>
                            <w:rFonts w:ascii="Arial" w:hAnsi="Arial" w:cs="Arial"/>
                            <w:color w:val="000000"/>
                          </w:rPr>
                        </w:pPr>
                      </w:p>
                      <w:p w14:paraId="0C57F0CC"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4BD7BFE" w14:textId="77777777" w:rsidR="006161AD" w:rsidRDefault="006161AD" w:rsidP="006161AD">
                        <w:pPr>
                          <w:autoSpaceDE w:val="0"/>
                          <w:autoSpaceDN w:val="0"/>
                          <w:adjustRightInd w:val="0"/>
                          <w:jc w:val="center"/>
                          <w:rPr>
                            <w:rFonts w:ascii="Arial" w:hAnsi="Arial" w:cs="Arial"/>
                            <w:color w:val="000000"/>
                          </w:rPr>
                        </w:pPr>
                      </w:p>
                      <w:p w14:paraId="144A921C" w14:textId="77777777" w:rsidR="006161AD" w:rsidRDefault="006161AD" w:rsidP="006161AD">
                        <w:pPr>
                          <w:autoSpaceDE w:val="0"/>
                          <w:autoSpaceDN w:val="0"/>
                          <w:adjustRightInd w:val="0"/>
                          <w:jc w:val="center"/>
                          <w:rPr>
                            <w:rFonts w:ascii="Arial" w:hAnsi="Arial" w:cs="Arial"/>
                            <w:color w:val="000000"/>
                          </w:rPr>
                        </w:pPr>
                      </w:p>
                      <w:p w14:paraId="0BD3FB4D" w14:textId="77777777" w:rsidR="006161AD" w:rsidRDefault="006161AD" w:rsidP="006161AD">
                        <w:pPr>
                          <w:autoSpaceDE w:val="0"/>
                          <w:autoSpaceDN w:val="0"/>
                          <w:adjustRightInd w:val="0"/>
                          <w:jc w:val="center"/>
                          <w:rPr>
                            <w:rFonts w:ascii="Arial" w:hAnsi="Arial" w:cs="Arial"/>
                            <w:color w:val="000000"/>
                          </w:rPr>
                        </w:pPr>
                      </w:p>
                      <w:p w14:paraId="5E5C80DD"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DC89636"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" stroked="f">
                  <v:textbox inset="0,0,0,0">
                    <w:txbxContent>
                      <w:p w14:paraId="33375169"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C3B010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" filled="f" stroked="f">
                  <v:textbox inset="0,1.44pt,0,1.44pt">
                    <w:txbxContent>
                      <w:p w14:paraId="2EA39295"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" filled="f" stroked="f">
                  <v:textbox inset="0,1.44pt,0,1.44pt">
                    <w:txbxContent>
                      <w:p w14:paraId="543B2F9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D476E3">
        <w:rPr>
          <w:noProof/>
        </w:rPr>
        <mc:AlternateContent>
          <mc:Choice Requires="wps">
            <w:drawing>
              <wp:inline distT="0" distB="0" distL="0" distR="0" wp14:anchorId="20C3E0BC" wp14:editId="15915937">
                <wp:extent cx="6219825" cy="2819400"/>
                <wp:effectExtent l="0" t="635" r="0" b="0"/>
                <wp:docPr id="1920894835" name="Rectangle 1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E9DAB8" id="Rectangle 183"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5DEA2B1" w14:textId="77777777" w:rsidR="006161AD" w:rsidRPr="00D476E3" w:rsidRDefault="006161AD" w:rsidP="006161AD">
      <w:pPr>
        <w:spacing w:after="240"/>
        <w:ind w:left="720" w:hanging="720"/>
        <w:rPr>
          <w:szCs w:val="20"/>
        </w:rPr>
      </w:pPr>
    </w:p>
    <w:p w14:paraId="19141B59" w14:textId="77777777" w:rsidR="006161AD" w:rsidRPr="00D476E3" w:rsidRDefault="006161AD" w:rsidP="006161AD">
      <w:pPr>
        <w:spacing w:after="240"/>
        <w:ind w:left="720" w:hanging="720"/>
        <w:rPr>
          <w:szCs w:val="20"/>
        </w:rPr>
      </w:pPr>
      <w:r w:rsidRPr="00D476E3">
        <w:rPr>
          <w:noProof/>
        </w:rPr>
        <w:lastRenderedPageBreak/>
        <mc:AlternateContent>
          <mc:Choice Requires="wpc">
            <w:drawing>
              <wp:anchor distT="0" distB="0" distL="114300" distR="114300" simplePos="0" relativeHeight="251661312" behindDoc="0" locked="0" layoutInCell="1" allowOverlap="1" wp14:anchorId="041844B3" wp14:editId="32103B37">
                <wp:simplePos x="0" y="0"/>
                <wp:positionH relativeFrom="character">
                  <wp:posOffset>0</wp:posOffset>
                </wp:positionH>
                <wp:positionV relativeFrom="line">
                  <wp:posOffset>0</wp:posOffset>
                </wp:positionV>
                <wp:extent cx="6560820" cy="2821305"/>
                <wp:effectExtent l="0" t="3810" r="1905" b="3810"/>
                <wp:wrapNone/>
                <wp:docPr id="1221352440" name="Canvas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25196516"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40928968"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7092383"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3926801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18620932"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83460745"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3175996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836094"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19472"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5653852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4661391"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876530"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48406849"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23276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785330396"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7337147"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8358082"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7699520"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20717365"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57586110"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27636904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425348728"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698376186"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4044204"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041844B3" id="Canvas 182" o:spid="_x0000_s1241" editas="canvas" style="position:absolute;margin-left:0;margin-top:0;width:516.6pt;height:222.15pt;z-index:251661312;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">
                <v:shape id="_x0000_s1242" type="#_x0000_t75" style="position:absolute;width:65608;height:28213;visibility:visible;mso-wrap-style:square">
                  <v:fill o:detectmouseclick="t"/>
                  <v:path o:connecttype="none"/>
                </v:shape>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" filled="f" stroked="f">
                  <v:textbox inset=",,,0">
                    <w:txbxContent>
                      <w:p w14:paraId="7D9D053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" filled="f" stroked="f">
                  <v:textbox inset="0,,0">
                    <w:txbxContent>
                      <w:p w14:paraId="0BDF42D8" w14:textId="77777777" w:rsidR="006161AD" w:rsidRDefault="006161AD" w:rsidP="006161AD">
                        <w:pPr>
                          <w:autoSpaceDE w:val="0"/>
                          <w:autoSpaceDN w:val="0"/>
                          <w:adjustRightInd w:val="0"/>
                          <w:jc w:val="center"/>
                          <w:rPr>
                            <w:rFonts w:ascii="Arial" w:hAnsi="Arial" w:cs="Arial"/>
                            <w:color w:val="000000"/>
                          </w:rPr>
                        </w:pPr>
                      </w:p>
                      <w:p w14:paraId="0F13FCD0"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0CD66EB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196209F8" w14:textId="77777777" w:rsidR="006161AD" w:rsidRDefault="006161AD" w:rsidP="006161AD">
                        <w:pPr>
                          <w:autoSpaceDE w:val="0"/>
                          <w:autoSpaceDN w:val="0"/>
                          <w:adjustRightInd w:val="0"/>
                          <w:jc w:val="center"/>
                          <w:rPr>
                            <w:rFonts w:ascii="Arial" w:hAnsi="Arial" w:cs="Arial"/>
                            <w:color w:val="000000"/>
                          </w:rPr>
                        </w:pPr>
                      </w:p>
                      <w:p w14:paraId="61253E5E" w14:textId="77777777" w:rsidR="006161AD" w:rsidRDefault="006161AD" w:rsidP="006161AD">
                        <w:pPr>
                          <w:autoSpaceDE w:val="0"/>
                          <w:autoSpaceDN w:val="0"/>
                          <w:adjustRightInd w:val="0"/>
                          <w:jc w:val="center"/>
                          <w:rPr>
                            <w:rFonts w:ascii="Arial" w:hAnsi="Arial" w:cs="Arial"/>
                            <w:color w:val="000000"/>
                          </w:rPr>
                        </w:pPr>
                      </w:p>
                      <w:p w14:paraId="6CD67CBB" w14:textId="77777777" w:rsidR="006161AD" w:rsidRDefault="006161AD" w:rsidP="006161AD">
                        <w:pPr>
                          <w:autoSpaceDE w:val="0"/>
                          <w:autoSpaceDN w:val="0"/>
                          <w:adjustRightInd w:val="0"/>
                          <w:jc w:val="center"/>
                          <w:rPr>
                            <w:rFonts w:ascii="Arial" w:hAnsi="Arial" w:cs="Arial"/>
                            <w:color w:val="000000"/>
                          </w:rPr>
                        </w:pPr>
                      </w:p>
                      <w:p w14:paraId="7B7BF0F0"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CD733AD" w14:textId="77777777" w:rsidR="006161AD" w:rsidRDefault="006161AD" w:rsidP="006161AD">
                        <w:pPr>
                          <w:autoSpaceDE w:val="0"/>
                          <w:autoSpaceDN w:val="0"/>
                          <w:adjustRightInd w:val="0"/>
                          <w:jc w:val="center"/>
                          <w:rPr>
                            <w:rFonts w:ascii="Arial" w:hAnsi="Arial" w:cs="Arial"/>
                            <w:color w:val="000000"/>
                          </w:rPr>
                        </w:pPr>
                      </w:p>
                      <w:p w14:paraId="46E663DE" w14:textId="77777777" w:rsidR="006161AD" w:rsidRDefault="006161AD" w:rsidP="006161AD">
                        <w:pPr>
                          <w:autoSpaceDE w:val="0"/>
                          <w:autoSpaceDN w:val="0"/>
                          <w:adjustRightInd w:val="0"/>
                          <w:jc w:val="center"/>
                          <w:rPr>
                            <w:rFonts w:ascii="Arial" w:hAnsi="Arial" w:cs="Arial"/>
                            <w:color w:val="000000"/>
                          </w:rPr>
                        </w:pPr>
                      </w:p>
                      <w:p w14:paraId="0F920455"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FBCEBB2"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" stroked="f">
                  <v:textbox inset="0,0,0,0">
                    <w:txbxContent>
                      <w:p w14:paraId="3DAAFC0F"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394909B"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" filled="f" stroked="f">
                  <v:textbox inset="0,1.44pt,0,1.44pt">
                    <w:txbxContent>
                      <w:p w14:paraId="557C7D3F"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" filled="f" stroked="f">
                  <v:textbox inset="0,1.44pt,0,1.44pt">
                    <w:txbxContent>
                      <w:p w14:paraId="23DDCC28"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" strokeweight="2pt"/>
                <w10:wrap anchory="line"/>
              </v:group>
            </w:pict>
          </mc:Fallback>
        </mc:AlternateContent>
      </w:r>
      <w:r w:rsidRPr="00D476E3">
        <w:rPr>
          <w:noProof/>
        </w:rPr>
        <mc:AlternateContent>
          <mc:Choice Requires="wps">
            <w:drawing>
              <wp:inline distT="0" distB="0" distL="0" distR="0" wp14:anchorId="33BC874F" wp14:editId="629FA71E">
                <wp:extent cx="6562725" cy="2819400"/>
                <wp:effectExtent l="0" t="3810" r="0" b="0"/>
                <wp:docPr id="1009720777" name="Rectangle 1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FAFD9A" id="Rectangle 181"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369DDE7" w14:textId="77777777" w:rsidR="006161AD" w:rsidRPr="00D476E3" w:rsidRDefault="006161AD" w:rsidP="006161AD">
      <w:pPr>
        <w:spacing w:after="240"/>
        <w:ind w:left="720" w:hanging="720"/>
        <w:rPr>
          <w:szCs w:val="20"/>
        </w:rPr>
      </w:pPr>
      <w:r w:rsidRPr="00D476E3">
        <w:rPr>
          <w:szCs w:val="20"/>
        </w:rPr>
        <w:t>(3)</w:t>
      </w:r>
      <w:r w:rsidRPr="00D476E3">
        <w:rPr>
          <w:szCs w:val="20"/>
        </w:rPr>
        <w:tab/>
        <w:t>The total additional compensation to each QSE for emergency power increases of Generation Resources for the 15-minute Settlement Interval is calculated as follows:</w:t>
      </w:r>
    </w:p>
    <w:p w14:paraId="7F72C613" w14:textId="77777777" w:rsidR="006161AD" w:rsidRPr="00D476E3" w:rsidRDefault="006161AD" w:rsidP="006161AD">
      <w:pPr>
        <w:tabs>
          <w:tab w:val="left" w:pos="2250"/>
          <w:tab w:val="left" w:pos="3150"/>
          <w:tab w:val="left" w:pos="3960"/>
        </w:tabs>
        <w:spacing w:after="240"/>
        <w:ind w:left="3960" w:hanging="3240"/>
        <w:rPr>
          <w:b/>
          <w:bCs/>
        </w:rPr>
      </w:pPr>
      <w:r w:rsidRPr="00D476E3">
        <w:rPr>
          <w:b/>
          <w:bCs/>
        </w:rPr>
        <w:t xml:space="preserve">EMREAMTQSETOT </w:t>
      </w:r>
      <w:r w:rsidRPr="00D476E3">
        <w:rPr>
          <w:b/>
          <w:bCs/>
          <w:i/>
          <w:iCs/>
          <w:vertAlign w:val="subscript"/>
        </w:rPr>
        <w:t>q</w:t>
      </w:r>
      <w:r w:rsidRPr="00D476E3">
        <w:rPr>
          <w:b/>
          <w:bCs/>
        </w:rPr>
        <w:tab/>
        <w:t>=</w:t>
      </w:r>
      <w:r w:rsidRPr="00D476E3">
        <w:rPr>
          <w:b/>
          <w:bCs/>
        </w:rPr>
        <w:tab/>
      </w:r>
      <w:r w:rsidRPr="00D476E3">
        <w:rPr>
          <w:b/>
          <w:bCs/>
          <w:position w:val="-18"/>
        </w:rPr>
        <w:object w:dxaOrig="225" w:dyaOrig="420" w14:anchorId="50B107BC">
          <v:shape id="_x0000_i1040" type="#_x0000_t75" style="width:12pt;height:24pt" o:ole="">
            <v:imagedata r:id="rId37" o:title=""/>
          </v:shape>
          <o:OLEObject Type="Embed" ProgID="Equation.3" ShapeID="_x0000_i1040" DrawAspect="Content" ObjectID="_1791035008" r:id="rId38"/>
        </w:object>
      </w:r>
      <w:r w:rsidRPr="00D476E3">
        <w:rPr>
          <w:b/>
          <w:bCs/>
          <w:position w:val="-22"/>
        </w:rPr>
        <w:object w:dxaOrig="225" w:dyaOrig="465" w14:anchorId="3282A4C5">
          <v:shape id="_x0000_i1041" type="#_x0000_t75" style="width:12pt;height:24pt" o:ole="">
            <v:imagedata r:id="rId39" o:title=""/>
          </v:shape>
          <o:OLEObject Type="Embed" ProgID="Equation.3" ShapeID="_x0000_i1041" DrawAspect="Content" ObjectID="_1791035009" r:id="rId40"/>
        </w:object>
      </w:r>
      <w:r w:rsidRPr="00D476E3">
        <w:rPr>
          <w:b/>
          <w:bCs/>
        </w:rPr>
        <w:t xml:space="preserve">EMREAMT </w:t>
      </w:r>
      <w:r w:rsidRPr="00D476E3">
        <w:rPr>
          <w:b/>
          <w:bCs/>
          <w:i/>
          <w:iCs/>
          <w:vertAlign w:val="subscript"/>
        </w:rPr>
        <w:t>q, r, p</w:t>
      </w:r>
    </w:p>
    <w:p w14:paraId="7125BAF7"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6161AD" w:rsidRPr="00D476E3" w14:paraId="6BF2290E" w14:textId="77777777" w:rsidTr="006F573E">
        <w:trPr>
          <w:cantSplit/>
          <w:tblHeader/>
        </w:trPr>
        <w:tc>
          <w:tcPr>
            <w:tcW w:w="1239" w:type="pct"/>
          </w:tcPr>
          <w:p w14:paraId="4F827D81" w14:textId="77777777" w:rsidR="006161AD" w:rsidRPr="00D476E3" w:rsidRDefault="006161AD" w:rsidP="006F573E">
            <w:pPr>
              <w:spacing w:after="120"/>
              <w:rPr>
                <w:b/>
                <w:iCs/>
                <w:sz w:val="20"/>
                <w:szCs w:val="20"/>
              </w:rPr>
            </w:pPr>
            <w:r w:rsidRPr="00D476E3">
              <w:rPr>
                <w:b/>
                <w:iCs/>
                <w:sz w:val="20"/>
                <w:szCs w:val="20"/>
              </w:rPr>
              <w:t>Variable</w:t>
            </w:r>
          </w:p>
        </w:tc>
        <w:tc>
          <w:tcPr>
            <w:tcW w:w="453" w:type="pct"/>
          </w:tcPr>
          <w:p w14:paraId="5C15ADBB" w14:textId="77777777" w:rsidR="006161AD" w:rsidRPr="00D476E3" w:rsidRDefault="006161AD" w:rsidP="006F573E">
            <w:pPr>
              <w:spacing w:after="120"/>
              <w:rPr>
                <w:b/>
                <w:iCs/>
                <w:sz w:val="20"/>
                <w:szCs w:val="20"/>
              </w:rPr>
            </w:pPr>
            <w:r w:rsidRPr="00D476E3">
              <w:rPr>
                <w:b/>
                <w:iCs/>
                <w:sz w:val="20"/>
                <w:szCs w:val="20"/>
              </w:rPr>
              <w:t>Unit</w:t>
            </w:r>
          </w:p>
        </w:tc>
        <w:tc>
          <w:tcPr>
            <w:tcW w:w="3308" w:type="pct"/>
          </w:tcPr>
          <w:p w14:paraId="46B6C00A"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2C169A04" w14:textId="77777777" w:rsidTr="006F573E">
        <w:trPr>
          <w:cantSplit/>
        </w:trPr>
        <w:tc>
          <w:tcPr>
            <w:tcW w:w="1239" w:type="pct"/>
          </w:tcPr>
          <w:p w14:paraId="441DEDBB"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4B35EB49" w14:textId="77777777" w:rsidR="006161AD" w:rsidRPr="00D476E3" w:rsidRDefault="006161AD" w:rsidP="006F573E">
            <w:pPr>
              <w:spacing w:after="60"/>
              <w:rPr>
                <w:iCs/>
                <w:sz w:val="20"/>
                <w:szCs w:val="20"/>
              </w:rPr>
            </w:pPr>
            <w:r w:rsidRPr="00D476E3">
              <w:rPr>
                <w:iCs/>
                <w:sz w:val="20"/>
                <w:szCs w:val="20"/>
              </w:rPr>
              <w:t>$</w:t>
            </w:r>
          </w:p>
        </w:tc>
        <w:tc>
          <w:tcPr>
            <w:tcW w:w="3308" w:type="pct"/>
          </w:tcPr>
          <w:p w14:paraId="6E902CE1" w14:textId="77777777" w:rsidR="006161AD" w:rsidRPr="00D476E3" w:rsidRDefault="006161AD" w:rsidP="006F573E">
            <w:pPr>
              <w:spacing w:after="60"/>
              <w:rPr>
                <w:iCs/>
                <w:sz w:val="20"/>
                <w:szCs w:val="20"/>
              </w:rPr>
            </w:pPr>
            <w:r w:rsidRPr="00D476E3">
              <w:rPr>
                <w:i/>
                <w:iCs/>
                <w:sz w:val="20"/>
                <w:szCs w:val="20"/>
              </w:rPr>
              <w:t>Emergency Energy Amount QSE Total per QSE</w:t>
            </w:r>
            <w:r w:rsidRPr="00D476E3">
              <w:rPr>
                <w:rFonts w:ascii="Symbol" w:eastAsia="Symbol" w:hAnsi="Symbol" w:cs="Symbol"/>
                <w:iCs/>
                <w:sz w:val="20"/>
                <w:szCs w:val="20"/>
              </w:rPr>
              <w:t>¾</w:t>
            </w:r>
            <w:r w:rsidRPr="00D476E3">
              <w:rPr>
                <w:iCs/>
                <w:sz w:val="20"/>
                <w:szCs w:val="20"/>
              </w:rPr>
              <w:t xml:space="preserve">The total of the payments to QSE </w:t>
            </w:r>
            <w:r w:rsidRPr="00D476E3">
              <w:rPr>
                <w:i/>
                <w:iCs/>
                <w:sz w:val="20"/>
                <w:szCs w:val="20"/>
              </w:rPr>
              <w:t>q</w:t>
            </w:r>
            <w:r w:rsidRPr="00D476E3">
              <w:rPr>
                <w:iCs/>
                <w:sz w:val="20"/>
                <w:szCs w:val="20"/>
              </w:rPr>
              <w:t xml:space="preserve"> as additional compensation for emergency power increases of the Generation Resources represented by this QSE for the 15-minute Settlement Interval.</w:t>
            </w:r>
          </w:p>
        </w:tc>
      </w:tr>
      <w:tr w:rsidR="006161AD" w:rsidRPr="00D476E3" w14:paraId="5DCC67FB" w14:textId="77777777" w:rsidTr="006F573E">
        <w:trPr>
          <w:cantSplit/>
        </w:trPr>
        <w:tc>
          <w:tcPr>
            <w:tcW w:w="1239" w:type="pct"/>
          </w:tcPr>
          <w:p w14:paraId="7A1F630B"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212783CD" w14:textId="77777777" w:rsidR="006161AD" w:rsidRPr="00D476E3" w:rsidRDefault="006161AD" w:rsidP="006F573E">
            <w:pPr>
              <w:spacing w:after="60"/>
              <w:rPr>
                <w:iCs/>
                <w:sz w:val="20"/>
                <w:szCs w:val="20"/>
              </w:rPr>
            </w:pPr>
            <w:r w:rsidRPr="00D476E3">
              <w:rPr>
                <w:iCs/>
                <w:sz w:val="20"/>
                <w:szCs w:val="20"/>
              </w:rPr>
              <w:t>$</w:t>
            </w:r>
          </w:p>
        </w:tc>
        <w:tc>
          <w:tcPr>
            <w:tcW w:w="3308" w:type="pct"/>
          </w:tcPr>
          <w:p w14:paraId="03F80B0B"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produced by Generation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B6F5DDD"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05BDF0DD"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62CDF83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2B957F0"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0A9BA9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2A70D2A9"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454E5C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A307948"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831B530"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6A67065E"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D6C3F1C"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CBDCB6C" w14:textId="77777777" w:rsidR="006161AD" w:rsidRPr="00D476E3" w:rsidRDefault="006161AD" w:rsidP="006F573E">
            <w:pPr>
              <w:spacing w:after="60"/>
              <w:rPr>
                <w:iCs/>
                <w:sz w:val="20"/>
                <w:szCs w:val="20"/>
              </w:rPr>
            </w:pPr>
            <w:r w:rsidRPr="00D476E3">
              <w:rPr>
                <w:iCs/>
                <w:sz w:val="20"/>
                <w:szCs w:val="20"/>
              </w:rPr>
              <w:t>A Generation Resource.</w:t>
            </w:r>
          </w:p>
        </w:tc>
      </w:tr>
    </w:tbl>
    <w:p w14:paraId="5600F32A"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2F115812" w14:textId="77777777" w:rsidTr="006F573E">
        <w:trPr>
          <w:trHeight w:val="206"/>
        </w:trPr>
        <w:tc>
          <w:tcPr>
            <w:tcW w:w="9350" w:type="dxa"/>
            <w:shd w:val="clear" w:color="auto" w:fill="D0CECE"/>
          </w:tcPr>
          <w:p w14:paraId="7D7D6E57" w14:textId="77777777" w:rsidR="006161AD" w:rsidRPr="00D476E3" w:rsidRDefault="006161AD" w:rsidP="006F573E">
            <w:pPr>
              <w:spacing w:before="120" w:after="240"/>
              <w:rPr>
                <w:b/>
                <w:i/>
                <w:iCs/>
              </w:rPr>
            </w:pPr>
            <w:r w:rsidRPr="00D476E3">
              <w:rPr>
                <w:b/>
                <w:i/>
                <w:iCs/>
              </w:rPr>
              <w:t>[NPRR1010 and NPRR1014:  Replace applicable portions of Section 6.6.9.1 above with the following upon system implementation of the Real-Time Co-Optimization (RTC) project for NPRR1010; or upon system implementation for NPRR1014:]</w:t>
            </w:r>
          </w:p>
          <w:p w14:paraId="4FFF08E0" w14:textId="77777777" w:rsidR="006161AD" w:rsidRPr="00D476E3" w:rsidRDefault="006161AD" w:rsidP="006F573E">
            <w:pPr>
              <w:keepNext/>
              <w:widowControl w:val="0"/>
              <w:tabs>
                <w:tab w:val="left" w:pos="1260"/>
              </w:tabs>
              <w:spacing w:before="480" w:after="240"/>
              <w:ind w:left="1267" w:hanging="1267"/>
              <w:outlineLvl w:val="3"/>
              <w:rPr>
                <w:b/>
                <w:bCs/>
                <w:snapToGrid w:val="0"/>
                <w:szCs w:val="20"/>
              </w:rPr>
            </w:pPr>
            <w:bookmarkStart w:id="294" w:name="_Toc60040730"/>
            <w:bookmarkStart w:id="295" w:name="_Toc65151789"/>
            <w:bookmarkStart w:id="296" w:name="_Toc80174815"/>
            <w:bookmarkStart w:id="297" w:name="_Toc112417695"/>
            <w:bookmarkStart w:id="298" w:name="_Toc119310364"/>
            <w:bookmarkStart w:id="299" w:name="_Toc125966297"/>
            <w:bookmarkStart w:id="300" w:name="_Toc135992395"/>
            <w:r w:rsidRPr="00D476E3">
              <w:rPr>
                <w:b/>
                <w:bCs/>
                <w:snapToGrid w:val="0"/>
                <w:szCs w:val="20"/>
              </w:rPr>
              <w:lastRenderedPageBreak/>
              <w:t>6.6.9.1</w:t>
            </w:r>
            <w:r w:rsidRPr="00D476E3">
              <w:rPr>
                <w:b/>
                <w:bCs/>
                <w:snapToGrid w:val="0"/>
                <w:szCs w:val="20"/>
              </w:rPr>
              <w:tab/>
              <w:t>Payment for Emergency Operations Settlement</w:t>
            </w:r>
            <w:bookmarkEnd w:id="294"/>
            <w:bookmarkEnd w:id="295"/>
            <w:bookmarkEnd w:id="296"/>
            <w:bookmarkEnd w:id="297"/>
            <w:bookmarkEnd w:id="298"/>
            <w:bookmarkEnd w:id="299"/>
            <w:bookmarkEnd w:id="300"/>
          </w:p>
          <w:p w14:paraId="06044A3A" w14:textId="77777777" w:rsidR="006161AD" w:rsidRPr="00D476E3" w:rsidRDefault="006161AD" w:rsidP="006F573E">
            <w:pPr>
              <w:spacing w:after="240"/>
              <w:ind w:left="720" w:hanging="720"/>
              <w:rPr>
                <w:iCs/>
                <w:szCs w:val="20"/>
              </w:rPr>
            </w:pPr>
            <w:r w:rsidRPr="00D476E3">
              <w:rPr>
                <w:iCs/>
                <w:szCs w:val="20"/>
              </w:rPr>
              <w:t>(1)</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DA0462B" w14:textId="77777777" w:rsidR="006161AD" w:rsidRPr="00D476E3" w:rsidRDefault="006161AD" w:rsidP="006F573E">
            <w:pPr>
              <w:tabs>
                <w:tab w:val="left" w:pos="2340"/>
                <w:tab w:val="left" w:pos="3420"/>
              </w:tabs>
              <w:spacing w:before="240" w:after="240"/>
              <w:ind w:left="3420" w:hanging="2700"/>
              <w:rPr>
                <w:rFonts w:eastAsia="Calibri"/>
                <w:b/>
                <w:szCs w:val="20"/>
                <w:lang w:val="pt-BR"/>
              </w:rPr>
            </w:pPr>
            <w:r w:rsidRPr="00D476E3">
              <w:rPr>
                <w:b/>
                <w:bCs/>
                <w:szCs w:val="20"/>
                <w:lang w:val="pt-BR"/>
              </w:rPr>
              <w:t xml:space="preserve">EMREAMT </w:t>
            </w:r>
            <w:r w:rsidRPr="00D476E3">
              <w:rPr>
                <w:b/>
                <w:bCs/>
                <w:i/>
                <w:szCs w:val="20"/>
                <w:vertAlign w:val="subscript"/>
                <w:lang w:val="pt-BR"/>
              </w:rPr>
              <w:t>q, r, p</w:t>
            </w:r>
            <w:r w:rsidRPr="00D476E3">
              <w:rPr>
                <w:b/>
                <w:bCs/>
                <w:szCs w:val="20"/>
                <w:lang w:val="pt-BR"/>
              </w:rPr>
              <w:tab/>
              <w:t>=</w:t>
            </w:r>
            <w:r w:rsidRPr="00D476E3">
              <w:rPr>
                <w:b/>
                <w:bCs/>
                <w:szCs w:val="20"/>
                <w:lang w:val="pt-BR"/>
              </w:rPr>
              <w:tab/>
              <w:t xml:space="preserve">(-1) * (EMREPRGEN </w:t>
            </w:r>
            <w:r w:rsidRPr="00D476E3">
              <w:rPr>
                <w:b/>
                <w:bCs/>
                <w:i/>
                <w:szCs w:val="20"/>
                <w:vertAlign w:val="subscript"/>
                <w:lang w:val="pt-BR"/>
              </w:rPr>
              <w:t>q, r, p</w:t>
            </w:r>
            <w:r w:rsidRPr="00D476E3">
              <w:rPr>
                <w:b/>
                <w:bCs/>
                <w:szCs w:val="20"/>
                <w:lang w:val="pt-BR"/>
              </w:rPr>
              <w:t xml:space="preserve"> * EMREGEN </w:t>
            </w:r>
            <w:r w:rsidRPr="00D476E3">
              <w:rPr>
                <w:b/>
                <w:bCs/>
                <w:i/>
                <w:szCs w:val="20"/>
                <w:vertAlign w:val="subscript"/>
                <w:lang w:val="pt-BR"/>
              </w:rPr>
              <w:t>q, r, p</w:t>
            </w:r>
            <w:r w:rsidRPr="00D476E3">
              <w:rPr>
                <w:b/>
                <w:bCs/>
                <w:szCs w:val="20"/>
                <w:lang w:val="pt-BR"/>
              </w:rPr>
              <w:t>)</w:t>
            </w:r>
            <w:r w:rsidRPr="00D476E3">
              <w:rPr>
                <w:rFonts w:eastAsia="Calibri"/>
                <w:b/>
                <w:szCs w:val="20"/>
                <w:lang w:val="pt-BR"/>
              </w:rPr>
              <w:t xml:space="preserve"> </w:t>
            </w:r>
          </w:p>
          <w:p w14:paraId="38B0DB2E" w14:textId="77777777" w:rsidR="006161AD" w:rsidRPr="00D476E3" w:rsidRDefault="006161AD" w:rsidP="006F573E">
            <w:pPr>
              <w:tabs>
                <w:tab w:val="left" w:pos="2340"/>
                <w:tab w:val="left" w:pos="3420"/>
              </w:tabs>
              <w:spacing w:before="240" w:after="240"/>
              <w:ind w:left="3420" w:hanging="2700"/>
              <w:rPr>
                <w:b/>
                <w:bCs/>
                <w:iCs/>
                <w:szCs w:val="20"/>
                <w:lang w:val="pt-BR"/>
              </w:rPr>
            </w:pPr>
            <w:r w:rsidRPr="00D476E3">
              <w:rPr>
                <w:b/>
                <w:bCs/>
                <w:szCs w:val="20"/>
                <w:lang w:val="pt-BR"/>
              </w:rPr>
              <w:tab/>
            </w:r>
            <w:r w:rsidRPr="00D476E3">
              <w:rPr>
                <w:b/>
                <w:bCs/>
                <w:szCs w:val="20"/>
                <w:lang w:val="pt-BR"/>
              </w:rPr>
              <w:tab/>
            </w:r>
            <w:r w:rsidRPr="00D476E3">
              <w:rPr>
                <w:rFonts w:eastAsia="Calibri"/>
                <w:b/>
                <w:szCs w:val="20"/>
                <w:lang w:val="pt-BR"/>
              </w:rPr>
              <w:t xml:space="preserve">+ </w:t>
            </w:r>
            <w:ins w:id="301" w:author="ERCOT" w:date="2024-07-03T08:24:00Z">
              <w:r w:rsidRPr="00D476E3">
                <w:rPr>
                  <w:rFonts w:eastAsia="Calibri"/>
                  <w:b/>
                  <w:szCs w:val="20"/>
                  <w:lang w:val="pt-BR"/>
                </w:rPr>
                <w:t>(</w:t>
              </w:r>
            </w:ins>
            <w:r w:rsidRPr="00D476E3">
              <w:rPr>
                <w:rFonts w:eastAsia="Calibri"/>
                <w:b/>
                <w:szCs w:val="20"/>
                <w:lang w:val="pt-BR"/>
              </w:rPr>
              <w:t xml:space="preserve">EMREPRLOAD </w:t>
            </w:r>
            <w:r w:rsidRPr="00D476E3">
              <w:rPr>
                <w:rFonts w:eastAsia="Calibri"/>
                <w:b/>
                <w:i/>
                <w:szCs w:val="20"/>
                <w:vertAlign w:val="subscript"/>
                <w:lang w:val="pt-BR"/>
              </w:rPr>
              <w:t>q, r, p</w:t>
            </w:r>
            <w:r w:rsidRPr="00D476E3">
              <w:rPr>
                <w:rFonts w:eastAsia="Calibri"/>
                <w:b/>
                <w:szCs w:val="20"/>
                <w:lang w:val="pt-BR"/>
              </w:rPr>
              <w:t xml:space="preserve"> * EMRELOAD </w:t>
            </w:r>
            <w:r w:rsidRPr="00D476E3">
              <w:rPr>
                <w:rFonts w:eastAsia="Calibri"/>
                <w:b/>
                <w:i/>
                <w:szCs w:val="20"/>
                <w:vertAlign w:val="subscript"/>
                <w:lang w:val="pt-BR"/>
              </w:rPr>
              <w:t>q, r, p</w:t>
            </w:r>
            <w:ins w:id="302" w:author="ERCOT" w:date="2024-07-03T08:24:00Z">
              <w:r w:rsidRPr="00D476E3">
                <w:rPr>
                  <w:rFonts w:eastAsia="Calibri"/>
                  <w:b/>
                  <w:iCs/>
                  <w:szCs w:val="20"/>
                  <w:lang w:val="pt-BR"/>
                </w:rPr>
                <w:t>)</w:t>
              </w:r>
            </w:ins>
          </w:p>
          <w:p w14:paraId="73D53B6A" w14:textId="77777777" w:rsidR="006161AD" w:rsidRPr="00D476E3" w:rsidRDefault="006161AD" w:rsidP="006F573E">
            <w:pPr>
              <w:spacing w:after="240"/>
              <w:rPr>
                <w:szCs w:val="20"/>
                <w:lang w:val="pt-BR"/>
              </w:rPr>
            </w:pPr>
            <w:r w:rsidRPr="00D476E3">
              <w:rPr>
                <w:szCs w:val="20"/>
                <w:lang w:val="pt-BR"/>
              </w:rPr>
              <w:t>Where:</w:t>
            </w:r>
          </w:p>
          <w:p w14:paraId="56554B31"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2132700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 xml:space="preserve">EMREPRGEN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Max (0, EBPWAPRGEN </w:t>
            </w:r>
            <w:r w:rsidRPr="00D476E3">
              <w:rPr>
                <w:bCs/>
                <w:i/>
                <w:szCs w:val="20"/>
                <w:vertAlign w:val="subscript"/>
                <w:lang w:val="pt-BR"/>
              </w:rPr>
              <w:t>q, r, p</w:t>
            </w:r>
            <w:r w:rsidRPr="00D476E3">
              <w:rPr>
                <w:bCs/>
                <w:szCs w:val="20"/>
                <w:lang w:val="pt-BR"/>
              </w:rPr>
              <w:t xml:space="preserve"> – RTSPP </w:t>
            </w:r>
            <w:r w:rsidRPr="00D476E3">
              <w:rPr>
                <w:bCs/>
                <w:i/>
                <w:szCs w:val="20"/>
                <w:vertAlign w:val="subscript"/>
                <w:lang w:val="pt-BR"/>
              </w:rPr>
              <w:t>p</w:t>
            </w:r>
            <w:r w:rsidRPr="00D476E3">
              <w:rPr>
                <w:bCs/>
                <w:szCs w:val="20"/>
                <w:lang w:val="pt-BR"/>
              </w:rPr>
              <w:t>)</w:t>
            </w:r>
          </w:p>
          <w:p w14:paraId="27011649"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58F7DB81">
                <v:shape id="_x0000_i1042" type="#_x0000_t75" style="width:12pt;height:24.6pt" o:ole="">
                  <v:imagedata r:id="rId32" o:title=""/>
                </v:shape>
                <o:OLEObject Type="Embed" ProgID="Equation.3" ShapeID="_x0000_i1042" DrawAspect="Content" ObjectID="_1791035010" r:id="rId41"/>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FC0C283"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7ACB7B5">
                <v:shape id="_x0000_i1043" type="#_x0000_t75" style="width:12pt;height:24.6pt" o:ole="">
                  <v:imagedata r:id="rId34" o:title=""/>
                </v:shape>
                <o:OLEObject Type="Embed" ProgID="Equation.3" ShapeID="_x0000_i1043" DrawAspect="Content" ObjectID="_1791035011" r:id="rId42"/>
              </w:object>
            </w:r>
            <w:r w:rsidRPr="00D476E3">
              <w:rPr>
                <w:lang w:val="es-MX"/>
              </w:rPr>
              <w:t xml:space="preserve">(Max (0.001, EBP </w:t>
            </w:r>
            <w:r w:rsidRPr="00D476E3">
              <w:rPr>
                <w:i/>
                <w:iCs/>
                <w:vertAlign w:val="subscript"/>
                <w:lang w:val="es-MX"/>
              </w:rPr>
              <w:t>q, r, p, y</w:t>
            </w:r>
            <w:r w:rsidRPr="00D476E3">
              <w:rPr>
                <w:lang w:val="pt-BR"/>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0F30D2E"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 xml:space="preserve">) – ¼ * Max (0, BP </w:t>
            </w:r>
            <w:r w:rsidRPr="00D476E3">
              <w:rPr>
                <w:bCs/>
                <w:i/>
                <w:szCs w:val="20"/>
                <w:vertAlign w:val="subscript"/>
                <w:lang w:val="es-MX"/>
              </w:rPr>
              <w:t>q, r, p</w:t>
            </w:r>
            <w:r w:rsidRPr="00D476E3">
              <w:rPr>
                <w:bCs/>
                <w:szCs w:val="20"/>
                <w:lang w:val="es-MX"/>
              </w:rPr>
              <w:t>))</w:t>
            </w:r>
          </w:p>
          <w:p w14:paraId="174D85A4" w14:textId="77777777" w:rsidR="006161AD" w:rsidRPr="00D476E3" w:rsidRDefault="006161AD" w:rsidP="006F573E">
            <w:pPr>
              <w:tabs>
                <w:tab w:val="left" w:pos="2340"/>
                <w:tab w:val="left" w:pos="2880"/>
              </w:tabs>
              <w:spacing w:after="240"/>
              <w:ind w:left="987" w:hanging="269"/>
              <w:rPr>
                <w:lang w:val="pt-BR"/>
              </w:rPr>
            </w:pPr>
            <w:r w:rsidRPr="00D476E3">
              <w:rPr>
                <w:lang w:val="pt-BR"/>
              </w:rPr>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8107E68">
                <v:shape id="_x0000_i1044" type="#_x0000_t75" style="width:12pt;height:24.6pt" o:ole="">
                  <v:imagedata r:id="rId34" o:title=""/>
                </v:shape>
                <o:OLEObject Type="Embed" ProgID="Equation.3" ShapeID="_x0000_i1044" DrawAspect="Content" ObjectID="_1791035012" r:id="rId43"/>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140C9596"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If any EBP &lt; 0 then:</w:t>
            </w:r>
          </w:p>
          <w:p w14:paraId="41D34707" w14:textId="77777777" w:rsidR="006161AD" w:rsidRPr="00D476E3" w:rsidRDefault="006161AD" w:rsidP="006F573E">
            <w:pPr>
              <w:tabs>
                <w:tab w:val="left" w:pos="2340"/>
                <w:tab w:val="left" w:pos="2880"/>
              </w:tabs>
              <w:spacing w:after="240"/>
              <w:ind w:left="720"/>
              <w:rPr>
                <w:bCs/>
                <w:szCs w:val="20"/>
                <w:lang w:val="pt-BR"/>
              </w:rPr>
            </w:pPr>
            <w:r w:rsidRPr="00D476E3">
              <w:rPr>
                <w:bCs/>
                <w:szCs w:val="20"/>
                <w:lang w:val="pt-BR"/>
              </w:rPr>
              <w:t xml:space="preserve">EMREPRLOAD </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Max (0, RTSPP</w:t>
            </w:r>
            <w:r w:rsidRPr="00D476E3">
              <w:rPr>
                <w:bCs/>
                <w:i/>
                <w:szCs w:val="20"/>
                <w:vertAlign w:val="subscript"/>
                <w:lang w:val="pt-BR"/>
              </w:rPr>
              <w:t xml:space="preserve"> p</w:t>
            </w:r>
            <w:r w:rsidRPr="00D476E3">
              <w:rPr>
                <w:bCs/>
                <w:szCs w:val="20"/>
                <w:lang w:val="pt-BR"/>
              </w:rPr>
              <w:t xml:space="preserve"> – EBPWAPRLOAD </w:t>
            </w:r>
            <w:r w:rsidRPr="00D476E3">
              <w:rPr>
                <w:bCs/>
                <w:i/>
                <w:szCs w:val="20"/>
                <w:vertAlign w:val="subscript"/>
                <w:lang w:val="pt-BR"/>
              </w:rPr>
              <w:t>q, r, p</w:t>
            </w:r>
            <w:r w:rsidRPr="00D476E3">
              <w:rPr>
                <w:bCs/>
                <w:szCs w:val="20"/>
                <w:lang w:val="pt-BR"/>
              </w:rPr>
              <w:t xml:space="preserve"> )</w:t>
            </w:r>
          </w:p>
          <w:p w14:paraId="61589F79" w14:textId="77777777" w:rsidR="006161AD" w:rsidRPr="00D476E3" w:rsidRDefault="006161AD" w:rsidP="006F573E">
            <w:pPr>
              <w:tabs>
                <w:tab w:val="left" w:pos="2340"/>
                <w:tab w:val="left" w:pos="2880"/>
              </w:tabs>
              <w:spacing w:after="240"/>
              <w:ind w:left="720"/>
              <w:rPr>
                <w:b/>
                <w:bCs/>
                <w:sz w:val="32"/>
                <w:szCs w:val="32"/>
                <w:lang w:val="pt-BR"/>
              </w:rPr>
            </w:pPr>
            <w:r w:rsidRPr="00D476E3">
              <w:rPr>
                <w:lang w:val="pt-BR"/>
              </w:rPr>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2BCE4BF3">
                <v:shape id="_x0000_i1045" type="#_x0000_t75" style="width:12pt;height:24.6pt" o:ole="">
                  <v:imagedata r:id="rId32" o:title=""/>
                </v:shape>
                <o:OLEObject Type="Embed" ProgID="Equation.3" ShapeID="_x0000_i1045" DrawAspect="Content" ObjectID="_1791035013" r:id="rId44"/>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1FEACD2F" w14:textId="77777777" w:rsidR="006161AD" w:rsidRPr="00D476E3" w:rsidRDefault="006161AD" w:rsidP="006F573E">
            <w:pPr>
              <w:tabs>
                <w:tab w:val="left" w:pos="2340"/>
                <w:tab w:val="left" w:pos="2880"/>
              </w:tabs>
              <w:spacing w:after="240"/>
              <w:ind w:left="720"/>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24447FF9">
                <v:shape id="_x0000_i1046" type="#_x0000_t75" style="width:12pt;height:24.6pt" o:ole="">
                  <v:imagedata r:id="rId34" o:title=""/>
                </v:shape>
                <o:OLEObject Type="Embed" ProgID="Equation.3" ShapeID="_x0000_i1046" DrawAspect="Content" ObjectID="_1791035014" r:id="rId45"/>
              </w:object>
            </w:r>
            <w:r w:rsidRPr="00D476E3">
              <w:rPr>
                <w:lang w:val="es-MX"/>
              </w:rPr>
              <w:t>(</w:t>
            </w:r>
            <w:r w:rsidRPr="00D476E3">
              <w:rPr>
                <w:lang w:val="pt-BR"/>
              </w:rPr>
              <w:t xml:space="preserve">Min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0DCE50F4" w14:textId="77777777" w:rsidR="006161AD" w:rsidRPr="00D476E3" w:rsidRDefault="006161AD" w:rsidP="006F573E">
            <w:pPr>
              <w:tabs>
                <w:tab w:val="left" w:pos="2340"/>
                <w:tab w:val="left" w:pos="2880"/>
              </w:tabs>
              <w:spacing w:after="240"/>
              <w:ind w:left="720"/>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      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 xml:space="preserve">) – ¼ * Min (0, BP </w:t>
            </w:r>
            <w:r w:rsidRPr="00D476E3">
              <w:rPr>
                <w:bCs/>
                <w:i/>
                <w:szCs w:val="20"/>
                <w:vertAlign w:val="subscript"/>
                <w:lang w:val="es-MX"/>
              </w:rPr>
              <w:t>q, r, p</w:t>
            </w:r>
            <w:r w:rsidRPr="00D476E3">
              <w:rPr>
                <w:bCs/>
                <w:szCs w:val="20"/>
                <w:lang w:val="es-MX"/>
              </w:rPr>
              <w:t>))</w:t>
            </w:r>
          </w:p>
          <w:p w14:paraId="3F04620E" w14:textId="77777777" w:rsidR="006161AD" w:rsidRPr="00D476E3" w:rsidRDefault="006161AD" w:rsidP="006F573E">
            <w:pPr>
              <w:tabs>
                <w:tab w:val="left" w:pos="2340"/>
                <w:tab w:val="left" w:pos="2880"/>
              </w:tabs>
              <w:spacing w:after="240"/>
              <w:ind w:left="720"/>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72EE2D00">
                <v:shape id="_x0000_i1047" type="#_x0000_t75" style="width:12pt;height:24.6pt" o:ole="">
                  <v:imagedata r:id="rId34" o:title=""/>
                </v:shape>
                <o:OLEObject Type="Embed" ProgID="Equation.3" ShapeID="_x0000_i1047" DrawAspect="Content" ObjectID="_1791035015" r:id="rId46"/>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26327C84"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46DA391E" w14:textId="77777777" w:rsidTr="006F573E">
              <w:trPr>
                <w:cantSplit/>
                <w:tblHeader/>
              </w:trPr>
              <w:tc>
                <w:tcPr>
                  <w:tcW w:w="934" w:type="pct"/>
                </w:tcPr>
                <w:p w14:paraId="79DFAE17" w14:textId="77777777" w:rsidR="006161AD" w:rsidRPr="00D476E3" w:rsidRDefault="006161AD" w:rsidP="006F573E">
                  <w:pPr>
                    <w:spacing w:after="240"/>
                    <w:rPr>
                      <w:b/>
                      <w:iCs/>
                      <w:sz w:val="20"/>
                      <w:szCs w:val="20"/>
                    </w:rPr>
                  </w:pPr>
                  <w:r w:rsidRPr="00D476E3">
                    <w:rPr>
                      <w:b/>
                      <w:iCs/>
                      <w:sz w:val="20"/>
                      <w:szCs w:val="20"/>
                    </w:rPr>
                    <w:lastRenderedPageBreak/>
                    <w:t>Variable</w:t>
                  </w:r>
                </w:p>
              </w:tc>
              <w:tc>
                <w:tcPr>
                  <w:tcW w:w="481" w:type="pct"/>
                </w:tcPr>
                <w:p w14:paraId="152695E7"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045187FA"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05764D91" w14:textId="77777777" w:rsidTr="006F573E">
              <w:trPr>
                <w:cantSplit/>
              </w:trPr>
              <w:tc>
                <w:tcPr>
                  <w:tcW w:w="934" w:type="pct"/>
                </w:tcPr>
                <w:p w14:paraId="3CCE0FB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483C99F8" w14:textId="77777777" w:rsidR="006161AD" w:rsidRPr="00D476E3" w:rsidRDefault="006161AD" w:rsidP="006F573E">
                  <w:pPr>
                    <w:spacing w:after="60"/>
                    <w:rPr>
                      <w:iCs/>
                      <w:sz w:val="20"/>
                      <w:szCs w:val="20"/>
                    </w:rPr>
                  </w:pPr>
                  <w:r w:rsidRPr="00D476E3">
                    <w:rPr>
                      <w:iCs/>
                      <w:sz w:val="20"/>
                      <w:szCs w:val="20"/>
                    </w:rPr>
                    <w:t>$</w:t>
                  </w:r>
                </w:p>
              </w:tc>
              <w:tc>
                <w:tcPr>
                  <w:tcW w:w="3585" w:type="pct"/>
                </w:tcPr>
                <w:p w14:paraId="57EBA06D"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02C30E9" w14:textId="77777777" w:rsidTr="006F573E">
              <w:trPr>
                <w:cantSplit/>
              </w:trPr>
              <w:tc>
                <w:tcPr>
                  <w:tcW w:w="934" w:type="pct"/>
                </w:tcPr>
                <w:p w14:paraId="268A7098" w14:textId="77777777" w:rsidR="006161AD" w:rsidRPr="00D476E3" w:rsidRDefault="006161AD" w:rsidP="006F573E">
                  <w:pPr>
                    <w:spacing w:after="60"/>
                    <w:rPr>
                      <w:iCs/>
                      <w:sz w:val="20"/>
                      <w:szCs w:val="20"/>
                    </w:rPr>
                  </w:pPr>
                  <w:r w:rsidRPr="00D476E3">
                    <w:rPr>
                      <w:iCs/>
                      <w:sz w:val="20"/>
                      <w:szCs w:val="20"/>
                    </w:rPr>
                    <w:t xml:space="preserve">EMREPRGEN </w:t>
                  </w:r>
                  <w:r w:rsidRPr="00D476E3">
                    <w:rPr>
                      <w:i/>
                      <w:iCs/>
                      <w:sz w:val="20"/>
                      <w:szCs w:val="20"/>
                      <w:vertAlign w:val="subscript"/>
                    </w:rPr>
                    <w:t>q, r, p</w:t>
                  </w:r>
                </w:p>
              </w:tc>
              <w:tc>
                <w:tcPr>
                  <w:tcW w:w="481" w:type="pct"/>
                </w:tcPr>
                <w:p w14:paraId="280E448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66873B8" w14:textId="77777777" w:rsidR="006161AD" w:rsidRPr="00D476E3" w:rsidRDefault="006161AD" w:rsidP="006F573E">
                  <w:pPr>
                    <w:spacing w:after="60"/>
                    <w:rPr>
                      <w:i/>
                      <w:iCs/>
                      <w:sz w:val="20"/>
                      <w:szCs w:val="20"/>
                    </w:rPr>
                  </w:pPr>
                  <w:r w:rsidRPr="00D476E3">
                    <w:rPr>
                      <w:i/>
                      <w:iCs/>
                      <w:sz w:val="20"/>
                      <w:szCs w:val="20"/>
                    </w:rPr>
                    <w:t>Emergency Energy Price for Generation per QSE per Settlement Point per Resource</w:t>
                  </w:r>
                  <w:r w:rsidRPr="00D476E3">
                    <w:rPr>
                      <w:iCs/>
                      <w:sz w:val="20"/>
                      <w:szCs w:val="20"/>
                    </w:rPr>
                    <w:t xml:space="preserve">—The compensation rate for 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D56C8EA" w14:textId="77777777" w:rsidTr="006F573E">
              <w:trPr>
                <w:cantSplit/>
              </w:trPr>
              <w:tc>
                <w:tcPr>
                  <w:tcW w:w="934" w:type="pct"/>
                </w:tcPr>
                <w:p w14:paraId="2A5D3708" w14:textId="77777777" w:rsidR="006161AD" w:rsidRPr="00D476E3" w:rsidRDefault="006161AD" w:rsidP="006F573E">
                  <w:pPr>
                    <w:spacing w:after="60"/>
                    <w:rPr>
                      <w:iCs/>
                      <w:sz w:val="20"/>
                      <w:szCs w:val="20"/>
                    </w:rPr>
                  </w:pPr>
                  <w:r w:rsidRPr="00D476E3">
                    <w:rPr>
                      <w:iCs/>
                      <w:sz w:val="20"/>
                      <w:szCs w:val="20"/>
                    </w:rPr>
                    <w:t xml:space="preserve">EMREPRLOAD </w:t>
                  </w:r>
                  <w:r w:rsidRPr="00D476E3">
                    <w:rPr>
                      <w:i/>
                      <w:iCs/>
                      <w:sz w:val="20"/>
                      <w:szCs w:val="20"/>
                      <w:vertAlign w:val="subscript"/>
                    </w:rPr>
                    <w:t>q, r, p</w:t>
                  </w:r>
                </w:p>
              </w:tc>
              <w:tc>
                <w:tcPr>
                  <w:tcW w:w="481" w:type="pct"/>
                </w:tcPr>
                <w:p w14:paraId="5515065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2A05E85" w14:textId="77777777" w:rsidR="006161AD" w:rsidRPr="00D476E3" w:rsidRDefault="006161AD" w:rsidP="006F573E">
                  <w:pPr>
                    <w:spacing w:after="60"/>
                    <w:rPr>
                      <w:iCs/>
                      <w:sz w:val="20"/>
                      <w:szCs w:val="20"/>
                    </w:rPr>
                  </w:pPr>
                  <w:r w:rsidRPr="00D476E3">
                    <w:rPr>
                      <w:i/>
                      <w:iCs/>
                      <w:sz w:val="20"/>
                      <w:szCs w:val="20"/>
                    </w:rPr>
                    <w:t>Emergency Energy Price for Charging Load per QSE per Settlement Point per Resource</w:t>
                  </w:r>
                  <w:r w:rsidRPr="00D476E3">
                    <w:rPr>
                      <w:iCs/>
                      <w:sz w:val="20"/>
                      <w:szCs w:val="20"/>
                    </w:rPr>
                    <w:t xml:space="preserve">—The compensation rate for 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3" w:author="ERCOT" w:date="2024-05-14T08:20:00Z">
                    <w:r w:rsidRPr="00D476E3" w:rsidDel="00292C7A">
                      <w:rPr>
                        <w:iCs/>
                        <w:sz w:val="20"/>
                        <w:szCs w:val="20"/>
                      </w:rPr>
                      <w:delText xml:space="preserve">  Where for a Combined Cycle Train, the Resource </w:delText>
                    </w:r>
                    <w:r w:rsidRPr="00D476E3" w:rsidDel="00292C7A">
                      <w:rPr>
                        <w:i/>
                        <w:iCs/>
                        <w:sz w:val="20"/>
                        <w:szCs w:val="20"/>
                      </w:rPr>
                      <w:delText>r</w:delText>
                    </w:r>
                    <w:r w:rsidRPr="00D476E3" w:rsidDel="00292C7A">
                      <w:rPr>
                        <w:iCs/>
                        <w:sz w:val="20"/>
                        <w:szCs w:val="20"/>
                      </w:rPr>
                      <w:delText xml:space="preserve"> is the Combined Cycle Train.</w:delText>
                    </w:r>
                  </w:del>
                </w:p>
              </w:tc>
            </w:tr>
            <w:tr w:rsidR="006161AD" w:rsidRPr="00D476E3" w14:paraId="172320DB" w14:textId="77777777" w:rsidTr="006F573E">
              <w:trPr>
                <w:cantSplit/>
              </w:trPr>
              <w:tc>
                <w:tcPr>
                  <w:tcW w:w="934" w:type="pct"/>
                </w:tcPr>
                <w:p w14:paraId="0566A67B" w14:textId="77777777" w:rsidR="006161AD" w:rsidRPr="00D476E3" w:rsidRDefault="006161AD" w:rsidP="006F573E">
                  <w:pPr>
                    <w:spacing w:after="60"/>
                    <w:rPr>
                      <w:iCs/>
                      <w:sz w:val="20"/>
                      <w:szCs w:val="20"/>
                    </w:rPr>
                  </w:pPr>
                  <w:r w:rsidRPr="00D476E3">
                    <w:rPr>
                      <w:iCs/>
                      <w:sz w:val="20"/>
                      <w:szCs w:val="20"/>
                    </w:rPr>
                    <w:t xml:space="preserve">EMREGEN </w:t>
                  </w:r>
                  <w:r w:rsidRPr="00D476E3">
                    <w:rPr>
                      <w:i/>
                      <w:iCs/>
                      <w:sz w:val="20"/>
                      <w:szCs w:val="20"/>
                      <w:vertAlign w:val="subscript"/>
                    </w:rPr>
                    <w:t>q, r, p</w:t>
                  </w:r>
                </w:p>
              </w:tc>
              <w:tc>
                <w:tcPr>
                  <w:tcW w:w="481" w:type="pct"/>
                </w:tcPr>
                <w:p w14:paraId="4E0D7EB2"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6C24D79"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973A6A" w14:textId="77777777" w:rsidTr="006F573E">
              <w:trPr>
                <w:cantSplit/>
              </w:trPr>
              <w:tc>
                <w:tcPr>
                  <w:tcW w:w="934" w:type="pct"/>
                </w:tcPr>
                <w:p w14:paraId="39B03BD0"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38F374A1"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ECE04B3"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04"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7737A087" w14:textId="77777777" w:rsidTr="006F573E">
              <w:trPr>
                <w:cantSplit/>
              </w:trPr>
              <w:tc>
                <w:tcPr>
                  <w:tcW w:w="934" w:type="pct"/>
                </w:tcPr>
                <w:p w14:paraId="74A8EA38" w14:textId="77777777" w:rsidR="006161AD" w:rsidRPr="00D476E3" w:rsidRDefault="006161AD" w:rsidP="006F573E">
                  <w:pPr>
                    <w:spacing w:after="60"/>
                    <w:rPr>
                      <w:iCs/>
                      <w:sz w:val="20"/>
                      <w:szCs w:val="20"/>
                    </w:rPr>
                  </w:pPr>
                  <w:r w:rsidRPr="00D476E3">
                    <w:rPr>
                      <w:iCs/>
                      <w:sz w:val="20"/>
                      <w:szCs w:val="20"/>
                    </w:rPr>
                    <w:t xml:space="preserve">EBPWAPRGEN </w:t>
                  </w:r>
                  <w:r w:rsidRPr="00D476E3">
                    <w:rPr>
                      <w:i/>
                      <w:iCs/>
                      <w:sz w:val="20"/>
                      <w:szCs w:val="20"/>
                      <w:vertAlign w:val="subscript"/>
                    </w:rPr>
                    <w:t>q, r, p</w:t>
                  </w:r>
                </w:p>
              </w:tc>
              <w:tc>
                <w:tcPr>
                  <w:tcW w:w="481" w:type="pct"/>
                </w:tcPr>
                <w:p w14:paraId="0F2E4DF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E720506"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C17E69C" w14:textId="77777777" w:rsidTr="006F573E">
              <w:trPr>
                <w:cantSplit/>
              </w:trPr>
              <w:tc>
                <w:tcPr>
                  <w:tcW w:w="934" w:type="pct"/>
                </w:tcPr>
                <w:p w14:paraId="2C1643DF"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6D3679FB"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DF28652"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05" w:author="ERCOT" w:date="2024-05-14T08:21: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21ACA955" w14:textId="77777777" w:rsidTr="006F573E">
              <w:trPr>
                <w:cantSplit/>
              </w:trPr>
              <w:tc>
                <w:tcPr>
                  <w:tcW w:w="934" w:type="pct"/>
                </w:tcPr>
                <w:p w14:paraId="7BF6BAF2" w14:textId="77777777" w:rsidR="006161AD" w:rsidRPr="00D476E3" w:rsidRDefault="006161AD" w:rsidP="006F573E">
                  <w:pPr>
                    <w:spacing w:after="60"/>
                    <w:rPr>
                      <w:iCs/>
                      <w:sz w:val="20"/>
                      <w:szCs w:val="20"/>
                    </w:rPr>
                  </w:pPr>
                  <w:r w:rsidRPr="00D476E3">
                    <w:rPr>
                      <w:iCs/>
                      <w:sz w:val="20"/>
                      <w:szCs w:val="20"/>
                    </w:rPr>
                    <w:t xml:space="preserve">BP </w:t>
                  </w:r>
                  <w:r w:rsidRPr="00D476E3">
                    <w:rPr>
                      <w:i/>
                      <w:iCs/>
                      <w:sz w:val="20"/>
                      <w:szCs w:val="20"/>
                      <w:vertAlign w:val="subscript"/>
                    </w:rPr>
                    <w:t>q, r, p</w:t>
                  </w:r>
                </w:p>
              </w:tc>
              <w:tc>
                <w:tcPr>
                  <w:tcW w:w="481" w:type="pct"/>
                </w:tcPr>
                <w:p w14:paraId="436ED2A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D94D499" w14:textId="77777777" w:rsidR="006161AD" w:rsidRPr="00D476E3" w:rsidRDefault="006161AD" w:rsidP="006F573E">
                  <w:pPr>
                    <w:spacing w:after="60"/>
                    <w:rPr>
                      <w:iCs/>
                      <w:sz w:val="20"/>
                      <w:szCs w:val="20"/>
                    </w:rPr>
                  </w:pPr>
                  <w:r w:rsidRPr="00D476E3">
                    <w:rPr>
                      <w:i/>
                      <w:iCs/>
                      <w:sz w:val="20"/>
                      <w:szCs w:val="20"/>
                    </w:rPr>
                    <w:t>Base Point per QSE per Settlement Point per Resource</w:t>
                  </w:r>
                  <w:r w:rsidRPr="00D476E3">
                    <w:rPr>
                      <w:iCs/>
                      <w:sz w:val="20"/>
                      <w:szCs w:val="20"/>
                    </w:rPr>
                    <w:t xml:space="preserve">—The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from the SCED prior to the Emergency Condition or Watch.  For a Combined Cycle Train, the Resource </w:t>
                  </w:r>
                  <w:r w:rsidRPr="00D476E3">
                    <w:rPr>
                      <w:i/>
                      <w:iCs/>
                      <w:sz w:val="20"/>
                      <w:szCs w:val="20"/>
                    </w:rPr>
                    <w:t>r</w:t>
                  </w:r>
                  <w:r w:rsidRPr="00D476E3">
                    <w:rPr>
                      <w:iCs/>
                      <w:sz w:val="20"/>
                      <w:szCs w:val="20"/>
                    </w:rPr>
                    <w:t xml:space="preserve"> must be one of the registered Combined Cycle Generation Resources within the Combined Cycle Train.</w:t>
                  </w:r>
                </w:p>
              </w:tc>
            </w:tr>
            <w:tr w:rsidR="006161AD" w:rsidRPr="00D476E3" w14:paraId="1FE5CCB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7E8DABF" w14:textId="77777777" w:rsidR="006161AD" w:rsidRPr="00D476E3" w:rsidRDefault="006161AD" w:rsidP="006F573E">
                  <w:pPr>
                    <w:spacing w:after="60"/>
                    <w:rPr>
                      <w:iCs/>
                      <w:sz w:val="20"/>
                      <w:szCs w:val="20"/>
                    </w:rPr>
                  </w:pPr>
                  <w:r w:rsidRPr="00D476E3">
                    <w:rPr>
                      <w:iCs/>
                      <w:sz w:val="20"/>
                      <w:szCs w:val="20"/>
                    </w:rPr>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B1CCC6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ADB089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795EB2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EB8157" w14:textId="77777777" w:rsidR="006161AD" w:rsidRPr="00D476E3" w:rsidRDefault="006161AD" w:rsidP="006F573E">
                  <w:pPr>
                    <w:spacing w:after="60"/>
                    <w:rPr>
                      <w:iCs/>
                      <w:sz w:val="20"/>
                      <w:szCs w:val="20"/>
                    </w:rPr>
                  </w:pPr>
                  <w:r w:rsidRPr="00D476E3">
                    <w:rPr>
                      <w:iCs/>
                      <w:sz w:val="20"/>
                      <w:szCs w:val="20"/>
                    </w:rPr>
                    <w:lastRenderedPageBreak/>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ECDBFEB"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64887FE"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7E369C2F" w14:textId="77777777" w:rsidTr="006F573E">
              <w:trPr>
                <w:cantSplit/>
              </w:trPr>
              <w:tc>
                <w:tcPr>
                  <w:tcW w:w="934" w:type="pct"/>
                </w:tcPr>
                <w:p w14:paraId="4D6ADC68"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1796664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FDDE21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8A37ACD" w14:textId="77777777" w:rsidTr="006F573E">
              <w:trPr>
                <w:cantSplit/>
              </w:trPr>
              <w:tc>
                <w:tcPr>
                  <w:tcW w:w="934" w:type="pct"/>
                </w:tcPr>
                <w:p w14:paraId="1012BA94"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398C6AD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5AEBF1AE"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06" w:author="ERCOT" w:date="2024-05-14T08:21:00Z">
                    <w:r w:rsidRPr="00D476E3" w:rsidDel="00292C7A">
                      <w:rPr>
                        <w:iCs/>
                        <w:sz w:val="20"/>
                        <w:szCs w:val="20"/>
                      </w:rPr>
                      <w:delText>average incremental energy cost calculated per</w:delText>
                    </w:r>
                  </w:del>
                  <w:ins w:id="307" w:author="ERCOT" w:date="2024-05-14T08:21:00Z">
                    <w:r w:rsidRPr="00D476E3">
                      <w:rPr>
                        <w:iCs/>
                        <w:sz w:val="20"/>
                        <w:szCs w:val="20"/>
                      </w:rPr>
                      <w:t>price on</w:t>
                    </w:r>
                  </w:ins>
                  <w:r w:rsidRPr="00D476E3">
                    <w:rPr>
                      <w:iCs/>
                      <w:sz w:val="20"/>
                      <w:szCs w:val="20"/>
                    </w:rPr>
                    <w:t xml:space="preserve"> the Energy Offer Curve or Energy Bid/Offer Curve corresponding to the Emergency Base Point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The Energy Offer Curve shall be capped by the MOC pursuant to Section 4.4.9.4.1, Mitigated Offer Cap</w:t>
                  </w:r>
                  <w:r w:rsidRPr="00D476E3">
                    <w:rPr>
                      <w:rFonts w:ascii="Calibri" w:eastAsia="Calibri" w:hAnsi="Calibri"/>
                      <w:sz w:val="22"/>
                      <w:szCs w:val="22"/>
                    </w:rPr>
                    <w:t xml:space="preserve"> </w:t>
                  </w:r>
                  <w:r w:rsidRPr="00D476E3">
                    <w:rPr>
                      <w:iCs/>
                      <w:sz w:val="20"/>
                      <w:szCs w:val="20"/>
                    </w:rPr>
                    <w:t xml:space="preserve">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4E9800" w14:textId="77777777" w:rsidTr="006F573E">
              <w:trPr>
                <w:cantSplit/>
              </w:trPr>
              <w:tc>
                <w:tcPr>
                  <w:tcW w:w="934" w:type="pct"/>
                </w:tcPr>
                <w:p w14:paraId="22AAD51A"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0EBE1CFE"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E6AE7E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60FB7894" w14:textId="77777777" w:rsidTr="006F573E">
              <w:trPr>
                <w:cantSplit/>
              </w:trPr>
              <w:tc>
                <w:tcPr>
                  <w:tcW w:w="934" w:type="pct"/>
                </w:tcPr>
                <w:p w14:paraId="202A1C1B"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0A850510"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C1FF4B4"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EC887A7" w14:textId="77777777" w:rsidTr="006F573E">
              <w:trPr>
                <w:cantSplit/>
              </w:trPr>
              <w:tc>
                <w:tcPr>
                  <w:tcW w:w="934" w:type="pct"/>
                </w:tcPr>
                <w:p w14:paraId="2A4DA1C7" w14:textId="77777777" w:rsidR="006161AD" w:rsidRPr="00D476E3" w:rsidRDefault="006161AD" w:rsidP="006F573E">
                  <w:pPr>
                    <w:spacing w:after="60"/>
                    <w:rPr>
                      <w:iCs/>
                      <w:sz w:val="20"/>
                      <w:szCs w:val="20"/>
                    </w:rPr>
                  </w:pPr>
                  <w:r w:rsidRPr="00D476E3">
                    <w:rPr>
                      <w:iCs/>
                      <w:sz w:val="20"/>
                      <w:szCs w:val="20"/>
                    </w:rPr>
                    <w:t xml:space="preserve">RTCL </w:t>
                  </w:r>
                  <w:r w:rsidRPr="00D476E3">
                    <w:rPr>
                      <w:i/>
                      <w:iCs/>
                      <w:sz w:val="20"/>
                      <w:szCs w:val="20"/>
                      <w:vertAlign w:val="subscript"/>
                    </w:rPr>
                    <w:t>q, r, p</w:t>
                  </w:r>
                </w:p>
              </w:tc>
              <w:tc>
                <w:tcPr>
                  <w:tcW w:w="481" w:type="pct"/>
                </w:tcPr>
                <w:p w14:paraId="7F442B3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53B4B66"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r w:rsidRPr="00D476E3">
                    <w:rPr>
                      <w:i/>
                      <w:iCs/>
                      <w:sz w:val="20"/>
                      <w:szCs w:val="20"/>
                    </w:rPr>
                    <w:t xml:space="preserve">r </w:t>
                  </w:r>
                  <w:r w:rsidRPr="00D476E3">
                    <w:rPr>
                      <w:iCs/>
                      <w:sz w:val="20"/>
                      <w:szCs w:val="20"/>
                    </w:rPr>
                    <w:t>at Resource Node</w:t>
                  </w:r>
                  <w:r w:rsidRPr="00D476E3">
                    <w:rPr>
                      <w:i/>
                      <w:iCs/>
                      <w:sz w:val="20"/>
                      <w:szCs w:val="20"/>
                    </w:rPr>
                    <w:t xml:space="preserve"> 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6ACF9AA"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E091EC1"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6EEDD383"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4D83D1B"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0C567EE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14F2EC31"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65BC9D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A5A7C1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15A934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D4F3EE1"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142C2B36"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D8278A0"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66D0811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5AD1D081"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E38D568"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55FC9E1"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B6356A1"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7F4828D"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A41547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51E24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0B9A774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CFF09DE"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5F2A905E"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EF156C3"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3FDE526E" w14:textId="77777777" w:rsidR="006161AD" w:rsidRPr="00D476E3" w:rsidRDefault="006161AD" w:rsidP="006F573E">
            <w:pPr>
              <w:spacing w:before="240" w:after="240"/>
              <w:ind w:left="720" w:hanging="720"/>
              <w:rPr>
                <w:iCs/>
                <w:szCs w:val="20"/>
              </w:rPr>
            </w:pPr>
            <w:r w:rsidRPr="00D476E3">
              <w:rPr>
                <w:iCs/>
                <w:szCs w:val="20"/>
              </w:rPr>
              <w:t>(2)</w:t>
            </w:r>
            <w:r w:rsidRPr="00D476E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F0D20EC" w14:textId="77777777" w:rsidR="006161AD" w:rsidRPr="00D476E3" w:rsidRDefault="006161AD" w:rsidP="006F573E">
            <w:pPr>
              <w:tabs>
                <w:tab w:val="left" w:pos="2880"/>
              </w:tabs>
              <w:spacing w:after="240"/>
              <w:ind w:left="720"/>
              <w:rPr>
                <w:b/>
                <w:szCs w:val="20"/>
              </w:rPr>
            </w:pPr>
            <w:r w:rsidRPr="00D476E3">
              <w:rPr>
                <w:b/>
                <w:szCs w:val="20"/>
                <w:lang w:val="pt-BR"/>
              </w:rPr>
              <w:t xml:space="preserve">EMREAMT </w:t>
            </w:r>
            <w:r w:rsidRPr="00D476E3">
              <w:rPr>
                <w:b/>
                <w:bCs/>
                <w:i/>
                <w:iCs/>
                <w:sz w:val="16"/>
                <w:szCs w:val="16"/>
              </w:rPr>
              <w:t xml:space="preserve">q, r, p </w:t>
            </w:r>
            <w:r w:rsidRPr="00D476E3">
              <w:rPr>
                <w:b/>
                <w:bCs/>
                <w:i/>
                <w:iCs/>
                <w:sz w:val="16"/>
                <w:szCs w:val="16"/>
              </w:rPr>
              <w:tab/>
            </w:r>
            <w:r w:rsidRPr="00D476E3">
              <w:rPr>
                <w:b/>
                <w:szCs w:val="20"/>
              </w:rPr>
              <w:t xml:space="preserve"> = </w:t>
            </w:r>
            <w:r w:rsidRPr="00D476E3">
              <w:rPr>
                <w:b/>
                <w:szCs w:val="20"/>
              </w:rPr>
              <w:tab/>
              <w:t xml:space="preserve">Min (0, </w:t>
            </w:r>
            <w:r w:rsidRPr="00D476E3">
              <w:rPr>
                <w:b/>
                <w:szCs w:val="20"/>
                <w:lang w:val="pt-BR"/>
              </w:rPr>
              <w:t xml:space="preserve">RTENET </w:t>
            </w:r>
            <w:r w:rsidRPr="00D476E3">
              <w:rPr>
                <w:b/>
                <w:i/>
                <w:szCs w:val="20"/>
                <w:vertAlign w:val="subscript"/>
                <w:lang w:val="pt-BR"/>
              </w:rPr>
              <w:t>q, r, p</w:t>
            </w:r>
            <w:r w:rsidRPr="00D476E3">
              <w:rPr>
                <w:b/>
                <w:szCs w:val="20"/>
              </w:rPr>
              <w:t xml:space="preserve"> + RTASNET </w:t>
            </w:r>
            <w:r w:rsidRPr="00D476E3">
              <w:rPr>
                <w:b/>
                <w:bCs/>
                <w:i/>
                <w:iCs/>
                <w:sz w:val="16"/>
                <w:szCs w:val="16"/>
              </w:rPr>
              <w:t>q, r</w:t>
            </w:r>
            <w:del w:id="308" w:author="ERCOT" w:date="2024-07-09T16:16:00Z">
              <w:r w:rsidRPr="00D476E3" w:rsidDel="00A672E8">
                <w:rPr>
                  <w:b/>
                  <w:bCs/>
                  <w:i/>
                  <w:iCs/>
                  <w:sz w:val="16"/>
                  <w:szCs w:val="16"/>
                </w:rPr>
                <w:delText>, p</w:delText>
              </w:r>
            </w:del>
            <w:r w:rsidRPr="00D476E3">
              <w:rPr>
                <w:b/>
                <w:szCs w:val="20"/>
              </w:rPr>
              <w:t>)</w:t>
            </w:r>
          </w:p>
          <w:p w14:paraId="45B4EB34" w14:textId="77777777" w:rsidR="006161AD" w:rsidRPr="00D476E3" w:rsidRDefault="006161AD" w:rsidP="006F573E">
            <w:pPr>
              <w:spacing w:after="240"/>
              <w:ind w:left="1440" w:hanging="720"/>
              <w:rPr>
                <w:szCs w:val="20"/>
              </w:rPr>
            </w:pPr>
            <w:r w:rsidRPr="00D476E3">
              <w:rPr>
                <w:szCs w:val="20"/>
              </w:rPr>
              <w:t>(a)</w:t>
            </w:r>
            <w:r w:rsidRPr="00D476E3">
              <w:rPr>
                <w:szCs w:val="20"/>
              </w:rPr>
              <w:tab/>
              <w:t>Where the Real-Time Energy Net Revenue is calculated as follows:</w:t>
            </w:r>
          </w:p>
          <w:p w14:paraId="48B01231" w14:textId="77777777" w:rsidR="006161AD" w:rsidRPr="00D476E3" w:rsidRDefault="006161AD" w:rsidP="006F573E">
            <w:pPr>
              <w:spacing w:after="240"/>
              <w:ind w:left="2340" w:hanging="1620"/>
              <w:rPr>
                <w:i/>
                <w:szCs w:val="20"/>
                <w:vertAlign w:val="subscript"/>
                <w:lang w:val="pt-BR"/>
              </w:rPr>
            </w:pPr>
            <w:r w:rsidRPr="00D476E3">
              <w:rPr>
                <w:szCs w:val="20"/>
                <w:lang w:val="pt-BR"/>
              </w:rPr>
              <w:lastRenderedPageBreak/>
              <w:t xml:space="preserve">RTENET </w:t>
            </w:r>
            <w:r w:rsidRPr="00D476E3">
              <w:rPr>
                <w:bCs/>
                <w:i/>
                <w:iCs/>
                <w:sz w:val="16"/>
                <w:szCs w:val="16"/>
                <w:lang w:val="pt-BR"/>
              </w:rPr>
              <w:t>q, r, p</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t>RTEREV</w:t>
            </w:r>
            <w:r w:rsidRPr="00D476E3">
              <w:rPr>
                <w:i/>
                <w:szCs w:val="20"/>
                <w:vertAlign w:val="subscript"/>
                <w:lang w:val="pt-BR"/>
              </w:rPr>
              <w:t xml:space="preserve">q, r, p </w:t>
            </w:r>
            <w:r w:rsidRPr="00D476E3">
              <w:rPr>
                <w:szCs w:val="20"/>
                <w:lang w:val="pt-BR"/>
              </w:rPr>
              <w:t xml:space="preserve"> - RTEREVT</w:t>
            </w:r>
            <w:r w:rsidRPr="00D476E3">
              <w:rPr>
                <w:i/>
                <w:szCs w:val="20"/>
                <w:vertAlign w:val="subscript"/>
                <w:lang w:val="pt-BR"/>
              </w:rPr>
              <w:t xml:space="preserve">q, r, p </w:t>
            </w:r>
          </w:p>
          <w:p w14:paraId="25B6B5A6" w14:textId="77777777" w:rsidR="006161AD" w:rsidRPr="00D476E3" w:rsidRDefault="006161AD" w:rsidP="006F573E">
            <w:pPr>
              <w:spacing w:after="240"/>
              <w:ind w:left="2340" w:hanging="1620"/>
              <w:rPr>
                <w:i/>
                <w:szCs w:val="20"/>
                <w:vertAlign w:val="subscript"/>
                <w:lang w:val="pt-BR"/>
              </w:rPr>
            </w:pPr>
            <w:r w:rsidRPr="00D476E3">
              <w:rPr>
                <w:szCs w:val="20"/>
                <w:lang w:val="pt-BR"/>
              </w:rPr>
              <w:t>Where:</w:t>
            </w:r>
          </w:p>
          <w:p w14:paraId="6D635E98"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RTEREV</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RTSPP </w:t>
            </w:r>
            <w:del w:id="309" w:author="ERCOT" w:date="2024-07-09T16:16:00Z">
              <w:r w:rsidRPr="00D476E3" w:rsidDel="00A672E8">
                <w:rPr>
                  <w:bCs/>
                  <w:i/>
                  <w:szCs w:val="20"/>
                  <w:vertAlign w:val="subscript"/>
                  <w:lang w:val="pt-BR"/>
                </w:rPr>
                <w:delText xml:space="preserve">q, r, </w:delText>
              </w:r>
            </w:del>
            <w:r w:rsidRPr="00D476E3">
              <w:rPr>
                <w:bCs/>
                <w:i/>
                <w:szCs w:val="20"/>
                <w:vertAlign w:val="subscript"/>
                <w:lang w:val="pt-BR"/>
              </w:rPr>
              <w:t>p</w:t>
            </w:r>
            <w:r w:rsidRPr="00D476E3">
              <w:rPr>
                <w:bCs/>
                <w:szCs w:val="20"/>
                <w:lang w:val="pt-BR"/>
              </w:rPr>
              <w:t xml:space="preserve"> * (EMREGEN </w:t>
            </w:r>
            <w:r w:rsidRPr="00D476E3">
              <w:rPr>
                <w:bCs/>
                <w:i/>
                <w:szCs w:val="20"/>
                <w:vertAlign w:val="subscript"/>
                <w:lang w:val="pt-BR"/>
              </w:rPr>
              <w:t xml:space="preserve">q, r, p </w:t>
            </w:r>
            <w:r w:rsidRPr="00D476E3">
              <w:rPr>
                <w:rFonts w:eastAsia="Calibri"/>
                <w:szCs w:val="20"/>
                <w:lang w:val="pt-BR"/>
              </w:rPr>
              <w:t xml:space="preserve">+ EMRELOAD </w:t>
            </w:r>
            <w:r w:rsidRPr="00D476E3">
              <w:rPr>
                <w:rFonts w:eastAsia="Calibri"/>
                <w:i/>
                <w:szCs w:val="20"/>
                <w:vertAlign w:val="subscript"/>
                <w:lang w:val="pt-BR"/>
              </w:rPr>
              <w:t>q, r, p</w:t>
            </w:r>
            <w:r w:rsidRPr="00D476E3">
              <w:rPr>
                <w:rFonts w:eastAsia="Calibri"/>
                <w:szCs w:val="20"/>
                <w:lang w:val="pt-BR"/>
              </w:rPr>
              <w:t>)</w:t>
            </w:r>
          </w:p>
          <w:p w14:paraId="1830DD64" w14:textId="77777777" w:rsidR="006161AD" w:rsidRPr="00D476E3" w:rsidRDefault="006161AD" w:rsidP="006F573E">
            <w:pPr>
              <w:tabs>
                <w:tab w:val="left" w:pos="2340"/>
                <w:tab w:val="left" w:pos="2880"/>
              </w:tabs>
              <w:spacing w:after="240"/>
              <w:ind w:left="987" w:hanging="269"/>
              <w:rPr>
                <w:rFonts w:eastAsia="Calibri"/>
                <w:szCs w:val="20"/>
                <w:lang w:val="pt-BR"/>
              </w:rPr>
            </w:pPr>
            <w:r w:rsidRPr="00D476E3">
              <w:rPr>
                <w:bCs/>
                <w:szCs w:val="20"/>
                <w:lang w:val="pt-BR"/>
              </w:rPr>
              <w:t>RTEREVT</w:t>
            </w:r>
            <w:r w:rsidRPr="00D476E3">
              <w:rPr>
                <w:bCs/>
                <w:i/>
                <w:szCs w:val="20"/>
                <w:vertAlign w:val="subscript"/>
                <w:lang w:val="pt-BR"/>
              </w:rPr>
              <w:t>q, r, p</w:t>
            </w:r>
            <w:r w:rsidRPr="00D476E3">
              <w:rPr>
                <w:bCs/>
                <w:szCs w:val="20"/>
                <w:lang w:val="pt-BR"/>
              </w:rPr>
              <w:tab/>
            </w:r>
            <w:r w:rsidRPr="00D476E3">
              <w:rPr>
                <w:bCs/>
                <w:szCs w:val="20"/>
                <w:lang w:val="pt-BR"/>
              </w:rPr>
              <w:tab/>
              <w:t>=</w:t>
            </w:r>
            <w:r w:rsidRPr="00D476E3">
              <w:rPr>
                <w:bCs/>
                <w:szCs w:val="20"/>
                <w:lang w:val="pt-BR"/>
              </w:rPr>
              <w:tab/>
              <w:t xml:space="preserve">EBPWAPRGEN </w:t>
            </w:r>
            <w:r w:rsidRPr="00D476E3">
              <w:rPr>
                <w:bCs/>
                <w:i/>
                <w:szCs w:val="20"/>
                <w:vertAlign w:val="subscript"/>
                <w:lang w:val="pt-BR"/>
              </w:rPr>
              <w:t>q, r, p</w:t>
            </w:r>
            <w:r w:rsidRPr="00D476E3">
              <w:rPr>
                <w:bCs/>
                <w:szCs w:val="20"/>
                <w:lang w:val="pt-BR"/>
              </w:rPr>
              <w:t xml:space="preserve"> * EMREGEN </w:t>
            </w:r>
            <w:r w:rsidRPr="00D476E3">
              <w:rPr>
                <w:bCs/>
                <w:i/>
                <w:szCs w:val="20"/>
                <w:vertAlign w:val="subscript"/>
                <w:lang w:val="pt-BR"/>
              </w:rPr>
              <w:t>q, r, p</w:t>
            </w:r>
            <w:r w:rsidRPr="00D476E3">
              <w:rPr>
                <w:rFonts w:eastAsia="Calibri"/>
                <w:szCs w:val="20"/>
                <w:lang w:val="pt-BR"/>
              </w:rPr>
              <w:t xml:space="preserve"> + </w:t>
            </w:r>
          </w:p>
          <w:p w14:paraId="25A9F5A9"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rFonts w:eastAsia="Calibri"/>
                <w:szCs w:val="20"/>
                <w:lang w:val="pt-BR"/>
              </w:rPr>
              <w:t xml:space="preserve">EBPWAPRLOAD </w:t>
            </w:r>
            <w:r w:rsidRPr="00D476E3">
              <w:rPr>
                <w:rFonts w:eastAsia="Calibri"/>
                <w:i/>
                <w:szCs w:val="20"/>
                <w:vertAlign w:val="subscript"/>
                <w:lang w:val="pt-BR"/>
              </w:rPr>
              <w:t>q, r, p</w:t>
            </w:r>
            <w:r w:rsidRPr="00D476E3">
              <w:rPr>
                <w:rFonts w:eastAsia="Calibri"/>
                <w:szCs w:val="20"/>
                <w:lang w:val="pt-BR"/>
              </w:rPr>
              <w:t xml:space="preserve"> * EMRELOAD </w:t>
            </w:r>
            <w:r w:rsidRPr="00D476E3">
              <w:rPr>
                <w:rFonts w:eastAsia="Calibri"/>
                <w:i/>
                <w:szCs w:val="20"/>
                <w:vertAlign w:val="subscript"/>
                <w:lang w:val="pt-BR"/>
              </w:rPr>
              <w:t>q, r, p</w:t>
            </w:r>
            <w:r w:rsidRPr="00D476E3">
              <w:rPr>
                <w:rFonts w:ascii="Calibri" w:eastAsia="Calibri" w:hAnsi="Calibri"/>
                <w:i/>
                <w:sz w:val="22"/>
                <w:szCs w:val="22"/>
                <w:vertAlign w:val="subscript"/>
                <w:lang w:val="pt-BR"/>
              </w:rPr>
              <w:t xml:space="preserve">  </w:t>
            </w:r>
          </w:p>
          <w:p w14:paraId="04420DF2"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&gt; 0 then:</w:t>
            </w:r>
          </w:p>
          <w:p w14:paraId="751D9D35"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EBPWAPRGEN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6414606">
                <v:shape id="_x0000_i1048" type="#_x0000_t75" style="width:12pt;height:24.6pt" o:ole="">
                  <v:imagedata r:id="rId32" o:title=""/>
                </v:shape>
                <o:OLEObject Type="Embed" ProgID="Equation.3" ShapeID="_x0000_i1048" DrawAspect="Content" ObjectID="_1791035016" r:id="rId47"/>
              </w:object>
            </w:r>
            <w:r w:rsidRPr="00D476E3">
              <w:rPr>
                <w:lang w:val="pt-BR"/>
              </w:rPr>
              <w:t xml:space="preserve">(EBPPR </w:t>
            </w:r>
            <w:r w:rsidRPr="00D476E3">
              <w:rPr>
                <w:i/>
                <w:iCs/>
                <w:vertAlign w:val="subscript"/>
                <w:lang w:val="pt-BR"/>
              </w:rPr>
              <w:t>q, r, p, y</w:t>
            </w:r>
            <w:r w:rsidRPr="00D476E3">
              <w:rPr>
                <w:lang w:val="pt-BR"/>
              </w:rPr>
              <w:t xml:space="preserve"> * Max (0.001, EBP </w:t>
            </w:r>
            <w:r w:rsidRPr="00D476E3">
              <w:rPr>
                <w:i/>
                <w:iCs/>
                <w:vertAlign w:val="subscript"/>
                <w:lang w:val="pt-BR"/>
              </w:rPr>
              <w:t>q, r, p, y</w:t>
            </w:r>
            <w:r w:rsidRPr="00D476E3">
              <w:rPr>
                <w:lang w:val="pt-BR"/>
              </w:rPr>
              <w:t xml:space="preserve"> </w:t>
            </w:r>
            <w:r w:rsidRPr="00D476E3">
              <w:rPr>
                <w:lang w:val="es-MX"/>
              </w:rPr>
              <w:t>)</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0C24DF1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szCs w:val="20"/>
              </w:rPr>
              <w:tab/>
            </w:r>
            <w:r w:rsidRPr="00D476E3">
              <w:rPr>
                <w:bCs/>
                <w:position w:val="-22"/>
                <w:szCs w:val="20"/>
              </w:rPr>
              <w:object w:dxaOrig="225" w:dyaOrig="450" w14:anchorId="012812C0">
                <v:shape id="_x0000_i1049" type="#_x0000_t75" style="width:12pt;height:24.6pt" o:ole="">
                  <v:imagedata r:id="rId34" o:title=""/>
                </v:shape>
                <o:OLEObject Type="Embed" ProgID="Equation.3" ShapeID="_x0000_i1049" DrawAspect="Content" ObjectID="_1791035017" r:id="rId48"/>
              </w:object>
            </w:r>
            <w:r w:rsidRPr="00D476E3">
              <w:rPr>
                <w:lang w:val="es-MX"/>
              </w:rPr>
              <w:t>(</w:t>
            </w:r>
            <w:r w:rsidRPr="00D476E3">
              <w:rPr>
                <w:lang w:val="pt-BR"/>
              </w:rPr>
              <w:t xml:space="preserve">Max (0.001, </w:t>
            </w:r>
            <w:r w:rsidRPr="00D476E3">
              <w:rPr>
                <w:lang w:val="es-MX"/>
              </w:rPr>
              <w:t xml:space="preserve">EBP </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7D8FFB87"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EMREGEN</w:t>
            </w:r>
            <w:r w:rsidRPr="00D476E3">
              <w:rPr>
                <w:bCs/>
                <w:szCs w:val="20"/>
                <w:lang w:val="es-MX"/>
              </w:rPr>
              <w:t xml:space="preserve"> </w:t>
            </w:r>
            <w:r w:rsidRPr="00D476E3">
              <w:rPr>
                <w:bCs/>
                <w:i/>
                <w:szCs w:val="20"/>
                <w:vertAlign w:val="subscript"/>
                <w:lang w:val="es-MX"/>
              </w:rPr>
              <w:t>q, r, p</w:t>
            </w:r>
            <w:r w:rsidRPr="00D476E3">
              <w:rPr>
                <w:bCs/>
                <w:szCs w:val="20"/>
                <w:lang w:val="es-MX"/>
              </w:rPr>
              <w:tab/>
            </w:r>
            <w:r w:rsidRPr="00D476E3">
              <w:rPr>
                <w:bCs/>
                <w:szCs w:val="20"/>
                <w:lang w:val="es-MX"/>
              </w:rPr>
              <w:tab/>
              <w:t xml:space="preserve">=  </w:t>
            </w:r>
            <w:r w:rsidRPr="00D476E3">
              <w:rPr>
                <w:bCs/>
                <w:szCs w:val="20"/>
                <w:lang w:val="es-MX"/>
              </w:rPr>
              <w:tab/>
              <w:t>Max (0, Min (</w:t>
            </w:r>
            <w:r w:rsidRPr="00D476E3">
              <w:rPr>
                <w:bCs/>
                <w:szCs w:val="20"/>
                <w:lang w:val="pt-BR"/>
              </w:rPr>
              <w:t>AEBPGEN</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RTMG </w:t>
            </w:r>
            <w:r w:rsidRPr="00D476E3">
              <w:rPr>
                <w:bCs/>
                <w:i/>
                <w:szCs w:val="20"/>
                <w:vertAlign w:val="subscript"/>
                <w:lang w:val="es-MX"/>
              </w:rPr>
              <w:t>q, r, p</w:t>
            </w:r>
            <w:r w:rsidRPr="00D476E3">
              <w:rPr>
                <w:bCs/>
                <w:szCs w:val="20"/>
                <w:lang w:val="es-MX"/>
              </w:rPr>
              <w:t>))</w:t>
            </w:r>
          </w:p>
          <w:p w14:paraId="17B15964" w14:textId="77777777" w:rsidR="006161AD" w:rsidRPr="00D476E3" w:rsidRDefault="006161AD" w:rsidP="006F573E">
            <w:pPr>
              <w:tabs>
                <w:tab w:val="left" w:pos="2340"/>
                <w:tab w:val="left" w:pos="2880"/>
              </w:tabs>
              <w:spacing w:after="240"/>
              <w:ind w:left="987" w:hanging="269"/>
              <w:rPr>
                <w:lang w:val="pt-BR"/>
              </w:rPr>
            </w:pPr>
            <w:r w:rsidRPr="00D476E3">
              <w:rPr>
                <w:lang w:val="pt-BR"/>
              </w:rPr>
              <w:t>AEBPGEN</w:t>
            </w:r>
            <w:r w:rsidRPr="00D476E3">
              <w:rPr>
                <w:vertAlign w:val="subscript"/>
                <w:lang w:val="pt-BR"/>
              </w:rPr>
              <w:t xml:space="preserve"> </w:t>
            </w:r>
            <w:r w:rsidRPr="00D476E3">
              <w:rPr>
                <w:i/>
                <w:iCs/>
                <w:vertAlign w:val="subscript"/>
                <w:lang w:val="pt-BR"/>
              </w:rPr>
              <w:t>q, r, p</w:t>
            </w:r>
            <w:r w:rsidRPr="00D476E3">
              <w:rPr>
                <w:bCs/>
                <w:szCs w:val="20"/>
                <w:lang w:val="pt-BR"/>
              </w:rPr>
              <w:tab/>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7963F68F">
                <v:shape id="_x0000_i1050" type="#_x0000_t75" style="width:12pt;height:24.6pt" o:ole="">
                  <v:imagedata r:id="rId34" o:title=""/>
                </v:shape>
                <o:OLEObject Type="Embed" ProgID="Equation.3" ShapeID="_x0000_i1050" DrawAspect="Content" ObjectID="_1791035018" r:id="rId49"/>
              </w:object>
            </w:r>
            <w:r w:rsidRPr="00D476E3">
              <w:rPr>
                <w:lang w:val="pt-BR"/>
              </w:rPr>
              <w:t xml:space="preserve"> (Max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09BF01CF"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If any EBP &lt; 0 then:</w:t>
            </w:r>
          </w:p>
          <w:p w14:paraId="7FB529AD" w14:textId="77777777" w:rsidR="006161AD" w:rsidRPr="00D476E3" w:rsidRDefault="006161AD" w:rsidP="006F573E">
            <w:pPr>
              <w:tabs>
                <w:tab w:val="left" w:pos="2340"/>
                <w:tab w:val="left" w:pos="2880"/>
              </w:tabs>
              <w:spacing w:after="240"/>
              <w:ind w:left="987" w:hanging="269"/>
              <w:rPr>
                <w:b/>
                <w:bCs/>
                <w:sz w:val="32"/>
                <w:szCs w:val="32"/>
                <w:lang w:val="pt-BR"/>
              </w:rPr>
            </w:pPr>
            <w:r w:rsidRPr="00D476E3">
              <w:rPr>
                <w:lang w:val="pt-BR"/>
              </w:rPr>
              <w:t xml:space="preserve">EBPWAPRLOAD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AF6CF9A">
                <v:shape id="_x0000_i1051" type="#_x0000_t75" style="width:12pt;height:24.6pt" o:ole="">
                  <v:imagedata r:id="rId32" o:title=""/>
                </v:shape>
                <o:OLEObject Type="Embed" ProgID="Equation.3" ShapeID="_x0000_i1051" DrawAspect="Content" ObjectID="_1791035019" r:id="rId50"/>
              </w:object>
            </w:r>
            <w:r w:rsidRPr="00D476E3">
              <w:rPr>
                <w:lang w:val="pt-BR"/>
              </w:rPr>
              <w:t xml:space="preserve">(EBPPR </w:t>
            </w:r>
            <w:r w:rsidRPr="00D476E3">
              <w:rPr>
                <w:i/>
                <w:iCs/>
                <w:vertAlign w:val="subscript"/>
                <w:lang w:val="pt-BR"/>
              </w:rPr>
              <w:t>q, r, p, y</w:t>
            </w:r>
            <w:r w:rsidRPr="00D476E3">
              <w:rPr>
                <w:lang w:val="pt-BR"/>
              </w:rPr>
              <w:t xml:space="preserve"> * Min (-0.001, EBP </w:t>
            </w:r>
            <w:r w:rsidRPr="00D476E3">
              <w:rPr>
                <w:i/>
                <w:iCs/>
                <w:vertAlign w:val="subscript"/>
                <w:lang w:val="pt-BR"/>
              </w:rPr>
              <w:t>q, r, p, y</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640CDCFD" w14:textId="77777777" w:rsidR="006161AD" w:rsidRPr="00D476E3" w:rsidRDefault="006161AD" w:rsidP="006F573E">
            <w:pPr>
              <w:tabs>
                <w:tab w:val="left" w:pos="2340"/>
                <w:tab w:val="left" w:pos="2880"/>
              </w:tabs>
              <w:spacing w:after="240"/>
              <w:ind w:left="987" w:hanging="269"/>
              <w:rPr>
                <w:lang w:val="es-MX"/>
              </w:rPr>
            </w:pP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szCs w:val="20"/>
                <w:lang w:val="pt-BR"/>
              </w:rPr>
              <w:tab/>
            </w:r>
            <w:r w:rsidRPr="00D476E3">
              <w:rPr>
                <w:bCs/>
                <w:position w:val="-22"/>
                <w:szCs w:val="20"/>
              </w:rPr>
              <w:object w:dxaOrig="225" w:dyaOrig="450" w14:anchorId="39870B81">
                <v:shape id="_x0000_i1052" type="#_x0000_t75" style="width:12pt;height:24.6pt" o:ole="">
                  <v:imagedata r:id="rId34" o:title=""/>
                </v:shape>
                <o:OLEObject Type="Embed" ProgID="Equation.3" ShapeID="_x0000_i1052" DrawAspect="Content" ObjectID="_1791035020" r:id="rId51"/>
              </w:object>
            </w:r>
            <w:r w:rsidRPr="00D476E3">
              <w:rPr>
                <w:lang w:val="es-MX"/>
              </w:rPr>
              <w:t>(</w:t>
            </w:r>
            <w:r w:rsidRPr="00D476E3">
              <w:rPr>
                <w:lang w:val="pt-BR"/>
              </w:rPr>
              <w:t xml:space="preserve">Min (-0.001, </w:t>
            </w:r>
            <w:r w:rsidRPr="00D476E3">
              <w:rPr>
                <w:lang w:val="es-MX"/>
              </w:rPr>
              <w:t>EBP</w:t>
            </w:r>
            <w:r w:rsidRPr="00D476E3">
              <w:rPr>
                <w:i/>
                <w:iCs/>
                <w:vertAlign w:val="subscript"/>
                <w:lang w:val="es-MX"/>
              </w:rPr>
              <w:t>q, r, p,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C86BB96" w14:textId="77777777" w:rsidR="006161AD" w:rsidRPr="00D476E3" w:rsidRDefault="006161AD" w:rsidP="006F573E">
            <w:pPr>
              <w:tabs>
                <w:tab w:val="left" w:pos="2340"/>
                <w:tab w:val="left" w:pos="2880"/>
              </w:tabs>
              <w:spacing w:after="240"/>
              <w:ind w:left="987" w:hanging="269"/>
              <w:rPr>
                <w:bCs/>
                <w:szCs w:val="20"/>
                <w:lang w:val="es-MX"/>
              </w:rPr>
            </w:pPr>
            <w:r w:rsidRPr="00D476E3">
              <w:rPr>
                <w:bCs/>
                <w:szCs w:val="20"/>
                <w:lang w:val="pt-BR"/>
              </w:rPr>
              <w:t>EMRELOAD</w:t>
            </w:r>
            <w:r w:rsidRPr="00D476E3">
              <w:rPr>
                <w:bCs/>
                <w:szCs w:val="20"/>
                <w:lang w:val="es-MX"/>
              </w:rPr>
              <w:t xml:space="preserve"> </w:t>
            </w:r>
            <w:r w:rsidRPr="00D476E3">
              <w:rPr>
                <w:bCs/>
                <w:i/>
                <w:szCs w:val="20"/>
                <w:vertAlign w:val="subscript"/>
                <w:lang w:val="es-MX"/>
              </w:rPr>
              <w:t>q, r, p</w:t>
            </w:r>
            <w:r w:rsidRPr="00D476E3">
              <w:rPr>
                <w:bCs/>
                <w:szCs w:val="20"/>
                <w:lang w:val="es-MX"/>
              </w:rPr>
              <w:tab/>
              <w:t>=</w:t>
            </w:r>
            <w:r w:rsidRPr="00D476E3">
              <w:rPr>
                <w:bCs/>
                <w:szCs w:val="20"/>
                <w:lang w:val="es-MX"/>
              </w:rPr>
              <w:tab/>
              <w:t>Min (0, Max (</w:t>
            </w:r>
            <w:r w:rsidRPr="00D476E3">
              <w:rPr>
                <w:bCs/>
                <w:szCs w:val="20"/>
                <w:lang w:val="pt-BR"/>
              </w:rPr>
              <w:t>AEBPLOAD</w:t>
            </w:r>
            <w:r w:rsidRPr="00D476E3">
              <w:rPr>
                <w:bCs/>
                <w:szCs w:val="20"/>
                <w:vertAlign w:val="subscript"/>
                <w:lang w:val="pt-BR"/>
              </w:rPr>
              <w:t xml:space="preserve"> </w:t>
            </w:r>
            <w:r w:rsidRPr="00D476E3">
              <w:rPr>
                <w:bCs/>
                <w:i/>
                <w:szCs w:val="20"/>
                <w:vertAlign w:val="subscript"/>
                <w:lang w:val="pt-BR"/>
              </w:rPr>
              <w:t>q, r, p</w:t>
            </w:r>
            <w:r w:rsidRPr="00D476E3">
              <w:rPr>
                <w:bCs/>
                <w:szCs w:val="20"/>
                <w:vertAlign w:val="subscript"/>
                <w:lang w:val="pt-BR"/>
              </w:rPr>
              <w:t xml:space="preserve"> </w:t>
            </w:r>
            <w:r w:rsidRPr="00D476E3">
              <w:rPr>
                <w:bCs/>
                <w:szCs w:val="20"/>
                <w:lang w:val="pt-BR"/>
              </w:rPr>
              <w:t>,</w:t>
            </w:r>
            <w:r w:rsidRPr="00D476E3">
              <w:rPr>
                <w:bCs/>
                <w:szCs w:val="20"/>
                <w:lang w:val="es-MX"/>
              </w:rPr>
              <w:t xml:space="preserve"> RTCL </w:t>
            </w:r>
            <w:r w:rsidRPr="00D476E3">
              <w:rPr>
                <w:bCs/>
                <w:i/>
                <w:szCs w:val="20"/>
                <w:vertAlign w:val="subscript"/>
                <w:lang w:val="es-MX"/>
              </w:rPr>
              <w:t>q, r, p</w:t>
            </w:r>
            <w:r w:rsidRPr="00D476E3">
              <w:rPr>
                <w:bCs/>
                <w:szCs w:val="20"/>
                <w:lang w:val="es-MX"/>
              </w:rPr>
              <w:t>))</w:t>
            </w:r>
          </w:p>
          <w:p w14:paraId="37D755FD" w14:textId="77777777" w:rsidR="006161AD" w:rsidRPr="00D476E3" w:rsidRDefault="006161AD" w:rsidP="006F573E">
            <w:pPr>
              <w:tabs>
                <w:tab w:val="left" w:pos="2340"/>
                <w:tab w:val="left" w:pos="2880"/>
              </w:tabs>
              <w:spacing w:after="240"/>
              <w:ind w:left="987" w:hanging="269"/>
              <w:rPr>
                <w:lang w:val="pt-BR"/>
              </w:rPr>
            </w:pPr>
            <w:r w:rsidRPr="00D476E3">
              <w:rPr>
                <w:lang w:val="pt-BR"/>
              </w:rPr>
              <w:t>AEBPLOAD</w:t>
            </w:r>
            <w:r w:rsidRPr="00D476E3">
              <w:rPr>
                <w:i/>
                <w:iCs/>
                <w:vertAlign w:val="subscript"/>
                <w:lang w:val="pt-BR"/>
              </w:rPr>
              <w:t xml:space="preserve"> 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0CD1356C">
                <v:shape id="_x0000_i1053" type="#_x0000_t75" style="width:12pt;height:24.6pt" o:ole="">
                  <v:imagedata r:id="rId34" o:title=""/>
                </v:shape>
                <o:OLEObject Type="Embed" ProgID="Equation.3" ShapeID="_x0000_i1053" DrawAspect="Content" ObjectID="_1791035021" r:id="rId52"/>
              </w:object>
            </w:r>
            <w:r w:rsidRPr="00D476E3">
              <w:rPr>
                <w:lang w:val="pt-BR"/>
              </w:rPr>
              <w:t xml:space="preserve"> (Min (0, EBP </w:t>
            </w:r>
            <w:r w:rsidRPr="00D476E3">
              <w:rPr>
                <w:i/>
                <w:iCs/>
                <w:vertAlign w:val="subscript"/>
                <w:lang w:val="pt-BR"/>
              </w:rPr>
              <w:t>q, r, p, y</w:t>
            </w:r>
            <w:r w:rsidRPr="00D476E3">
              <w:rPr>
                <w:lang w:val="pt-BR"/>
              </w:rPr>
              <w:t>) * TLMP</w:t>
            </w:r>
            <w:r w:rsidRPr="00D476E3">
              <w:rPr>
                <w:i/>
                <w:iCs/>
                <w:vertAlign w:val="subscript"/>
                <w:lang w:val="pt-BR"/>
              </w:rPr>
              <w:t>y</w:t>
            </w:r>
            <w:r w:rsidRPr="00D476E3">
              <w:rPr>
                <w:lang w:val="pt-BR"/>
              </w:rPr>
              <w:t xml:space="preserve"> / 3600)</w:t>
            </w:r>
          </w:p>
          <w:p w14:paraId="5B0AA559" w14:textId="77777777" w:rsidR="006161AD" w:rsidRPr="00D476E3" w:rsidRDefault="006161AD" w:rsidP="006F573E">
            <w:pPr>
              <w:spacing w:after="240"/>
              <w:ind w:left="1440" w:hanging="720"/>
              <w:rPr>
                <w:szCs w:val="20"/>
                <w:lang w:val="pt-BR"/>
              </w:rPr>
            </w:pPr>
            <w:r w:rsidRPr="00D476E3">
              <w:rPr>
                <w:szCs w:val="20"/>
                <w:lang w:val="pt-BR"/>
              </w:rPr>
              <w:t>(b)</w:t>
            </w:r>
            <w:r w:rsidRPr="00D476E3">
              <w:rPr>
                <w:szCs w:val="20"/>
                <w:lang w:val="pt-BR"/>
              </w:rPr>
              <w:tab/>
              <w:t>Where the Real-Time Ancillary Services Net Revenue is calculated as follows:</w:t>
            </w:r>
          </w:p>
          <w:p w14:paraId="42762A63" w14:textId="77777777" w:rsidR="006161AD" w:rsidRPr="00D476E3" w:rsidRDefault="006161AD" w:rsidP="006F573E">
            <w:pPr>
              <w:tabs>
                <w:tab w:val="left" w:pos="2790"/>
              </w:tabs>
              <w:spacing w:after="240"/>
              <w:ind w:left="3600" w:hanging="2880"/>
              <w:rPr>
                <w:szCs w:val="20"/>
                <w:lang w:val="pt-BR"/>
              </w:rPr>
            </w:pPr>
            <w:r w:rsidRPr="00D476E3">
              <w:rPr>
                <w:szCs w:val="20"/>
                <w:lang w:val="pt-BR"/>
              </w:rPr>
              <w:t>RTASNET</w:t>
            </w:r>
            <w:r w:rsidRPr="00D476E3">
              <w:rPr>
                <w:b/>
                <w:bCs/>
                <w:i/>
                <w:iCs/>
                <w:sz w:val="16"/>
                <w:szCs w:val="16"/>
                <w:lang w:val="pt-BR"/>
              </w:rPr>
              <w:t xml:space="preserve"> </w:t>
            </w:r>
            <w:r w:rsidRPr="00D476E3">
              <w:rPr>
                <w:bCs/>
                <w:i/>
                <w:iCs/>
                <w:sz w:val="16"/>
                <w:szCs w:val="16"/>
                <w:lang w:val="pt-BR"/>
              </w:rPr>
              <w:t xml:space="preserve">q, r </w:t>
            </w:r>
            <w:r w:rsidRPr="00D476E3">
              <w:rPr>
                <w:bCs/>
                <w:i/>
                <w:iCs/>
                <w:sz w:val="16"/>
                <w:szCs w:val="16"/>
                <w:lang w:val="pt-BR"/>
              </w:rPr>
              <w:tab/>
              <w:t xml:space="preserve">  </w:t>
            </w:r>
            <w:r w:rsidRPr="00D476E3">
              <w:rPr>
                <w:bCs/>
                <w:iCs/>
                <w:sz w:val="20"/>
                <w:szCs w:val="16"/>
                <w:lang w:val="pt-BR"/>
              </w:rPr>
              <w:t xml:space="preserve">=  </w:t>
            </w:r>
            <w:r w:rsidRPr="00D476E3">
              <w:rPr>
                <w:bCs/>
                <w:iCs/>
                <w:sz w:val="20"/>
                <w:szCs w:val="16"/>
                <w:lang w:val="pt-BR"/>
              </w:rPr>
              <w:tab/>
            </w:r>
            <w:r w:rsidRPr="00D476E3">
              <w:rPr>
                <w:bCs/>
                <w:iCs/>
                <w:szCs w:val="20"/>
                <w:lang w:val="pt-BR"/>
              </w:rPr>
              <w:t xml:space="preserve">RTRUNET </w:t>
            </w:r>
            <w:r w:rsidRPr="00D476E3">
              <w:rPr>
                <w:bCs/>
                <w:i/>
                <w:iCs/>
                <w:szCs w:val="20"/>
                <w:vertAlign w:val="subscript"/>
                <w:lang w:val="pt-BR"/>
              </w:rPr>
              <w:t>q, r</w:t>
            </w:r>
            <w:r w:rsidRPr="00D476E3">
              <w:rPr>
                <w:bCs/>
                <w:iCs/>
                <w:szCs w:val="20"/>
                <w:vertAlign w:val="subscript"/>
                <w:lang w:val="pt-BR"/>
              </w:rPr>
              <w:t xml:space="preserve"> </w:t>
            </w:r>
            <w:r w:rsidRPr="00D476E3">
              <w:rPr>
                <w:bCs/>
                <w:iCs/>
                <w:szCs w:val="20"/>
                <w:lang w:val="pt-BR"/>
              </w:rPr>
              <w:t xml:space="preserve">+ RTRDNET </w:t>
            </w:r>
            <w:r w:rsidRPr="00D476E3">
              <w:rPr>
                <w:bCs/>
                <w:i/>
                <w:iCs/>
                <w:szCs w:val="20"/>
                <w:vertAlign w:val="subscript"/>
                <w:lang w:val="pt-BR"/>
              </w:rPr>
              <w:t>q, r</w:t>
            </w:r>
            <w:r w:rsidRPr="00D476E3">
              <w:rPr>
                <w:bCs/>
                <w:iCs/>
                <w:szCs w:val="20"/>
                <w:lang w:val="pt-BR"/>
              </w:rPr>
              <w:t xml:space="preserve">+ RTNSNET </w:t>
            </w:r>
            <w:r w:rsidRPr="00D476E3">
              <w:rPr>
                <w:bCs/>
                <w:i/>
                <w:iCs/>
                <w:szCs w:val="20"/>
                <w:vertAlign w:val="subscript"/>
                <w:lang w:val="pt-BR"/>
              </w:rPr>
              <w:t>q, r</w:t>
            </w:r>
            <w:r w:rsidRPr="00D476E3">
              <w:rPr>
                <w:bCs/>
                <w:iCs/>
                <w:szCs w:val="20"/>
                <w:lang w:val="pt-BR"/>
              </w:rPr>
              <w:t xml:space="preserve"> + RTRRNET </w:t>
            </w:r>
            <w:r w:rsidRPr="00D476E3">
              <w:rPr>
                <w:bCs/>
                <w:i/>
                <w:iCs/>
                <w:szCs w:val="20"/>
                <w:vertAlign w:val="subscript"/>
                <w:lang w:val="pt-BR"/>
              </w:rPr>
              <w:t>q, r</w:t>
            </w:r>
            <w:r w:rsidRPr="00D476E3">
              <w:rPr>
                <w:bCs/>
                <w:iCs/>
                <w:szCs w:val="20"/>
                <w:lang w:val="pt-BR"/>
              </w:rPr>
              <w:t xml:space="preserve"> + RTECRNET </w:t>
            </w:r>
            <w:r w:rsidRPr="00D476E3">
              <w:rPr>
                <w:bCs/>
                <w:i/>
                <w:iCs/>
                <w:szCs w:val="20"/>
                <w:vertAlign w:val="subscript"/>
                <w:lang w:val="pt-BR"/>
              </w:rPr>
              <w:t>q, r</w:t>
            </w:r>
          </w:p>
          <w:p w14:paraId="4A44F6C0"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Reg-Up:</w:t>
            </w:r>
          </w:p>
          <w:p w14:paraId="52BAF4F9" w14:textId="77777777" w:rsidR="006161AD" w:rsidRPr="00D476E3" w:rsidRDefault="006161AD" w:rsidP="006F573E">
            <w:pPr>
              <w:tabs>
                <w:tab w:val="left" w:pos="2340"/>
                <w:tab w:val="left" w:pos="2880"/>
              </w:tabs>
              <w:spacing w:after="240"/>
              <w:ind w:left="987" w:hanging="269"/>
              <w:rPr>
                <w:bCs/>
                <w:i/>
                <w:szCs w:val="20"/>
                <w:vertAlign w:val="subscript"/>
              </w:rPr>
            </w:pPr>
            <w:r w:rsidRPr="00D476E3">
              <w:rPr>
                <w:bCs/>
                <w:szCs w:val="20"/>
              </w:rPr>
              <w:t xml:space="preserve">RTRUNET </w:t>
            </w:r>
            <w:r w:rsidRPr="00D476E3">
              <w:rPr>
                <w:bCs/>
                <w:i/>
                <w:iCs/>
                <w:sz w:val="16"/>
                <w:szCs w:val="16"/>
              </w:rPr>
              <w:t xml:space="preserve">q, r </w:t>
            </w:r>
            <w:r w:rsidRPr="00D476E3">
              <w:rPr>
                <w:bCs/>
                <w:szCs w:val="20"/>
              </w:rPr>
              <w:t xml:space="preserve"> </w:t>
            </w:r>
            <w:r w:rsidRPr="00D476E3">
              <w:rPr>
                <w:bCs/>
                <w:szCs w:val="20"/>
              </w:rPr>
              <w:tab/>
            </w:r>
            <w:r w:rsidRPr="00D476E3">
              <w:rPr>
                <w:bCs/>
                <w:szCs w:val="20"/>
              </w:rPr>
              <w:tab/>
              <w:t xml:space="preserve">= </w:t>
            </w:r>
            <w:r w:rsidRPr="00D476E3">
              <w:rPr>
                <w:bCs/>
                <w:szCs w:val="20"/>
              </w:rPr>
              <w:tab/>
            </w:r>
            <w:r w:rsidRPr="00D476E3">
              <w:rPr>
                <w:bCs/>
                <w:szCs w:val="20"/>
                <w:lang w:val="pt-BR"/>
              </w:rPr>
              <w:t xml:space="preserve">RTRUREV </w:t>
            </w:r>
            <w:r w:rsidRPr="00D476E3">
              <w:rPr>
                <w:bCs/>
                <w:i/>
                <w:szCs w:val="20"/>
                <w:vertAlign w:val="subscript"/>
                <w:lang w:val="pt-BR"/>
              </w:rPr>
              <w:t xml:space="preserve">q, r  </w:t>
            </w:r>
            <w:r w:rsidRPr="00D476E3">
              <w:rPr>
                <w:bCs/>
                <w:szCs w:val="20"/>
              </w:rPr>
              <w:t>- (</w:t>
            </w:r>
            <w:r w:rsidRPr="00D476E3">
              <w:rPr>
                <w:bCs/>
                <w:szCs w:val="20"/>
                <w:lang w:val="es-MX"/>
              </w:rPr>
              <w:t>¼</w:t>
            </w:r>
            <w:r w:rsidRPr="00D476E3">
              <w:rPr>
                <w:bCs/>
                <w:szCs w:val="20"/>
              </w:rPr>
              <w:t xml:space="preserve">)* RTRUREVT </w:t>
            </w:r>
            <w:r w:rsidRPr="00D476E3">
              <w:rPr>
                <w:bCs/>
                <w:i/>
                <w:iCs/>
                <w:sz w:val="16"/>
                <w:szCs w:val="16"/>
              </w:rPr>
              <w:t>q, r, p</w:t>
            </w:r>
            <w:r w:rsidRPr="00D476E3">
              <w:rPr>
                <w:bCs/>
                <w:i/>
                <w:szCs w:val="20"/>
                <w:vertAlign w:val="subscript"/>
              </w:rPr>
              <w:t xml:space="preserve"> </w:t>
            </w:r>
          </w:p>
          <w:p w14:paraId="6954CA66"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RTRUREVT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RTRUWAPR </w:t>
            </w:r>
            <w:r w:rsidRPr="00D476E3">
              <w:rPr>
                <w:bCs/>
                <w:i/>
                <w:szCs w:val="20"/>
                <w:vertAlign w:val="subscript"/>
                <w:lang w:val="pt-BR"/>
              </w:rPr>
              <w:t>q, r, p</w:t>
            </w:r>
            <w:r w:rsidRPr="00D476E3">
              <w:rPr>
                <w:bCs/>
                <w:szCs w:val="20"/>
                <w:lang w:val="pt-BR"/>
              </w:rPr>
              <w:t xml:space="preserve"> * RTRUAWD </w:t>
            </w:r>
            <w:r w:rsidRPr="00D476E3">
              <w:rPr>
                <w:bCs/>
                <w:i/>
                <w:szCs w:val="20"/>
                <w:vertAlign w:val="subscript"/>
                <w:lang w:val="pt-BR"/>
              </w:rPr>
              <w:t>q, r</w:t>
            </w:r>
          </w:p>
          <w:p w14:paraId="74E59201" w14:textId="77777777" w:rsidR="006161AD" w:rsidRPr="00D476E3" w:rsidRDefault="006161AD" w:rsidP="006F573E">
            <w:pPr>
              <w:tabs>
                <w:tab w:val="left" w:pos="2340"/>
                <w:tab w:val="left" w:pos="2880"/>
              </w:tabs>
              <w:spacing w:after="240"/>
              <w:ind w:left="987" w:hanging="269"/>
              <w:rPr>
                <w:lang w:val="pt-BR"/>
              </w:rPr>
            </w:pPr>
            <w:r w:rsidRPr="00D476E3">
              <w:rPr>
                <w:lang w:val="pt-BR"/>
              </w:rPr>
              <w:lastRenderedPageBreak/>
              <w:t xml:space="preserve">RTRUWAPR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lang w:val="pt-BR"/>
              </w:rPr>
              <w:t xml:space="preserve"> </w:t>
            </w:r>
            <w:r w:rsidRPr="00D476E3">
              <w:rPr>
                <w:bCs/>
                <w:position w:val="-22"/>
                <w:szCs w:val="20"/>
              </w:rPr>
              <w:object w:dxaOrig="225" w:dyaOrig="450" w14:anchorId="50FB36BE">
                <v:shape id="_x0000_i1054" type="#_x0000_t75" style="width:12pt;height:24.6pt" o:ole="">
                  <v:imagedata r:id="rId32" o:title=""/>
                </v:shape>
                <o:OLEObject Type="Embed" ProgID="Equation.3" ShapeID="_x0000_i1054" DrawAspect="Content" ObjectID="_1791035022" r:id="rId53"/>
              </w:object>
            </w:r>
            <w:r w:rsidRPr="00D476E3">
              <w:rPr>
                <w:lang w:val="pt-BR"/>
              </w:rPr>
              <w:t xml:space="preserve">(RTRUOPR </w:t>
            </w:r>
            <w:r w:rsidRPr="00D476E3">
              <w:rPr>
                <w:i/>
                <w:iCs/>
                <w:vertAlign w:val="subscript"/>
                <w:lang w:val="pt-BR"/>
              </w:rPr>
              <w:t xml:space="preserve">q, r, </w:t>
            </w:r>
            <w:del w:id="310" w:author="ERCOT" w:date="2024-07-09T16:16:00Z">
              <w:r w:rsidRPr="00D476E3" w:rsidDel="00A672E8">
                <w:rPr>
                  <w:i/>
                  <w:iCs/>
                  <w:vertAlign w:val="subscript"/>
                  <w:lang w:val="pt-BR"/>
                </w:rPr>
                <w:delText xml:space="preserve">p, </w:delText>
              </w:r>
            </w:del>
            <w:r w:rsidRPr="00D476E3">
              <w:rPr>
                <w:i/>
                <w:iCs/>
                <w:vertAlign w:val="subscript"/>
                <w:lang w:val="pt-BR"/>
              </w:rPr>
              <w:t>y</w:t>
            </w:r>
            <w:r w:rsidRPr="00D476E3">
              <w:rPr>
                <w:lang w:val="pt-BR"/>
              </w:rPr>
              <w:t xml:space="preserve"> * Max (0.001, RTRUAWDS </w:t>
            </w:r>
            <w:r w:rsidRPr="00D476E3">
              <w:rPr>
                <w:i/>
                <w:iCs/>
                <w:vertAlign w:val="subscript"/>
                <w:lang w:val="pt-BR"/>
              </w:rPr>
              <w:t>q, r</w:t>
            </w:r>
            <w:del w:id="311" w:author="ERCOT" w:date="2024-07-09T16:16:00Z">
              <w:r w:rsidRPr="00D476E3" w:rsidDel="00A672E8">
                <w:rPr>
                  <w:i/>
                  <w:iCs/>
                  <w:vertAlign w:val="subscript"/>
                  <w:lang w:val="pt-BR"/>
                </w:rPr>
                <w:delText>, p</w:delText>
              </w:r>
            </w:del>
            <w:r w:rsidRPr="00D476E3">
              <w:rPr>
                <w:i/>
                <w:iCs/>
                <w:vertAlign w:val="subscript"/>
                <w:lang w:val="pt-BR"/>
              </w:rPr>
              <w:t>, 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p>
          <w:p w14:paraId="261F203C"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06FEDF1">
                <v:shape id="_x0000_i1055" type="#_x0000_t75" style="width:12pt;height:24.6pt" o:ole="">
                  <v:imagedata r:id="rId34" o:title=""/>
                </v:shape>
                <o:OLEObject Type="Embed" ProgID="Equation.3" ShapeID="_x0000_i1055" DrawAspect="Content" ObjectID="_1791035023" r:id="rId54"/>
              </w:object>
            </w:r>
            <w:r w:rsidRPr="00D476E3">
              <w:rPr>
                <w:lang w:val="es-MX"/>
              </w:rPr>
              <w:t>(</w:t>
            </w:r>
            <w:r w:rsidRPr="00D476E3">
              <w:rPr>
                <w:lang w:val="pt-BR"/>
              </w:rPr>
              <w:t xml:space="preserve">Max (0.001, </w:t>
            </w:r>
            <w:r w:rsidRPr="00D476E3">
              <w:rPr>
                <w:lang w:val="es-MX"/>
              </w:rPr>
              <w:t xml:space="preserve">RTRUAWDS </w:t>
            </w:r>
            <w:r w:rsidRPr="00D476E3">
              <w:rPr>
                <w:i/>
                <w:iCs/>
                <w:vertAlign w:val="subscript"/>
                <w:lang w:val="es-MX"/>
              </w:rPr>
              <w:t>q, r,</w:t>
            </w:r>
            <w:del w:id="312" w:author="ERCOT" w:date="2024-07-09T16:16:00Z">
              <w:r w:rsidRPr="00D476E3" w:rsidDel="00A672E8">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1324589E"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Reg-Down:</w:t>
            </w:r>
          </w:p>
          <w:p w14:paraId="74686F6D" w14:textId="77777777" w:rsidR="006161AD" w:rsidRPr="00D476E3" w:rsidRDefault="006161AD" w:rsidP="006F573E">
            <w:pPr>
              <w:spacing w:after="240"/>
              <w:ind w:left="2340" w:hanging="1620"/>
              <w:rPr>
                <w:i/>
                <w:szCs w:val="20"/>
                <w:vertAlign w:val="subscript"/>
                <w:lang w:val="pt-BR"/>
              </w:rPr>
            </w:pPr>
            <w:r w:rsidRPr="00D476E3">
              <w:rPr>
                <w:szCs w:val="20"/>
                <w:lang w:val="pt-BR"/>
              </w:rPr>
              <w:t xml:space="preserve">RTRDNET </w:t>
            </w:r>
            <w:r w:rsidRPr="00D476E3">
              <w:rPr>
                <w:bCs/>
                <w:i/>
                <w:iCs/>
                <w:sz w:val="16"/>
                <w:szCs w:val="16"/>
                <w:lang w:val="pt-BR"/>
              </w:rPr>
              <w:t>q, r</w:t>
            </w:r>
            <w:r w:rsidRPr="00D476E3">
              <w:rPr>
                <w:bCs/>
                <w:i/>
                <w:iCs/>
                <w:sz w:val="16"/>
                <w:szCs w:val="16"/>
                <w:lang w:val="pt-BR"/>
              </w:rPr>
              <w:tab/>
            </w:r>
            <w:r w:rsidRPr="00D476E3">
              <w:rPr>
                <w:bCs/>
                <w:i/>
                <w:iCs/>
                <w:sz w:val="16"/>
                <w:szCs w:val="16"/>
                <w:lang w:val="pt-BR"/>
              </w:rPr>
              <w:tab/>
            </w:r>
            <w:r w:rsidRPr="00D476E3">
              <w:rPr>
                <w:szCs w:val="20"/>
                <w:lang w:val="pt-BR"/>
              </w:rPr>
              <w:t xml:space="preserve">= </w:t>
            </w:r>
            <w:r w:rsidRPr="00D476E3">
              <w:rPr>
                <w:szCs w:val="20"/>
                <w:lang w:val="pt-BR"/>
              </w:rPr>
              <w:tab/>
            </w:r>
            <w:r w:rsidRPr="00D476E3">
              <w:rPr>
                <w:iCs/>
                <w:szCs w:val="20"/>
                <w:lang w:val="pt-BR"/>
              </w:rPr>
              <w:t xml:space="preserve">RTRDREV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RTRDREVT </w:t>
            </w:r>
            <w:r w:rsidRPr="00D476E3">
              <w:rPr>
                <w:bCs/>
                <w:i/>
                <w:iCs/>
                <w:sz w:val="16"/>
                <w:szCs w:val="16"/>
                <w:lang w:val="pt-BR"/>
              </w:rPr>
              <w:t>q, r, p</w:t>
            </w:r>
          </w:p>
          <w:p w14:paraId="658794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RTRDREVT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RTRDWAPR </w:t>
            </w:r>
            <w:r w:rsidRPr="00D476E3">
              <w:rPr>
                <w:bCs/>
                <w:i/>
                <w:szCs w:val="20"/>
                <w:vertAlign w:val="subscript"/>
                <w:lang w:val="pt-BR"/>
              </w:rPr>
              <w:t>q, r, p</w:t>
            </w:r>
            <w:r w:rsidRPr="00D476E3">
              <w:rPr>
                <w:bCs/>
                <w:szCs w:val="20"/>
                <w:lang w:val="pt-BR"/>
              </w:rPr>
              <w:t xml:space="preserve"> * RTRDAWD </w:t>
            </w:r>
            <w:r w:rsidRPr="00D476E3">
              <w:rPr>
                <w:bCs/>
                <w:i/>
                <w:szCs w:val="20"/>
                <w:vertAlign w:val="subscript"/>
                <w:lang w:val="pt-BR"/>
              </w:rPr>
              <w:t>q, r</w:t>
            </w:r>
          </w:p>
          <w:p w14:paraId="1D4A35EA" w14:textId="77777777" w:rsidR="006161AD" w:rsidRPr="00D476E3" w:rsidRDefault="006161AD" w:rsidP="006F573E">
            <w:pPr>
              <w:tabs>
                <w:tab w:val="left" w:pos="2340"/>
                <w:tab w:val="left" w:pos="2880"/>
              </w:tabs>
              <w:spacing w:after="240"/>
              <w:ind w:left="987" w:hanging="269"/>
              <w:rPr>
                <w:lang w:val="pt-BR"/>
              </w:rPr>
            </w:pPr>
            <w:r w:rsidRPr="00D476E3">
              <w:rPr>
                <w:lang w:val="pt-BR"/>
              </w:rPr>
              <w:t xml:space="preserve">RTRDWAPR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710804FF">
                <v:shape id="_x0000_i1056" type="#_x0000_t75" style="width:12pt;height:24.6pt" o:ole="">
                  <v:imagedata r:id="rId32" o:title=""/>
                </v:shape>
                <o:OLEObject Type="Embed" ProgID="Equation.3" ShapeID="_x0000_i1056" DrawAspect="Content" ObjectID="_1791035024" r:id="rId55"/>
              </w:object>
            </w:r>
            <w:r w:rsidRPr="00D476E3">
              <w:rPr>
                <w:lang w:val="pt-BR"/>
              </w:rPr>
              <w:t xml:space="preserve">(RTRDOPR </w:t>
            </w:r>
            <w:r w:rsidRPr="00D476E3">
              <w:rPr>
                <w:i/>
                <w:iCs/>
                <w:vertAlign w:val="subscript"/>
                <w:lang w:val="pt-BR"/>
              </w:rPr>
              <w:t>q, r,</w:t>
            </w:r>
            <w:del w:id="313"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RTRDAWDS </w:t>
            </w:r>
            <w:r w:rsidRPr="00D476E3">
              <w:rPr>
                <w:i/>
                <w:iCs/>
                <w:vertAlign w:val="subscript"/>
                <w:lang w:val="pt-BR"/>
              </w:rPr>
              <w:t>q, r,</w:t>
            </w:r>
            <w:del w:id="314" w:author="ERCOT" w:date="2024-07-09T16:17:00Z">
              <w:r w:rsidRPr="00D476E3" w:rsidDel="00A672E8">
                <w:rPr>
                  <w:i/>
                  <w:iCs/>
                  <w:vertAlign w:val="subscript"/>
                  <w:lang w:val="pt-BR"/>
                </w:rPr>
                <w:delText xml:space="preserve"> p,</w:delText>
              </w:r>
            </w:del>
            <w:r w:rsidRPr="00D476E3">
              <w:rPr>
                <w:i/>
                <w:iCs/>
                <w:vertAlign w:val="subscript"/>
                <w:lang w:val="pt-BR"/>
              </w:rPr>
              <w:t xml:space="preserve"> 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p>
          <w:p w14:paraId="430324E1" w14:textId="77777777" w:rsidR="006161AD" w:rsidRPr="00D476E3" w:rsidRDefault="006161AD" w:rsidP="006F573E">
            <w:pPr>
              <w:tabs>
                <w:tab w:val="left" w:pos="2340"/>
                <w:tab w:val="left" w:pos="2880"/>
              </w:tabs>
              <w:spacing w:after="240"/>
              <w:ind w:left="987" w:hanging="269"/>
              <w:rPr>
                <w:lang w:val="es-MX"/>
              </w:rPr>
            </w:pPr>
            <w:r w:rsidRPr="00D476E3">
              <w:rPr>
                <w:bCs/>
                <w:szCs w:val="20"/>
              </w:rPr>
              <w:tab/>
            </w:r>
            <w:r w:rsidRPr="00D476E3">
              <w:rPr>
                <w:bCs/>
                <w:szCs w:val="20"/>
              </w:rPr>
              <w:tab/>
            </w:r>
            <w:r w:rsidRPr="00D476E3">
              <w:rPr>
                <w:bCs/>
                <w:szCs w:val="20"/>
              </w:rPr>
              <w:tab/>
            </w:r>
            <w:r w:rsidRPr="00D476E3">
              <w:rPr>
                <w:bCs/>
                <w:position w:val="-22"/>
                <w:szCs w:val="20"/>
              </w:rPr>
              <w:object w:dxaOrig="225" w:dyaOrig="450" w14:anchorId="5BB4B1A8">
                <v:shape id="_x0000_i1057" type="#_x0000_t75" style="width:12pt;height:24.6pt" o:ole="">
                  <v:imagedata r:id="rId34" o:title=""/>
                </v:shape>
                <o:OLEObject Type="Embed" ProgID="Equation.3" ShapeID="_x0000_i1057" DrawAspect="Content" ObjectID="_1791035025" r:id="rId56"/>
              </w:object>
            </w:r>
            <w:r w:rsidRPr="00D476E3">
              <w:rPr>
                <w:lang w:val="es-MX"/>
              </w:rPr>
              <w:t>(</w:t>
            </w:r>
            <w:r w:rsidRPr="00D476E3">
              <w:rPr>
                <w:lang w:val="pt-BR"/>
              </w:rPr>
              <w:t xml:space="preserve">Max (0.001, </w:t>
            </w:r>
            <w:r w:rsidRPr="00D476E3">
              <w:rPr>
                <w:lang w:val="es-MX"/>
              </w:rPr>
              <w:t xml:space="preserve">RTRDAWDS </w:t>
            </w:r>
            <w:r w:rsidRPr="00D476E3">
              <w:rPr>
                <w:i/>
                <w:iCs/>
                <w:vertAlign w:val="subscript"/>
                <w:lang w:val="es-MX"/>
              </w:rPr>
              <w:t xml:space="preserve">q, r, </w:t>
            </w:r>
            <w:del w:id="315" w:author="ERCOT" w:date="2024-07-09T16:32: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6AAAA187"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RRS:</w:t>
            </w:r>
          </w:p>
          <w:p w14:paraId="2F03B76C"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RTRRNET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RTRRREV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RTRRREVT </w:t>
            </w:r>
            <w:r w:rsidRPr="00D476E3">
              <w:rPr>
                <w:bCs/>
                <w:i/>
                <w:iCs/>
                <w:sz w:val="16"/>
                <w:szCs w:val="16"/>
                <w:lang w:val="pt-BR"/>
              </w:rPr>
              <w:t>q, r, p</w:t>
            </w:r>
          </w:p>
          <w:p w14:paraId="3CA07BF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RTRRREVT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RTRRWAPR </w:t>
            </w:r>
            <w:r w:rsidRPr="00D476E3">
              <w:rPr>
                <w:bCs/>
                <w:i/>
                <w:szCs w:val="20"/>
                <w:vertAlign w:val="subscript"/>
                <w:lang w:val="pt-BR"/>
              </w:rPr>
              <w:t>q, r, p</w:t>
            </w:r>
            <w:r w:rsidRPr="00D476E3">
              <w:rPr>
                <w:bCs/>
                <w:szCs w:val="20"/>
                <w:lang w:val="pt-BR"/>
              </w:rPr>
              <w:t xml:space="preserve"> * RTRRAWD </w:t>
            </w:r>
            <w:r w:rsidRPr="00D476E3">
              <w:rPr>
                <w:bCs/>
                <w:i/>
                <w:szCs w:val="20"/>
                <w:vertAlign w:val="subscript"/>
                <w:lang w:val="pt-BR"/>
              </w:rPr>
              <w:t>q, r</w:t>
            </w:r>
          </w:p>
          <w:p w14:paraId="73C12C8A"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RTRRWAPR </w:t>
            </w:r>
            <w:r w:rsidRPr="00D476E3">
              <w:rPr>
                <w:i/>
                <w:iCs/>
                <w:vertAlign w:val="subscript"/>
                <w:lang w:val="pt-BR"/>
              </w:rPr>
              <w:t>q, r, p</w:t>
            </w:r>
            <w:r w:rsidRPr="00D476E3">
              <w:rPr>
                <w:bCs/>
                <w:szCs w:val="20"/>
                <w:lang w:val="pt-BR"/>
              </w:rPr>
              <w:tab/>
            </w:r>
            <w:r w:rsidRPr="00D476E3">
              <w:rPr>
                <w:lang w:val="pt-BR"/>
              </w:rPr>
              <w:t>=</w:t>
            </w:r>
            <w:r w:rsidRPr="00D476E3">
              <w:rPr>
                <w:bCs/>
                <w:szCs w:val="20"/>
                <w:lang w:val="pt-BR"/>
              </w:rPr>
              <w:tab/>
            </w:r>
            <w:r w:rsidRPr="00D476E3">
              <w:rPr>
                <w:bCs/>
                <w:position w:val="-22"/>
                <w:szCs w:val="20"/>
              </w:rPr>
              <w:object w:dxaOrig="225" w:dyaOrig="450" w14:anchorId="3E106029">
                <v:shape id="_x0000_i1058" type="#_x0000_t75" style="width:12pt;height:24.6pt" o:ole="">
                  <v:imagedata r:id="rId32" o:title=""/>
                </v:shape>
                <o:OLEObject Type="Embed" ProgID="Equation.3" ShapeID="_x0000_i1058" DrawAspect="Content" ObjectID="_1791035026" r:id="rId57"/>
              </w:object>
            </w:r>
            <w:r w:rsidRPr="00D476E3">
              <w:rPr>
                <w:lang w:val="pt-BR"/>
              </w:rPr>
              <w:t xml:space="preserve">(RTRROPR </w:t>
            </w:r>
            <w:r w:rsidRPr="00D476E3">
              <w:rPr>
                <w:i/>
                <w:iCs/>
                <w:vertAlign w:val="subscript"/>
                <w:lang w:val="pt-BR"/>
              </w:rPr>
              <w:t xml:space="preserve">q, r, </w:t>
            </w:r>
            <w:del w:id="316" w:author="ERCOT" w:date="2024-07-09T16:32: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RTRRAWDS </w:t>
            </w:r>
            <w:r w:rsidRPr="00D476E3">
              <w:rPr>
                <w:i/>
                <w:iCs/>
                <w:vertAlign w:val="subscript"/>
                <w:lang w:val="pt-BR"/>
              </w:rPr>
              <w:t>q, r,</w:t>
            </w:r>
            <w:del w:id="317"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1545CE7A">
                <v:shape id="_x0000_i1059" type="#_x0000_t75" style="width:12pt;height:24.6pt" o:ole="">
                  <v:imagedata r:id="rId34" o:title=""/>
                </v:shape>
                <o:OLEObject Type="Embed" ProgID="Equation.3" ShapeID="_x0000_i1059" DrawAspect="Content" ObjectID="_1791035027" r:id="rId58"/>
              </w:object>
            </w:r>
            <w:r w:rsidRPr="00D476E3">
              <w:rPr>
                <w:lang w:val="es-MX"/>
              </w:rPr>
              <w:t>(</w:t>
            </w:r>
            <w:r w:rsidRPr="00D476E3">
              <w:rPr>
                <w:lang w:val="pt-BR"/>
              </w:rPr>
              <w:t xml:space="preserve">Max (0.001, </w:t>
            </w:r>
            <w:r w:rsidRPr="00D476E3">
              <w:rPr>
                <w:lang w:val="es-MX"/>
              </w:rPr>
              <w:t xml:space="preserve">RTRRAWDS </w:t>
            </w:r>
            <w:r w:rsidRPr="00D476E3">
              <w:rPr>
                <w:i/>
                <w:iCs/>
                <w:vertAlign w:val="subscript"/>
                <w:lang w:val="es-MX"/>
              </w:rPr>
              <w:t xml:space="preserve">q, r, </w:t>
            </w:r>
            <w:del w:id="318"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4D69A99"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Non-Spin:</w:t>
            </w:r>
          </w:p>
          <w:p w14:paraId="47F5D226"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RTNSNET </w:t>
            </w:r>
            <w:r w:rsidRPr="00D476E3">
              <w:rPr>
                <w:bCs/>
                <w:i/>
                <w:iCs/>
                <w:sz w:val="16"/>
                <w:szCs w:val="16"/>
                <w:lang w:val="pt-BR"/>
              </w:rPr>
              <w:t xml:space="preserve">q, r </w:t>
            </w:r>
            <w:r w:rsidRPr="00D476E3">
              <w:rPr>
                <w:szCs w:val="20"/>
                <w:lang w:val="pt-BR"/>
              </w:rPr>
              <w:t xml:space="preserve"> </w:t>
            </w:r>
            <w:r w:rsidRPr="00D476E3">
              <w:rPr>
                <w:szCs w:val="20"/>
                <w:lang w:val="pt-BR"/>
              </w:rPr>
              <w:tab/>
            </w:r>
            <w:r w:rsidRPr="00D476E3">
              <w:rPr>
                <w:szCs w:val="20"/>
                <w:lang w:val="pt-BR"/>
              </w:rPr>
              <w:tab/>
              <w:t xml:space="preserve">= </w:t>
            </w:r>
            <w:r w:rsidRPr="00D476E3">
              <w:rPr>
                <w:szCs w:val="20"/>
                <w:lang w:val="pt-BR"/>
              </w:rPr>
              <w:tab/>
            </w:r>
            <w:r w:rsidRPr="00D476E3">
              <w:rPr>
                <w:iCs/>
                <w:szCs w:val="20"/>
                <w:lang w:val="pt-BR"/>
              </w:rPr>
              <w:t xml:space="preserve">RTNSREV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RTNSREVT </w:t>
            </w:r>
            <w:r w:rsidRPr="00D476E3">
              <w:rPr>
                <w:bCs/>
                <w:i/>
                <w:iCs/>
                <w:sz w:val="16"/>
                <w:szCs w:val="16"/>
                <w:lang w:val="pt-BR"/>
              </w:rPr>
              <w:t>q, r, p</w:t>
            </w:r>
          </w:p>
          <w:p w14:paraId="3C8BCB3B"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RTNSREVT</w:t>
            </w:r>
            <w:r w:rsidRPr="00D476E3">
              <w:rPr>
                <w:bCs/>
                <w:i/>
                <w:szCs w:val="20"/>
                <w:vertAlign w:val="subscript"/>
                <w:lang w:val="pt-BR"/>
              </w:rPr>
              <w:t>q, r, p</w:t>
            </w:r>
            <w:r w:rsidRPr="00D476E3">
              <w:rPr>
                <w:bCs/>
                <w:szCs w:val="20"/>
                <w:lang w:val="pt-BR"/>
              </w:rPr>
              <w:tab/>
              <w:t>=</w:t>
            </w:r>
            <w:r w:rsidRPr="00D476E3">
              <w:rPr>
                <w:bCs/>
                <w:szCs w:val="20"/>
                <w:lang w:val="pt-BR"/>
              </w:rPr>
              <w:tab/>
              <w:t xml:space="preserve">RTNSWAPR </w:t>
            </w:r>
            <w:r w:rsidRPr="00D476E3">
              <w:rPr>
                <w:bCs/>
                <w:i/>
                <w:szCs w:val="20"/>
                <w:vertAlign w:val="subscript"/>
                <w:lang w:val="pt-BR"/>
              </w:rPr>
              <w:t>q, r, p</w:t>
            </w:r>
            <w:r w:rsidRPr="00D476E3">
              <w:rPr>
                <w:bCs/>
                <w:szCs w:val="20"/>
                <w:lang w:val="pt-BR"/>
              </w:rPr>
              <w:t xml:space="preserve"> * RTNSAWD </w:t>
            </w:r>
            <w:r w:rsidRPr="00D476E3">
              <w:rPr>
                <w:bCs/>
                <w:i/>
                <w:szCs w:val="20"/>
                <w:vertAlign w:val="subscript"/>
                <w:lang w:val="pt-BR"/>
              </w:rPr>
              <w:t>q, r</w:t>
            </w:r>
          </w:p>
          <w:p w14:paraId="5A005E97" w14:textId="77777777" w:rsidR="006161AD" w:rsidRPr="00D476E3" w:rsidRDefault="006161AD" w:rsidP="006F573E">
            <w:pPr>
              <w:tabs>
                <w:tab w:val="left" w:pos="2340"/>
                <w:tab w:val="left" w:pos="2880"/>
              </w:tabs>
              <w:spacing w:after="240"/>
              <w:ind w:left="987" w:hanging="269"/>
              <w:rPr>
                <w:lang w:val="es-MX"/>
              </w:rPr>
            </w:pPr>
            <w:r w:rsidRPr="00D476E3">
              <w:rPr>
                <w:lang w:val="pt-BR"/>
              </w:rPr>
              <w:t xml:space="preserve">RTNSWAPR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320EE009">
                <v:shape id="_x0000_i1060" type="#_x0000_t75" style="width:12pt;height:24.6pt" o:ole="">
                  <v:imagedata r:id="rId32" o:title=""/>
                </v:shape>
                <o:OLEObject Type="Embed" ProgID="Equation.3" ShapeID="_x0000_i1060" DrawAspect="Content" ObjectID="_1791035028" r:id="rId59"/>
              </w:object>
            </w:r>
            <w:r w:rsidRPr="00D476E3">
              <w:rPr>
                <w:lang w:val="pt-BR"/>
              </w:rPr>
              <w:t xml:space="preserve">(RTNSOPR </w:t>
            </w:r>
            <w:r w:rsidRPr="00D476E3">
              <w:rPr>
                <w:i/>
                <w:iCs/>
                <w:vertAlign w:val="subscript"/>
                <w:lang w:val="pt-BR"/>
              </w:rPr>
              <w:t>q, r,</w:t>
            </w:r>
            <w:del w:id="319" w:author="ERCOT" w:date="2024-07-09T16:33:00Z">
              <w:r w:rsidRPr="00D476E3" w:rsidDel="00E67DC5">
                <w:rPr>
                  <w:i/>
                  <w:iCs/>
                  <w:vertAlign w:val="subscript"/>
                  <w:lang w:val="pt-BR"/>
                </w:rPr>
                <w:delText xml:space="preserve"> p,</w:delText>
              </w:r>
            </w:del>
            <w:r w:rsidRPr="00D476E3">
              <w:rPr>
                <w:i/>
                <w:iCs/>
                <w:vertAlign w:val="subscript"/>
                <w:lang w:val="pt-BR"/>
              </w:rPr>
              <w:t xml:space="preserve"> y</w:t>
            </w:r>
            <w:r w:rsidRPr="00D476E3">
              <w:rPr>
                <w:lang w:val="pt-BR"/>
              </w:rPr>
              <w:t xml:space="preserve"> * Max (0.001, RTNSAWDS </w:t>
            </w:r>
            <w:r w:rsidRPr="00D476E3">
              <w:rPr>
                <w:i/>
                <w:iCs/>
                <w:vertAlign w:val="subscript"/>
                <w:lang w:val="pt-BR"/>
              </w:rPr>
              <w:t xml:space="preserve">q, r, </w:t>
            </w:r>
            <w:del w:id="320"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w:t>
            </w:r>
            <w:r w:rsidRPr="00D476E3">
              <w:rPr>
                <w:lang w:val="es-MX"/>
              </w:rPr>
              <w:t xml:space="preserve">) </w:t>
            </w:r>
            <w:r w:rsidRPr="00D476E3">
              <w:rPr>
                <w:lang w:val="pt-BR"/>
              </w:rPr>
              <w:t xml:space="preserve">*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position w:val="-22"/>
                <w:szCs w:val="20"/>
              </w:rPr>
              <w:object w:dxaOrig="225" w:dyaOrig="450" w14:anchorId="7FB57835">
                <v:shape id="_x0000_i1061" type="#_x0000_t75" style="width:12pt;height:24.6pt" o:ole="">
                  <v:imagedata r:id="rId34" o:title=""/>
                </v:shape>
                <o:OLEObject Type="Embed" ProgID="Equation.3" ShapeID="_x0000_i1061" DrawAspect="Content" ObjectID="_1791035029" r:id="rId60"/>
              </w:object>
            </w:r>
            <w:r w:rsidRPr="00D476E3">
              <w:rPr>
                <w:lang w:val="es-MX"/>
              </w:rPr>
              <w:t>(</w:t>
            </w:r>
            <w:r w:rsidRPr="00D476E3">
              <w:rPr>
                <w:lang w:val="pt-BR"/>
              </w:rPr>
              <w:t xml:space="preserve">Max (0.001, </w:t>
            </w:r>
            <w:r w:rsidRPr="00D476E3">
              <w:rPr>
                <w:lang w:val="es-MX"/>
              </w:rPr>
              <w:t xml:space="preserve">RTNSAWDS </w:t>
            </w:r>
            <w:r w:rsidRPr="00D476E3">
              <w:rPr>
                <w:i/>
                <w:iCs/>
                <w:vertAlign w:val="subscript"/>
                <w:lang w:val="es-MX"/>
              </w:rPr>
              <w:t>q, r,</w:t>
            </w:r>
            <w:del w:id="321" w:author="ERCOT" w:date="2024-07-09T16:33:00Z">
              <w:r w:rsidRPr="00D476E3" w:rsidDel="00E67DC5">
                <w:rPr>
                  <w:i/>
                  <w:iCs/>
                  <w:vertAlign w:val="subscript"/>
                  <w:lang w:val="es-MX"/>
                </w:rPr>
                <w:delText xml:space="preserve"> p,</w:delText>
              </w:r>
            </w:del>
            <w:r w:rsidRPr="00D476E3">
              <w:rPr>
                <w:i/>
                <w:iCs/>
                <w:vertAlign w:val="subscript"/>
                <w:lang w:val="es-MX"/>
              </w:rPr>
              <w:t xml:space="preserve"> 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B399D9F" w14:textId="77777777" w:rsidR="006161AD" w:rsidRPr="00D476E3" w:rsidRDefault="006161AD" w:rsidP="006F573E">
            <w:pPr>
              <w:tabs>
                <w:tab w:val="left" w:pos="2340"/>
                <w:tab w:val="left" w:pos="2880"/>
              </w:tabs>
              <w:spacing w:after="240"/>
              <w:ind w:left="987" w:hanging="269"/>
              <w:rPr>
                <w:bCs/>
                <w:szCs w:val="20"/>
              </w:rPr>
            </w:pPr>
            <w:r w:rsidRPr="00D476E3">
              <w:rPr>
                <w:bCs/>
                <w:szCs w:val="20"/>
              </w:rPr>
              <w:t>Where for ERCOT Contingency Reserve (ECRS):</w:t>
            </w:r>
          </w:p>
          <w:p w14:paraId="4C60C3A3" w14:textId="77777777" w:rsidR="006161AD" w:rsidRPr="00D476E3" w:rsidRDefault="006161AD" w:rsidP="006F573E">
            <w:pPr>
              <w:spacing w:after="240"/>
              <w:ind w:left="2340" w:hanging="1620"/>
              <w:rPr>
                <w:bCs/>
                <w:i/>
                <w:iCs/>
                <w:sz w:val="16"/>
                <w:szCs w:val="16"/>
                <w:lang w:val="pt-BR"/>
              </w:rPr>
            </w:pPr>
            <w:r w:rsidRPr="00D476E3">
              <w:rPr>
                <w:szCs w:val="20"/>
                <w:lang w:val="pt-BR"/>
              </w:rPr>
              <w:t xml:space="preserve">RTECRNET </w:t>
            </w:r>
            <w:r w:rsidRPr="00D476E3">
              <w:rPr>
                <w:bCs/>
                <w:i/>
                <w:iCs/>
                <w:sz w:val="16"/>
                <w:szCs w:val="16"/>
                <w:lang w:val="pt-BR"/>
              </w:rPr>
              <w:t xml:space="preserve">q, r </w:t>
            </w:r>
            <w:r w:rsidRPr="00D476E3">
              <w:rPr>
                <w:szCs w:val="20"/>
                <w:lang w:val="pt-BR"/>
              </w:rPr>
              <w:t xml:space="preserve"> </w:t>
            </w:r>
            <w:r w:rsidRPr="00D476E3">
              <w:rPr>
                <w:szCs w:val="20"/>
                <w:lang w:val="pt-BR"/>
              </w:rPr>
              <w:tab/>
              <w:t xml:space="preserve">= </w:t>
            </w:r>
            <w:r w:rsidRPr="00D476E3">
              <w:rPr>
                <w:szCs w:val="20"/>
                <w:lang w:val="pt-BR"/>
              </w:rPr>
              <w:tab/>
            </w:r>
            <w:r w:rsidRPr="00D476E3">
              <w:rPr>
                <w:iCs/>
                <w:szCs w:val="20"/>
                <w:lang w:val="pt-BR"/>
              </w:rPr>
              <w:t xml:space="preserve">RTECRREV </w:t>
            </w:r>
            <w:r w:rsidRPr="00D476E3">
              <w:rPr>
                <w:i/>
                <w:szCs w:val="20"/>
                <w:vertAlign w:val="subscript"/>
                <w:lang w:val="pt-BR"/>
              </w:rPr>
              <w:t xml:space="preserve">q, r </w:t>
            </w:r>
            <w:r w:rsidRPr="00D476E3">
              <w:rPr>
                <w:szCs w:val="20"/>
                <w:lang w:val="pt-BR"/>
              </w:rPr>
              <w:t xml:space="preserve"> - (</w:t>
            </w:r>
            <w:r w:rsidRPr="00D476E3">
              <w:rPr>
                <w:szCs w:val="20"/>
                <w:lang w:val="es-MX"/>
              </w:rPr>
              <w:t>¼</w:t>
            </w:r>
            <w:r w:rsidRPr="00D476E3">
              <w:rPr>
                <w:szCs w:val="20"/>
                <w:lang w:val="pt-BR"/>
              </w:rPr>
              <w:t xml:space="preserve">)* RTECRREVT </w:t>
            </w:r>
            <w:r w:rsidRPr="00D476E3">
              <w:rPr>
                <w:bCs/>
                <w:i/>
                <w:iCs/>
                <w:sz w:val="16"/>
                <w:szCs w:val="16"/>
                <w:lang w:val="pt-BR"/>
              </w:rPr>
              <w:t>q, r</w:t>
            </w:r>
            <w:ins w:id="322" w:author="ERCOT" w:date="2024-07-09T16:33:00Z">
              <w:r w:rsidRPr="00D476E3">
                <w:rPr>
                  <w:bCs/>
                  <w:i/>
                  <w:iCs/>
                  <w:sz w:val="16"/>
                  <w:szCs w:val="16"/>
                  <w:lang w:val="pt-BR"/>
                </w:rPr>
                <w:t>, p</w:t>
              </w:r>
            </w:ins>
          </w:p>
          <w:p w14:paraId="373E2D1E" w14:textId="77777777" w:rsidR="006161AD" w:rsidRPr="00D476E3" w:rsidRDefault="006161AD" w:rsidP="006F573E">
            <w:pPr>
              <w:tabs>
                <w:tab w:val="left" w:pos="2340"/>
                <w:tab w:val="left" w:pos="2880"/>
              </w:tabs>
              <w:spacing w:after="240"/>
              <w:ind w:left="987" w:hanging="269"/>
              <w:rPr>
                <w:bCs/>
                <w:szCs w:val="20"/>
                <w:lang w:val="pt-BR"/>
              </w:rPr>
            </w:pPr>
            <w:r w:rsidRPr="00D476E3">
              <w:rPr>
                <w:bCs/>
                <w:szCs w:val="20"/>
                <w:lang w:val="pt-BR"/>
              </w:rPr>
              <w:t>RTECRREVT</w:t>
            </w:r>
            <w:r w:rsidRPr="00D476E3">
              <w:rPr>
                <w:bCs/>
                <w:i/>
                <w:szCs w:val="20"/>
                <w:vertAlign w:val="subscript"/>
                <w:lang w:val="pt-BR"/>
              </w:rPr>
              <w:t>q, r, p</w:t>
            </w:r>
            <w:r w:rsidRPr="00D476E3">
              <w:rPr>
                <w:bCs/>
                <w:szCs w:val="20"/>
                <w:lang w:val="pt-BR"/>
              </w:rPr>
              <w:tab/>
              <w:t>=</w:t>
            </w:r>
            <w:r w:rsidRPr="00D476E3">
              <w:rPr>
                <w:bCs/>
                <w:szCs w:val="20"/>
                <w:lang w:val="pt-BR"/>
              </w:rPr>
              <w:tab/>
              <w:t xml:space="preserve">RTECRWAPR </w:t>
            </w:r>
            <w:r w:rsidRPr="00D476E3">
              <w:rPr>
                <w:bCs/>
                <w:i/>
                <w:szCs w:val="20"/>
                <w:vertAlign w:val="subscript"/>
                <w:lang w:val="pt-BR"/>
              </w:rPr>
              <w:t>q, r, p</w:t>
            </w:r>
            <w:r w:rsidRPr="00D476E3">
              <w:rPr>
                <w:bCs/>
                <w:szCs w:val="20"/>
                <w:lang w:val="pt-BR"/>
              </w:rPr>
              <w:t xml:space="preserve"> * RTECRAWD </w:t>
            </w:r>
            <w:r w:rsidRPr="00D476E3">
              <w:rPr>
                <w:bCs/>
                <w:i/>
                <w:szCs w:val="20"/>
                <w:vertAlign w:val="subscript"/>
                <w:lang w:val="pt-BR"/>
              </w:rPr>
              <w:t>q, r</w:t>
            </w:r>
          </w:p>
          <w:p w14:paraId="675596C3" w14:textId="77777777" w:rsidR="006161AD" w:rsidRPr="00D476E3" w:rsidRDefault="006161AD" w:rsidP="006F573E">
            <w:pPr>
              <w:tabs>
                <w:tab w:val="left" w:pos="2340"/>
                <w:tab w:val="left" w:pos="2880"/>
              </w:tabs>
              <w:spacing w:after="240"/>
              <w:ind w:left="987" w:hanging="269"/>
              <w:rPr>
                <w:lang w:val="es-MX"/>
              </w:rPr>
            </w:pPr>
            <w:r w:rsidRPr="00D476E3">
              <w:rPr>
                <w:lang w:val="pt-BR"/>
              </w:rPr>
              <w:lastRenderedPageBreak/>
              <w:t xml:space="preserve">RTECRWAPR </w:t>
            </w:r>
            <w:r w:rsidRPr="00D476E3">
              <w:rPr>
                <w:i/>
                <w:iCs/>
                <w:vertAlign w:val="subscript"/>
                <w:lang w:val="pt-BR"/>
              </w:rPr>
              <w:t>q, r, p</w:t>
            </w:r>
            <w:r w:rsidRPr="00D476E3">
              <w:rPr>
                <w:bCs/>
                <w:szCs w:val="20"/>
                <w:lang w:val="pt-BR"/>
              </w:rPr>
              <w:tab/>
            </w:r>
            <w:r w:rsidRPr="00D476E3">
              <w:rPr>
                <w:lang w:val="pt-BR"/>
              </w:rPr>
              <w:t xml:space="preserve">=  </w:t>
            </w:r>
            <w:r w:rsidRPr="00D476E3">
              <w:rPr>
                <w:bCs/>
                <w:szCs w:val="20"/>
                <w:lang w:val="pt-BR"/>
              </w:rPr>
              <w:tab/>
            </w:r>
            <w:r w:rsidRPr="00D476E3">
              <w:rPr>
                <w:bCs/>
                <w:position w:val="-22"/>
                <w:szCs w:val="20"/>
              </w:rPr>
              <w:object w:dxaOrig="225" w:dyaOrig="450" w14:anchorId="6FD17945">
                <v:shape id="_x0000_i1062" type="#_x0000_t75" style="width:12pt;height:24.6pt" o:ole="">
                  <v:imagedata r:id="rId32" o:title=""/>
                </v:shape>
                <o:OLEObject Type="Embed" ProgID="Equation.3" ShapeID="_x0000_i1062" DrawAspect="Content" ObjectID="_1791035030" r:id="rId61"/>
              </w:object>
            </w:r>
            <w:r w:rsidRPr="00D476E3">
              <w:rPr>
                <w:lang w:val="pt-BR"/>
              </w:rPr>
              <w:t xml:space="preserve">(RTECROPR </w:t>
            </w:r>
            <w:r w:rsidRPr="00D476E3">
              <w:rPr>
                <w:i/>
                <w:iCs/>
                <w:vertAlign w:val="subscript"/>
                <w:lang w:val="pt-BR"/>
              </w:rPr>
              <w:t xml:space="preserve">q, r, </w:t>
            </w:r>
            <w:del w:id="323"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pt-BR"/>
              </w:rPr>
              <w:t xml:space="preserve"> * Max (0.001, RTECRAWDS </w:t>
            </w:r>
            <w:r w:rsidRPr="00D476E3">
              <w:rPr>
                <w:i/>
                <w:iCs/>
                <w:vertAlign w:val="subscript"/>
                <w:lang w:val="pt-BR"/>
              </w:rPr>
              <w:t xml:space="preserve">q, r, </w:t>
            </w:r>
            <w:del w:id="324" w:author="ERCOT" w:date="2024-07-09T16:33:00Z">
              <w:r w:rsidRPr="00D476E3" w:rsidDel="00E67DC5">
                <w:rPr>
                  <w:i/>
                  <w:iCs/>
                  <w:vertAlign w:val="subscript"/>
                  <w:lang w:val="pt-BR"/>
                </w:rPr>
                <w:delText xml:space="preserve">p, </w:delText>
              </w:r>
            </w:del>
            <w:r w:rsidRPr="00D476E3">
              <w:rPr>
                <w:i/>
                <w:iCs/>
                <w:vertAlign w:val="subscript"/>
                <w:lang w:val="pt-BR"/>
              </w:rPr>
              <w:t>y</w:t>
            </w:r>
            <w:r w:rsidRPr="00D476E3">
              <w:rPr>
                <w:lang w:val="es-MX"/>
              </w:rPr>
              <w:t>)</w:t>
            </w:r>
            <w:r w:rsidRPr="00D476E3">
              <w:rPr>
                <w:lang w:val="pt-BR"/>
              </w:rPr>
              <w:t xml:space="preserve"> * TLMP </w:t>
            </w:r>
            <w:r w:rsidRPr="00D476E3">
              <w:rPr>
                <w:i/>
                <w:iCs/>
                <w:vertAlign w:val="subscript"/>
                <w:lang w:val="pt-BR"/>
              </w:rPr>
              <w:t>y</w:t>
            </w:r>
            <w:r w:rsidRPr="00D476E3">
              <w:rPr>
                <w:lang w:val="pt-BR"/>
              </w:rPr>
              <w:t xml:space="preserve">) </w:t>
            </w:r>
            <w:r w:rsidRPr="00D476E3">
              <w:rPr>
                <w:b/>
                <w:bCs/>
                <w:sz w:val="32"/>
                <w:szCs w:val="32"/>
                <w:lang w:val="pt-BR"/>
              </w:rPr>
              <w:t>/</w:t>
            </w:r>
            <w:r w:rsidRPr="00D476E3">
              <w:rPr>
                <w:bCs/>
                <w:szCs w:val="20"/>
              </w:rPr>
              <w:tab/>
            </w:r>
            <w:r w:rsidRPr="00D476E3">
              <w:rPr>
                <w:bCs/>
                <w:position w:val="-22"/>
                <w:szCs w:val="20"/>
              </w:rPr>
              <w:object w:dxaOrig="225" w:dyaOrig="450" w14:anchorId="52263B2F">
                <v:shape id="_x0000_i1063" type="#_x0000_t75" style="width:12pt;height:24.6pt" o:ole="">
                  <v:imagedata r:id="rId34" o:title=""/>
                </v:shape>
                <o:OLEObject Type="Embed" ProgID="Equation.3" ShapeID="_x0000_i1063" DrawAspect="Content" ObjectID="_1791035031" r:id="rId62"/>
              </w:object>
            </w:r>
            <w:r w:rsidRPr="00D476E3">
              <w:rPr>
                <w:lang w:val="es-MX"/>
              </w:rPr>
              <w:t>(</w:t>
            </w:r>
            <w:r w:rsidRPr="00D476E3">
              <w:rPr>
                <w:lang w:val="pt-BR"/>
              </w:rPr>
              <w:t xml:space="preserve">Max (0.001, </w:t>
            </w:r>
            <w:r w:rsidRPr="00D476E3">
              <w:rPr>
                <w:lang w:val="es-MX"/>
              </w:rPr>
              <w:t xml:space="preserve">RTECRAWDS </w:t>
            </w:r>
            <w:r w:rsidRPr="00D476E3">
              <w:rPr>
                <w:i/>
                <w:iCs/>
                <w:vertAlign w:val="subscript"/>
                <w:lang w:val="es-MX"/>
              </w:rPr>
              <w:t xml:space="preserve">q, r, </w:t>
            </w:r>
            <w:del w:id="325" w:author="ERCOT" w:date="2024-07-09T16:33:00Z">
              <w:r w:rsidRPr="00D476E3" w:rsidDel="00E67DC5">
                <w:rPr>
                  <w:i/>
                  <w:iCs/>
                  <w:vertAlign w:val="subscript"/>
                  <w:lang w:val="es-MX"/>
                </w:rPr>
                <w:delText xml:space="preserve">p, </w:delText>
              </w:r>
            </w:del>
            <w:r w:rsidRPr="00D476E3">
              <w:rPr>
                <w:i/>
                <w:iCs/>
                <w:vertAlign w:val="subscript"/>
                <w:lang w:val="es-MX"/>
              </w:rPr>
              <w:t>y</w:t>
            </w:r>
            <w:r w:rsidRPr="00D476E3">
              <w:rPr>
                <w:lang w:val="es-MX"/>
              </w:rPr>
              <w:t>)</w:t>
            </w:r>
            <w:r w:rsidRPr="00D476E3">
              <w:rPr>
                <w:i/>
                <w:iCs/>
                <w:vertAlign w:val="subscript"/>
                <w:lang w:val="es-MX"/>
              </w:rPr>
              <w:t xml:space="preserve"> </w:t>
            </w:r>
            <w:r w:rsidRPr="00D476E3">
              <w:rPr>
                <w:lang w:val="es-MX"/>
              </w:rPr>
              <w:t>* TLMP</w:t>
            </w:r>
            <w:r w:rsidRPr="00D476E3">
              <w:rPr>
                <w:i/>
                <w:iCs/>
                <w:vertAlign w:val="subscript"/>
                <w:lang w:val="es-MX"/>
              </w:rPr>
              <w:t xml:space="preserve"> y</w:t>
            </w:r>
            <w:r w:rsidRPr="00D476E3">
              <w:rPr>
                <w:lang w:val="es-MX"/>
              </w:rPr>
              <w:t>)</w:t>
            </w:r>
          </w:p>
          <w:p w14:paraId="59859FE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6161AD" w:rsidRPr="00D476E3" w14:paraId="71E036A8" w14:textId="77777777" w:rsidTr="006F573E">
              <w:trPr>
                <w:cantSplit/>
                <w:tblHeader/>
              </w:trPr>
              <w:tc>
                <w:tcPr>
                  <w:tcW w:w="934" w:type="pct"/>
                </w:tcPr>
                <w:p w14:paraId="7653BAA0" w14:textId="77777777" w:rsidR="006161AD" w:rsidRPr="00D476E3" w:rsidRDefault="006161AD" w:rsidP="006F573E">
                  <w:pPr>
                    <w:spacing w:after="240"/>
                    <w:rPr>
                      <w:b/>
                      <w:iCs/>
                      <w:sz w:val="20"/>
                      <w:szCs w:val="20"/>
                    </w:rPr>
                  </w:pPr>
                  <w:r w:rsidRPr="00D476E3">
                    <w:rPr>
                      <w:b/>
                      <w:iCs/>
                      <w:sz w:val="20"/>
                      <w:szCs w:val="20"/>
                    </w:rPr>
                    <w:t>Variable</w:t>
                  </w:r>
                </w:p>
              </w:tc>
              <w:tc>
                <w:tcPr>
                  <w:tcW w:w="481" w:type="pct"/>
                </w:tcPr>
                <w:p w14:paraId="052B934D" w14:textId="77777777" w:rsidR="006161AD" w:rsidRPr="00D476E3" w:rsidRDefault="006161AD" w:rsidP="006F573E">
                  <w:pPr>
                    <w:spacing w:after="240"/>
                    <w:rPr>
                      <w:b/>
                      <w:iCs/>
                      <w:sz w:val="20"/>
                      <w:szCs w:val="20"/>
                    </w:rPr>
                  </w:pPr>
                  <w:r w:rsidRPr="00D476E3">
                    <w:rPr>
                      <w:b/>
                      <w:iCs/>
                      <w:sz w:val="20"/>
                      <w:szCs w:val="20"/>
                    </w:rPr>
                    <w:t>Unit</w:t>
                  </w:r>
                </w:p>
              </w:tc>
              <w:tc>
                <w:tcPr>
                  <w:tcW w:w="3585" w:type="pct"/>
                </w:tcPr>
                <w:p w14:paraId="73BE9828"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224D51D" w14:textId="77777777" w:rsidTr="006F573E">
              <w:trPr>
                <w:cantSplit/>
              </w:trPr>
              <w:tc>
                <w:tcPr>
                  <w:tcW w:w="934" w:type="pct"/>
                </w:tcPr>
                <w:p w14:paraId="419DBC40"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81" w:type="pct"/>
                </w:tcPr>
                <w:p w14:paraId="5B4BA868" w14:textId="77777777" w:rsidR="006161AD" w:rsidRPr="00D476E3" w:rsidRDefault="006161AD" w:rsidP="006F573E">
                  <w:pPr>
                    <w:spacing w:after="60"/>
                    <w:rPr>
                      <w:iCs/>
                      <w:sz w:val="20"/>
                      <w:szCs w:val="20"/>
                    </w:rPr>
                  </w:pPr>
                  <w:r w:rsidRPr="00D476E3">
                    <w:rPr>
                      <w:iCs/>
                      <w:sz w:val="20"/>
                      <w:szCs w:val="20"/>
                    </w:rPr>
                    <w:t>$</w:t>
                  </w:r>
                </w:p>
              </w:tc>
              <w:tc>
                <w:tcPr>
                  <w:tcW w:w="3585" w:type="pct"/>
                </w:tcPr>
                <w:p w14:paraId="008890BA"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DA7830B" w14:textId="77777777" w:rsidTr="006F573E">
              <w:trPr>
                <w:cantSplit/>
              </w:trPr>
              <w:tc>
                <w:tcPr>
                  <w:tcW w:w="934" w:type="pct"/>
                </w:tcPr>
                <w:p w14:paraId="2A106D17" w14:textId="77777777" w:rsidR="006161AD" w:rsidRPr="00D476E3" w:rsidRDefault="006161AD" w:rsidP="006F573E">
                  <w:pPr>
                    <w:spacing w:after="60"/>
                    <w:rPr>
                      <w:iCs/>
                      <w:sz w:val="20"/>
                      <w:szCs w:val="20"/>
                    </w:rPr>
                  </w:pPr>
                  <w:r w:rsidRPr="00D476E3">
                    <w:rPr>
                      <w:iCs/>
                      <w:sz w:val="20"/>
                      <w:szCs w:val="20"/>
                      <w:lang w:val="pt-BR"/>
                    </w:rPr>
                    <w:t xml:space="preserve">RTENET </w:t>
                  </w:r>
                  <w:r w:rsidRPr="00D476E3">
                    <w:rPr>
                      <w:i/>
                      <w:iCs/>
                      <w:sz w:val="20"/>
                      <w:szCs w:val="20"/>
                      <w:vertAlign w:val="subscript"/>
                      <w:lang w:val="pt-BR"/>
                    </w:rPr>
                    <w:t>q, r, p</w:t>
                  </w:r>
                </w:p>
              </w:tc>
              <w:tc>
                <w:tcPr>
                  <w:tcW w:w="481" w:type="pct"/>
                </w:tcPr>
                <w:p w14:paraId="5335C922"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720145" w14:textId="77777777" w:rsidR="006161AD" w:rsidRPr="00D476E3" w:rsidRDefault="006161AD" w:rsidP="006F573E">
                  <w:pPr>
                    <w:spacing w:after="60"/>
                    <w:rPr>
                      <w:iCs/>
                      <w:sz w:val="20"/>
                      <w:szCs w:val="20"/>
                    </w:rPr>
                  </w:pPr>
                  <w:r w:rsidRPr="00D476E3">
                    <w:rPr>
                      <w:i/>
                      <w:iCs/>
                      <w:sz w:val="20"/>
                      <w:szCs w:val="20"/>
                    </w:rPr>
                    <w:t xml:space="preserve">Real-Time Energy Net Revenue– </w:t>
                  </w:r>
                  <w:r w:rsidRPr="00D476E3">
                    <w:rPr>
                      <w:iCs/>
                      <w:sz w:val="20"/>
                      <w:szCs w:val="20"/>
                    </w:rPr>
                    <w:t xml:space="preserve">The net difference between the Real-Time Energy Revenue and the Real-Time Energy Revenue Target for QSE </w:t>
                  </w:r>
                  <w:r w:rsidRPr="00D476E3">
                    <w:rPr>
                      <w:i/>
                      <w:iCs/>
                      <w:sz w:val="20"/>
                      <w:szCs w:val="20"/>
                    </w:rPr>
                    <w:t xml:space="preserve">q </w:t>
                  </w:r>
                  <w:r w:rsidRPr="00D476E3">
                    <w:rPr>
                      <w:iCs/>
                      <w:sz w:val="20"/>
                      <w:szCs w:val="20"/>
                    </w:rPr>
                    <w:t xml:space="preserve">for Resource </w:t>
                  </w:r>
                  <w:r w:rsidRPr="00D476E3">
                    <w:rPr>
                      <w:i/>
                      <w:iCs/>
                      <w:sz w:val="20"/>
                      <w:szCs w:val="20"/>
                    </w:rPr>
                    <w:t xml:space="preserve">r </w:t>
                  </w:r>
                  <w:r w:rsidRPr="00D476E3">
                    <w:rPr>
                      <w:iCs/>
                      <w:sz w:val="20"/>
                      <w:szCs w:val="20"/>
                    </w:rPr>
                    <w:t xml:space="preserve">at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01D8499" w14:textId="77777777" w:rsidTr="006F573E">
              <w:trPr>
                <w:cantSplit/>
              </w:trPr>
              <w:tc>
                <w:tcPr>
                  <w:tcW w:w="934" w:type="pct"/>
                </w:tcPr>
                <w:p w14:paraId="3E5B01B5" w14:textId="77777777" w:rsidR="006161AD" w:rsidRPr="00D476E3" w:rsidRDefault="006161AD" w:rsidP="006F573E">
                  <w:pPr>
                    <w:spacing w:after="60"/>
                    <w:rPr>
                      <w:iCs/>
                      <w:sz w:val="20"/>
                      <w:szCs w:val="20"/>
                      <w:lang w:val="pt-BR"/>
                    </w:rPr>
                  </w:pPr>
                  <w:r w:rsidRPr="00D476E3">
                    <w:rPr>
                      <w:iCs/>
                      <w:sz w:val="20"/>
                      <w:szCs w:val="20"/>
                    </w:rPr>
                    <w:t xml:space="preserve">RTASNET </w:t>
                  </w:r>
                  <w:r w:rsidRPr="00D476E3">
                    <w:rPr>
                      <w:bCs/>
                      <w:i/>
                      <w:sz w:val="20"/>
                      <w:szCs w:val="20"/>
                      <w:vertAlign w:val="subscript"/>
                    </w:rPr>
                    <w:t>q, r,</w:t>
                  </w:r>
                </w:p>
              </w:tc>
              <w:tc>
                <w:tcPr>
                  <w:tcW w:w="481" w:type="pct"/>
                </w:tcPr>
                <w:p w14:paraId="445D45E2"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4ED3BB" w14:textId="77777777" w:rsidR="006161AD" w:rsidRPr="00D476E3" w:rsidRDefault="006161AD" w:rsidP="006F573E">
                  <w:pPr>
                    <w:spacing w:after="60"/>
                    <w:rPr>
                      <w:i/>
                      <w:iCs/>
                      <w:sz w:val="20"/>
                      <w:szCs w:val="20"/>
                    </w:rPr>
                  </w:pPr>
                  <w:r w:rsidRPr="00D476E3">
                    <w:rPr>
                      <w:i/>
                      <w:iCs/>
                      <w:sz w:val="20"/>
                      <w:szCs w:val="20"/>
                    </w:rPr>
                    <w:t xml:space="preserve">Real-Time Ancillary Service Net Revenue – </w:t>
                  </w:r>
                  <w:r w:rsidRPr="00D476E3">
                    <w:rPr>
                      <w:iCs/>
                      <w:sz w:val="20"/>
                      <w:szCs w:val="20"/>
                    </w:rPr>
                    <w:t xml:space="preserve">The sum of the Ancillary Service net revenues for QSE </w:t>
                  </w:r>
                  <w:r w:rsidRPr="00D476E3">
                    <w:rPr>
                      <w:i/>
                      <w:iCs/>
                      <w:sz w:val="20"/>
                      <w:szCs w:val="20"/>
                    </w:rPr>
                    <w:t xml:space="preserve">q </w:t>
                  </w:r>
                  <w:r w:rsidRPr="00D476E3">
                    <w:rPr>
                      <w:iCs/>
                      <w:sz w:val="20"/>
                      <w:szCs w:val="20"/>
                    </w:rPr>
                    <w:t xml:space="preserve">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377048A" w14:textId="77777777" w:rsidTr="006F573E">
              <w:trPr>
                <w:cantSplit/>
              </w:trPr>
              <w:tc>
                <w:tcPr>
                  <w:tcW w:w="934" w:type="pct"/>
                </w:tcPr>
                <w:p w14:paraId="3774CF5A" w14:textId="77777777" w:rsidR="006161AD" w:rsidRPr="00D476E3" w:rsidRDefault="006161AD" w:rsidP="006F573E">
                  <w:pPr>
                    <w:spacing w:after="60"/>
                    <w:rPr>
                      <w:bCs/>
                      <w:sz w:val="20"/>
                      <w:szCs w:val="20"/>
                    </w:rPr>
                  </w:pPr>
                  <w:r w:rsidRPr="00D476E3">
                    <w:rPr>
                      <w:iCs/>
                      <w:sz w:val="20"/>
                      <w:szCs w:val="20"/>
                    </w:rPr>
                    <w:t xml:space="preserve">RTEREV </w:t>
                  </w:r>
                  <w:r w:rsidRPr="00D476E3">
                    <w:rPr>
                      <w:i/>
                      <w:iCs/>
                      <w:sz w:val="20"/>
                      <w:szCs w:val="20"/>
                      <w:vertAlign w:val="subscript"/>
                    </w:rPr>
                    <w:t>q, r, p</w:t>
                  </w:r>
                </w:p>
              </w:tc>
              <w:tc>
                <w:tcPr>
                  <w:tcW w:w="481" w:type="pct"/>
                </w:tcPr>
                <w:p w14:paraId="17438D9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59B5776" w14:textId="77777777" w:rsidR="006161AD" w:rsidRPr="00D476E3" w:rsidRDefault="006161AD" w:rsidP="006F573E">
                  <w:pPr>
                    <w:spacing w:after="60"/>
                    <w:rPr>
                      <w:i/>
                      <w:iCs/>
                      <w:sz w:val="20"/>
                      <w:szCs w:val="20"/>
                    </w:rPr>
                  </w:pPr>
                  <w:r w:rsidRPr="00D476E3">
                    <w:rPr>
                      <w:i/>
                      <w:iCs/>
                      <w:sz w:val="20"/>
                      <w:szCs w:val="20"/>
                    </w:rPr>
                    <w:t>Real-Time Energy Revenue</w:t>
                  </w:r>
                  <w:r w:rsidRPr="00D476E3">
                    <w:rPr>
                      <w:iCs/>
                      <w:sz w:val="20"/>
                      <w:szCs w:val="20"/>
                    </w:rPr>
                    <w:t xml:space="preserve">— The calculated Real-Time energy revenue at the RTSPP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r</w:t>
                  </w:r>
                  <w:r w:rsidRPr="00D476E3">
                    <w:rPr>
                      <w:iCs/>
                      <w:sz w:val="20"/>
                      <w:szCs w:val="20"/>
                    </w:rPr>
                    <w:t xml:space="preserve"> at Resource node </w:t>
                  </w:r>
                  <w:r w:rsidRPr="00D476E3">
                    <w:rPr>
                      <w:i/>
                      <w:iCs/>
                      <w:sz w:val="20"/>
                      <w:szCs w:val="20"/>
                    </w:rPr>
                    <w:t xml:space="preserve">p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7B84EF7" w14:textId="77777777" w:rsidTr="006F573E">
              <w:trPr>
                <w:cantSplit/>
              </w:trPr>
              <w:tc>
                <w:tcPr>
                  <w:tcW w:w="934" w:type="pct"/>
                </w:tcPr>
                <w:p w14:paraId="07F5DE3B" w14:textId="77777777" w:rsidR="006161AD" w:rsidRPr="00D476E3" w:rsidRDefault="006161AD" w:rsidP="006F573E">
                  <w:pPr>
                    <w:spacing w:after="60"/>
                    <w:rPr>
                      <w:iCs/>
                      <w:sz w:val="20"/>
                      <w:szCs w:val="20"/>
                    </w:rPr>
                  </w:pPr>
                  <w:r w:rsidRPr="00D476E3">
                    <w:rPr>
                      <w:iCs/>
                      <w:sz w:val="20"/>
                      <w:szCs w:val="20"/>
                    </w:rPr>
                    <w:t xml:space="preserve">EMREGEN </w:t>
                  </w:r>
                  <w:r w:rsidRPr="00D476E3">
                    <w:rPr>
                      <w:i/>
                      <w:iCs/>
                      <w:sz w:val="20"/>
                      <w:szCs w:val="20"/>
                      <w:vertAlign w:val="subscript"/>
                    </w:rPr>
                    <w:t>q, r, p</w:t>
                  </w:r>
                </w:p>
              </w:tc>
              <w:tc>
                <w:tcPr>
                  <w:tcW w:w="481" w:type="pct"/>
                </w:tcPr>
                <w:p w14:paraId="7E5B2478"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99301CA" w14:textId="77777777" w:rsidR="006161AD" w:rsidRPr="00D476E3" w:rsidRDefault="006161AD" w:rsidP="006F573E">
                  <w:pPr>
                    <w:spacing w:after="60"/>
                    <w:rPr>
                      <w:i/>
                      <w:iCs/>
                      <w:sz w:val="20"/>
                      <w:szCs w:val="20"/>
                    </w:rPr>
                  </w:pPr>
                  <w:r w:rsidRPr="00D476E3">
                    <w:rPr>
                      <w:i/>
                      <w:iCs/>
                      <w:sz w:val="20"/>
                      <w:szCs w:val="20"/>
                    </w:rPr>
                    <w:t>Emergency Energy for Generation per QSE per Settlement Point per Resource</w:t>
                  </w:r>
                  <w:r w:rsidRPr="00D476E3">
                    <w:rPr>
                      <w:iCs/>
                      <w:sz w:val="20"/>
                      <w:szCs w:val="20"/>
                    </w:rPr>
                    <w:t xml:space="preserve">—The generation produced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10855C" w14:textId="77777777" w:rsidTr="006F573E">
              <w:trPr>
                <w:cantSplit/>
              </w:trPr>
              <w:tc>
                <w:tcPr>
                  <w:tcW w:w="934" w:type="pct"/>
                </w:tcPr>
                <w:p w14:paraId="24BA367E" w14:textId="77777777" w:rsidR="006161AD" w:rsidRPr="00D476E3" w:rsidRDefault="006161AD" w:rsidP="006F573E">
                  <w:pPr>
                    <w:spacing w:after="60"/>
                    <w:rPr>
                      <w:iCs/>
                      <w:sz w:val="20"/>
                      <w:szCs w:val="20"/>
                    </w:rPr>
                  </w:pPr>
                  <w:r w:rsidRPr="00D476E3">
                    <w:rPr>
                      <w:iCs/>
                      <w:sz w:val="20"/>
                      <w:szCs w:val="20"/>
                    </w:rPr>
                    <w:t xml:space="preserve">EMRELOAD </w:t>
                  </w:r>
                  <w:r w:rsidRPr="00D476E3">
                    <w:rPr>
                      <w:i/>
                      <w:iCs/>
                      <w:sz w:val="20"/>
                      <w:szCs w:val="20"/>
                      <w:vertAlign w:val="subscript"/>
                    </w:rPr>
                    <w:t>q, r, p</w:t>
                  </w:r>
                </w:p>
              </w:tc>
              <w:tc>
                <w:tcPr>
                  <w:tcW w:w="481" w:type="pct"/>
                </w:tcPr>
                <w:p w14:paraId="16C954AC"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44C1F63E" w14:textId="77777777" w:rsidR="006161AD" w:rsidRPr="00D476E3" w:rsidRDefault="006161AD" w:rsidP="006F573E">
                  <w:pPr>
                    <w:spacing w:after="60"/>
                    <w:rPr>
                      <w:i/>
                      <w:iCs/>
                      <w:sz w:val="20"/>
                      <w:szCs w:val="20"/>
                    </w:rPr>
                  </w:pPr>
                  <w:r w:rsidRPr="00D476E3">
                    <w:rPr>
                      <w:i/>
                      <w:iCs/>
                      <w:sz w:val="20"/>
                      <w:szCs w:val="20"/>
                    </w:rPr>
                    <w:t>Emergency Energy for Charging Load per QSE per Settlement Point per Resource</w:t>
                  </w:r>
                  <w:r w:rsidRPr="00D476E3">
                    <w:rPr>
                      <w:iCs/>
                      <w:sz w:val="20"/>
                      <w:szCs w:val="20"/>
                    </w:rPr>
                    <w:t xml:space="preserve">—The charging load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during the Emergency Condition or Watch, for the 15-minute Settlement Interval.</w:t>
                  </w:r>
                  <w:del w:id="326"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6D86AE40" w14:textId="77777777" w:rsidTr="006F573E">
              <w:trPr>
                <w:cantSplit/>
              </w:trPr>
              <w:tc>
                <w:tcPr>
                  <w:tcW w:w="934" w:type="pct"/>
                </w:tcPr>
                <w:p w14:paraId="74D8F648" w14:textId="77777777" w:rsidR="006161AD" w:rsidRPr="00D476E3" w:rsidRDefault="006161AD" w:rsidP="006F573E">
                  <w:pPr>
                    <w:spacing w:after="60"/>
                    <w:rPr>
                      <w:bCs/>
                      <w:sz w:val="20"/>
                      <w:szCs w:val="20"/>
                    </w:rPr>
                  </w:pPr>
                  <w:r w:rsidRPr="00D476E3">
                    <w:rPr>
                      <w:iCs/>
                      <w:sz w:val="20"/>
                      <w:szCs w:val="20"/>
                    </w:rPr>
                    <w:t xml:space="preserve">RTEREVT </w:t>
                  </w:r>
                  <w:r w:rsidRPr="00D476E3">
                    <w:rPr>
                      <w:bCs/>
                      <w:i/>
                      <w:sz w:val="20"/>
                      <w:szCs w:val="16"/>
                      <w:vertAlign w:val="subscript"/>
                    </w:rPr>
                    <w:t>q, r, p</w:t>
                  </w:r>
                </w:p>
              </w:tc>
              <w:tc>
                <w:tcPr>
                  <w:tcW w:w="481" w:type="pct"/>
                </w:tcPr>
                <w:p w14:paraId="426D1C85" w14:textId="77777777" w:rsidR="006161AD" w:rsidRPr="00D476E3" w:rsidRDefault="006161AD" w:rsidP="006F573E">
                  <w:pPr>
                    <w:spacing w:after="60"/>
                    <w:rPr>
                      <w:iCs/>
                      <w:sz w:val="20"/>
                      <w:szCs w:val="20"/>
                    </w:rPr>
                  </w:pPr>
                  <w:r w:rsidRPr="00D476E3">
                    <w:rPr>
                      <w:iCs/>
                      <w:sz w:val="20"/>
                      <w:szCs w:val="20"/>
                    </w:rPr>
                    <w:t>$</w:t>
                  </w:r>
                </w:p>
              </w:tc>
              <w:tc>
                <w:tcPr>
                  <w:tcW w:w="3585" w:type="pct"/>
                </w:tcPr>
                <w:p w14:paraId="6EEBF799" w14:textId="77777777" w:rsidR="006161AD" w:rsidRPr="00D476E3" w:rsidRDefault="006161AD" w:rsidP="006F573E">
                  <w:pPr>
                    <w:spacing w:after="60"/>
                    <w:rPr>
                      <w:iCs/>
                      <w:sz w:val="20"/>
                      <w:szCs w:val="20"/>
                    </w:rPr>
                  </w:pPr>
                  <w:r w:rsidRPr="00D476E3">
                    <w:rPr>
                      <w:i/>
                      <w:iCs/>
                      <w:sz w:val="20"/>
                      <w:szCs w:val="20"/>
                    </w:rPr>
                    <w:t xml:space="preserve">Real-Time Energy Revenue Target – </w:t>
                  </w:r>
                  <w:r w:rsidRPr="00D476E3">
                    <w:rPr>
                      <w:iCs/>
                      <w:sz w:val="20"/>
                      <w:szCs w:val="20"/>
                    </w:rPr>
                    <w:t xml:space="preserve">The energy revenue target at the EBPWAPRGEN and EBPWAPRLOAD of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0F0CD9F" w14:textId="77777777" w:rsidTr="006F573E">
              <w:trPr>
                <w:cantSplit/>
              </w:trPr>
              <w:tc>
                <w:tcPr>
                  <w:tcW w:w="934" w:type="pct"/>
                </w:tcPr>
                <w:p w14:paraId="62D7CF40" w14:textId="77777777" w:rsidR="006161AD" w:rsidRPr="00D476E3" w:rsidRDefault="006161AD" w:rsidP="006F573E">
                  <w:pPr>
                    <w:spacing w:after="60"/>
                    <w:rPr>
                      <w:iCs/>
                      <w:sz w:val="20"/>
                      <w:szCs w:val="20"/>
                    </w:rPr>
                  </w:pPr>
                  <w:r w:rsidRPr="00D476E3">
                    <w:rPr>
                      <w:iCs/>
                      <w:sz w:val="20"/>
                      <w:szCs w:val="20"/>
                    </w:rPr>
                    <w:t xml:space="preserve">EBPWAPRGEN </w:t>
                  </w:r>
                  <w:r w:rsidRPr="00D476E3">
                    <w:rPr>
                      <w:i/>
                      <w:iCs/>
                      <w:sz w:val="20"/>
                      <w:szCs w:val="20"/>
                      <w:vertAlign w:val="subscript"/>
                    </w:rPr>
                    <w:t>q, r, p</w:t>
                  </w:r>
                </w:p>
              </w:tc>
              <w:tc>
                <w:tcPr>
                  <w:tcW w:w="481" w:type="pct"/>
                </w:tcPr>
                <w:p w14:paraId="0C36A9C9"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81C4E33" w14:textId="77777777" w:rsidR="006161AD" w:rsidRPr="00D476E3" w:rsidRDefault="006161AD" w:rsidP="006F573E">
                  <w:pPr>
                    <w:spacing w:after="60"/>
                    <w:rPr>
                      <w:i/>
                      <w:iCs/>
                      <w:sz w:val="20"/>
                      <w:szCs w:val="20"/>
                    </w:rPr>
                  </w:pPr>
                  <w:r w:rsidRPr="00D476E3">
                    <w:rPr>
                      <w:i/>
                      <w:iCs/>
                      <w:sz w:val="20"/>
                      <w:szCs w:val="20"/>
                    </w:rPr>
                    <w:t>Emergency Base Point Weighted Average Price for Generation per QSE per Settlement Point per Resource</w:t>
                  </w:r>
                  <w:r w:rsidRPr="00D476E3">
                    <w:rPr>
                      <w:iCs/>
                      <w:sz w:val="20"/>
                      <w:szCs w:val="20"/>
                    </w:rPr>
                    <w:t xml:space="preserve">—The weighted average of the Emergency Base Point Prices corresponding with the positive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097CA3B" w14:textId="77777777" w:rsidTr="006F573E">
              <w:trPr>
                <w:cantSplit/>
              </w:trPr>
              <w:tc>
                <w:tcPr>
                  <w:tcW w:w="934" w:type="pct"/>
                </w:tcPr>
                <w:p w14:paraId="110D3776" w14:textId="77777777" w:rsidR="006161AD" w:rsidRPr="00D476E3" w:rsidRDefault="006161AD" w:rsidP="006F573E">
                  <w:pPr>
                    <w:spacing w:after="60"/>
                    <w:rPr>
                      <w:iCs/>
                      <w:sz w:val="20"/>
                      <w:szCs w:val="20"/>
                    </w:rPr>
                  </w:pPr>
                  <w:r w:rsidRPr="00D476E3">
                    <w:rPr>
                      <w:iCs/>
                      <w:sz w:val="20"/>
                      <w:szCs w:val="20"/>
                    </w:rPr>
                    <w:t xml:space="preserve">EBPWAPRLOAD </w:t>
                  </w:r>
                  <w:r w:rsidRPr="00D476E3">
                    <w:rPr>
                      <w:i/>
                      <w:iCs/>
                      <w:sz w:val="20"/>
                      <w:szCs w:val="20"/>
                      <w:vertAlign w:val="subscript"/>
                    </w:rPr>
                    <w:t>q, r, p</w:t>
                  </w:r>
                </w:p>
              </w:tc>
              <w:tc>
                <w:tcPr>
                  <w:tcW w:w="481" w:type="pct"/>
                </w:tcPr>
                <w:p w14:paraId="43157685"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29709F30" w14:textId="77777777" w:rsidR="006161AD" w:rsidRPr="00D476E3" w:rsidRDefault="006161AD" w:rsidP="006F573E">
                  <w:pPr>
                    <w:spacing w:after="60"/>
                    <w:rPr>
                      <w:i/>
                      <w:iCs/>
                      <w:sz w:val="20"/>
                      <w:szCs w:val="20"/>
                    </w:rPr>
                  </w:pPr>
                  <w:r w:rsidRPr="00D476E3">
                    <w:rPr>
                      <w:i/>
                      <w:iCs/>
                      <w:sz w:val="20"/>
                      <w:szCs w:val="20"/>
                    </w:rPr>
                    <w:t>Emergency Base Point Weighted Average Price for Charging Load per QSE per Settlement Point per Resource</w:t>
                  </w:r>
                  <w:r w:rsidRPr="00D476E3">
                    <w:rPr>
                      <w:iCs/>
                      <w:sz w:val="20"/>
                      <w:szCs w:val="20"/>
                    </w:rPr>
                    <w:t xml:space="preserve">—The weighted average of the Emergency Base Point Prices corresponding with the negative Emergency Base Points,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for the 15-minute Settlement Interval.</w:t>
                  </w:r>
                  <w:del w:id="327" w:author="ERCOT" w:date="2024-05-14T08:22:00Z">
                    <w:r w:rsidRPr="00D476E3" w:rsidDel="00292C7A">
                      <w:rPr>
                        <w:iCs/>
                        <w:sz w:val="20"/>
                        <w:szCs w:val="20"/>
                      </w:rPr>
                      <w:delText xml:space="preserve">  Where for a Combined Cycle Train, the Resource </w:delText>
                    </w:r>
                    <w:r w:rsidRPr="00D476E3" w:rsidDel="00292C7A">
                      <w:rPr>
                        <w:i/>
                        <w:iCs/>
                        <w:sz w:val="20"/>
                        <w:szCs w:val="20"/>
                      </w:rPr>
                      <w:delText xml:space="preserve">r </w:delText>
                    </w:r>
                    <w:r w:rsidRPr="00D476E3" w:rsidDel="00292C7A">
                      <w:rPr>
                        <w:iCs/>
                        <w:sz w:val="20"/>
                        <w:szCs w:val="20"/>
                      </w:rPr>
                      <w:delText>is the Combined Cycle Train.</w:delText>
                    </w:r>
                  </w:del>
                </w:p>
              </w:tc>
            </w:tr>
            <w:tr w:rsidR="006161AD" w:rsidRPr="00D476E3" w14:paraId="3EB4D9BD"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A361273" w14:textId="77777777" w:rsidR="006161AD" w:rsidRPr="00D476E3" w:rsidRDefault="006161AD" w:rsidP="006F573E">
                  <w:pPr>
                    <w:spacing w:after="60"/>
                    <w:rPr>
                      <w:iCs/>
                      <w:sz w:val="20"/>
                      <w:szCs w:val="20"/>
                    </w:rPr>
                  </w:pPr>
                  <w:r w:rsidRPr="00D476E3">
                    <w:rPr>
                      <w:iCs/>
                      <w:sz w:val="20"/>
                      <w:szCs w:val="20"/>
                    </w:rPr>
                    <w:lastRenderedPageBreak/>
                    <w:t>AEBPGEN</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6E978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8B7D009" w14:textId="77777777" w:rsidR="006161AD" w:rsidRPr="00D476E3" w:rsidRDefault="006161AD" w:rsidP="006F573E">
                  <w:pPr>
                    <w:spacing w:after="60"/>
                    <w:rPr>
                      <w:i/>
                      <w:iCs/>
                      <w:sz w:val="20"/>
                      <w:szCs w:val="20"/>
                    </w:rPr>
                  </w:pPr>
                  <w:r w:rsidRPr="00D476E3">
                    <w:rPr>
                      <w:i/>
                      <w:iCs/>
                      <w:sz w:val="20"/>
                      <w:szCs w:val="20"/>
                    </w:rPr>
                    <w:t>Aggregated Emergency Base Point for Generation</w:t>
                  </w:r>
                  <w:r w:rsidRPr="00D476E3">
                    <w:rPr>
                      <w:iCs/>
                      <w:sz w:val="20"/>
                      <w:szCs w:val="20"/>
                    </w:rPr>
                    <w:t xml:space="preserve">—The aggregation of the positive Emergency Base Points for the Resource </w:t>
                  </w:r>
                  <w:r w:rsidRPr="00D476E3">
                    <w:rPr>
                      <w:i/>
                      <w:iCs/>
                      <w:sz w:val="20"/>
                      <w:szCs w:val="20"/>
                    </w:rPr>
                    <w:t>r</w:t>
                  </w:r>
                  <w:r w:rsidRPr="00D476E3">
                    <w:rPr>
                      <w:iCs/>
                      <w:sz w:val="20"/>
                      <w:szCs w:val="20"/>
                    </w:rPr>
                    <w:t xml:space="preserve"> represented by QSE </w:t>
                  </w:r>
                  <w:r w:rsidRPr="00D476E3">
                    <w:rPr>
                      <w:i/>
                      <w:iCs/>
                      <w:sz w:val="20"/>
                      <w:szCs w:val="20"/>
                    </w:rPr>
                    <w:t>q</w:t>
                  </w:r>
                  <w:r w:rsidRPr="00D476E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6161AD" w:rsidRPr="00D476E3" w14:paraId="72F23E32"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B11F3DD" w14:textId="77777777" w:rsidR="006161AD" w:rsidRPr="00D476E3" w:rsidRDefault="006161AD" w:rsidP="006F573E">
                  <w:pPr>
                    <w:spacing w:after="60"/>
                    <w:rPr>
                      <w:iCs/>
                      <w:sz w:val="20"/>
                      <w:szCs w:val="20"/>
                    </w:rPr>
                  </w:pPr>
                  <w:r w:rsidRPr="00D476E3">
                    <w:rPr>
                      <w:iCs/>
                      <w:sz w:val="20"/>
                      <w:szCs w:val="20"/>
                    </w:rPr>
                    <w:t>AEBPLOAD</w:t>
                  </w:r>
                  <w:r w:rsidRPr="00D476E3">
                    <w:rPr>
                      <w:iCs/>
                      <w:sz w:val="20"/>
                      <w:szCs w:val="20"/>
                      <w:vertAlign w:val="subscript"/>
                    </w:rPr>
                    <w:t xml:space="preserve"> </w:t>
                  </w:r>
                  <w:r w:rsidRPr="00D476E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AC534B6" w14:textId="77777777" w:rsidR="006161AD" w:rsidRPr="00D476E3" w:rsidRDefault="006161AD" w:rsidP="006F573E">
                  <w:pPr>
                    <w:spacing w:after="60"/>
                    <w:rPr>
                      <w:iCs/>
                      <w:sz w:val="20"/>
                      <w:szCs w:val="20"/>
                    </w:rPr>
                  </w:pPr>
                  <w:r w:rsidRPr="00D476E3">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A83F246" w14:textId="77777777" w:rsidR="006161AD" w:rsidRPr="00D476E3" w:rsidRDefault="006161AD" w:rsidP="006F573E">
                  <w:pPr>
                    <w:spacing w:after="60"/>
                    <w:rPr>
                      <w:i/>
                      <w:iCs/>
                      <w:sz w:val="20"/>
                      <w:szCs w:val="20"/>
                    </w:rPr>
                  </w:pPr>
                  <w:r w:rsidRPr="00D476E3">
                    <w:rPr>
                      <w:i/>
                      <w:iCs/>
                      <w:sz w:val="20"/>
                      <w:szCs w:val="20"/>
                    </w:rPr>
                    <w:t>Aggregated Emergency Base Point for Charging Load</w:t>
                  </w:r>
                  <w:r w:rsidRPr="00D476E3">
                    <w:rPr>
                      <w:iCs/>
                      <w:sz w:val="20"/>
                      <w:szCs w:val="20"/>
                    </w:rPr>
                    <w:t xml:space="preserve">—The aggregation of the negative Emergency Base Points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p>
              </w:tc>
            </w:tr>
            <w:tr w:rsidR="006161AD" w:rsidRPr="00D476E3" w14:paraId="120246CB" w14:textId="77777777" w:rsidTr="006F573E">
              <w:trPr>
                <w:cantSplit/>
              </w:trPr>
              <w:tc>
                <w:tcPr>
                  <w:tcW w:w="934" w:type="pct"/>
                </w:tcPr>
                <w:p w14:paraId="5248EB0A" w14:textId="77777777" w:rsidR="006161AD" w:rsidRPr="00D476E3" w:rsidRDefault="006161AD" w:rsidP="006F573E">
                  <w:pPr>
                    <w:spacing w:after="60"/>
                    <w:rPr>
                      <w:iCs/>
                      <w:sz w:val="20"/>
                      <w:szCs w:val="20"/>
                    </w:rPr>
                  </w:pPr>
                  <w:r w:rsidRPr="00D476E3">
                    <w:rPr>
                      <w:iCs/>
                      <w:sz w:val="20"/>
                      <w:szCs w:val="20"/>
                    </w:rPr>
                    <w:t xml:space="preserve">EBP </w:t>
                  </w:r>
                  <w:r w:rsidRPr="00D476E3">
                    <w:rPr>
                      <w:i/>
                      <w:iCs/>
                      <w:sz w:val="20"/>
                      <w:szCs w:val="20"/>
                      <w:vertAlign w:val="subscript"/>
                    </w:rPr>
                    <w:t>q, r, p, y</w:t>
                  </w:r>
                </w:p>
              </w:tc>
              <w:tc>
                <w:tcPr>
                  <w:tcW w:w="481" w:type="pct"/>
                </w:tcPr>
                <w:p w14:paraId="526DC79B"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88F7181" w14:textId="77777777" w:rsidR="006161AD" w:rsidRPr="00D476E3" w:rsidRDefault="006161AD" w:rsidP="006F573E">
                  <w:pPr>
                    <w:spacing w:after="60"/>
                    <w:rPr>
                      <w:iCs/>
                      <w:sz w:val="20"/>
                      <w:szCs w:val="20"/>
                    </w:rPr>
                  </w:pPr>
                  <w:r w:rsidRPr="00D476E3">
                    <w:rPr>
                      <w:i/>
                      <w:iCs/>
                      <w:sz w:val="20"/>
                      <w:szCs w:val="20"/>
                    </w:rPr>
                    <w:t>Emergency Base Point per QSE per Settlement Point per Resource by interval</w:t>
                  </w:r>
                  <w:r w:rsidRPr="00D476E3">
                    <w:rPr>
                      <w:iCs/>
                      <w:sz w:val="20"/>
                      <w:szCs w:val="20"/>
                    </w:rPr>
                    <w:t xml:space="preserve">—The Emergency Base Point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w:t>
                  </w:r>
                  <w:r w:rsidRPr="00D476E3">
                    <w:rPr>
                      <w:i/>
                      <w:iCs/>
                      <w:sz w:val="20"/>
                      <w:szCs w:val="20"/>
                    </w:rPr>
                    <w:t xml:space="preserve"> y</w:t>
                  </w:r>
                  <w:r w:rsidRPr="00D476E3">
                    <w:rPr>
                      <w:iCs/>
                      <w:sz w:val="20"/>
                      <w:szCs w:val="20"/>
                    </w:rPr>
                    <w:t xml:space="preserve">.  If a Base Point instead of an Emergency Base Point is effective during the interval </w:t>
                  </w:r>
                  <w:r w:rsidRPr="00D476E3">
                    <w:rPr>
                      <w:i/>
                      <w:iCs/>
                      <w:sz w:val="20"/>
                      <w:szCs w:val="20"/>
                    </w:rPr>
                    <w:t>y</w:t>
                  </w:r>
                  <w:r w:rsidRPr="00D476E3">
                    <w:rPr>
                      <w:iCs/>
                      <w:sz w:val="20"/>
                      <w:szCs w:val="20"/>
                    </w:rPr>
                    <w:t xml:space="preserve">, its value equals the Base Point.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FABDB35" w14:textId="77777777" w:rsidTr="006F573E">
              <w:trPr>
                <w:cantSplit/>
              </w:trPr>
              <w:tc>
                <w:tcPr>
                  <w:tcW w:w="934" w:type="pct"/>
                </w:tcPr>
                <w:p w14:paraId="7C62A6EB" w14:textId="77777777" w:rsidR="006161AD" w:rsidRPr="00D476E3" w:rsidRDefault="006161AD" w:rsidP="006F573E">
                  <w:pPr>
                    <w:spacing w:after="60"/>
                    <w:rPr>
                      <w:iCs/>
                      <w:sz w:val="20"/>
                      <w:szCs w:val="20"/>
                    </w:rPr>
                  </w:pPr>
                  <w:r w:rsidRPr="00D476E3">
                    <w:rPr>
                      <w:iCs/>
                      <w:sz w:val="20"/>
                      <w:szCs w:val="20"/>
                    </w:rPr>
                    <w:t xml:space="preserve">EBPPR </w:t>
                  </w:r>
                  <w:r w:rsidRPr="00D476E3">
                    <w:rPr>
                      <w:i/>
                      <w:iCs/>
                      <w:sz w:val="20"/>
                      <w:szCs w:val="20"/>
                      <w:vertAlign w:val="subscript"/>
                    </w:rPr>
                    <w:t>q, r, p, y</w:t>
                  </w:r>
                </w:p>
              </w:tc>
              <w:tc>
                <w:tcPr>
                  <w:tcW w:w="481" w:type="pct"/>
                </w:tcPr>
                <w:p w14:paraId="6FAA8904"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7C576432" w14:textId="77777777" w:rsidR="006161AD" w:rsidRPr="00D476E3" w:rsidRDefault="006161AD" w:rsidP="006F573E">
                  <w:pPr>
                    <w:spacing w:after="60"/>
                    <w:rPr>
                      <w:iCs/>
                      <w:sz w:val="20"/>
                      <w:szCs w:val="20"/>
                    </w:rPr>
                  </w:pPr>
                  <w:r w:rsidRPr="00D476E3">
                    <w:rPr>
                      <w:i/>
                      <w:iCs/>
                      <w:sz w:val="20"/>
                      <w:szCs w:val="20"/>
                    </w:rPr>
                    <w:t>Emergency Base Point Price per QSE per Settlement Point per Resource by interval</w:t>
                  </w:r>
                  <w:r w:rsidRPr="00D476E3">
                    <w:rPr>
                      <w:iCs/>
                      <w:sz w:val="20"/>
                      <w:szCs w:val="20"/>
                    </w:rPr>
                    <w:t xml:space="preserve">—The </w:t>
                  </w:r>
                  <w:del w:id="328" w:author="ERCOT" w:date="2024-05-14T08:22:00Z">
                    <w:r w:rsidRPr="00D476E3" w:rsidDel="00292C7A">
                      <w:rPr>
                        <w:iCs/>
                        <w:sz w:val="20"/>
                        <w:szCs w:val="20"/>
                      </w:rPr>
                      <w:delText>average incremental energy cost calculated per</w:delText>
                    </w:r>
                  </w:del>
                  <w:ins w:id="329" w:author="ERCOT" w:date="2024-05-14T08:22:00Z">
                    <w:r w:rsidRPr="00D476E3">
                      <w:rPr>
                        <w:iCs/>
                        <w:sz w:val="20"/>
                        <w:szCs w:val="20"/>
                      </w:rPr>
                      <w:t>price on</w:t>
                    </w:r>
                  </w:ins>
                  <w:r w:rsidRPr="00D476E3">
                    <w:rPr>
                      <w:iCs/>
                      <w:sz w:val="20"/>
                      <w:szCs w:val="20"/>
                    </w:rPr>
                    <w:t xml:space="preserve"> the Energy Offer Curve</w:t>
                  </w:r>
                  <w:r w:rsidRPr="00D476E3">
                    <w:rPr>
                      <w:rFonts w:ascii="Calibri" w:eastAsia="Calibri" w:hAnsi="Calibri"/>
                      <w:sz w:val="22"/>
                      <w:szCs w:val="22"/>
                    </w:rPr>
                    <w:t xml:space="preserve"> </w:t>
                  </w:r>
                  <w:r w:rsidRPr="00D476E3">
                    <w:rPr>
                      <w:iCs/>
                      <w:sz w:val="20"/>
                      <w:szCs w:val="20"/>
                    </w:rPr>
                    <w:t>or Energy Bid/Offer Curve corresponding to the Emergency Base Point</w:t>
                  </w:r>
                  <w:r w:rsidRPr="00D476E3">
                    <w:rPr>
                      <w:rFonts w:ascii="Calibri" w:eastAsia="Calibri" w:hAnsi="Calibri"/>
                      <w:sz w:val="22"/>
                      <w:szCs w:val="22"/>
                    </w:rPr>
                    <w:t xml:space="preserve"> </w:t>
                  </w:r>
                  <w:r w:rsidRPr="00D476E3">
                    <w:rPr>
                      <w:iCs/>
                      <w:sz w:val="20"/>
                      <w:szCs w:val="20"/>
                    </w:rPr>
                    <w:t xml:space="preserve">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Emergency Base Point interval or SCED interval </w:t>
                  </w:r>
                  <w:r w:rsidRPr="00D476E3">
                    <w:rPr>
                      <w:i/>
                      <w:iCs/>
                      <w:sz w:val="20"/>
                      <w:szCs w:val="20"/>
                    </w:rPr>
                    <w:t>y</w:t>
                  </w:r>
                  <w:r w:rsidRPr="00D476E3">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96E7530" w14:textId="77777777" w:rsidTr="006F573E">
              <w:trPr>
                <w:cantSplit/>
              </w:trPr>
              <w:tc>
                <w:tcPr>
                  <w:tcW w:w="934" w:type="pct"/>
                </w:tcPr>
                <w:p w14:paraId="3F0562A3" w14:textId="77777777" w:rsidR="006161AD" w:rsidRPr="00D476E3" w:rsidRDefault="006161AD" w:rsidP="006F573E">
                  <w:pPr>
                    <w:spacing w:after="60"/>
                    <w:rPr>
                      <w:iCs/>
                      <w:sz w:val="20"/>
                      <w:szCs w:val="20"/>
                    </w:rPr>
                  </w:pPr>
                  <w:r w:rsidRPr="00D476E3">
                    <w:rPr>
                      <w:iCs/>
                      <w:sz w:val="20"/>
                      <w:szCs w:val="20"/>
                    </w:rPr>
                    <w:t>RTSPP</w:t>
                  </w:r>
                  <w:r w:rsidRPr="00D476E3">
                    <w:rPr>
                      <w:i/>
                      <w:iCs/>
                      <w:sz w:val="20"/>
                      <w:szCs w:val="20"/>
                    </w:rPr>
                    <w:t xml:space="preserve"> </w:t>
                  </w:r>
                  <w:r w:rsidRPr="00D476E3">
                    <w:rPr>
                      <w:i/>
                      <w:iCs/>
                      <w:sz w:val="20"/>
                      <w:szCs w:val="20"/>
                      <w:vertAlign w:val="subscript"/>
                    </w:rPr>
                    <w:t>p</w:t>
                  </w:r>
                </w:p>
              </w:tc>
              <w:tc>
                <w:tcPr>
                  <w:tcW w:w="481" w:type="pct"/>
                </w:tcPr>
                <w:p w14:paraId="4CA5CDA6"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0FCF2942" w14:textId="77777777" w:rsidR="006161AD" w:rsidRPr="00D476E3" w:rsidRDefault="006161AD" w:rsidP="006F573E">
                  <w:pPr>
                    <w:spacing w:after="60"/>
                    <w:rPr>
                      <w:iCs/>
                      <w:sz w:val="20"/>
                      <w:szCs w:val="20"/>
                    </w:rPr>
                  </w:pPr>
                  <w:r w:rsidRPr="00D476E3">
                    <w:rPr>
                      <w:i/>
                      <w:iCs/>
                      <w:sz w:val="20"/>
                      <w:szCs w:val="20"/>
                    </w:rPr>
                    <w:t>Real-Time Settlement Point Price per Settlement Point</w:t>
                  </w:r>
                  <w:r w:rsidRPr="00D476E3">
                    <w:rPr>
                      <w:iCs/>
                      <w:sz w:val="20"/>
                      <w:szCs w:val="20"/>
                    </w:rPr>
                    <w:t xml:space="preserve">—The Real-Time Settlement Point Price at Settlement Point </w:t>
                  </w:r>
                  <w:r w:rsidRPr="00D476E3">
                    <w:rPr>
                      <w:i/>
                      <w:iCs/>
                      <w:sz w:val="20"/>
                      <w:szCs w:val="20"/>
                    </w:rPr>
                    <w:t>p</w:t>
                  </w:r>
                  <w:r w:rsidRPr="00D476E3">
                    <w:rPr>
                      <w:iCs/>
                      <w:sz w:val="20"/>
                      <w:szCs w:val="20"/>
                    </w:rPr>
                    <w:t>, for the 15-minute Settlement Interval.</w:t>
                  </w:r>
                </w:p>
              </w:tc>
            </w:tr>
            <w:tr w:rsidR="006161AD" w:rsidRPr="00D476E3" w14:paraId="7D28FA9B" w14:textId="77777777" w:rsidTr="006F573E">
              <w:trPr>
                <w:cantSplit/>
              </w:trPr>
              <w:tc>
                <w:tcPr>
                  <w:tcW w:w="934" w:type="pct"/>
                </w:tcPr>
                <w:p w14:paraId="3D926C5C" w14:textId="77777777" w:rsidR="006161AD" w:rsidRPr="00D476E3" w:rsidRDefault="006161AD" w:rsidP="006F573E">
                  <w:pPr>
                    <w:spacing w:after="60"/>
                    <w:rPr>
                      <w:iCs/>
                      <w:sz w:val="20"/>
                      <w:szCs w:val="20"/>
                    </w:rPr>
                  </w:pPr>
                  <w:r w:rsidRPr="00D476E3">
                    <w:rPr>
                      <w:iCs/>
                      <w:sz w:val="20"/>
                      <w:szCs w:val="20"/>
                    </w:rPr>
                    <w:t xml:space="preserve">RTMG </w:t>
                  </w:r>
                  <w:r w:rsidRPr="00D476E3">
                    <w:rPr>
                      <w:i/>
                      <w:iCs/>
                      <w:sz w:val="20"/>
                      <w:szCs w:val="20"/>
                      <w:vertAlign w:val="subscript"/>
                    </w:rPr>
                    <w:t>q, r, p</w:t>
                  </w:r>
                </w:p>
              </w:tc>
              <w:tc>
                <w:tcPr>
                  <w:tcW w:w="481" w:type="pct"/>
                </w:tcPr>
                <w:p w14:paraId="3553C88F"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A41E632" w14:textId="77777777" w:rsidR="006161AD" w:rsidRPr="00D476E3" w:rsidRDefault="006161AD" w:rsidP="006F573E">
                  <w:pPr>
                    <w:spacing w:after="60"/>
                    <w:rPr>
                      <w:iCs/>
                      <w:sz w:val="20"/>
                      <w:szCs w:val="20"/>
                    </w:rPr>
                  </w:pPr>
                  <w:r w:rsidRPr="00D476E3">
                    <w:rPr>
                      <w:i/>
                      <w:iCs/>
                      <w:sz w:val="20"/>
                      <w:szCs w:val="20"/>
                    </w:rPr>
                    <w:t>Real-Time Metered Generation per QSE per Settlement Point per Resource</w:t>
                  </w:r>
                  <w:r w:rsidRPr="00D476E3">
                    <w:rPr>
                      <w:iCs/>
                      <w:sz w:val="20"/>
                      <w:szCs w:val="20"/>
                    </w:rPr>
                    <w:t xml:space="preserve">—The metered generation of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in Real-Time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8F040E1" w14:textId="77777777" w:rsidTr="006F573E">
              <w:trPr>
                <w:cantSplit/>
              </w:trPr>
              <w:tc>
                <w:tcPr>
                  <w:tcW w:w="934" w:type="pct"/>
                </w:tcPr>
                <w:p w14:paraId="28230279" w14:textId="77777777" w:rsidR="006161AD" w:rsidRPr="00D476E3" w:rsidRDefault="006161AD" w:rsidP="006F573E">
                  <w:pPr>
                    <w:spacing w:after="60"/>
                    <w:rPr>
                      <w:iCs/>
                      <w:sz w:val="20"/>
                      <w:szCs w:val="20"/>
                    </w:rPr>
                  </w:pPr>
                  <w:r w:rsidRPr="00D476E3">
                    <w:rPr>
                      <w:iCs/>
                      <w:sz w:val="20"/>
                      <w:szCs w:val="20"/>
                    </w:rPr>
                    <w:t xml:space="preserve">RTCL </w:t>
                  </w:r>
                  <w:r w:rsidRPr="00D476E3">
                    <w:rPr>
                      <w:i/>
                      <w:iCs/>
                      <w:sz w:val="20"/>
                      <w:szCs w:val="20"/>
                      <w:vertAlign w:val="subscript"/>
                    </w:rPr>
                    <w:t>q, r, p</w:t>
                  </w:r>
                </w:p>
              </w:tc>
              <w:tc>
                <w:tcPr>
                  <w:tcW w:w="481" w:type="pct"/>
                </w:tcPr>
                <w:p w14:paraId="6222A0AA" w14:textId="77777777" w:rsidR="006161AD" w:rsidRPr="00D476E3" w:rsidRDefault="006161AD" w:rsidP="006F573E">
                  <w:pPr>
                    <w:spacing w:after="60"/>
                    <w:rPr>
                      <w:iCs/>
                      <w:sz w:val="20"/>
                      <w:szCs w:val="20"/>
                    </w:rPr>
                  </w:pPr>
                  <w:r w:rsidRPr="00D476E3">
                    <w:rPr>
                      <w:iCs/>
                      <w:sz w:val="20"/>
                      <w:szCs w:val="20"/>
                    </w:rPr>
                    <w:t>MWh</w:t>
                  </w:r>
                </w:p>
              </w:tc>
              <w:tc>
                <w:tcPr>
                  <w:tcW w:w="3585" w:type="pct"/>
                </w:tcPr>
                <w:p w14:paraId="657A8940" w14:textId="77777777" w:rsidR="006161AD" w:rsidRPr="00D476E3" w:rsidRDefault="006161AD" w:rsidP="006F573E">
                  <w:pPr>
                    <w:spacing w:after="60"/>
                    <w:rPr>
                      <w:i/>
                      <w:iCs/>
                      <w:sz w:val="20"/>
                      <w:szCs w:val="20"/>
                    </w:rPr>
                  </w:pPr>
                  <w:r w:rsidRPr="00D476E3">
                    <w:rPr>
                      <w:i/>
                      <w:iCs/>
                      <w:sz w:val="20"/>
                      <w:szCs w:val="20"/>
                    </w:rPr>
                    <w:t xml:space="preserve">Real-Time Charging Load per QSE per Resource per Settlement Point </w:t>
                  </w:r>
                  <w:r w:rsidRPr="00D476E3">
                    <w:rPr>
                      <w:iCs/>
                      <w:sz w:val="20"/>
                      <w:szCs w:val="20"/>
                    </w:rPr>
                    <w:t xml:space="preserve">—The charging load for Resource </w:t>
                  </w:r>
                  <w:r w:rsidRPr="00D476E3">
                    <w:rPr>
                      <w:i/>
                      <w:iCs/>
                      <w:sz w:val="20"/>
                      <w:szCs w:val="20"/>
                    </w:rPr>
                    <w:t xml:space="preserve">r </w:t>
                  </w:r>
                  <w:r w:rsidRPr="00D476E3">
                    <w:rPr>
                      <w:iCs/>
                      <w:sz w:val="20"/>
                      <w:szCs w:val="20"/>
                    </w:rPr>
                    <w:t xml:space="preserve">at Resource Node </w:t>
                  </w:r>
                  <w:r w:rsidRPr="00D476E3">
                    <w:rPr>
                      <w:i/>
                      <w:iCs/>
                      <w:sz w:val="20"/>
                      <w:szCs w:val="20"/>
                    </w:rPr>
                    <w:t xml:space="preserve">p </w:t>
                  </w:r>
                  <w:r w:rsidRPr="00D476E3">
                    <w:rPr>
                      <w:iCs/>
                      <w:sz w:val="20"/>
                      <w:szCs w:val="20"/>
                    </w:rPr>
                    <w:t xml:space="preserve">represented by the QSE </w:t>
                  </w:r>
                  <w:r w:rsidRPr="00D476E3">
                    <w:rPr>
                      <w:i/>
                      <w:iCs/>
                      <w:sz w:val="20"/>
                      <w:szCs w:val="20"/>
                    </w:rPr>
                    <w:t xml:space="preserve">q, </w:t>
                  </w:r>
                  <w:r w:rsidRPr="00D476E3">
                    <w:rPr>
                      <w:iCs/>
                      <w:sz w:val="20"/>
                      <w:szCs w:val="20"/>
                    </w:rPr>
                    <w:t>represented as a negative value,</w:t>
                  </w:r>
                  <w:r w:rsidRPr="00D476E3">
                    <w:rPr>
                      <w:i/>
                      <w:iCs/>
                      <w:sz w:val="20"/>
                      <w:szCs w:val="20"/>
                    </w:rPr>
                    <w:t xml:space="preserve"> </w:t>
                  </w:r>
                  <w:r w:rsidRPr="00D476E3">
                    <w:rPr>
                      <w:iCs/>
                      <w:sz w:val="20"/>
                      <w:szCs w:val="20"/>
                    </w:rPr>
                    <w:t xml:space="preserve">for the 15-minute Settlement Interval. </w:t>
                  </w:r>
                </w:p>
              </w:tc>
            </w:tr>
            <w:tr w:rsidR="006161AD" w:rsidRPr="00D476E3" w14:paraId="630CDD9C" w14:textId="77777777" w:rsidTr="006F573E">
              <w:trPr>
                <w:cantSplit/>
              </w:trPr>
              <w:tc>
                <w:tcPr>
                  <w:tcW w:w="934" w:type="pct"/>
                </w:tcPr>
                <w:p w14:paraId="23F5CF68" w14:textId="77777777" w:rsidR="006161AD" w:rsidRPr="00D476E3" w:rsidRDefault="006161AD" w:rsidP="006F573E">
                  <w:pPr>
                    <w:spacing w:after="60"/>
                    <w:rPr>
                      <w:iCs/>
                      <w:sz w:val="20"/>
                      <w:szCs w:val="20"/>
                    </w:rPr>
                  </w:pPr>
                  <w:r w:rsidRPr="00D476E3">
                    <w:rPr>
                      <w:bCs/>
                      <w:sz w:val="20"/>
                      <w:szCs w:val="20"/>
                    </w:rPr>
                    <w:t>RTRUNET</w:t>
                  </w:r>
                  <w:r w:rsidRPr="00D476E3">
                    <w:rPr>
                      <w:bCs/>
                      <w:iCs/>
                      <w:szCs w:val="20"/>
                    </w:rPr>
                    <w:t xml:space="preserve"> </w:t>
                  </w:r>
                  <w:r w:rsidRPr="00D476E3">
                    <w:rPr>
                      <w:bCs/>
                      <w:i/>
                      <w:iCs/>
                      <w:szCs w:val="20"/>
                      <w:vertAlign w:val="subscript"/>
                    </w:rPr>
                    <w:t>q, r</w:t>
                  </w:r>
                </w:p>
              </w:tc>
              <w:tc>
                <w:tcPr>
                  <w:tcW w:w="481" w:type="pct"/>
                </w:tcPr>
                <w:p w14:paraId="28229031" w14:textId="77777777" w:rsidR="006161AD" w:rsidRPr="00D476E3" w:rsidRDefault="006161AD" w:rsidP="006F573E">
                  <w:pPr>
                    <w:spacing w:after="60"/>
                    <w:rPr>
                      <w:iCs/>
                      <w:sz w:val="20"/>
                      <w:szCs w:val="20"/>
                    </w:rPr>
                  </w:pPr>
                  <w:r w:rsidRPr="00D476E3">
                    <w:rPr>
                      <w:iCs/>
                      <w:sz w:val="20"/>
                      <w:szCs w:val="20"/>
                    </w:rPr>
                    <w:t>$</w:t>
                  </w:r>
                </w:p>
              </w:tc>
              <w:tc>
                <w:tcPr>
                  <w:tcW w:w="3585" w:type="pct"/>
                </w:tcPr>
                <w:p w14:paraId="51025F3F" w14:textId="77777777" w:rsidR="006161AD" w:rsidRPr="00D476E3" w:rsidRDefault="006161AD" w:rsidP="006F573E">
                  <w:pPr>
                    <w:spacing w:after="60"/>
                    <w:rPr>
                      <w:iCs/>
                      <w:sz w:val="20"/>
                      <w:szCs w:val="20"/>
                    </w:rPr>
                  </w:pPr>
                  <w:r w:rsidRPr="00D476E3">
                    <w:rPr>
                      <w:i/>
                      <w:iCs/>
                      <w:sz w:val="20"/>
                      <w:szCs w:val="20"/>
                    </w:rPr>
                    <w:t>Real-Time Reg-Up Net Revenue–</w:t>
                  </w:r>
                  <w:r w:rsidRPr="00D476E3">
                    <w:rPr>
                      <w:iCs/>
                      <w:sz w:val="20"/>
                      <w:szCs w:val="20"/>
                    </w:rPr>
                    <w:t xml:space="preserve"> The difference between the Real-Time Reg-Up Revenue and the Real-Time Reg-Up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260353A6" w14:textId="77777777" w:rsidTr="006F573E">
              <w:trPr>
                <w:cantSplit/>
              </w:trPr>
              <w:tc>
                <w:tcPr>
                  <w:tcW w:w="934" w:type="pct"/>
                </w:tcPr>
                <w:p w14:paraId="7F9E8ED2" w14:textId="77777777" w:rsidR="006161AD" w:rsidRPr="00D476E3" w:rsidRDefault="006161AD" w:rsidP="006F573E">
                  <w:pPr>
                    <w:spacing w:after="60"/>
                    <w:rPr>
                      <w:iCs/>
                      <w:sz w:val="20"/>
                      <w:szCs w:val="20"/>
                    </w:rPr>
                  </w:pPr>
                  <w:r w:rsidRPr="00D476E3">
                    <w:rPr>
                      <w:bCs/>
                      <w:sz w:val="20"/>
                      <w:szCs w:val="20"/>
                    </w:rPr>
                    <w:t>RTRDNET</w:t>
                  </w:r>
                  <w:r w:rsidRPr="00D476E3">
                    <w:rPr>
                      <w:bCs/>
                      <w:iCs/>
                      <w:szCs w:val="20"/>
                    </w:rPr>
                    <w:t xml:space="preserve"> </w:t>
                  </w:r>
                  <w:r w:rsidRPr="00D476E3">
                    <w:rPr>
                      <w:bCs/>
                      <w:i/>
                      <w:iCs/>
                      <w:szCs w:val="20"/>
                      <w:vertAlign w:val="subscript"/>
                    </w:rPr>
                    <w:t>q, r</w:t>
                  </w:r>
                </w:p>
              </w:tc>
              <w:tc>
                <w:tcPr>
                  <w:tcW w:w="481" w:type="pct"/>
                </w:tcPr>
                <w:p w14:paraId="00DA16BD" w14:textId="77777777" w:rsidR="006161AD" w:rsidRPr="00D476E3" w:rsidRDefault="006161AD" w:rsidP="006F573E">
                  <w:pPr>
                    <w:spacing w:after="60"/>
                    <w:rPr>
                      <w:iCs/>
                      <w:sz w:val="20"/>
                      <w:szCs w:val="20"/>
                    </w:rPr>
                  </w:pPr>
                  <w:r w:rsidRPr="00D476E3">
                    <w:rPr>
                      <w:iCs/>
                      <w:sz w:val="20"/>
                      <w:szCs w:val="20"/>
                    </w:rPr>
                    <w:t>$</w:t>
                  </w:r>
                </w:p>
              </w:tc>
              <w:tc>
                <w:tcPr>
                  <w:tcW w:w="3585" w:type="pct"/>
                </w:tcPr>
                <w:p w14:paraId="49A6FB4B" w14:textId="77777777" w:rsidR="006161AD" w:rsidRPr="00D476E3" w:rsidRDefault="006161AD" w:rsidP="006F573E">
                  <w:pPr>
                    <w:spacing w:after="60"/>
                    <w:rPr>
                      <w:i/>
                      <w:iCs/>
                      <w:sz w:val="20"/>
                      <w:szCs w:val="20"/>
                    </w:rPr>
                  </w:pPr>
                  <w:r w:rsidRPr="00D476E3">
                    <w:rPr>
                      <w:i/>
                      <w:iCs/>
                      <w:sz w:val="20"/>
                      <w:szCs w:val="20"/>
                    </w:rPr>
                    <w:t>Real-Time Reg-Down Net Revenue –</w:t>
                  </w:r>
                  <w:r w:rsidRPr="00D476E3">
                    <w:rPr>
                      <w:iCs/>
                      <w:sz w:val="20"/>
                      <w:szCs w:val="20"/>
                    </w:rPr>
                    <w:t xml:space="preserve"> The difference between calculated revenue for the Real-Time Reg-Down Revenue and the Real-Time Reg-Down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479579" w14:textId="77777777" w:rsidTr="006F573E">
              <w:trPr>
                <w:cantSplit/>
              </w:trPr>
              <w:tc>
                <w:tcPr>
                  <w:tcW w:w="934" w:type="pct"/>
                </w:tcPr>
                <w:p w14:paraId="68ACDFB8" w14:textId="77777777" w:rsidR="006161AD" w:rsidRPr="00D476E3" w:rsidRDefault="006161AD" w:rsidP="006F573E">
                  <w:pPr>
                    <w:spacing w:after="60"/>
                    <w:rPr>
                      <w:bCs/>
                      <w:sz w:val="20"/>
                      <w:szCs w:val="20"/>
                    </w:rPr>
                  </w:pPr>
                  <w:r w:rsidRPr="00D476E3">
                    <w:rPr>
                      <w:bCs/>
                      <w:sz w:val="20"/>
                      <w:szCs w:val="20"/>
                    </w:rPr>
                    <w:t>RTRRNET</w:t>
                  </w:r>
                  <w:r w:rsidRPr="00D476E3">
                    <w:rPr>
                      <w:bCs/>
                      <w:iCs/>
                      <w:szCs w:val="20"/>
                    </w:rPr>
                    <w:t xml:space="preserve"> </w:t>
                  </w:r>
                  <w:r w:rsidRPr="00D476E3">
                    <w:rPr>
                      <w:bCs/>
                      <w:i/>
                      <w:iCs/>
                      <w:szCs w:val="20"/>
                      <w:vertAlign w:val="subscript"/>
                    </w:rPr>
                    <w:t>q, r</w:t>
                  </w:r>
                </w:p>
              </w:tc>
              <w:tc>
                <w:tcPr>
                  <w:tcW w:w="481" w:type="pct"/>
                </w:tcPr>
                <w:p w14:paraId="4B0F7C9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C2AC801" w14:textId="77777777" w:rsidR="006161AD" w:rsidRPr="00D476E3" w:rsidRDefault="006161AD" w:rsidP="006F573E">
                  <w:pPr>
                    <w:spacing w:after="60"/>
                    <w:rPr>
                      <w:i/>
                      <w:iCs/>
                      <w:sz w:val="20"/>
                      <w:szCs w:val="20"/>
                    </w:rPr>
                  </w:pPr>
                  <w:r w:rsidRPr="00D476E3">
                    <w:rPr>
                      <w:i/>
                      <w:iCs/>
                      <w:sz w:val="20"/>
                      <w:szCs w:val="20"/>
                    </w:rPr>
                    <w:t xml:space="preserve">Real-Time Responsive Reserve Net Revenue – </w:t>
                  </w:r>
                  <w:r w:rsidRPr="00D476E3">
                    <w:rPr>
                      <w:iCs/>
                      <w:sz w:val="20"/>
                      <w:szCs w:val="20"/>
                    </w:rPr>
                    <w:t xml:space="preserve">The difference between Real-Time RRS Revenue and the Real-Time RRS Revenue Target for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39172212" w14:textId="77777777" w:rsidTr="006F573E">
              <w:trPr>
                <w:cantSplit/>
              </w:trPr>
              <w:tc>
                <w:tcPr>
                  <w:tcW w:w="934" w:type="pct"/>
                </w:tcPr>
                <w:p w14:paraId="553E04E5" w14:textId="77777777" w:rsidR="006161AD" w:rsidRPr="00D476E3" w:rsidRDefault="006161AD" w:rsidP="006F573E">
                  <w:pPr>
                    <w:spacing w:after="60"/>
                    <w:rPr>
                      <w:bCs/>
                      <w:sz w:val="20"/>
                      <w:szCs w:val="20"/>
                    </w:rPr>
                  </w:pPr>
                  <w:r w:rsidRPr="00D476E3">
                    <w:rPr>
                      <w:bCs/>
                      <w:sz w:val="20"/>
                      <w:szCs w:val="20"/>
                    </w:rPr>
                    <w:lastRenderedPageBreak/>
                    <w:t>RTNSNET</w:t>
                  </w:r>
                  <w:r w:rsidRPr="00D476E3">
                    <w:rPr>
                      <w:bCs/>
                      <w:iCs/>
                      <w:szCs w:val="20"/>
                    </w:rPr>
                    <w:t xml:space="preserve"> </w:t>
                  </w:r>
                  <w:r w:rsidRPr="00D476E3">
                    <w:rPr>
                      <w:bCs/>
                      <w:i/>
                      <w:iCs/>
                      <w:szCs w:val="20"/>
                      <w:vertAlign w:val="subscript"/>
                    </w:rPr>
                    <w:t>q, r</w:t>
                  </w:r>
                </w:p>
              </w:tc>
              <w:tc>
                <w:tcPr>
                  <w:tcW w:w="481" w:type="pct"/>
                </w:tcPr>
                <w:p w14:paraId="474E990A" w14:textId="77777777" w:rsidR="006161AD" w:rsidRPr="00D476E3" w:rsidRDefault="006161AD" w:rsidP="006F573E">
                  <w:pPr>
                    <w:spacing w:after="60"/>
                    <w:rPr>
                      <w:iCs/>
                      <w:sz w:val="20"/>
                      <w:szCs w:val="20"/>
                    </w:rPr>
                  </w:pPr>
                  <w:r w:rsidRPr="00D476E3">
                    <w:rPr>
                      <w:iCs/>
                      <w:sz w:val="20"/>
                      <w:szCs w:val="20"/>
                    </w:rPr>
                    <w:t>$</w:t>
                  </w:r>
                </w:p>
              </w:tc>
              <w:tc>
                <w:tcPr>
                  <w:tcW w:w="3585" w:type="pct"/>
                </w:tcPr>
                <w:p w14:paraId="2D51E050" w14:textId="77777777" w:rsidR="006161AD" w:rsidRPr="00D476E3" w:rsidRDefault="006161AD" w:rsidP="006F573E">
                  <w:pPr>
                    <w:spacing w:after="60"/>
                    <w:rPr>
                      <w:i/>
                      <w:iCs/>
                      <w:sz w:val="20"/>
                      <w:szCs w:val="20"/>
                    </w:rPr>
                  </w:pPr>
                  <w:r w:rsidRPr="00D476E3">
                    <w:rPr>
                      <w:i/>
                      <w:iCs/>
                      <w:sz w:val="20"/>
                      <w:szCs w:val="20"/>
                    </w:rPr>
                    <w:t>Real-Time Non-Spin Net Revenue –</w:t>
                  </w:r>
                  <w:r w:rsidRPr="00D476E3">
                    <w:rPr>
                      <w:iCs/>
                      <w:sz w:val="20"/>
                      <w:szCs w:val="20"/>
                    </w:rPr>
                    <w:t xml:space="preserve"> The difference between Real-Time Non-Spin Revenue and the Real-Time Non-Spin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91531B5" w14:textId="77777777" w:rsidTr="006F573E">
              <w:trPr>
                <w:cantSplit/>
              </w:trPr>
              <w:tc>
                <w:tcPr>
                  <w:tcW w:w="934" w:type="pct"/>
                </w:tcPr>
                <w:p w14:paraId="4782F18B" w14:textId="77777777" w:rsidR="006161AD" w:rsidRPr="00D476E3" w:rsidRDefault="006161AD" w:rsidP="006F573E">
                  <w:pPr>
                    <w:spacing w:after="60"/>
                    <w:rPr>
                      <w:bCs/>
                      <w:sz w:val="20"/>
                      <w:szCs w:val="20"/>
                    </w:rPr>
                  </w:pPr>
                  <w:r w:rsidRPr="00D476E3">
                    <w:rPr>
                      <w:bCs/>
                      <w:sz w:val="20"/>
                      <w:szCs w:val="20"/>
                    </w:rPr>
                    <w:t>RTECRNET</w:t>
                  </w:r>
                  <w:r w:rsidRPr="00D476E3">
                    <w:rPr>
                      <w:bCs/>
                      <w:iCs/>
                      <w:szCs w:val="20"/>
                    </w:rPr>
                    <w:t xml:space="preserve"> </w:t>
                  </w:r>
                  <w:r w:rsidRPr="00D476E3">
                    <w:rPr>
                      <w:bCs/>
                      <w:i/>
                      <w:iCs/>
                      <w:szCs w:val="20"/>
                      <w:vertAlign w:val="subscript"/>
                    </w:rPr>
                    <w:t>q, r</w:t>
                  </w:r>
                </w:p>
              </w:tc>
              <w:tc>
                <w:tcPr>
                  <w:tcW w:w="481" w:type="pct"/>
                </w:tcPr>
                <w:p w14:paraId="057935A5" w14:textId="77777777" w:rsidR="006161AD" w:rsidRPr="00D476E3" w:rsidRDefault="006161AD" w:rsidP="006F573E">
                  <w:pPr>
                    <w:spacing w:after="60"/>
                    <w:rPr>
                      <w:iCs/>
                      <w:sz w:val="20"/>
                      <w:szCs w:val="20"/>
                    </w:rPr>
                  </w:pPr>
                  <w:r w:rsidRPr="00D476E3">
                    <w:rPr>
                      <w:iCs/>
                      <w:sz w:val="20"/>
                      <w:szCs w:val="20"/>
                    </w:rPr>
                    <w:t>$</w:t>
                  </w:r>
                </w:p>
              </w:tc>
              <w:tc>
                <w:tcPr>
                  <w:tcW w:w="3585" w:type="pct"/>
                </w:tcPr>
                <w:p w14:paraId="160BADBF" w14:textId="77777777" w:rsidR="006161AD" w:rsidRPr="00D476E3" w:rsidRDefault="006161AD" w:rsidP="006F573E">
                  <w:pPr>
                    <w:spacing w:after="60"/>
                    <w:rPr>
                      <w:i/>
                      <w:iCs/>
                      <w:sz w:val="20"/>
                      <w:szCs w:val="20"/>
                    </w:rPr>
                  </w:pPr>
                  <w:r w:rsidRPr="00D476E3">
                    <w:rPr>
                      <w:i/>
                      <w:iCs/>
                      <w:sz w:val="20"/>
                      <w:szCs w:val="20"/>
                    </w:rPr>
                    <w:t>Real-Time ERCOT Contingency Reserve Service Net Revenue –</w:t>
                  </w:r>
                  <w:r w:rsidRPr="00D476E3">
                    <w:rPr>
                      <w:iCs/>
                      <w:sz w:val="20"/>
                      <w:szCs w:val="20"/>
                    </w:rPr>
                    <w:t xml:space="preserve"> The difference between Real-Time ECRS Revenue and the Real-Time ECRS Revenue Target for 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64A7E9" w14:textId="77777777" w:rsidTr="006F573E">
              <w:trPr>
                <w:cantSplit/>
              </w:trPr>
              <w:tc>
                <w:tcPr>
                  <w:tcW w:w="934" w:type="pct"/>
                </w:tcPr>
                <w:p w14:paraId="1D20C4DF" w14:textId="77777777" w:rsidR="006161AD" w:rsidRPr="00D476E3" w:rsidRDefault="006161AD" w:rsidP="006F573E">
                  <w:pPr>
                    <w:spacing w:after="60"/>
                    <w:rPr>
                      <w:bCs/>
                      <w:sz w:val="20"/>
                      <w:szCs w:val="20"/>
                    </w:rPr>
                  </w:pPr>
                  <w:r w:rsidRPr="00D476E3">
                    <w:rPr>
                      <w:iCs/>
                      <w:sz w:val="20"/>
                      <w:szCs w:val="20"/>
                    </w:rPr>
                    <w:t xml:space="preserve">RTRUREV </w:t>
                  </w:r>
                  <w:r w:rsidRPr="00D476E3">
                    <w:rPr>
                      <w:i/>
                      <w:iCs/>
                      <w:sz w:val="20"/>
                      <w:szCs w:val="20"/>
                      <w:vertAlign w:val="subscript"/>
                    </w:rPr>
                    <w:t>q, r</w:t>
                  </w:r>
                </w:p>
              </w:tc>
              <w:tc>
                <w:tcPr>
                  <w:tcW w:w="481" w:type="pct"/>
                </w:tcPr>
                <w:p w14:paraId="0D2D69DE" w14:textId="77777777" w:rsidR="006161AD" w:rsidRPr="00D476E3" w:rsidRDefault="006161AD" w:rsidP="006F573E">
                  <w:pPr>
                    <w:spacing w:after="60"/>
                    <w:rPr>
                      <w:iCs/>
                      <w:sz w:val="20"/>
                      <w:szCs w:val="20"/>
                    </w:rPr>
                  </w:pPr>
                  <w:r w:rsidRPr="00D476E3">
                    <w:rPr>
                      <w:iCs/>
                      <w:sz w:val="20"/>
                      <w:szCs w:val="20"/>
                    </w:rPr>
                    <w:t>$</w:t>
                  </w:r>
                </w:p>
              </w:tc>
              <w:tc>
                <w:tcPr>
                  <w:tcW w:w="3585" w:type="pct"/>
                </w:tcPr>
                <w:p w14:paraId="22432EBC" w14:textId="77777777" w:rsidR="006161AD" w:rsidRPr="00D476E3" w:rsidRDefault="006161AD" w:rsidP="006F573E">
                  <w:pPr>
                    <w:spacing w:after="60"/>
                    <w:rPr>
                      <w:i/>
                      <w:iCs/>
                      <w:sz w:val="20"/>
                      <w:szCs w:val="20"/>
                    </w:rPr>
                  </w:pPr>
                  <w:r w:rsidRPr="00D476E3">
                    <w:rPr>
                      <w:i/>
                      <w:iCs/>
                      <w:sz w:val="20"/>
                      <w:szCs w:val="20"/>
                    </w:rPr>
                    <w:t>Real-Time Reg-Up Revenue</w:t>
                  </w:r>
                  <w:r w:rsidRPr="00D476E3">
                    <w:rPr>
                      <w:iCs/>
                      <w:sz w:val="20"/>
                      <w:szCs w:val="20"/>
                    </w:rPr>
                    <w:t xml:space="preserve">— The calculated Real-Time Reg-Up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80D6CB" w14:textId="77777777" w:rsidTr="006F573E">
              <w:trPr>
                <w:cantSplit/>
              </w:trPr>
              <w:tc>
                <w:tcPr>
                  <w:tcW w:w="934" w:type="pct"/>
                </w:tcPr>
                <w:p w14:paraId="5E8A3F4E" w14:textId="77777777" w:rsidR="006161AD" w:rsidRPr="00D476E3" w:rsidRDefault="006161AD" w:rsidP="006F573E">
                  <w:pPr>
                    <w:spacing w:after="60"/>
                    <w:rPr>
                      <w:bCs/>
                      <w:sz w:val="20"/>
                      <w:szCs w:val="20"/>
                    </w:rPr>
                  </w:pPr>
                  <w:r w:rsidRPr="00D476E3">
                    <w:rPr>
                      <w:iCs/>
                      <w:sz w:val="20"/>
                      <w:szCs w:val="20"/>
                    </w:rPr>
                    <w:t xml:space="preserve">RTRDREV </w:t>
                  </w:r>
                  <w:r w:rsidRPr="00D476E3">
                    <w:rPr>
                      <w:i/>
                      <w:iCs/>
                      <w:sz w:val="20"/>
                      <w:szCs w:val="20"/>
                      <w:vertAlign w:val="subscript"/>
                    </w:rPr>
                    <w:t>q, r</w:t>
                  </w:r>
                </w:p>
              </w:tc>
              <w:tc>
                <w:tcPr>
                  <w:tcW w:w="481" w:type="pct"/>
                </w:tcPr>
                <w:p w14:paraId="78AB6CDF" w14:textId="77777777" w:rsidR="006161AD" w:rsidRPr="00D476E3" w:rsidRDefault="006161AD" w:rsidP="006F573E">
                  <w:pPr>
                    <w:spacing w:after="60"/>
                    <w:rPr>
                      <w:iCs/>
                      <w:sz w:val="20"/>
                      <w:szCs w:val="20"/>
                    </w:rPr>
                  </w:pPr>
                  <w:r w:rsidRPr="00D476E3">
                    <w:rPr>
                      <w:iCs/>
                      <w:sz w:val="20"/>
                      <w:szCs w:val="20"/>
                    </w:rPr>
                    <w:t>$</w:t>
                  </w:r>
                </w:p>
              </w:tc>
              <w:tc>
                <w:tcPr>
                  <w:tcW w:w="3585" w:type="pct"/>
                </w:tcPr>
                <w:p w14:paraId="637CA989" w14:textId="77777777" w:rsidR="006161AD" w:rsidRPr="00D476E3" w:rsidRDefault="006161AD" w:rsidP="006F573E">
                  <w:pPr>
                    <w:spacing w:after="60"/>
                    <w:rPr>
                      <w:i/>
                      <w:iCs/>
                      <w:sz w:val="20"/>
                      <w:szCs w:val="20"/>
                    </w:rPr>
                  </w:pPr>
                  <w:r w:rsidRPr="00D476E3">
                    <w:rPr>
                      <w:i/>
                      <w:iCs/>
                      <w:sz w:val="20"/>
                      <w:szCs w:val="20"/>
                    </w:rPr>
                    <w:t>Real-Time Reg-Down Revenue</w:t>
                  </w:r>
                  <w:r w:rsidRPr="00D476E3">
                    <w:rPr>
                      <w:iCs/>
                      <w:sz w:val="20"/>
                      <w:szCs w:val="20"/>
                    </w:rPr>
                    <w:t xml:space="preserve">— The calculated Real-Time Reg-Down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7294EFC2" w14:textId="77777777" w:rsidTr="006F573E">
              <w:trPr>
                <w:cantSplit/>
              </w:trPr>
              <w:tc>
                <w:tcPr>
                  <w:tcW w:w="934" w:type="pct"/>
                </w:tcPr>
                <w:p w14:paraId="29BD0469" w14:textId="77777777" w:rsidR="006161AD" w:rsidRPr="00D476E3" w:rsidRDefault="006161AD" w:rsidP="006F573E">
                  <w:pPr>
                    <w:spacing w:after="60"/>
                    <w:rPr>
                      <w:bCs/>
                      <w:sz w:val="20"/>
                      <w:szCs w:val="20"/>
                    </w:rPr>
                  </w:pPr>
                  <w:r w:rsidRPr="00D476E3">
                    <w:rPr>
                      <w:iCs/>
                      <w:sz w:val="20"/>
                      <w:szCs w:val="20"/>
                    </w:rPr>
                    <w:t xml:space="preserve">RTRRREV </w:t>
                  </w:r>
                  <w:r w:rsidRPr="00D476E3">
                    <w:rPr>
                      <w:i/>
                      <w:iCs/>
                      <w:sz w:val="20"/>
                      <w:szCs w:val="20"/>
                      <w:vertAlign w:val="subscript"/>
                    </w:rPr>
                    <w:t>q, r</w:t>
                  </w:r>
                </w:p>
              </w:tc>
              <w:tc>
                <w:tcPr>
                  <w:tcW w:w="481" w:type="pct"/>
                </w:tcPr>
                <w:p w14:paraId="535F01BE"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2A871" w14:textId="77777777" w:rsidR="006161AD" w:rsidRPr="00D476E3" w:rsidRDefault="006161AD" w:rsidP="006F573E">
                  <w:pPr>
                    <w:spacing w:after="60"/>
                    <w:rPr>
                      <w:i/>
                      <w:iCs/>
                      <w:sz w:val="20"/>
                      <w:szCs w:val="20"/>
                    </w:rPr>
                  </w:pPr>
                  <w:r w:rsidRPr="00D476E3">
                    <w:rPr>
                      <w:i/>
                      <w:iCs/>
                      <w:sz w:val="20"/>
                      <w:szCs w:val="20"/>
                    </w:rPr>
                    <w:t>Real-Time Responsive Reserve Revenue</w:t>
                  </w:r>
                  <w:r w:rsidRPr="00D476E3">
                    <w:rPr>
                      <w:iCs/>
                      <w:sz w:val="20"/>
                      <w:szCs w:val="20"/>
                    </w:rPr>
                    <w:t xml:space="preserve">— The calculated Real-Time RRS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6CBEB1C" w14:textId="77777777" w:rsidTr="006F573E">
              <w:trPr>
                <w:cantSplit/>
              </w:trPr>
              <w:tc>
                <w:tcPr>
                  <w:tcW w:w="934" w:type="pct"/>
                </w:tcPr>
                <w:p w14:paraId="56BED74B" w14:textId="77777777" w:rsidR="006161AD" w:rsidRPr="00D476E3" w:rsidRDefault="006161AD" w:rsidP="006F573E">
                  <w:pPr>
                    <w:spacing w:after="60"/>
                    <w:rPr>
                      <w:bCs/>
                      <w:sz w:val="20"/>
                      <w:szCs w:val="20"/>
                    </w:rPr>
                  </w:pPr>
                  <w:r w:rsidRPr="00D476E3">
                    <w:rPr>
                      <w:iCs/>
                      <w:sz w:val="20"/>
                      <w:szCs w:val="20"/>
                    </w:rPr>
                    <w:t xml:space="preserve">RTNSREV </w:t>
                  </w:r>
                  <w:r w:rsidRPr="00D476E3">
                    <w:rPr>
                      <w:i/>
                      <w:iCs/>
                      <w:sz w:val="20"/>
                      <w:szCs w:val="20"/>
                      <w:vertAlign w:val="subscript"/>
                    </w:rPr>
                    <w:t>q, r</w:t>
                  </w:r>
                </w:p>
              </w:tc>
              <w:tc>
                <w:tcPr>
                  <w:tcW w:w="481" w:type="pct"/>
                </w:tcPr>
                <w:p w14:paraId="72562EC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F4DCD5A" w14:textId="77777777" w:rsidR="006161AD" w:rsidRPr="00D476E3" w:rsidRDefault="006161AD" w:rsidP="006F573E">
                  <w:pPr>
                    <w:spacing w:after="60"/>
                    <w:rPr>
                      <w:i/>
                      <w:iCs/>
                      <w:sz w:val="20"/>
                      <w:szCs w:val="20"/>
                    </w:rPr>
                  </w:pPr>
                  <w:r w:rsidRPr="00D476E3">
                    <w:rPr>
                      <w:i/>
                      <w:iCs/>
                      <w:sz w:val="20"/>
                      <w:szCs w:val="20"/>
                    </w:rPr>
                    <w:t>Real-Time Non-Spin Revenue</w:t>
                  </w:r>
                  <w:r w:rsidRPr="00D476E3">
                    <w:rPr>
                      <w:iCs/>
                      <w:sz w:val="20"/>
                      <w:szCs w:val="20"/>
                    </w:rPr>
                    <w:t xml:space="preserve">— The calculated Real-Time Non-Spin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555AC48A" w14:textId="77777777" w:rsidTr="006F573E">
              <w:trPr>
                <w:cantSplit/>
              </w:trPr>
              <w:tc>
                <w:tcPr>
                  <w:tcW w:w="934" w:type="pct"/>
                </w:tcPr>
                <w:p w14:paraId="28075CED" w14:textId="77777777" w:rsidR="006161AD" w:rsidRPr="00D476E3" w:rsidRDefault="006161AD" w:rsidP="006F573E">
                  <w:pPr>
                    <w:spacing w:after="60"/>
                    <w:rPr>
                      <w:bCs/>
                      <w:sz w:val="20"/>
                      <w:szCs w:val="20"/>
                    </w:rPr>
                  </w:pPr>
                  <w:r w:rsidRPr="00D476E3">
                    <w:rPr>
                      <w:iCs/>
                      <w:sz w:val="20"/>
                      <w:szCs w:val="20"/>
                    </w:rPr>
                    <w:t xml:space="preserve">RTECRREV </w:t>
                  </w:r>
                  <w:r w:rsidRPr="00D476E3">
                    <w:rPr>
                      <w:i/>
                      <w:iCs/>
                      <w:sz w:val="20"/>
                      <w:szCs w:val="20"/>
                      <w:vertAlign w:val="subscript"/>
                    </w:rPr>
                    <w:t>q, r</w:t>
                  </w:r>
                </w:p>
              </w:tc>
              <w:tc>
                <w:tcPr>
                  <w:tcW w:w="481" w:type="pct"/>
                </w:tcPr>
                <w:p w14:paraId="3D84BC13" w14:textId="77777777" w:rsidR="006161AD" w:rsidRPr="00D476E3" w:rsidRDefault="006161AD" w:rsidP="006F573E">
                  <w:pPr>
                    <w:spacing w:after="60"/>
                    <w:rPr>
                      <w:iCs/>
                      <w:sz w:val="20"/>
                      <w:szCs w:val="20"/>
                    </w:rPr>
                  </w:pPr>
                  <w:r w:rsidRPr="00D476E3">
                    <w:rPr>
                      <w:iCs/>
                      <w:sz w:val="20"/>
                      <w:szCs w:val="20"/>
                    </w:rPr>
                    <w:t>$</w:t>
                  </w:r>
                </w:p>
              </w:tc>
              <w:tc>
                <w:tcPr>
                  <w:tcW w:w="3585" w:type="pct"/>
                </w:tcPr>
                <w:p w14:paraId="283005C9" w14:textId="77777777" w:rsidR="006161AD" w:rsidRPr="00D476E3" w:rsidRDefault="006161AD" w:rsidP="006F573E">
                  <w:pPr>
                    <w:spacing w:after="60"/>
                    <w:rPr>
                      <w:i/>
                      <w:iCs/>
                      <w:sz w:val="20"/>
                      <w:szCs w:val="20"/>
                    </w:rPr>
                  </w:pPr>
                  <w:r w:rsidRPr="00D476E3">
                    <w:rPr>
                      <w:i/>
                      <w:iCs/>
                      <w:sz w:val="20"/>
                      <w:szCs w:val="20"/>
                    </w:rPr>
                    <w:t>Real-Time ERCOT Contingency Reserve Service Revenue</w:t>
                  </w:r>
                  <w:r w:rsidRPr="00D476E3">
                    <w:rPr>
                      <w:iCs/>
                      <w:sz w:val="20"/>
                      <w:szCs w:val="20"/>
                    </w:rPr>
                    <w:t xml:space="preserve">— The calculated Real-Time ECRS revenue for QSE </w:t>
                  </w:r>
                  <w:r w:rsidRPr="00D476E3">
                    <w:rPr>
                      <w:i/>
                      <w:iCs/>
                      <w:sz w:val="20"/>
                      <w:szCs w:val="20"/>
                    </w:rPr>
                    <w:t xml:space="preserve">q </w:t>
                  </w:r>
                  <w:r w:rsidRPr="00D476E3">
                    <w:rPr>
                      <w:iCs/>
                      <w:sz w:val="20"/>
                      <w:szCs w:val="20"/>
                    </w:rPr>
                    <w:t>calculated for</w:t>
                  </w:r>
                  <w:r w:rsidRPr="00D476E3">
                    <w:rPr>
                      <w:i/>
                      <w:iCs/>
                      <w:sz w:val="20"/>
                      <w:szCs w:val="20"/>
                    </w:rPr>
                    <w:t xml:space="preserve"> </w:t>
                  </w:r>
                  <w:r w:rsidRPr="00D476E3">
                    <w:rPr>
                      <w:iCs/>
                      <w:sz w:val="20"/>
                      <w:szCs w:val="20"/>
                    </w:rPr>
                    <w:t xml:space="preserve">Resource </w:t>
                  </w:r>
                  <w:r w:rsidRPr="00D476E3">
                    <w:rPr>
                      <w:i/>
                      <w:iCs/>
                      <w:sz w:val="20"/>
                      <w:szCs w:val="20"/>
                    </w:rPr>
                    <w:t xml:space="preserve">r </w:t>
                  </w:r>
                  <w:r w:rsidRPr="00D476E3">
                    <w:rPr>
                      <w:iCs/>
                      <w:sz w:val="20"/>
                      <w:szCs w:val="20"/>
                    </w:rPr>
                    <w:t xml:space="preserve">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98EE41C" w14:textId="77777777" w:rsidTr="006F573E">
              <w:trPr>
                <w:cantSplit/>
              </w:trPr>
              <w:tc>
                <w:tcPr>
                  <w:tcW w:w="934" w:type="pct"/>
                </w:tcPr>
                <w:p w14:paraId="1632B7C7" w14:textId="77777777" w:rsidR="006161AD" w:rsidRPr="00D476E3" w:rsidRDefault="006161AD" w:rsidP="006F573E">
                  <w:pPr>
                    <w:spacing w:after="60"/>
                    <w:rPr>
                      <w:bCs/>
                      <w:sz w:val="20"/>
                      <w:szCs w:val="20"/>
                    </w:rPr>
                  </w:pPr>
                  <w:r w:rsidRPr="00D476E3">
                    <w:rPr>
                      <w:iCs/>
                      <w:sz w:val="20"/>
                      <w:szCs w:val="20"/>
                    </w:rPr>
                    <w:t xml:space="preserve">RTRUREVT </w:t>
                  </w:r>
                  <w:r w:rsidRPr="00D476E3">
                    <w:rPr>
                      <w:bCs/>
                      <w:i/>
                      <w:sz w:val="20"/>
                      <w:szCs w:val="16"/>
                      <w:vertAlign w:val="subscript"/>
                    </w:rPr>
                    <w:t>q, r</w:t>
                  </w:r>
                  <w:ins w:id="330" w:author="ERCOT" w:date="2024-07-09T16:01:00Z">
                    <w:r w:rsidRPr="00D476E3">
                      <w:rPr>
                        <w:bCs/>
                        <w:i/>
                        <w:sz w:val="20"/>
                        <w:szCs w:val="16"/>
                        <w:vertAlign w:val="subscript"/>
                      </w:rPr>
                      <w:t>, p</w:t>
                    </w:r>
                  </w:ins>
                </w:p>
              </w:tc>
              <w:tc>
                <w:tcPr>
                  <w:tcW w:w="481" w:type="pct"/>
                </w:tcPr>
                <w:p w14:paraId="32C1185F" w14:textId="77777777" w:rsidR="006161AD" w:rsidRPr="00D476E3" w:rsidRDefault="006161AD" w:rsidP="006F573E">
                  <w:pPr>
                    <w:spacing w:after="60"/>
                    <w:rPr>
                      <w:iCs/>
                      <w:sz w:val="20"/>
                      <w:szCs w:val="20"/>
                    </w:rPr>
                  </w:pPr>
                  <w:r w:rsidRPr="00D476E3">
                    <w:rPr>
                      <w:iCs/>
                      <w:sz w:val="20"/>
                      <w:szCs w:val="20"/>
                    </w:rPr>
                    <w:t>$</w:t>
                  </w:r>
                </w:p>
              </w:tc>
              <w:tc>
                <w:tcPr>
                  <w:tcW w:w="3585" w:type="pct"/>
                </w:tcPr>
                <w:p w14:paraId="34D0CE80" w14:textId="77777777" w:rsidR="006161AD" w:rsidRPr="00D476E3" w:rsidRDefault="006161AD" w:rsidP="006F573E">
                  <w:pPr>
                    <w:spacing w:after="60"/>
                    <w:rPr>
                      <w:iCs/>
                      <w:sz w:val="20"/>
                      <w:szCs w:val="20"/>
                    </w:rPr>
                  </w:pPr>
                  <w:r w:rsidRPr="00D476E3">
                    <w:rPr>
                      <w:i/>
                      <w:iCs/>
                      <w:sz w:val="20"/>
                      <w:szCs w:val="20"/>
                    </w:rPr>
                    <w:t xml:space="preserve">Real-Time Reg-Up Revenue Target – </w:t>
                  </w:r>
                  <w:r w:rsidRPr="00D476E3">
                    <w:rPr>
                      <w:iCs/>
                      <w:sz w:val="20"/>
                      <w:szCs w:val="20"/>
                    </w:rPr>
                    <w:t xml:space="preserve">The revenue target of the Reg-Up award to Resource </w:t>
                  </w:r>
                  <w:r w:rsidRPr="00D476E3">
                    <w:rPr>
                      <w:i/>
                      <w:iCs/>
                      <w:sz w:val="20"/>
                      <w:szCs w:val="20"/>
                    </w:rPr>
                    <w:t>r</w:t>
                  </w:r>
                  <w:ins w:id="331" w:author="ERCOT" w:date="2024-07-09T16:02:00Z">
                    <w:r w:rsidRPr="00D476E3">
                      <w:rPr>
                        <w:i/>
                        <w:iCs/>
                        <w:sz w:val="20"/>
                        <w:szCs w:val="20"/>
                      </w:rPr>
                      <w:t xml:space="preserve"> </w:t>
                    </w:r>
                    <w:r w:rsidRPr="00D476E3">
                      <w:rPr>
                        <w:iCs/>
                        <w:sz w:val="20"/>
                        <w:szCs w:val="20"/>
                      </w:rPr>
                      <w:t xml:space="preserve">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62D9C23" w14:textId="77777777" w:rsidTr="006F573E">
              <w:trPr>
                <w:cantSplit/>
              </w:trPr>
              <w:tc>
                <w:tcPr>
                  <w:tcW w:w="934" w:type="pct"/>
                </w:tcPr>
                <w:p w14:paraId="09D1D753" w14:textId="77777777" w:rsidR="006161AD" w:rsidRPr="00D476E3" w:rsidRDefault="006161AD" w:rsidP="006F573E">
                  <w:pPr>
                    <w:spacing w:after="60"/>
                    <w:rPr>
                      <w:bCs/>
                      <w:sz w:val="20"/>
                      <w:szCs w:val="20"/>
                    </w:rPr>
                  </w:pPr>
                  <w:r w:rsidRPr="00D476E3">
                    <w:rPr>
                      <w:iCs/>
                      <w:sz w:val="20"/>
                      <w:szCs w:val="20"/>
                    </w:rPr>
                    <w:t xml:space="preserve">RTRDREVT </w:t>
                  </w:r>
                  <w:r w:rsidRPr="00D476E3">
                    <w:rPr>
                      <w:bCs/>
                      <w:i/>
                      <w:sz w:val="20"/>
                      <w:szCs w:val="16"/>
                      <w:vertAlign w:val="subscript"/>
                    </w:rPr>
                    <w:t>q, r</w:t>
                  </w:r>
                  <w:ins w:id="332" w:author="ERCOT" w:date="2024-07-09T16:01:00Z">
                    <w:r w:rsidRPr="00D476E3">
                      <w:rPr>
                        <w:bCs/>
                        <w:i/>
                        <w:sz w:val="20"/>
                        <w:szCs w:val="16"/>
                        <w:vertAlign w:val="subscript"/>
                      </w:rPr>
                      <w:t>, p</w:t>
                    </w:r>
                  </w:ins>
                </w:p>
              </w:tc>
              <w:tc>
                <w:tcPr>
                  <w:tcW w:w="481" w:type="pct"/>
                </w:tcPr>
                <w:p w14:paraId="523E33C3" w14:textId="77777777" w:rsidR="006161AD" w:rsidRPr="00D476E3" w:rsidRDefault="006161AD" w:rsidP="006F573E">
                  <w:pPr>
                    <w:spacing w:after="60"/>
                    <w:rPr>
                      <w:iCs/>
                      <w:sz w:val="20"/>
                      <w:szCs w:val="20"/>
                    </w:rPr>
                  </w:pPr>
                  <w:r w:rsidRPr="00D476E3">
                    <w:rPr>
                      <w:iCs/>
                      <w:sz w:val="20"/>
                      <w:szCs w:val="20"/>
                    </w:rPr>
                    <w:t>$</w:t>
                  </w:r>
                </w:p>
              </w:tc>
              <w:tc>
                <w:tcPr>
                  <w:tcW w:w="3585" w:type="pct"/>
                </w:tcPr>
                <w:p w14:paraId="3754AAEA" w14:textId="77777777" w:rsidR="006161AD" w:rsidRPr="00D476E3" w:rsidRDefault="006161AD" w:rsidP="006F573E">
                  <w:pPr>
                    <w:spacing w:after="60"/>
                    <w:rPr>
                      <w:i/>
                      <w:iCs/>
                      <w:sz w:val="20"/>
                      <w:szCs w:val="20"/>
                    </w:rPr>
                  </w:pPr>
                  <w:r w:rsidRPr="00D476E3">
                    <w:rPr>
                      <w:i/>
                      <w:iCs/>
                      <w:sz w:val="20"/>
                      <w:szCs w:val="20"/>
                    </w:rPr>
                    <w:t xml:space="preserve">Real-Time Reg-Down Revenue Target – </w:t>
                  </w:r>
                  <w:r w:rsidRPr="00D476E3">
                    <w:rPr>
                      <w:iCs/>
                      <w:sz w:val="20"/>
                      <w:szCs w:val="20"/>
                    </w:rPr>
                    <w:t xml:space="preserve">The revenue target of the Reg-Down award to Resource </w:t>
                  </w:r>
                  <w:r w:rsidRPr="00D476E3">
                    <w:rPr>
                      <w:i/>
                      <w:iCs/>
                      <w:sz w:val="20"/>
                      <w:szCs w:val="20"/>
                    </w:rPr>
                    <w:t>r</w:t>
                  </w:r>
                  <w:ins w:id="333"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65AE1F92" w14:textId="77777777" w:rsidTr="006F573E">
              <w:trPr>
                <w:cantSplit/>
              </w:trPr>
              <w:tc>
                <w:tcPr>
                  <w:tcW w:w="934" w:type="pct"/>
                </w:tcPr>
                <w:p w14:paraId="5ECBCF58" w14:textId="77777777" w:rsidR="006161AD" w:rsidRPr="00D476E3" w:rsidRDefault="006161AD" w:rsidP="006F573E">
                  <w:pPr>
                    <w:spacing w:after="60"/>
                    <w:rPr>
                      <w:bCs/>
                      <w:sz w:val="20"/>
                      <w:szCs w:val="20"/>
                    </w:rPr>
                  </w:pPr>
                  <w:r w:rsidRPr="00D476E3">
                    <w:rPr>
                      <w:iCs/>
                      <w:sz w:val="20"/>
                      <w:szCs w:val="20"/>
                    </w:rPr>
                    <w:t xml:space="preserve">RTRRREVT </w:t>
                  </w:r>
                  <w:r w:rsidRPr="00D476E3">
                    <w:rPr>
                      <w:bCs/>
                      <w:i/>
                      <w:sz w:val="20"/>
                      <w:szCs w:val="16"/>
                      <w:vertAlign w:val="subscript"/>
                    </w:rPr>
                    <w:t>q, r</w:t>
                  </w:r>
                  <w:ins w:id="334" w:author="ERCOT" w:date="2024-07-09T16:01:00Z">
                    <w:r w:rsidRPr="00D476E3">
                      <w:rPr>
                        <w:bCs/>
                        <w:i/>
                        <w:sz w:val="20"/>
                        <w:szCs w:val="16"/>
                        <w:vertAlign w:val="subscript"/>
                      </w:rPr>
                      <w:t>, p</w:t>
                    </w:r>
                  </w:ins>
                </w:p>
              </w:tc>
              <w:tc>
                <w:tcPr>
                  <w:tcW w:w="481" w:type="pct"/>
                </w:tcPr>
                <w:p w14:paraId="4BDE3AA2" w14:textId="77777777" w:rsidR="006161AD" w:rsidRPr="00D476E3" w:rsidRDefault="006161AD" w:rsidP="006F573E">
                  <w:pPr>
                    <w:spacing w:after="60"/>
                    <w:rPr>
                      <w:iCs/>
                      <w:sz w:val="20"/>
                      <w:szCs w:val="20"/>
                    </w:rPr>
                  </w:pPr>
                  <w:r w:rsidRPr="00D476E3">
                    <w:rPr>
                      <w:iCs/>
                      <w:sz w:val="20"/>
                      <w:szCs w:val="20"/>
                    </w:rPr>
                    <w:t>$</w:t>
                  </w:r>
                </w:p>
              </w:tc>
              <w:tc>
                <w:tcPr>
                  <w:tcW w:w="3585" w:type="pct"/>
                </w:tcPr>
                <w:p w14:paraId="277C46A0" w14:textId="77777777" w:rsidR="006161AD" w:rsidRPr="00D476E3" w:rsidRDefault="006161AD" w:rsidP="006F573E">
                  <w:pPr>
                    <w:spacing w:after="60"/>
                    <w:rPr>
                      <w:i/>
                      <w:iCs/>
                      <w:sz w:val="20"/>
                      <w:szCs w:val="20"/>
                    </w:rPr>
                  </w:pPr>
                  <w:r w:rsidRPr="00D476E3">
                    <w:rPr>
                      <w:i/>
                      <w:iCs/>
                      <w:sz w:val="20"/>
                      <w:szCs w:val="20"/>
                    </w:rPr>
                    <w:t xml:space="preserve">Real-Time Responsive Reserve Revenue Target – </w:t>
                  </w:r>
                  <w:r w:rsidRPr="00D476E3">
                    <w:rPr>
                      <w:iCs/>
                      <w:sz w:val="20"/>
                      <w:szCs w:val="20"/>
                    </w:rPr>
                    <w:t xml:space="preserve">The revenue target of the RRS award to Resource </w:t>
                  </w:r>
                  <w:r w:rsidRPr="00D476E3">
                    <w:rPr>
                      <w:i/>
                      <w:iCs/>
                      <w:sz w:val="20"/>
                      <w:szCs w:val="20"/>
                    </w:rPr>
                    <w:t>r</w:t>
                  </w:r>
                  <w:ins w:id="335"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402063FB" w14:textId="77777777" w:rsidTr="006F573E">
              <w:trPr>
                <w:cantSplit/>
              </w:trPr>
              <w:tc>
                <w:tcPr>
                  <w:tcW w:w="934" w:type="pct"/>
                </w:tcPr>
                <w:p w14:paraId="63FE0DC3" w14:textId="77777777" w:rsidR="006161AD" w:rsidRPr="00D476E3" w:rsidRDefault="006161AD" w:rsidP="006F573E">
                  <w:pPr>
                    <w:spacing w:after="60"/>
                    <w:rPr>
                      <w:iCs/>
                      <w:sz w:val="20"/>
                      <w:szCs w:val="20"/>
                    </w:rPr>
                  </w:pPr>
                  <w:r w:rsidRPr="00D476E3">
                    <w:rPr>
                      <w:iCs/>
                      <w:sz w:val="20"/>
                      <w:szCs w:val="20"/>
                    </w:rPr>
                    <w:t xml:space="preserve">RTNSREVT </w:t>
                  </w:r>
                  <w:r w:rsidRPr="00D476E3">
                    <w:rPr>
                      <w:bCs/>
                      <w:i/>
                      <w:sz w:val="20"/>
                      <w:szCs w:val="16"/>
                      <w:vertAlign w:val="subscript"/>
                    </w:rPr>
                    <w:t>q, r</w:t>
                  </w:r>
                  <w:ins w:id="336" w:author="ERCOT" w:date="2024-07-09T16:01:00Z">
                    <w:r w:rsidRPr="00D476E3">
                      <w:rPr>
                        <w:bCs/>
                        <w:i/>
                        <w:sz w:val="20"/>
                        <w:szCs w:val="16"/>
                        <w:vertAlign w:val="subscript"/>
                      </w:rPr>
                      <w:t>, p</w:t>
                    </w:r>
                  </w:ins>
                </w:p>
              </w:tc>
              <w:tc>
                <w:tcPr>
                  <w:tcW w:w="481" w:type="pct"/>
                </w:tcPr>
                <w:p w14:paraId="2462D6FF" w14:textId="77777777" w:rsidR="006161AD" w:rsidRPr="00D476E3" w:rsidRDefault="006161AD" w:rsidP="006F573E">
                  <w:pPr>
                    <w:spacing w:after="60"/>
                    <w:rPr>
                      <w:iCs/>
                      <w:sz w:val="20"/>
                      <w:szCs w:val="20"/>
                    </w:rPr>
                  </w:pPr>
                  <w:r w:rsidRPr="00D476E3">
                    <w:rPr>
                      <w:iCs/>
                      <w:sz w:val="20"/>
                      <w:szCs w:val="20"/>
                    </w:rPr>
                    <w:t>$</w:t>
                  </w:r>
                </w:p>
              </w:tc>
              <w:tc>
                <w:tcPr>
                  <w:tcW w:w="3585" w:type="pct"/>
                </w:tcPr>
                <w:p w14:paraId="7EDEB05A" w14:textId="77777777" w:rsidR="006161AD" w:rsidRPr="00D476E3" w:rsidRDefault="006161AD" w:rsidP="006F573E">
                  <w:pPr>
                    <w:spacing w:after="60"/>
                    <w:rPr>
                      <w:i/>
                      <w:iCs/>
                      <w:sz w:val="20"/>
                      <w:szCs w:val="20"/>
                    </w:rPr>
                  </w:pPr>
                  <w:r w:rsidRPr="00D476E3">
                    <w:rPr>
                      <w:i/>
                      <w:iCs/>
                      <w:sz w:val="20"/>
                      <w:szCs w:val="20"/>
                    </w:rPr>
                    <w:t xml:space="preserve">Real-Time Non-Spin Revenue Target – </w:t>
                  </w:r>
                  <w:r w:rsidRPr="00D476E3">
                    <w:rPr>
                      <w:iCs/>
                      <w:sz w:val="20"/>
                      <w:szCs w:val="20"/>
                    </w:rPr>
                    <w:t xml:space="preserve">The revenue target of the Non-Spin award to Resource </w:t>
                  </w:r>
                  <w:r w:rsidRPr="00D476E3">
                    <w:rPr>
                      <w:i/>
                      <w:iCs/>
                      <w:sz w:val="20"/>
                      <w:szCs w:val="20"/>
                    </w:rPr>
                    <w:t>r</w:t>
                  </w:r>
                  <w:ins w:id="337" w:author="ERCOT" w:date="2024-07-09T16:02:00Z">
                    <w:r w:rsidRPr="00D476E3">
                      <w:rPr>
                        <w:iCs/>
                        <w:sz w:val="20"/>
                        <w:szCs w:val="20"/>
                      </w:rPr>
                      <w:t xml:space="preserve"> at Resource Node </w:t>
                    </w:r>
                    <w:r w:rsidRPr="00D476E3">
                      <w:rPr>
                        <w:i/>
                        <w:iCs/>
                        <w:sz w:val="20"/>
                        <w:szCs w:val="20"/>
                      </w:rPr>
                      <w:t>p</w:t>
                    </w:r>
                  </w:ins>
                  <w:r w:rsidRPr="00D476E3">
                    <w:rPr>
                      <w:i/>
                      <w:iCs/>
                      <w:sz w:val="20"/>
                      <w:szCs w:val="20"/>
                    </w:rPr>
                    <w:t xml:space="preserve"> </w:t>
                  </w:r>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1199A390" w14:textId="77777777" w:rsidTr="006F573E">
              <w:trPr>
                <w:cantSplit/>
              </w:trPr>
              <w:tc>
                <w:tcPr>
                  <w:tcW w:w="934" w:type="pct"/>
                </w:tcPr>
                <w:p w14:paraId="35A8749E" w14:textId="77777777" w:rsidR="006161AD" w:rsidRPr="00D476E3" w:rsidRDefault="006161AD" w:rsidP="006F573E">
                  <w:pPr>
                    <w:spacing w:after="60"/>
                    <w:rPr>
                      <w:iCs/>
                      <w:sz w:val="20"/>
                      <w:szCs w:val="20"/>
                    </w:rPr>
                  </w:pPr>
                  <w:r w:rsidRPr="00D476E3">
                    <w:rPr>
                      <w:iCs/>
                      <w:sz w:val="20"/>
                      <w:szCs w:val="20"/>
                    </w:rPr>
                    <w:t xml:space="preserve">RTECRREVT </w:t>
                  </w:r>
                  <w:r w:rsidRPr="00D476E3">
                    <w:rPr>
                      <w:bCs/>
                      <w:i/>
                      <w:sz w:val="20"/>
                      <w:szCs w:val="16"/>
                      <w:vertAlign w:val="subscript"/>
                    </w:rPr>
                    <w:t>q, r</w:t>
                  </w:r>
                  <w:ins w:id="338" w:author="ERCOT" w:date="2024-07-09T16:01:00Z">
                    <w:r w:rsidRPr="00D476E3">
                      <w:rPr>
                        <w:bCs/>
                        <w:i/>
                        <w:sz w:val="20"/>
                        <w:szCs w:val="16"/>
                        <w:vertAlign w:val="subscript"/>
                      </w:rPr>
                      <w:t>, p</w:t>
                    </w:r>
                  </w:ins>
                </w:p>
              </w:tc>
              <w:tc>
                <w:tcPr>
                  <w:tcW w:w="481" w:type="pct"/>
                </w:tcPr>
                <w:p w14:paraId="1A8EA279" w14:textId="77777777" w:rsidR="006161AD" w:rsidRPr="00D476E3" w:rsidRDefault="006161AD" w:rsidP="006F573E">
                  <w:pPr>
                    <w:spacing w:after="60"/>
                    <w:rPr>
                      <w:iCs/>
                      <w:sz w:val="20"/>
                      <w:szCs w:val="20"/>
                    </w:rPr>
                  </w:pPr>
                  <w:r w:rsidRPr="00D476E3">
                    <w:rPr>
                      <w:iCs/>
                      <w:sz w:val="20"/>
                      <w:szCs w:val="20"/>
                    </w:rPr>
                    <w:t>$</w:t>
                  </w:r>
                </w:p>
              </w:tc>
              <w:tc>
                <w:tcPr>
                  <w:tcW w:w="3585" w:type="pct"/>
                </w:tcPr>
                <w:p w14:paraId="6CFBC3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Revenue Target – </w:t>
                  </w:r>
                  <w:r w:rsidRPr="00D476E3">
                    <w:rPr>
                      <w:iCs/>
                      <w:sz w:val="20"/>
                      <w:szCs w:val="20"/>
                    </w:rPr>
                    <w:t xml:space="preserve">The revenue target of the ECRS award to Resource </w:t>
                  </w:r>
                  <w:r w:rsidRPr="00D476E3">
                    <w:rPr>
                      <w:i/>
                      <w:iCs/>
                      <w:sz w:val="20"/>
                      <w:szCs w:val="20"/>
                    </w:rPr>
                    <w:t xml:space="preserve">r </w:t>
                  </w:r>
                  <w:ins w:id="339" w:author="ERCOT" w:date="2024-07-09T16:02:00Z">
                    <w:r w:rsidRPr="00D476E3">
                      <w:rPr>
                        <w:iCs/>
                        <w:sz w:val="20"/>
                        <w:szCs w:val="20"/>
                      </w:rPr>
                      <w:t xml:space="preserve">at Resource Node </w:t>
                    </w:r>
                    <w:r w:rsidRPr="00D476E3">
                      <w:rPr>
                        <w:i/>
                        <w:iCs/>
                        <w:sz w:val="20"/>
                        <w:szCs w:val="20"/>
                      </w:rPr>
                      <w:t>p</w:t>
                    </w:r>
                    <w:r w:rsidRPr="00D476E3">
                      <w:rPr>
                        <w:iCs/>
                        <w:sz w:val="20"/>
                        <w:szCs w:val="20"/>
                      </w:rPr>
                      <w:t xml:space="preserve"> </w:t>
                    </w:r>
                  </w:ins>
                  <w:r w:rsidRPr="00D476E3">
                    <w:rPr>
                      <w:iCs/>
                      <w:sz w:val="20"/>
                      <w:szCs w:val="20"/>
                    </w:rPr>
                    <w:t xml:space="preserve">represented by QSE </w:t>
                  </w:r>
                  <w:r w:rsidRPr="00D476E3">
                    <w:rPr>
                      <w:i/>
                      <w:iCs/>
                      <w:sz w:val="20"/>
                      <w:szCs w:val="20"/>
                    </w:rPr>
                    <w:t>q</w:t>
                  </w:r>
                  <w:r w:rsidRPr="00D476E3">
                    <w:rPr>
                      <w:iCs/>
                      <w:sz w:val="20"/>
                      <w:szCs w:val="20"/>
                    </w:rPr>
                    <w:t xml:space="preserve"> based on the Ancillary Service Offer for the 15-minute Settlement Interval.  Where for a Combined Cycle Train, the Resource </w:t>
                  </w:r>
                  <w:r w:rsidRPr="00D476E3">
                    <w:rPr>
                      <w:i/>
                      <w:iCs/>
                      <w:sz w:val="20"/>
                      <w:szCs w:val="20"/>
                    </w:rPr>
                    <w:t>r</w:t>
                  </w:r>
                  <w:r w:rsidRPr="00D476E3">
                    <w:rPr>
                      <w:iCs/>
                      <w:sz w:val="20"/>
                      <w:szCs w:val="20"/>
                    </w:rPr>
                    <w:t xml:space="preserve"> is the Combined Cycle Train.</w:t>
                  </w:r>
                </w:p>
              </w:tc>
            </w:tr>
            <w:tr w:rsidR="006161AD" w:rsidRPr="00D476E3" w14:paraId="01187F36" w14:textId="77777777" w:rsidTr="006F573E">
              <w:trPr>
                <w:cantSplit/>
              </w:trPr>
              <w:tc>
                <w:tcPr>
                  <w:tcW w:w="934" w:type="pct"/>
                </w:tcPr>
                <w:p w14:paraId="4E249411" w14:textId="77777777" w:rsidR="006161AD" w:rsidRPr="00D476E3" w:rsidRDefault="006161AD" w:rsidP="006F573E">
                  <w:pPr>
                    <w:spacing w:after="60"/>
                    <w:rPr>
                      <w:iCs/>
                      <w:sz w:val="20"/>
                      <w:szCs w:val="20"/>
                    </w:rPr>
                  </w:pPr>
                  <w:r w:rsidRPr="00D476E3">
                    <w:rPr>
                      <w:iCs/>
                      <w:sz w:val="20"/>
                      <w:szCs w:val="20"/>
                      <w:lang w:val="pt-BR"/>
                    </w:rPr>
                    <w:lastRenderedPageBreak/>
                    <w:t xml:space="preserve">RTRUWAPR </w:t>
                  </w:r>
                  <w:r w:rsidRPr="00D476E3">
                    <w:rPr>
                      <w:i/>
                      <w:iCs/>
                      <w:sz w:val="20"/>
                      <w:szCs w:val="20"/>
                      <w:vertAlign w:val="subscript"/>
                      <w:lang w:val="pt-BR"/>
                    </w:rPr>
                    <w:t>q, r, p</w:t>
                  </w:r>
                </w:p>
              </w:tc>
              <w:tc>
                <w:tcPr>
                  <w:tcW w:w="481" w:type="pct"/>
                </w:tcPr>
                <w:p w14:paraId="6C51385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2EAB46E" w14:textId="77777777" w:rsidR="006161AD" w:rsidRPr="00D476E3" w:rsidRDefault="006161AD" w:rsidP="006F573E">
                  <w:pPr>
                    <w:spacing w:after="60"/>
                    <w:rPr>
                      <w:iCs/>
                      <w:sz w:val="20"/>
                      <w:szCs w:val="20"/>
                    </w:rPr>
                  </w:pPr>
                  <w:r w:rsidRPr="00D476E3">
                    <w:rPr>
                      <w:i/>
                      <w:iCs/>
                      <w:sz w:val="20"/>
                      <w:szCs w:val="20"/>
                    </w:rPr>
                    <w:t xml:space="preserve">Real-Time Reg-Up Weighted-Average Price – </w:t>
                  </w:r>
                  <w:r w:rsidRPr="00D476E3">
                    <w:rPr>
                      <w:iCs/>
                      <w:sz w:val="20"/>
                      <w:szCs w:val="20"/>
                    </w:rPr>
                    <w:t xml:space="preserve">The weighted average of the Ancillary Service Offer prices corresponding with the Reg-Up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46E66729" w14:textId="77777777" w:rsidTr="006F573E">
              <w:trPr>
                <w:cantSplit/>
              </w:trPr>
              <w:tc>
                <w:tcPr>
                  <w:tcW w:w="934" w:type="pct"/>
                </w:tcPr>
                <w:p w14:paraId="23D4E448" w14:textId="77777777" w:rsidR="006161AD" w:rsidRPr="00D476E3" w:rsidRDefault="006161AD" w:rsidP="006F573E">
                  <w:pPr>
                    <w:spacing w:after="60"/>
                    <w:rPr>
                      <w:iCs/>
                      <w:sz w:val="20"/>
                      <w:szCs w:val="20"/>
                    </w:rPr>
                  </w:pPr>
                  <w:r w:rsidRPr="00D476E3">
                    <w:rPr>
                      <w:iCs/>
                      <w:sz w:val="20"/>
                      <w:szCs w:val="20"/>
                      <w:lang w:val="pt-BR"/>
                    </w:rPr>
                    <w:t xml:space="preserve">RTRDWAPR </w:t>
                  </w:r>
                  <w:r w:rsidRPr="00D476E3">
                    <w:rPr>
                      <w:i/>
                      <w:iCs/>
                      <w:sz w:val="20"/>
                      <w:szCs w:val="20"/>
                      <w:vertAlign w:val="subscript"/>
                      <w:lang w:val="pt-BR"/>
                    </w:rPr>
                    <w:t>q, r, p</w:t>
                  </w:r>
                </w:p>
              </w:tc>
              <w:tc>
                <w:tcPr>
                  <w:tcW w:w="481" w:type="pct"/>
                </w:tcPr>
                <w:p w14:paraId="394668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1D44D4" w14:textId="77777777" w:rsidR="006161AD" w:rsidRPr="00D476E3" w:rsidRDefault="006161AD" w:rsidP="006F573E">
                  <w:pPr>
                    <w:spacing w:after="60"/>
                    <w:rPr>
                      <w:i/>
                      <w:iCs/>
                      <w:sz w:val="20"/>
                      <w:szCs w:val="20"/>
                    </w:rPr>
                  </w:pPr>
                  <w:r w:rsidRPr="00D476E3">
                    <w:rPr>
                      <w:i/>
                      <w:iCs/>
                      <w:sz w:val="20"/>
                      <w:szCs w:val="20"/>
                    </w:rPr>
                    <w:t xml:space="preserve">Real-Time Reg-Down Weighted-Average Price – </w:t>
                  </w:r>
                  <w:r w:rsidRPr="00D476E3">
                    <w:rPr>
                      <w:iCs/>
                      <w:sz w:val="20"/>
                      <w:szCs w:val="20"/>
                    </w:rPr>
                    <w:t xml:space="preserve">The weighted average of the Ancillary Service Offer prices corresponding with the Reg-Down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2D80D7E" w14:textId="77777777" w:rsidTr="006F573E">
              <w:trPr>
                <w:cantSplit/>
              </w:trPr>
              <w:tc>
                <w:tcPr>
                  <w:tcW w:w="934" w:type="pct"/>
                </w:tcPr>
                <w:p w14:paraId="10106A30" w14:textId="77777777" w:rsidR="006161AD" w:rsidRPr="00D476E3" w:rsidRDefault="006161AD" w:rsidP="006F573E">
                  <w:pPr>
                    <w:spacing w:after="60"/>
                    <w:rPr>
                      <w:iCs/>
                      <w:sz w:val="20"/>
                      <w:szCs w:val="20"/>
                    </w:rPr>
                  </w:pPr>
                  <w:r w:rsidRPr="00D476E3">
                    <w:rPr>
                      <w:iCs/>
                      <w:sz w:val="20"/>
                      <w:szCs w:val="20"/>
                      <w:lang w:val="pt-BR"/>
                    </w:rPr>
                    <w:t xml:space="preserve">RTRRWAPR </w:t>
                  </w:r>
                  <w:r w:rsidRPr="00D476E3">
                    <w:rPr>
                      <w:i/>
                      <w:iCs/>
                      <w:sz w:val="20"/>
                      <w:szCs w:val="20"/>
                      <w:vertAlign w:val="subscript"/>
                      <w:lang w:val="pt-BR"/>
                    </w:rPr>
                    <w:t>q, r, p</w:t>
                  </w:r>
                </w:p>
              </w:tc>
              <w:tc>
                <w:tcPr>
                  <w:tcW w:w="481" w:type="pct"/>
                </w:tcPr>
                <w:p w14:paraId="60C66231"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5B1D8D4" w14:textId="77777777" w:rsidR="006161AD" w:rsidRPr="00D476E3" w:rsidRDefault="006161AD" w:rsidP="006F573E">
                  <w:pPr>
                    <w:spacing w:after="60"/>
                    <w:rPr>
                      <w:i/>
                      <w:iCs/>
                      <w:sz w:val="20"/>
                      <w:szCs w:val="20"/>
                    </w:rPr>
                  </w:pPr>
                  <w:r w:rsidRPr="00D476E3">
                    <w:rPr>
                      <w:i/>
                      <w:iCs/>
                      <w:sz w:val="20"/>
                      <w:szCs w:val="20"/>
                    </w:rPr>
                    <w:t xml:space="preserve">Real-Time Responsive Reserve Weighted-Average Price – </w:t>
                  </w:r>
                  <w:r w:rsidRPr="00D476E3">
                    <w:rPr>
                      <w:iCs/>
                      <w:sz w:val="20"/>
                      <w:szCs w:val="20"/>
                    </w:rPr>
                    <w:t xml:space="preserve">The weighted average of the Ancillary Service Offer prices corresponding with the RRS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BBA63A9" w14:textId="77777777" w:rsidTr="006F573E">
              <w:trPr>
                <w:cantSplit/>
              </w:trPr>
              <w:tc>
                <w:tcPr>
                  <w:tcW w:w="934" w:type="pct"/>
                </w:tcPr>
                <w:p w14:paraId="358A5166" w14:textId="77777777" w:rsidR="006161AD" w:rsidRPr="00D476E3" w:rsidRDefault="006161AD" w:rsidP="006F573E">
                  <w:pPr>
                    <w:spacing w:after="60"/>
                    <w:rPr>
                      <w:iCs/>
                      <w:sz w:val="20"/>
                      <w:szCs w:val="20"/>
                    </w:rPr>
                  </w:pPr>
                  <w:r w:rsidRPr="00D476E3">
                    <w:rPr>
                      <w:iCs/>
                      <w:sz w:val="20"/>
                      <w:szCs w:val="20"/>
                      <w:lang w:val="pt-BR"/>
                    </w:rPr>
                    <w:t xml:space="preserve">RTNSWAPR </w:t>
                  </w:r>
                  <w:r w:rsidRPr="00D476E3">
                    <w:rPr>
                      <w:i/>
                      <w:iCs/>
                      <w:sz w:val="20"/>
                      <w:szCs w:val="20"/>
                      <w:vertAlign w:val="subscript"/>
                      <w:lang w:val="pt-BR"/>
                    </w:rPr>
                    <w:t>q, r, p</w:t>
                  </w:r>
                </w:p>
              </w:tc>
              <w:tc>
                <w:tcPr>
                  <w:tcW w:w="481" w:type="pct"/>
                </w:tcPr>
                <w:p w14:paraId="1661797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47EB389" w14:textId="77777777" w:rsidR="006161AD" w:rsidRPr="00D476E3" w:rsidRDefault="006161AD" w:rsidP="006F573E">
                  <w:pPr>
                    <w:spacing w:after="60"/>
                    <w:rPr>
                      <w:i/>
                      <w:iCs/>
                      <w:sz w:val="20"/>
                      <w:szCs w:val="20"/>
                    </w:rPr>
                  </w:pPr>
                  <w:r w:rsidRPr="00D476E3">
                    <w:rPr>
                      <w:i/>
                      <w:iCs/>
                      <w:sz w:val="20"/>
                      <w:szCs w:val="20"/>
                    </w:rPr>
                    <w:t xml:space="preserve">Real-Time Non-Spin Weighted-Average Price – </w:t>
                  </w:r>
                  <w:r w:rsidRPr="00D476E3">
                    <w:rPr>
                      <w:iCs/>
                      <w:sz w:val="20"/>
                      <w:szCs w:val="20"/>
                    </w:rPr>
                    <w:t xml:space="preserve">The weighted average of the Ancillary Service Offer prices corresponding with the Non-Spin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6FA2F3B3" w14:textId="77777777" w:rsidTr="006F573E">
              <w:trPr>
                <w:cantSplit/>
              </w:trPr>
              <w:tc>
                <w:tcPr>
                  <w:tcW w:w="934" w:type="pct"/>
                </w:tcPr>
                <w:p w14:paraId="388E42E1" w14:textId="77777777" w:rsidR="006161AD" w:rsidRPr="00D476E3" w:rsidRDefault="006161AD" w:rsidP="006F573E">
                  <w:pPr>
                    <w:spacing w:after="60"/>
                    <w:rPr>
                      <w:iCs/>
                      <w:sz w:val="20"/>
                      <w:szCs w:val="20"/>
                      <w:lang w:val="pt-BR"/>
                    </w:rPr>
                  </w:pPr>
                  <w:r w:rsidRPr="00D476E3">
                    <w:rPr>
                      <w:iCs/>
                      <w:sz w:val="20"/>
                      <w:szCs w:val="20"/>
                      <w:lang w:val="pt-BR"/>
                    </w:rPr>
                    <w:t xml:space="preserve">RTECRWAPR </w:t>
                  </w:r>
                  <w:r w:rsidRPr="00D476E3">
                    <w:rPr>
                      <w:i/>
                      <w:iCs/>
                      <w:sz w:val="20"/>
                      <w:szCs w:val="20"/>
                      <w:vertAlign w:val="subscript"/>
                      <w:lang w:val="pt-BR"/>
                    </w:rPr>
                    <w:t>q, r, p</w:t>
                  </w:r>
                </w:p>
              </w:tc>
              <w:tc>
                <w:tcPr>
                  <w:tcW w:w="481" w:type="pct"/>
                </w:tcPr>
                <w:p w14:paraId="44A88E93"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1727945"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Weighted-Average Price – </w:t>
                  </w:r>
                  <w:r w:rsidRPr="00D476E3">
                    <w:rPr>
                      <w:iCs/>
                      <w:sz w:val="20"/>
                      <w:szCs w:val="20"/>
                    </w:rPr>
                    <w:t xml:space="preserve">The weighted average of the Ancillary Service Offer prices corresponding with the ECRS awards on the Ancillary Service Offer curves for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represented by QSE </w:t>
                  </w:r>
                  <w:r w:rsidRPr="00D476E3">
                    <w:rPr>
                      <w:i/>
                      <w:iCs/>
                      <w:sz w:val="20"/>
                      <w:szCs w:val="20"/>
                    </w:rPr>
                    <w:t>q</w:t>
                  </w:r>
                  <w:r w:rsidRPr="00D476E3">
                    <w:rPr>
                      <w:iCs/>
                      <w:sz w:val="20"/>
                      <w:szCs w:val="20"/>
                    </w:rPr>
                    <w:t xml:space="preserve">,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0D2EFE2" w14:textId="77777777" w:rsidTr="006F573E">
              <w:trPr>
                <w:cantSplit/>
              </w:trPr>
              <w:tc>
                <w:tcPr>
                  <w:tcW w:w="934" w:type="pct"/>
                </w:tcPr>
                <w:p w14:paraId="596C1D9A" w14:textId="77777777" w:rsidR="006161AD" w:rsidRPr="00D476E3" w:rsidRDefault="006161AD" w:rsidP="006F573E">
                  <w:pPr>
                    <w:spacing w:after="60"/>
                    <w:rPr>
                      <w:iCs/>
                      <w:sz w:val="20"/>
                      <w:szCs w:val="20"/>
                      <w:lang w:val="pt-BR"/>
                    </w:rPr>
                  </w:pPr>
                  <w:r w:rsidRPr="00D476E3">
                    <w:rPr>
                      <w:iCs/>
                      <w:sz w:val="20"/>
                      <w:szCs w:val="20"/>
                    </w:rPr>
                    <w:t>RTRUAWD</w:t>
                  </w:r>
                  <w:r w:rsidRPr="00D476E3">
                    <w:rPr>
                      <w:i/>
                      <w:iCs/>
                      <w:sz w:val="20"/>
                      <w:szCs w:val="20"/>
                      <w:vertAlign w:val="subscript"/>
                    </w:rPr>
                    <w:t xml:space="preserve"> q, r</w:t>
                  </w:r>
                </w:p>
              </w:tc>
              <w:tc>
                <w:tcPr>
                  <w:tcW w:w="481" w:type="pct"/>
                </w:tcPr>
                <w:p w14:paraId="23B875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6785146" w14:textId="77777777" w:rsidR="006161AD" w:rsidRPr="00D476E3" w:rsidRDefault="006161AD" w:rsidP="006F573E">
                  <w:pPr>
                    <w:spacing w:after="60"/>
                    <w:rPr>
                      <w:i/>
                      <w:iCs/>
                      <w:sz w:val="20"/>
                      <w:szCs w:val="20"/>
                    </w:rPr>
                  </w:pPr>
                  <w:r w:rsidRPr="00D476E3">
                    <w:rPr>
                      <w:i/>
                      <w:iCs/>
                      <w:sz w:val="20"/>
                      <w:szCs w:val="20"/>
                    </w:rPr>
                    <w:t>Real-Time Reg-Up Award per Resource per QSE</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32C0B33" w14:textId="77777777" w:rsidTr="006F573E">
              <w:trPr>
                <w:cantSplit/>
              </w:trPr>
              <w:tc>
                <w:tcPr>
                  <w:tcW w:w="934" w:type="pct"/>
                </w:tcPr>
                <w:p w14:paraId="3749518C" w14:textId="77777777" w:rsidR="006161AD" w:rsidRPr="00D476E3" w:rsidRDefault="006161AD" w:rsidP="006F573E">
                  <w:pPr>
                    <w:spacing w:after="60"/>
                    <w:rPr>
                      <w:iCs/>
                      <w:sz w:val="20"/>
                      <w:szCs w:val="20"/>
                      <w:lang w:val="pt-BR"/>
                    </w:rPr>
                  </w:pPr>
                  <w:r w:rsidRPr="00D476E3">
                    <w:rPr>
                      <w:iCs/>
                      <w:sz w:val="20"/>
                      <w:szCs w:val="20"/>
                    </w:rPr>
                    <w:t>RTRDAWD</w:t>
                  </w:r>
                  <w:r w:rsidRPr="00D476E3">
                    <w:rPr>
                      <w:i/>
                      <w:iCs/>
                      <w:sz w:val="20"/>
                      <w:szCs w:val="20"/>
                      <w:vertAlign w:val="subscript"/>
                    </w:rPr>
                    <w:t xml:space="preserve"> q, r</w:t>
                  </w:r>
                </w:p>
              </w:tc>
              <w:tc>
                <w:tcPr>
                  <w:tcW w:w="481" w:type="pct"/>
                </w:tcPr>
                <w:p w14:paraId="12CA344A"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244C44F" w14:textId="77777777" w:rsidR="006161AD" w:rsidRPr="00D476E3" w:rsidRDefault="006161AD" w:rsidP="006F573E">
                  <w:pPr>
                    <w:spacing w:after="60"/>
                    <w:rPr>
                      <w:i/>
                      <w:iCs/>
                      <w:sz w:val="20"/>
                      <w:szCs w:val="20"/>
                    </w:rPr>
                  </w:pPr>
                  <w:r w:rsidRPr="00D476E3">
                    <w:rPr>
                      <w:i/>
                      <w:iCs/>
                      <w:sz w:val="20"/>
                      <w:szCs w:val="20"/>
                    </w:rPr>
                    <w:t>Real-Time Reg-Down Award per Resource per QSE</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DBD3F7" w14:textId="77777777" w:rsidTr="006F573E">
              <w:trPr>
                <w:cantSplit/>
              </w:trPr>
              <w:tc>
                <w:tcPr>
                  <w:tcW w:w="934" w:type="pct"/>
                </w:tcPr>
                <w:p w14:paraId="5BB69125" w14:textId="77777777" w:rsidR="006161AD" w:rsidRPr="00D476E3" w:rsidRDefault="006161AD" w:rsidP="006F573E">
                  <w:pPr>
                    <w:spacing w:after="60"/>
                    <w:rPr>
                      <w:iCs/>
                      <w:sz w:val="20"/>
                      <w:szCs w:val="20"/>
                      <w:lang w:val="pt-BR"/>
                    </w:rPr>
                  </w:pPr>
                  <w:r w:rsidRPr="00D476E3">
                    <w:rPr>
                      <w:iCs/>
                      <w:sz w:val="20"/>
                      <w:szCs w:val="20"/>
                    </w:rPr>
                    <w:t>RTRRAWD</w:t>
                  </w:r>
                  <w:r w:rsidRPr="00D476E3">
                    <w:rPr>
                      <w:i/>
                      <w:iCs/>
                      <w:sz w:val="20"/>
                      <w:szCs w:val="20"/>
                      <w:vertAlign w:val="subscript"/>
                    </w:rPr>
                    <w:t xml:space="preserve"> q, r</w:t>
                  </w:r>
                </w:p>
              </w:tc>
              <w:tc>
                <w:tcPr>
                  <w:tcW w:w="481" w:type="pct"/>
                </w:tcPr>
                <w:p w14:paraId="05EB2EA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A6A94D1" w14:textId="77777777" w:rsidR="006161AD" w:rsidRPr="00D476E3" w:rsidRDefault="006161AD" w:rsidP="006F573E">
                  <w:pPr>
                    <w:spacing w:after="60"/>
                    <w:rPr>
                      <w:i/>
                      <w:iCs/>
                      <w:sz w:val="20"/>
                      <w:szCs w:val="20"/>
                    </w:rPr>
                  </w:pPr>
                  <w:r w:rsidRPr="00D476E3">
                    <w:rPr>
                      <w:i/>
                      <w:iCs/>
                      <w:sz w:val="20"/>
                      <w:szCs w:val="20"/>
                    </w:rPr>
                    <w:t>Real-Time Responsive Reserve Award per Resource per QSE</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5C88B8E" w14:textId="77777777" w:rsidTr="006F573E">
              <w:trPr>
                <w:cantSplit/>
              </w:trPr>
              <w:tc>
                <w:tcPr>
                  <w:tcW w:w="934" w:type="pct"/>
                </w:tcPr>
                <w:p w14:paraId="6D5F93DA" w14:textId="77777777" w:rsidR="006161AD" w:rsidRPr="00D476E3" w:rsidRDefault="006161AD" w:rsidP="006F573E">
                  <w:pPr>
                    <w:spacing w:after="60"/>
                    <w:rPr>
                      <w:iCs/>
                      <w:sz w:val="20"/>
                      <w:szCs w:val="20"/>
                      <w:lang w:val="pt-BR"/>
                    </w:rPr>
                  </w:pPr>
                  <w:r w:rsidRPr="00D476E3">
                    <w:rPr>
                      <w:iCs/>
                      <w:sz w:val="20"/>
                      <w:szCs w:val="20"/>
                    </w:rPr>
                    <w:t>RTNSAWD</w:t>
                  </w:r>
                  <w:r w:rsidRPr="00D476E3">
                    <w:rPr>
                      <w:i/>
                      <w:iCs/>
                      <w:sz w:val="20"/>
                      <w:szCs w:val="20"/>
                      <w:vertAlign w:val="subscript"/>
                    </w:rPr>
                    <w:t xml:space="preserve"> q, r</w:t>
                  </w:r>
                </w:p>
              </w:tc>
              <w:tc>
                <w:tcPr>
                  <w:tcW w:w="481" w:type="pct"/>
                </w:tcPr>
                <w:p w14:paraId="06B80C55"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DBDCF5A" w14:textId="77777777" w:rsidR="006161AD" w:rsidRPr="00D476E3" w:rsidRDefault="006161AD" w:rsidP="006F573E">
                  <w:pPr>
                    <w:spacing w:after="60"/>
                    <w:rPr>
                      <w:i/>
                      <w:iCs/>
                      <w:sz w:val="20"/>
                      <w:szCs w:val="20"/>
                    </w:rPr>
                  </w:pPr>
                  <w:r w:rsidRPr="00D476E3">
                    <w:rPr>
                      <w:i/>
                      <w:iCs/>
                      <w:sz w:val="20"/>
                      <w:szCs w:val="20"/>
                    </w:rPr>
                    <w:t>Real-Time Non-Spin Award per Resource per QSE</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F96D82" w14:textId="77777777" w:rsidTr="006F573E">
              <w:trPr>
                <w:cantSplit/>
              </w:trPr>
              <w:tc>
                <w:tcPr>
                  <w:tcW w:w="934" w:type="pct"/>
                </w:tcPr>
                <w:p w14:paraId="099EBAF4" w14:textId="77777777" w:rsidR="006161AD" w:rsidRPr="00D476E3" w:rsidRDefault="006161AD" w:rsidP="006F573E">
                  <w:pPr>
                    <w:spacing w:after="60"/>
                    <w:rPr>
                      <w:iCs/>
                      <w:sz w:val="20"/>
                      <w:szCs w:val="20"/>
                      <w:lang w:val="pt-BR"/>
                    </w:rPr>
                  </w:pPr>
                  <w:r w:rsidRPr="00D476E3">
                    <w:rPr>
                      <w:iCs/>
                      <w:sz w:val="20"/>
                      <w:szCs w:val="20"/>
                    </w:rPr>
                    <w:t>RTECRAWD</w:t>
                  </w:r>
                  <w:r w:rsidRPr="00D476E3">
                    <w:rPr>
                      <w:i/>
                      <w:iCs/>
                      <w:sz w:val="20"/>
                      <w:szCs w:val="20"/>
                      <w:vertAlign w:val="subscript"/>
                    </w:rPr>
                    <w:t xml:space="preserve"> q, r</w:t>
                  </w:r>
                </w:p>
              </w:tc>
              <w:tc>
                <w:tcPr>
                  <w:tcW w:w="481" w:type="pct"/>
                </w:tcPr>
                <w:p w14:paraId="2976D97D"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F8268C0"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in Real-Time </w:t>
                  </w:r>
                  <w:r w:rsidRPr="00D476E3">
                    <w:rPr>
                      <w:iCs/>
                      <w:sz w:val="20"/>
                      <w:szCs w:val="18"/>
                    </w:rPr>
                    <w:t xml:space="preserve">for </w:t>
                  </w:r>
                  <w:r w:rsidRPr="00D476E3">
                    <w:rPr>
                      <w:iCs/>
                      <w:sz w:val="20"/>
                      <w:szCs w:val="20"/>
                    </w:rPr>
                    <w:t xml:space="preserve">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EA21821" w14:textId="77777777" w:rsidTr="006F573E">
              <w:trPr>
                <w:cantSplit/>
              </w:trPr>
              <w:tc>
                <w:tcPr>
                  <w:tcW w:w="934" w:type="pct"/>
                </w:tcPr>
                <w:p w14:paraId="73EAF34F" w14:textId="77777777" w:rsidR="006161AD" w:rsidRPr="00D476E3" w:rsidRDefault="006161AD" w:rsidP="006F573E">
                  <w:pPr>
                    <w:spacing w:after="60"/>
                    <w:rPr>
                      <w:iCs/>
                      <w:sz w:val="20"/>
                      <w:szCs w:val="20"/>
                    </w:rPr>
                  </w:pPr>
                  <w:r w:rsidRPr="00D476E3">
                    <w:rPr>
                      <w:iCs/>
                      <w:sz w:val="20"/>
                      <w:szCs w:val="20"/>
                      <w:lang w:val="pt-BR"/>
                    </w:rPr>
                    <w:t xml:space="preserve">RTRUOPR </w:t>
                  </w:r>
                  <w:r w:rsidRPr="00D476E3">
                    <w:rPr>
                      <w:i/>
                      <w:iCs/>
                      <w:sz w:val="20"/>
                      <w:szCs w:val="20"/>
                      <w:vertAlign w:val="subscript"/>
                      <w:lang w:val="pt-BR"/>
                    </w:rPr>
                    <w:t>q, r,</w:t>
                  </w:r>
                  <w:del w:id="340"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17850AC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65FBF991" w14:textId="77777777" w:rsidR="006161AD" w:rsidRPr="00D476E3" w:rsidRDefault="006161AD" w:rsidP="006F573E">
                  <w:pPr>
                    <w:spacing w:after="60"/>
                    <w:rPr>
                      <w:iCs/>
                      <w:sz w:val="20"/>
                      <w:szCs w:val="20"/>
                    </w:rPr>
                  </w:pPr>
                  <w:r w:rsidRPr="00D476E3">
                    <w:rPr>
                      <w:i/>
                      <w:iCs/>
                      <w:sz w:val="20"/>
                      <w:szCs w:val="20"/>
                    </w:rPr>
                    <w:t xml:space="preserve">Real-Time Reg-Up Offer Price – </w:t>
                  </w:r>
                  <w:r w:rsidRPr="00D476E3">
                    <w:rPr>
                      <w:iCs/>
                      <w:sz w:val="20"/>
                      <w:szCs w:val="20"/>
                    </w:rPr>
                    <w:t xml:space="preserve">The price on the Ancillary Service Offer curve at the Reg-Up award of Resource </w:t>
                  </w:r>
                  <w:r w:rsidRPr="00D476E3">
                    <w:rPr>
                      <w:i/>
                      <w:iCs/>
                      <w:sz w:val="20"/>
                      <w:szCs w:val="20"/>
                    </w:rPr>
                    <w:t>r</w:t>
                  </w:r>
                  <w:r w:rsidRPr="00D476E3">
                    <w:rPr>
                      <w:iCs/>
                      <w:sz w:val="20"/>
                      <w:szCs w:val="20"/>
                    </w:rPr>
                    <w:t xml:space="preserve"> </w:t>
                  </w:r>
                  <w:del w:id="341"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23763C6B" w14:textId="77777777" w:rsidTr="006F573E">
              <w:trPr>
                <w:cantSplit/>
              </w:trPr>
              <w:tc>
                <w:tcPr>
                  <w:tcW w:w="934" w:type="pct"/>
                </w:tcPr>
                <w:p w14:paraId="7B846567" w14:textId="77777777" w:rsidR="006161AD" w:rsidRPr="00D476E3" w:rsidRDefault="006161AD" w:rsidP="006F573E">
                  <w:pPr>
                    <w:spacing w:after="60"/>
                    <w:rPr>
                      <w:iCs/>
                      <w:sz w:val="20"/>
                      <w:szCs w:val="20"/>
                    </w:rPr>
                  </w:pPr>
                  <w:r w:rsidRPr="00D476E3">
                    <w:rPr>
                      <w:iCs/>
                      <w:sz w:val="20"/>
                      <w:szCs w:val="20"/>
                      <w:lang w:val="pt-BR"/>
                    </w:rPr>
                    <w:lastRenderedPageBreak/>
                    <w:t xml:space="preserve">RTRDOPR </w:t>
                  </w:r>
                  <w:r w:rsidRPr="00D476E3">
                    <w:rPr>
                      <w:i/>
                      <w:iCs/>
                      <w:sz w:val="20"/>
                      <w:szCs w:val="20"/>
                      <w:vertAlign w:val="subscript"/>
                      <w:lang w:val="pt-BR"/>
                    </w:rPr>
                    <w:t>q, r,</w:t>
                  </w:r>
                  <w:del w:id="342"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133223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41B3A2B8" w14:textId="77777777" w:rsidR="006161AD" w:rsidRPr="00D476E3" w:rsidRDefault="006161AD" w:rsidP="006F573E">
                  <w:pPr>
                    <w:spacing w:after="60"/>
                    <w:rPr>
                      <w:i/>
                      <w:iCs/>
                      <w:sz w:val="20"/>
                      <w:szCs w:val="20"/>
                    </w:rPr>
                  </w:pPr>
                  <w:r w:rsidRPr="00D476E3">
                    <w:rPr>
                      <w:i/>
                      <w:iCs/>
                      <w:sz w:val="20"/>
                      <w:szCs w:val="20"/>
                    </w:rPr>
                    <w:t xml:space="preserve">Real-Time Reg-Down Offer Price – </w:t>
                  </w:r>
                  <w:r w:rsidRPr="00D476E3">
                    <w:rPr>
                      <w:iCs/>
                      <w:sz w:val="20"/>
                      <w:szCs w:val="20"/>
                    </w:rPr>
                    <w:t xml:space="preserve">The price on the Ancillary Service Offer curve at the Reg-Down award of Resource </w:t>
                  </w:r>
                  <w:r w:rsidRPr="00D476E3">
                    <w:rPr>
                      <w:i/>
                      <w:iCs/>
                      <w:sz w:val="20"/>
                      <w:szCs w:val="20"/>
                    </w:rPr>
                    <w:t>r</w:t>
                  </w:r>
                  <w:r w:rsidRPr="00D476E3">
                    <w:rPr>
                      <w:iCs/>
                      <w:sz w:val="20"/>
                      <w:szCs w:val="20"/>
                    </w:rPr>
                    <w:t xml:space="preserve"> </w:t>
                  </w:r>
                  <w:del w:id="343" w:author="ERCOT" w:date="2024-07-09T15:58:00Z">
                    <w:r w:rsidRPr="00D476E3" w:rsidDel="0042354E">
                      <w:rPr>
                        <w:iCs/>
                        <w:sz w:val="20"/>
                        <w:szCs w:val="20"/>
                      </w:rPr>
                      <w:delText xml:space="preserve">at Resource Node </w:delText>
                    </w:r>
                    <w:r w:rsidRPr="00D476E3" w:rsidDel="0042354E">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3A12B05" w14:textId="77777777" w:rsidTr="006F573E">
              <w:trPr>
                <w:cantSplit/>
              </w:trPr>
              <w:tc>
                <w:tcPr>
                  <w:tcW w:w="934" w:type="pct"/>
                </w:tcPr>
                <w:p w14:paraId="09F8AAF8" w14:textId="77777777" w:rsidR="006161AD" w:rsidRPr="00D476E3" w:rsidRDefault="006161AD" w:rsidP="006F573E">
                  <w:pPr>
                    <w:spacing w:after="60"/>
                    <w:rPr>
                      <w:iCs/>
                      <w:sz w:val="20"/>
                      <w:szCs w:val="20"/>
                    </w:rPr>
                  </w:pPr>
                  <w:r w:rsidRPr="00D476E3">
                    <w:rPr>
                      <w:iCs/>
                      <w:sz w:val="20"/>
                      <w:szCs w:val="20"/>
                      <w:lang w:val="pt-BR"/>
                    </w:rPr>
                    <w:t xml:space="preserve">RTRROPR </w:t>
                  </w:r>
                  <w:r w:rsidRPr="00D476E3">
                    <w:rPr>
                      <w:i/>
                      <w:iCs/>
                      <w:sz w:val="20"/>
                      <w:szCs w:val="20"/>
                      <w:vertAlign w:val="subscript"/>
                      <w:lang w:val="pt-BR"/>
                    </w:rPr>
                    <w:t>q, r,</w:t>
                  </w:r>
                  <w:del w:id="344"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23C39442"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211B693E" w14:textId="77777777" w:rsidR="006161AD" w:rsidRPr="00D476E3" w:rsidRDefault="006161AD" w:rsidP="006F573E">
                  <w:pPr>
                    <w:spacing w:after="60"/>
                    <w:rPr>
                      <w:i/>
                      <w:iCs/>
                      <w:sz w:val="20"/>
                      <w:szCs w:val="20"/>
                    </w:rPr>
                  </w:pPr>
                  <w:r w:rsidRPr="00D476E3">
                    <w:rPr>
                      <w:i/>
                      <w:iCs/>
                      <w:sz w:val="20"/>
                      <w:szCs w:val="20"/>
                    </w:rPr>
                    <w:t xml:space="preserve">Real-Time Responsive Reserve Offer Price – </w:t>
                  </w:r>
                  <w:r w:rsidRPr="00D476E3">
                    <w:rPr>
                      <w:iCs/>
                      <w:sz w:val="20"/>
                      <w:szCs w:val="20"/>
                    </w:rPr>
                    <w:t xml:space="preserve">The price on the Ancillary Service Offer curve at the RRS award of Resource </w:t>
                  </w:r>
                  <w:r w:rsidRPr="00D476E3">
                    <w:rPr>
                      <w:i/>
                      <w:iCs/>
                      <w:sz w:val="20"/>
                      <w:szCs w:val="20"/>
                    </w:rPr>
                    <w:t>r</w:t>
                  </w:r>
                  <w:r w:rsidRPr="00D476E3">
                    <w:rPr>
                      <w:iCs/>
                      <w:sz w:val="20"/>
                      <w:szCs w:val="20"/>
                    </w:rPr>
                    <w:t xml:space="preserve"> </w:t>
                  </w:r>
                  <w:del w:id="345" w:author="ERCOT" w:date="2024-07-09T15:58: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130E62E" w14:textId="77777777" w:rsidTr="006F573E">
              <w:trPr>
                <w:cantSplit/>
              </w:trPr>
              <w:tc>
                <w:tcPr>
                  <w:tcW w:w="934" w:type="pct"/>
                </w:tcPr>
                <w:p w14:paraId="48FC1AD5" w14:textId="77777777" w:rsidR="006161AD" w:rsidRPr="00D476E3" w:rsidRDefault="006161AD" w:rsidP="006F573E">
                  <w:pPr>
                    <w:spacing w:after="60"/>
                    <w:rPr>
                      <w:iCs/>
                      <w:sz w:val="20"/>
                      <w:szCs w:val="20"/>
                    </w:rPr>
                  </w:pPr>
                  <w:r w:rsidRPr="00D476E3">
                    <w:rPr>
                      <w:iCs/>
                      <w:sz w:val="20"/>
                      <w:szCs w:val="20"/>
                      <w:lang w:val="pt-BR"/>
                    </w:rPr>
                    <w:t xml:space="preserve">RTNSOPR </w:t>
                  </w:r>
                  <w:r w:rsidRPr="00D476E3">
                    <w:rPr>
                      <w:i/>
                      <w:iCs/>
                      <w:sz w:val="20"/>
                      <w:szCs w:val="20"/>
                      <w:vertAlign w:val="subscript"/>
                      <w:lang w:val="pt-BR"/>
                    </w:rPr>
                    <w:t>q, r,</w:t>
                  </w:r>
                  <w:del w:id="346"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0A9E4A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90704B" w14:textId="77777777" w:rsidR="006161AD" w:rsidRPr="00D476E3" w:rsidRDefault="006161AD" w:rsidP="006F573E">
                  <w:pPr>
                    <w:spacing w:after="60"/>
                    <w:rPr>
                      <w:i/>
                      <w:iCs/>
                      <w:sz w:val="20"/>
                      <w:szCs w:val="20"/>
                    </w:rPr>
                  </w:pPr>
                  <w:r w:rsidRPr="00D476E3">
                    <w:rPr>
                      <w:i/>
                      <w:iCs/>
                      <w:sz w:val="20"/>
                      <w:szCs w:val="20"/>
                    </w:rPr>
                    <w:t xml:space="preserve">Real-Time Non-Spin Offer Price – </w:t>
                  </w:r>
                  <w:r w:rsidRPr="00D476E3">
                    <w:rPr>
                      <w:iCs/>
                      <w:sz w:val="20"/>
                      <w:szCs w:val="20"/>
                    </w:rPr>
                    <w:t xml:space="preserve">The price on the Ancillary Service Offer curve at the Non-Spin award of Resource </w:t>
                  </w:r>
                  <w:r w:rsidRPr="00D476E3">
                    <w:rPr>
                      <w:i/>
                      <w:iCs/>
                      <w:sz w:val="20"/>
                      <w:szCs w:val="20"/>
                    </w:rPr>
                    <w:t>r</w:t>
                  </w:r>
                  <w:r w:rsidRPr="00D476E3">
                    <w:rPr>
                      <w:iCs/>
                      <w:sz w:val="20"/>
                      <w:szCs w:val="20"/>
                    </w:rPr>
                    <w:t xml:space="preserve"> </w:t>
                  </w:r>
                  <w:del w:id="347" w:author="ERCOT" w:date="2024-07-09T15:58:00Z">
                    <w:r w:rsidRPr="00D476E3" w:rsidDel="0042354E">
                      <w:rPr>
                        <w:iCs/>
                        <w:sz w:val="20"/>
                        <w:szCs w:val="20"/>
                      </w:rPr>
                      <w:delText xml:space="preserve">at Resource Node </w:delText>
                    </w:r>
                  </w:del>
                  <w:del w:id="348" w:author="ERCOT" w:date="2024-07-26T11:26:00Z">
                    <w:r w:rsidRPr="00D476E3" w:rsidDel="00960573">
                      <w:rPr>
                        <w:i/>
                        <w:iCs/>
                        <w:sz w:val="20"/>
                        <w:szCs w:val="20"/>
                      </w:rPr>
                      <w:delText>p</w:delText>
                    </w:r>
                  </w:del>
                  <w:r w:rsidRPr="00D476E3">
                    <w:rPr>
                      <w:iCs/>
                      <w:sz w:val="20"/>
                      <w:szCs w:val="20"/>
                    </w:rPr>
                    <w:t xml:space="preserve"> 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567433" w14:textId="77777777" w:rsidTr="006F573E">
              <w:trPr>
                <w:cantSplit/>
              </w:trPr>
              <w:tc>
                <w:tcPr>
                  <w:tcW w:w="934" w:type="pct"/>
                </w:tcPr>
                <w:p w14:paraId="0BFB5326" w14:textId="77777777" w:rsidR="006161AD" w:rsidRPr="00D476E3" w:rsidRDefault="006161AD" w:rsidP="006F573E">
                  <w:pPr>
                    <w:spacing w:after="60"/>
                    <w:rPr>
                      <w:iCs/>
                      <w:sz w:val="20"/>
                      <w:szCs w:val="20"/>
                    </w:rPr>
                  </w:pPr>
                  <w:r w:rsidRPr="00D476E3">
                    <w:rPr>
                      <w:iCs/>
                      <w:sz w:val="20"/>
                      <w:szCs w:val="20"/>
                      <w:lang w:val="pt-BR"/>
                    </w:rPr>
                    <w:t xml:space="preserve">RTECROPR </w:t>
                  </w:r>
                  <w:r w:rsidRPr="00D476E3">
                    <w:rPr>
                      <w:i/>
                      <w:iCs/>
                      <w:sz w:val="20"/>
                      <w:szCs w:val="20"/>
                      <w:vertAlign w:val="subscript"/>
                      <w:lang w:val="pt-BR"/>
                    </w:rPr>
                    <w:t>q, r,</w:t>
                  </w:r>
                  <w:del w:id="349" w:author="ERCOT" w:date="2024-07-09T15:58:00Z">
                    <w:r w:rsidRPr="00D476E3" w:rsidDel="0042354E">
                      <w:rPr>
                        <w:i/>
                        <w:iCs/>
                        <w:sz w:val="20"/>
                        <w:szCs w:val="20"/>
                        <w:vertAlign w:val="subscript"/>
                        <w:lang w:val="pt-BR"/>
                      </w:rPr>
                      <w:delText xml:space="preserve"> p,</w:delText>
                    </w:r>
                  </w:del>
                  <w:r w:rsidRPr="00D476E3">
                    <w:rPr>
                      <w:i/>
                      <w:iCs/>
                      <w:sz w:val="20"/>
                      <w:szCs w:val="20"/>
                      <w:vertAlign w:val="subscript"/>
                      <w:lang w:val="pt-BR"/>
                    </w:rPr>
                    <w:t xml:space="preserve"> y</w:t>
                  </w:r>
                </w:p>
              </w:tc>
              <w:tc>
                <w:tcPr>
                  <w:tcW w:w="481" w:type="pct"/>
                </w:tcPr>
                <w:p w14:paraId="43B18384"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C0F26F6" w14:textId="77777777" w:rsidR="006161AD" w:rsidRPr="00D476E3" w:rsidRDefault="006161AD" w:rsidP="006F573E">
                  <w:pPr>
                    <w:spacing w:after="60"/>
                    <w:rPr>
                      <w:i/>
                      <w:iCs/>
                      <w:sz w:val="20"/>
                      <w:szCs w:val="20"/>
                    </w:rPr>
                  </w:pPr>
                  <w:r w:rsidRPr="00D476E3">
                    <w:rPr>
                      <w:i/>
                      <w:iCs/>
                      <w:sz w:val="20"/>
                      <w:szCs w:val="20"/>
                    </w:rPr>
                    <w:t xml:space="preserve">Real-Time ERCOT Contingency Reserve Service Offer Price – </w:t>
                  </w:r>
                  <w:r w:rsidRPr="00D476E3">
                    <w:rPr>
                      <w:iCs/>
                      <w:sz w:val="20"/>
                      <w:szCs w:val="20"/>
                    </w:rPr>
                    <w:t xml:space="preserve">The price on the Ancillary Service Offer curve at the ECRS award of Resource </w:t>
                  </w:r>
                  <w:r w:rsidRPr="00D476E3">
                    <w:rPr>
                      <w:i/>
                      <w:iCs/>
                      <w:sz w:val="20"/>
                      <w:szCs w:val="20"/>
                    </w:rPr>
                    <w:t>r</w:t>
                  </w:r>
                  <w:r w:rsidRPr="00D476E3">
                    <w:rPr>
                      <w:iCs/>
                      <w:sz w:val="20"/>
                      <w:szCs w:val="20"/>
                    </w:rPr>
                    <w:t xml:space="preserve"> </w:t>
                  </w:r>
                  <w:del w:id="350" w:author="ERCOT" w:date="2024-07-09T15:59:00Z">
                    <w:r w:rsidRPr="00D476E3" w:rsidDel="0042354E">
                      <w:rPr>
                        <w:iCs/>
                        <w:sz w:val="20"/>
                        <w:szCs w:val="20"/>
                      </w:rPr>
                      <w:delText xml:space="preserve">at Resource Node </w:delText>
                    </w:r>
                    <w:r w:rsidRPr="00D476E3" w:rsidDel="0042354E">
                      <w:rPr>
                        <w:i/>
                        <w:iCs/>
                        <w:sz w:val="20"/>
                        <w:szCs w:val="20"/>
                      </w:rPr>
                      <w:delText>p</w:delText>
                    </w:r>
                    <w:r w:rsidRPr="00D476E3" w:rsidDel="0042354E">
                      <w:rPr>
                        <w:iCs/>
                        <w:sz w:val="20"/>
                        <w:szCs w:val="20"/>
                      </w:rPr>
                      <w:delText xml:space="preserve"> </w:delText>
                    </w:r>
                  </w:del>
                  <w:r w:rsidRPr="00D476E3">
                    <w:rPr>
                      <w:iCs/>
                      <w:sz w:val="20"/>
                      <w:szCs w:val="20"/>
                    </w:rPr>
                    <w:t xml:space="preserve">represented by QSE </w:t>
                  </w:r>
                  <w:r w:rsidRPr="00D476E3">
                    <w:rPr>
                      <w:i/>
                      <w:iCs/>
                      <w:sz w:val="20"/>
                      <w:szCs w:val="20"/>
                    </w:rPr>
                    <w:t>q</w:t>
                  </w:r>
                  <w:r w:rsidRPr="00D476E3">
                    <w:rPr>
                      <w:iCs/>
                      <w:sz w:val="20"/>
                      <w:szCs w:val="20"/>
                    </w:rPr>
                    <w:t xml:space="preserve"> for the SCED interval</w:t>
                  </w:r>
                  <w:r w:rsidRPr="00D476E3">
                    <w:rPr>
                      <w:i/>
                      <w:iCs/>
                      <w:sz w:val="20"/>
                      <w:szCs w:val="20"/>
                    </w:rPr>
                    <w:t xml:space="preserve"> y</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B106935" w14:textId="77777777" w:rsidTr="006F573E">
              <w:trPr>
                <w:cantSplit/>
              </w:trPr>
              <w:tc>
                <w:tcPr>
                  <w:tcW w:w="934" w:type="pct"/>
                </w:tcPr>
                <w:p w14:paraId="5BB49148" w14:textId="77777777" w:rsidR="006161AD" w:rsidRPr="00D476E3" w:rsidRDefault="006161AD" w:rsidP="006F573E">
                  <w:pPr>
                    <w:spacing w:after="60"/>
                    <w:rPr>
                      <w:iCs/>
                      <w:sz w:val="20"/>
                      <w:szCs w:val="20"/>
                      <w:lang w:val="pt-BR"/>
                    </w:rPr>
                  </w:pPr>
                  <w:r w:rsidRPr="00D476E3">
                    <w:rPr>
                      <w:iCs/>
                      <w:sz w:val="20"/>
                      <w:szCs w:val="20"/>
                    </w:rPr>
                    <w:t xml:space="preserve">RTRUAWDS </w:t>
                  </w:r>
                  <w:r w:rsidRPr="00D476E3">
                    <w:rPr>
                      <w:i/>
                      <w:iCs/>
                      <w:sz w:val="20"/>
                      <w:szCs w:val="20"/>
                      <w:vertAlign w:val="subscript"/>
                    </w:rPr>
                    <w:t>q, r,</w:t>
                  </w:r>
                  <w:del w:id="351"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39365F4F"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75F31F9B" w14:textId="77777777" w:rsidR="006161AD" w:rsidRPr="00D476E3" w:rsidRDefault="006161AD" w:rsidP="006F573E">
                  <w:pPr>
                    <w:spacing w:after="60"/>
                    <w:rPr>
                      <w:i/>
                      <w:iCs/>
                      <w:sz w:val="20"/>
                      <w:szCs w:val="20"/>
                    </w:rPr>
                  </w:pPr>
                  <w:r w:rsidRPr="00D476E3">
                    <w:rPr>
                      <w:i/>
                      <w:iCs/>
                      <w:sz w:val="20"/>
                      <w:szCs w:val="20"/>
                    </w:rPr>
                    <w:t>Real-Time Reg-Up Award per Resource per QSE per SCED interval -</w:t>
                  </w:r>
                  <w:r w:rsidRPr="00D476E3">
                    <w:rPr>
                      <w:iCs/>
                      <w:sz w:val="20"/>
                      <w:szCs w:val="20"/>
                    </w:rPr>
                    <w:t xml:space="preserve"> The Reg-Up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0E67EA7" w14:textId="77777777" w:rsidTr="006F573E">
              <w:trPr>
                <w:cantSplit/>
              </w:trPr>
              <w:tc>
                <w:tcPr>
                  <w:tcW w:w="934" w:type="pct"/>
                </w:tcPr>
                <w:p w14:paraId="0FA0DF50" w14:textId="77777777" w:rsidR="006161AD" w:rsidRPr="00D476E3" w:rsidRDefault="006161AD" w:rsidP="006F573E">
                  <w:pPr>
                    <w:spacing w:after="60"/>
                    <w:rPr>
                      <w:iCs/>
                      <w:sz w:val="20"/>
                      <w:szCs w:val="20"/>
                    </w:rPr>
                  </w:pPr>
                  <w:r w:rsidRPr="00D476E3">
                    <w:rPr>
                      <w:iCs/>
                      <w:sz w:val="20"/>
                      <w:szCs w:val="20"/>
                    </w:rPr>
                    <w:t xml:space="preserve">RTRDAWDS </w:t>
                  </w:r>
                  <w:r w:rsidRPr="00D476E3">
                    <w:rPr>
                      <w:i/>
                      <w:iCs/>
                      <w:sz w:val="20"/>
                      <w:szCs w:val="20"/>
                      <w:vertAlign w:val="subscript"/>
                    </w:rPr>
                    <w:t>q, r,</w:t>
                  </w:r>
                  <w:del w:id="352"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9A3B75C"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08BE2036" w14:textId="77777777" w:rsidR="006161AD" w:rsidRPr="00D476E3" w:rsidRDefault="006161AD" w:rsidP="006F573E">
                  <w:pPr>
                    <w:spacing w:after="60"/>
                    <w:rPr>
                      <w:i/>
                      <w:iCs/>
                      <w:sz w:val="20"/>
                      <w:szCs w:val="20"/>
                    </w:rPr>
                  </w:pPr>
                  <w:r w:rsidRPr="00D476E3">
                    <w:rPr>
                      <w:i/>
                      <w:iCs/>
                      <w:sz w:val="20"/>
                      <w:szCs w:val="20"/>
                    </w:rPr>
                    <w:t>Real-Time Reg-Down Award per Resource per QSE per SCED interval -</w:t>
                  </w:r>
                  <w:r w:rsidRPr="00D476E3">
                    <w:rPr>
                      <w:iCs/>
                      <w:sz w:val="20"/>
                      <w:szCs w:val="20"/>
                    </w:rPr>
                    <w:t xml:space="preserve"> The Reg-Down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043D34DD" w14:textId="77777777" w:rsidTr="006F573E">
              <w:trPr>
                <w:cantSplit/>
              </w:trPr>
              <w:tc>
                <w:tcPr>
                  <w:tcW w:w="934" w:type="pct"/>
                </w:tcPr>
                <w:p w14:paraId="259587A3" w14:textId="77777777" w:rsidR="006161AD" w:rsidRPr="00D476E3" w:rsidRDefault="006161AD" w:rsidP="006F573E">
                  <w:pPr>
                    <w:spacing w:after="60"/>
                    <w:rPr>
                      <w:iCs/>
                      <w:sz w:val="20"/>
                      <w:szCs w:val="20"/>
                    </w:rPr>
                  </w:pPr>
                  <w:r w:rsidRPr="00D476E3">
                    <w:rPr>
                      <w:iCs/>
                      <w:sz w:val="20"/>
                      <w:szCs w:val="20"/>
                    </w:rPr>
                    <w:t xml:space="preserve">RTRRAWDS </w:t>
                  </w:r>
                  <w:r w:rsidRPr="00D476E3">
                    <w:rPr>
                      <w:i/>
                      <w:iCs/>
                      <w:sz w:val="20"/>
                      <w:szCs w:val="20"/>
                      <w:vertAlign w:val="subscript"/>
                    </w:rPr>
                    <w:t>q, r,</w:t>
                  </w:r>
                  <w:del w:id="353"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7481502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1FEDE37F" w14:textId="77777777" w:rsidR="006161AD" w:rsidRPr="00D476E3" w:rsidRDefault="006161AD" w:rsidP="006F573E">
                  <w:pPr>
                    <w:spacing w:after="60"/>
                    <w:rPr>
                      <w:i/>
                      <w:iCs/>
                      <w:sz w:val="20"/>
                      <w:szCs w:val="20"/>
                    </w:rPr>
                  </w:pPr>
                  <w:r w:rsidRPr="00D476E3">
                    <w:rPr>
                      <w:i/>
                      <w:iCs/>
                      <w:sz w:val="20"/>
                      <w:szCs w:val="20"/>
                    </w:rPr>
                    <w:t>Real-Time Responsive Reserve Award per Resource per QSE per SCED interval -</w:t>
                  </w:r>
                  <w:r w:rsidRPr="00D476E3">
                    <w:rPr>
                      <w:iCs/>
                      <w:sz w:val="20"/>
                      <w:szCs w:val="20"/>
                    </w:rPr>
                    <w:t xml:space="preserve"> The RRS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6A108F1" w14:textId="77777777" w:rsidTr="006F573E">
              <w:trPr>
                <w:cantSplit/>
              </w:trPr>
              <w:tc>
                <w:tcPr>
                  <w:tcW w:w="934" w:type="pct"/>
                </w:tcPr>
                <w:p w14:paraId="3B21BED4" w14:textId="77777777" w:rsidR="006161AD" w:rsidRPr="00D476E3" w:rsidRDefault="006161AD" w:rsidP="006F573E">
                  <w:pPr>
                    <w:spacing w:after="60"/>
                    <w:rPr>
                      <w:iCs/>
                      <w:sz w:val="20"/>
                      <w:szCs w:val="20"/>
                    </w:rPr>
                  </w:pPr>
                  <w:r w:rsidRPr="00D476E3">
                    <w:rPr>
                      <w:iCs/>
                      <w:sz w:val="20"/>
                      <w:szCs w:val="20"/>
                    </w:rPr>
                    <w:t xml:space="preserve">RTNSAWDS </w:t>
                  </w:r>
                  <w:r w:rsidRPr="00D476E3">
                    <w:rPr>
                      <w:i/>
                      <w:iCs/>
                      <w:sz w:val="20"/>
                      <w:szCs w:val="20"/>
                      <w:vertAlign w:val="subscript"/>
                    </w:rPr>
                    <w:t>q, r,</w:t>
                  </w:r>
                  <w:del w:id="354"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18A29BDE"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314246C0" w14:textId="77777777" w:rsidR="006161AD" w:rsidRPr="00D476E3" w:rsidRDefault="006161AD" w:rsidP="006F573E">
                  <w:pPr>
                    <w:spacing w:after="60"/>
                    <w:rPr>
                      <w:i/>
                      <w:iCs/>
                      <w:sz w:val="20"/>
                      <w:szCs w:val="20"/>
                    </w:rPr>
                  </w:pPr>
                  <w:r w:rsidRPr="00D476E3">
                    <w:rPr>
                      <w:i/>
                      <w:iCs/>
                      <w:sz w:val="20"/>
                      <w:szCs w:val="20"/>
                    </w:rPr>
                    <w:t>Real-Time Non-Spin Award per Resource per QSE per SCED interval -</w:t>
                  </w:r>
                  <w:r w:rsidRPr="00D476E3">
                    <w:rPr>
                      <w:iCs/>
                      <w:sz w:val="20"/>
                      <w:szCs w:val="20"/>
                    </w:rPr>
                    <w:t xml:space="preserve"> The Non-Spin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B6DEF8" w14:textId="77777777" w:rsidTr="006F573E">
              <w:trPr>
                <w:cantSplit/>
              </w:trPr>
              <w:tc>
                <w:tcPr>
                  <w:tcW w:w="934" w:type="pct"/>
                </w:tcPr>
                <w:p w14:paraId="7AE0F38B" w14:textId="77777777" w:rsidR="006161AD" w:rsidRPr="00D476E3" w:rsidRDefault="006161AD" w:rsidP="006F573E">
                  <w:pPr>
                    <w:spacing w:after="60"/>
                    <w:rPr>
                      <w:iCs/>
                      <w:sz w:val="20"/>
                      <w:szCs w:val="20"/>
                    </w:rPr>
                  </w:pPr>
                  <w:r w:rsidRPr="00D476E3">
                    <w:rPr>
                      <w:iCs/>
                      <w:sz w:val="20"/>
                      <w:szCs w:val="20"/>
                    </w:rPr>
                    <w:t xml:space="preserve">RTECRAWDS </w:t>
                  </w:r>
                  <w:r w:rsidRPr="00D476E3">
                    <w:rPr>
                      <w:i/>
                      <w:iCs/>
                      <w:sz w:val="20"/>
                      <w:szCs w:val="20"/>
                      <w:vertAlign w:val="subscript"/>
                    </w:rPr>
                    <w:t>q, r,</w:t>
                  </w:r>
                  <w:del w:id="355" w:author="ERCOT" w:date="2024-07-09T15:59:00Z">
                    <w:r w:rsidRPr="00D476E3" w:rsidDel="0042354E">
                      <w:rPr>
                        <w:i/>
                        <w:iCs/>
                        <w:sz w:val="20"/>
                        <w:szCs w:val="20"/>
                        <w:vertAlign w:val="subscript"/>
                      </w:rPr>
                      <w:delText xml:space="preserve"> p,</w:delText>
                    </w:r>
                  </w:del>
                  <w:r w:rsidRPr="00D476E3">
                    <w:rPr>
                      <w:i/>
                      <w:iCs/>
                      <w:sz w:val="20"/>
                      <w:szCs w:val="20"/>
                      <w:vertAlign w:val="subscript"/>
                    </w:rPr>
                    <w:t xml:space="preserve"> y</w:t>
                  </w:r>
                </w:p>
              </w:tc>
              <w:tc>
                <w:tcPr>
                  <w:tcW w:w="481" w:type="pct"/>
                </w:tcPr>
                <w:p w14:paraId="22EC0E37" w14:textId="77777777" w:rsidR="006161AD" w:rsidRPr="00D476E3" w:rsidRDefault="006161AD" w:rsidP="006F573E">
                  <w:pPr>
                    <w:spacing w:after="60"/>
                    <w:rPr>
                      <w:iCs/>
                      <w:sz w:val="20"/>
                      <w:szCs w:val="20"/>
                    </w:rPr>
                  </w:pPr>
                  <w:r w:rsidRPr="00D476E3">
                    <w:rPr>
                      <w:iCs/>
                      <w:sz w:val="20"/>
                      <w:szCs w:val="20"/>
                    </w:rPr>
                    <w:t>MW</w:t>
                  </w:r>
                </w:p>
              </w:tc>
              <w:tc>
                <w:tcPr>
                  <w:tcW w:w="3585" w:type="pct"/>
                </w:tcPr>
                <w:p w14:paraId="54EA0B0D" w14:textId="77777777" w:rsidR="006161AD" w:rsidRPr="00D476E3" w:rsidRDefault="006161AD" w:rsidP="006F573E">
                  <w:pPr>
                    <w:spacing w:after="60"/>
                    <w:rPr>
                      <w:i/>
                      <w:iCs/>
                      <w:sz w:val="20"/>
                      <w:szCs w:val="20"/>
                    </w:rPr>
                  </w:pPr>
                  <w:r w:rsidRPr="00D476E3">
                    <w:rPr>
                      <w:i/>
                      <w:iCs/>
                      <w:sz w:val="20"/>
                      <w:szCs w:val="20"/>
                    </w:rPr>
                    <w:t>Real-Time ERCOT Contingency Reserve Service Award per Resource per QSE per SCED interval -</w:t>
                  </w:r>
                  <w:r w:rsidRPr="00D476E3">
                    <w:rPr>
                      <w:iCs/>
                      <w:sz w:val="20"/>
                      <w:szCs w:val="20"/>
                    </w:rPr>
                    <w:t xml:space="preserve"> The ECRS amount awarded to QSE </w:t>
                  </w:r>
                  <w:r w:rsidRPr="00D476E3">
                    <w:rPr>
                      <w:i/>
                      <w:iCs/>
                      <w:sz w:val="20"/>
                      <w:szCs w:val="20"/>
                    </w:rPr>
                    <w:t>q</w:t>
                  </w:r>
                  <w:r w:rsidRPr="00D476E3">
                    <w:rPr>
                      <w:iCs/>
                      <w:sz w:val="20"/>
                      <w:szCs w:val="20"/>
                    </w:rPr>
                    <w:t xml:space="preserve"> for Resource </w:t>
                  </w:r>
                  <w:r w:rsidRPr="00D476E3">
                    <w:rPr>
                      <w:i/>
                      <w:iCs/>
                      <w:sz w:val="20"/>
                      <w:szCs w:val="20"/>
                    </w:rPr>
                    <w:t xml:space="preserve">r </w:t>
                  </w:r>
                  <w:r w:rsidRPr="00D476E3">
                    <w:rPr>
                      <w:iCs/>
                      <w:sz w:val="20"/>
                      <w:szCs w:val="20"/>
                    </w:rPr>
                    <w:t>in Real-Time</w:t>
                  </w:r>
                  <w:r w:rsidRPr="00D476E3">
                    <w:rPr>
                      <w:i/>
                      <w:iCs/>
                      <w:sz w:val="20"/>
                      <w:szCs w:val="20"/>
                    </w:rPr>
                    <w:t xml:space="preserve"> </w:t>
                  </w:r>
                  <w:r w:rsidRPr="00D476E3">
                    <w:rPr>
                      <w:iCs/>
                      <w:sz w:val="20"/>
                      <w:szCs w:val="20"/>
                    </w:rPr>
                    <w:t xml:space="preserve">for the SCED interval </w:t>
                  </w:r>
                  <w:r w:rsidRPr="00D476E3">
                    <w:rPr>
                      <w:i/>
                      <w:iCs/>
                      <w:sz w:val="20"/>
                      <w:szCs w:val="20"/>
                    </w:rPr>
                    <w:t xml:space="preserve">y.  </w:t>
                  </w:r>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13153D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F94A37D" w14:textId="77777777" w:rsidR="006161AD" w:rsidRPr="00D476E3" w:rsidRDefault="006161AD" w:rsidP="006F573E">
                  <w:pPr>
                    <w:spacing w:after="60"/>
                    <w:rPr>
                      <w:iCs/>
                      <w:sz w:val="20"/>
                      <w:szCs w:val="20"/>
                    </w:rPr>
                  </w:pPr>
                  <w:r w:rsidRPr="00D476E3">
                    <w:rPr>
                      <w:iCs/>
                      <w:sz w:val="20"/>
                      <w:szCs w:val="20"/>
                    </w:rPr>
                    <w:t xml:space="preserve">TLMP </w:t>
                  </w:r>
                  <w:r w:rsidRPr="00D476E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450D29F" w14:textId="77777777" w:rsidR="006161AD" w:rsidRPr="00D476E3" w:rsidRDefault="006161AD" w:rsidP="006F573E">
                  <w:pPr>
                    <w:spacing w:after="60"/>
                    <w:rPr>
                      <w:iCs/>
                      <w:sz w:val="20"/>
                      <w:szCs w:val="20"/>
                    </w:rPr>
                  </w:pPr>
                  <w:r w:rsidRPr="00D476E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7BACD9ED" w14:textId="77777777" w:rsidR="006161AD" w:rsidRPr="00D476E3" w:rsidRDefault="006161AD" w:rsidP="006F573E">
                  <w:pPr>
                    <w:spacing w:after="60"/>
                    <w:rPr>
                      <w:iCs/>
                      <w:sz w:val="20"/>
                      <w:szCs w:val="20"/>
                    </w:rPr>
                  </w:pPr>
                  <w:r w:rsidRPr="00D476E3">
                    <w:rPr>
                      <w:i/>
                      <w:sz w:val="20"/>
                      <w:szCs w:val="20"/>
                    </w:rPr>
                    <w:t>Duration of Emergency Base Point interval or SCED interval per interval</w:t>
                  </w:r>
                  <w:r w:rsidRPr="00D476E3">
                    <w:rPr>
                      <w:iCs/>
                      <w:sz w:val="20"/>
                      <w:szCs w:val="20"/>
                    </w:rPr>
                    <w:t xml:space="preserve">—The duration of the portion of the Emergency Base Point interval or SCED interval </w:t>
                  </w:r>
                  <w:r w:rsidRPr="00D476E3">
                    <w:rPr>
                      <w:i/>
                      <w:iCs/>
                      <w:sz w:val="20"/>
                      <w:szCs w:val="20"/>
                    </w:rPr>
                    <w:t>y</w:t>
                  </w:r>
                  <w:r w:rsidRPr="00D476E3">
                    <w:rPr>
                      <w:iCs/>
                      <w:sz w:val="20"/>
                      <w:szCs w:val="20"/>
                    </w:rPr>
                    <w:t xml:space="preserve"> </w:t>
                  </w:r>
                  <w:r w:rsidRPr="00D476E3">
                    <w:rPr>
                      <w:sz w:val="20"/>
                      <w:szCs w:val="20"/>
                    </w:rPr>
                    <w:t>within the 15-minute Settlement Interval</w:t>
                  </w:r>
                  <w:r w:rsidRPr="00D476E3">
                    <w:rPr>
                      <w:iCs/>
                      <w:sz w:val="20"/>
                      <w:szCs w:val="20"/>
                    </w:rPr>
                    <w:t>.</w:t>
                  </w:r>
                </w:p>
              </w:tc>
            </w:tr>
            <w:tr w:rsidR="006161AD" w:rsidRPr="00D476E3" w14:paraId="4F676808"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C69DA3C" w14:textId="77777777" w:rsidR="006161AD" w:rsidRPr="00D476E3" w:rsidRDefault="006161AD" w:rsidP="006F573E">
                  <w:pPr>
                    <w:spacing w:after="60"/>
                    <w:rPr>
                      <w:i/>
                      <w:iCs/>
                      <w:sz w:val="20"/>
                      <w:szCs w:val="20"/>
                    </w:rPr>
                  </w:pPr>
                  <w:r w:rsidRPr="00D476E3">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3E6110F"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291714"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3D3B875"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4D0EC7DB" w14:textId="77777777" w:rsidR="006161AD" w:rsidRPr="00D476E3" w:rsidRDefault="006161AD" w:rsidP="006F573E">
                  <w:pPr>
                    <w:spacing w:after="60"/>
                    <w:rPr>
                      <w:i/>
                      <w:iCs/>
                      <w:sz w:val="20"/>
                      <w:szCs w:val="20"/>
                    </w:rPr>
                  </w:pPr>
                  <w:r w:rsidRPr="00D476E3">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4B160B4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7BC74A5"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47CC230B"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6C582429" w14:textId="77777777" w:rsidR="006161AD" w:rsidRPr="00D476E3" w:rsidRDefault="006161AD" w:rsidP="006F573E">
                  <w:pPr>
                    <w:spacing w:after="60"/>
                    <w:rPr>
                      <w:i/>
                      <w:iCs/>
                      <w:sz w:val="20"/>
                      <w:szCs w:val="20"/>
                    </w:rPr>
                  </w:pPr>
                  <w:r w:rsidRPr="00D476E3">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C7039ED"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86AE47B" w14:textId="77777777" w:rsidR="006161AD" w:rsidRPr="00D476E3" w:rsidRDefault="006161AD" w:rsidP="006F573E">
                  <w:pPr>
                    <w:spacing w:after="60"/>
                    <w:rPr>
                      <w:iCs/>
                      <w:sz w:val="20"/>
                      <w:szCs w:val="20"/>
                    </w:rPr>
                  </w:pPr>
                  <w:r w:rsidRPr="00D476E3">
                    <w:rPr>
                      <w:iCs/>
                      <w:sz w:val="20"/>
                      <w:szCs w:val="20"/>
                    </w:rPr>
                    <w:t>A Generation Resource or ESR.</w:t>
                  </w:r>
                </w:p>
              </w:tc>
            </w:tr>
            <w:tr w:rsidR="006161AD" w:rsidRPr="00D476E3" w14:paraId="01DAB334"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7D692719" w14:textId="77777777" w:rsidR="006161AD" w:rsidRPr="00D476E3" w:rsidRDefault="006161AD" w:rsidP="006F573E">
                  <w:pPr>
                    <w:spacing w:after="60"/>
                    <w:rPr>
                      <w:i/>
                      <w:iCs/>
                      <w:sz w:val="20"/>
                      <w:szCs w:val="20"/>
                    </w:rPr>
                  </w:pPr>
                  <w:r w:rsidRPr="00D476E3">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460DDC93"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CD3BBDC" w14:textId="77777777" w:rsidR="006161AD" w:rsidRPr="00D476E3" w:rsidRDefault="006161AD" w:rsidP="006F573E">
                  <w:pPr>
                    <w:spacing w:after="60"/>
                    <w:rPr>
                      <w:iCs/>
                      <w:sz w:val="20"/>
                      <w:szCs w:val="20"/>
                    </w:rPr>
                  </w:pPr>
                  <w:r w:rsidRPr="00D476E3">
                    <w:rPr>
                      <w:iCs/>
                      <w:sz w:val="20"/>
                      <w:szCs w:val="20"/>
                    </w:rPr>
                    <w:t>An Emergency Base Point interval or SCED interval that overlaps the 15-minute Settlement Interval.</w:t>
                  </w:r>
                </w:p>
              </w:tc>
            </w:tr>
            <w:tr w:rsidR="006161AD" w:rsidRPr="00D476E3" w14:paraId="3D14558E" w14:textId="77777777" w:rsidTr="006F573E">
              <w:trPr>
                <w:cantSplit/>
              </w:trPr>
              <w:tc>
                <w:tcPr>
                  <w:tcW w:w="934" w:type="pct"/>
                  <w:tcBorders>
                    <w:top w:val="single" w:sz="4" w:space="0" w:color="auto"/>
                    <w:left w:val="single" w:sz="4" w:space="0" w:color="auto"/>
                    <w:bottom w:val="single" w:sz="4" w:space="0" w:color="auto"/>
                    <w:right w:val="single" w:sz="4" w:space="0" w:color="auto"/>
                  </w:tcBorders>
                </w:tcPr>
                <w:p w14:paraId="3E1981EC" w14:textId="77777777" w:rsidR="006161AD" w:rsidRPr="00D476E3" w:rsidRDefault="006161AD" w:rsidP="006F573E">
                  <w:pPr>
                    <w:spacing w:after="60"/>
                    <w:rPr>
                      <w:iCs/>
                      <w:sz w:val="20"/>
                      <w:szCs w:val="20"/>
                    </w:rPr>
                  </w:pPr>
                  <w:r w:rsidRPr="00D476E3">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399FEC5" w14:textId="77777777" w:rsidR="006161AD" w:rsidRPr="00D476E3" w:rsidRDefault="006161AD" w:rsidP="006F573E">
                  <w:pPr>
                    <w:spacing w:after="60"/>
                    <w:rPr>
                      <w:iCs/>
                      <w:sz w:val="20"/>
                      <w:szCs w:val="20"/>
                    </w:rPr>
                  </w:pPr>
                  <w:r w:rsidRPr="00D476E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5CFB9B5" w14:textId="77777777" w:rsidR="006161AD" w:rsidRPr="00D476E3" w:rsidRDefault="006161AD" w:rsidP="006F573E">
                  <w:pPr>
                    <w:spacing w:after="60"/>
                    <w:rPr>
                      <w:iCs/>
                      <w:sz w:val="20"/>
                      <w:szCs w:val="20"/>
                    </w:rPr>
                  </w:pPr>
                  <w:r w:rsidRPr="00D476E3">
                    <w:rPr>
                      <w:iCs/>
                      <w:sz w:val="20"/>
                      <w:szCs w:val="20"/>
                    </w:rPr>
                    <w:t>The number of seconds in one hour.</w:t>
                  </w:r>
                </w:p>
              </w:tc>
            </w:tr>
          </w:tbl>
          <w:p w14:paraId="50230BB7" w14:textId="77777777" w:rsidR="006161AD" w:rsidRPr="00D476E3" w:rsidRDefault="006161AD" w:rsidP="006F573E">
            <w:pPr>
              <w:spacing w:before="240" w:after="240"/>
              <w:ind w:left="720" w:hanging="720"/>
              <w:rPr>
                <w:iCs/>
                <w:szCs w:val="20"/>
              </w:rPr>
            </w:pPr>
            <w:r w:rsidRPr="00D476E3">
              <w:rPr>
                <w:iCs/>
                <w:szCs w:val="20"/>
              </w:rPr>
              <w:lastRenderedPageBreak/>
              <w:t>(3)</w:t>
            </w:r>
            <w:r w:rsidRPr="00D476E3">
              <w:rPr>
                <w:iCs/>
                <w:szCs w:val="20"/>
              </w:rPr>
              <w:tab/>
              <w:t>The extension of the Energy Offer Curve or Energy Bid/Offer Curve</w:t>
            </w:r>
            <w:ins w:id="356" w:author="ERCOT" w:date="2024-05-13T08:35:00Z">
              <w:r w:rsidRPr="00D476E3">
                <w:rPr>
                  <w:iCs/>
                  <w:szCs w:val="20"/>
                </w:rPr>
                <w:t xml:space="preserve"> and Mitigated Offer Cap (MOC)</w:t>
              </w:r>
            </w:ins>
            <w:r w:rsidRPr="00D476E3">
              <w:rPr>
                <w:iCs/>
                <w:szCs w:val="20"/>
              </w:rPr>
              <w:t xml:space="preserve"> is used to calculate the Emergency Base Point Price</w:t>
            </w:r>
            <w:ins w:id="357" w:author="ERCOT" w:date="2024-05-13T08:35:00Z">
              <w:r w:rsidRPr="00D476E3">
                <w:rPr>
                  <w:iCs/>
                  <w:szCs w:val="20"/>
                </w:rPr>
                <w:t xml:space="preserve"> (EBPPR)</w:t>
              </w:r>
            </w:ins>
            <w:r w:rsidRPr="00D476E3">
              <w:rPr>
                <w:iCs/>
                <w:szCs w:val="20"/>
              </w:rPr>
              <w:t xml:space="preserve">.  If the Emergency Base Point MW value is greater than the largest MW value on the Energy Offer Curve or Energy Bid/Offer Curve submitted by the QSE for the Resource, </w:t>
            </w:r>
            <w:ins w:id="358" w:author="ERCOT" w:date="2024-05-13T08:37:00Z">
              <w:r w:rsidRPr="00D476E3">
                <w:rPr>
                  <w:iCs/>
                  <w:szCs w:val="20"/>
                </w:rPr>
                <w:t xml:space="preserve">or the Resource’s MOC, </w:t>
              </w:r>
            </w:ins>
            <w:r w:rsidRPr="00D476E3">
              <w:rPr>
                <w:iCs/>
                <w:szCs w:val="20"/>
              </w:rPr>
              <w:t>then the Energy Offer Curve</w:t>
            </w:r>
            <w:ins w:id="359" w:author="ERCOT" w:date="2024-05-13T08:37:00Z">
              <w:r w:rsidRPr="00D476E3">
                <w:rPr>
                  <w:iCs/>
                  <w:szCs w:val="20"/>
                </w:rPr>
                <w:t>,</w:t>
              </w:r>
            </w:ins>
            <w:r w:rsidRPr="00D476E3">
              <w:rPr>
                <w:iCs/>
                <w:szCs w:val="20"/>
              </w:rPr>
              <w:t xml:space="preserve"> </w:t>
            </w:r>
            <w:del w:id="360" w:author="ERCOT" w:date="2024-05-13T08:37:00Z">
              <w:r w:rsidRPr="00D476E3" w:rsidDel="00BD40B3">
                <w:rPr>
                  <w:iCs/>
                  <w:szCs w:val="20"/>
                </w:rPr>
                <w:delText xml:space="preserve">or </w:delText>
              </w:r>
            </w:del>
            <w:r w:rsidRPr="00D476E3">
              <w:rPr>
                <w:iCs/>
                <w:szCs w:val="20"/>
              </w:rPr>
              <w:t>Energy Bid/Offer Curve</w:t>
            </w:r>
            <w:ins w:id="361" w:author="ERCOT" w:date="2024-05-13T08:37:00Z">
              <w:r w:rsidRPr="00D476E3">
                <w:rPr>
                  <w:iCs/>
                  <w:szCs w:val="20"/>
                </w:rPr>
                <w:t>, or MOC</w:t>
              </w:r>
            </w:ins>
            <w:r w:rsidRPr="00D476E3">
              <w:rPr>
                <w:iCs/>
                <w:szCs w:val="20"/>
              </w:rPr>
              <w:t xml:space="preserve"> is extended to the Emergency Base Point MW value with a $/MWh value that is</w:t>
            </w:r>
            <w:ins w:id="362" w:author="ERCOT" w:date="2024-04-26T10:53:00Z">
              <w:r w:rsidRPr="00D476E3">
                <w:rPr>
                  <w:iCs/>
                  <w:szCs w:val="20"/>
                </w:rPr>
                <w:t xml:space="preserve"> equal to</w:t>
              </w:r>
            </w:ins>
            <w:r w:rsidRPr="00D476E3">
              <w:rPr>
                <w:iCs/>
                <w:szCs w:val="20"/>
              </w:rPr>
              <w:t xml:space="preserve"> the </w:t>
            </w:r>
            <w:ins w:id="363" w:author="ERCOT" w:date="2024-04-26T10:53:00Z">
              <w:r w:rsidRPr="00D476E3">
                <w:rPr>
                  <w:iCs/>
                  <w:szCs w:val="20"/>
                </w:rPr>
                <w:t xml:space="preserve">highest $/MWh value on </w:t>
              </w:r>
            </w:ins>
            <w:ins w:id="364" w:author="ERCOT" w:date="2024-04-26T10:54:00Z">
              <w:r w:rsidRPr="00D476E3">
                <w:rPr>
                  <w:iCs/>
                  <w:szCs w:val="20"/>
                </w:rPr>
                <w:t xml:space="preserve">the </w:t>
              </w:r>
            </w:ins>
            <w:ins w:id="365" w:author="ERCOT" w:date="2024-05-13T08:38:00Z">
              <w:r w:rsidRPr="00D476E3">
                <w:rPr>
                  <w:iCs/>
                  <w:szCs w:val="20"/>
                </w:rPr>
                <w:t xml:space="preserve">applicable curve. </w:t>
              </w:r>
            </w:ins>
            <w:del w:id="366" w:author="ERCOT" w:date="2024-04-26T10:51:00Z">
              <w:r w:rsidRPr="00D476E3" w:rsidDel="00167809">
                <w:rPr>
                  <w:iCs/>
                  <w:szCs w:val="20"/>
                </w:rPr>
                <w:delText>M</w:delText>
              </w:r>
            </w:del>
            <w:del w:id="367" w:author="ERCOT" w:date="2024-04-26T10:54:00Z">
              <w:r w:rsidRPr="00D476E3" w:rsidDel="00167809">
                <w:rPr>
                  <w:iCs/>
                  <w:szCs w:val="20"/>
                </w:rPr>
                <w:delText>OC</w:delText>
              </w:r>
            </w:del>
            <w:r w:rsidRPr="00D476E3">
              <w:rPr>
                <w:iCs/>
                <w:szCs w:val="20"/>
              </w:rPr>
              <w:t xml:space="preserve"> </w:t>
            </w:r>
            <w:del w:id="368" w:author="ERCOT" w:date="2024-04-26T10:54:00Z">
              <w:r w:rsidRPr="00D476E3" w:rsidDel="00167809">
                <w:rPr>
                  <w:iCs/>
                  <w:szCs w:val="20"/>
                </w:rPr>
                <w:delText xml:space="preserve">(pursuant to Section 4.4.9.4.1) </w:delText>
              </w:r>
            </w:del>
            <w:del w:id="369" w:author="ERCOT" w:date="2024-04-26T10:55:00Z">
              <w:r w:rsidRPr="00D476E3" w:rsidDel="00167809">
                <w:rPr>
                  <w:iCs/>
                  <w:szCs w:val="20"/>
                </w:rPr>
                <w:delText xml:space="preserve">for the highest MW output on the Energy Offer Curve or Energy Bid/Offer Curve </w:delText>
              </w:r>
            </w:del>
            <w:del w:id="370" w:author="ERCOT" w:date="2024-05-13T08:38:00Z">
              <w:r w:rsidRPr="00D476E3" w:rsidDel="00BD40B3">
                <w:rPr>
                  <w:iCs/>
                  <w:szCs w:val="20"/>
                </w:rPr>
                <w:delText>submitted by the QSE for the Resource.</w:delText>
              </w:r>
            </w:del>
            <w:ins w:id="371" w:author="ERCOT" w:date="2024-04-26T10:56:00Z">
              <w:r w:rsidRPr="00D476E3">
                <w:rPr>
                  <w:iCs/>
                  <w:szCs w:val="20"/>
                </w:rPr>
                <w:t xml:space="preserve"> If the Emergency Base Point MW value is lower than the lowest MW value on the Energy Offer Curve </w:t>
              </w:r>
            </w:ins>
            <w:ins w:id="372" w:author="ERCOT" w:date="2024-05-13T08:38:00Z">
              <w:r w:rsidRPr="00D476E3">
                <w:rPr>
                  <w:iCs/>
                  <w:szCs w:val="20"/>
                </w:rPr>
                <w:t xml:space="preserve">or </w:t>
              </w:r>
            </w:ins>
            <w:ins w:id="373" w:author="ERCOT" w:date="2024-04-26T10:56:00Z">
              <w:r w:rsidRPr="00D476E3">
                <w:rPr>
                  <w:iCs/>
                  <w:szCs w:val="20"/>
                </w:rPr>
                <w:t xml:space="preserve">Energy Bid/Offer Curve submitted by the QSE for the Resource, </w:t>
              </w:r>
            </w:ins>
            <w:ins w:id="374" w:author="ERCOT" w:date="2024-05-13T08:38:00Z">
              <w:r w:rsidRPr="00D476E3">
                <w:rPr>
                  <w:iCs/>
                  <w:szCs w:val="20"/>
                </w:rPr>
                <w:t xml:space="preserve">or the Resource’s MOC, </w:t>
              </w:r>
            </w:ins>
            <w:ins w:id="375" w:author="ERCOT" w:date="2024-04-26T10:56:00Z">
              <w:r w:rsidRPr="00D476E3">
                <w:rPr>
                  <w:iCs/>
                  <w:szCs w:val="20"/>
                </w:rPr>
                <w:t>then the Energy Offer Curve</w:t>
              </w:r>
            </w:ins>
            <w:ins w:id="376" w:author="ERCOT" w:date="2024-05-13T08:38:00Z">
              <w:r w:rsidRPr="00D476E3">
                <w:rPr>
                  <w:iCs/>
                  <w:szCs w:val="20"/>
                </w:rPr>
                <w:t>,</w:t>
              </w:r>
            </w:ins>
            <w:ins w:id="377" w:author="ERCOT" w:date="2024-04-26T10:56:00Z">
              <w:r w:rsidRPr="00D476E3">
                <w:rPr>
                  <w:iCs/>
                  <w:szCs w:val="20"/>
                </w:rPr>
                <w:t xml:space="preserve"> Energy Bid/Offer Curve</w:t>
              </w:r>
            </w:ins>
            <w:ins w:id="378" w:author="ERCOT" w:date="2024-05-13T08:39:00Z">
              <w:r w:rsidRPr="00D476E3">
                <w:rPr>
                  <w:iCs/>
                  <w:szCs w:val="20"/>
                </w:rPr>
                <w:t xml:space="preserve"> or MOC</w:t>
              </w:r>
            </w:ins>
            <w:ins w:id="379" w:author="ERCOT" w:date="2024-04-26T10:56:00Z">
              <w:r w:rsidRPr="00D476E3">
                <w:rPr>
                  <w:iCs/>
                  <w:szCs w:val="20"/>
                </w:rPr>
                <w:t xml:space="preserve"> is extended to the Emergency Base Point MW value with a $/MWh value that is equal to the lowest $/MWh value on the </w:t>
              </w:r>
            </w:ins>
            <w:ins w:id="380" w:author="ERCOT" w:date="2024-05-13T08:39:00Z">
              <w:r w:rsidRPr="00D476E3">
                <w:rPr>
                  <w:iCs/>
                  <w:szCs w:val="20"/>
                </w:rPr>
                <w:t>applicable curve</w:t>
              </w:r>
            </w:ins>
            <w:ins w:id="381" w:author="ERCOT" w:date="2024-04-26T10:56:00Z">
              <w:r w:rsidRPr="00D476E3">
                <w:rPr>
                  <w:iCs/>
                  <w:szCs w:val="20"/>
                </w:rPr>
                <w:t>.</w:t>
              </w:r>
            </w:ins>
          </w:p>
          <w:p w14:paraId="6B85513B" w14:textId="77777777" w:rsidR="006161AD" w:rsidRPr="00D476E3" w:rsidRDefault="006161AD" w:rsidP="006F573E">
            <w:pPr>
              <w:spacing w:after="240"/>
              <w:ind w:left="720" w:hanging="720"/>
              <w:rPr>
                <w:iCs/>
                <w:szCs w:val="20"/>
              </w:rPr>
            </w:pPr>
            <w:del w:id="382" w:author="ERCOT" w:date="2024-07-09T15:59:00Z">
              <w:r w:rsidRPr="00D476E3">
                <w:rPr>
                  <w:noProof/>
                </w:rPr>
                <mc:AlternateContent>
                  <mc:Choice Requires="wpc">
                    <w:drawing>
                      <wp:anchor distT="0" distB="0" distL="114300" distR="114300" simplePos="0" relativeHeight="251664384" behindDoc="0" locked="0" layoutInCell="1" allowOverlap="1" wp14:anchorId="21DB220C" wp14:editId="6EB5F6FB">
                        <wp:simplePos x="0" y="0"/>
                        <wp:positionH relativeFrom="character">
                          <wp:posOffset>0</wp:posOffset>
                        </wp:positionH>
                        <wp:positionV relativeFrom="line">
                          <wp:posOffset>0</wp:posOffset>
                        </wp:positionV>
                        <wp:extent cx="6217285" cy="2820670"/>
                        <wp:effectExtent l="0" t="0" r="0" b="17780"/>
                        <wp:wrapNone/>
                        <wp:docPr id="2022471083" name="Canvas 1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0431356"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787195137"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99382229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145471515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749708560"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1702875806"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510852261"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282247344" name="Text Box 37"/>
                                <wps:cNvSpPr txBox="1">
                                  <a:spLocks noChangeArrowheads="1"/>
                                </wps:cNvSpPr>
                                <wps:spPr bwMode="auto">
                                  <a:xfrm>
                                    <a:off x="819911" y="2478462"/>
                                    <a:ext cx="4826366" cy="342208"/>
                                  </a:xfrm>
                                  <a:prstGeom prst="rect">
                                    <a:avLst/>
                                  </a:prstGeom>
                                  <a:noFill/>
                                  <a:ln>
                                    <a:noFill/>
                                  </a:ln>
                                </wps:spPr>
                                <wps:txbx>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90937653"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251454317"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48628728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695079039"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40224066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936424594" name="Text Box 43"/>
                                <wps:cNvSpPr txBox="1">
                                  <a:spLocks noChangeArrowheads="1"/>
                                </wps:cNvSpPr>
                                <wps:spPr bwMode="auto">
                                  <a:xfrm>
                                    <a:off x="0" y="0"/>
                                    <a:ext cx="430906" cy="2395759"/>
                                  </a:xfrm>
                                  <a:prstGeom prst="rect">
                                    <a:avLst/>
                                  </a:prstGeom>
                                  <a:noFill/>
                                  <a:ln>
                                    <a:noFill/>
                                  </a:ln>
                                </wps:spPr>
                                <wps:txbx>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30845836"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9646819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188870997"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644640997"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626669240"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265204592" name="Text Box 50"/>
                                <wps:cNvSpPr txBox="1">
                                  <a:spLocks noChangeArrowheads="1"/>
                                </wps:cNvSpPr>
                                <wps:spPr bwMode="auto">
                                  <a:xfrm>
                                    <a:off x="3736951" y="728718"/>
                                    <a:ext cx="1597022" cy="228406"/>
                                  </a:xfrm>
                                  <a:prstGeom prst="rect">
                                    <a:avLst/>
                                  </a:prstGeom>
                                  <a:noFill/>
                                  <a:ln>
                                    <a:noFill/>
                                  </a:ln>
                                </wps:spPr>
                                <wps:txbx>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497056438"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945527322" name="Text Box 52"/>
                                <wps:cNvSpPr txBox="1">
                                  <a:spLocks noChangeArrowheads="1"/>
                                </wps:cNvSpPr>
                                <wps:spPr bwMode="auto">
                                  <a:xfrm>
                                    <a:off x="1989227" y="228406"/>
                                    <a:ext cx="1792225" cy="413510"/>
                                  </a:xfrm>
                                  <a:prstGeom prst="rect">
                                    <a:avLst/>
                                  </a:prstGeom>
                                  <a:noFill/>
                                  <a:ln>
                                    <a:noFill/>
                                  </a:ln>
                                </wps:spPr>
                                <wps:txbx>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1DB220C" id="Canvas 180" o:spid="_x0000_s1267" editas="canvas" style="position:absolute;margin-left:0;margin-top:0;width:489.55pt;height:222.1pt;z-index:251664384;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">
                        <v:shape id="_x0000_s1268" type="#_x0000_t75" style="position:absolute;width:62172;height:28206;visibility:visible;mso-wrap-style:square">
                          <v:fill o:detectmouseclick="t"/>
                          <v:path o:connecttype="none"/>
                        </v:shape>
                        <v:line id="Line 30" o:spid="_x0000_s1269"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"/>
                        <v:line id="Line 31" o:spid="_x0000_s1270"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" strokeweight=".5pt">
                          <v:stroke dashstyle="longDash"/>
                        </v:line>
                        <v:line id="Line 32" o:spid="_x0000_s1271"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" strokeweight=".5pt">
                          <v:stroke dashstyle="longDash"/>
                        </v:line>
                        <v:line id="Line 33" o:spid="_x0000_s1272"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" strokeweight=".5pt">
                          <v:stroke dashstyle="longDash"/>
                        </v:line>
                        <v:line id="Line 34" o:spid="_x0000_s1273"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" strokeweight=".5pt">
                          <v:stroke dashstyle="longDash"/>
                        </v:line>
                        <v:line id="Line 35" o:spid="_x0000_s1274"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" strokeweight=".5pt">
                          <v:stroke dashstyle="longDash"/>
                        </v:line>
                        <v:line id="Line 36" o:spid="_x0000_s1275"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"/>
                        <v:shape id="Text Box 37" o:spid="_x0000_s1276"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" filled="f" stroked="f">
                          <v:textbox inset=",,,0">
                            <w:txbxContent>
                              <w:p w14:paraId="0EEDCE16"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77"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" strokeweight="2pt"/>
                        <v:line id="Line 39" o:spid="_x0000_s1278"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" strokeweight="2pt"/>
                        <v:line id="Line 40" o:spid="_x0000_s1279"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" strokeweight="2pt"/>
                        <v:line id="Line 41" o:spid="_x0000_s1280"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" strokeweight="2pt"/>
                        <v:line id="Line 42" o:spid="_x0000_s1281"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" strokeweight="2pt"/>
                        <v:shape id="Text Box 43" o:spid="_x0000_s1282"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" filled="f" stroked="f">
                          <v:textbox inset="0,,0">
                            <w:txbxContent>
                              <w:p w14:paraId="5407D445" w14:textId="77777777" w:rsidR="006161AD" w:rsidRDefault="006161AD" w:rsidP="006161AD">
                                <w:pPr>
                                  <w:autoSpaceDE w:val="0"/>
                                  <w:autoSpaceDN w:val="0"/>
                                  <w:adjustRightInd w:val="0"/>
                                  <w:jc w:val="center"/>
                                  <w:rPr>
                                    <w:rFonts w:ascii="Arial" w:hAnsi="Arial" w:cs="Arial"/>
                                    <w:color w:val="000000"/>
                                  </w:rPr>
                                </w:pPr>
                              </w:p>
                              <w:p w14:paraId="4B6730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50B621D7"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763D23B2" w14:textId="77777777" w:rsidR="006161AD" w:rsidRDefault="006161AD" w:rsidP="006161AD">
                                <w:pPr>
                                  <w:autoSpaceDE w:val="0"/>
                                  <w:autoSpaceDN w:val="0"/>
                                  <w:adjustRightInd w:val="0"/>
                                  <w:jc w:val="center"/>
                                  <w:rPr>
                                    <w:rFonts w:ascii="Arial" w:hAnsi="Arial" w:cs="Arial"/>
                                    <w:color w:val="000000"/>
                                  </w:rPr>
                                </w:pPr>
                              </w:p>
                              <w:p w14:paraId="228F67C4" w14:textId="77777777" w:rsidR="006161AD" w:rsidRDefault="006161AD" w:rsidP="006161AD">
                                <w:pPr>
                                  <w:autoSpaceDE w:val="0"/>
                                  <w:autoSpaceDN w:val="0"/>
                                  <w:adjustRightInd w:val="0"/>
                                  <w:jc w:val="center"/>
                                  <w:rPr>
                                    <w:rFonts w:ascii="Arial" w:hAnsi="Arial" w:cs="Arial"/>
                                    <w:color w:val="000000"/>
                                  </w:rPr>
                                </w:pPr>
                              </w:p>
                              <w:p w14:paraId="728C86AB"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4173E5E" w14:textId="77777777" w:rsidR="006161AD" w:rsidRDefault="006161AD" w:rsidP="006161AD">
                                <w:pPr>
                                  <w:autoSpaceDE w:val="0"/>
                                  <w:autoSpaceDN w:val="0"/>
                                  <w:adjustRightInd w:val="0"/>
                                  <w:jc w:val="center"/>
                                  <w:rPr>
                                    <w:rFonts w:ascii="Arial" w:hAnsi="Arial" w:cs="Arial"/>
                                    <w:color w:val="000000"/>
                                  </w:rPr>
                                </w:pPr>
                              </w:p>
                              <w:p w14:paraId="5AC05385" w14:textId="77777777" w:rsidR="006161AD" w:rsidRDefault="006161AD" w:rsidP="006161AD">
                                <w:pPr>
                                  <w:autoSpaceDE w:val="0"/>
                                  <w:autoSpaceDN w:val="0"/>
                                  <w:adjustRightInd w:val="0"/>
                                  <w:jc w:val="center"/>
                                  <w:rPr>
                                    <w:rFonts w:ascii="Arial" w:hAnsi="Arial" w:cs="Arial"/>
                                    <w:color w:val="000000"/>
                                  </w:rPr>
                                </w:pPr>
                              </w:p>
                              <w:p w14:paraId="1F50F813" w14:textId="77777777" w:rsidR="006161AD" w:rsidRDefault="006161AD" w:rsidP="006161AD">
                                <w:pPr>
                                  <w:autoSpaceDE w:val="0"/>
                                  <w:autoSpaceDN w:val="0"/>
                                  <w:adjustRightInd w:val="0"/>
                                  <w:jc w:val="center"/>
                                  <w:rPr>
                                    <w:rFonts w:ascii="Arial" w:hAnsi="Arial" w:cs="Arial"/>
                                    <w:color w:val="000000"/>
                                  </w:rPr>
                                </w:pPr>
                              </w:p>
                              <w:p w14:paraId="0049B3D1"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6841445"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83"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" stroked="f">
                          <v:textbox inset="0,0,0,0">
                            <w:txbxContent>
                              <w:p w14:paraId="340A6F83"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F64D1A7"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84"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"/>
                        <v:line id="Line 46" o:spid="_x0000_s1285"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"/>
                        <v:line id="Line 47" o:spid="_x0000_s1286"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" strokeweight=".5pt">
                          <v:stroke dashstyle="longDash"/>
                        </v:line>
                        <v:line id="Line 49" o:spid="_x0000_s128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">
                          <v:stroke endarrow="block" endarrowwidth="narrow"/>
                        </v:line>
                        <v:shape id="Text Box 50" o:spid="_x0000_s128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" filled="f" stroked="f">
                          <v:textbox inset="0,1.44pt,0,1.44pt">
                            <w:txbxContent>
                              <w:p w14:paraId="29CBBE13"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8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">
                          <v:stroke endarrow="block" endarrowwidth="narrow"/>
                        </v:line>
                        <v:shape id="Text Box 52" o:spid="_x0000_s129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" filled="f" stroked="f">
                          <v:textbox inset="0,1.44pt,0,1.44pt">
                            <w:txbxContent>
                              <w:p w14:paraId="0847A08B"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del>
            <w:r w:rsidRPr="00D476E3">
              <w:rPr>
                <w:noProof/>
              </w:rPr>
              <mc:AlternateContent>
                <mc:Choice Requires="wps">
                  <w:drawing>
                    <wp:inline distT="0" distB="0" distL="0" distR="0" wp14:anchorId="55D0E61B" wp14:editId="4A187B71">
                      <wp:extent cx="6219825" cy="2819400"/>
                      <wp:effectExtent l="0" t="635" r="0" b="0"/>
                      <wp:docPr id="1911467560" name="Rectangle 1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0A53D8" id="Rectangle 179"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748A37E5" w14:textId="77777777" w:rsidR="006161AD" w:rsidRPr="00D476E3" w:rsidRDefault="006161AD" w:rsidP="006F573E">
            <w:pPr>
              <w:spacing w:after="240"/>
              <w:ind w:left="720" w:hanging="720"/>
              <w:rPr>
                <w:iCs/>
                <w:szCs w:val="20"/>
              </w:rPr>
            </w:pPr>
          </w:p>
          <w:p w14:paraId="758F48F2" w14:textId="77777777" w:rsidR="006161AD" w:rsidRPr="00D476E3" w:rsidRDefault="006161AD" w:rsidP="006F573E">
            <w:pPr>
              <w:spacing w:after="240"/>
              <w:ind w:left="720" w:hanging="720"/>
              <w:rPr>
                <w:iCs/>
                <w:szCs w:val="20"/>
              </w:rPr>
            </w:pPr>
            <w:del w:id="383" w:author="ERCOT" w:date="2024-07-09T15:59:00Z">
              <w:r w:rsidRPr="00D476E3">
                <w:rPr>
                  <w:noProof/>
                </w:rPr>
                <w:lastRenderedPageBreak/>
                <mc:AlternateContent>
                  <mc:Choice Requires="wpc">
                    <w:drawing>
                      <wp:anchor distT="0" distB="0" distL="114300" distR="114300" simplePos="0" relativeHeight="251663360" behindDoc="0" locked="0" layoutInCell="1" allowOverlap="1" wp14:anchorId="28446B87" wp14:editId="63DDECD6">
                        <wp:simplePos x="0" y="0"/>
                        <wp:positionH relativeFrom="character">
                          <wp:posOffset>0</wp:posOffset>
                        </wp:positionH>
                        <wp:positionV relativeFrom="line">
                          <wp:posOffset>0</wp:posOffset>
                        </wp:positionV>
                        <wp:extent cx="6560820" cy="2821305"/>
                        <wp:effectExtent l="0" t="2540" r="1905" b="0"/>
                        <wp:wrapNone/>
                        <wp:docPr id="808347925" name="Canvas 1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32781609"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2117872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1294610"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4806866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40764887"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09244787"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1419808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91468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085563" name="Text Box 1115"/>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938105542"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4980812"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4681284"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4163351"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4302496"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511214890"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555026951"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8266023"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1131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58226014"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562292603"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55130922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14837111"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1117603172"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06557758"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8446B87" id="Canvas 178" o:spid="_x0000_s1291" editas="canvas" style="position:absolute;margin-left:0;margin-top:0;width:516.6pt;height:222.15pt;z-index:251663360;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">
                        <v:shape id="_x0000_s1292" type="#_x0000_t75" style="position:absolute;width:65608;height:28213;visibility:visible;mso-wrap-style:square">
                          <v:fill o:detectmouseclick="t"/>
                          <v:path o:connecttype="none"/>
                        </v:shape>
                        <v:line id="Line 4" o:spid="_x0000_s129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" strokeweight=".5pt">
                          <v:stroke dashstyle="longDash"/>
                        </v:line>
                        <v:line id="Line 5" o:spid="_x0000_s129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"/>
                        <v:line id="Line 6" o:spid="_x0000_s129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" strokeweight=".5pt">
                          <v:stroke dashstyle="longDash"/>
                        </v:line>
                        <v:line id="Line 7" o:spid="_x0000_s129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" strokeweight=".5pt">
                          <v:stroke dashstyle="longDash"/>
                        </v:line>
                        <v:line id="Line 8" o:spid="_x0000_s129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" strokeweight=".5pt">
                          <v:stroke dashstyle="longDash"/>
                        </v:line>
                        <v:line id="Line 9" o:spid="_x0000_s129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" strokeweight=".5pt">
                          <v:stroke dashstyle="longDash"/>
                        </v:line>
                        <v:line id="Line 10" o:spid="_x0000_s129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" strokeweight=".5pt">
                          <v:stroke dashstyle="longDash"/>
                        </v:line>
                        <v:line id="Line 11" o:spid="_x0000_s130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"/>
                        <v:shape id="Text Box 1115" o:spid="_x0000_s130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" filled="f" stroked="f">
                          <v:textbox inset=",,,0">
                            <w:txbxContent>
                              <w:p w14:paraId="3EE6AC78"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30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" strokeweight="2pt"/>
                        <v:line id="Line 14" o:spid="_x0000_s130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" strokeweight="2pt"/>
                        <v:line id="Line 15" o:spid="_x0000_s130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" strokeweight="2pt"/>
                        <v:line id="Line 16" o:spid="_x0000_s130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" strokeweight="2pt"/>
                        <v:shape id="Text Box 17" o:spid="_x0000_s130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" filled="f" stroked="f">
                          <v:textbox inset="0,,0">
                            <w:txbxContent>
                              <w:p w14:paraId="3273455F" w14:textId="77777777" w:rsidR="006161AD" w:rsidRDefault="006161AD" w:rsidP="006161AD">
                                <w:pPr>
                                  <w:autoSpaceDE w:val="0"/>
                                  <w:autoSpaceDN w:val="0"/>
                                  <w:adjustRightInd w:val="0"/>
                                  <w:jc w:val="center"/>
                                  <w:rPr>
                                    <w:rFonts w:ascii="Arial" w:hAnsi="Arial" w:cs="Arial"/>
                                    <w:color w:val="000000"/>
                                  </w:rPr>
                                </w:pPr>
                              </w:p>
                              <w:p w14:paraId="0B3915D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w:t>
                                </w:r>
                              </w:p>
                              <w:p w14:paraId="2806D7A2"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MWh</w:t>
                                </w:r>
                              </w:p>
                              <w:p w14:paraId="298B1A20" w14:textId="77777777" w:rsidR="006161AD" w:rsidRDefault="006161AD" w:rsidP="006161AD">
                                <w:pPr>
                                  <w:autoSpaceDE w:val="0"/>
                                  <w:autoSpaceDN w:val="0"/>
                                  <w:adjustRightInd w:val="0"/>
                                  <w:jc w:val="center"/>
                                  <w:rPr>
                                    <w:rFonts w:ascii="Arial" w:hAnsi="Arial" w:cs="Arial"/>
                                    <w:color w:val="000000"/>
                                  </w:rPr>
                                </w:pPr>
                              </w:p>
                              <w:p w14:paraId="587600E9" w14:textId="77777777" w:rsidR="006161AD" w:rsidRDefault="006161AD" w:rsidP="006161AD">
                                <w:pPr>
                                  <w:autoSpaceDE w:val="0"/>
                                  <w:autoSpaceDN w:val="0"/>
                                  <w:adjustRightInd w:val="0"/>
                                  <w:jc w:val="center"/>
                                  <w:rPr>
                                    <w:rFonts w:ascii="Arial" w:hAnsi="Arial" w:cs="Arial"/>
                                    <w:color w:val="000000"/>
                                  </w:rPr>
                                </w:pPr>
                              </w:p>
                              <w:p w14:paraId="420DC8D4" w14:textId="77777777" w:rsidR="006161AD" w:rsidRDefault="006161AD" w:rsidP="006161AD">
                                <w:pPr>
                                  <w:autoSpaceDE w:val="0"/>
                                  <w:autoSpaceDN w:val="0"/>
                                  <w:adjustRightInd w:val="0"/>
                                  <w:jc w:val="center"/>
                                  <w:rPr>
                                    <w:rFonts w:ascii="Arial" w:hAnsi="Arial" w:cs="Arial"/>
                                    <w:color w:val="000000"/>
                                  </w:rPr>
                                </w:pPr>
                              </w:p>
                              <w:p w14:paraId="25DE5338"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5D2B5BE4" w14:textId="77777777" w:rsidR="006161AD" w:rsidRDefault="006161AD" w:rsidP="006161AD">
                                <w:pPr>
                                  <w:autoSpaceDE w:val="0"/>
                                  <w:autoSpaceDN w:val="0"/>
                                  <w:adjustRightInd w:val="0"/>
                                  <w:jc w:val="center"/>
                                  <w:rPr>
                                    <w:rFonts w:ascii="Arial" w:hAnsi="Arial" w:cs="Arial"/>
                                    <w:color w:val="000000"/>
                                  </w:rPr>
                                </w:pPr>
                              </w:p>
                              <w:p w14:paraId="63711DC8" w14:textId="77777777" w:rsidR="006161AD" w:rsidRDefault="006161AD" w:rsidP="006161AD">
                                <w:pPr>
                                  <w:autoSpaceDE w:val="0"/>
                                  <w:autoSpaceDN w:val="0"/>
                                  <w:adjustRightInd w:val="0"/>
                                  <w:jc w:val="center"/>
                                  <w:rPr>
                                    <w:rFonts w:ascii="Arial" w:hAnsi="Arial" w:cs="Arial"/>
                                    <w:color w:val="000000"/>
                                  </w:rPr>
                                </w:pPr>
                              </w:p>
                              <w:p w14:paraId="05906756" w14:textId="77777777" w:rsidR="006161AD" w:rsidRDefault="006161AD" w:rsidP="006161AD">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FD91461" w14:textId="77777777" w:rsidR="006161AD" w:rsidRDefault="006161AD" w:rsidP="006161AD">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30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" stroked="f">
                          <v:textbox inset="0,0,0,0">
                            <w:txbxContent>
                              <w:p w14:paraId="15EF8151" w14:textId="77777777" w:rsidR="006161AD" w:rsidRDefault="006161AD" w:rsidP="006161AD">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40BD1F" w14:textId="77777777" w:rsidR="006161AD" w:rsidRDefault="006161AD" w:rsidP="006161AD">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30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"/>
                        <v:line id="Line 20" o:spid="_x0000_s130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"/>
                        <v:line id="Line 21" o:spid="_x0000_s131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" strokeweight=".5pt">
                          <v:stroke dashstyle="longDash"/>
                        </v:line>
                        <v:line id="Line 22" o:spid="_x0000_s131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">
                          <v:stroke endarrow="block" endarrowwidth="narrow"/>
                        </v:line>
                        <v:shape id="Text Box 23" o:spid="_x0000_s131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" filled="f" stroked="f">
                          <v:textbox inset="0,1.44pt,0,1.44pt">
                            <w:txbxContent>
                              <w:p w14:paraId="6EA406AE"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31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">
                          <v:stroke endarrow="block" endarrowwidth="narrow"/>
                        </v:line>
                        <v:shape id="Text Box 25" o:spid="_x0000_s131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" filled="f" stroked="f">
                          <v:textbox inset="0,1.44pt,0,1.44pt">
                            <w:txbxContent>
                              <w:p w14:paraId="25A138CC" w14:textId="77777777" w:rsidR="006161AD" w:rsidRDefault="006161AD" w:rsidP="006161AD">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31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" strokeweight="2pt"/>
                        <v:line id="Line 27" o:spid="_x0000_s131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" strokeweight="2pt"/>
                        <w10:wrap anchory="line"/>
                      </v:group>
                    </w:pict>
                  </mc:Fallback>
                </mc:AlternateContent>
              </w:r>
            </w:del>
            <w:r w:rsidRPr="00D476E3">
              <w:rPr>
                <w:noProof/>
              </w:rPr>
              <mc:AlternateContent>
                <mc:Choice Requires="wps">
                  <w:drawing>
                    <wp:inline distT="0" distB="0" distL="0" distR="0" wp14:anchorId="53D3C2EE" wp14:editId="7DEA0198">
                      <wp:extent cx="6562725" cy="2819400"/>
                      <wp:effectExtent l="0" t="2540" r="0" b="0"/>
                      <wp:docPr id="724299324" name="Rectangle 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00CDF" id="Rectangle 177"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14EE5664" w14:textId="77777777" w:rsidR="006161AD" w:rsidRPr="00D476E3" w:rsidRDefault="006161AD" w:rsidP="006F573E">
            <w:pPr>
              <w:spacing w:after="240"/>
              <w:ind w:left="720" w:hanging="720"/>
              <w:rPr>
                <w:iCs/>
                <w:szCs w:val="20"/>
              </w:rPr>
            </w:pPr>
          </w:p>
          <w:p w14:paraId="1674F227" w14:textId="77777777" w:rsidR="006161AD" w:rsidRPr="00D476E3" w:rsidRDefault="006161AD" w:rsidP="006F573E">
            <w:pPr>
              <w:spacing w:after="240"/>
              <w:ind w:left="720" w:hanging="720"/>
              <w:rPr>
                <w:iCs/>
                <w:szCs w:val="20"/>
              </w:rPr>
            </w:pPr>
          </w:p>
          <w:p w14:paraId="1F7A8202" w14:textId="77777777" w:rsidR="006161AD" w:rsidRPr="00D476E3" w:rsidRDefault="006161AD" w:rsidP="006F573E">
            <w:pPr>
              <w:spacing w:after="240"/>
              <w:ind w:left="720" w:hanging="720"/>
              <w:rPr>
                <w:iCs/>
                <w:szCs w:val="20"/>
              </w:rPr>
            </w:pPr>
            <w:r w:rsidRPr="00D476E3">
              <w:rPr>
                <w:iCs/>
                <w:szCs w:val="20"/>
              </w:rPr>
              <w:t>(4)</w:t>
            </w:r>
            <w:r w:rsidRPr="00D476E3">
              <w:rPr>
                <w:iCs/>
                <w:szCs w:val="20"/>
              </w:rPr>
              <w:tab/>
              <w:t>The total additional compensation to each QSE for emergency Settlement of Resources for the 15-minute Settlement Interval is calculated as follows:</w:t>
            </w:r>
          </w:p>
          <w:p w14:paraId="39DA5746" w14:textId="77777777" w:rsidR="006161AD" w:rsidRPr="00D476E3" w:rsidRDefault="006161AD" w:rsidP="006F573E">
            <w:pPr>
              <w:tabs>
                <w:tab w:val="left" w:pos="2340"/>
                <w:tab w:val="left" w:pos="3420"/>
              </w:tabs>
              <w:spacing w:before="240" w:after="240"/>
              <w:ind w:left="3420" w:hanging="2700"/>
              <w:rPr>
                <w:b/>
                <w:bCs/>
              </w:rPr>
            </w:pPr>
            <w:r w:rsidRPr="00D476E3">
              <w:rPr>
                <w:b/>
                <w:bCs/>
              </w:rPr>
              <w:t xml:space="preserve">EMREAMTQSETOT </w:t>
            </w:r>
            <w:r w:rsidRPr="00D476E3">
              <w:rPr>
                <w:b/>
                <w:bCs/>
                <w:i/>
                <w:iCs/>
                <w:vertAlign w:val="subscript"/>
              </w:rPr>
              <w:t>q</w:t>
            </w:r>
            <w:r w:rsidRPr="00D476E3">
              <w:rPr>
                <w:b/>
                <w:bCs/>
                <w:szCs w:val="20"/>
              </w:rPr>
              <w:tab/>
            </w:r>
            <w:r w:rsidRPr="00D476E3">
              <w:rPr>
                <w:b/>
                <w:bCs/>
              </w:rPr>
              <w:t>=</w:t>
            </w:r>
            <w:r w:rsidRPr="00D476E3">
              <w:rPr>
                <w:b/>
                <w:bCs/>
                <w:szCs w:val="20"/>
              </w:rPr>
              <w:tab/>
            </w:r>
            <w:r w:rsidRPr="00D476E3">
              <w:rPr>
                <w:b/>
                <w:bCs/>
                <w:position w:val="-18"/>
                <w:szCs w:val="20"/>
              </w:rPr>
              <w:object w:dxaOrig="225" w:dyaOrig="420" w14:anchorId="1FB9624D">
                <v:shape id="_x0000_i1064" type="#_x0000_t75" style="width:12pt;height:24pt" o:ole="">
                  <v:imagedata r:id="rId37" o:title=""/>
                </v:shape>
                <o:OLEObject Type="Embed" ProgID="Equation.3" ShapeID="_x0000_i1064" DrawAspect="Content" ObjectID="_1791035032" r:id="rId63"/>
              </w:object>
            </w:r>
            <w:r w:rsidRPr="00D476E3">
              <w:rPr>
                <w:b/>
                <w:bCs/>
                <w:position w:val="-22"/>
                <w:szCs w:val="20"/>
              </w:rPr>
              <w:object w:dxaOrig="225" w:dyaOrig="465" w14:anchorId="25FCF0DA">
                <v:shape id="_x0000_i1065" type="#_x0000_t75" style="width:12pt;height:24pt" o:ole="">
                  <v:imagedata r:id="rId39" o:title=""/>
                </v:shape>
                <o:OLEObject Type="Embed" ProgID="Equation.3" ShapeID="_x0000_i1065" DrawAspect="Content" ObjectID="_1791035033" r:id="rId64"/>
              </w:object>
            </w:r>
            <w:r w:rsidRPr="00D476E3">
              <w:rPr>
                <w:b/>
                <w:bCs/>
              </w:rPr>
              <w:t xml:space="preserve">EMREAMT </w:t>
            </w:r>
            <w:r w:rsidRPr="00D476E3">
              <w:rPr>
                <w:b/>
                <w:bCs/>
                <w:i/>
                <w:iCs/>
                <w:vertAlign w:val="subscript"/>
              </w:rPr>
              <w:t>q, r, p</w:t>
            </w:r>
          </w:p>
          <w:p w14:paraId="0852FC63"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6161AD" w:rsidRPr="00D476E3" w14:paraId="2D776ED9" w14:textId="77777777" w:rsidTr="006F573E">
              <w:trPr>
                <w:cantSplit/>
                <w:tblHeader/>
              </w:trPr>
              <w:tc>
                <w:tcPr>
                  <w:tcW w:w="1239" w:type="pct"/>
                </w:tcPr>
                <w:p w14:paraId="72A92147" w14:textId="77777777" w:rsidR="006161AD" w:rsidRPr="00D476E3" w:rsidRDefault="006161AD" w:rsidP="006F573E">
                  <w:pPr>
                    <w:spacing w:after="240"/>
                    <w:rPr>
                      <w:b/>
                      <w:iCs/>
                      <w:sz w:val="20"/>
                      <w:szCs w:val="20"/>
                    </w:rPr>
                  </w:pPr>
                  <w:r w:rsidRPr="00D476E3">
                    <w:rPr>
                      <w:b/>
                      <w:iCs/>
                      <w:sz w:val="20"/>
                      <w:szCs w:val="20"/>
                    </w:rPr>
                    <w:t>Variable</w:t>
                  </w:r>
                </w:p>
              </w:tc>
              <w:tc>
                <w:tcPr>
                  <w:tcW w:w="453" w:type="pct"/>
                </w:tcPr>
                <w:p w14:paraId="5D6E8D4A" w14:textId="77777777" w:rsidR="006161AD" w:rsidRPr="00D476E3" w:rsidRDefault="006161AD" w:rsidP="006F573E">
                  <w:pPr>
                    <w:spacing w:after="240"/>
                    <w:rPr>
                      <w:b/>
                      <w:iCs/>
                      <w:sz w:val="20"/>
                      <w:szCs w:val="20"/>
                    </w:rPr>
                  </w:pPr>
                  <w:r w:rsidRPr="00D476E3">
                    <w:rPr>
                      <w:b/>
                      <w:iCs/>
                      <w:sz w:val="20"/>
                      <w:szCs w:val="20"/>
                    </w:rPr>
                    <w:t>Unit</w:t>
                  </w:r>
                </w:p>
              </w:tc>
              <w:tc>
                <w:tcPr>
                  <w:tcW w:w="3308" w:type="pct"/>
                </w:tcPr>
                <w:p w14:paraId="752F2A51"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B3228EF" w14:textId="77777777" w:rsidTr="006F573E">
              <w:trPr>
                <w:cantSplit/>
              </w:trPr>
              <w:tc>
                <w:tcPr>
                  <w:tcW w:w="1239" w:type="pct"/>
                </w:tcPr>
                <w:p w14:paraId="59E43367" w14:textId="77777777" w:rsidR="006161AD" w:rsidRPr="00D476E3" w:rsidRDefault="006161AD" w:rsidP="006F573E">
                  <w:pPr>
                    <w:spacing w:after="60"/>
                    <w:rPr>
                      <w:iCs/>
                      <w:sz w:val="20"/>
                      <w:szCs w:val="20"/>
                    </w:rPr>
                  </w:pPr>
                  <w:r w:rsidRPr="00D476E3">
                    <w:rPr>
                      <w:iCs/>
                      <w:sz w:val="20"/>
                      <w:szCs w:val="20"/>
                    </w:rPr>
                    <w:t xml:space="preserve">EMREAMTQSETOT </w:t>
                  </w:r>
                  <w:r w:rsidRPr="00D476E3">
                    <w:rPr>
                      <w:i/>
                      <w:iCs/>
                      <w:sz w:val="20"/>
                      <w:szCs w:val="20"/>
                      <w:vertAlign w:val="subscript"/>
                    </w:rPr>
                    <w:t>q</w:t>
                  </w:r>
                </w:p>
              </w:tc>
              <w:tc>
                <w:tcPr>
                  <w:tcW w:w="453" w:type="pct"/>
                </w:tcPr>
                <w:p w14:paraId="2294D594" w14:textId="77777777" w:rsidR="006161AD" w:rsidRPr="00D476E3" w:rsidRDefault="006161AD" w:rsidP="006F573E">
                  <w:pPr>
                    <w:spacing w:after="60"/>
                    <w:rPr>
                      <w:iCs/>
                      <w:sz w:val="20"/>
                      <w:szCs w:val="20"/>
                    </w:rPr>
                  </w:pPr>
                  <w:r w:rsidRPr="00D476E3">
                    <w:rPr>
                      <w:iCs/>
                      <w:sz w:val="20"/>
                      <w:szCs w:val="20"/>
                    </w:rPr>
                    <w:t>$</w:t>
                  </w:r>
                </w:p>
              </w:tc>
              <w:tc>
                <w:tcPr>
                  <w:tcW w:w="3308" w:type="pct"/>
                </w:tcPr>
                <w:p w14:paraId="42D25C77" w14:textId="77777777" w:rsidR="006161AD" w:rsidRPr="00D476E3" w:rsidRDefault="006161AD" w:rsidP="006F573E">
                  <w:pPr>
                    <w:spacing w:after="60"/>
                    <w:rPr>
                      <w:iCs/>
                      <w:sz w:val="20"/>
                      <w:szCs w:val="20"/>
                    </w:rPr>
                  </w:pPr>
                  <w:r w:rsidRPr="00D476E3">
                    <w:rPr>
                      <w:i/>
                      <w:iCs/>
                      <w:sz w:val="20"/>
                      <w:szCs w:val="20"/>
                    </w:rPr>
                    <w:t>Emergency Energy Amount QSE Total per QSE</w:t>
                  </w:r>
                  <w:r w:rsidRPr="00D476E3">
                    <w:rPr>
                      <w:rFonts w:ascii="Symbol" w:eastAsia="Symbol" w:hAnsi="Symbol" w:cs="Symbol"/>
                      <w:iCs/>
                      <w:sz w:val="20"/>
                      <w:szCs w:val="20"/>
                    </w:rPr>
                    <w:t>¾</w:t>
                  </w:r>
                  <w:r w:rsidRPr="00D476E3">
                    <w:rPr>
                      <w:iCs/>
                      <w:sz w:val="20"/>
                      <w:szCs w:val="20"/>
                    </w:rPr>
                    <w:t xml:space="preserve">The total of the payments to QSE </w:t>
                  </w:r>
                  <w:r w:rsidRPr="00D476E3">
                    <w:rPr>
                      <w:i/>
                      <w:iCs/>
                      <w:sz w:val="20"/>
                      <w:szCs w:val="20"/>
                    </w:rPr>
                    <w:t>q</w:t>
                  </w:r>
                  <w:r w:rsidRPr="00D476E3">
                    <w:rPr>
                      <w:iCs/>
                      <w:sz w:val="20"/>
                      <w:szCs w:val="20"/>
                    </w:rPr>
                    <w:t xml:space="preserve"> as additional compensation for additional energy or Ancillary Services of the Resources represented by this QSE for the 15-minute Settlement Interval.</w:t>
                  </w:r>
                </w:p>
              </w:tc>
            </w:tr>
            <w:tr w:rsidR="006161AD" w:rsidRPr="00D476E3" w14:paraId="62A20979" w14:textId="77777777" w:rsidTr="006F573E">
              <w:trPr>
                <w:cantSplit/>
              </w:trPr>
              <w:tc>
                <w:tcPr>
                  <w:tcW w:w="1239" w:type="pct"/>
                </w:tcPr>
                <w:p w14:paraId="6E591B48" w14:textId="77777777" w:rsidR="006161AD" w:rsidRPr="00D476E3" w:rsidRDefault="006161AD" w:rsidP="006F573E">
                  <w:pPr>
                    <w:spacing w:after="60"/>
                    <w:rPr>
                      <w:iCs/>
                      <w:sz w:val="20"/>
                      <w:szCs w:val="20"/>
                    </w:rPr>
                  </w:pPr>
                  <w:r w:rsidRPr="00D476E3">
                    <w:rPr>
                      <w:iCs/>
                      <w:sz w:val="20"/>
                      <w:szCs w:val="20"/>
                    </w:rPr>
                    <w:t xml:space="preserve">EMREAMT </w:t>
                  </w:r>
                  <w:r w:rsidRPr="00D476E3">
                    <w:rPr>
                      <w:i/>
                      <w:iCs/>
                      <w:sz w:val="20"/>
                      <w:szCs w:val="20"/>
                      <w:vertAlign w:val="subscript"/>
                    </w:rPr>
                    <w:t>q, r, p</w:t>
                  </w:r>
                </w:p>
              </w:tc>
              <w:tc>
                <w:tcPr>
                  <w:tcW w:w="453" w:type="pct"/>
                </w:tcPr>
                <w:p w14:paraId="6B789DC7" w14:textId="77777777" w:rsidR="006161AD" w:rsidRPr="00D476E3" w:rsidRDefault="006161AD" w:rsidP="006F573E">
                  <w:pPr>
                    <w:spacing w:after="60"/>
                    <w:rPr>
                      <w:iCs/>
                      <w:sz w:val="20"/>
                      <w:szCs w:val="20"/>
                    </w:rPr>
                  </w:pPr>
                  <w:r w:rsidRPr="00D476E3">
                    <w:rPr>
                      <w:iCs/>
                      <w:sz w:val="20"/>
                      <w:szCs w:val="20"/>
                    </w:rPr>
                    <w:t>$</w:t>
                  </w:r>
                </w:p>
              </w:tc>
              <w:tc>
                <w:tcPr>
                  <w:tcW w:w="3308" w:type="pct"/>
                </w:tcPr>
                <w:p w14:paraId="0D49C89E" w14:textId="77777777" w:rsidR="006161AD" w:rsidRPr="00D476E3" w:rsidRDefault="006161AD" w:rsidP="006F573E">
                  <w:pPr>
                    <w:spacing w:after="60"/>
                    <w:rPr>
                      <w:iCs/>
                      <w:sz w:val="20"/>
                      <w:szCs w:val="20"/>
                    </w:rPr>
                  </w:pPr>
                  <w:r w:rsidRPr="00D476E3">
                    <w:rPr>
                      <w:i/>
                      <w:iCs/>
                      <w:sz w:val="20"/>
                      <w:szCs w:val="20"/>
                    </w:rPr>
                    <w:t>Emergency Energy Amount per QSE per Settlement Point per Resource</w:t>
                  </w:r>
                  <w:r w:rsidRPr="00D476E3">
                    <w:rPr>
                      <w:iCs/>
                      <w:sz w:val="20"/>
                      <w:szCs w:val="20"/>
                    </w:rPr>
                    <w:t xml:space="preserve">—The payment to QSE </w:t>
                  </w:r>
                  <w:r w:rsidRPr="00D476E3">
                    <w:rPr>
                      <w:i/>
                      <w:iCs/>
                      <w:sz w:val="20"/>
                      <w:szCs w:val="20"/>
                    </w:rPr>
                    <w:t>q</w:t>
                  </w:r>
                  <w:r w:rsidRPr="00D476E3">
                    <w:rPr>
                      <w:iCs/>
                      <w:sz w:val="20"/>
                      <w:szCs w:val="20"/>
                    </w:rPr>
                    <w:t xml:space="preserve"> as additional compensation for the additional energy or Ancillary Services produced or consumed by Resource </w:t>
                  </w:r>
                  <w:r w:rsidRPr="00D476E3">
                    <w:rPr>
                      <w:i/>
                      <w:iCs/>
                      <w:sz w:val="20"/>
                      <w:szCs w:val="20"/>
                    </w:rPr>
                    <w:t>r</w:t>
                  </w:r>
                  <w:r w:rsidRPr="00D476E3">
                    <w:rPr>
                      <w:iCs/>
                      <w:sz w:val="20"/>
                      <w:szCs w:val="20"/>
                    </w:rPr>
                    <w:t xml:space="preserve"> at Resource Node </w:t>
                  </w:r>
                  <w:r w:rsidRPr="00D476E3">
                    <w:rPr>
                      <w:i/>
                      <w:iCs/>
                      <w:sz w:val="20"/>
                      <w:szCs w:val="20"/>
                    </w:rPr>
                    <w:t>p</w:t>
                  </w:r>
                  <w:r w:rsidRPr="00D476E3">
                    <w:rPr>
                      <w:iCs/>
                      <w:sz w:val="20"/>
                      <w:szCs w:val="20"/>
                    </w:rPr>
                    <w:t xml:space="preserve"> in Real-Time during the Emergency Condition or Watch, for the 15-minute Settlement Interval.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19394866"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7D524A02" w14:textId="77777777" w:rsidR="006161AD" w:rsidRPr="00D476E3" w:rsidRDefault="006161AD" w:rsidP="006F573E">
                  <w:pPr>
                    <w:spacing w:after="60"/>
                    <w:rPr>
                      <w:i/>
                      <w:iCs/>
                      <w:sz w:val="20"/>
                      <w:szCs w:val="20"/>
                    </w:rPr>
                  </w:pPr>
                  <w:r w:rsidRPr="00D476E3">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8EE33DF"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548E9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E9CCAA9"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459B2D86" w14:textId="77777777" w:rsidR="006161AD" w:rsidRPr="00D476E3" w:rsidRDefault="006161AD" w:rsidP="006F573E">
                  <w:pPr>
                    <w:spacing w:after="60"/>
                    <w:rPr>
                      <w:i/>
                      <w:iCs/>
                      <w:sz w:val="20"/>
                      <w:szCs w:val="20"/>
                    </w:rPr>
                  </w:pPr>
                  <w:r w:rsidRPr="00D476E3">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6D2E378E"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1164689" w14:textId="77777777" w:rsidR="006161AD" w:rsidRPr="00D476E3" w:rsidRDefault="006161AD" w:rsidP="006F573E">
                  <w:pPr>
                    <w:spacing w:after="60"/>
                    <w:rPr>
                      <w:iCs/>
                      <w:sz w:val="20"/>
                      <w:szCs w:val="20"/>
                    </w:rPr>
                  </w:pPr>
                  <w:r w:rsidRPr="00D476E3">
                    <w:rPr>
                      <w:iCs/>
                      <w:sz w:val="20"/>
                      <w:szCs w:val="20"/>
                    </w:rPr>
                    <w:t>A Resource Node Settlement Point.</w:t>
                  </w:r>
                </w:p>
              </w:tc>
            </w:tr>
            <w:tr w:rsidR="006161AD" w:rsidRPr="00D476E3" w14:paraId="31EA0ADB" w14:textId="77777777" w:rsidTr="006F573E">
              <w:trPr>
                <w:cantSplit/>
              </w:trPr>
              <w:tc>
                <w:tcPr>
                  <w:tcW w:w="1239" w:type="pct"/>
                  <w:tcBorders>
                    <w:top w:val="single" w:sz="4" w:space="0" w:color="auto"/>
                    <w:left w:val="single" w:sz="4" w:space="0" w:color="auto"/>
                    <w:bottom w:val="single" w:sz="4" w:space="0" w:color="auto"/>
                    <w:right w:val="single" w:sz="4" w:space="0" w:color="auto"/>
                  </w:tcBorders>
                </w:tcPr>
                <w:p w14:paraId="1017ADE2" w14:textId="77777777" w:rsidR="006161AD" w:rsidRPr="00D476E3" w:rsidRDefault="006161AD" w:rsidP="006F573E">
                  <w:pPr>
                    <w:spacing w:after="60"/>
                    <w:rPr>
                      <w:i/>
                      <w:iCs/>
                      <w:sz w:val="20"/>
                      <w:szCs w:val="20"/>
                    </w:rPr>
                  </w:pPr>
                  <w:r w:rsidRPr="00D476E3">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7766D92" w14:textId="77777777" w:rsidR="006161AD" w:rsidRPr="00D476E3" w:rsidRDefault="006161AD" w:rsidP="006F573E">
                  <w:pPr>
                    <w:spacing w:after="60"/>
                    <w:rPr>
                      <w:iCs/>
                      <w:sz w:val="20"/>
                      <w:szCs w:val="20"/>
                    </w:rPr>
                  </w:pPr>
                  <w:r w:rsidRPr="00D476E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5567C44" w14:textId="77777777" w:rsidR="006161AD" w:rsidRPr="00D476E3" w:rsidRDefault="006161AD" w:rsidP="006F573E">
                  <w:pPr>
                    <w:spacing w:after="60"/>
                    <w:rPr>
                      <w:iCs/>
                      <w:sz w:val="20"/>
                      <w:szCs w:val="20"/>
                    </w:rPr>
                  </w:pPr>
                  <w:r w:rsidRPr="00D476E3">
                    <w:rPr>
                      <w:iCs/>
                      <w:sz w:val="20"/>
                      <w:szCs w:val="20"/>
                    </w:rPr>
                    <w:t>A Generation Resource or ESR.</w:t>
                  </w:r>
                </w:p>
              </w:tc>
            </w:tr>
          </w:tbl>
          <w:p w14:paraId="7AAF3857" w14:textId="77777777" w:rsidR="006161AD" w:rsidRPr="00D476E3" w:rsidRDefault="006161AD" w:rsidP="006F573E">
            <w:pPr>
              <w:spacing w:after="240"/>
              <w:ind w:left="720" w:hanging="720"/>
              <w:rPr>
                <w:szCs w:val="20"/>
              </w:rPr>
            </w:pPr>
          </w:p>
        </w:tc>
      </w:tr>
    </w:tbl>
    <w:p w14:paraId="476C64C2" w14:textId="77777777" w:rsidR="006161AD" w:rsidRPr="00D476E3" w:rsidRDefault="006161AD" w:rsidP="006161AD">
      <w:pPr>
        <w:keepNext/>
        <w:tabs>
          <w:tab w:val="left" w:pos="1080"/>
        </w:tabs>
        <w:spacing w:before="480" w:after="240"/>
        <w:ind w:left="1080" w:hanging="1080"/>
        <w:outlineLvl w:val="2"/>
        <w:rPr>
          <w:b/>
          <w:bCs/>
          <w:i/>
          <w:szCs w:val="20"/>
        </w:rPr>
      </w:pPr>
      <w:bookmarkStart w:id="384" w:name="_Toc135992418"/>
      <w:r w:rsidRPr="00D476E3">
        <w:rPr>
          <w:b/>
          <w:bCs/>
          <w:i/>
          <w:szCs w:val="20"/>
        </w:rPr>
        <w:lastRenderedPageBreak/>
        <w:t>6.7.4</w:t>
      </w:r>
      <w:r w:rsidRPr="00D476E3">
        <w:rPr>
          <w:b/>
          <w:bCs/>
          <w:i/>
          <w:szCs w:val="20"/>
        </w:rPr>
        <w:tab/>
        <w:t>Adjustments to Cost Allocations for Ancillary Services Procurement</w:t>
      </w:r>
      <w:bookmarkEnd w:id="384"/>
    </w:p>
    <w:p w14:paraId="2462457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69108C2C"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For Reg-Up, if applicable:</w:t>
      </w:r>
    </w:p>
    <w:p w14:paraId="3ADE63EE"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00AC632D" w14:textId="77777777" w:rsidR="006161AD" w:rsidRPr="00D476E3" w:rsidRDefault="006161AD" w:rsidP="006161AD">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154C1BF5" wp14:editId="23D943AC">
            <wp:extent cx="144780" cy="274320"/>
            <wp:effectExtent l="0" t="0" r="7620" b="0"/>
            <wp:docPr id="1710481485"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70657449" w14:textId="77777777" w:rsidR="006161AD" w:rsidRPr="00D476E3" w:rsidRDefault="006161AD" w:rsidP="006161AD">
      <w:pPr>
        <w:spacing w:after="240"/>
        <w:ind w:left="2880" w:firstLine="720"/>
        <w:rPr>
          <w:b/>
          <w:bCs/>
          <w:szCs w:val="20"/>
        </w:rPr>
      </w:pPr>
      <w:r w:rsidRPr="00D476E3">
        <w:rPr>
          <w:b/>
          <w:bCs/>
          <w:szCs w:val="20"/>
        </w:rPr>
        <w:t>RUINFQAMTTOT)</w:t>
      </w:r>
    </w:p>
    <w:p w14:paraId="7F2B0489" w14:textId="77777777" w:rsidR="006161AD" w:rsidRPr="00D476E3" w:rsidRDefault="006161AD" w:rsidP="006161AD">
      <w:pPr>
        <w:spacing w:after="240"/>
        <w:rPr>
          <w:iCs/>
          <w:szCs w:val="20"/>
        </w:rPr>
      </w:pPr>
      <w:r w:rsidRPr="00D476E3">
        <w:rPr>
          <w:iCs/>
          <w:szCs w:val="20"/>
        </w:rPr>
        <w:t xml:space="preserve">Where: </w:t>
      </w:r>
    </w:p>
    <w:p w14:paraId="3059F66E" w14:textId="77777777" w:rsidR="006161AD" w:rsidRPr="00D476E3" w:rsidRDefault="006161AD" w:rsidP="006161AD">
      <w:pPr>
        <w:rPr>
          <w:szCs w:val="20"/>
        </w:rPr>
      </w:pPr>
      <w:r w:rsidRPr="00D476E3">
        <w:rPr>
          <w:szCs w:val="20"/>
        </w:rPr>
        <w:t>Total payment of SASM- and RSASM-procured capacity for Reg-Up by market</w:t>
      </w:r>
    </w:p>
    <w:p w14:paraId="064F9AC7" w14:textId="77777777" w:rsidR="006161AD" w:rsidRPr="00D476E3" w:rsidRDefault="006161AD" w:rsidP="006161AD">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05E3C4" wp14:editId="39FFBE94">
            <wp:extent cx="144780" cy="297180"/>
            <wp:effectExtent l="0" t="0" r="7620" b="7620"/>
            <wp:docPr id="20021587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36F17C57" w14:textId="77777777" w:rsidR="006161AD" w:rsidRPr="00D476E3" w:rsidRDefault="006161AD" w:rsidP="006161AD">
      <w:pPr>
        <w:rPr>
          <w:szCs w:val="20"/>
        </w:rPr>
      </w:pPr>
      <w:r w:rsidRPr="00D476E3">
        <w:rPr>
          <w:szCs w:val="20"/>
        </w:rPr>
        <w:t>Total payment of DAM-procured capacity for Reg-Up</w:t>
      </w:r>
    </w:p>
    <w:p w14:paraId="693BEA59" w14:textId="77777777" w:rsidR="006161AD" w:rsidRPr="00D476E3" w:rsidRDefault="006161AD" w:rsidP="006161AD">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33F0E95" wp14:editId="451F234D">
            <wp:extent cx="144780" cy="297180"/>
            <wp:effectExtent l="0" t="0" r="7620" b="7620"/>
            <wp:docPr id="1317315540"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A9A42E1" w14:textId="77777777" w:rsidR="006161AD" w:rsidRPr="00D476E3" w:rsidRDefault="006161AD" w:rsidP="006161AD">
      <w:pPr>
        <w:rPr>
          <w:szCs w:val="20"/>
        </w:rPr>
      </w:pPr>
      <w:r w:rsidRPr="00D476E3">
        <w:rPr>
          <w:szCs w:val="20"/>
        </w:rPr>
        <w:t>Total charge of failure on Ancillary Service Supply Responsibility for Reg-Up</w:t>
      </w:r>
    </w:p>
    <w:p w14:paraId="4B0496D1" w14:textId="77777777" w:rsidR="006161AD" w:rsidRPr="00D476E3" w:rsidRDefault="006161AD" w:rsidP="006161AD">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69A0B27" wp14:editId="6EAAAA43">
            <wp:extent cx="144780" cy="297180"/>
            <wp:effectExtent l="0" t="0" r="7620" b="7620"/>
            <wp:docPr id="732976844"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0A1AAB0B"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Reg-Up by QSE</w:t>
      </w:r>
    </w:p>
    <w:p w14:paraId="3C2073AD" w14:textId="77777777" w:rsidR="006161AD" w:rsidRPr="00D476E3" w:rsidRDefault="006161AD" w:rsidP="006161AD">
      <w:pPr>
        <w:spacing w:after="240"/>
        <w:ind w:leftChars="300" w:left="2880" w:hangingChars="900" w:hanging="2160"/>
      </w:pPr>
      <w:r w:rsidRPr="00D476E3">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2452B70A" wp14:editId="1444C74A">
            <wp:extent cx="144780" cy="274320"/>
            <wp:effectExtent l="0" t="0" r="7620" b="0"/>
            <wp:docPr id="974579649"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440293E8" w14:textId="77777777" w:rsidR="006161AD" w:rsidRPr="00D476E3" w:rsidRDefault="006161AD" w:rsidP="006161AD">
      <w:pPr>
        <w:rPr>
          <w:szCs w:val="20"/>
        </w:rPr>
      </w:pPr>
      <w:r w:rsidRPr="00D476E3">
        <w:rPr>
          <w:szCs w:val="20"/>
        </w:rPr>
        <w:t>Total charge of infeasible Ancillary Service Supply Responsibility for Reg-Up</w:t>
      </w:r>
    </w:p>
    <w:p w14:paraId="31F0FFE0" w14:textId="77777777" w:rsidR="006161AD" w:rsidRPr="00D476E3" w:rsidRDefault="006161AD" w:rsidP="006161AD">
      <w:pPr>
        <w:spacing w:after="240"/>
        <w:ind w:left="2880" w:hanging="2160"/>
      </w:pPr>
      <w:r w:rsidRPr="00D476E3">
        <w:t>RUINFQAMTTOT</w:t>
      </w:r>
      <w:r w:rsidRPr="00D476E3">
        <w:rPr>
          <w:szCs w:val="20"/>
        </w:rPr>
        <w:tab/>
      </w:r>
      <w:r w:rsidRPr="00D476E3">
        <w:t>=</w:t>
      </w:r>
      <w:r w:rsidRPr="00D476E3">
        <w:rPr>
          <w:szCs w:val="20"/>
        </w:rPr>
        <w:tab/>
      </w:r>
      <w:r w:rsidRPr="00D476E3">
        <w:rPr>
          <w:position w:val="-22"/>
          <w:szCs w:val="20"/>
          <w:lang w:val="pt-BR"/>
        </w:rPr>
        <w:object w:dxaOrig="225" w:dyaOrig="465" w14:anchorId="73B09C9B">
          <v:shape id="_x0000_i1066" type="#_x0000_t75" style="width:12pt;height:18pt" o:ole="">
            <v:imagedata r:id="rId68" o:title=""/>
          </v:shape>
          <o:OLEObject Type="Embed" ProgID="Equation.3" ShapeID="_x0000_i1066" DrawAspect="Content" ObjectID="_1791035034" r:id="rId69"/>
        </w:object>
      </w:r>
      <w:r w:rsidRPr="00D476E3">
        <w:t xml:space="preserve"> RUINFQAMT </w:t>
      </w:r>
      <w:r w:rsidRPr="00D476E3">
        <w:rPr>
          <w:i/>
          <w:iCs/>
          <w:vertAlign w:val="subscript"/>
        </w:rPr>
        <w:t>q</w:t>
      </w:r>
    </w:p>
    <w:p w14:paraId="059510FE" w14:textId="77777777" w:rsidR="006161AD" w:rsidRPr="00D476E3" w:rsidRDefault="006161AD" w:rsidP="006161AD">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6161AD" w:rsidRPr="00D476E3" w14:paraId="275C2B41" w14:textId="77777777" w:rsidTr="006F573E">
        <w:tc>
          <w:tcPr>
            <w:tcW w:w="1315" w:type="pct"/>
          </w:tcPr>
          <w:p w14:paraId="42B980D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61919F03"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2A8E122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4535388" w14:textId="77777777" w:rsidTr="006F573E">
        <w:tc>
          <w:tcPr>
            <w:tcW w:w="1315" w:type="pct"/>
          </w:tcPr>
          <w:p w14:paraId="15F42D77"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5380E155" w14:textId="77777777" w:rsidR="006161AD" w:rsidRPr="00D476E3" w:rsidRDefault="006161AD" w:rsidP="006F573E">
            <w:pPr>
              <w:spacing w:after="60"/>
              <w:rPr>
                <w:iCs/>
                <w:sz w:val="20"/>
                <w:szCs w:val="20"/>
              </w:rPr>
            </w:pPr>
            <w:r w:rsidRPr="00D476E3">
              <w:rPr>
                <w:iCs/>
                <w:sz w:val="20"/>
                <w:szCs w:val="20"/>
              </w:rPr>
              <w:t>$</w:t>
            </w:r>
          </w:p>
        </w:tc>
        <w:tc>
          <w:tcPr>
            <w:tcW w:w="3359" w:type="pct"/>
          </w:tcPr>
          <w:p w14:paraId="12514F1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226D6227" w14:textId="77777777" w:rsidTr="006F573E">
        <w:tc>
          <w:tcPr>
            <w:tcW w:w="1315" w:type="pct"/>
            <w:tcBorders>
              <w:top w:val="single" w:sz="4" w:space="0" w:color="auto"/>
              <w:left w:val="single" w:sz="4" w:space="0" w:color="auto"/>
              <w:bottom w:val="single" w:sz="4" w:space="0" w:color="auto"/>
              <w:right w:val="single" w:sz="4" w:space="0" w:color="auto"/>
            </w:tcBorders>
          </w:tcPr>
          <w:p w14:paraId="1BB87B20"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0F5831A0"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574870A"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1535F00C" w14:textId="77777777" w:rsidTr="006F573E">
        <w:tc>
          <w:tcPr>
            <w:tcW w:w="1315" w:type="pct"/>
            <w:tcBorders>
              <w:top w:val="single" w:sz="4" w:space="0" w:color="auto"/>
              <w:left w:val="single" w:sz="4" w:space="0" w:color="auto"/>
              <w:bottom w:val="single" w:sz="4" w:space="0" w:color="auto"/>
              <w:right w:val="single" w:sz="4" w:space="0" w:color="auto"/>
            </w:tcBorders>
          </w:tcPr>
          <w:p w14:paraId="595B2BA3" w14:textId="77777777" w:rsidR="006161AD" w:rsidRPr="00D476E3" w:rsidRDefault="006161AD" w:rsidP="006F573E">
            <w:pPr>
              <w:spacing w:after="60"/>
              <w:rPr>
                <w:iCs/>
                <w:sz w:val="20"/>
                <w:szCs w:val="20"/>
              </w:rPr>
            </w:pPr>
            <w:r w:rsidRPr="00D476E3">
              <w:rPr>
                <w:iCs/>
                <w:sz w:val="20"/>
                <w:szCs w:val="20"/>
              </w:rPr>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9A5F245"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E4C03AE"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036E38CB" w14:textId="77777777" w:rsidTr="006F573E">
        <w:tc>
          <w:tcPr>
            <w:tcW w:w="1315" w:type="pct"/>
            <w:tcBorders>
              <w:top w:val="single" w:sz="4" w:space="0" w:color="auto"/>
              <w:left w:val="single" w:sz="4" w:space="0" w:color="auto"/>
              <w:bottom w:val="single" w:sz="4" w:space="0" w:color="auto"/>
              <w:right w:val="single" w:sz="4" w:space="0" w:color="auto"/>
            </w:tcBorders>
          </w:tcPr>
          <w:p w14:paraId="5146BAEC" w14:textId="77777777" w:rsidR="006161AD" w:rsidRPr="00D476E3" w:rsidRDefault="006161AD" w:rsidP="006F573E">
            <w:pPr>
              <w:spacing w:after="60"/>
              <w:rPr>
                <w:iCs/>
                <w:sz w:val="20"/>
                <w:szCs w:val="20"/>
              </w:rPr>
            </w:pPr>
            <w:r w:rsidRPr="00D476E3">
              <w:rPr>
                <w:iCs/>
                <w:sz w:val="20"/>
                <w:szCs w:val="20"/>
              </w:rPr>
              <w:lastRenderedPageBreak/>
              <w:t>RUFQAMTTOT</w:t>
            </w:r>
          </w:p>
        </w:tc>
        <w:tc>
          <w:tcPr>
            <w:tcW w:w="326" w:type="pct"/>
            <w:tcBorders>
              <w:top w:val="single" w:sz="4" w:space="0" w:color="auto"/>
              <w:left w:val="single" w:sz="4" w:space="0" w:color="auto"/>
              <w:bottom w:val="single" w:sz="4" w:space="0" w:color="auto"/>
              <w:right w:val="single" w:sz="4" w:space="0" w:color="auto"/>
            </w:tcBorders>
          </w:tcPr>
          <w:p w14:paraId="217DE3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584D1B6"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6B0F9C94" w14:textId="77777777" w:rsidTr="006F573E">
        <w:tc>
          <w:tcPr>
            <w:tcW w:w="1315" w:type="pct"/>
            <w:tcBorders>
              <w:top w:val="single" w:sz="4" w:space="0" w:color="auto"/>
              <w:left w:val="single" w:sz="4" w:space="0" w:color="auto"/>
              <w:bottom w:val="single" w:sz="4" w:space="0" w:color="auto"/>
              <w:right w:val="single" w:sz="4" w:space="0" w:color="auto"/>
            </w:tcBorders>
          </w:tcPr>
          <w:p w14:paraId="36857905"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9809447"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4C52B02"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37EC2C21" w14:textId="77777777" w:rsidTr="006F573E">
        <w:tc>
          <w:tcPr>
            <w:tcW w:w="1315" w:type="pct"/>
            <w:tcBorders>
              <w:top w:val="single" w:sz="4" w:space="0" w:color="auto"/>
              <w:left w:val="single" w:sz="4" w:space="0" w:color="auto"/>
              <w:bottom w:val="single" w:sz="4" w:space="0" w:color="auto"/>
              <w:right w:val="single" w:sz="4" w:space="0" w:color="auto"/>
            </w:tcBorders>
          </w:tcPr>
          <w:p w14:paraId="50F6C417"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5CD769B"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564BE063"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3CA9F93B"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A65B29F"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2A82664A" w14:textId="77777777" w:rsidR="006161AD" w:rsidRPr="00D476E3" w:rsidRDefault="006161AD" w:rsidP="006F573E">
            <w:pPr>
              <w:spacing w:after="60"/>
              <w:rPr>
                <w:iCs/>
                <w:sz w:val="20"/>
                <w:szCs w:val="20"/>
              </w:rPr>
            </w:pPr>
            <w:r w:rsidRPr="00D476E3">
              <w:rPr>
                <w:iCs/>
                <w:sz w:val="20"/>
                <w:szCs w:val="20"/>
              </w:rPr>
              <w:t>$</w:t>
            </w:r>
          </w:p>
        </w:tc>
        <w:tc>
          <w:tcPr>
            <w:tcW w:w="3359" w:type="pct"/>
          </w:tcPr>
          <w:p w14:paraId="679AE758"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7906177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FCB133D"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0CADFDF4" w14:textId="77777777" w:rsidR="006161AD" w:rsidRPr="00D476E3" w:rsidRDefault="006161AD" w:rsidP="006F573E">
            <w:pPr>
              <w:spacing w:after="60"/>
              <w:rPr>
                <w:iCs/>
                <w:sz w:val="20"/>
                <w:szCs w:val="20"/>
              </w:rPr>
            </w:pPr>
            <w:r w:rsidRPr="00D476E3">
              <w:rPr>
                <w:sz w:val="20"/>
                <w:szCs w:val="20"/>
              </w:rPr>
              <w:t>$</w:t>
            </w:r>
          </w:p>
        </w:tc>
        <w:tc>
          <w:tcPr>
            <w:tcW w:w="3359" w:type="pct"/>
          </w:tcPr>
          <w:p w14:paraId="09F4379C"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3425A271"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9BF081E"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30A769A6" w14:textId="77777777" w:rsidR="006161AD" w:rsidRPr="00D476E3" w:rsidRDefault="006161AD" w:rsidP="006F573E">
            <w:pPr>
              <w:spacing w:after="60"/>
              <w:rPr>
                <w:iCs/>
                <w:sz w:val="20"/>
                <w:szCs w:val="20"/>
              </w:rPr>
            </w:pPr>
            <w:r w:rsidRPr="00D476E3">
              <w:rPr>
                <w:sz w:val="20"/>
                <w:szCs w:val="20"/>
              </w:rPr>
              <w:t>$</w:t>
            </w:r>
          </w:p>
        </w:tc>
        <w:tc>
          <w:tcPr>
            <w:tcW w:w="3359" w:type="pct"/>
          </w:tcPr>
          <w:p w14:paraId="218CDDCC" w14:textId="77777777" w:rsidR="006161AD" w:rsidRPr="00D476E3" w:rsidRDefault="006161AD" w:rsidP="006F573E">
            <w:pPr>
              <w:spacing w:after="60"/>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599B0204" w14:textId="77777777" w:rsidTr="006F573E">
        <w:tc>
          <w:tcPr>
            <w:tcW w:w="1315" w:type="pct"/>
            <w:tcBorders>
              <w:top w:val="single" w:sz="4" w:space="0" w:color="auto"/>
              <w:left w:val="single" w:sz="4" w:space="0" w:color="auto"/>
              <w:bottom w:val="single" w:sz="4" w:space="0" w:color="auto"/>
              <w:right w:val="single" w:sz="4" w:space="0" w:color="auto"/>
            </w:tcBorders>
          </w:tcPr>
          <w:p w14:paraId="22D59FE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7863DBAB"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29EF3A44"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64E8B88D" w14:textId="77777777" w:rsidTr="006F573E">
        <w:tc>
          <w:tcPr>
            <w:tcW w:w="1315" w:type="pct"/>
            <w:tcBorders>
              <w:top w:val="single" w:sz="4" w:space="0" w:color="auto"/>
              <w:left w:val="single" w:sz="4" w:space="0" w:color="auto"/>
              <w:bottom w:val="single" w:sz="4" w:space="0" w:color="auto"/>
              <w:right w:val="single" w:sz="4" w:space="0" w:color="auto"/>
            </w:tcBorders>
          </w:tcPr>
          <w:p w14:paraId="2AA93FF3" w14:textId="77777777" w:rsidR="006161AD" w:rsidRPr="00D476E3" w:rsidRDefault="006161AD" w:rsidP="006F573E">
            <w:pPr>
              <w:spacing w:after="60"/>
              <w:rPr>
                <w:i/>
                <w:iCs/>
                <w:sz w:val="20"/>
                <w:szCs w:val="20"/>
              </w:rPr>
            </w:pPr>
            <w:r w:rsidRPr="00D476E3">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3A0727B7"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3F8B7A89"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98A3B69" w14:textId="77777777" w:rsidTr="006F573E">
        <w:tc>
          <w:tcPr>
            <w:tcW w:w="1315" w:type="pct"/>
            <w:tcBorders>
              <w:top w:val="single" w:sz="4" w:space="0" w:color="auto"/>
              <w:left w:val="single" w:sz="4" w:space="0" w:color="auto"/>
              <w:bottom w:val="single" w:sz="4" w:space="0" w:color="auto"/>
              <w:right w:val="single" w:sz="4" w:space="0" w:color="auto"/>
            </w:tcBorders>
          </w:tcPr>
          <w:p w14:paraId="4EFCF0CF"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58AF0B24"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4E4B4B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7160C41"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AA9FA3D" w14:textId="77777777" w:rsidTr="006F573E">
        <w:trPr>
          <w:trHeight w:val="1547"/>
        </w:trPr>
        <w:tc>
          <w:tcPr>
            <w:tcW w:w="9576" w:type="dxa"/>
            <w:shd w:val="clear" w:color="auto" w:fill="D0CECE"/>
          </w:tcPr>
          <w:p w14:paraId="73E0DCAC"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147EA221"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Reg-Up for a given Operating Hour is calculated as follows:</w:t>
            </w:r>
          </w:p>
          <w:p w14:paraId="591E9857" w14:textId="77777777" w:rsidR="006161AD" w:rsidRPr="00D476E3" w:rsidRDefault="006161AD" w:rsidP="006F573E">
            <w:pPr>
              <w:spacing w:after="120"/>
              <w:ind w:left="2880" w:hanging="2160"/>
              <w:rPr>
                <w:b/>
                <w:bCs/>
              </w:rPr>
            </w:pPr>
            <w:r w:rsidRPr="00D476E3">
              <w:rPr>
                <w:b/>
                <w:bCs/>
              </w:rPr>
              <w:t>RUCOSTTOT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D9E0E64" wp14:editId="239AE820">
                  <wp:extent cx="144780" cy="274320"/>
                  <wp:effectExtent l="0" t="0" r="7620" b="0"/>
                  <wp:docPr id="46654988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(RTPCRUAMTTOT </w:t>
            </w:r>
            <w:r w:rsidRPr="00D476E3">
              <w:rPr>
                <w:b/>
                <w:bCs/>
                <w:i/>
                <w:iCs/>
                <w:vertAlign w:val="subscript"/>
              </w:rPr>
              <w:t>m</w:t>
            </w:r>
            <w:r w:rsidRPr="00D476E3">
              <w:rPr>
                <w:b/>
                <w:bCs/>
              </w:rPr>
              <w:t xml:space="preserve">) + </w:t>
            </w:r>
            <w:r w:rsidRPr="00D476E3">
              <w:rPr>
                <w:b/>
                <w:bCs/>
                <w:szCs w:val="20"/>
              </w:rPr>
              <w:tab/>
            </w:r>
            <w:r w:rsidRPr="00D476E3">
              <w:rPr>
                <w:b/>
                <w:bCs/>
                <w:szCs w:val="20"/>
              </w:rPr>
              <w:tab/>
            </w:r>
            <w:r w:rsidRPr="00D476E3">
              <w:rPr>
                <w:b/>
                <w:bCs/>
                <w:szCs w:val="20"/>
              </w:rPr>
              <w:tab/>
            </w:r>
            <w:r w:rsidRPr="00D476E3">
              <w:rPr>
                <w:b/>
                <w:bCs/>
              </w:rPr>
              <w:t>PCRUAMTTOT</w:t>
            </w:r>
            <w:r w:rsidRPr="00D476E3">
              <w:rPr>
                <w:b/>
                <w:bCs/>
                <w:i/>
                <w:iCs/>
                <w:vertAlign w:val="subscript"/>
              </w:rPr>
              <w:t xml:space="preserve"> </w:t>
            </w:r>
            <w:r w:rsidRPr="00D476E3">
              <w:rPr>
                <w:b/>
                <w:bCs/>
              </w:rPr>
              <w:t xml:space="preserve"> + RUFQAMTTOT + </w:t>
            </w:r>
          </w:p>
          <w:p w14:paraId="05C71EF8" w14:textId="77777777" w:rsidR="006161AD" w:rsidRPr="00D476E3" w:rsidRDefault="006161AD" w:rsidP="006F573E">
            <w:pPr>
              <w:spacing w:after="240"/>
              <w:ind w:left="2880" w:firstLine="720"/>
              <w:rPr>
                <w:b/>
                <w:bCs/>
                <w:szCs w:val="20"/>
              </w:rPr>
            </w:pPr>
            <w:r w:rsidRPr="00D476E3">
              <w:rPr>
                <w:b/>
                <w:bCs/>
                <w:szCs w:val="20"/>
              </w:rPr>
              <w:t xml:space="preserve">RUINFQAMTTOT + </w:t>
            </w:r>
            <w:r w:rsidRPr="00D476E3">
              <w:rPr>
                <w:b/>
                <w:color w:val="000000"/>
                <w:szCs w:val="20"/>
              </w:rPr>
              <w:t>RUMWINFATOT</w:t>
            </w:r>
            <w:r w:rsidRPr="00D476E3">
              <w:rPr>
                <w:b/>
                <w:bCs/>
                <w:szCs w:val="20"/>
              </w:rPr>
              <w:t>)</w:t>
            </w:r>
          </w:p>
          <w:p w14:paraId="42FBD002" w14:textId="77777777" w:rsidR="006161AD" w:rsidRPr="00D476E3" w:rsidRDefault="006161AD" w:rsidP="006F573E">
            <w:pPr>
              <w:spacing w:after="240"/>
              <w:rPr>
                <w:iCs/>
                <w:szCs w:val="20"/>
              </w:rPr>
            </w:pPr>
            <w:r w:rsidRPr="00D476E3">
              <w:rPr>
                <w:iCs/>
                <w:szCs w:val="20"/>
              </w:rPr>
              <w:t xml:space="preserve">Where: </w:t>
            </w:r>
          </w:p>
          <w:p w14:paraId="5167B43E" w14:textId="77777777" w:rsidR="006161AD" w:rsidRPr="00D476E3" w:rsidRDefault="006161AD" w:rsidP="006F573E">
            <w:pPr>
              <w:rPr>
                <w:szCs w:val="20"/>
              </w:rPr>
            </w:pPr>
            <w:r w:rsidRPr="00D476E3">
              <w:rPr>
                <w:szCs w:val="20"/>
              </w:rPr>
              <w:t>Total payment of SASM- and RSASM-procured capacity for Reg-Up by market</w:t>
            </w:r>
          </w:p>
          <w:p w14:paraId="127A8E5C" w14:textId="77777777" w:rsidR="006161AD" w:rsidRPr="00D476E3" w:rsidRDefault="006161AD" w:rsidP="006F573E">
            <w:pPr>
              <w:spacing w:after="240"/>
              <w:ind w:leftChars="300" w:left="2880" w:hangingChars="900" w:hanging="2160"/>
              <w:rPr>
                <w:i/>
                <w:iCs/>
                <w:vertAlign w:val="subscript"/>
              </w:rPr>
            </w:pPr>
            <w:r w:rsidRPr="00D476E3">
              <w:t xml:space="preserve">RTPCRUAMTTOT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8C7C648" wp14:editId="730E6389">
                  <wp:extent cx="144780" cy="297180"/>
                  <wp:effectExtent l="0" t="0" r="7620" b="7620"/>
                  <wp:docPr id="27919338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RTPCRUAMT </w:t>
            </w:r>
            <w:r w:rsidRPr="00D476E3">
              <w:rPr>
                <w:i/>
                <w:iCs/>
                <w:vertAlign w:val="subscript"/>
              </w:rPr>
              <w:t xml:space="preserve">q, m </w:t>
            </w:r>
          </w:p>
          <w:p w14:paraId="02B41F1D" w14:textId="77777777" w:rsidR="006161AD" w:rsidRPr="00D476E3" w:rsidRDefault="006161AD" w:rsidP="006F573E">
            <w:pPr>
              <w:rPr>
                <w:szCs w:val="20"/>
              </w:rPr>
            </w:pPr>
            <w:r w:rsidRPr="00D476E3">
              <w:rPr>
                <w:szCs w:val="20"/>
              </w:rPr>
              <w:t>Total payment of DAM-procured capacity for Reg-Up</w:t>
            </w:r>
          </w:p>
          <w:p w14:paraId="531A5E25" w14:textId="77777777" w:rsidR="006161AD" w:rsidRPr="00D476E3" w:rsidRDefault="006161AD" w:rsidP="006F573E">
            <w:pPr>
              <w:spacing w:after="240"/>
              <w:ind w:leftChars="300" w:left="2880" w:hangingChars="900" w:hanging="2160"/>
            </w:pPr>
            <w:r w:rsidRPr="00D476E3">
              <w:t>PCRUAMTTOT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A0D857F" wp14:editId="43C6FD07">
                  <wp:extent cx="144780" cy="297180"/>
                  <wp:effectExtent l="0" t="0" r="7620" b="7620"/>
                  <wp:docPr id="2038110619"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PCRUAMT </w:t>
            </w:r>
            <w:r w:rsidRPr="00D476E3">
              <w:rPr>
                <w:i/>
                <w:iCs/>
                <w:vertAlign w:val="subscript"/>
              </w:rPr>
              <w:t>q</w:t>
            </w:r>
          </w:p>
          <w:p w14:paraId="359A9DA4" w14:textId="77777777" w:rsidR="006161AD" w:rsidRPr="00D476E3" w:rsidRDefault="006161AD" w:rsidP="006F573E">
            <w:pPr>
              <w:rPr>
                <w:szCs w:val="20"/>
              </w:rPr>
            </w:pPr>
            <w:r w:rsidRPr="00D476E3">
              <w:rPr>
                <w:szCs w:val="20"/>
              </w:rPr>
              <w:t>Total charge of failure on Ancillary Service Supply Responsibility for Reg-Up</w:t>
            </w:r>
          </w:p>
          <w:p w14:paraId="079E7226" w14:textId="77777777" w:rsidR="006161AD" w:rsidRPr="00D476E3" w:rsidRDefault="006161AD" w:rsidP="006F573E">
            <w:pPr>
              <w:spacing w:after="240"/>
              <w:ind w:leftChars="300" w:left="2880" w:hangingChars="900" w:hanging="2160"/>
              <w:rPr>
                <w:i/>
                <w:iCs/>
                <w:vertAlign w:val="subscript"/>
              </w:rPr>
            </w:pPr>
            <w:r w:rsidRPr="00D476E3">
              <w:t>RUFQAMTTOT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3E5CF9B" wp14:editId="625A53E2">
                  <wp:extent cx="144780" cy="297180"/>
                  <wp:effectExtent l="0" t="0" r="7620" b="7620"/>
                  <wp:docPr id="1434357893"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RUFQAMTQSETOT </w:t>
            </w:r>
            <w:r w:rsidRPr="00D476E3">
              <w:rPr>
                <w:i/>
                <w:iCs/>
                <w:vertAlign w:val="subscript"/>
              </w:rPr>
              <w:t>q</w:t>
            </w:r>
          </w:p>
          <w:p w14:paraId="648DDFEA"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Reg-Up by QSE</w:t>
            </w:r>
          </w:p>
          <w:p w14:paraId="31D3F21E" w14:textId="77777777" w:rsidR="006161AD" w:rsidRPr="00D476E3" w:rsidRDefault="006161AD" w:rsidP="006F573E">
            <w:pPr>
              <w:spacing w:after="240"/>
              <w:ind w:leftChars="300" w:left="2880" w:hangingChars="900" w:hanging="2160"/>
            </w:pPr>
            <w:r w:rsidRPr="00D476E3">
              <w:lastRenderedPageBreak/>
              <w:t xml:space="preserve">RTPCRUAMTQSETOT </w:t>
            </w:r>
            <w:r w:rsidRPr="00D476E3">
              <w:rPr>
                <w:i/>
                <w:iCs/>
                <w:vertAlign w:val="subscript"/>
              </w:rPr>
              <w:t>q</w:t>
            </w:r>
            <w:r w:rsidRPr="00D476E3">
              <w:rPr>
                <w:bCs/>
                <w:szCs w:val="20"/>
              </w:rPr>
              <w:tab/>
            </w:r>
            <w:r w:rsidRPr="00D476E3">
              <w:t>=</w:t>
            </w:r>
            <w:r w:rsidRPr="00D476E3">
              <w:rPr>
                <w:bCs/>
                <w:szCs w:val="20"/>
              </w:rPr>
              <w:tab/>
            </w:r>
            <w:r w:rsidRPr="00D476E3">
              <w:rPr>
                <w:noProof/>
                <w:position w:val="-20"/>
                <w:szCs w:val="20"/>
              </w:rPr>
              <w:drawing>
                <wp:inline distT="0" distB="0" distL="0" distR="0" wp14:anchorId="3E50F87E" wp14:editId="4359C91F">
                  <wp:extent cx="144780" cy="274320"/>
                  <wp:effectExtent l="0" t="0" r="7620" b="0"/>
                  <wp:docPr id="230389818"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RTPCRUAMT </w:t>
            </w:r>
            <w:r w:rsidRPr="00D476E3">
              <w:rPr>
                <w:i/>
                <w:iCs/>
                <w:vertAlign w:val="subscript"/>
              </w:rPr>
              <w:t>q, m</w:t>
            </w:r>
          </w:p>
          <w:p w14:paraId="2AFC4822" w14:textId="77777777" w:rsidR="006161AD" w:rsidRPr="00D476E3" w:rsidRDefault="006161AD" w:rsidP="006F573E">
            <w:pPr>
              <w:rPr>
                <w:szCs w:val="20"/>
              </w:rPr>
            </w:pPr>
            <w:r w:rsidRPr="00D476E3">
              <w:rPr>
                <w:szCs w:val="20"/>
              </w:rPr>
              <w:t>Total charge of infeasible Ancillary Service Supply Responsibility for Reg-Up</w:t>
            </w:r>
          </w:p>
          <w:p w14:paraId="2B681506" w14:textId="77777777" w:rsidR="006161AD" w:rsidRPr="00D476E3" w:rsidRDefault="006161AD" w:rsidP="006F573E">
            <w:pPr>
              <w:spacing w:after="240"/>
              <w:ind w:left="2880" w:hanging="2160"/>
            </w:pPr>
            <w:r w:rsidRPr="00D476E3">
              <w:t>RUINFQAMTTOT</w:t>
            </w:r>
            <w:r w:rsidRPr="00D476E3">
              <w:rPr>
                <w:szCs w:val="20"/>
              </w:rPr>
              <w:tab/>
            </w:r>
            <w:r w:rsidRPr="00D476E3">
              <w:t>=</w:t>
            </w:r>
            <w:r w:rsidRPr="00D476E3">
              <w:rPr>
                <w:szCs w:val="20"/>
              </w:rPr>
              <w:tab/>
            </w:r>
            <w:r w:rsidRPr="00D476E3">
              <w:rPr>
                <w:noProof/>
                <w:position w:val="-22"/>
                <w:szCs w:val="20"/>
              </w:rPr>
              <w:drawing>
                <wp:inline distT="0" distB="0" distL="0" distR="0" wp14:anchorId="668591D0" wp14:editId="2D37B374">
                  <wp:extent cx="144780" cy="297180"/>
                  <wp:effectExtent l="0" t="0" r="7620" b="7620"/>
                  <wp:docPr id="2039632402"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RUINFQAMT </w:t>
            </w:r>
            <w:r w:rsidRPr="00D476E3">
              <w:rPr>
                <w:i/>
                <w:iCs/>
                <w:vertAlign w:val="subscript"/>
              </w:rPr>
              <w:t>q</w:t>
            </w:r>
          </w:p>
          <w:p w14:paraId="52FB4465"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Total Real-Time DAM Make-Whole Payment for Reg-Up</w:t>
            </w:r>
          </w:p>
          <w:p w14:paraId="0C7BBFE5" w14:textId="77777777" w:rsidR="006161AD" w:rsidRPr="00D476E3" w:rsidRDefault="006161AD" w:rsidP="006F573E">
            <w:pPr>
              <w:spacing w:after="240"/>
              <w:ind w:left="2880" w:hanging="2160"/>
            </w:pPr>
            <w:r w:rsidRPr="00D476E3">
              <w:t>RUMWINFATOT</w:t>
            </w:r>
            <w:r w:rsidRPr="00D476E3">
              <w:rPr>
                <w:szCs w:val="20"/>
              </w:rPr>
              <w:tab/>
            </w:r>
            <w:r w:rsidRPr="00D476E3">
              <w:t>=</w:t>
            </w:r>
            <w:r w:rsidRPr="00D476E3">
              <w:rPr>
                <w:szCs w:val="20"/>
              </w:rPr>
              <w:tab/>
            </w:r>
            <w:r w:rsidRPr="00D476E3">
              <w:rPr>
                <w:position w:val="-22"/>
                <w:szCs w:val="20"/>
                <w:lang w:val="pt-BR"/>
              </w:rPr>
              <w:object w:dxaOrig="220" w:dyaOrig="460" w14:anchorId="5974D61A">
                <v:shape id="_x0000_i1067" type="#_x0000_t75" style="width:12pt;height:18.6pt" o:ole="">
                  <v:imagedata r:id="rId70" o:title=""/>
                </v:shape>
                <o:OLEObject Type="Embed" ProgID="Equation.3" ShapeID="_x0000_i1067" DrawAspect="Content" ObjectID="_1791035035" r:id="rId71"/>
              </w:object>
            </w:r>
            <w:r w:rsidRPr="00D476E3">
              <w:rPr>
                <w:color w:val="000000"/>
              </w:rPr>
              <w:t xml:space="preserve"> RUMWINFA </w:t>
            </w:r>
            <w:r w:rsidRPr="00D476E3">
              <w:rPr>
                <w:i/>
                <w:iCs/>
                <w:vertAlign w:val="subscript"/>
              </w:rPr>
              <w:t xml:space="preserve">q, h  </w:t>
            </w:r>
          </w:p>
          <w:p w14:paraId="027D6892" w14:textId="77777777" w:rsidR="006161AD" w:rsidRPr="00D476E3" w:rsidRDefault="006161AD" w:rsidP="006F573E">
            <w:pPr>
              <w:rPr>
                <w:szCs w:val="20"/>
              </w:rPr>
            </w:pPr>
            <w:r w:rsidRPr="00D476E3">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6161AD" w:rsidRPr="00D476E3" w14:paraId="43484F07" w14:textId="77777777" w:rsidTr="006F573E">
              <w:tc>
                <w:tcPr>
                  <w:tcW w:w="1315" w:type="pct"/>
                </w:tcPr>
                <w:p w14:paraId="20215B3E" w14:textId="77777777" w:rsidR="006161AD" w:rsidRPr="00D476E3" w:rsidRDefault="006161AD" w:rsidP="006F573E">
                  <w:pPr>
                    <w:spacing w:after="120"/>
                    <w:rPr>
                      <w:b/>
                      <w:iCs/>
                      <w:sz w:val="20"/>
                      <w:szCs w:val="20"/>
                    </w:rPr>
                  </w:pPr>
                  <w:r w:rsidRPr="00D476E3">
                    <w:rPr>
                      <w:b/>
                      <w:iCs/>
                      <w:sz w:val="20"/>
                      <w:szCs w:val="20"/>
                    </w:rPr>
                    <w:t>Variable</w:t>
                  </w:r>
                </w:p>
              </w:tc>
              <w:tc>
                <w:tcPr>
                  <w:tcW w:w="326" w:type="pct"/>
                </w:tcPr>
                <w:p w14:paraId="3AB627D4" w14:textId="77777777" w:rsidR="006161AD" w:rsidRPr="00D476E3" w:rsidRDefault="006161AD" w:rsidP="006F573E">
                  <w:pPr>
                    <w:spacing w:after="120"/>
                    <w:rPr>
                      <w:b/>
                      <w:iCs/>
                      <w:sz w:val="20"/>
                      <w:szCs w:val="20"/>
                    </w:rPr>
                  </w:pPr>
                  <w:r w:rsidRPr="00D476E3">
                    <w:rPr>
                      <w:b/>
                      <w:iCs/>
                      <w:sz w:val="20"/>
                      <w:szCs w:val="20"/>
                    </w:rPr>
                    <w:t>Unit</w:t>
                  </w:r>
                </w:p>
              </w:tc>
              <w:tc>
                <w:tcPr>
                  <w:tcW w:w="3359" w:type="pct"/>
                </w:tcPr>
                <w:p w14:paraId="7922B35F"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B69E13A" w14:textId="77777777" w:rsidTr="006F573E">
              <w:tc>
                <w:tcPr>
                  <w:tcW w:w="1315" w:type="pct"/>
                </w:tcPr>
                <w:p w14:paraId="480CA1C6" w14:textId="77777777" w:rsidR="006161AD" w:rsidRPr="00D476E3" w:rsidRDefault="006161AD" w:rsidP="006F573E">
                  <w:pPr>
                    <w:spacing w:after="60"/>
                    <w:rPr>
                      <w:iCs/>
                      <w:sz w:val="20"/>
                      <w:szCs w:val="20"/>
                    </w:rPr>
                  </w:pPr>
                  <w:r w:rsidRPr="00D476E3">
                    <w:rPr>
                      <w:iCs/>
                      <w:sz w:val="20"/>
                      <w:szCs w:val="20"/>
                    </w:rPr>
                    <w:t>RUCOSTTOT</w:t>
                  </w:r>
                </w:p>
              </w:tc>
              <w:tc>
                <w:tcPr>
                  <w:tcW w:w="326" w:type="pct"/>
                </w:tcPr>
                <w:p w14:paraId="27A707CA" w14:textId="77777777" w:rsidR="006161AD" w:rsidRPr="00D476E3" w:rsidRDefault="006161AD" w:rsidP="006F573E">
                  <w:pPr>
                    <w:spacing w:after="60"/>
                    <w:rPr>
                      <w:iCs/>
                      <w:sz w:val="20"/>
                      <w:szCs w:val="20"/>
                    </w:rPr>
                  </w:pPr>
                  <w:r w:rsidRPr="00D476E3">
                    <w:rPr>
                      <w:iCs/>
                      <w:sz w:val="20"/>
                      <w:szCs w:val="20"/>
                    </w:rPr>
                    <w:t>$</w:t>
                  </w:r>
                </w:p>
              </w:tc>
              <w:tc>
                <w:tcPr>
                  <w:tcW w:w="3359" w:type="pct"/>
                </w:tcPr>
                <w:p w14:paraId="4DE2A893" w14:textId="77777777" w:rsidR="006161AD" w:rsidRPr="00D476E3" w:rsidRDefault="006161AD" w:rsidP="006F573E">
                  <w:pPr>
                    <w:spacing w:after="60"/>
                    <w:rPr>
                      <w:iCs/>
                      <w:sz w:val="20"/>
                      <w:szCs w:val="20"/>
                    </w:rPr>
                  </w:pPr>
                  <w:r w:rsidRPr="00D476E3">
                    <w:rPr>
                      <w:i/>
                      <w:iCs/>
                      <w:sz w:val="20"/>
                      <w:szCs w:val="20"/>
                    </w:rPr>
                    <w:t>Reg-Up Cost Total</w:t>
                  </w:r>
                  <w:r w:rsidRPr="00D476E3">
                    <w:rPr>
                      <w:iCs/>
                      <w:sz w:val="20"/>
                      <w:szCs w:val="20"/>
                    </w:rPr>
                    <w:t>—The net total costs for Reg-Up for the hour.</w:t>
                  </w:r>
                </w:p>
              </w:tc>
            </w:tr>
            <w:tr w:rsidR="006161AD" w:rsidRPr="00D476E3" w14:paraId="602F6792" w14:textId="77777777" w:rsidTr="006F573E">
              <w:tc>
                <w:tcPr>
                  <w:tcW w:w="1315" w:type="pct"/>
                  <w:tcBorders>
                    <w:top w:val="single" w:sz="4" w:space="0" w:color="auto"/>
                    <w:left w:val="single" w:sz="4" w:space="0" w:color="auto"/>
                    <w:bottom w:val="single" w:sz="4" w:space="0" w:color="auto"/>
                    <w:right w:val="single" w:sz="4" w:space="0" w:color="auto"/>
                  </w:tcBorders>
                </w:tcPr>
                <w:p w14:paraId="77F22F08" w14:textId="77777777" w:rsidR="006161AD" w:rsidRPr="00D476E3" w:rsidRDefault="006161AD" w:rsidP="006F573E">
                  <w:pPr>
                    <w:spacing w:after="60"/>
                    <w:rPr>
                      <w:iCs/>
                      <w:sz w:val="20"/>
                      <w:szCs w:val="20"/>
                    </w:rPr>
                  </w:pPr>
                  <w:r w:rsidRPr="00D476E3">
                    <w:rPr>
                      <w:iCs/>
                      <w:sz w:val="20"/>
                      <w:szCs w:val="20"/>
                    </w:rPr>
                    <w:t xml:space="preserve">RTPCRUAMTTOT </w:t>
                  </w:r>
                  <w:r w:rsidRPr="00D476E3">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21033241"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2ABB445" w14:textId="77777777" w:rsidR="006161AD" w:rsidRPr="00D476E3" w:rsidRDefault="006161AD" w:rsidP="006F573E">
                  <w:pPr>
                    <w:spacing w:after="60"/>
                    <w:rPr>
                      <w:i/>
                      <w:iCs/>
                      <w:sz w:val="20"/>
                      <w:szCs w:val="20"/>
                    </w:rPr>
                  </w:pPr>
                  <w:r w:rsidRPr="00D476E3">
                    <w:rPr>
                      <w:i/>
                      <w:iCs/>
                      <w:sz w:val="20"/>
                      <w:szCs w:val="20"/>
                    </w:rPr>
                    <w:t>Procured Capacity for Reg-Up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72F93DDC" w14:textId="77777777" w:rsidTr="006F573E">
              <w:tc>
                <w:tcPr>
                  <w:tcW w:w="1315" w:type="pct"/>
                  <w:tcBorders>
                    <w:top w:val="single" w:sz="4" w:space="0" w:color="auto"/>
                    <w:left w:val="single" w:sz="4" w:space="0" w:color="auto"/>
                    <w:bottom w:val="single" w:sz="4" w:space="0" w:color="auto"/>
                    <w:right w:val="single" w:sz="4" w:space="0" w:color="auto"/>
                  </w:tcBorders>
                </w:tcPr>
                <w:p w14:paraId="15A54833" w14:textId="77777777" w:rsidR="006161AD" w:rsidRPr="00D476E3" w:rsidRDefault="006161AD" w:rsidP="006F573E">
                  <w:pPr>
                    <w:spacing w:after="60"/>
                    <w:rPr>
                      <w:iCs/>
                      <w:sz w:val="20"/>
                      <w:szCs w:val="20"/>
                    </w:rPr>
                  </w:pPr>
                  <w:r w:rsidRPr="00D476E3">
                    <w:rPr>
                      <w:color w:val="000000"/>
                      <w:sz w:val="20"/>
                      <w:szCs w:val="20"/>
                    </w:rPr>
                    <w:t>RUMWINFATOT</w:t>
                  </w:r>
                  <w:r w:rsidRPr="00D476E3">
                    <w:rPr>
                      <w:i/>
                      <w:sz w:val="20"/>
                      <w:szCs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00CF7F2F"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34ED975" w14:textId="77777777" w:rsidR="006161AD" w:rsidRPr="00D476E3" w:rsidRDefault="006161AD" w:rsidP="006F573E">
                  <w:pPr>
                    <w:spacing w:after="60"/>
                    <w:rPr>
                      <w:i/>
                      <w:iCs/>
                      <w:sz w:val="20"/>
                      <w:szCs w:val="20"/>
                    </w:rPr>
                  </w:pPr>
                  <w:r w:rsidRPr="00D476E3">
                    <w:rPr>
                      <w:i/>
                      <w:sz w:val="20"/>
                      <w:szCs w:val="20"/>
                    </w:rPr>
                    <w:t>Reg-Up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Reg-Up, to make-whole the Startup and energy costs of all Resources committed in the DAM, for the hour. </w:t>
                  </w:r>
                </w:p>
              </w:tc>
            </w:tr>
            <w:tr w:rsidR="006161AD" w:rsidRPr="00D476E3" w14:paraId="3A63CC9B" w14:textId="77777777" w:rsidTr="006F573E">
              <w:tc>
                <w:tcPr>
                  <w:tcW w:w="1315" w:type="pct"/>
                  <w:tcBorders>
                    <w:top w:val="single" w:sz="4" w:space="0" w:color="auto"/>
                    <w:left w:val="single" w:sz="4" w:space="0" w:color="auto"/>
                    <w:bottom w:val="single" w:sz="4" w:space="0" w:color="auto"/>
                    <w:right w:val="single" w:sz="4" w:space="0" w:color="auto"/>
                  </w:tcBorders>
                </w:tcPr>
                <w:p w14:paraId="5EC71CE4" w14:textId="77777777" w:rsidR="006161AD" w:rsidRPr="00D476E3" w:rsidRDefault="006161AD" w:rsidP="006F573E">
                  <w:pPr>
                    <w:spacing w:after="60"/>
                    <w:rPr>
                      <w:iCs/>
                      <w:sz w:val="20"/>
                      <w:szCs w:val="20"/>
                    </w:rPr>
                  </w:pPr>
                  <w:r w:rsidRPr="00D476E3">
                    <w:rPr>
                      <w:color w:val="000000"/>
                      <w:sz w:val="20"/>
                      <w:szCs w:val="20"/>
                    </w:rPr>
                    <w:t xml:space="preserve">RUMWINFA </w:t>
                  </w:r>
                  <w:r w:rsidRPr="00D476E3">
                    <w:rPr>
                      <w:i/>
                      <w:sz w:val="20"/>
                      <w:szCs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17AC31B8"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3FC1FFC" w14:textId="77777777" w:rsidR="006161AD" w:rsidRPr="00D476E3" w:rsidRDefault="006161AD" w:rsidP="006F573E">
                  <w:pPr>
                    <w:spacing w:after="60"/>
                    <w:rPr>
                      <w:i/>
                      <w:iCs/>
                      <w:sz w:val="20"/>
                      <w:szCs w:val="20"/>
                    </w:rPr>
                  </w:pPr>
                  <w:r w:rsidRPr="00D476E3">
                    <w:rPr>
                      <w:i/>
                      <w:sz w:val="20"/>
                      <w:szCs w:val="20"/>
                    </w:rPr>
                    <w:t>Reg-Up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Reg-Up,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B283B1C" w14:textId="77777777" w:rsidTr="006F573E">
              <w:tc>
                <w:tcPr>
                  <w:tcW w:w="1315" w:type="pct"/>
                  <w:tcBorders>
                    <w:top w:val="single" w:sz="4" w:space="0" w:color="auto"/>
                    <w:left w:val="single" w:sz="4" w:space="0" w:color="auto"/>
                    <w:bottom w:val="single" w:sz="4" w:space="0" w:color="auto"/>
                    <w:right w:val="single" w:sz="4" w:space="0" w:color="auto"/>
                  </w:tcBorders>
                </w:tcPr>
                <w:p w14:paraId="21AD29C8" w14:textId="77777777" w:rsidR="006161AD" w:rsidRPr="00D476E3" w:rsidRDefault="006161AD" w:rsidP="006F573E">
                  <w:pPr>
                    <w:spacing w:after="60"/>
                    <w:rPr>
                      <w:iCs/>
                      <w:sz w:val="20"/>
                      <w:szCs w:val="20"/>
                    </w:rPr>
                  </w:pPr>
                  <w:r w:rsidRPr="00D476E3">
                    <w:rPr>
                      <w:iCs/>
                      <w:sz w:val="20"/>
                      <w:szCs w:val="20"/>
                    </w:rPr>
                    <w:t xml:space="preserve">RTPCRUAMT </w:t>
                  </w:r>
                  <w:r w:rsidRPr="00D476E3">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B289E79"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0544001" w14:textId="77777777" w:rsidR="006161AD" w:rsidRPr="00D476E3" w:rsidRDefault="006161AD" w:rsidP="006F573E">
                  <w:pPr>
                    <w:spacing w:after="60"/>
                    <w:rPr>
                      <w:i/>
                      <w:iCs/>
                      <w:sz w:val="20"/>
                      <w:szCs w:val="20"/>
                    </w:rPr>
                  </w:pPr>
                  <w:r w:rsidRPr="00D476E3">
                    <w:rPr>
                      <w:i/>
                      <w:iCs/>
                      <w:sz w:val="20"/>
                      <w:szCs w:val="20"/>
                    </w:rPr>
                    <w:t>Procured Capacity for Reg-Up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Reg-Up, for the hour.</w:t>
                  </w:r>
                </w:p>
              </w:tc>
            </w:tr>
            <w:tr w:rsidR="006161AD" w:rsidRPr="00D476E3" w14:paraId="4BCC700F" w14:textId="77777777" w:rsidTr="006F573E">
              <w:tc>
                <w:tcPr>
                  <w:tcW w:w="1315" w:type="pct"/>
                  <w:tcBorders>
                    <w:top w:val="single" w:sz="4" w:space="0" w:color="auto"/>
                    <w:left w:val="single" w:sz="4" w:space="0" w:color="auto"/>
                    <w:bottom w:val="single" w:sz="4" w:space="0" w:color="auto"/>
                    <w:right w:val="single" w:sz="4" w:space="0" w:color="auto"/>
                  </w:tcBorders>
                </w:tcPr>
                <w:p w14:paraId="4170655B" w14:textId="77777777" w:rsidR="006161AD" w:rsidRPr="00D476E3" w:rsidRDefault="006161AD" w:rsidP="006F573E">
                  <w:pPr>
                    <w:spacing w:after="60"/>
                    <w:rPr>
                      <w:iCs/>
                      <w:sz w:val="20"/>
                      <w:szCs w:val="20"/>
                    </w:rPr>
                  </w:pPr>
                  <w:r w:rsidRPr="00D476E3">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0FED392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AB5CED5" w14:textId="77777777" w:rsidR="006161AD" w:rsidRPr="00D476E3" w:rsidRDefault="006161AD" w:rsidP="006F573E">
                  <w:pPr>
                    <w:spacing w:after="60"/>
                    <w:rPr>
                      <w:i/>
                      <w:iCs/>
                      <w:sz w:val="20"/>
                      <w:szCs w:val="20"/>
                    </w:rPr>
                  </w:pPr>
                  <w:r w:rsidRPr="00D476E3">
                    <w:rPr>
                      <w:i/>
                      <w:iCs/>
                      <w:sz w:val="20"/>
                      <w:szCs w:val="20"/>
                    </w:rPr>
                    <w:t>Reg-Up Failure Quantity Amount Total</w:t>
                  </w:r>
                  <w:r w:rsidRPr="00D476E3">
                    <w:rPr>
                      <w:iCs/>
                      <w:sz w:val="20"/>
                      <w:szCs w:val="20"/>
                    </w:rPr>
                    <w:t>—The total charges to all QSEs for their capacity associated with failures and reconfiguration reductions on their Ancillary Service Supply Responsibilities for Reg-Up, for the hour.</w:t>
                  </w:r>
                </w:p>
              </w:tc>
            </w:tr>
            <w:tr w:rsidR="006161AD" w:rsidRPr="00D476E3" w14:paraId="2DF0DABF" w14:textId="77777777" w:rsidTr="006F573E">
              <w:tc>
                <w:tcPr>
                  <w:tcW w:w="1315" w:type="pct"/>
                  <w:tcBorders>
                    <w:top w:val="single" w:sz="4" w:space="0" w:color="auto"/>
                    <w:left w:val="single" w:sz="4" w:space="0" w:color="auto"/>
                    <w:bottom w:val="single" w:sz="4" w:space="0" w:color="auto"/>
                    <w:right w:val="single" w:sz="4" w:space="0" w:color="auto"/>
                  </w:tcBorders>
                </w:tcPr>
                <w:p w14:paraId="7CF3CF81" w14:textId="77777777" w:rsidR="006161AD" w:rsidRPr="00D476E3" w:rsidRDefault="006161AD" w:rsidP="006F573E">
                  <w:pPr>
                    <w:spacing w:after="60"/>
                    <w:rPr>
                      <w:iCs/>
                      <w:sz w:val="20"/>
                      <w:szCs w:val="20"/>
                    </w:rPr>
                  </w:pPr>
                  <w:r w:rsidRPr="00D476E3">
                    <w:rPr>
                      <w:iCs/>
                      <w:sz w:val="20"/>
                      <w:szCs w:val="20"/>
                    </w:rPr>
                    <w:t xml:space="preserve">RUFQAMTQSETOT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06C82D2"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E38EFA" w14:textId="77777777" w:rsidR="006161AD" w:rsidRPr="00D476E3" w:rsidRDefault="006161AD" w:rsidP="006F573E">
                  <w:pPr>
                    <w:spacing w:after="60"/>
                    <w:rPr>
                      <w:i/>
                      <w:iCs/>
                      <w:sz w:val="20"/>
                      <w:szCs w:val="20"/>
                    </w:rPr>
                  </w:pPr>
                  <w:r w:rsidRPr="00D476E3">
                    <w:rPr>
                      <w:i/>
                      <w:iCs/>
                      <w:sz w:val="20"/>
                      <w:szCs w:val="20"/>
                    </w:rPr>
                    <w:t>Reg-Up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Reg-Up, for the hour.</w:t>
                  </w:r>
                </w:p>
              </w:tc>
            </w:tr>
            <w:tr w:rsidR="006161AD" w:rsidRPr="00D476E3" w14:paraId="7288D9FF" w14:textId="77777777" w:rsidTr="006F573E">
              <w:tc>
                <w:tcPr>
                  <w:tcW w:w="1315" w:type="pct"/>
                  <w:tcBorders>
                    <w:top w:val="single" w:sz="4" w:space="0" w:color="auto"/>
                    <w:left w:val="single" w:sz="4" w:space="0" w:color="auto"/>
                    <w:bottom w:val="single" w:sz="4" w:space="0" w:color="auto"/>
                    <w:right w:val="single" w:sz="4" w:space="0" w:color="auto"/>
                  </w:tcBorders>
                </w:tcPr>
                <w:p w14:paraId="0C04A7A2" w14:textId="77777777" w:rsidR="006161AD" w:rsidRPr="00D476E3" w:rsidRDefault="006161AD" w:rsidP="006F573E">
                  <w:pPr>
                    <w:spacing w:after="60"/>
                    <w:rPr>
                      <w:iCs/>
                      <w:sz w:val="20"/>
                      <w:szCs w:val="20"/>
                    </w:rPr>
                  </w:pPr>
                  <w:r w:rsidRPr="00D476E3">
                    <w:rPr>
                      <w:iCs/>
                      <w:sz w:val="20"/>
                      <w:szCs w:val="20"/>
                    </w:rPr>
                    <w:t xml:space="preserve">RTPCRUAMTQSETOT </w:t>
                  </w:r>
                  <w:r w:rsidRPr="00D476E3">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299FA7F4" w14:textId="77777777" w:rsidR="006161AD" w:rsidRPr="00D476E3" w:rsidRDefault="006161AD" w:rsidP="006F573E">
                  <w:pPr>
                    <w:spacing w:after="60"/>
                    <w:rPr>
                      <w:iCs/>
                      <w:sz w:val="20"/>
                      <w:szCs w:val="20"/>
                    </w:rPr>
                  </w:pPr>
                  <w:r w:rsidRPr="00D476E3">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6CFAF4A9" w14:textId="77777777" w:rsidR="006161AD" w:rsidRPr="00D476E3" w:rsidRDefault="006161AD" w:rsidP="006F573E">
                  <w:pPr>
                    <w:spacing w:after="60"/>
                    <w:rPr>
                      <w:iCs/>
                      <w:sz w:val="20"/>
                      <w:szCs w:val="20"/>
                    </w:rPr>
                  </w:pPr>
                  <w:r w:rsidRPr="00D476E3">
                    <w:rPr>
                      <w:i/>
                      <w:iCs/>
                      <w:sz w:val="20"/>
                      <w:szCs w:val="20"/>
                    </w:rPr>
                    <w:t>Procured Capacity for Reg-Up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Reg-Up, for the hour.</w:t>
                  </w:r>
                </w:p>
              </w:tc>
            </w:tr>
            <w:tr w:rsidR="006161AD" w:rsidRPr="00D476E3" w14:paraId="097F1CE6"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7200D57" w14:textId="77777777" w:rsidR="006161AD" w:rsidRPr="00D476E3" w:rsidRDefault="006161AD" w:rsidP="006F573E">
                  <w:pPr>
                    <w:spacing w:after="60"/>
                    <w:rPr>
                      <w:iCs/>
                      <w:sz w:val="20"/>
                      <w:szCs w:val="20"/>
                    </w:rPr>
                  </w:pPr>
                  <w:r w:rsidRPr="00D476E3">
                    <w:rPr>
                      <w:iCs/>
                      <w:sz w:val="20"/>
                      <w:szCs w:val="20"/>
                    </w:rPr>
                    <w:t xml:space="preserve">PCRUAMT </w:t>
                  </w:r>
                  <w:r w:rsidRPr="00D476E3">
                    <w:rPr>
                      <w:i/>
                      <w:iCs/>
                      <w:sz w:val="20"/>
                      <w:szCs w:val="20"/>
                      <w:vertAlign w:val="subscript"/>
                    </w:rPr>
                    <w:t>q</w:t>
                  </w:r>
                </w:p>
              </w:tc>
              <w:tc>
                <w:tcPr>
                  <w:tcW w:w="326" w:type="pct"/>
                </w:tcPr>
                <w:p w14:paraId="73AC8643" w14:textId="77777777" w:rsidR="006161AD" w:rsidRPr="00D476E3" w:rsidRDefault="006161AD" w:rsidP="006F573E">
                  <w:pPr>
                    <w:spacing w:after="60"/>
                    <w:rPr>
                      <w:iCs/>
                      <w:sz w:val="20"/>
                      <w:szCs w:val="20"/>
                    </w:rPr>
                  </w:pPr>
                  <w:r w:rsidRPr="00D476E3">
                    <w:rPr>
                      <w:iCs/>
                      <w:sz w:val="20"/>
                      <w:szCs w:val="20"/>
                    </w:rPr>
                    <w:t>$</w:t>
                  </w:r>
                </w:p>
              </w:tc>
              <w:tc>
                <w:tcPr>
                  <w:tcW w:w="3359" w:type="pct"/>
                </w:tcPr>
                <w:p w14:paraId="3CA7B95E" w14:textId="77777777" w:rsidR="006161AD" w:rsidRPr="00D476E3" w:rsidRDefault="006161AD" w:rsidP="006F573E">
                  <w:pPr>
                    <w:spacing w:after="60"/>
                    <w:rPr>
                      <w:iCs/>
                      <w:sz w:val="20"/>
                      <w:szCs w:val="20"/>
                    </w:rPr>
                  </w:pPr>
                  <w:r w:rsidRPr="00D476E3">
                    <w:rPr>
                      <w:i/>
                      <w:iCs/>
                      <w:sz w:val="20"/>
                      <w:szCs w:val="20"/>
                    </w:rPr>
                    <w:t>Procured Capacity for Reg-Up Amount per QSE in DAM</w:t>
                  </w:r>
                  <w:r w:rsidRPr="00D476E3">
                    <w:rPr>
                      <w:iCs/>
                      <w:sz w:val="20"/>
                      <w:szCs w:val="20"/>
                    </w:rPr>
                    <w:t xml:space="preserve">—The DAM Reg-Up payment for QSE </w:t>
                  </w:r>
                  <w:r w:rsidRPr="00D476E3">
                    <w:rPr>
                      <w:i/>
                      <w:iCs/>
                      <w:sz w:val="20"/>
                      <w:szCs w:val="20"/>
                    </w:rPr>
                    <w:t>q</w:t>
                  </w:r>
                  <w:r w:rsidRPr="00D476E3">
                    <w:rPr>
                      <w:iCs/>
                      <w:sz w:val="20"/>
                      <w:szCs w:val="20"/>
                    </w:rPr>
                    <w:t>, for the hour.</w:t>
                  </w:r>
                </w:p>
              </w:tc>
            </w:tr>
            <w:tr w:rsidR="006161AD" w:rsidRPr="00D476E3" w14:paraId="134B5045"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C845D8C" w14:textId="77777777" w:rsidR="006161AD" w:rsidRPr="00D476E3" w:rsidRDefault="006161AD" w:rsidP="006F573E">
                  <w:pPr>
                    <w:spacing w:after="60"/>
                    <w:rPr>
                      <w:iCs/>
                      <w:sz w:val="20"/>
                      <w:szCs w:val="20"/>
                    </w:rPr>
                  </w:pPr>
                  <w:r w:rsidRPr="00D476E3">
                    <w:rPr>
                      <w:sz w:val="20"/>
                      <w:szCs w:val="20"/>
                    </w:rPr>
                    <w:t>RUINFQAMTTOT</w:t>
                  </w:r>
                </w:p>
              </w:tc>
              <w:tc>
                <w:tcPr>
                  <w:tcW w:w="326" w:type="pct"/>
                </w:tcPr>
                <w:p w14:paraId="2D05B454" w14:textId="77777777" w:rsidR="006161AD" w:rsidRPr="00D476E3" w:rsidRDefault="006161AD" w:rsidP="006F573E">
                  <w:pPr>
                    <w:spacing w:after="60"/>
                    <w:rPr>
                      <w:iCs/>
                      <w:sz w:val="20"/>
                      <w:szCs w:val="20"/>
                    </w:rPr>
                  </w:pPr>
                  <w:r w:rsidRPr="00D476E3">
                    <w:rPr>
                      <w:sz w:val="20"/>
                      <w:szCs w:val="20"/>
                    </w:rPr>
                    <w:t>$</w:t>
                  </w:r>
                </w:p>
              </w:tc>
              <w:tc>
                <w:tcPr>
                  <w:tcW w:w="3359" w:type="pct"/>
                </w:tcPr>
                <w:p w14:paraId="4EE3C6B8" w14:textId="77777777" w:rsidR="006161AD" w:rsidRPr="00D476E3" w:rsidRDefault="006161AD" w:rsidP="006F573E">
                  <w:pPr>
                    <w:spacing w:after="60"/>
                    <w:rPr>
                      <w:i/>
                      <w:iCs/>
                      <w:sz w:val="20"/>
                      <w:szCs w:val="20"/>
                    </w:rPr>
                  </w:pPr>
                  <w:r w:rsidRPr="00D476E3">
                    <w:rPr>
                      <w:i/>
                      <w:sz w:val="20"/>
                      <w:szCs w:val="20"/>
                    </w:rPr>
                    <w:t xml:space="preserve">Reg-Up Infeasible Quantity Amount Total  </w:t>
                  </w:r>
                  <w:r w:rsidRPr="00D476E3">
                    <w:rPr>
                      <w:sz w:val="20"/>
                      <w:szCs w:val="20"/>
                    </w:rPr>
                    <w:t>— The charge to all QSEs for their total capacity associated with infeasible deployment of Ancillary Service Supply Responsibilities for Reg-Up, for the hour.</w:t>
                  </w:r>
                </w:p>
              </w:tc>
            </w:tr>
            <w:tr w:rsidR="006161AD" w:rsidRPr="00D476E3" w14:paraId="2E60D048" w14:textId="77777777" w:rsidTr="006F57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B532F39" w14:textId="77777777" w:rsidR="006161AD" w:rsidRPr="00D476E3" w:rsidRDefault="006161AD" w:rsidP="006F573E">
                  <w:pPr>
                    <w:spacing w:after="60"/>
                    <w:rPr>
                      <w:iCs/>
                      <w:sz w:val="20"/>
                      <w:szCs w:val="20"/>
                    </w:rPr>
                  </w:pPr>
                  <w:r w:rsidRPr="00D476E3">
                    <w:rPr>
                      <w:sz w:val="20"/>
                      <w:szCs w:val="20"/>
                    </w:rPr>
                    <w:t xml:space="preserve">RUINFQAMT </w:t>
                  </w:r>
                  <w:r w:rsidRPr="00D476E3">
                    <w:rPr>
                      <w:i/>
                      <w:sz w:val="20"/>
                      <w:szCs w:val="20"/>
                      <w:vertAlign w:val="subscript"/>
                    </w:rPr>
                    <w:t>q</w:t>
                  </w:r>
                </w:p>
              </w:tc>
              <w:tc>
                <w:tcPr>
                  <w:tcW w:w="326" w:type="pct"/>
                </w:tcPr>
                <w:p w14:paraId="51477479" w14:textId="77777777" w:rsidR="006161AD" w:rsidRPr="00D476E3" w:rsidRDefault="006161AD" w:rsidP="006F573E">
                  <w:pPr>
                    <w:spacing w:after="60"/>
                    <w:rPr>
                      <w:iCs/>
                      <w:sz w:val="20"/>
                      <w:szCs w:val="20"/>
                    </w:rPr>
                  </w:pPr>
                  <w:r w:rsidRPr="00D476E3">
                    <w:rPr>
                      <w:sz w:val="20"/>
                      <w:szCs w:val="20"/>
                    </w:rPr>
                    <w:t>$</w:t>
                  </w:r>
                </w:p>
              </w:tc>
              <w:tc>
                <w:tcPr>
                  <w:tcW w:w="3359" w:type="pct"/>
                </w:tcPr>
                <w:p w14:paraId="3D4C2CD6" w14:textId="77777777" w:rsidR="006161AD" w:rsidRPr="00D476E3" w:rsidRDefault="006161AD" w:rsidP="006F573E">
                  <w:pPr>
                    <w:rPr>
                      <w:i/>
                      <w:iCs/>
                      <w:sz w:val="20"/>
                      <w:szCs w:val="20"/>
                    </w:rPr>
                  </w:pPr>
                  <w:r w:rsidRPr="00D476E3">
                    <w:rPr>
                      <w:i/>
                      <w:sz w:val="20"/>
                      <w:szCs w:val="20"/>
                    </w:rPr>
                    <w:t>Reg-Up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Reg-Up, for the hour</w:t>
                  </w:r>
                  <w:r w:rsidRPr="00D476E3">
                    <w:rPr>
                      <w:szCs w:val="20"/>
                    </w:rPr>
                    <w:t>.</w:t>
                  </w:r>
                </w:p>
              </w:tc>
            </w:tr>
            <w:tr w:rsidR="006161AD" w:rsidRPr="00D476E3" w14:paraId="2258AE96" w14:textId="77777777" w:rsidTr="006F573E">
              <w:tc>
                <w:tcPr>
                  <w:tcW w:w="1315" w:type="pct"/>
                  <w:tcBorders>
                    <w:top w:val="single" w:sz="4" w:space="0" w:color="auto"/>
                    <w:left w:val="single" w:sz="4" w:space="0" w:color="auto"/>
                    <w:bottom w:val="single" w:sz="4" w:space="0" w:color="auto"/>
                    <w:right w:val="single" w:sz="4" w:space="0" w:color="auto"/>
                  </w:tcBorders>
                </w:tcPr>
                <w:p w14:paraId="53231905" w14:textId="77777777" w:rsidR="006161AD" w:rsidRPr="00D476E3" w:rsidRDefault="006161AD" w:rsidP="006F573E">
                  <w:pPr>
                    <w:spacing w:after="60"/>
                    <w:rPr>
                      <w:sz w:val="20"/>
                      <w:szCs w:val="20"/>
                    </w:rPr>
                  </w:pPr>
                  <w:r w:rsidRPr="00D476E3">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0483BDDF" w14:textId="77777777" w:rsidR="006161AD" w:rsidRPr="00D476E3" w:rsidRDefault="006161AD" w:rsidP="006F573E">
                  <w:pPr>
                    <w:spacing w:after="60"/>
                    <w:rPr>
                      <w:sz w:val="20"/>
                      <w:szCs w:val="20"/>
                    </w:rPr>
                  </w:pPr>
                  <w:r w:rsidRPr="00D476E3">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D17BA73" w14:textId="77777777" w:rsidR="006161AD" w:rsidRPr="00D476E3" w:rsidRDefault="006161AD" w:rsidP="006F573E">
                  <w:pPr>
                    <w:spacing w:after="60"/>
                    <w:rPr>
                      <w:sz w:val="20"/>
                      <w:szCs w:val="20"/>
                    </w:rPr>
                  </w:pPr>
                  <w:r w:rsidRPr="00D476E3">
                    <w:rPr>
                      <w:i/>
                      <w:sz w:val="20"/>
                      <w:szCs w:val="20"/>
                    </w:rPr>
                    <w:t>Procured Capacity for Reg-Up Amount Total in DAM</w:t>
                  </w:r>
                  <w:r w:rsidRPr="00D476E3">
                    <w:rPr>
                      <w:sz w:val="20"/>
                      <w:szCs w:val="20"/>
                    </w:rPr>
                    <w:t>—The total of the DAM Reg-Up payments for all QSEs</w:t>
                  </w:r>
                  <w:r w:rsidRPr="00D476E3">
                    <w:rPr>
                      <w:iCs/>
                      <w:sz w:val="20"/>
                      <w:szCs w:val="20"/>
                    </w:rPr>
                    <w:t>,</w:t>
                  </w:r>
                  <w:r w:rsidRPr="00D476E3">
                    <w:rPr>
                      <w:sz w:val="20"/>
                      <w:szCs w:val="20"/>
                    </w:rPr>
                    <w:t xml:space="preserve"> for the hour.</w:t>
                  </w:r>
                </w:p>
              </w:tc>
            </w:tr>
            <w:tr w:rsidR="006161AD" w:rsidRPr="00D476E3" w14:paraId="5153F615" w14:textId="77777777" w:rsidTr="006F573E">
              <w:tc>
                <w:tcPr>
                  <w:tcW w:w="1315" w:type="pct"/>
                  <w:tcBorders>
                    <w:top w:val="single" w:sz="4" w:space="0" w:color="auto"/>
                    <w:left w:val="single" w:sz="4" w:space="0" w:color="auto"/>
                    <w:bottom w:val="single" w:sz="4" w:space="0" w:color="auto"/>
                    <w:right w:val="single" w:sz="4" w:space="0" w:color="auto"/>
                  </w:tcBorders>
                </w:tcPr>
                <w:p w14:paraId="3F2E7E0B" w14:textId="77777777" w:rsidR="006161AD" w:rsidRPr="00D476E3" w:rsidRDefault="006161AD" w:rsidP="006F573E">
                  <w:pPr>
                    <w:spacing w:after="60"/>
                    <w:rPr>
                      <w:i/>
                      <w:iCs/>
                      <w:sz w:val="20"/>
                      <w:szCs w:val="20"/>
                    </w:rPr>
                  </w:pPr>
                  <w:r w:rsidRPr="00D476E3">
                    <w:rPr>
                      <w:i/>
                      <w:iCs/>
                      <w:sz w:val="20"/>
                      <w:szCs w:val="20"/>
                    </w:rPr>
                    <w:lastRenderedPageBreak/>
                    <w:t>q</w:t>
                  </w:r>
                </w:p>
              </w:tc>
              <w:tc>
                <w:tcPr>
                  <w:tcW w:w="326" w:type="pct"/>
                  <w:tcBorders>
                    <w:top w:val="single" w:sz="4" w:space="0" w:color="auto"/>
                    <w:left w:val="single" w:sz="4" w:space="0" w:color="auto"/>
                    <w:bottom w:val="single" w:sz="4" w:space="0" w:color="auto"/>
                    <w:right w:val="single" w:sz="4" w:space="0" w:color="auto"/>
                  </w:tcBorders>
                </w:tcPr>
                <w:p w14:paraId="75A645C2"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06CF148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D87D15C" w14:textId="77777777" w:rsidTr="006F573E">
              <w:tc>
                <w:tcPr>
                  <w:tcW w:w="1315" w:type="pct"/>
                  <w:tcBorders>
                    <w:top w:val="single" w:sz="4" w:space="0" w:color="auto"/>
                    <w:left w:val="single" w:sz="4" w:space="0" w:color="auto"/>
                    <w:bottom w:val="single" w:sz="4" w:space="0" w:color="auto"/>
                    <w:right w:val="single" w:sz="4" w:space="0" w:color="auto"/>
                  </w:tcBorders>
                </w:tcPr>
                <w:p w14:paraId="1D145873" w14:textId="77777777" w:rsidR="006161AD" w:rsidRPr="00D476E3" w:rsidRDefault="006161AD" w:rsidP="006F573E">
                  <w:pPr>
                    <w:spacing w:after="60"/>
                    <w:rPr>
                      <w:i/>
                      <w:iCs/>
                      <w:sz w:val="20"/>
                      <w:szCs w:val="20"/>
                    </w:rPr>
                  </w:pPr>
                  <w:r w:rsidRPr="00D476E3">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3091FEEF" w14:textId="77777777" w:rsidR="006161AD" w:rsidRPr="00D476E3" w:rsidRDefault="006161AD" w:rsidP="006F573E">
                  <w:pPr>
                    <w:spacing w:after="60"/>
                    <w:rPr>
                      <w:iCs/>
                      <w:sz w:val="20"/>
                      <w:szCs w:val="20"/>
                    </w:rPr>
                  </w:pPr>
                  <w:r w:rsidRPr="00D476E3">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6BEDD16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7E778804" w14:textId="77777777" w:rsidR="006161AD" w:rsidRPr="00D476E3" w:rsidRDefault="006161AD" w:rsidP="006F573E">
            <w:pPr>
              <w:spacing w:after="240"/>
              <w:ind w:left="1440" w:hanging="720"/>
              <w:rPr>
                <w:szCs w:val="20"/>
              </w:rPr>
            </w:pPr>
          </w:p>
        </w:tc>
      </w:tr>
    </w:tbl>
    <w:p w14:paraId="75F1C88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Reg-Up for the Operating Hour is calculated as follows:</w:t>
      </w:r>
    </w:p>
    <w:p w14:paraId="57A5EE9A" w14:textId="77777777" w:rsidR="006161AD" w:rsidRPr="00D476E3" w:rsidRDefault="006161AD" w:rsidP="006161AD">
      <w:pPr>
        <w:spacing w:after="240"/>
        <w:ind w:left="2880" w:hanging="2160"/>
        <w:rPr>
          <w:b/>
          <w:bCs/>
          <w:szCs w:val="20"/>
        </w:rPr>
      </w:pPr>
      <w:r w:rsidRPr="00D476E3">
        <w:rPr>
          <w:b/>
          <w:bCs/>
          <w:szCs w:val="20"/>
        </w:rPr>
        <w:t xml:space="preserve">RUCOST </w:t>
      </w:r>
      <w:r w:rsidRPr="00D476E3">
        <w:rPr>
          <w:b/>
          <w:bCs/>
          <w:i/>
          <w:szCs w:val="20"/>
          <w:vertAlign w:val="subscript"/>
        </w:rPr>
        <w:t>q</w:t>
      </w:r>
      <w:r w:rsidRPr="00D476E3">
        <w:rPr>
          <w:b/>
          <w:bCs/>
          <w:szCs w:val="20"/>
        </w:rPr>
        <w:tab/>
        <w:t>=</w:t>
      </w:r>
      <w:r w:rsidRPr="00D476E3">
        <w:rPr>
          <w:b/>
          <w:bCs/>
          <w:szCs w:val="20"/>
        </w:rPr>
        <w:tab/>
        <w:t xml:space="preserve">RUPR * RUQ </w:t>
      </w:r>
      <w:r w:rsidRPr="00D476E3">
        <w:rPr>
          <w:b/>
          <w:bCs/>
          <w:i/>
          <w:szCs w:val="20"/>
          <w:vertAlign w:val="subscript"/>
        </w:rPr>
        <w:t>q</w:t>
      </w:r>
    </w:p>
    <w:p w14:paraId="13BF7FF6" w14:textId="77777777" w:rsidR="006161AD" w:rsidRPr="00D476E3" w:rsidRDefault="006161AD" w:rsidP="006161AD">
      <w:pPr>
        <w:spacing w:after="240"/>
        <w:rPr>
          <w:iCs/>
          <w:szCs w:val="20"/>
        </w:rPr>
      </w:pPr>
      <w:r w:rsidRPr="00D476E3">
        <w:rPr>
          <w:iCs/>
          <w:szCs w:val="20"/>
        </w:rPr>
        <w:t>Where:</w:t>
      </w:r>
    </w:p>
    <w:p w14:paraId="349CB711"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RUPR</w:t>
      </w:r>
      <w:r w:rsidRPr="00D476E3">
        <w:rPr>
          <w:bCs/>
          <w:szCs w:val="20"/>
        </w:rPr>
        <w:tab/>
      </w:r>
      <w:r w:rsidRPr="00D476E3">
        <w:rPr>
          <w:bCs/>
          <w:szCs w:val="20"/>
        </w:rPr>
        <w:tab/>
        <w:t>=</w:t>
      </w:r>
      <w:r w:rsidRPr="00D476E3">
        <w:rPr>
          <w:bCs/>
          <w:szCs w:val="20"/>
        </w:rPr>
        <w:tab/>
        <w:t>RUCOSTTOT / RUQTOT</w:t>
      </w:r>
    </w:p>
    <w:p w14:paraId="7B27D194" w14:textId="77777777" w:rsidR="006161AD" w:rsidRPr="00D476E3" w:rsidRDefault="006161AD" w:rsidP="006161AD">
      <w:pPr>
        <w:tabs>
          <w:tab w:val="left" w:pos="2160"/>
          <w:tab w:val="left" w:pos="2880"/>
        </w:tabs>
        <w:spacing w:after="120"/>
        <w:ind w:leftChars="300" w:left="2880" w:hangingChars="900" w:hanging="2160"/>
      </w:pPr>
      <w:r w:rsidRPr="00D476E3">
        <w:t>RUQTOT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CEC2947" wp14:editId="1AF87537">
            <wp:extent cx="144780" cy="297180"/>
            <wp:effectExtent l="0" t="0" r="7620" b="7620"/>
            <wp:docPr id="1712468798"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RUQ </w:t>
      </w:r>
      <w:r w:rsidRPr="00D476E3">
        <w:rPr>
          <w:i/>
          <w:iCs/>
          <w:vertAlign w:val="subscript"/>
        </w:rPr>
        <w:t>q</w:t>
      </w:r>
    </w:p>
    <w:p w14:paraId="41A002C4"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 xml:space="preserve">RUQ </w:t>
      </w:r>
      <w:r w:rsidRPr="00D476E3">
        <w:rPr>
          <w:bCs/>
          <w:i/>
          <w:szCs w:val="20"/>
          <w:vertAlign w:val="subscript"/>
        </w:rPr>
        <w:t>q</w:t>
      </w:r>
      <w:r w:rsidRPr="00D476E3">
        <w:rPr>
          <w:bCs/>
          <w:szCs w:val="20"/>
        </w:rPr>
        <w:tab/>
      </w:r>
      <w:r w:rsidRPr="00D476E3">
        <w:rPr>
          <w:bCs/>
          <w:szCs w:val="20"/>
        </w:rPr>
        <w:tab/>
        <w:t>=</w:t>
      </w:r>
      <w:r w:rsidRPr="00D476E3">
        <w:rPr>
          <w:bCs/>
          <w:szCs w:val="20"/>
        </w:rPr>
        <w:tab/>
        <w:t xml:space="preserve">RUO </w:t>
      </w:r>
      <w:r w:rsidRPr="00D476E3">
        <w:rPr>
          <w:bCs/>
          <w:i/>
          <w:szCs w:val="20"/>
          <w:vertAlign w:val="subscript"/>
        </w:rPr>
        <w:t>q</w:t>
      </w:r>
      <w:r w:rsidRPr="00D476E3">
        <w:rPr>
          <w:bCs/>
          <w:szCs w:val="20"/>
        </w:rPr>
        <w:t xml:space="preserve"> – SARUQ </w:t>
      </w:r>
      <w:r w:rsidRPr="00D476E3">
        <w:rPr>
          <w:bCs/>
          <w:i/>
          <w:szCs w:val="20"/>
          <w:vertAlign w:val="subscript"/>
        </w:rPr>
        <w:t>q</w:t>
      </w:r>
    </w:p>
    <w:p w14:paraId="3296F78A" w14:textId="77777777" w:rsidR="006161AD" w:rsidRPr="00D476E3" w:rsidRDefault="006161AD" w:rsidP="006161AD">
      <w:pPr>
        <w:tabs>
          <w:tab w:val="left" w:pos="2160"/>
          <w:tab w:val="left" w:pos="2880"/>
        </w:tabs>
        <w:spacing w:after="120"/>
        <w:ind w:leftChars="300" w:left="2880" w:hangingChars="900" w:hanging="2160"/>
      </w:pPr>
      <w:r w:rsidRPr="00D476E3">
        <w:t xml:space="preserve">RUO </w:t>
      </w:r>
      <w:r w:rsidRPr="00D476E3">
        <w:rPr>
          <w:i/>
          <w:iCs/>
          <w:vertAlign w:val="subscript"/>
        </w:rPr>
        <w:t>q</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8B59273" wp14:editId="78C02CF3">
            <wp:extent cx="144780" cy="297180"/>
            <wp:effectExtent l="0" t="0" r="7620" b="7620"/>
            <wp:docPr id="9845938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(SARUQ </w:t>
      </w:r>
      <w:r w:rsidRPr="00D476E3">
        <w:rPr>
          <w:i/>
          <w:iCs/>
          <w:vertAlign w:val="subscript"/>
        </w:rPr>
        <w:t>q</w:t>
      </w:r>
      <w:r w:rsidRPr="00D476E3">
        <w:t xml:space="preserve"> + </w:t>
      </w:r>
      <w:r w:rsidRPr="00D476E3">
        <w:rPr>
          <w:noProof/>
          <w:position w:val="-20"/>
          <w:szCs w:val="20"/>
        </w:rPr>
        <w:drawing>
          <wp:inline distT="0" distB="0" distL="0" distR="0" wp14:anchorId="7F896B0C" wp14:editId="55DCA677">
            <wp:extent cx="144780" cy="274320"/>
            <wp:effectExtent l="0" t="0" r="7620" b="0"/>
            <wp:docPr id="1193740555"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(RTPCRU </w:t>
      </w:r>
      <w:r w:rsidRPr="00D476E3">
        <w:rPr>
          <w:i/>
          <w:iCs/>
          <w:vertAlign w:val="subscript"/>
        </w:rPr>
        <w:t>q, m</w:t>
      </w:r>
      <w:r w:rsidRPr="00D476E3">
        <w:rPr>
          <w:bCs/>
          <w:szCs w:val="20"/>
        </w:rPr>
        <w:t>)</w:t>
      </w:r>
      <w:r w:rsidRPr="00D476E3">
        <w:rPr>
          <w:i/>
          <w:iCs/>
        </w:rPr>
        <w:t xml:space="preserve"> </w:t>
      </w:r>
      <w:r w:rsidRPr="00D476E3">
        <w:t xml:space="preserve">+ PCRU </w:t>
      </w:r>
      <w:r w:rsidRPr="00D476E3">
        <w:rPr>
          <w:i/>
          <w:iCs/>
          <w:vertAlign w:val="subscript"/>
        </w:rPr>
        <w:t xml:space="preserve">q </w:t>
      </w:r>
      <w:r w:rsidRPr="00D476E3">
        <w:rPr>
          <w:bCs/>
          <w:szCs w:val="20"/>
        </w:rPr>
        <w:t xml:space="preserve">–   </w:t>
      </w:r>
    </w:p>
    <w:p w14:paraId="64A336E8" w14:textId="77777777" w:rsidR="006161AD" w:rsidRPr="00D476E3" w:rsidRDefault="006161AD" w:rsidP="006161AD">
      <w:pPr>
        <w:tabs>
          <w:tab w:val="left" w:pos="2160"/>
          <w:tab w:val="left" w:pos="2880"/>
        </w:tabs>
        <w:spacing w:after="120"/>
        <w:ind w:leftChars="300" w:left="2880" w:hangingChars="900" w:hanging="2160"/>
        <w:rPr>
          <w:bCs/>
          <w:szCs w:val="20"/>
          <w:vertAlign w:val="subscript"/>
        </w:rPr>
      </w:pPr>
      <w:r w:rsidRPr="00D476E3">
        <w:rPr>
          <w:bCs/>
          <w:szCs w:val="20"/>
        </w:rPr>
        <w:t xml:space="preserve">                                                 RUFQ</w:t>
      </w:r>
      <w:r w:rsidRPr="00D476E3">
        <w:rPr>
          <w:bCs/>
          <w:i/>
          <w:szCs w:val="20"/>
        </w:rPr>
        <w:t xml:space="preserve"> </w:t>
      </w:r>
      <w:r w:rsidRPr="00D476E3">
        <w:rPr>
          <w:bCs/>
          <w:i/>
          <w:szCs w:val="20"/>
          <w:vertAlign w:val="subscript"/>
        </w:rPr>
        <w:t xml:space="preserve">q </w:t>
      </w:r>
      <w:r w:rsidRPr="00D476E3">
        <w:rPr>
          <w:bCs/>
          <w:szCs w:val="20"/>
        </w:rPr>
        <w:t>– RRUFQ</w:t>
      </w:r>
      <w:r w:rsidRPr="00D476E3">
        <w:rPr>
          <w:bCs/>
          <w:i/>
          <w:szCs w:val="20"/>
        </w:rPr>
        <w:t xml:space="preserve"> </w:t>
      </w:r>
      <w:r w:rsidRPr="00D476E3">
        <w:rPr>
          <w:bCs/>
          <w:i/>
          <w:szCs w:val="20"/>
          <w:vertAlign w:val="subscript"/>
        </w:rPr>
        <w:t>q</w:t>
      </w:r>
      <w:r w:rsidRPr="00D476E3">
        <w:rPr>
          <w:bCs/>
          <w:szCs w:val="20"/>
        </w:rPr>
        <w:t>) * HLRS</w:t>
      </w:r>
      <w:r w:rsidRPr="00D476E3">
        <w:rPr>
          <w:bCs/>
          <w:i/>
          <w:szCs w:val="20"/>
        </w:rPr>
        <w:t xml:space="preserve"> </w:t>
      </w:r>
      <w:r w:rsidRPr="00D476E3">
        <w:rPr>
          <w:bCs/>
          <w:i/>
          <w:szCs w:val="20"/>
          <w:vertAlign w:val="subscript"/>
        </w:rPr>
        <w:t>q</w:t>
      </w:r>
    </w:p>
    <w:p w14:paraId="647E50F3" w14:textId="77777777" w:rsidR="006161AD" w:rsidRPr="00D476E3" w:rsidRDefault="006161AD" w:rsidP="006161AD">
      <w:pPr>
        <w:tabs>
          <w:tab w:val="left" w:pos="2160"/>
          <w:tab w:val="left" w:pos="2880"/>
        </w:tabs>
        <w:spacing w:after="120"/>
        <w:ind w:leftChars="300" w:left="2880" w:hangingChars="900" w:hanging="2160"/>
        <w:rPr>
          <w:bCs/>
          <w:szCs w:val="20"/>
          <w:vertAlign w:val="subscript"/>
          <w:lang w:val="fr-FR"/>
        </w:rPr>
      </w:pPr>
      <w:r w:rsidRPr="00D476E3">
        <w:rPr>
          <w:bCs/>
          <w:szCs w:val="20"/>
          <w:lang w:val="fr-FR"/>
        </w:rPr>
        <w:t xml:space="preserve">SARUQ </w:t>
      </w:r>
      <w:r w:rsidRPr="00D476E3">
        <w:rPr>
          <w:bCs/>
          <w:i/>
          <w:szCs w:val="20"/>
          <w:vertAlign w:val="subscript"/>
          <w:lang w:val="fr-FR"/>
        </w:rPr>
        <w:t>q</w:t>
      </w:r>
      <w:r w:rsidRPr="00D476E3">
        <w:rPr>
          <w:bCs/>
          <w:szCs w:val="20"/>
          <w:vertAlign w:val="subscript"/>
          <w:lang w:val="fr-FR"/>
        </w:rPr>
        <w:tab/>
      </w:r>
      <w:r w:rsidRPr="00D476E3">
        <w:rPr>
          <w:bCs/>
          <w:szCs w:val="20"/>
          <w:vertAlign w:val="subscript"/>
          <w:lang w:val="fr-FR"/>
        </w:rPr>
        <w:tab/>
      </w:r>
      <w:r w:rsidRPr="00D476E3">
        <w:rPr>
          <w:bCs/>
          <w:szCs w:val="20"/>
          <w:lang w:val="fr-FR"/>
        </w:rPr>
        <w:t>=</w:t>
      </w:r>
      <w:r w:rsidRPr="00D476E3">
        <w:rPr>
          <w:bCs/>
          <w:szCs w:val="20"/>
          <w:lang w:val="fr-FR"/>
        </w:rPr>
        <w:tab/>
        <w:t xml:space="preserve">DASARUQ </w:t>
      </w:r>
      <w:r w:rsidRPr="00D476E3">
        <w:rPr>
          <w:bCs/>
          <w:i/>
          <w:szCs w:val="20"/>
          <w:vertAlign w:val="subscript"/>
          <w:lang w:val="fr-FR"/>
        </w:rPr>
        <w:t>q</w:t>
      </w:r>
      <w:r w:rsidRPr="00D476E3">
        <w:rPr>
          <w:bCs/>
          <w:szCs w:val="20"/>
          <w:lang w:val="fr-FR"/>
        </w:rPr>
        <w:t xml:space="preserve"> + RTSARUQ </w:t>
      </w:r>
      <w:r w:rsidRPr="00D476E3">
        <w:rPr>
          <w:bCs/>
          <w:i/>
          <w:szCs w:val="20"/>
          <w:vertAlign w:val="subscript"/>
          <w:lang w:val="fr-FR"/>
        </w:rPr>
        <w:t>q</w:t>
      </w:r>
    </w:p>
    <w:p w14:paraId="5CF45EFB" w14:textId="77777777" w:rsidR="006161AD" w:rsidRPr="00D476E3" w:rsidRDefault="006161AD" w:rsidP="006161AD">
      <w:pPr>
        <w:tabs>
          <w:tab w:val="left" w:pos="2160"/>
          <w:tab w:val="left" w:pos="2880"/>
        </w:tabs>
        <w:spacing w:after="120"/>
        <w:ind w:leftChars="300" w:left="2880" w:hangingChars="900" w:hanging="2160"/>
        <w:rPr>
          <w:bCs/>
          <w:szCs w:val="20"/>
          <w:lang w:val="fr-FR"/>
        </w:rPr>
      </w:pPr>
    </w:p>
    <w:p w14:paraId="25ECA1D2"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5A3D938" w14:textId="77777777" w:rsidTr="006F573E">
        <w:tc>
          <w:tcPr>
            <w:tcW w:w="849" w:type="pct"/>
          </w:tcPr>
          <w:p w14:paraId="0208B894"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39DBD97"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57F09B2"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20EF05" w14:textId="77777777" w:rsidTr="006F573E">
        <w:tc>
          <w:tcPr>
            <w:tcW w:w="849" w:type="pct"/>
          </w:tcPr>
          <w:p w14:paraId="19D0EE05"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0" w:type="pct"/>
          </w:tcPr>
          <w:p w14:paraId="7F4803E3"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8CA2603" w14:textId="77777777" w:rsidR="006161AD" w:rsidRPr="00D476E3" w:rsidRDefault="006161AD" w:rsidP="006F573E">
            <w:pPr>
              <w:keepNext/>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33C40EEC" w14:textId="77777777" w:rsidTr="006F573E">
        <w:tc>
          <w:tcPr>
            <w:tcW w:w="849" w:type="pct"/>
            <w:tcBorders>
              <w:top w:val="single" w:sz="4" w:space="0" w:color="auto"/>
              <w:left w:val="single" w:sz="4" w:space="0" w:color="auto"/>
              <w:bottom w:val="single" w:sz="4" w:space="0" w:color="auto"/>
              <w:right w:val="single" w:sz="4" w:space="0" w:color="auto"/>
            </w:tcBorders>
          </w:tcPr>
          <w:p w14:paraId="607E79EB" w14:textId="77777777" w:rsidR="006161AD" w:rsidRPr="00D476E3" w:rsidRDefault="006161AD" w:rsidP="006F573E">
            <w:pPr>
              <w:spacing w:after="60"/>
              <w:rPr>
                <w:iCs/>
                <w:sz w:val="20"/>
                <w:szCs w:val="20"/>
              </w:rPr>
            </w:pPr>
            <w:r w:rsidRPr="00D476E3">
              <w:rPr>
                <w:iCs/>
                <w:sz w:val="20"/>
                <w:szCs w:val="20"/>
              </w:rPr>
              <w:t>RUPR</w:t>
            </w:r>
          </w:p>
        </w:tc>
        <w:tc>
          <w:tcPr>
            <w:tcW w:w="460" w:type="pct"/>
            <w:tcBorders>
              <w:top w:val="single" w:sz="4" w:space="0" w:color="auto"/>
              <w:left w:val="single" w:sz="4" w:space="0" w:color="auto"/>
              <w:bottom w:val="single" w:sz="4" w:space="0" w:color="auto"/>
              <w:right w:val="single" w:sz="4" w:space="0" w:color="auto"/>
            </w:tcBorders>
          </w:tcPr>
          <w:p w14:paraId="6F1803C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7571B6E" w14:textId="77777777" w:rsidR="006161AD" w:rsidRPr="00D476E3" w:rsidRDefault="006161AD" w:rsidP="006F573E">
            <w:pPr>
              <w:spacing w:after="60"/>
              <w:rPr>
                <w:i/>
                <w:iCs/>
                <w:sz w:val="20"/>
                <w:szCs w:val="20"/>
              </w:rPr>
            </w:pPr>
            <w:r w:rsidRPr="00D476E3">
              <w:rPr>
                <w:i/>
                <w:iCs/>
                <w:sz w:val="20"/>
                <w:szCs w:val="20"/>
              </w:rPr>
              <w:t>Reg-Up Price—</w:t>
            </w:r>
            <w:r w:rsidRPr="00D476E3">
              <w:rPr>
                <w:iCs/>
                <w:sz w:val="20"/>
                <w:szCs w:val="20"/>
              </w:rPr>
              <w:t>The price for Reg-Up calculated based on the net total costs for Reg-Up, for the hour.</w:t>
            </w:r>
          </w:p>
        </w:tc>
      </w:tr>
      <w:tr w:rsidR="006161AD" w:rsidRPr="00D476E3" w14:paraId="76EF2D50" w14:textId="77777777" w:rsidTr="006F573E">
        <w:tc>
          <w:tcPr>
            <w:tcW w:w="849" w:type="pct"/>
            <w:tcBorders>
              <w:top w:val="single" w:sz="4" w:space="0" w:color="auto"/>
              <w:left w:val="single" w:sz="4" w:space="0" w:color="auto"/>
              <w:bottom w:val="single" w:sz="4" w:space="0" w:color="auto"/>
              <w:right w:val="single" w:sz="4" w:space="0" w:color="auto"/>
            </w:tcBorders>
          </w:tcPr>
          <w:p w14:paraId="037D43E9" w14:textId="77777777" w:rsidR="006161AD" w:rsidRPr="00D476E3" w:rsidRDefault="006161AD" w:rsidP="006F573E">
            <w:pPr>
              <w:spacing w:after="60"/>
              <w:rPr>
                <w:iCs/>
                <w:sz w:val="20"/>
                <w:szCs w:val="20"/>
              </w:rPr>
            </w:pPr>
            <w:r w:rsidRPr="00D476E3">
              <w:rPr>
                <w:iCs/>
                <w:sz w:val="20"/>
                <w:szCs w:val="20"/>
              </w:rPr>
              <w:t>RUCOSTTOT</w:t>
            </w:r>
          </w:p>
        </w:tc>
        <w:tc>
          <w:tcPr>
            <w:tcW w:w="460" w:type="pct"/>
            <w:tcBorders>
              <w:top w:val="single" w:sz="4" w:space="0" w:color="auto"/>
              <w:left w:val="single" w:sz="4" w:space="0" w:color="auto"/>
              <w:bottom w:val="single" w:sz="4" w:space="0" w:color="auto"/>
              <w:right w:val="single" w:sz="4" w:space="0" w:color="auto"/>
            </w:tcBorders>
          </w:tcPr>
          <w:p w14:paraId="77A302C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43ADA065" w14:textId="77777777" w:rsidR="006161AD" w:rsidRPr="00D476E3" w:rsidRDefault="006161AD" w:rsidP="006F573E">
            <w:pPr>
              <w:spacing w:after="60"/>
              <w:rPr>
                <w:i/>
                <w:iCs/>
                <w:sz w:val="20"/>
                <w:szCs w:val="20"/>
              </w:rPr>
            </w:pPr>
            <w:r w:rsidRPr="00D476E3">
              <w:rPr>
                <w:i/>
                <w:iCs/>
                <w:sz w:val="20"/>
                <w:szCs w:val="20"/>
              </w:rPr>
              <w:t>Reg-Up Cost Total</w:t>
            </w:r>
            <w:r w:rsidRPr="00D476E3">
              <w:rPr>
                <w:iCs/>
                <w:sz w:val="20"/>
                <w:szCs w:val="20"/>
              </w:rPr>
              <w:t>—The net total costs for Reg-Up, for the hour.  See item (2)(a) above.</w:t>
            </w:r>
          </w:p>
        </w:tc>
      </w:tr>
      <w:tr w:rsidR="006161AD" w:rsidRPr="00D476E3" w14:paraId="2C4E982B" w14:textId="77777777" w:rsidTr="006F573E">
        <w:tc>
          <w:tcPr>
            <w:tcW w:w="849" w:type="pct"/>
            <w:tcBorders>
              <w:top w:val="single" w:sz="4" w:space="0" w:color="auto"/>
              <w:left w:val="single" w:sz="4" w:space="0" w:color="auto"/>
              <w:bottom w:val="single" w:sz="4" w:space="0" w:color="auto"/>
              <w:right w:val="single" w:sz="4" w:space="0" w:color="auto"/>
            </w:tcBorders>
          </w:tcPr>
          <w:p w14:paraId="50AA421C" w14:textId="77777777" w:rsidR="006161AD" w:rsidRPr="00D476E3" w:rsidRDefault="006161AD" w:rsidP="006F573E">
            <w:pPr>
              <w:spacing w:after="60"/>
              <w:rPr>
                <w:iCs/>
                <w:sz w:val="20"/>
                <w:szCs w:val="20"/>
              </w:rPr>
            </w:pPr>
            <w:r w:rsidRPr="00D476E3">
              <w:rPr>
                <w:iCs/>
                <w:sz w:val="20"/>
                <w:szCs w:val="20"/>
              </w:rPr>
              <w:t>RUQTOT</w:t>
            </w:r>
          </w:p>
        </w:tc>
        <w:tc>
          <w:tcPr>
            <w:tcW w:w="460" w:type="pct"/>
            <w:tcBorders>
              <w:top w:val="single" w:sz="4" w:space="0" w:color="auto"/>
              <w:left w:val="single" w:sz="4" w:space="0" w:color="auto"/>
              <w:bottom w:val="single" w:sz="4" w:space="0" w:color="auto"/>
              <w:right w:val="single" w:sz="4" w:space="0" w:color="auto"/>
            </w:tcBorders>
          </w:tcPr>
          <w:p w14:paraId="2EB7035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E06F76B" w14:textId="77777777" w:rsidR="006161AD" w:rsidRPr="00D476E3" w:rsidRDefault="006161AD" w:rsidP="006F573E">
            <w:pPr>
              <w:spacing w:after="60"/>
              <w:rPr>
                <w:i/>
                <w:iCs/>
                <w:sz w:val="20"/>
                <w:szCs w:val="20"/>
              </w:rPr>
            </w:pPr>
            <w:r w:rsidRPr="00D476E3">
              <w:rPr>
                <w:i/>
                <w:iCs/>
                <w:sz w:val="20"/>
                <w:szCs w:val="20"/>
              </w:rPr>
              <w:t>Reg-Up Quantity Total</w:t>
            </w:r>
            <w:r w:rsidRPr="00D476E3">
              <w:rPr>
                <w:iCs/>
                <w:sz w:val="20"/>
                <w:szCs w:val="20"/>
              </w:rPr>
              <w:t>—The sum of every QSE’s Ancillary Service Obligation minus its self-arranged Reg-Up quantity in the DAM and any and all SASMs, for the hour.</w:t>
            </w:r>
          </w:p>
        </w:tc>
      </w:tr>
      <w:tr w:rsidR="006161AD" w:rsidRPr="00D476E3" w14:paraId="253908FB" w14:textId="77777777" w:rsidTr="006F573E">
        <w:tc>
          <w:tcPr>
            <w:tcW w:w="849" w:type="pct"/>
            <w:tcBorders>
              <w:top w:val="single" w:sz="4" w:space="0" w:color="auto"/>
              <w:left w:val="single" w:sz="4" w:space="0" w:color="auto"/>
              <w:bottom w:val="single" w:sz="4" w:space="0" w:color="auto"/>
              <w:right w:val="single" w:sz="4" w:space="0" w:color="auto"/>
            </w:tcBorders>
          </w:tcPr>
          <w:p w14:paraId="5E306A5C" w14:textId="77777777" w:rsidR="006161AD" w:rsidRPr="00D476E3" w:rsidRDefault="006161AD" w:rsidP="006F573E">
            <w:pPr>
              <w:spacing w:after="60"/>
              <w:rPr>
                <w:iCs/>
                <w:sz w:val="20"/>
                <w:szCs w:val="20"/>
              </w:rPr>
            </w:pPr>
            <w:r w:rsidRPr="00D476E3">
              <w:rPr>
                <w:iCs/>
                <w:sz w:val="20"/>
                <w:szCs w:val="20"/>
              </w:rPr>
              <w:t xml:space="preserve">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26D22D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FDF5127" w14:textId="77777777" w:rsidR="006161AD" w:rsidRPr="00D476E3" w:rsidRDefault="006161AD" w:rsidP="006F573E">
            <w:pPr>
              <w:spacing w:after="60"/>
              <w:rPr>
                <w:i/>
                <w:iCs/>
                <w:sz w:val="20"/>
                <w:szCs w:val="20"/>
              </w:rPr>
            </w:pPr>
            <w:r w:rsidRPr="00D476E3">
              <w:rPr>
                <w:i/>
                <w:iCs/>
                <w:sz w:val="20"/>
                <w:szCs w:val="20"/>
              </w:rPr>
              <w:t>Reg-Up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Reg-Up quantity in the DAM and any and all SASMs, for the hour.</w:t>
            </w:r>
          </w:p>
        </w:tc>
      </w:tr>
      <w:tr w:rsidR="006161AD" w:rsidRPr="00D476E3" w14:paraId="687D4518" w14:textId="77777777" w:rsidTr="006F573E">
        <w:tc>
          <w:tcPr>
            <w:tcW w:w="849" w:type="pct"/>
            <w:tcBorders>
              <w:top w:val="single" w:sz="4" w:space="0" w:color="auto"/>
              <w:left w:val="single" w:sz="4" w:space="0" w:color="auto"/>
              <w:bottom w:val="single" w:sz="4" w:space="0" w:color="auto"/>
              <w:right w:val="single" w:sz="4" w:space="0" w:color="auto"/>
            </w:tcBorders>
          </w:tcPr>
          <w:p w14:paraId="181A5E6D" w14:textId="77777777" w:rsidR="006161AD" w:rsidRPr="00D476E3" w:rsidRDefault="006161AD" w:rsidP="006F573E">
            <w:pPr>
              <w:spacing w:after="60"/>
              <w:rPr>
                <w:iCs/>
                <w:sz w:val="20"/>
                <w:szCs w:val="20"/>
              </w:rPr>
            </w:pPr>
            <w:r w:rsidRPr="00D476E3">
              <w:rPr>
                <w:iCs/>
                <w:sz w:val="20"/>
                <w:szCs w:val="20"/>
              </w:rPr>
              <w:t xml:space="preserve">RUO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A53BE3"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BF74776" w14:textId="77777777" w:rsidR="006161AD" w:rsidRPr="00D476E3" w:rsidRDefault="006161AD" w:rsidP="006F573E">
            <w:pPr>
              <w:spacing w:after="60"/>
              <w:rPr>
                <w:i/>
                <w:iCs/>
                <w:sz w:val="20"/>
                <w:szCs w:val="20"/>
              </w:rPr>
            </w:pPr>
            <w:r w:rsidRPr="00D476E3">
              <w:rPr>
                <w:i/>
                <w:iCs/>
                <w:sz w:val="20"/>
                <w:szCs w:val="20"/>
              </w:rPr>
              <w:t>Reg-Up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17EF6B84" w14:textId="77777777" w:rsidTr="006F573E">
        <w:tc>
          <w:tcPr>
            <w:tcW w:w="849" w:type="pct"/>
            <w:tcBorders>
              <w:top w:val="single" w:sz="4" w:space="0" w:color="auto"/>
              <w:left w:val="single" w:sz="4" w:space="0" w:color="auto"/>
              <w:bottom w:val="single" w:sz="4" w:space="0" w:color="auto"/>
              <w:right w:val="single" w:sz="4" w:space="0" w:color="auto"/>
            </w:tcBorders>
          </w:tcPr>
          <w:p w14:paraId="28D091A5"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703E4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132E99"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Day-Ahead.</w:t>
            </w:r>
          </w:p>
        </w:tc>
      </w:tr>
      <w:tr w:rsidR="006161AD" w:rsidRPr="00D476E3" w14:paraId="59A716AE" w14:textId="77777777" w:rsidTr="006F573E">
        <w:tc>
          <w:tcPr>
            <w:tcW w:w="849" w:type="pct"/>
            <w:tcBorders>
              <w:top w:val="single" w:sz="4" w:space="0" w:color="auto"/>
              <w:left w:val="single" w:sz="4" w:space="0" w:color="auto"/>
              <w:bottom w:val="single" w:sz="4" w:space="0" w:color="auto"/>
              <w:right w:val="single" w:sz="4" w:space="0" w:color="auto"/>
            </w:tcBorders>
          </w:tcPr>
          <w:p w14:paraId="56FC68D0" w14:textId="77777777" w:rsidR="006161AD" w:rsidRPr="00D476E3" w:rsidRDefault="006161AD" w:rsidP="006F573E">
            <w:pPr>
              <w:spacing w:after="60"/>
              <w:rPr>
                <w:iCs/>
                <w:sz w:val="20"/>
                <w:szCs w:val="20"/>
              </w:rPr>
            </w:pPr>
            <w:r w:rsidRPr="00D476E3">
              <w:rPr>
                <w:iCs/>
                <w:sz w:val="20"/>
                <w:szCs w:val="20"/>
              </w:rPr>
              <w:t xml:space="preserve">RTSARUQ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C4DE6C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39C2E40" w14:textId="77777777" w:rsidR="006161AD" w:rsidRPr="00D476E3" w:rsidRDefault="006161AD" w:rsidP="006F573E">
            <w:pPr>
              <w:spacing w:after="60"/>
              <w:rPr>
                <w:i/>
                <w:iCs/>
                <w:sz w:val="20"/>
                <w:szCs w:val="20"/>
              </w:rPr>
            </w:pPr>
            <w:r w:rsidRPr="00D476E3">
              <w:rPr>
                <w:i/>
                <w:iCs/>
                <w:sz w:val="20"/>
                <w:szCs w:val="20"/>
              </w:rPr>
              <w:t>Self-Arranged Reg-Up Quantity per QSE for all SASMs</w:t>
            </w:r>
            <w:r w:rsidRPr="00D476E3">
              <w:rPr>
                <w:iCs/>
                <w:sz w:val="20"/>
                <w:szCs w:val="20"/>
              </w:rPr>
              <w:t xml:space="preserve">—The sum of all self-arranged Reg-Up quantities submitted by QSE </w:t>
            </w:r>
            <w:r w:rsidRPr="00D476E3">
              <w:rPr>
                <w:i/>
                <w:iCs/>
                <w:sz w:val="20"/>
                <w:szCs w:val="20"/>
              </w:rPr>
              <w:t>q</w:t>
            </w:r>
            <w:r w:rsidRPr="00D476E3">
              <w:rPr>
                <w:iCs/>
                <w:sz w:val="20"/>
                <w:szCs w:val="20"/>
              </w:rPr>
              <w:t xml:space="preserve"> for all SASMs due to an increase in the Ancillary Service Plan per Section 4.4.7.1, Self-Arranged Ancillary Service Quantities.</w:t>
            </w:r>
          </w:p>
        </w:tc>
      </w:tr>
      <w:tr w:rsidR="006161AD" w:rsidRPr="00D476E3" w14:paraId="7D52FB67" w14:textId="77777777" w:rsidTr="006F573E">
        <w:tc>
          <w:tcPr>
            <w:tcW w:w="849" w:type="pct"/>
            <w:tcBorders>
              <w:top w:val="single" w:sz="4" w:space="0" w:color="auto"/>
              <w:left w:val="single" w:sz="4" w:space="0" w:color="auto"/>
              <w:bottom w:val="single" w:sz="4" w:space="0" w:color="auto"/>
              <w:right w:val="single" w:sz="4" w:space="0" w:color="auto"/>
            </w:tcBorders>
          </w:tcPr>
          <w:p w14:paraId="7A1DEB59" w14:textId="77777777" w:rsidR="006161AD" w:rsidRPr="00D476E3" w:rsidRDefault="006161AD" w:rsidP="006F573E">
            <w:pPr>
              <w:spacing w:after="60"/>
              <w:rPr>
                <w:iCs/>
                <w:sz w:val="20"/>
                <w:szCs w:val="20"/>
              </w:rPr>
            </w:pPr>
            <w:r w:rsidRPr="00D476E3">
              <w:rPr>
                <w:iCs/>
                <w:sz w:val="20"/>
                <w:szCs w:val="20"/>
              </w:rPr>
              <w:lastRenderedPageBreak/>
              <w:t xml:space="preserve">RTPCRU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8DAA2E0"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6A75ACC" w14:textId="77777777" w:rsidR="006161AD" w:rsidRPr="00D476E3" w:rsidRDefault="006161AD" w:rsidP="006F573E">
            <w:pPr>
              <w:spacing w:after="60"/>
              <w:rPr>
                <w:i/>
                <w:iCs/>
                <w:sz w:val="20"/>
                <w:szCs w:val="20"/>
              </w:rPr>
            </w:pPr>
            <w:r w:rsidRPr="00D476E3">
              <w:rPr>
                <w:i/>
                <w:iCs/>
                <w:sz w:val="20"/>
                <w:szCs w:val="20"/>
              </w:rPr>
              <w:t>Procured Capacity for Reg-Up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Reg-Up, for the hour.</w:t>
            </w:r>
          </w:p>
        </w:tc>
      </w:tr>
      <w:tr w:rsidR="006161AD" w:rsidRPr="00D476E3" w14:paraId="60C1FBBD" w14:textId="77777777" w:rsidTr="006F573E">
        <w:tc>
          <w:tcPr>
            <w:tcW w:w="849" w:type="pct"/>
            <w:tcBorders>
              <w:top w:val="single" w:sz="4" w:space="0" w:color="auto"/>
              <w:left w:val="single" w:sz="4" w:space="0" w:color="auto"/>
              <w:bottom w:val="single" w:sz="4" w:space="0" w:color="auto"/>
              <w:right w:val="single" w:sz="4" w:space="0" w:color="auto"/>
            </w:tcBorders>
          </w:tcPr>
          <w:p w14:paraId="7383A091" w14:textId="77777777" w:rsidR="006161AD" w:rsidRPr="00D476E3" w:rsidRDefault="006161AD" w:rsidP="006F573E">
            <w:pPr>
              <w:spacing w:after="60"/>
              <w:rPr>
                <w:iCs/>
                <w:sz w:val="20"/>
                <w:szCs w:val="20"/>
              </w:rPr>
            </w:pPr>
            <w:r w:rsidRPr="00D476E3">
              <w:rPr>
                <w:iCs/>
                <w:sz w:val="20"/>
                <w:szCs w:val="20"/>
              </w:rPr>
              <w:t xml:space="preserve">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BB3C826"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B121BD1" w14:textId="77777777" w:rsidR="006161AD" w:rsidRPr="00D476E3" w:rsidRDefault="006161AD" w:rsidP="006F573E">
            <w:pPr>
              <w:spacing w:after="60"/>
              <w:rPr>
                <w:iCs/>
                <w:sz w:val="20"/>
                <w:szCs w:val="20"/>
              </w:rPr>
            </w:pPr>
            <w:r w:rsidRPr="00D476E3">
              <w:rPr>
                <w:i/>
                <w:iCs/>
                <w:sz w:val="20"/>
                <w:szCs w:val="20"/>
              </w:rPr>
              <w:t>Reg-Up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Reg-Up, for the hour.</w:t>
            </w:r>
          </w:p>
        </w:tc>
      </w:tr>
      <w:tr w:rsidR="006161AD" w:rsidRPr="00D476E3" w14:paraId="1B41D483" w14:textId="77777777" w:rsidTr="006F573E">
        <w:tc>
          <w:tcPr>
            <w:tcW w:w="849" w:type="pct"/>
            <w:tcBorders>
              <w:top w:val="single" w:sz="4" w:space="0" w:color="auto"/>
              <w:left w:val="single" w:sz="4" w:space="0" w:color="auto"/>
              <w:bottom w:val="single" w:sz="4" w:space="0" w:color="auto"/>
              <w:right w:val="single" w:sz="4" w:space="0" w:color="auto"/>
            </w:tcBorders>
          </w:tcPr>
          <w:p w14:paraId="0CE36132" w14:textId="77777777" w:rsidR="006161AD" w:rsidRPr="00D476E3" w:rsidRDefault="006161AD" w:rsidP="006F573E">
            <w:pPr>
              <w:spacing w:after="60"/>
              <w:rPr>
                <w:iCs/>
                <w:sz w:val="20"/>
                <w:szCs w:val="20"/>
              </w:rPr>
            </w:pPr>
            <w:r w:rsidRPr="00D476E3">
              <w:rPr>
                <w:sz w:val="20"/>
                <w:szCs w:val="20"/>
              </w:rPr>
              <w:t xml:space="preserve">RRUFQ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148559"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4C5410" w14:textId="77777777" w:rsidR="006161AD" w:rsidRPr="00D476E3" w:rsidRDefault="006161AD" w:rsidP="006F573E">
            <w:pPr>
              <w:spacing w:after="60"/>
              <w:rPr>
                <w:i/>
                <w:iCs/>
                <w:sz w:val="20"/>
                <w:szCs w:val="20"/>
              </w:rPr>
            </w:pPr>
            <w:r w:rsidRPr="00D476E3">
              <w:rPr>
                <w:i/>
                <w:sz w:val="20"/>
                <w:szCs w:val="20"/>
              </w:rPr>
              <w:t>Reconfiguration Reg-Up Failure Quantity per QSE—</w:t>
            </w:r>
            <w:r w:rsidRPr="00D476E3">
              <w:rPr>
                <w:sz w:val="20"/>
                <w:szCs w:val="20"/>
              </w:rPr>
              <w:t xml:space="preserve">QSE </w:t>
            </w:r>
            <w:r w:rsidRPr="00D476E3">
              <w:rPr>
                <w:i/>
                <w:sz w:val="20"/>
                <w:szCs w:val="20"/>
              </w:rPr>
              <w:t>q</w:t>
            </w:r>
            <w:r w:rsidRPr="00D476E3">
              <w:rPr>
                <w:sz w:val="20"/>
                <w:szCs w:val="20"/>
              </w:rPr>
              <w:t xml:space="preserve"> total capacity associated with reconfiguration reductions on its Ancillary Service Supply Responsibility for Reg-Up, for the hour.</w:t>
            </w:r>
          </w:p>
        </w:tc>
      </w:tr>
      <w:tr w:rsidR="006161AD" w:rsidRPr="00D476E3" w14:paraId="1A7A8524" w14:textId="77777777" w:rsidTr="006F573E">
        <w:tc>
          <w:tcPr>
            <w:tcW w:w="849" w:type="pct"/>
            <w:tcBorders>
              <w:top w:val="single" w:sz="4" w:space="0" w:color="auto"/>
              <w:left w:val="single" w:sz="4" w:space="0" w:color="auto"/>
              <w:bottom w:val="single" w:sz="4" w:space="0" w:color="auto"/>
              <w:right w:val="single" w:sz="4" w:space="0" w:color="auto"/>
            </w:tcBorders>
          </w:tcPr>
          <w:p w14:paraId="4782723E"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658764"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C08037C"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 QSE Load Ratio Share for an Operating Hour.</w:t>
            </w:r>
          </w:p>
        </w:tc>
      </w:tr>
      <w:tr w:rsidR="006161AD" w:rsidRPr="00D476E3" w14:paraId="3DD18855" w14:textId="77777777" w:rsidTr="006F573E">
        <w:tc>
          <w:tcPr>
            <w:tcW w:w="849" w:type="pct"/>
            <w:tcBorders>
              <w:top w:val="single" w:sz="4" w:space="0" w:color="auto"/>
              <w:left w:val="single" w:sz="4" w:space="0" w:color="auto"/>
              <w:bottom w:val="single" w:sz="4" w:space="0" w:color="auto"/>
              <w:right w:val="single" w:sz="4" w:space="0" w:color="auto"/>
            </w:tcBorders>
          </w:tcPr>
          <w:p w14:paraId="6952686E" w14:textId="77777777" w:rsidR="006161AD" w:rsidRPr="00D476E3" w:rsidRDefault="006161AD" w:rsidP="006F573E">
            <w:pPr>
              <w:rPr>
                <w:sz w:val="20"/>
                <w:szCs w:val="20"/>
              </w:rPr>
            </w:pPr>
            <w:r w:rsidRPr="00D476E3">
              <w:rPr>
                <w:sz w:val="20"/>
                <w:szCs w:val="20"/>
              </w:rPr>
              <w:t xml:space="preserve">PCRU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7D203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0490F01" w14:textId="77777777" w:rsidR="006161AD" w:rsidRPr="00D476E3" w:rsidRDefault="006161AD" w:rsidP="006F573E">
            <w:pPr>
              <w:rPr>
                <w:sz w:val="20"/>
                <w:szCs w:val="20"/>
              </w:rPr>
            </w:pPr>
            <w:r w:rsidRPr="00D476E3">
              <w:rPr>
                <w:i/>
                <w:sz w:val="20"/>
                <w:szCs w:val="20"/>
              </w:rPr>
              <w:t>Procured Capacity for Reg-Up per QSE in DAM</w:t>
            </w:r>
            <w:r w:rsidRPr="00D476E3">
              <w:rPr>
                <w:sz w:val="20"/>
                <w:szCs w:val="20"/>
              </w:rPr>
              <w:t xml:space="preserve">—The total Reg-Up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0EA6D67D" w14:textId="77777777" w:rsidTr="006F573E">
        <w:tc>
          <w:tcPr>
            <w:tcW w:w="849" w:type="pct"/>
            <w:tcBorders>
              <w:top w:val="single" w:sz="4" w:space="0" w:color="auto"/>
              <w:left w:val="single" w:sz="4" w:space="0" w:color="auto"/>
              <w:bottom w:val="single" w:sz="4" w:space="0" w:color="auto"/>
              <w:right w:val="single" w:sz="4" w:space="0" w:color="auto"/>
            </w:tcBorders>
          </w:tcPr>
          <w:p w14:paraId="2A67FF2B" w14:textId="77777777" w:rsidR="006161AD" w:rsidRPr="00D476E3" w:rsidRDefault="006161AD" w:rsidP="006F573E">
            <w:pPr>
              <w:spacing w:after="60"/>
              <w:rPr>
                <w:sz w:val="20"/>
                <w:szCs w:val="20"/>
              </w:rPr>
            </w:pPr>
            <w:r w:rsidRPr="00D476E3">
              <w:rPr>
                <w:sz w:val="20"/>
                <w:szCs w:val="20"/>
              </w:rPr>
              <w:t>SARUQ</w:t>
            </w:r>
            <w:r w:rsidRPr="00D476E3">
              <w:rPr>
                <w:sz w:val="20"/>
                <w:szCs w:val="20"/>
                <w:vertAlign w:val="subscript"/>
              </w:rPr>
              <w:t xml:space="preserve">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B4E9BD"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177DEB0" w14:textId="77777777" w:rsidR="006161AD" w:rsidRPr="00D476E3" w:rsidRDefault="006161AD" w:rsidP="006F573E">
            <w:pPr>
              <w:spacing w:after="60"/>
              <w:rPr>
                <w:sz w:val="20"/>
                <w:szCs w:val="20"/>
              </w:rPr>
            </w:pPr>
            <w:r w:rsidRPr="00D476E3">
              <w:rPr>
                <w:i/>
                <w:sz w:val="20"/>
                <w:szCs w:val="20"/>
              </w:rPr>
              <w:t>Total Self-Arranged Reg-Up Quantity per QSE for all markets</w:t>
            </w:r>
            <w:r w:rsidRPr="00D476E3">
              <w:rPr>
                <w:sz w:val="20"/>
                <w:szCs w:val="20"/>
              </w:rPr>
              <w:t xml:space="preserve">—The sum of all self-arranged Reg-Up quantities submitted by QSE </w:t>
            </w:r>
            <w:r w:rsidRPr="00D476E3">
              <w:rPr>
                <w:i/>
                <w:sz w:val="20"/>
                <w:szCs w:val="20"/>
              </w:rPr>
              <w:t>q</w:t>
            </w:r>
            <w:r w:rsidRPr="00D476E3">
              <w:rPr>
                <w:sz w:val="20"/>
                <w:szCs w:val="20"/>
              </w:rPr>
              <w:t xml:space="preserve"> for DAM and all SASMs.</w:t>
            </w:r>
          </w:p>
        </w:tc>
      </w:tr>
      <w:tr w:rsidR="006161AD" w:rsidRPr="00D476E3" w14:paraId="0911BF69" w14:textId="77777777" w:rsidTr="006F573E">
        <w:tc>
          <w:tcPr>
            <w:tcW w:w="849" w:type="pct"/>
            <w:tcBorders>
              <w:top w:val="single" w:sz="4" w:space="0" w:color="auto"/>
              <w:left w:val="single" w:sz="4" w:space="0" w:color="auto"/>
              <w:bottom w:val="single" w:sz="4" w:space="0" w:color="auto"/>
              <w:right w:val="single" w:sz="4" w:space="0" w:color="auto"/>
            </w:tcBorders>
          </w:tcPr>
          <w:p w14:paraId="317F3701"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786DE0A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2A5139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FD19A6" w14:textId="77777777" w:rsidTr="006F573E">
        <w:tc>
          <w:tcPr>
            <w:tcW w:w="849" w:type="pct"/>
            <w:tcBorders>
              <w:top w:val="single" w:sz="4" w:space="0" w:color="auto"/>
              <w:left w:val="single" w:sz="4" w:space="0" w:color="auto"/>
              <w:bottom w:val="single" w:sz="4" w:space="0" w:color="auto"/>
              <w:right w:val="single" w:sz="4" w:space="0" w:color="auto"/>
            </w:tcBorders>
          </w:tcPr>
          <w:p w14:paraId="08E8DBD7"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68467F8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3972F43" w14:textId="77777777" w:rsidR="006161AD" w:rsidRPr="00D476E3" w:rsidRDefault="006161AD" w:rsidP="006F573E">
            <w:pPr>
              <w:spacing w:after="60"/>
              <w:rPr>
                <w:iCs/>
                <w:sz w:val="20"/>
                <w:szCs w:val="20"/>
              </w:rPr>
            </w:pPr>
            <w:r w:rsidRPr="00D476E3">
              <w:rPr>
                <w:iCs/>
                <w:sz w:val="20"/>
                <w:szCs w:val="20"/>
              </w:rPr>
              <w:t>A SASM for the given Operating Hour.</w:t>
            </w:r>
          </w:p>
        </w:tc>
      </w:tr>
    </w:tbl>
    <w:p w14:paraId="4DCDB5F8" w14:textId="77777777" w:rsidR="006161AD" w:rsidRPr="00D476E3" w:rsidRDefault="006161AD" w:rsidP="006161AD">
      <w:pPr>
        <w:rPr>
          <w:szCs w:val="20"/>
        </w:rPr>
      </w:pPr>
    </w:p>
    <w:p w14:paraId="67CABB91"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Reg-Up for the Operating Hour, due to changes during the Adjustment Period or Real-Time operations, is calculated as follows:</w:t>
      </w:r>
    </w:p>
    <w:p w14:paraId="678A86A9" w14:textId="77777777" w:rsidR="006161AD" w:rsidRPr="00D476E3" w:rsidRDefault="006161AD" w:rsidP="006161AD">
      <w:pPr>
        <w:spacing w:after="240"/>
        <w:ind w:left="2880" w:hanging="2160"/>
        <w:rPr>
          <w:szCs w:val="20"/>
        </w:rPr>
      </w:pPr>
      <w:r w:rsidRPr="00D476E3">
        <w:rPr>
          <w:b/>
          <w:szCs w:val="20"/>
        </w:rPr>
        <w:t xml:space="preserve">RTRUAMT </w:t>
      </w:r>
      <w:r w:rsidRPr="00D476E3">
        <w:rPr>
          <w:b/>
          <w:i/>
          <w:szCs w:val="20"/>
          <w:vertAlign w:val="subscript"/>
        </w:rPr>
        <w:t>q</w:t>
      </w:r>
      <w:r w:rsidRPr="00D476E3">
        <w:rPr>
          <w:b/>
          <w:szCs w:val="20"/>
          <w:vertAlign w:val="subscript"/>
        </w:rPr>
        <w:tab/>
      </w:r>
      <w:r w:rsidRPr="00D476E3">
        <w:rPr>
          <w:b/>
          <w:szCs w:val="20"/>
          <w:vertAlign w:val="subscript"/>
        </w:rPr>
        <w:tab/>
      </w:r>
      <w:r w:rsidRPr="00D476E3">
        <w:rPr>
          <w:b/>
          <w:szCs w:val="20"/>
        </w:rPr>
        <w:t>=</w:t>
      </w:r>
      <w:r w:rsidRPr="00D476E3">
        <w:rPr>
          <w:b/>
          <w:szCs w:val="20"/>
        </w:rPr>
        <w:tab/>
        <w:t xml:space="preserve">RUCOST </w:t>
      </w:r>
      <w:r w:rsidRPr="00D476E3">
        <w:rPr>
          <w:b/>
          <w:i/>
          <w:szCs w:val="20"/>
          <w:vertAlign w:val="subscript"/>
        </w:rPr>
        <w:t>q</w:t>
      </w:r>
      <w:r w:rsidRPr="00D476E3">
        <w:rPr>
          <w:b/>
          <w:szCs w:val="20"/>
        </w:rPr>
        <w:t xml:space="preserve"> – DARUAMT </w:t>
      </w:r>
      <w:r w:rsidRPr="00D476E3">
        <w:rPr>
          <w:b/>
          <w:i/>
          <w:szCs w:val="20"/>
          <w:vertAlign w:val="subscript"/>
        </w:rPr>
        <w:t>q</w:t>
      </w:r>
    </w:p>
    <w:p w14:paraId="485CEB3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39ABA047" w14:textId="77777777" w:rsidTr="006F573E">
        <w:tc>
          <w:tcPr>
            <w:tcW w:w="824" w:type="pct"/>
          </w:tcPr>
          <w:p w14:paraId="2FB7A2E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32F215B2"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0C371EF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A92781A" w14:textId="77777777" w:rsidTr="006F573E">
        <w:tc>
          <w:tcPr>
            <w:tcW w:w="824" w:type="pct"/>
          </w:tcPr>
          <w:p w14:paraId="0830A6A1" w14:textId="77777777" w:rsidR="006161AD" w:rsidRPr="00D476E3" w:rsidRDefault="006161AD" w:rsidP="006F573E">
            <w:pPr>
              <w:spacing w:after="60"/>
              <w:rPr>
                <w:iCs/>
                <w:sz w:val="20"/>
                <w:szCs w:val="20"/>
              </w:rPr>
            </w:pPr>
            <w:r w:rsidRPr="00D476E3">
              <w:rPr>
                <w:iCs/>
                <w:sz w:val="20"/>
                <w:szCs w:val="20"/>
              </w:rPr>
              <w:t xml:space="preserve">RTRUAMT </w:t>
            </w:r>
            <w:r w:rsidRPr="00D476E3">
              <w:rPr>
                <w:i/>
                <w:iCs/>
                <w:sz w:val="20"/>
                <w:szCs w:val="20"/>
                <w:vertAlign w:val="subscript"/>
              </w:rPr>
              <w:t>q</w:t>
            </w:r>
          </w:p>
        </w:tc>
        <w:tc>
          <w:tcPr>
            <w:tcW w:w="463" w:type="pct"/>
          </w:tcPr>
          <w:p w14:paraId="4D751201" w14:textId="77777777" w:rsidR="006161AD" w:rsidRPr="00D476E3" w:rsidRDefault="006161AD" w:rsidP="006F573E">
            <w:pPr>
              <w:spacing w:after="60"/>
              <w:rPr>
                <w:iCs/>
                <w:sz w:val="20"/>
                <w:szCs w:val="20"/>
              </w:rPr>
            </w:pPr>
            <w:r w:rsidRPr="00D476E3">
              <w:rPr>
                <w:iCs/>
                <w:sz w:val="20"/>
                <w:szCs w:val="20"/>
              </w:rPr>
              <w:t>$</w:t>
            </w:r>
          </w:p>
        </w:tc>
        <w:tc>
          <w:tcPr>
            <w:tcW w:w="3713" w:type="pct"/>
          </w:tcPr>
          <w:p w14:paraId="1F408DF3" w14:textId="77777777" w:rsidR="006161AD" w:rsidRPr="00D476E3" w:rsidRDefault="006161AD" w:rsidP="006F573E">
            <w:pPr>
              <w:spacing w:after="60"/>
              <w:rPr>
                <w:iCs/>
                <w:sz w:val="20"/>
                <w:szCs w:val="20"/>
              </w:rPr>
            </w:pPr>
            <w:r w:rsidRPr="00D476E3">
              <w:rPr>
                <w:i/>
                <w:iCs/>
                <w:sz w:val="20"/>
                <w:szCs w:val="20"/>
              </w:rPr>
              <w:t>Real-Time Reg-Up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Reg-Up, for the hour.</w:t>
            </w:r>
          </w:p>
        </w:tc>
      </w:tr>
      <w:tr w:rsidR="006161AD" w:rsidRPr="00D476E3" w14:paraId="78EB2877" w14:textId="77777777" w:rsidTr="006F573E">
        <w:tc>
          <w:tcPr>
            <w:tcW w:w="824" w:type="pct"/>
          </w:tcPr>
          <w:p w14:paraId="3016223D" w14:textId="77777777" w:rsidR="006161AD" w:rsidRPr="00D476E3" w:rsidRDefault="006161AD" w:rsidP="006F573E">
            <w:pPr>
              <w:spacing w:after="60"/>
              <w:rPr>
                <w:iCs/>
                <w:sz w:val="20"/>
                <w:szCs w:val="20"/>
              </w:rPr>
            </w:pPr>
            <w:r w:rsidRPr="00D476E3">
              <w:rPr>
                <w:iCs/>
                <w:sz w:val="20"/>
                <w:szCs w:val="20"/>
              </w:rPr>
              <w:t xml:space="preserve">RUCOST </w:t>
            </w:r>
            <w:r w:rsidRPr="00D476E3">
              <w:rPr>
                <w:i/>
                <w:iCs/>
                <w:sz w:val="20"/>
                <w:szCs w:val="20"/>
                <w:vertAlign w:val="subscript"/>
              </w:rPr>
              <w:t>q</w:t>
            </w:r>
          </w:p>
        </w:tc>
        <w:tc>
          <w:tcPr>
            <w:tcW w:w="463" w:type="pct"/>
          </w:tcPr>
          <w:p w14:paraId="5C2C38C1" w14:textId="77777777" w:rsidR="006161AD" w:rsidRPr="00D476E3" w:rsidRDefault="006161AD" w:rsidP="006F573E">
            <w:pPr>
              <w:spacing w:after="60"/>
              <w:rPr>
                <w:iCs/>
                <w:sz w:val="20"/>
                <w:szCs w:val="20"/>
              </w:rPr>
            </w:pPr>
            <w:r w:rsidRPr="00D476E3">
              <w:rPr>
                <w:iCs/>
                <w:sz w:val="20"/>
                <w:szCs w:val="20"/>
              </w:rPr>
              <w:t>$</w:t>
            </w:r>
          </w:p>
        </w:tc>
        <w:tc>
          <w:tcPr>
            <w:tcW w:w="3713" w:type="pct"/>
          </w:tcPr>
          <w:p w14:paraId="278A1F9A" w14:textId="77777777" w:rsidR="006161AD" w:rsidRPr="00D476E3" w:rsidRDefault="006161AD" w:rsidP="006F573E">
            <w:pPr>
              <w:spacing w:after="60"/>
              <w:rPr>
                <w:iCs/>
                <w:sz w:val="20"/>
                <w:szCs w:val="20"/>
              </w:rPr>
            </w:pPr>
            <w:r w:rsidRPr="00D476E3">
              <w:rPr>
                <w:i/>
                <w:iCs/>
                <w:sz w:val="20"/>
                <w:szCs w:val="20"/>
              </w:rPr>
              <w:t>Reg-Up Cost per QSE</w:t>
            </w:r>
            <w:r w:rsidRPr="00D476E3">
              <w:rPr>
                <w:iCs/>
                <w:sz w:val="20"/>
                <w:szCs w:val="20"/>
              </w:rPr>
              <w:t xml:space="preserve">—QSE </w:t>
            </w:r>
            <w:r w:rsidRPr="00D476E3">
              <w:rPr>
                <w:i/>
                <w:iCs/>
                <w:sz w:val="20"/>
                <w:szCs w:val="20"/>
              </w:rPr>
              <w:t>q</w:t>
            </w:r>
            <w:r w:rsidRPr="00D476E3">
              <w:rPr>
                <w:iCs/>
                <w:sz w:val="20"/>
                <w:szCs w:val="20"/>
              </w:rPr>
              <w:t>’s share of the net total costs for Reg-Up, for the hour.</w:t>
            </w:r>
          </w:p>
        </w:tc>
      </w:tr>
      <w:tr w:rsidR="006161AD" w:rsidRPr="00D476E3" w14:paraId="5D23E9AC" w14:textId="77777777" w:rsidTr="006F573E">
        <w:tc>
          <w:tcPr>
            <w:tcW w:w="824" w:type="pct"/>
          </w:tcPr>
          <w:p w14:paraId="707C4F0B" w14:textId="77777777" w:rsidR="006161AD" w:rsidRPr="00D476E3" w:rsidRDefault="006161AD" w:rsidP="006F573E">
            <w:pPr>
              <w:spacing w:after="60"/>
              <w:rPr>
                <w:iCs/>
                <w:sz w:val="20"/>
                <w:szCs w:val="20"/>
              </w:rPr>
            </w:pPr>
            <w:r w:rsidRPr="00D476E3">
              <w:rPr>
                <w:iCs/>
                <w:sz w:val="20"/>
                <w:szCs w:val="20"/>
              </w:rPr>
              <w:t xml:space="preserve">DARUAMT </w:t>
            </w:r>
            <w:r w:rsidRPr="00D476E3">
              <w:rPr>
                <w:i/>
                <w:iCs/>
                <w:sz w:val="20"/>
                <w:szCs w:val="20"/>
                <w:vertAlign w:val="subscript"/>
              </w:rPr>
              <w:t>q</w:t>
            </w:r>
          </w:p>
        </w:tc>
        <w:tc>
          <w:tcPr>
            <w:tcW w:w="463" w:type="pct"/>
          </w:tcPr>
          <w:p w14:paraId="6BF155E6" w14:textId="77777777" w:rsidR="006161AD" w:rsidRPr="00D476E3" w:rsidRDefault="006161AD" w:rsidP="006F573E">
            <w:pPr>
              <w:spacing w:after="60"/>
              <w:rPr>
                <w:iCs/>
                <w:sz w:val="20"/>
                <w:szCs w:val="20"/>
              </w:rPr>
            </w:pPr>
            <w:r w:rsidRPr="00D476E3">
              <w:rPr>
                <w:iCs/>
                <w:sz w:val="20"/>
                <w:szCs w:val="20"/>
              </w:rPr>
              <w:t>$</w:t>
            </w:r>
          </w:p>
        </w:tc>
        <w:tc>
          <w:tcPr>
            <w:tcW w:w="3713" w:type="pct"/>
          </w:tcPr>
          <w:p w14:paraId="247950F7"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 for Reg-Up, for the hour.</w:t>
            </w:r>
          </w:p>
        </w:tc>
      </w:tr>
      <w:tr w:rsidR="006161AD" w:rsidRPr="00D476E3" w14:paraId="71D341B4" w14:textId="77777777" w:rsidTr="006F573E">
        <w:tc>
          <w:tcPr>
            <w:tcW w:w="824" w:type="pct"/>
            <w:tcBorders>
              <w:top w:val="single" w:sz="4" w:space="0" w:color="auto"/>
              <w:left w:val="single" w:sz="4" w:space="0" w:color="auto"/>
              <w:bottom w:val="single" w:sz="4" w:space="0" w:color="auto"/>
              <w:right w:val="single" w:sz="4" w:space="0" w:color="auto"/>
            </w:tcBorders>
          </w:tcPr>
          <w:p w14:paraId="45C85270"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10F5C32"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3550A4E9" w14:textId="77777777" w:rsidR="006161AD" w:rsidRPr="00D476E3" w:rsidRDefault="006161AD" w:rsidP="006F573E">
            <w:pPr>
              <w:spacing w:after="60"/>
              <w:rPr>
                <w:iCs/>
                <w:sz w:val="20"/>
                <w:szCs w:val="20"/>
              </w:rPr>
            </w:pPr>
            <w:r w:rsidRPr="00D476E3">
              <w:rPr>
                <w:iCs/>
                <w:sz w:val="20"/>
                <w:szCs w:val="20"/>
              </w:rPr>
              <w:t>A QSE.</w:t>
            </w:r>
          </w:p>
        </w:tc>
      </w:tr>
    </w:tbl>
    <w:p w14:paraId="508C8608" w14:textId="77777777" w:rsidR="006161AD" w:rsidRPr="00D476E3" w:rsidRDefault="006161AD" w:rsidP="006161AD">
      <w:pPr>
        <w:spacing w:before="240" w:after="240"/>
        <w:ind w:left="720" w:hanging="720"/>
        <w:rPr>
          <w:iCs/>
          <w:szCs w:val="20"/>
        </w:rPr>
      </w:pPr>
      <w:r w:rsidRPr="00D476E3">
        <w:rPr>
          <w:iCs/>
          <w:szCs w:val="20"/>
        </w:rPr>
        <w:t>(3)</w:t>
      </w:r>
      <w:r w:rsidRPr="00D476E3">
        <w:rPr>
          <w:iCs/>
          <w:szCs w:val="20"/>
        </w:rPr>
        <w:tab/>
        <w:t>For Reg-Down, if applicable:</w:t>
      </w:r>
    </w:p>
    <w:p w14:paraId="39FED39F"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00095820" w14:textId="77777777" w:rsidR="006161AD" w:rsidRPr="00D476E3" w:rsidRDefault="006161AD" w:rsidP="006161AD">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CEB0DDB" wp14:editId="307F503E">
            <wp:extent cx="144780" cy="274320"/>
            <wp:effectExtent l="0" t="0" r="7620" b="0"/>
            <wp:docPr id="556238422"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0186838B" w14:textId="77777777" w:rsidR="006161AD" w:rsidRPr="00D476E3" w:rsidRDefault="006161AD" w:rsidP="006161AD">
      <w:pPr>
        <w:spacing w:after="240"/>
        <w:ind w:left="3600" w:firstLine="720"/>
        <w:rPr>
          <w:b/>
          <w:bCs/>
          <w:szCs w:val="20"/>
        </w:rPr>
      </w:pPr>
      <w:r w:rsidRPr="00D476E3">
        <w:rPr>
          <w:b/>
          <w:bCs/>
          <w:szCs w:val="20"/>
        </w:rPr>
        <w:t>RDINFQAMTTOT)</w:t>
      </w:r>
    </w:p>
    <w:p w14:paraId="20711CA7" w14:textId="77777777" w:rsidR="006161AD" w:rsidRPr="00D476E3" w:rsidRDefault="006161AD" w:rsidP="006161AD">
      <w:pPr>
        <w:spacing w:after="240"/>
        <w:rPr>
          <w:iCs/>
          <w:szCs w:val="20"/>
        </w:rPr>
      </w:pPr>
      <w:r w:rsidRPr="00D476E3">
        <w:rPr>
          <w:iCs/>
          <w:szCs w:val="20"/>
        </w:rPr>
        <w:t xml:space="preserve">Where: </w:t>
      </w:r>
    </w:p>
    <w:p w14:paraId="2E64F9CB" w14:textId="77777777" w:rsidR="006161AD" w:rsidRPr="00D476E3" w:rsidRDefault="006161AD" w:rsidP="006161AD">
      <w:pPr>
        <w:rPr>
          <w:szCs w:val="20"/>
        </w:rPr>
      </w:pPr>
      <w:r w:rsidRPr="00D476E3">
        <w:rPr>
          <w:szCs w:val="20"/>
        </w:rPr>
        <w:t>Total payment of SASM- and RSASM-procured capacity for Reg-Down by market</w:t>
      </w:r>
    </w:p>
    <w:p w14:paraId="72CFB5B6" w14:textId="77777777" w:rsidR="006161AD" w:rsidRPr="00D476E3" w:rsidRDefault="006161AD" w:rsidP="006161AD">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F363184" wp14:editId="7D166A5E">
            <wp:extent cx="144780" cy="297180"/>
            <wp:effectExtent l="0" t="0" r="7620" b="7620"/>
            <wp:docPr id="1130482437"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257B0692" w14:textId="77777777" w:rsidR="006161AD" w:rsidRPr="00D476E3" w:rsidRDefault="006161AD" w:rsidP="006161AD">
      <w:pPr>
        <w:rPr>
          <w:szCs w:val="20"/>
        </w:rPr>
      </w:pPr>
      <w:r w:rsidRPr="00D476E3">
        <w:rPr>
          <w:szCs w:val="20"/>
        </w:rPr>
        <w:lastRenderedPageBreak/>
        <w:t>Total payment of DAM-procured capacity for Reg-Down</w:t>
      </w:r>
    </w:p>
    <w:p w14:paraId="7BB7E7D3" w14:textId="77777777" w:rsidR="006161AD" w:rsidRPr="00D476E3" w:rsidRDefault="006161AD" w:rsidP="006161AD">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5FFB9B0C" wp14:editId="527801C9">
            <wp:extent cx="144780" cy="297180"/>
            <wp:effectExtent l="0" t="0" r="7620" b="7620"/>
            <wp:docPr id="2110085149"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59459338" w14:textId="77777777" w:rsidR="006161AD" w:rsidRPr="00D476E3" w:rsidRDefault="006161AD" w:rsidP="006161AD">
      <w:pPr>
        <w:rPr>
          <w:szCs w:val="20"/>
        </w:rPr>
      </w:pPr>
      <w:r w:rsidRPr="00D476E3">
        <w:rPr>
          <w:szCs w:val="20"/>
        </w:rPr>
        <w:t>Total charge of failure on Ancillary Service Supply Responsibility for Reg-Down</w:t>
      </w:r>
    </w:p>
    <w:p w14:paraId="5D2DB810" w14:textId="77777777" w:rsidR="006161AD" w:rsidRPr="00D476E3" w:rsidRDefault="006161AD" w:rsidP="006161AD">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0E96179" wp14:editId="744D368C">
            <wp:extent cx="144780" cy="297180"/>
            <wp:effectExtent l="0" t="0" r="7620" b="7620"/>
            <wp:docPr id="149114725"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3DFB2D28" w14:textId="77777777" w:rsidR="006161AD" w:rsidRPr="00D476E3" w:rsidRDefault="006161AD" w:rsidP="006161AD">
      <w:pPr>
        <w:tabs>
          <w:tab w:val="left" w:pos="2160"/>
          <w:tab w:val="left" w:pos="2880"/>
        </w:tabs>
        <w:ind w:left="300" w:hangingChars="125" w:hanging="300"/>
        <w:rPr>
          <w:bCs/>
          <w:szCs w:val="20"/>
        </w:rPr>
      </w:pPr>
      <w:r w:rsidRPr="00D476E3">
        <w:rPr>
          <w:bCs/>
          <w:szCs w:val="20"/>
        </w:rPr>
        <w:t>Total payment of SASM- and RSASM-procured capacity for Reg-Down by QSE</w:t>
      </w:r>
    </w:p>
    <w:p w14:paraId="68002E39" w14:textId="77777777" w:rsidR="006161AD" w:rsidRPr="00D476E3" w:rsidRDefault="006161AD" w:rsidP="006161AD">
      <w:pPr>
        <w:spacing w:after="240"/>
        <w:ind w:leftChars="300" w:left="2880" w:hangingChars="900" w:hanging="2160"/>
        <w:rPr>
          <w:i/>
          <w:iCs/>
          <w:vertAlign w:val="subscript"/>
        </w:rPr>
      </w:pPr>
      <w:r w:rsidRPr="00D476E3">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51327FA9" wp14:editId="19585854">
            <wp:extent cx="144780" cy="274320"/>
            <wp:effectExtent l="0" t="0" r="7620" b="0"/>
            <wp:docPr id="675798822"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69FA209D" w14:textId="77777777" w:rsidR="006161AD" w:rsidRPr="00D476E3" w:rsidRDefault="006161AD" w:rsidP="006161AD">
      <w:pPr>
        <w:rPr>
          <w:szCs w:val="20"/>
        </w:rPr>
      </w:pPr>
      <w:r w:rsidRPr="00D476E3">
        <w:rPr>
          <w:szCs w:val="20"/>
        </w:rPr>
        <w:t>Total charge of infeasible Ancillary Service Supply Responsibility for Reg-Down</w:t>
      </w:r>
    </w:p>
    <w:p w14:paraId="3BC2140E" w14:textId="77777777" w:rsidR="006161AD" w:rsidRPr="00D476E3" w:rsidRDefault="006161AD" w:rsidP="006161AD">
      <w:pPr>
        <w:spacing w:after="240"/>
        <w:ind w:left="2880" w:hanging="2160"/>
      </w:pPr>
      <w:r w:rsidRPr="00D476E3">
        <w:t>RDINFQAMTTOT</w:t>
      </w:r>
      <w:r w:rsidRPr="00D476E3">
        <w:rPr>
          <w:szCs w:val="20"/>
        </w:rPr>
        <w:tab/>
      </w:r>
      <w:r w:rsidRPr="00D476E3">
        <w:t>=</w:t>
      </w:r>
      <w:r w:rsidRPr="00D476E3">
        <w:rPr>
          <w:szCs w:val="20"/>
        </w:rPr>
        <w:tab/>
      </w:r>
      <w:r w:rsidRPr="00D476E3">
        <w:rPr>
          <w:position w:val="-22"/>
          <w:szCs w:val="20"/>
          <w:lang w:val="pt-BR"/>
        </w:rPr>
        <w:object w:dxaOrig="225" w:dyaOrig="465" w14:anchorId="72467D95">
          <v:shape id="_x0000_i1068" type="#_x0000_t75" style="width:12pt;height:18pt" o:ole="">
            <v:imagedata r:id="rId68" o:title=""/>
          </v:shape>
          <o:OLEObject Type="Embed" ProgID="Equation.3" ShapeID="_x0000_i1068" DrawAspect="Content" ObjectID="_1791035036" r:id="rId73"/>
        </w:object>
      </w:r>
      <w:r w:rsidRPr="00D476E3">
        <w:t xml:space="preserve"> RDINFQAMT </w:t>
      </w:r>
      <w:r w:rsidRPr="00D476E3">
        <w:rPr>
          <w:i/>
          <w:iCs/>
          <w:vertAlign w:val="subscript"/>
        </w:rPr>
        <w:t>q</w:t>
      </w:r>
      <w:r w:rsidRPr="00D476E3">
        <w:rPr>
          <w:vertAlign w:val="subscript"/>
        </w:rPr>
        <w:t xml:space="preserve"> </w:t>
      </w:r>
    </w:p>
    <w:p w14:paraId="1F8841F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6161AD" w:rsidRPr="00D476E3" w14:paraId="071E2C6F" w14:textId="77777777" w:rsidTr="006F573E">
        <w:trPr>
          <w:tblHeader/>
        </w:trPr>
        <w:tc>
          <w:tcPr>
            <w:tcW w:w="1278" w:type="pct"/>
          </w:tcPr>
          <w:p w14:paraId="495680C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169673E3"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24E8840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9CA3BD4" w14:textId="77777777" w:rsidTr="006F573E">
        <w:tc>
          <w:tcPr>
            <w:tcW w:w="1278" w:type="pct"/>
          </w:tcPr>
          <w:p w14:paraId="2B9B45AA"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7ECC4C17" w14:textId="77777777" w:rsidR="006161AD" w:rsidRPr="00D476E3" w:rsidRDefault="006161AD" w:rsidP="006F573E">
            <w:pPr>
              <w:spacing w:after="60"/>
              <w:rPr>
                <w:iCs/>
                <w:sz w:val="20"/>
                <w:szCs w:val="20"/>
              </w:rPr>
            </w:pPr>
            <w:r w:rsidRPr="00D476E3">
              <w:rPr>
                <w:iCs/>
                <w:sz w:val="20"/>
                <w:szCs w:val="20"/>
              </w:rPr>
              <w:t>$</w:t>
            </w:r>
          </w:p>
        </w:tc>
        <w:tc>
          <w:tcPr>
            <w:tcW w:w="3346" w:type="pct"/>
          </w:tcPr>
          <w:p w14:paraId="7E901D8A"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FB44A25" w14:textId="77777777" w:rsidTr="006F573E">
        <w:tc>
          <w:tcPr>
            <w:tcW w:w="1278" w:type="pct"/>
            <w:tcBorders>
              <w:top w:val="single" w:sz="4" w:space="0" w:color="auto"/>
              <w:left w:val="single" w:sz="4" w:space="0" w:color="auto"/>
              <w:bottom w:val="single" w:sz="4" w:space="0" w:color="auto"/>
              <w:right w:val="single" w:sz="4" w:space="0" w:color="auto"/>
            </w:tcBorders>
          </w:tcPr>
          <w:p w14:paraId="5E66283A"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0222EC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699636"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47B86A75" w14:textId="77777777" w:rsidTr="006F573E">
        <w:tc>
          <w:tcPr>
            <w:tcW w:w="1278" w:type="pct"/>
            <w:tcBorders>
              <w:top w:val="single" w:sz="4" w:space="0" w:color="auto"/>
              <w:left w:val="single" w:sz="4" w:space="0" w:color="auto"/>
              <w:bottom w:val="single" w:sz="4" w:space="0" w:color="auto"/>
              <w:right w:val="single" w:sz="4" w:space="0" w:color="auto"/>
            </w:tcBorders>
          </w:tcPr>
          <w:p w14:paraId="128D2D95"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4D1A7330"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C1CBE9"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12858DB1" w14:textId="77777777" w:rsidTr="006F573E">
        <w:tc>
          <w:tcPr>
            <w:tcW w:w="1278" w:type="pct"/>
            <w:tcBorders>
              <w:top w:val="single" w:sz="4" w:space="0" w:color="auto"/>
              <w:left w:val="single" w:sz="4" w:space="0" w:color="auto"/>
              <w:bottom w:val="single" w:sz="4" w:space="0" w:color="auto"/>
              <w:right w:val="single" w:sz="4" w:space="0" w:color="auto"/>
            </w:tcBorders>
          </w:tcPr>
          <w:p w14:paraId="08D8E8EB" w14:textId="77777777" w:rsidR="006161AD" w:rsidRPr="00D476E3" w:rsidRDefault="006161AD" w:rsidP="006F573E">
            <w:pPr>
              <w:spacing w:after="60"/>
              <w:rPr>
                <w:iCs/>
                <w:sz w:val="20"/>
                <w:szCs w:val="20"/>
              </w:rPr>
            </w:pPr>
            <w:r w:rsidRPr="00D476E3">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046C2DC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524094C"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8EE44F0" w14:textId="77777777" w:rsidTr="006F573E">
        <w:tc>
          <w:tcPr>
            <w:tcW w:w="1278" w:type="pct"/>
            <w:tcBorders>
              <w:top w:val="single" w:sz="4" w:space="0" w:color="auto"/>
              <w:left w:val="single" w:sz="4" w:space="0" w:color="auto"/>
              <w:bottom w:val="single" w:sz="4" w:space="0" w:color="auto"/>
              <w:right w:val="single" w:sz="4" w:space="0" w:color="auto"/>
            </w:tcBorders>
          </w:tcPr>
          <w:p w14:paraId="2899740D"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05EBC5"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8329E43"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477C7C93" w14:textId="77777777" w:rsidTr="006F573E">
        <w:tc>
          <w:tcPr>
            <w:tcW w:w="1278" w:type="pct"/>
            <w:tcBorders>
              <w:top w:val="single" w:sz="4" w:space="0" w:color="auto"/>
              <w:left w:val="single" w:sz="4" w:space="0" w:color="auto"/>
              <w:bottom w:val="single" w:sz="4" w:space="0" w:color="auto"/>
              <w:right w:val="single" w:sz="4" w:space="0" w:color="auto"/>
            </w:tcBorders>
          </w:tcPr>
          <w:p w14:paraId="57D7616F"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CC1CCA4"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D4B04E"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7A57143E" w14:textId="77777777" w:rsidTr="006F573E">
        <w:tc>
          <w:tcPr>
            <w:tcW w:w="1278" w:type="pct"/>
            <w:tcBorders>
              <w:top w:val="single" w:sz="4" w:space="0" w:color="auto"/>
              <w:left w:val="single" w:sz="4" w:space="0" w:color="auto"/>
              <w:bottom w:val="single" w:sz="4" w:space="0" w:color="auto"/>
              <w:right w:val="single" w:sz="4" w:space="0" w:color="auto"/>
            </w:tcBorders>
          </w:tcPr>
          <w:p w14:paraId="0DC3DDE2"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E23EFB5"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AFCCF8"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3F3AFFE9" w14:textId="77777777" w:rsidTr="006F573E">
        <w:tc>
          <w:tcPr>
            <w:tcW w:w="1278" w:type="pct"/>
            <w:tcBorders>
              <w:top w:val="single" w:sz="4" w:space="0" w:color="auto"/>
              <w:left w:val="single" w:sz="4" w:space="0" w:color="auto"/>
              <w:bottom w:val="single" w:sz="4" w:space="0" w:color="auto"/>
              <w:right w:val="single" w:sz="4" w:space="0" w:color="auto"/>
            </w:tcBorders>
          </w:tcPr>
          <w:p w14:paraId="79B079AB"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02388BBD"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E557374"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47566ABC" w14:textId="77777777" w:rsidTr="006F573E">
        <w:tc>
          <w:tcPr>
            <w:tcW w:w="1278" w:type="pct"/>
            <w:tcBorders>
              <w:top w:val="single" w:sz="4" w:space="0" w:color="auto"/>
              <w:left w:val="single" w:sz="4" w:space="0" w:color="auto"/>
              <w:bottom w:val="single" w:sz="4" w:space="0" w:color="auto"/>
              <w:right w:val="single" w:sz="4" w:space="0" w:color="auto"/>
            </w:tcBorders>
          </w:tcPr>
          <w:p w14:paraId="55786529"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06CDB5BB"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CC186A0"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07D9FE1D" w14:textId="77777777" w:rsidTr="006F573E">
        <w:tc>
          <w:tcPr>
            <w:tcW w:w="1278" w:type="pct"/>
            <w:tcBorders>
              <w:top w:val="single" w:sz="4" w:space="0" w:color="auto"/>
              <w:left w:val="single" w:sz="4" w:space="0" w:color="auto"/>
              <w:bottom w:val="single" w:sz="4" w:space="0" w:color="auto"/>
              <w:right w:val="single" w:sz="4" w:space="0" w:color="auto"/>
            </w:tcBorders>
          </w:tcPr>
          <w:p w14:paraId="59499A7E"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B8B8B3"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4929E92"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6DBD522C" w14:textId="77777777" w:rsidTr="006F573E">
        <w:tc>
          <w:tcPr>
            <w:tcW w:w="1278" w:type="pct"/>
            <w:tcBorders>
              <w:top w:val="single" w:sz="4" w:space="0" w:color="auto"/>
              <w:left w:val="single" w:sz="4" w:space="0" w:color="auto"/>
              <w:bottom w:val="single" w:sz="4" w:space="0" w:color="auto"/>
              <w:right w:val="single" w:sz="4" w:space="0" w:color="auto"/>
            </w:tcBorders>
          </w:tcPr>
          <w:p w14:paraId="50F6656B"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179D8D45"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24149EA"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5C9BAB" w14:textId="77777777" w:rsidTr="006F573E">
        <w:tc>
          <w:tcPr>
            <w:tcW w:w="1278" w:type="pct"/>
            <w:tcBorders>
              <w:top w:val="single" w:sz="4" w:space="0" w:color="auto"/>
              <w:left w:val="single" w:sz="4" w:space="0" w:color="auto"/>
              <w:bottom w:val="single" w:sz="4" w:space="0" w:color="auto"/>
              <w:right w:val="single" w:sz="4" w:space="0" w:color="auto"/>
            </w:tcBorders>
          </w:tcPr>
          <w:p w14:paraId="13065CB8" w14:textId="77777777" w:rsidR="006161AD" w:rsidRPr="00D476E3" w:rsidRDefault="006161AD" w:rsidP="006F573E">
            <w:pPr>
              <w:spacing w:after="60"/>
              <w:rPr>
                <w:i/>
                <w:iCs/>
                <w:sz w:val="20"/>
                <w:szCs w:val="20"/>
              </w:rPr>
            </w:pPr>
            <w:r w:rsidRPr="00D476E3">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761FC6B2"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3C16A249"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ACCBE19"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6E580D8" w14:textId="77777777" w:rsidTr="006F573E">
        <w:trPr>
          <w:trHeight w:val="656"/>
        </w:trPr>
        <w:tc>
          <w:tcPr>
            <w:tcW w:w="9576" w:type="dxa"/>
            <w:shd w:val="clear" w:color="auto" w:fill="D0CECE"/>
          </w:tcPr>
          <w:p w14:paraId="5BA589CA" w14:textId="77777777" w:rsidR="006161AD" w:rsidRPr="00D476E3" w:rsidRDefault="006161AD" w:rsidP="006F573E">
            <w:pPr>
              <w:spacing w:before="120" w:after="240"/>
              <w:rPr>
                <w:b/>
                <w:i/>
                <w:iCs/>
              </w:rPr>
            </w:pPr>
            <w:r w:rsidRPr="00D476E3">
              <w:rPr>
                <w:b/>
                <w:i/>
                <w:iCs/>
              </w:rPr>
              <w:lastRenderedPageBreak/>
              <w:t>[NPRR841:  Replace paragraph (a) above with the following upon system implementation:]</w:t>
            </w:r>
          </w:p>
          <w:p w14:paraId="78A3F9DF"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Reg-Down for a given Operating Hour is calculated as follows:</w:t>
            </w:r>
          </w:p>
          <w:p w14:paraId="45B5EB01" w14:textId="77777777" w:rsidR="006161AD" w:rsidRPr="00D476E3" w:rsidRDefault="006161AD" w:rsidP="006F573E">
            <w:pPr>
              <w:spacing w:after="120"/>
              <w:ind w:left="3600" w:hanging="2880"/>
              <w:rPr>
                <w:b/>
                <w:bCs/>
              </w:rPr>
            </w:pPr>
            <w:r w:rsidRPr="00D476E3">
              <w:rPr>
                <w:b/>
                <w:bCs/>
              </w:rPr>
              <w:t>RDCOSTTOT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D415180" wp14:editId="7DE0842C">
                  <wp:extent cx="144780" cy="274320"/>
                  <wp:effectExtent l="0" t="0" r="7620" b="0"/>
                  <wp:docPr id="789269091"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(RTPCRDAMTTOT </w:t>
            </w:r>
            <w:r w:rsidRPr="00D476E3">
              <w:rPr>
                <w:b/>
                <w:bCs/>
                <w:i/>
                <w:iCs/>
                <w:vertAlign w:val="subscript"/>
              </w:rPr>
              <w:t>m</w:t>
            </w:r>
            <w:r w:rsidRPr="00D476E3">
              <w:rPr>
                <w:b/>
                <w:bCs/>
              </w:rPr>
              <w:t xml:space="preserve">) + </w:t>
            </w:r>
            <w:r w:rsidRPr="00D476E3">
              <w:rPr>
                <w:b/>
                <w:bCs/>
                <w:szCs w:val="20"/>
              </w:rPr>
              <w:tab/>
            </w:r>
            <w:r w:rsidRPr="00D476E3">
              <w:rPr>
                <w:b/>
                <w:bCs/>
              </w:rPr>
              <w:t>PCRDAMTTOT + RDFQAMTTOT +</w:t>
            </w:r>
          </w:p>
          <w:p w14:paraId="6F055D1A" w14:textId="77777777" w:rsidR="006161AD" w:rsidRPr="00D476E3" w:rsidRDefault="006161AD" w:rsidP="006F573E">
            <w:pPr>
              <w:spacing w:after="240"/>
              <w:ind w:left="3600" w:firstLine="720"/>
              <w:rPr>
                <w:b/>
                <w:bCs/>
                <w:szCs w:val="20"/>
              </w:rPr>
            </w:pPr>
            <w:r w:rsidRPr="00D476E3">
              <w:rPr>
                <w:b/>
                <w:bCs/>
                <w:szCs w:val="20"/>
              </w:rPr>
              <w:t xml:space="preserve">RDINFQAMTTOT </w:t>
            </w:r>
            <w:r w:rsidRPr="00D476E3">
              <w:rPr>
                <w:szCs w:val="20"/>
              </w:rPr>
              <w:t xml:space="preserve">+ </w:t>
            </w:r>
            <w:r w:rsidRPr="00D476E3">
              <w:rPr>
                <w:b/>
                <w:bCs/>
                <w:szCs w:val="20"/>
              </w:rPr>
              <w:t>RDMWINFATOT)</w:t>
            </w:r>
          </w:p>
          <w:p w14:paraId="3BD1A32F" w14:textId="77777777" w:rsidR="006161AD" w:rsidRPr="00D476E3" w:rsidRDefault="006161AD" w:rsidP="006F573E">
            <w:pPr>
              <w:spacing w:after="240"/>
              <w:rPr>
                <w:iCs/>
                <w:szCs w:val="20"/>
              </w:rPr>
            </w:pPr>
            <w:r w:rsidRPr="00D476E3">
              <w:rPr>
                <w:iCs/>
                <w:szCs w:val="20"/>
              </w:rPr>
              <w:t xml:space="preserve">Where: </w:t>
            </w:r>
          </w:p>
          <w:p w14:paraId="746E1BE9" w14:textId="77777777" w:rsidR="006161AD" w:rsidRPr="00D476E3" w:rsidRDefault="006161AD" w:rsidP="006F573E">
            <w:pPr>
              <w:rPr>
                <w:szCs w:val="20"/>
              </w:rPr>
            </w:pPr>
            <w:r w:rsidRPr="00D476E3">
              <w:rPr>
                <w:szCs w:val="20"/>
              </w:rPr>
              <w:t>Total payment of SASM- and RSASM-procured capacity for Reg-Down by market</w:t>
            </w:r>
          </w:p>
          <w:p w14:paraId="3F31B1AE" w14:textId="77777777" w:rsidR="006161AD" w:rsidRPr="00D476E3" w:rsidRDefault="006161AD" w:rsidP="006F573E">
            <w:pPr>
              <w:spacing w:after="240"/>
              <w:ind w:leftChars="300" w:left="2880" w:hangingChars="900" w:hanging="2160"/>
              <w:rPr>
                <w:vertAlign w:val="subscript"/>
              </w:rPr>
            </w:pPr>
            <w:r w:rsidRPr="00D476E3">
              <w:t xml:space="preserve">RTPCRDAMTTOT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93B82BF" wp14:editId="6B13AF7A">
                  <wp:extent cx="144780" cy="297180"/>
                  <wp:effectExtent l="0" t="0" r="7620" b="7620"/>
                  <wp:docPr id="877068659"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RTPCRDAMT </w:t>
            </w:r>
            <w:r w:rsidRPr="00D476E3">
              <w:rPr>
                <w:i/>
                <w:iCs/>
                <w:vertAlign w:val="subscript"/>
              </w:rPr>
              <w:t xml:space="preserve">q, m </w:t>
            </w:r>
          </w:p>
          <w:p w14:paraId="707A39BF" w14:textId="77777777" w:rsidR="006161AD" w:rsidRPr="00D476E3" w:rsidRDefault="006161AD" w:rsidP="006F573E">
            <w:pPr>
              <w:rPr>
                <w:szCs w:val="20"/>
              </w:rPr>
            </w:pPr>
            <w:r w:rsidRPr="00D476E3">
              <w:rPr>
                <w:szCs w:val="20"/>
              </w:rPr>
              <w:t>Total payment of DAM-procured capacity for Reg-Down</w:t>
            </w:r>
          </w:p>
          <w:p w14:paraId="1C0656EA" w14:textId="77777777" w:rsidR="006161AD" w:rsidRPr="00D476E3" w:rsidRDefault="006161AD" w:rsidP="006F573E">
            <w:pPr>
              <w:spacing w:after="240"/>
              <w:ind w:leftChars="300" w:left="2880" w:hangingChars="900" w:hanging="2160"/>
            </w:pPr>
            <w:r w:rsidRPr="00D476E3">
              <w:t>PCRDAMTTOT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i/>
                <w:iCs/>
                <w:vertAlign w:val="subscript"/>
              </w:rPr>
              <w:t xml:space="preserve"> </w:t>
            </w:r>
            <w:r w:rsidRPr="00D476E3">
              <w:rPr>
                <w:noProof/>
                <w:position w:val="-22"/>
                <w:szCs w:val="20"/>
              </w:rPr>
              <w:drawing>
                <wp:inline distT="0" distB="0" distL="0" distR="0" wp14:anchorId="6D3FD035" wp14:editId="442368E1">
                  <wp:extent cx="144780" cy="297180"/>
                  <wp:effectExtent l="0" t="0" r="7620" b="7620"/>
                  <wp:docPr id="595496117"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PCRDAMT </w:t>
            </w:r>
            <w:r w:rsidRPr="00D476E3">
              <w:rPr>
                <w:i/>
                <w:iCs/>
                <w:vertAlign w:val="subscript"/>
              </w:rPr>
              <w:t>q</w:t>
            </w:r>
          </w:p>
          <w:p w14:paraId="3A4112AB" w14:textId="77777777" w:rsidR="006161AD" w:rsidRPr="00D476E3" w:rsidRDefault="006161AD" w:rsidP="006F573E">
            <w:pPr>
              <w:rPr>
                <w:szCs w:val="20"/>
              </w:rPr>
            </w:pPr>
            <w:r w:rsidRPr="00D476E3">
              <w:rPr>
                <w:szCs w:val="20"/>
              </w:rPr>
              <w:t>Total charge of failure on Ancillary Service Supply Responsibility for Reg-Down</w:t>
            </w:r>
          </w:p>
          <w:p w14:paraId="6D7604C8" w14:textId="77777777" w:rsidR="006161AD" w:rsidRPr="00D476E3" w:rsidRDefault="006161AD" w:rsidP="006F573E">
            <w:pPr>
              <w:spacing w:after="240"/>
              <w:ind w:leftChars="300" w:left="2880" w:hangingChars="900" w:hanging="2160"/>
              <w:rPr>
                <w:i/>
                <w:iCs/>
                <w:vertAlign w:val="subscript"/>
              </w:rPr>
            </w:pPr>
            <w:r w:rsidRPr="00D476E3">
              <w:t>RDFQAMTTOT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D7B61AC" wp14:editId="215EC679">
                  <wp:extent cx="144780" cy="297180"/>
                  <wp:effectExtent l="0" t="0" r="7620" b="7620"/>
                  <wp:docPr id="57665648"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RDFQAMTQSETOT </w:t>
            </w:r>
            <w:r w:rsidRPr="00D476E3">
              <w:rPr>
                <w:i/>
                <w:iCs/>
                <w:vertAlign w:val="subscript"/>
              </w:rPr>
              <w:t>q</w:t>
            </w:r>
          </w:p>
          <w:p w14:paraId="63A2649D" w14:textId="77777777" w:rsidR="006161AD" w:rsidRPr="00D476E3" w:rsidRDefault="006161AD" w:rsidP="006F573E">
            <w:pPr>
              <w:tabs>
                <w:tab w:val="left" w:pos="2160"/>
                <w:tab w:val="left" w:pos="2880"/>
              </w:tabs>
              <w:ind w:left="300" w:hangingChars="125" w:hanging="300"/>
              <w:rPr>
                <w:bCs/>
                <w:szCs w:val="20"/>
              </w:rPr>
            </w:pPr>
            <w:r w:rsidRPr="00D476E3">
              <w:rPr>
                <w:bCs/>
                <w:szCs w:val="20"/>
              </w:rPr>
              <w:t>Total payment of SASM- and RSASM-procured capacity for Reg-Down by QSE</w:t>
            </w:r>
          </w:p>
          <w:p w14:paraId="67FAD3E4" w14:textId="77777777" w:rsidR="006161AD" w:rsidRPr="00D476E3" w:rsidRDefault="006161AD" w:rsidP="006F573E">
            <w:pPr>
              <w:spacing w:after="240"/>
              <w:ind w:leftChars="300" w:left="2880" w:hangingChars="900" w:hanging="2160"/>
              <w:rPr>
                <w:i/>
                <w:iCs/>
                <w:vertAlign w:val="subscript"/>
              </w:rPr>
            </w:pPr>
            <w:r w:rsidRPr="00D476E3">
              <w:t xml:space="preserve">RTPCRDAMTQSETOT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4BF0D245" wp14:editId="70BF7163">
                  <wp:extent cx="144780" cy="274320"/>
                  <wp:effectExtent l="0" t="0" r="7620" b="0"/>
                  <wp:docPr id="1318451599"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RTPCRDAMT </w:t>
            </w:r>
            <w:r w:rsidRPr="00D476E3">
              <w:rPr>
                <w:i/>
                <w:iCs/>
                <w:vertAlign w:val="subscript"/>
              </w:rPr>
              <w:t>q, m</w:t>
            </w:r>
          </w:p>
          <w:p w14:paraId="1C9FD182" w14:textId="77777777" w:rsidR="006161AD" w:rsidRPr="00D476E3" w:rsidRDefault="006161AD" w:rsidP="006F573E">
            <w:pPr>
              <w:rPr>
                <w:szCs w:val="20"/>
              </w:rPr>
            </w:pPr>
            <w:r w:rsidRPr="00D476E3">
              <w:rPr>
                <w:szCs w:val="20"/>
              </w:rPr>
              <w:t>Total charge of infeasible Ancillary Service Supply Responsibility for Reg-Down</w:t>
            </w:r>
          </w:p>
          <w:p w14:paraId="3A352F7C" w14:textId="77777777" w:rsidR="006161AD" w:rsidRPr="00D476E3" w:rsidRDefault="006161AD" w:rsidP="006F573E">
            <w:pPr>
              <w:spacing w:after="240"/>
              <w:ind w:left="2880" w:hanging="2160"/>
            </w:pPr>
            <w:r w:rsidRPr="00D476E3">
              <w:t>RDINFQAMTTOT</w:t>
            </w:r>
            <w:r w:rsidRPr="00D476E3">
              <w:rPr>
                <w:szCs w:val="20"/>
              </w:rPr>
              <w:tab/>
            </w:r>
            <w:r w:rsidRPr="00D476E3">
              <w:t>=</w:t>
            </w:r>
            <w:r w:rsidRPr="00D476E3">
              <w:rPr>
                <w:szCs w:val="20"/>
              </w:rPr>
              <w:tab/>
            </w:r>
            <w:r w:rsidRPr="00D476E3">
              <w:rPr>
                <w:noProof/>
                <w:position w:val="-22"/>
                <w:szCs w:val="20"/>
              </w:rPr>
              <w:drawing>
                <wp:inline distT="0" distB="0" distL="0" distR="0" wp14:anchorId="7B6DD860" wp14:editId="4012CCFE">
                  <wp:extent cx="144780" cy="297180"/>
                  <wp:effectExtent l="0" t="0" r="7620" b="7620"/>
                  <wp:docPr id="1958639727"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RDINFQAMT </w:t>
            </w:r>
            <w:r w:rsidRPr="00D476E3">
              <w:rPr>
                <w:i/>
                <w:iCs/>
                <w:vertAlign w:val="subscript"/>
              </w:rPr>
              <w:t>q</w:t>
            </w:r>
            <w:r w:rsidRPr="00D476E3">
              <w:rPr>
                <w:vertAlign w:val="subscript"/>
              </w:rPr>
              <w:t xml:space="preserve"> </w:t>
            </w:r>
          </w:p>
          <w:p w14:paraId="256B77EC"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Reg-Down</w:t>
            </w:r>
          </w:p>
          <w:p w14:paraId="26E46457" w14:textId="77777777" w:rsidR="006161AD" w:rsidRPr="00D476E3" w:rsidRDefault="006161AD" w:rsidP="006F573E">
            <w:pPr>
              <w:spacing w:after="240"/>
              <w:ind w:left="2880" w:hanging="2160"/>
            </w:pPr>
            <w:r w:rsidRPr="00D476E3">
              <w:t>RDMWINFATOT</w:t>
            </w:r>
            <w:r w:rsidRPr="00D476E3">
              <w:rPr>
                <w:szCs w:val="20"/>
              </w:rPr>
              <w:tab/>
            </w:r>
            <w:r w:rsidRPr="00D476E3">
              <w:t>=</w:t>
            </w:r>
            <w:r w:rsidRPr="00D476E3">
              <w:rPr>
                <w:szCs w:val="20"/>
              </w:rPr>
              <w:tab/>
            </w:r>
            <w:r w:rsidRPr="00D476E3">
              <w:rPr>
                <w:position w:val="-22"/>
                <w:szCs w:val="20"/>
                <w:lang w:val="pt-BR"/>
              </w:rPr>
              <w:object w:dxaOrig="220" w:dyaOrig="460" w14:anchorId="154CAAAD">
                <v:shape id="_x0000_i1069" type="#_x0000_t75" style="width:12pt;height:18.6pt" o:ole="">
                  <v:imagedata r:id="rId70" o:title=""/>
                </v:shape>
                <o:OLEObject Type="Embed" ProgID="Equation.3" ShapeID="_x0000_i1069" DrawAspect="Content" ObjectID="_1791035037" r:id="rId74"/>
              </w:object>
            </w:r>
            <w:r w:rsidRPr="00D476E3">
              <w:rPr>
                <w:color w:val="000000"/>
              </w:rPr>
              <w:t xml:space="preserve"> RDMWINFA</w:t>
            </w:r>
            <w:r w:rsidRPr="00D476E3">
              <w:rPr>
                <w:i/>
                <w:iCs/>
                <w:vertAlign w:val="subscript"/>
              </w:rPr>
              <w:t xml:space="preserve"> q, h  </w:t>
            </w:r>
          </w:p>
          <w:p w14:paraId="22EA1BA6"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6161AD" w:rsidRPr="00D476E3" w14:paraId="1A0252F3" w14:textId="77777777" w:rsidTr="006F573E">
              <w:trPr>
                <w:tblHeader/>
              </w:trPr>
              <w:tc>
                <w:tcPr>
                  <w:tcW w:w="1278" w:type="pct"/>
                </w:tcPr>
                <w:p w14:paraId="0A337212" w14:textId="77777777" w:rsidR="006161AD" w:rsidRPr="00D476E3" w:rsidRDefault="006161AD" w:rsidP="006F573E">
                  <w:pPr>
                    <w:spacing w:after="120"/>
                    <w:rPr>
                      <w:b/>
                      <w:iCs/>
                      <w:sz w:val="20"/>
                      <w:szCs w:val="20"/>
                    </w:rPr>
                  </w:pPr>
                  <w:r w:rsidRPr="00D476E3">
                    <w:rPr>
                      <w:b/>
                      <w:iCs/>
                      <w:sz w:val="20"/>
                      <w:szCs w:val="20"/>
                    </w:rPr>
                    <w:t>Variable</w:t>
                  </w:r>
                </w:p>
              </w:tc>
              <w:tc>
                <w:tcPr>
                  <w:tcW w:w="376" w:type="pct"/>
                </w:tcPr>
                <w:p w14:paraId="72ABC9F1" w14:textId="77777777" w:rsidR="006161AD" w:rsidRPr="00D476E3" w:rsidRDefault="006161AD" w:rsidP="006F573E">
                  <w:pPr>
                    <w:spacing w:after="120"/>
                    <w:rPr>
                      <w:b/>
                      <w:iCs/>
                      <w:sz w:val="20"/>
                      <w:szCs w:val="20"/>
                    </w:rPr>
                  </w:pPr>
                  <w:r w:rsidRPr="00D476E3">
                    <w:rPr>
                      <w:b/>
                      <w:iCs/>
                      <w:sz w:val="20"/>
                      <w:szCs w:val="20"/>
                    </w:rPr>
                    <w:t>Unit</w:t>
                  </w:r>
                </w:p>
              </w:tc>
              <w:tc>
                <w:tcPr>
                  <w:tcW w:w="3346" w:type="pct"/>
                </w:tcPr>
                <w:p w14:paraId="436F259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C1A37E" w14:textId="77777777" w:rsidTr="006F573E">
              <w:tc>
                <w:tcPr>
                  <w:tcW w:w="1278" w:type="pct"/>
                </w:tcPr>
                <w:p w14:paraId="6634EB1F" w14:textId="77777777" w:rsidR="006161AD" w:rsidRPr="00D476E3" w:rsidRDefault="006161AD" w:rsidP="006F573E">
                  <w:pPr>
                    <w:spacing w:after="60"/>
                    <w:rPr>
                      <w:iCs/>
                      <w:sz w:val="20"/>
                      <w:szCs w:val="20"/>
                    </w:rPr>
                  </w:pPr>
                  <w:r w:rsidRPr="00D476E3">
                    <w:rPr>
                      <w:iCs/>
                      <w:sz w:val="20"/>
                      <w:szCs w:val="20"/>
                    </w:rPr>
                    <w:t>RDCOSTTOT</w:t>
                  </w:r>
                </w:p>
              </w:tc>
              <w:tc>
                <w:tcPr>
                  <w:tcW w:w="376" w:type="pct"/>
                </w:tcPr>
                <w:p w14:paraId="172D02F8" w14:textId="77777777" w:rsidR="006161AD" w:rsidRPr="00D476E3" w:rsidRDefault="006161AD" w:rsidP="006F573E">
                  <w:pPr>
                    <w:spacing w:after="60"/>
                    <w:rPr>
                      <w:iCs/>
                      <w:sz w:val="20"/>
                      <w:szCs w:val="20"/>
                    </w:rPr>
                  </w:pPr>
                  <w:r w:rsidRPr="00D476E3">
                    <w:rPr>
                      <w:iCs/>
                      <w:sz w:val="20"/>
                      <w:szCs w:val="20"/>
                    </w:rPr>
                    <w:t>$</w:t>
                  </w:r>
                </w:p>
              </w:tc>
              <w:tc>
                <w:tcPr>
                  <w:tcW w:w="3346" w:type="pct"/>
                </w:tcPr>
                <w:p w14:paraId="34D79D7D" w14:textId="77777777" w:rsidR="006161AD" w:rsidRPr="00D476E3" w:rsidRDefault="006161AD" w:rsidP="006F573E">
                  <w:pPr>
                    <w:spacing w:after="60"/>
                    <w:rPr>
                      <w:iCs/>
                      <w:sz w:val="20"/>
                      <w:szCs w:val="20"/>
                    </w:rPr>
                  </w:pPr>
                  <w:r w:rsidRPr="00D476E3">
                    <w:rPr>
                      <w:i/>
                      <w:iCs/>
                      <w:sz w:val="20"/>
                      <w:szCs w:val="20"/>
                    </w:rPr>
                    <w:t>Reg-Down Cost Total</w:t>
                  </w:r>
                  <w:r w:rsidRPr="00D476E3">
                    <w:rPr>
                      <w:iCs/>
                      <w:sz w:val="20"/>
                      <w:szCs w:val="20"/>
                    </w:rPr>
                    <w:t>—The net total costs for Reg-Down, for the hour.</w:t>
                  </w:r>
                </w:p>
              </w:tc>
            </w:tr>
            <w:tr w:rsidR="006161AD" w:rsidRPr="00D476E3" w14:paraId="0B1004A7" w14:textId="77777777" w:rsidTr="006F573E">
              <w:tc>
                <w:tcPr>
                  <w:tcW w:w="1278" w:type="pct"/>
                  <w:tcBorders>
                    <w:top w:val="single" w:sz="4" w:space="0" w:color="auto"/>
                    <w:left w:val="single" w:sz="4" w:space="0" w:color="auto"/>
                    <w:bottom w:val="single" w:sz="4" w:space="0" w:color="auto"/>
                    <w:right w:val="single" w:sz="4" w:space="0" w:color="auto"/>
                  </w:tcBorders>
                </w:tcPr>
                <w:p w14:paraId="75AA05DE" w14:textId="77777777" w:rsidR="006161AD" w:rsidRPr="00D476E3" w:rsidRDefault="006161AD" w:rsidP="006F573E">
                  <w:pPr>
                    <w:spacing w:after="60"/>
                    <w:rPr>
                      <w:iCs/>
                      <w:sz w:val="20"/>
                      <w:szCs w:val="20"/>
                    </w:rPr>
                  </w:pPr>
                  <w:r w:rsidRPr="00D476E3">
                    <w:rPr>
                      <w:iCs/>
                      <w:sz w:val="20"/>
                      <w:szCs w:val="20"/>
                    </w:rPr>
                    <w:t xml:space="preserve">RTPCRDAMTTOT </w:t>
                  </w:r>
                  <w:r w:rsidRPr="00D476E3">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6B00179"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935411E" w14:textId="77777777" w:rsidR="006161AD" w:rsidRPr="00D476E3" w:rsidRDefault="006161AD" w:rsidP="006F573E">
                  <w:pPr>
                    <w:spacing w:after="60"/>
                    <w:rPr>
                      <w:i/>
                      <w:iCs/>
                      <w:sz w:val="20"/>
                      <w:szCs w:val="20"/>
                    </w:rPr>
                  </w:pPr>
                  <w:r w:rsidRPr="00D476E3">
                    <w:rPr>
                      <w:i/>
                      <w:iCs/>
                      <w:sz w:val="20"/>
                      <w:szCs w:val="20"/>
                    </w:rPr>
                    <w:t>Procured Capacity for Reg-Down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0FFB0F57" w14:textId="77777777" w:rsidTr="006F573E">
              <w:tc>
                <w:tcPr>
                  <w:tcW w:w="1278" w:type="pct"/>
                  <w:tcBorders>
                    <w:top w:val="single" w:sz="4" w:space="0" w:color="auto"/>
                    <w:left w:val="single" w:sz="4" w:space="0" w:color="auto"/>
                    <w:bottom w:val="single" w:sz="4" w:space="0" w:color="auto"/>
                    <w:right w:val="single" w:sz="4" w:space="0" w:color="auto"/>
                  </w:tcBorders>
                </w:tcPr>
                <w:p w14:paraId="008F2BC0" w14:textId="77777777" w:rsidR="006161AD" w:rsidRPr="00D476E3" w:rsidRDefault="006161AD" w:rsidP="006F573E">
                  <w:pPr>
                    <w:spacing w:after="60"/>
                    <w:rPr>
                      <w:iCs/>
                      <w:sz w:val="20"/>
                      <w:szCs w:val="20"/>
                    </w:rPr>
                  </w:pPr>
                  <w:r w:rsidRPr="00D476E3">
                    <w:rPr>
                      <w:iCs/>
                      <w:sz w:val="20"/>
                      <w:szCs w:val="20"/>
                    </w:rPr>
                    <w:t xml:space="preserve">RTPCRDAMT </w:t>
                  </w:r>
                  <w:r w:rsidRPr="00D476E3">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F8E1741"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91EDC6C" w14:textId="77777777" w:rsidR="006161AD" w:rsidRPr="00D476E3" w:rsidRDefault="006161AD" w:rsidP="006F573E">
                  <w:pPr>
                    <w:spacing w:after="60"/>
                    <w:rPr>
                      <w:i/>
                      <w:iCs/>
                      <w:sz w:val="20"/>
                      <w:szCs w:val="20"/>
                    </w:rPr>
                  </w:pPr>
                  <w:r w:rsidRPr="00D476E3">
                    <w:rPr>
                      <w:i/>
                      <w:iCs/>
                      <w:sz w:val="20"/>
                      <w:szCs w:val="20"/>
                    </w:rPr>
                    <w:t>Procured Capacity for Reg-Down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Reg-Down, for the hour.</w:t>
                  </w:r>
                </w:p>
              </w:tc>
            </w:tr>
            <w:tr w:rsidR="006161AD" w:rsidRPr="00D476E3" w14:paraId="6A41BEF0" w14:textId="77777777" w:rsidTr="006F573E">
              <w:tc>
                <w:tcPr>
                  <w:tcW w:w="1278" w:type="pct"/>
                  <w:tcBorders>
                    <w:top w:val="single" w:sz="4" w:space="0" w:color="auto"/>
                    <w:left w:val="single" w:sz="4" w:space="0" w:color="auto"/>
                    <w:bottom w:val="single" w:sz="4" w:space="0" w:color="auto"/>
                    <w:right w:val="single" w:sz="4" w:space="0" w:color="auto"/>
                  </w:tcBorders>
                </w:tcPr>
                <w:p w14:paraId="2D882E36" w14:textId="77777777" w:rsidR="006161AD" w:rsidRPr="00D476E3" w:rsidRDefault="006161AD" w:rsidP="006F573E">
                  <w:pPr>
                    <w:spacing w:after="60"/>
                    <w:rPr>
                      <w:iCs/>
                      <w:sz w:val="20"/>
                      <w:szCs w:val="20"/>
                    </w:rPr>
                  </w:pPr>
                  <w:r w:rsidRPr="00D476E3">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5C618A8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0C7719" w14:textId="77777777" w:rsidR="006161AD" w:rsidRPr="00D476E3" w:rsidRDefault="006161AD" w:rsidP="006F573E">
                  <w:pPr>
                    <w:spacing w:after="60"/>
                    <w:rPr>
                      <w:i/>
                      <w:iCs/>
                      <w:sz w:val="20"/>
                      <w:szCs w:val="20"/>
                    </w:rPr>
                  </w:pPr>
                  <w:r w:rsidRPr="00D476E3">
                    <w:rPr>
                      <w:i/>
                      <w:iCs/>
                      <w:sz w:val="20"/>
                      <w:szCs w:val="20"/>
                    </w:rPr>
                    <w:t>Reg-Down Failure Quantity Amount Total</w:t>
                  </w:r>
                  <w:r w:rsidRPr="00D476E3">
                    <w:rPr>
                      <w:iCs/>
                      <w:sz w:val="20"/>
                      <w:szCs w:val="20"/>
                    </w:rPr>
                    <w:t>—The total charges to all QSEs for their capacity associated with failures on their Ancillary Service Supply Responsibilities for Reg-Down, for the hour.</w:t>
                  </w:r>
                </w:p>
              </w:tc>
            </w:tr>
            <w:tr w:rsidR="006161AD" w:rsidRPr="00D476E3" w14:paraId="2FED96FF" w14:textId="77777777" w:rsidTr="006F573E">
              <w:tc>
                <w:tcPr>
                  <w:tcW w:w="1278" w:type="pct"/>
                  <w:tcBorders>
                    <w:top w:val="single" w:sz="4" w:space="0" w:color="auto"/>
                    <w:left w:val="single" w:sz="4" w:space="0" w:color="auto"/>
                    <w:bottom w:val="single" w:sz="4" w:space="0" w:color="auto"/>
                    <w:right w:val="single" w:sz="4" w:space="0" w:color="auto"/>
                  </w:tcBorders>
                </w:tcPr>
                <w:p w14:paraId="7746FA9D" w14:textId="77777777" w:rsidR="006161AD" w:rsidRPr="00D476E3" w:rsidRDefault="006161AD" w:rsidP="006F573E">
                  <w:pPr>
                    <w:spacing w:after="60"/>
                    <w:rPr>
                      <w:iCs/>
                      <w:sz w:val="20"/>
                      <w:szCs w:val="20"/>
                    </w:rPr>
                  </w:pPr>
                  <w:r w:rsidRPr="00D476E3">
                    <w:rPr>
                      <w:iCs/>
                      <w:sz w:val="20"/>
                      <w:szCs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79095BC8"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7130682" w14:textId="77777777" w:rsidR="006161AD" w:rsidRPr="00D476E3" w:rsidRDefault="006161AD" w:rsidP="006F573E">
                  <w:pPr>
                    <w:spacing w:after="60"/>
                    <w:rPr>
                      <w:i/>
                      <w:iCs/>
                      <w:sz w:val="20"/>
                      <w:szCs w:val="20"/>
                    </w:rPr>
                  </w:pPr>
                  <w:r w:rsidRPr="00D476E3">
                    <w:rPr>
                      <w:i/>
                      <w:sz w:val="20"/>
                      <w:szCs w:val="20"/>
                    </w:rPr>
                    <w:t>Reg-Down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Reg-Down, to make-whole the Startup and energy costs of all Resources committed in the DAM, for the hour.</w:t>
                  </w:r>
                </w:p>
              </w:tc>
            </w:tr>
            <w:tr w:rsidR="006161AD" w:rsidRPr="00D476E3" w14:paraId="3A043EEF" w14:textId="77777777" w:rsidTr="006F573E">
              <w:tc>
                <w:tcPr>
                  <w:tcW w:w="1278" w:type="pct"/>
                  <w:tcBorders>
                    <w:top w:val="single" w:sz="4" w:space="0" w:color="auto"/>
                    <w:left w:val="single" w:sz="4" w:space="0" w:color="auto"/>
                    <w:bottom w:val="single" w:sz="4" w:space="0" w:color="auto"/>
                    <w:right w:val="single" w:sz="4" w:space="0" w:color="auto"/>
                  </w:tcBorders>
                </w:tcPr>
                <w:p w14:paraId="48C69286" w14:textId="77777777" w:rsidR="006161AD" w:rsidRPr="00D476E3" w:rsidRDefault="006161AD" w:rsidP="006F573E">
                  <w:pPr>
                    <w:spacing w:after="60"/>
                    <w:rPr>
                      <w:iCs/>
                      <w:sz w:val="20"/>
                      <w:szCs w:val="20"/>
                    </w:rPr>
                  </w:pPr>
                  <w:r w:rsidRPr="00D476E3">
                    <w:rPr>
                      <w:color w:val="000000"/>
                      <w:sz w:val="20"/>
                      <w:szCs w:val="20"/>
                    </w:rPr>
                    <w:t xml:space="preserve">RDMWINFA </w:t>
                  </w:r>
                  <w:r w:rsidRPr="00D476E3">
                    <w:rPr>
                      <w:i/>
                      <w:sz w:val="20"/>
                      <w:szCs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04EFE90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2CAD2C3" w14:textId="77777777" w:rsidR="006161AD" w:rsidRPr="00D476E3" w:rsidRDefault="006161AD" w:rsidP="006F573E">
                  <w:pPr>
                    <w:spacing w:after="60"/>
                    <w:rPr>
                      <w:i/>
                      <w:iCs/>
                      <w:sz w:val="20"/>
                      <w:szCs w:val="20"/>
                    </w:rPr>
                  </w:pPr>
                  <w:r w:rsidRPr="00D476E3">
                    <w:rPr>
                      <w:i/>
                      <w:sz w:val="20"/>
                      <w:szCs w:val="20"/>
                    </w:rPr>
                    <w:t>Reg-Down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Reg-Down,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72F0F9B1" w14:textId="77777777" w:rsidTr="006F573E">
              <w:tc>
                <w:tcPr>
                  <w:tcW w:w="1278" w:type="pct"/>
                  <w:tcBorders>
                    <w:top w:val="single" w:sz="4" w:space="0" w:color="auto"/>
                    <w:left w:val="single" w:sz="4" w:space="0" w:color="auto"/>
                    <w:bottom w:val="single" w:sz="4" w:space="0" w:color="auto"/>
                    <w:right w:val="single" w:sz="4" w:space="0" w:color="auto"/>
                  </w:tcBorders>
                </w:tcPr>
                <w:p w14:paraId="4FEF243A" w14:textId="77777777" w:rsidR="006161AD" w:rsidRPr="00D476E3" w:rsidRDefault="006161AD" w:rsidP="006F573E">
                  <w:pPr>
                    <w:spacing w:after="60"/>
                    <w:rPr>
                      <w:iCs/>
                      <w:sz w:val="20"/>
                      <w:szCs w:val="20"/>
                    </w:rPr>
                  </w:pPr>
                  <w:r w:rsidRPr="00D476E3">
                    <w:rPr>
                      <w:iCs/>
                      <w:sz w:val="20"/>
                      <w:szCs w:val="20"/>
                    </w:rPr>
                    <w:t xml:space="preserve">RDFQAMTQSETOT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44DA7E7"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22F12CC" w14:textId="77777777" w:rsidR="006161AD" w:rsidRPr="00D476E3" w:rsidRDefault="006161AD" w:rsidP="006F573E">
                  <w:pPr>
                    <w:spacing w:after="60"/>
                    <w:rPr>
                      <w:i/>
                      <w:iCs/>
                      <w:sz w:val="20"/>
                      <w:szCs w:val="20"/>
                    </w:rPr>
                  </w:pPr>
                  <w:r w:rsidRPr="00D476E3">
                    <w:rPr>
                      <w:i/>
                      <w:iCs/>
                      <w:sz w:val="20"/>
                      <w:szCs w:val="20"/>
                    </w:rPr>
                    <w:t>Reg-Down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Reg-Down, for the hour.</w:t>
                  </w:r>
                </w:p>
              </w:tc>
            </w:tr>
            <w:tr w:rsidR="006161AD" w:rsidRPr="00D476E3" w14:paraId="354BEF89" w14:textId="77777777" w:rsidTr="006F573E">
              <w:tc>
                <w:tcPr>
                  <w:tcW w:w="1278" w:type="pct"/>
                  <w:tcBorders>
                    <w:top w:val="single" w:sz="4" w:space="0" w:color="auto"/>
                    <w:left w:val="single" w:sz="4" w:space="0" w:color="auto"/>
                    <w:bottom w:val="single" w:sz="4" w:space="0" w:color="auto"/>
                    <w:right w:val="single" w:sz="4" w:space="0" w:color="auto"/>
                  </w:tcBorders>
                </w:tcPr>
                <w:p w14:paraId="21A7F67C" w14:textId="77777777" w:rsidR="006161AD" w:rsidRPr="00D476E3" w:rsidRDefault="006161AD" w:rsidP="006F573E">
                  <w:pPr>
                    <w:spacing w:after="60"/>
                    <w:rPr>
                      <w:iCs/>
                      <w:sz w:val="20"/>
                      <w:szCs w:val="20"/>
                    </w:rPr>
                  </w:pPr>
                  <w:r w:rsidRPr="00D476E3">
                    <w:rPr>
                      <w:iCs/>
                      <w:sz w:val="20"/>
                      <w:szCs w:val="20"/>
                    </w:rPr>
                    <w:t xml:space="preserve">RTPCRDAMTQSETOT </w:t>
                  </w:r>
                  <w:r w:rsidRPr="00D476E3">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3A7BE33" w14:textId="77777777" w:rsidR="006161AD" w:rsidRPr="00D476E3" w:rsidRDefault="006161AD" w:rsidP="006F573E">
                  <w:pPr>
                    <w:spacing w:after="60"/>
                    <w:rPr>
                      <w:iCs/>
                      <w:sz w:val="20"/>
                      <w:szCs w:val="20"/>
                    </w:rPr>
                  </w:pPr>
                  <w:r w:rsidRPr="00D476E3">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5388B7D" w14:textId="77777777" w:rsidR="006161AD" w:rsidRPr="00D476E3" w:rsidRDefault="006161AD" w:rsidP="006F573E">
                  <w:pPr>
                    <w:spacing w:after="60"/>
                    <w:rPr>
                      <w:iCs/>
                      <w:sz w:val="20"/>
                      <w:szCs w:val="20"/>
                    </w:rPr>
                  </w:pPr>
                  <w:r w:rsidRPr="00D476E3">
                    <w:rPr>
                      <w:i/>
                      <w:iCs/>
                      <w:sz w:val="20"/>
                      <w:szCs w:val="20"/>
                    </w:rPr>
                    <w:t>Procured Capacity for Reg-Down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Reg-Down, for the hour.</w:t>
                  </w:r>
                </w:p>
              </w:tc>
            </w:tr>
            <w:tr w:rsidR="006161AD" w:rsidRPr="00D476E3" w14:paraId="37BA5C24" w14:textId="77777777" w:rsidTr="006F573E">
              <w:tc>
                <w:tcPr>
                  <w:tcW w:w="1278" w:type="pct"/>
                  <w:tcBorders>
                    <w:top w:val="single" w:sz="4" w:space="0" w:color="auto"/>
                    <w:left w:val="single" w:sz="4" w:space="0" w:color="auto"/>
                    <w:bottom w:val="single" w:sz="4" w:space="0" w:color="auto"/>
                    <w:right w:val="single" w:sz="4" w:space="0" w:color="auto"/>
                  </w:tcBorders>
                </w:tcPr>
                <w:p w14:paraId="3D312C4B" w14:textId="77777777" w:rsidR="006161AD" w:rsidRPr="00D476E3" w:rsidRDefault="006161AD" w:rsidP="006F573E">
                  <w:pPr>
                    <w:rPr>
                      <w:b/>
                      <w:sz w:val="20"/>
                      <w:szCs w:val="20"/>
                    </w:rPr>
                  </w:pPr>
                  <w:r w:rsidRPr="00D476E3">
                    <w:rPr>
                      <w:sz w:val="20"/>
                      <w:szCs w:val="20"/>
                    </w:rPr>
                    <w:t xml:space="preserve">PCRDAMT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27D04B3" w14:textId="77777777" w:rsidR="006161AD" w:rsidRPr="00D476E3" w:rsidRDefault="006161AD" w:rsidP="006F573E">
                  <w:pPr>
                    <w:rPr>
                      <w:b/>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12A1D7F" w14:textId="77777777" w:rsidR="006161AD" w:rsidRPr="00D476E3" w:rsidRDefault="006161AD" w:rsidP="006F573E">
                  <w:pPr>
                    <w:rPr>
                      <w:b/>
                      <w:sz w:val="20"/>
                      <w:szCs w:val="20"/>
                    </w:rPr>
                  </w:pPr>
                  <w:r w:rsidRPr="00D476E3">
                    <w:rPr>
                      <w:i/>
                      <w:sz w:val="20"/>
                      <w:szCs w:val="20"/>
                    </w:rPr>
                    <w:t>Procured Capacity for Reg-Down Amount per QSE for DAM</w:t>
                  </w:r>
                  <w:r w:rsidRPr="00D476E3">
                    <w:rPr>
                      <w:sz w:val="20"/>
                      <w:szCs w:val="20"/>
                    </w:rPr>
                    <w:t>—The DAM Reg-Down payment for QSE</w:t>
                  </w:r>
                  <w:r w:rsidRPr="00D476E3">
                    <w:rPr>
                      <w:i/>
                      <w:sz w:val="20"/>
                      <w:szCs w:val="20"/>
                    </w:rPr>
                    <w:t xml:space="preserve"> q</w:t>
                  </w:r>
                  <w:r w:rsidRPr="00D476E3">
                    <w:rPr>
                      <w:iCs/>
                      <w:sz w:val="20"/>
                      <w:szCs w:val="20"/>
                    </w:rPr>
                    <w:t>,</w:t>
                  </w:r>
                  <w:r w:rsidRPr="00D476E3">
                    <w:rPr>
                      <w:sz w:val="20"/>
                      <w:szCs w:val="20"/>
                    </w:rPr>
                    <w:t xml:space="preserve"> for the hour.</w:t>
                  </w:r>
                </w:p>
              </w:tc>
            </w:tr>
            <w:tr w:rsidR="006161AD" w:rsidRPr="00D476E3" w14:paraId="4C69A7BD" w14:textId="77777777" w:rsidTr="006F573E">
              <w:tc>
                <w:tcPr>
                  <w:tcW w:w="1278" w:type="pct"/>
                  <w:tcBorders>
                    <w:top w:val="single" w:sz="4" w:space="0" w:color="auto"/>
                    <w:left w:val="single" w:sz="4" w:space="0" w:color="auto"/>
                    <w:bottom w:val="single" w:sz="4" w:space="0" w:color="auto"/>
                    <w:right w:val="single" w:sz="4" w:space="0" w:color="auto"/>
                  </w:tcBorders>
                </w:tcPr>
                <w:p w14:paraId="036DA41A" w14:textId="77777777" w:rsidR="006161AD" w:rsidRPr="00D476E3" w:rsidRDefault="006161AD" w:rsidP="006F573E">
                  <w:pPr>
                    <w:rPr>
                      <w:sz w:val="20"/>
                      <w:szCs w:val="20"/>
                    </w:rPr>
                  </w:pPr>
                  <w:r w:rsidRPr="00D476E3">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203D36D0" w14:textId="77777777" w:rsidR="006161AD" w:rsidRPr="00D476E3" w:rsidRDefault="006161AD" w:rsidP="006F573E">
                  <w:pPr>
                    <w:rPr>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76C9A55" w14:textId="77777777" w:rsidR="006161AD" w:rsidRPr="00D476E3" w:rsidRDefault="006161AD" w:rsidP="006F573E">
                  <w:pPr>
                    <w:rPr>
                      <w:sz w:val="20"/>
                      <w:szCs w:val="20"/>
                    </w:rPr>
                  </w:pPr>
                  <w:r w:rsidRPr="00D476E3">
                    <w:rPr>
                      <w:i/>
                      <w:sz w:val="20"/>
                      <w:szCs w:val="20"/>
                    </w:rPr>
                    <w:t>Procured Capacity for Reg-Down Amount Total in DAM</w:t>
                  </w:r>
                  <w:r w:rsidRPr="00D476E3">
                    <w:rPr>
                      <w:sz w:val="20"/>
                      <w:szCs w:val="20"/>
                    </w:rPr>
                    <w:t>—The total of the DAM Reg-Down payments for all QSEs for the hour.</w:t>
                  </w:r>
                </w:p>
              </w:tc>
            </w:tr>
            <w:tr w:rsidR="006161AD" w:rsidRPr="00D476E3" w14:paraId="639B3FAE" w14:textId="77777777" w:rsidTr="006F573E">
              <w:tc>
                <w:tcPr>
                  <w:tcW w:w="1278" w:type="pct"/>
                  <w:tcBorders>
                    <w:top w:val="single" w:sz="4" w:space="0" w:color="auto"/>
                    <w:left w:val="single" w:sz="4" w:space="0" w:color="auto"/>
                    <w:bottom w:val="single" w:sz="4" w:space="0" w:color="auto"/>
                    <w:right w:val="single" w:sz="4" w:space="0" w:color="auto"/>
                  </w:tcBorders>
                </w:tcPr>
                <w:p w14:paraId="0C54D6FA" w14:textId="77777777" w:rsidR="006161AD" w:rsidRPr="00D476E3" w:rsidRDefault="006161AD" w:rsidP="006F573E">
                  <w:pPr>
                    <w:spacing w:after="60"/>
                    <w:rPr>
                      <w:i/>
                      <w:iCs/>
                      <w:sz w:val="20"/>
                      <w:szCs w:val="20"/>
                    </w:rPr>
                  </w:pPr>
                  <w:r w:rsidRPr="00D476E3">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2DC7FC14"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C1E5B23" w14:textId="77777777" w:rsidR="006161AD" w:rsidRPr="00D476E3" w:rsidRDefault="006161AD" w:rsidP="006F573E">
                  <w:pPr>
                    <w:spacing w:after="60"/>
                    <w:rPr>
                      <w:iCs/>
                      <w:sz w:val="20"/>
                      <w:szCs w:val="20"/>
                    </w:rPr>
                  </w:pPr>
                  <w:r w:rsidRPr="00D476E3">
                    <w:rPr>
                      <w:i/>
                      <w:sz w:val="20"/>
                      <w:szCs w:val="20"/>
                    </w:rPr>
                    <w:t xml:space="preserve">Reg-Down Infeasible Quantity Amount Total </w:t>
                  </w:r>
                  <w:r w:rsidRPr="00D476E3">
                    <w:rPr>
                      <w:sz w:val="20"/>
                      <w:szCs w:val="20"/>
                    </w:rPr>
                    <w:t>— The charge to all QSEs for their total capacity associated with infeasible deployment of Ancillary Service Supply Responsibilities for Reg-Down, for the hour.</w:t>
                  </w:r>
                </w:p>
              </w:tc>
            </w:tr>
            <w:tr w:rsidR="006161AD" w:rsidRPr="00D476E3" w14:paraId="4144F0A6" w14:textId="77777777" w:rsidTr="006F573E">
              <w:tc>
                <w:tcPr>
                  <w:tcW w:w="1278" w:type="pct"/>
                  <w:tcBorders>
                    <w:top w:val="single" w:sz="4" w:space="0" w:color="auto"/>
                    <w:left w:val="single" w:sz="4" w:space="0" w:color="auto"/>
                    <w:bottom w:val="single" w:sz="4" w:space="0" w:color="auto"/>
                    <w:right w:val="single" w:sz="4" w:space="0" w:color="auto"/>
                  </w:tcBorders>
                </w:tcPr>
                <w:p w14:paraId="55E6DAB0" w14:textId="77777777" w:rsidR="006161AD" w:rsidRPr="00D476E3" w:rsidRDefault="006161AD" w:rsidP="006F573E">
                  <w:pPr>
                    <w:spacing w:after="60"/>
                    <w:rPr>
                      <w:i/>
                      <w:iCs/>
                      <w:sz w:val="20"/>
                      <w:szCs w:val="20"/>
                    </w:rPr>
                  </w:pPr>
                  <w:r w:rsidRPr="00D476E3">
                    <w:rPr>
                      <w:sz w:val="20"/>
                      <w:szCs w:val="20"/>
                    </w:rPr>
                    <w:t xml:space="preserve">RDINFQAMT </w:t>
                  </w:r>
                  <w:r w:rsidRPr="00D476E3">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4608209" w14:textId="77777777" w:rsidR="006161AD" w:rsidRPr="00D476E3" w:rsidRDefault="006161AD" w:rsidP="006F573E">
                  <w:pPr>
                    <w:spacing w:after="60"/>
                    <w:rPr>
                      <w:iCs/>
                      <w:sz w:val="20"/>
                      <w:szCs w:val="20"/>
                    </w:rPr>
                  </w:pPr>
                  <w:r w:rsidRPr="00D476E3">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5693C8E" w14:textId="77777777" w:rsidR="006161AD" w:rsidRPr="00D476E3" w:rsidRDefault="006161AD" w:rsidP="006F573E">
                  <w:pPr>
                    <w:spacing w:after="60"/>
                    <w:rPr>
                      <w:iCs/>
                      <w:sz w:val="20"/>
                      <w:szCs w:val="20"/>
                    </w:rPr>
                  </w:pPr>
                  <w:r w:rsidRPr="00D476E3">
                    <w:rPr>
                      <w:i/>
                      <w:sz w:val="20"/>
                      <w:szCs w:val="20"/>
                    </w:rPr>
                    <w:t>Reg-Down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its Ancillary Service Supply Responsibilities for Reg-Down, for the hour.</w:t>
                  </w:r>
                </w:p>
              </w:tc>
            </w:tr>
            <w:tr w:rsidR="006161AD" w:rsidRPr="00D476E3" w14:paraId="5E452C8D" w14:textId="77777777" w:rsidTr="006F573E">
              <w:tc>
                <w:tcPr>
                  <w:tcW w:w="1278" w:type="pct"/>
                  <w:tcBorders>
                    <w:top w:val="single" w:sz="4" w:space="0" w:color="auto"/>
                    <w:left w:val="single" w:sz="4" w:space="0" w:color="auto"/>
                    <w:bottom w:val="single" w:sz="4" w:space="0" w:color="auto"/>
                    <w:right w:val="single" w:sz="4" w:space="0" w:color="auto"/>
                  </w:tcBorders>
                </w:tcPr>
                <w:p w14:paraId="0CD0DAB6" w14:textId="77777777" w:rsidR="006161AD" w:rsidRPr="00D476E3" w:rsidRDefault="006161AD" w:rsidP="006F573E">
                  <w:pPr>
                    <w:spacing w:after="60"/>
                    <w:rPr>
                      <w:i/>
                      <w:iCs/>
                      <w:sz w:val="20"/>
                      <w:szCs w:val="20"/>
                    </w:rPr>
                  </w:pPr>
                  <w:r w:rsidRPr="00D476E3">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436339C1"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AB7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7837A75B" w14:textId="77777777" w:rsidTr="006F573E">
              <w:tc>
                <w:tcPr>
                  <w:tcW w:w="1278" w:type="pct"/>
                  <w:tcBorders>
                    <w:top w:val="single" w:sz="4" w:space="0" w:color="auto"/>
                    <w:left w:val="single" w:sz="4" w:space="0" w:color="auto"/>
                    <w:bottom w:val="single" w:sz="4" w:space="0" w:color="auto"/>
                    <w:right w:val="single" w:sz="4" w:space="0" w:color="auto"/>
                  </w:tcBorders>
                </w:tcPr>
                <w:p w14:paraId="1ECB0BE5" w14:textId="77777777" w:rsidR="006161AD" w:rsidRPr="00D476E3" w:rsidRDefault="006161AD" w:rsidP="006F573E">
                  <w:pPr>
                    <w:spacing w:after="60"/>
                    <w:rPr>
                      <w:i/>
                      <w:iCs/>
                      <w:sz w:val="20"/>
                      <w:szCs w:val="20"/>
                    </w:rPr>
                  </w:pPr>
                  <w:r w:rsidRPr="00D476E3">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6E940E87" w14:textId="77777777" w:rsidR="006161AD" w:rsidRPr="00D476E3" w:rsidRDefault="006161AD" w:rsidP="006F573E">
                  <w:pPr>
                    <w:spacing w:after="60"/>
                    <w:rPr>
                      <w:iCs/>
                      <w:sz w:val="20"/>
                      <w:szCs w:val="20"/>
                    </w:rPr>
                  </w:pPr>
                  <w:r w:rsidRPr="00D476E3">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40FE560A"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C3337" w14:textId="77777777" w:rsidR="006161AD" w:rsidRPr="00D476E3" w:rsidRDefault="006161AD" w:rsidP="006F573E">
            <w:pPr>
              <w:spacing w:after="240"/>
              <w:rPr>
                <w:szCs w:val="20"/>
              </w:rPr>
            </w:pPr>
          </w:p>
        </w:tc>
      </w:tr>
    </w:tbl>
    <w:p w14:paraId="5D8CE3B1"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Reg-Down for the Operating Hour is calculated as follows:</w:t>
      </w:r>
    </w:p>
    <w:p w14:paraId="0107D5A5" w14:textId="77777777" w:rsidR="006161AD" w:rsidRPr="00D476E3" w:rsidRDefault="006161AD" w:rsidP="006161AD">
      <w:pPr>
        <w:spacing w:after="240"/>
        <w:ind w:left="2880" w:hanging="2160"/>
        <w:rPr>
          <w:b/>
          <w:bCs/>
          <w:szCs w:val="20"/>
        </w:rPr>
      </w:pPr>
      <w:r w:rsidRPr="00D476E3">
        <w:rPr>
          <w:b/>
          <w:bCs/>
          <w:szCs w:val="20"/>
        </w:rPr>
        <w:t xml:space="preserve">RDCOST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RDPR * RDQ </w:t>
      </w:r>
      <w:r w:rsidRPr="00D476E3">
        <w:rPr>
          <w:b/>
          <w:bCs/>
          <w:i/>
          <w:szCs w:val="20"/>
          <w:vertAlign w:val="subscript"/>
        </w:rPr>
        <w:t>q</w:t>
      </w:r>
    </w:p>
    <w:p w14:paraId="249BD457" w14:textId="77777777" w:rsidR="006161AD" w:rsidRPr="00D476E3" w:rsidRDefault="006161AD" w:rsidP="006161AD">
      <w:pPr>
        <w:spacing w:after="240"/>
        <w:rPr>
          <w:iCs/>
          <w:szCs w:val="20"/>
        </w:rPr>
      </w:pPr>
      <w:r w:rsidRPr="00D476E3">
        <w:rPr>
          <w:iCs/>
          <w:szCs w:val="20"/>
        </w:rPr>
        <w:t>Where:</w:t>
      </w:r>
    </w:p>
    <w:p w14:paraId="092DC655" w14:textId="77777777" w:rsidR="006161AD" w:rsidRPr="00D476E3" w:rsidRDefault="006161AD" w:rsidP="006161AD">
      <w:pPr>
        <w:tabs>
          <w:tab w:val="left" w:pos="2160"/>
          <w:tab w:val="left" w:pos="2880"/>
        </w:tabs>
        <w:spacing w:after="120"/>
        <w:ind w:leftChars="300" w:left="2880" w:hangingChars="900" w:hanging="2160"/>
        <w:rPr>
          <w:bCs/>
          <w:szCs w:val="20"/>
        </w:rPr>
      </w:pPr>
      <w:r w:rsidRPr="00D476E3">
        <w:rPr>
          <w:bCs/>
          <w:szCs w:val="20"/>
        </w:rPr>
        <w:t>RDPR</w:t>
      </w:r>
      <w:r w:rsidRPr="00D476E3">
        <w:rPr>
          <w:bCs/>
          <w:szCs w:val="20"/>
        </w:rPr>
        <w:tab/>
      </w:r>
      <w:r w:rsidRPr="00D476E3">
        <w:rPr>
          <w:bCs/>
          <w:szCs w:val="20"/>
        </w:rPr>
        <w:tab/>
        <w:t>=</w:t>
      </w:r>
      <w:r w:rsidRPr="00D476E3">
        <w:rPr>
          <w:bCs/>
          <w:szCs w:val="20"/>
        </w:rPr>
        <w:tab/>
        <w:t>RDCOSTTOT / RDQTOT</w:t>
      </w:r>
    </w:p>
    <w:p w14:paraId="3C1E56C0" w14:textId="77777777" w:rsidR="006161AD" w:rsidRPr="00D476E3" w:rsidRDefault="006161AD" w:rsidP="006161AD">
      <w:pPr>
        <w:tabs>
          <w:tab w:val="left" w:pos="2160"/>
          <w:tab w:val="left" w:pos="2880"/>
        </w:tabs>
        <w:spacing w:after="120"/>
        <w:ind w:leftChars="300" w:left="2880" w:hangingChars="900" w:hanging="2160"/>
      </w:pPr>
      <w:r w:rsidRPr="00D476E3">
        <w:t>RDQTOT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C4EF854" wp14:editId="6C997000">
            <wp:extent cx="144780" cy="297180"/>
            <wp:effectExtent l="0" t="0" r="7620" b="7620"/>
            <wp:docPr id="93884116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RDQ </w:t>
      </w:r>
      <w:r w:rsidRPr="00D476E3">
        <w:rPr>
          <w:i/>
          <w:iCs/>
          <w:vertAlign w:val="subscript"/>
        </w:rPr>
        <w:t>q</w:t>
      </w:r>
    </w:p>
    <w:p w14:paraId="72F2D7DB" w14:textId="77777777" w:rsidR="006161AD" w:rsidRPr="00D476E3" w:rsidRDefault="006161AD" w:rsidP="006161AD">
      <w:pPr>
        <w:tabs>
          <w:tab w:val="left" w:pos="2160"/>
          <w:tab w:val="left" w:pos="2880"/>
        </w:tabs>
        <w:spacing w:after="120"/>
        <w:ind w:leftChars="300" w:left="2880" w:hangingChars="900" w:hanging="2160"/>
        <w:rPr>
          <w:bCs/>
          <w:szCs w:val="20"/>
          <w:lang w:val="it-IT"/>
        </w:rPr>
      </w:pPr>
      <w:r w:rsidRPr="00D476E3">
        <w:rPr>
          <w:bCs/>
          <w:szCs w:val="20"/>
          <w:lang w:val="it-IT"/>
        </w:rPr>
        <w:t xml:space="preserve">RDQ </w:t>
      </w:r>
      <w:r w:rsidRPr="00D476E3">
        <w:rPr>
          <w:bCs/>
          <w:i/>
          <w:szCs w:val="20"/>
          <w:vertAlign w:val="subscript"/>
          <w:lang w:val="it-IT"/>
        </w:rPr>
        <w:t>q</w:t>
      </w:r>
      <w:r w:rsidRPr="00D476E3">
        <w:rPr>
          <w:bCs/>
          <w:szCs w:val="20"/>
          <w:lang w:val="it-IT"/>
        </w:rPr>
        <w:tab/>
      </w:r>
      <w:r w:rsidRPr="00D476E3">
        <w:rPr>
          <w:bCs/>
          <w:szCs w:val="20"/>
          <w:lang w:val="it-IT"/>
        </w:rPr>
        <w:tab/>
        <w:t>=</w:t>
      </w:r>
      <w:r w:rsidRPr="00D476E3">
        <w:rPr>
          <w:bCs/>
          <w:szCs w:val="20"/>
          <w:lang w:val="it-IT"/>
        </w:rPr>
        <w:tab/>
        <w:t xml:space="preserve">RDO </w:t>
      </w:r>
      <w:r w:rsidRPr="00D476E3">
        <w:rPr>
          <w:bCs/>
          <w:i/>
          <w:szCs w:val="20"/>
          <w:vertAlign w:val="subscript"/>
          <w:lang w:val="it-IT"/>
        </w:rPr>
        <w:t>q</w:t>
      </w:r>
      <w:r w:rsidRPr="00D476E3">
        <w:rPr>
          <w:bCs/>
          <w:szCs w:val="20"/>
          <w:lang w:val="it-IT"/>
        </w:rPr>
        <w:t xml:space="preserve"> – SARDQ </w:t>
      </w:r>
      <w:r w:rsidRPr="00D476E3">
        <w:rPr>
          <w:bCs/>
          <w:i/>
          <w:szCs w:val="20"/>
          <w:vertAlign w:val="subscript"/>
          <w:lang w:val="it-IT"/>
        </w:rPr>
        <w:t>q</w:t>
      </w:r>
    </w:p>
    <w:p w14:paraId="694FD575" w14:textId="77777777" w:rsidR="006161AD" w:rsidRPr="00D476E3" w:rsidRDefault="006161AD" w:rsidP="006161AD">
      <w:pPr>
        <w:tabs>
          <w:tab w:val="left" w:pos="2160"/>
          <w:tab w:val="left" w:pos="2880"/>
        </w:tabs>
        <w:spacing w:after="120"/>
        <w:ind w:leftChars="300" w:left="2880" w:hangingChars="900" w:hanging="2160"/>
        <w:rPr>
          <w:lang w:val="it-IT"/>
        </w:rPr>
      </w:pPr>
      <w:r w:rsidRPr="00D476E3">
        <w:rPr>
          <w:lang w:val="it-IT"/>
        </w:rPr>
        <w:t xml:space="preserve">RDO </w:t>
      </w:r>
      <w:r w:rsidRPr="00D476E3">
        <w:rPr>
          <w:i/>
          <w:iCs/>
          <w:vertAlign w:val="subscript"/>
          <w:lang w:val="it-IT"/>
        </w:rPr>
        <w:t>q</w:t>
      </w:r>
      <w:r w:rsidRPr="00D476E3">
        <w:rPr>
          <w:bCs/>
          <w:szCs w:val="20"/>
          <w:lang w:val="it-IT"/>
        </w:rPr>
        <w:tab/>
      </w:r>
      <w:r w:rsidRPr="00D476E3">
        <w:rPr>
          <w:bCs/>
          <w:szCs w:val="20"/>
          <w:lang w:val="it-IT"/>
        </w:rPr>
        <w:tab/>
      </w:r>
      <w:r w:rsidRPr="00D476E3">
        <w:rPr>
          <w:lang w:val="it-IT"/>
        </w:rPr>
        <w:t>=</w:t>
      </w:r>
      <w:r w:rsidRPr="00D476E3">
        <w:rPr>
          <w:bCs/>
          <w:szCs w:val="20"/>
          <w:lang w:val="it-IT"/>
        </w:rPr>
        <w:tab/>
      </w:r>
      <w:r w:rsidRPr="00D476E3">
        <w:rPr>
          <w:noProof/>
          <w:position w:val="-22"/>
          <w:szCs w:val="20"/>
        </w:rPr>
        <w:drawing>
          <wp:inline distT="0" distB="0" distL="0" distR="0" wp14:anchorId="556AA6C3" wp14:editId="778C5CEE">
            <wp:extent cx="144780" cy="297180"/>
            <wp:effectExtent l="0" t="0" r="7620" b="7620"/>
            <wp:docPr id="1376122072"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it-IT"/>
        </w:rPr>
        <w:t xml:space="preserve">(SARDQ </w:t>
      </w:r>
      <w:r w:rsidRPr="00D476E3">
        <w:rPr>
          <w:i/>
          <w:iCs/>
          <w:vertAlign w:val="subscript"/>
          <w:lang w:val="it-IT"/>
        </w:rPr>
        <w:t>q</w:t>
      </w:r>
      <w:r w:rsidRPr="00D476E3">
        <w:rPr>
          <w:lang w:val="it-IT"/>
        </w:rPr>
        <w:t xml:space="preserve"> + </w:t>
      </w:r>
      <w:r w:rsidRPr="00D476E3">
        <w:rPr>
          <w:noProof/>
          <w:position w:val="-20"/>
          <w:szCs w:val="20"/>
        </w:rPr>
        <w:drawing>
          <wp:inline distT="0" distB="0" distL="0" distR="0" wp14:anchorId="5ED60B59" wp14:editId="547E3CF5">
            <wp:extent cx="144780" cy="274320"/>
            <wp:effectExtent l="0" t="0" r="7620" b="0"/>
            <wp:docPr id="388357938"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it-IT"/>
        </w:rPr>
        <w:t xml:space="preserve">(RTPCRD </w:t>
      </w:r>
      <w:r w:rsidRPr="00D476E3">
        <w:rPr>
          <w:i/>
          <w:iCs/>
          <w:vertAlign w:val="subscript"/>
          <w:lang w:val="it-IT"/>
        </w:rPr>
        <w:t>q, m</w:t>
      </w:r>
      <w:r w:rsidRPr="00D476E3">
        <w:rPr>
          <w:lang w:val="it-IT"/>
        </w:rPr>
        <w:t xml:space="preserve">) + PCRD </w:t>
      </w:r>
      <w:r w:rsidRPr="00D476E3">
        <w:rPr>
          <w:i/>
          <w:iCs/>
          <w:vertAlign w:val="subscript"/>
          <w:lang w:val="it-IT"/>
        </w:rPr>
        <w:t>q</w:t>
      </w:r>
      <w:r w:rsidRPr="00D476E3">
        <w:rPr>
          <w:lang w:val="it-IT"/>
        </w:rPr>
        <w:t xml:space="preserve"> –  </w:t>
      </w:r>
    </w:p>
    <w:p w14:paraId="36BCCEBC" w14:textId="77777777" w:rsidR="006161AD" w:rsidRPr="00D476E3" w:rsidRDefault="006161AD" w:rsidP="006161AD">
      <w:pPr>
        <w:tabs>
          <w:tab w:val="left" w:pos="2160"/>
          <w:tab w:val="left" w:pos="2880"/>
        </w:tabs>
        <w:spacing w:after="120"/>
        <w:ind w:leftChars="300" w:left="2880" w:hangingChars="900" w:hanging="2160"/>
        <w:rPr>
          <w:bCs/>
          <w:i/>
          <w:szCs w:val="20"/>
          <w:vertAlign w:val="subscript"/>
          <w:lang w:val="it-IT"/>
        </w:rPr>
      </w:pPr>
      <w:r w:rsidRPr="00D476E3">
        <w:rPr>
          <w:bCs/>
          <w:szCs w:val="20"/>
          <w:lang w:val="it-IT"/>
        </w:rPr>
        <w:tab/>
      </w:r>
      <w:r w:rsidRPr="00D476E3">
        <w:rPr>
          <w:bCs/>
          <w:szCs w:val="20"/>
          <w:lang w:val="it-IT"/>
        </w:rPr>
        <w:tab/>
      </w:r>
      <w:r w:rsidRPr="00D476E3">
        <w:rPr>
          <w:bCs/>
          <w:szCs w:val="20"/>
          <w:lang w:val="it-IT"/>
        </w:rPr>
        <w:tab/>
        <w:t xml:space="preserve">RDFQ </w:t>
      </w:r>
      <w:r w:rsidRPr="00D476E3">
        <w:rPr>
          <w:bCs/>
          <w:i/>
          <w:szCs w:val="20"/>
          <w:vertAlign w:val="subscript"/>
          <w:lang w:val="it-IT"/>
        </w:rPr>
        <w:t>q</w:t>
      </w:r>
      <w:r w:rsidRPr="00D476E3">
        <w:rPr>
          <w:bCs/>
          <w:szCs w:val="20"/>
          <w:lang w:val="it-IT"/>
        </w:rPr>
        <w:t xml:space="preserve"> – RRDFQ </w:t>
      </w:r>
      <w:r w:rsidRPr="00D476E3">
        <w:rPr>
          <w:bCs/>
          <w:i/>
          <w:szCs w:val="20"/>
          <w:vertAlign w:val="subscript"/>
          <w:lang w:val="it-IT"/>
        </w:rPr>
        <w:t>q</w:t>
      </w:r>
      <w:r w:rsidRPr="00D476E3">
        <w:rPr>
          <w:bCs/>
          <w:szCs w:val="20"/>
          <w:lang w:val="it-IT"/>
        </w:rPr>
        <w:t xml:space="preserve">) * HLRS </w:t>
      </w:r>
      <w:r w:rsidRPr="00D476E3">
        <w:rPr>
          <w:bCs/>
          <w:i/>
          <w:szCs w:val="20"/>
          <w:vertAlign w:val="subscript"/>
          <w:lang w:val="it-IT"/>
        </w:rPr>
        <w:t>q</w:t>
      </w:r>
    </w:p>
    <w:p w14:paraId="0453C4FD" w14:textId="77777777" w:rsidR="006161AD" w:rsidRPr="00D476E3" w:rsidRDefault="006161AD" w:rsidP="006161AD">
      <w:pPr>
        <w:tabs>
          <w:tab w:val="left" w:pos="2160"/>
          <w:tab w:val="left" w:pos="2880"/>
        </w:tabs>
        <w:spacing w:after="120"/>
        <w:ind w:leftChars="300" w:left="2880" w:hangingChars="900" w:hanging="2160"/>
        <w:rPr>
          <w:bCs/>
          <w:szCs w:val="20"/>
          <w:lang w:val="fr-FR"/>
        </w:rPr>
      </w:pPr>
      <w:r w:rsidRPr="00D476E3">
        <w:rPr>
          <w:bCs/>
          <w:szCs w:val="20"/>
          <w:lang w:val="fr-FR"/>
        </w:rPr>
        <w:t xml:space="preserve">SARDQ </w:t>
      </w:r>
      <w:r w:rsidRPr="00D476E3">
        <w:rPr>
          <w:bCs/>
          <w:i/>
          <w:szCs w:val="20"/>
          <w:vertAlign w:val="subscript"/>
          <w:lang w:val="fr-FR"/>
        </w:rPr>
        <w:t>q</w:t>
      </w:r>
      <w:r w:rsidRPr="00D476E3">
        <w:rPr>
          <w:bCs/>
          <w:szCs w:val="20"/>
          <w:lang w:val="fr-FR"/>
        </w:rPr>
        <w:tab/>
      </w:r>
      <w:r w:rsidRPr="00D476E3">
        <w:rPr>
          <w:bCs/>
          <w:szCs w:val="20"/>
          <w:lang w:val="fr-FR"/>
        </w:rPr>
        <w:tab/>
        <w:t>=</w:t>
      </w:r>
      <w:r w:rsidRPr="00D476E3">
        <w:rPr>
          <w:bCs/>
          <w:szCs w:val="20"/>
          <w:lang w:val="fr-FR"/>
        </w:rPr>
        <w:tab/>
        <w:t xml:space="preserve">DASARDQ </w:t>
      </w:r>
      <w:r w:rsidRPr="00D476E3">
        <w:rPr>
          <w:bCs/>
          <w:i/>
          <w:szCs w:val="20"/>
          <w:vertAlign w:val="subscript"/>
          <w:lang w:val="fr-FR"/>
        </w:rPr>
        <w:t>q</w:t>
      </w:r>
      <w:r w:rsidRPr="00D476E3">
        <w:rPr>
          <w:bCs/>
          <w:szCs w:val="20"/>
          <w:lang w:val="fr-FR"/>
        </w:rPr>
        <w:t xml:space="preserve"> + RTSARDQ </w:t>
      </w:r>
      <w:r w:rsidRPr="00D476E3">
        <w:rPr>
          <w:bCs/>
          <w:i/>
          <w:szCs w:val="20"/>
          <w:vertAlign w:val="subscript"/>
          <w:lang w:val="fr-FR"/>
        </w:rPr>
        <w:t>q</w:t>
      </w:r>
    </w:p>
    <w:p w14:paraId="1CB8C45A" w14:textId="77777777" w:rsidR="006161AD" w:rsidRPr="00D476E3" w:rsidRDefault="006161AD" w:rsidP="006161AD">
      <w:pPr>
        <w:keepNext/>
        <w:rPr>
          <w:szCs w:val="20"/>
        </w:rPr>
      </w:pPr>
      <w:r w:rsidRPr="00D476E3">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14069331" w14:textId="77777777" w:rsidTr="006F573E">
        <w:trPr>
          <w:tblHeader/>
        </w:trPr>
        <w:tc>
          <w:tcPr>
            <w:tcW w:w="849" w:type="pct"/>
          </w:tcPr>
          <w:p w14:paraId="77516B23"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098811A2"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4192754"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709F0DC5" w14:textId="77777777" w:rsidTr="006F573E">
        <w:tc>
          <w:tcPr>
            <w:tcW w:w="849" w:type="pct"/>
          </w:tcPr>
          <w:p w14:paraId="5B4971D3"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0" w:type="pct"/>
          </w:tcPr>
          <w:p w14:paraId="2BA0A03E"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4C303647" w14:textId="77777777" w:rsidR="006161AD" w:rsidRPr="00D476E3" w:rsidRDefault="006161AD" w:rsidP="006F573E">
            <w:pPr>
              <w:keepNext/>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2FA2D295" w14:textId="77777777" w:rsidTr="006F573E">
        <w:tc>
          <w:tcPr>
            <w:tcW w:w="849" w:type="pct"/>
            <w:tcBorders>
              <w:top w:val="single" w:sz="4" w:space="0" w:color="auto"/>
              <w:left w:val="single" w:sz="4" w:space="0" w:color="auto"/>
              <w:bottom w:val="single" w:sz="4" w:space="0" w:color="auto"/>
              <w:right w:val="single" w:sz="4" w:space="0" w:color="auto"/>
            </w:tcBorders>
          </w:tcPr>
          <w:p w14:paraId="20E01F73" w14:textId="77777777" w:rsidR="006161AD" w:rsidRPr="00D476E3" w:rsidRDefault="006161AD" w:rsidP="006F573E">
            <w:pPr>
              <w:spacing w:after="60"/>
              <w:rPr>
                <w:iCs/>
                <w:sz w:val="20"/>
                <w:szCs w:val="20"/>
              </w:rPr>
            </w:pPr>
            <w:r w:rsidRPr="00D476E3">
              <w:rPr>
                <w:iCs/>
                <w:sz w:val="20"/>
                <w:szCs w:val="20"/>
              </w:rPr>
              <w:t>RDPR</w:t>
            </w:r>
          </w:p>
        </w:tc>
        <w:tc>
          <w:tcPr>
            <w:tcW w:w="460" w:type="pct"/>
            <w:tcBorders>
              <w:top w:val="single" w:sz="4" w:space="0" w:color="auto"/>
              <w:left w:val="single" w:sz="4" w:space="0" w:color="auto"/>
              <w:bottom w:val="single" w:sz="4" w:space="0" w:color="auto"/>
              <w:right w:val="single" w:sz="4" w:space="0" w:color="auto"/>
            </w:tcBorders>
          </w:tcPr>
          <w:p w14:paraId="5123535F"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342401F" w14:textId="77777777" w:rsidR="006161AD" w:rsidRPr="00D476E3" w:rsidRDefault="006161AD" w:rsidP="006F573E">
            <w:pPr>
              <w:spacing w:after="60"/>
              <w:rPr>
                <w:i/>
                <w:iCs/>
                <w:sz w:val="20"/>
                <w:szCs w:val="20"/>
              </w:rPr>
            </w:pPr>
            <w:r w:rsidRPr="00D476E3">
              <w:rPr>
                <w:i/>
                <w:iCs/>
                <w:sz w:val="20"/>
                <w:szCs w:val="20"/>
              </w:rPr>
              <w:t>Reg-Down Price—</w:t>
            </w:r>
            <w:r w:rsidRPr="00D476E3">
              <w:rPr>
                <w:iCs/>
                <w:sz w:val="20"/>
                <w:szCs w:val="20"/>
              </w:rPr>
              <w:t>The price for Reg-Down calculated based on the net total costs for Reg-Down, for the hour.</w:t>
            </w:r>
          </w:p>
        </w:tc>
      </w:tr>
      <w:tr w:rsidR="006161AD" w:rsidRPr="00D476E3" w14:paraId="1AB084DE" w14:textId="77777777" w:rsidTr="006F573E">
        <w:tc>
          <w:tcPr>
            <w:tcW w:w="849" w:type="pct"/>
            <w:tcBorders>
              <w:top w:val="single" w:sz="4" w:space="0" w:color="auto"/>
              <w:left w:val="single" w:sz="4" w:space="0" w:color="auto"/>
              <w:bottom w:val="single" w:sz="4" w:space="0" w:color="auto"/>
              <w:right w:val="single" w:sz="4" w:space="0" w:color="auto"/>
            </w:tcBorders>
          </w:tcPr>
          <w:p w14:paraId="1475787F" w14:textId="77777777" w:rsidR="006161AD" w:rsidRPr="00D476E3" w:rsidRDefault="006161AD" w:rsidP="006F573E">
            <w:pPr>
              <w:spacing w:after="60"/>
              <w:rPr>
                <w:iCs/>
                <w:sz w:val="20"/>
                <w:szCs w:val="20"/>
              </w:rPr>
            </w:pPr>
            <w:r w:rsidRPr="00D476E3">
              <w:rPr>
                <w:iCs/>
                <w:sz w:val="20"/>
                <w:szCs w:val="20"/>
              </w:rPr>
              <w:t>RDCOSTTOT</w:t>
            </w:r>
          </w:p>
        </w:tc>
        <w:tc>
          <w:tcPr>
            <w:tcW w:w="460" w:type="pct"/>
            <w:tcBorders>
              <w:top w:val="single" w:sz="4" w:space="0" w:color="auto"/>
              <w:left w:val="single" w:sz="4" w:space="0" w:color="auto"/>
              <w:bottom w:val="single" w:sz="4" w:space="0" w:color="auto"/>
              <w:right w:val="single" w:sz="4" w:space="0" w:color="auto"/>
            </w:tcBorders>
          </w:tcPr>
          <w:p w14:paraId="799C55DB"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D96BBD3" w14:textId="77777777" w:rsidR="006161AD" w:rsidRPr="00D476E3" w:rsidRDefault="006161AD" w:rsidP="006F573E">
            <w:pPr>
              <w:spacing w:after="60"/>
              <w:rPr>
                <w:i/>
                <w:iCs/>
                <w:sz w:val="20"/>
                <w:szCs w:val="20"/>
              </w:rPr>
            </w:pPr>
            <w:r w:rsidRPr="00D476E3">
              <w:rPr>
                <w:i/>
                <w:iCs/>
                <w:sz w:val="20"/>
                <w:szCs w:val="20"/>
              </w:rPr>
              <w:t>Reg-Down Cost Total</w:t>
            </w:r>
            <w:r w:rsidRPr="00D476E3">
              <w:rPr>
                <w:iCs/>
                <w:sz w:val="20"/>
                <w:szCs w:val="20"/>
              </w:rPr>
              <w:t>—The net total costs for Reg-Down, for the hour.  See item (3)(a) above.</w:t>
            </w:r>
          </w:p>
        </w:tc>
      </w:tr>
      <w:tr w:rsidR="006161AD" w:rsidRPr="00D476E3" w14:paraId="0C52A2EB" w14:textId="77777777" w:rsidTr="006F573E">
        <w:tc>
          <w:tcPr>
            <w:tcW w:w="849" w:type="pct"/>
            <w:tcBorders>
              <w:top w:val="single" w:sz="4" w:space="0" w:color="auto"/>
              <w:left w:val="single" w:sz="4" w:space="0" w:color="auto"/>
              <w:bottom w:val="single" w:sz="4" w:space="0" w:color="auto"/>
              <w:right w:val="single" w:sz="4" w:space="0" w:color="auto"/>
            </w:tcBorders>
          </w:tcPr>
          <w:p w14:paraId="00E5EBD4" w14:textId="77777777" w:rsidR="006161AD" w:rsidRPr="00D476E3" w:rsidRDefault="006161AD" w:rsidP="006F573E">
            <w:pPr>
              <w:spacing w:after="60"/>
              <w:rPr>
                <w:iCs/>
                <w:sz w:val="20"/>
                <w:szCs w:val="20"/>
              </w:rPr>
            </w:pPr>
            <w:r w:rsidRPr="00D476E3">
              <w:rPr>
                <w:iCs/>
                <w:sz w:val="20"/>
                <w:szCs w:val="20"/>
              </w:rPr>
              <w:t>RDQTOT</w:t>
            </w:r>
          </w:p>
        </w:tc>
        <w:tc>
          <w:tcPr>
            <w:tcW w:w="460" w:type="pct"/>
            <w:tcBorders>
              <w:top w:val="single" w:sz="4" w:space="0" w:color="auto"/>
              <w:left w:val="single" w:sz="4" w:space="0" w:color="auto"/>
              <w:bottom w:val="single" w:sz="4" w:space="0" w:color="auto"/>
              <w:right w:val="single" w:sz="4" w:space="0" w:color="auto"/>
            </w:tcBorders>
          </w:tcPr>
          <w:p w14:paraId="0F94D9D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C74EA70" w14:textId="77777777" w:rsidR="006161AD" w:rsidRPr="00D476E3" w:rsidRDefault="006161AD" w:rsidP="006F573E">
            <w:pPr>
              <w:spacing w:after="60"/>
              <w:rPr>
                <w:i/>
                <w:iCs/>
                <w:sz w:val="20"/>
                <w:szCs w:val="20"/>
              </w:rPr>
            </w:pPr>
            <w:r w:rsidRPr="00D476E3">
              <w:rPr>
                <w:i/>
                <w:iCs/>
                <w:sz w:val="20"/>
                <w:szCs w:val="20"/>
              </w:rPr>
              <w:t>Reg-Down Quantity Total</w:t>
            </w:r>
            <w:r w:rsidRPr="00D476E3">
              <w:rPr>
                <w:iCs/>
                <w:sz w:val="20"/>
                <w:szCs w:val="20"/>
              </w:rPr>
              <w:t>—The sum of every QSE’s Ancillary Service Obligation minus its self-arranged Reg-Down quantity in the DAM and any and all SASMs for the hour.</w:t>
            </w:r>
          </w:p>
        </w:tc>
      </w:tr>
      <w:tr w:rsidR="006161AD" w:rsidRPr="00D476E3" w14:paraId="1C36B361" w14:textId="77777777" w:rsidTr="006F573E">
        <w:tc>
          <w:tcPr>
            <w:tcW w:w="849" w:type="pct"/>
            <w:tcBorders>
              <w:top w:val="single" w:sz="4" w:space="0" w:color="auto"/>
              <w:left w:val="single" w:sz="4" w:space="0" w:color="auto"/>
              <w:bottom w:val="single" w:sz="4" w:space="0" w:color="auto"/>
              <w:right w:val="single" w:sz="4" w:space="0" w:color="auto"/>
            </w:tcBorders>
          </w:tcPr>
          <w:p w14:paraId="5940D375" w14:textId="77777777" w:rsidR="006161AD" w:rsidRPr="00D476E3" w:rsidRDefault="006161AD" w:rsidP="006F573E">
            <w:pPr>
              <w:spacing w:after="60"/>
              <w:rPr>
                <w:iCs/>
                <w:sz w:val="20"/>
                <w:szCs w:val="20"/>
              </w:rPr>
            </w:pPr>
            <w:r w:rsidRPr="00D476E3">
              <w:rPr>
                <w:iCs/>
                <w:sz w:val="20"/>
                <w:szCs w:val="20"/>
              </w:rPr>
              <w:t xml:space="preserve">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6FD114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8CF8EE" w14:textId="77777777" w:rsidR="006161AD" w:rsidRPr="00D476E3" w:rsidRDefault="006161AD" w:rsidP="006F573E">
            <w:pPr>
              <w:spacing w:after="60"/>
              <w:rPr>
                <w:i/>
                <w:iCs/>
                <w:sz w:val="20"/>
                <w:szCs w:val="20"/>
              </w:rPr>
            </w:pPr>
            <w:r w:rsidRPr="00D476E3">
              <w:rPr>
                <w:i/>
                <w:iCs/>
                <w:sz w:val="20"/>
                <w:szCs w:val="20"/>
              </w:rPr>
              <w:t>Reg-Down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Reg-Down quantity in the DAM and any and all SASMs, for the hour.</w:t>
            </w:r>
          </w:p>
        </w:tc>
      </w:tr>
      <w:tr w:rsidR="006161AD" w:rsidRPr="00D476E3" w14:paraId="0372E216" w14:textId="77777777" w:rsidTr="006F573E">
        <w:tc>
          <w:tcPr>
            <w:tcW w:w="849" w:type="pct"/>
            <w:tcBorders>
              <w:top w:val="single" w:sz="4" w:space="0" w:color="auto"/>
              <w:left w:val="single" w:sz="4" w:space="0" w:color="auto"/>
              <w:bottom w:val="single" w:sz="4" w:space="0" w:color="auto"/>
              <w:right w:val="single" w:sz="4" w:space="0" w:color="auto"/>
            </w:tcBorders>
          </w:tcPr>
          <w:p w14:paraId="798C5FCF" w14:textId="77777777" w:rsidR="006161AD" w:rsidRPr="00D476E3" w:rsidRDefault="006161AD" w:rsidP="006F573E">
            <w:pPr>
              <w:spacing w:after="60"/>
              <w:rPr>
                <w:iCs/>
                <w:sz w:val="20"/>
                <w:szCs w:val="20"/>
              </w:rPr>
            </w:pPr>
            <w:r w:rsidRPr="00D476E3">
              <w:rPr>
                <w:iCs/>
                <w:sz w:val="20"/>
                <w:szCs w:val="20"/>
              </w:rPr>
              <w:t xml:space="preserve">RDO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4484A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4A1EFA1" w14:textId="77777777" w:rsidR="006161AD" w:rsidRPr="00D476E3" w:rsidRDefault="006161AD" w:rsidP="006F573E">
            <w:pPr>
              <w:spacing w:after="60"/>
              <w:rPr>
                <w:i/>
                <w:iCs/>
                <w:sz w:val="20"/>
                <w:szCs w:val="20"/>
              </w:rPr>
            </w:pPr>
            <w:r w:rsidRPr="00D476E3">
              <w:rPr>
                <w:i/>
                <w:iCs/>
                <w:sz w:val="20"/>
                <w:szCs w:val="20"/>
              </w:rPr>
              <w:t>Reg-Down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0233C591" w14:textId="77777777" w:rsidTr="006F573E">
        <w:tc>
          <w:tcPr>
            <w:tcW w:w="849" w:type="pct"/>
            <w:tcBorders>
              <w:top w:val="single" w:sz="4" w:space="0" w:color="auto"/>
              <w:left w:val="single" w:sz="4" w:space="0" w:color="auto"/>
              <w:bottom w:val="single" w:sz="4" w:space="0" w:color="auto"/>
              <w:right w:val="single" w:sz="4" w:space="0" w:color="auto"/>
            </w:tcBorders>
          </w:tcPr>
          <w:p w14:paraId="69581D5D"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6B5B8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A3A668" w14:textId="77777777" w:rsidR="006161AD" w:rsidRPr="00D476E3" w:rsidRDefault="006161AD" w:rsidP="006F573E">
            <w:pPr>
              <w:spacing w:after="60"/>
              <w:rPr>
                <w:i/>
                <w:iCs/>
                <w:sz w:val="20"/>
                <w:szCs w:val="20"/>
              </w:rPr>
            </w:pPr>
            <w:r w:rsidRPr="00D476E3">
              <w:rPr>
                <w:i/>
                <w:iCs/>
                <w:sz w:val="20"/>
                <w:szCs w:val="20"/>
              </w:rPr>
              <w:t>Self-Arranged Reg-Down Quantity per QSE for DAM</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Day-Ahead.</w:t>
            </w:r>
          </w:p>
        </w:tc>
      </w:tr>
      <w:tr w:rsidR="006161AD" w:rsidRPr="00D476E3" w14:paraId="6B48BBEA" w14:textId="77777777" w:rsidTr="006F573E">
        <w:tc>
          <w:tcPr>
            <w:tcW w:w="849" w:type="pct"/>
            <w:tcBorders>
              <w:top w:val="single" w:sz="4" w:space="0" w:color="auto"/>
              <w:left w:val="single" w:sz="4" w:space="0" w:color="auto"/>
              <w:bottom w:val="single" w:sz="4" w:space="0" w:color="auto"/>
              <w:right w:val="single" w:sz="4" w:space="0" w:color="auto"/>
            </w:tcBorders>
          </w:tcPr>
          <w:p w14:paraId="172F00BA" w14:textId="77777777" w:rsidR="006161AD" w:rsidRPr="00D476E3" w:rsidRDefault="006161AD" w:rsidP="006F573E">
            <w:pPr>
              <w:spacing w:after="60"/>
              <w:rPr>
                <w:iCs/>
                <w:sz w:val="20"/>
                <w:szCs w:val="20"/>
              </w:rPr>
            </w:pPr>
            <w:r w:rsidRPr="00D476E3">
              <w:rPr>
                <w:iCs/>
                <w:sz w:val="20"/>
                <w:szCs w:val="20"/>
              </w:rPr>
              <w:t xml:space="preserve">RTSARDQ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3BAA2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8FA7433" w14:textId="77777777" w:rsidR="006161AD" w:rsidRPr="00D476E3" w:rsidRDefault="006161AD" w:rsidP="006F573E">
            <w:pPr>
              <w:spacing w:after="60"/>
              <w:rPr>
                <w:i/>
                <w:iCs/>
                <w:sz w:val="20"/>
                <w:szCs w:val="20"/>
              </w:rPr>
            </w:pPr>
            <w:r w:rsidRPr="00D476E3">
              <w:rPr>
                <w:i/>
                <w:iCs/>
                <w:sz w:val="20"/>
                <w:szCs w:val="20"/>
              </w:rPr>
              <w:t>Self-Arranged Reg-Down Quantity per QSE for all SASMs</w:t>
            </w:r>
            <w:r w:rsidRPr="00D476E3">
              <w:rPr>
                <w:iCs/>
                <w:sz w:val="20"/>
                <w:szCs w:val="20"/>
              </w:rPr>
              <w:t xml:space="preserve">—The sum of all self-arranged Reg-Down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78F7F4B" w14:textId="77777777" w:rsidTr="006F573E">
        <w:tc>
          <w:tcPr>
            <w:tcW w:w="849" w:type="pct"/>
            <w:tcBorders>
              <w:top w:val="single" w:sz="4" w:space="0" w:color="auto"/>
              <w:left w:val="single" w:sz="4" w:space="0" w:color="auto"/>
              <w:bottom w:val="single" w:sz="4" w:space="0" w:color="auto"/>
              <w:right w:val="single" w:sz="4" w:space="0" w:color="auto"/>
            </w:tcBorders>
          </w:tcPr>
          <w:p w14:paraId="605E012F" w14:textId="77777777" w:rsidR="006161AD" w:rsidRPr="00D476E3" w:rsidRDefault="006161AD" w:rsidP="006F573E">
            <w:pPr>
              <w:spacing w:after="60"/>
              <w:rPr>
                <w:iCs/>
                <w:sz w:val="20"/>
                <w:szCs w:val="20"/>
              </w:rPr>
            </w:pPr>
            <w:r w:rsidRPr="00D476E3">
              <w:rPr>
                <w:iCs/>
                <w:sz w:val="20"/>
                <w:szCs w:val="20"/>
              </w:rPr>
              <w:t xml:space="preserve">RTPCRD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160479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5A7F5DA" w14:textId="77777777" w:rsidR="006161AD" w:rsidRPr="00D476E3" w:rsidRDefault="006161AD" w:rsidP="006F573E">
            <w:pPr>
              <w:spacing w:after="60"/>
              <w:rPr>
                <w:i/>
                <w:iCs/>
                <w:sz w:val="20"/>
                <w:szCs w:val="20"/>
              </w:rPr>
            </w:pPr>
            <w:r w:rsidRPr="00D476E3">
              <w:rPr>
                <w:i/>
                <w:iCs/>
                <w:sz w:val="20"/>
                <w:szCs w:val="20"/>
              </w:rPr>
              <w:t>Procured Capacity for Reg-Down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Reg-Down, for the hour.</w:t>
            </w:r>
          </w:p>
        </w:tc>
      </w:tr>
      <w:tr w:rsidR="006161AD" w:rsidRPr="00D476E3" w14:paraId="5482A3D6" w14:textId="77777777" w:rsidTr="006F573E">
        <w:tc>
          <w:tcPr>
            <w:tcW w:w="849" w:type="pct"/>
            <w:tcBorders>
              <w:top w:val="single" w:sz="4" w:space="0" w:color="auto"/>
              <w:left w:val="single" w:sz="4" w:space="0" w:color="auto"/>
              <w:bottom w:val="single" w:sz="4" w:space="0" w:color="auto"/>
              <w:right w:val="single" w:sz="4" w:space="0" w:color="auto"/>
            </w:tcBorders>
          </w:tcPr>
          <w:p w14:paraId="27132495" w14:textId="77777777" w:rsidR="006161AD" w:rsidRPr="00D476E3" w:rsidRDefault="006161AD" w:rsidP="006F573E">
            <w:pPr>
              <w:spacing w:after="60"/>
              <w:rPr>
                <w:iCs/>
                <w:sz w:val="20"/>
                <w:szCs w:val="20"/>
              </w:rPr>
            </w:pPr>
            <w:r w:rsidRPr="00D476E3">
              <w:rPr>
                <w:iCs/>
                <w:sz w:val="20"/>
                <w:szCs w:val="20"/>
              </w:rPr>
              <w:t xml:space="preserve">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4C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948AF87" w14:textId="77777777" w:rsidR="006161AD" w:rsidRPr="00D476E3" w:rsidRDefault="006161AD" w:rsidP="006F573E">
            <w:pPr>
              <w:spacing w:after="60"/>
              <w:rPr>
                <w:iCs/>
                <w:sz w:val="20"/>
                <w:szCs w:val="20"/>
              </w:rPr>
            </w:pPr>
            <w:r w:rsidRPr="00D476E3">
              <w:rPr>
                <w:i/>
                <w:iCs/>
                <w:sz w:val="20"/>
                <w:szCs w:val="20"/>
              </w:rPr>
              <w:t>Reg-Down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Reg-Down, for the hour.</w:t>
            </w:r>
          </w:p>
        </w:tc>
      </w:tr>
      <w:tr w:rsidR="006161AD" w:rsidRPr="00D476E3" w14:paraId="67DDDE47" w14:textId="77777777" w:rsidTr="006F573E">
        <w:tc>
          <w:tcPr>
            <w:tcW w:w="849" w:type="pct"/>
            <w:tcBorders>
              <w:top w:val="single" w:sz="4" w:space="0" w:color="auto"/>
              <w:left w:val="single" w:sz="4" w:space="0" w:color="auto"/>
              <w:bottom w:val="single" w:sz="4" w:space="0" w:color="auto"/>
              <w:right w:val="single" w:sz="4" w:space="0" w:color="auto"/>
            </w:tcBorders>
          </w:tcPr>
          <w:p w14:paraId="32D421C2" w14:textId="77777777" w:rsidR="006161AD" w:rsidRPr="00D476E3" w:rsidRDefault="006161AD" w:rsidP="006F573E">
            <w:pPr>
              <w:spacing w:after="60"/>
              <w:rPr>
                <w:iCs/>
                <w:sz w:val="20"/>
                <w:szCs w:val="20"/>
              </w:rPr>
            </w:pPr>
            <w:r w:rsidRPr="00D476E3">
              <w:rPr>
                <w:sz w:val="20"/>
                <w:szCs w:val="20"/>
              </w:rPr>
              <w:t xml:space="preserve">RRDFQ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F1FE13A"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5102810" w14:textId="77777777" w:rsidR="006161AD" w:rsidRPr="00D476E3" w:rsidRDefault="006161AD" w:rsidP="006F573E">
            <w:pPr>
              <w:spacing w:after="60"/>
              <w:rPr>
                <w:i/>
                <w:iCs/>
                <w:sz w:val="20"/>
                <w:szCs w:val="20"/>
              </w:rPr>
            </w:pPr>
            <w:r w:rsidRPr="00D476E3">
              <w:rPr>
                <w:i/>
                <w:sz w:val="20"/>
                <w:szCs w:val="20"/>
              </w:rPr>
              <w:t>Reconfiguration Reg-Down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Reg-Down, for the hour.</w:t>
            </w:r>
          </w:p>
        </w:tc>
      </w:tr>
      <w:tr w:rsidR="006161AD" w:rsidRPr="00D476E3" w14:paraId="69D6909F" w14:textId="77777777" w:rsidTr="006F573E">
        <w:tc>
          <w:tcPr>
            <w:tcW w:w="849" w:type="pct"/>
            <w:tcBorders>
              <w:top w:val="single" w:sz="4" w:space="0" w:color="auto"/>
              <w:left w:val="single" w:sz="4" w:space="0" w:color="auto"/>
              <w:bottom w:val="single" w:sz="4" w:space="0" w:color="auto"/>
              <w:right w:val="single" w:sz="4" w:space="0" w:color="auto"/>
            </w:tcBorders>
          </w:tcPr>
          <w:p w14:paraId="45A53C49"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0684F9" w14:textId="77777777" w:rsidR="006161AD" w:rsidRPr="00D476E3" w:rsidRDefault="006161AD" w:rsidP="006F573E">
            <w:pPr>
              <w:spacing w:after="60"/>
              <w:rPr>
                <w:iCs/>
                <w:sz w:val="20"/>
                <w:szCs w:val="20"/>
              </w:rPr>
            </w:pPr>
          </w:p>
        </w:tc>
        <w:tc>
          <w:tcPr>
            <w:tcW w:w="3691" w:type="pct"/>
            <w:tcBorders>
              <w:top w:val="single" w:sz="4" w:space="0" w:color="auto"/>
              <w:left w:val="single" w:sz="4" w:space="0" w:color="auto"/>
              <w:bottom w:val="single" w:sz="4" w:space="0" w:color="auto"/>
              <w:right w:val="single" w:sz="4" w:space="0" w:color="auto"/>
            </w:tcBorders>
          </w:tcPr>
          <w:p w14:paraId="68283718"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4DE20222" w14:textId="77777777" w:rsidTr="006F573E">
        <w:tc>
          <w:tcPr>
            <w:tcW w:w="849" w:type="pct"/>
            <w:tcBorders>
              <w:top w:val="single" w:sz="4" w:space="0" w:color="auto"/>
              <w:left w:val="single" w:sz="4" w:space="0" w:color="auto"/>
              <w:bottom w:val="single" w:sz="4" w:space="0" w:color="auto"/>
              <w:right w:val="single" w:sz="4" w:space="0" w:color="auto"/>
            </w:tcBorders>
          </w:tcPr>
          <w:p w14:paraId="67771C18" w14:textId="77777777" w:rsidR="006161AD" w:rsidRPr="00D476E3" w:rsidRDefault="006161AD" w:rsidP="006F573E">
            <w:pPr>
              <w:rPr>
                <w:sz w:val="20"/>
                <w:szCs w:val="20"/>
              </w:rPr>
            </w:pPr>
            <w:r w:rsidRPr="00D476E3">
              <w:rPr>
                <w:sz w:val="20"/>
                <w:szCs w:val="20"/>
              </w:rPr>
              <w:t xml:space="preserve">PCRD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F7DB9FB"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554B649" w14:textId="77777777" w:rsidR="006161AD" w:rsidRPr="00D476E3" w:rsidRDefault="006161AD" w:rsidP="006F573E">
            <w:pPr>
              <w:rPr>
                <w:sz w:val="20"/>
                <w:szCs w:val="20"/>
              </w:rPr>
            </w:pPr>
            <w:r w:rsidRPr="00D476E3">
              <w:rPr>
                <w:i/>
                <w:sz w:val="20"/>
                <w:szCs w:val="20"/>
              </w:rPr>
              <w:t>Procured Capacity for Reg-Down per QSE in DAM</w:t>
            </w:r>
            <w:r w:rsidRPr="00D476E3">
              <w:rPr>
                <w:sz w:val="20"/>
                <w:szCs w:val="20"/>
              </w:rPr>
              <w:t xml:space="preserve">—The total Reg-Down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5F337CAF" w14:textId="77777777" w:rsidTr="006F573E">
        <w:tc>
          <w:tcPr>
            <w:tcW w:w="849" w:type="pct"/>
            <w:tcBorders>
              <w:top w:val="single" w:sz="4" w:space="0" w:color="auto"/>
              <w:left w:val="single" w:sz="4" w:space="0" w:color="auto"/>
              <w:bottom w:val="single" w:sz="4" w:space="0" w:color="auto"/>
              <w:right w:val="single" w:sz="4" w:space="0" w:color="auto"/>
            </w:tcBorders>
          </w:tcPr>
          <w:p w14:paraId="7278B6AE" w14:textId="77777777" w:rsidR="006161AD" w:rsidRPr="00D476E3" w:rsidRDefault="006161AD" w:rsidP="006F573E">
            <w:pPr>
              <w:rPr>
                <w:sz w:val="20"/>
                <w:szCs w:val="20"/>
              </w:rPr>
            </w:pPr>
            <w:r w:rsidRPr="00D476E3">
              <w:rPr>
                <w:sz w:val="20"/>
                <w:szCs w:val="20"/>
              </w:rPr>
              <w:t xml:space="preserve">SARDQ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C05135F"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9C4D531" w14:textId="77777777" w:rsidR="006161AD" w:rsidRPr="00D476E3" w:rsidRDefault="006161AD" w:rsidP="006F573E">
            <w:pPr>
              <w:rPr>
                <w:sz w:val="20"/>
                <w:szCs w:val="20"/>
              </w:rPr>
            </w:pPr>
            <w:r w:rsidRPr="00D476E3">
              <w:rPr>
                <w:i/>
                <w:sz w:val="20"/>
                <w:szCs w:val="20"/>
              </w:rPr>
              <w:t>Total Self-Arranged Reg-Down Quantity per QSE for all markets</w:t>
            </w:r>
            <w:r w:rsidRPr="00D476E3">
              <w:rPr>
                <w:sz w:val="20"/>
                <w:szCs w:val="20"/>
              </w:rPr>
              <w:t xml:space="preserve">—The sum of all self-arranged Reg-Down quantities submitted by QSE </w:t>
            </w:r>
            <w:r w:rsidRPr="00D476E3">
              <w:rPr>
                <w:i/>
                <w:sz w:val="20"/>
                <w:szCs w:val="20"/>
              </w:rPr>
              <w:t>q</w:t>
            </w:r>
            <w:r w:rsidRPr="00D476E3">
              <w:rPr>
                <w:sz w:val="20"/>
                <w:szCs w:val="20"/>
              </w:rPr>
              <w:t xml:space="preserve"> for DAM and all SASMs.</w:t>
            </w:r>
          </w:p>
        </w:tc>
      </w:tr>
      <w:tr w:rsidR="006161AD" w:rsidRPr="00D476E3" w14:paraId="09D8837A" w14:textId="77777777" w:rsidTr="006F573E">
        <w:trPr>
          <w:trHeight w:val="143"/>
        </w:trPr>
        <w:tc>
          <w:tcPr>
            <w:tcW w:w="849" w:type="pct"/>
            <w:tcBorders>
              <w:top w:val="single" w:sz="4" w:space="0" w:color="auto"/>
              <w:left w:val="single" w:sz="4" w:space="0" w:color="auto"/>
              <w:bottom w:val="single" w:sz="4" w:space="0" w:color="auto"/>
              <w:right w:val="single" w:sz="4" w:space="0" w:color="auto"/>
            </w:tcBorders>
          </w:tcPr>
          <w:p w14:paraId="55433524"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0E5A91AE"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3936D6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5E55ACD" w14:textId="77777777" w:rsidTr="006F573E">
        <w:tc>
          <w:tcPr>
            <w:tcW w:w="849" w:type="pct"/>
            <w:tcBorders>
              <w:top w:val="single" w:sz="4" w:space="0" w:color="auto"/>
              <w:left w:val="single" w:sz="4" w:space="0" w:color="auto"/>
              <w:bottom w:val="single" w:sz="4" w:space="0" w:color="auto"/>
              <w:right w:val="single" w:sz="4" w:space="0" w:color="auto"/>
            </w:tcBorders>
          </w:tcPr>
          <w:p w14:paraId="5238933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5F75AD01"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07AE66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D94776" w14:textId="77777777" w:rsidR="006161AD" w:rsidRPr="00D476E3" w:rsidRDefault="006161AD" w:rsidP="006161AD">
      <w:pPr>
        <w:rPr>
          <w:szCs w:val="20"/>
        </w:rPr>
      </w:pPr>
    </w:p>
    <w:p w14:paraId="4C973D4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Reg-Down for the Operating Hour, due to changes during the Adjustment Period or Real-Time operations, is calculated as follows:</w:t>
      </w:r>
    </w:p>
    <w:p w14:paraId="61179F18" w14:textId="77777777" w:rsidR="006161AD" w:rsidRPr="00D476E3" w:rsidRDefault="006161AD" w:rsidP="006161AD">
      <w:pPr>
        <w:spacing w:after="240"/>
        <w:ind w:left="2880" w:hanging="2160"/>
        <w:rPr>
          <w:b/>
          <w:bCs/>
          <w:szCs w:val="20"/>
        </w:rPr>
      </w:pPr>
      <w:r w:rsidRPr="00D476E3">
        <w:rPr>
          <w:b/>
          <w:bCs/>
          <w:szCs w:val="20"/>
        </w:rPr>
        <w:t xml:space="preserve">RTRDAMT </w:t>
      </w:r>
      <w:r w:rsidRPr="00D476E3">
        <w:rPr>
          <w:b/>
          <w:bCs/>
          <w:i/>
          <w:szCs w:val="20"/>
          <w:vertAlign w:val="subscript"/>
        </w:rPr>
        <w:t>q</w:t>
      </w:r>
      <w:r w:rsidRPr="00D476E3">
        <w:rPr>
          <w:b/>
          <w:bCs/>
          <w:szCs w:val="20"/>
        </w:rPr>
        <w:tab/>
        <w:t>=</w:t>
      </w:r>
      <w:r w:rsidRPr="00D476E3">
        <w:rPr>
          <w:b/>
          <w:bCs/>
          <w:szCs w:val="20"/>
        </w:rPr>
        <w:tab/>
        <w:t xml:space="preserve">RDCOST </w:t>
      </w:r>
      <w:r w:rsidRPr="00D476E3">
        <w:rPr>
          <w:b/>
          <w:bCs/>
          <w:i/>
          <w:szCs w:val="20"/>
          <w:vertAlign w:val="subscript"/>
        </w:rPr>
        <w:t>q</w:t>
      </w:r>
      <w:r w:rsidRPr="00D476E3">
        <w:rPr>
          <w:b/>
          <w:bCs/>
          <w:szCs w:val="20"/>
        </w:rPr>
        <w:t xml:space="preserve"> – DARDAMT </w:t>
      </w:r>
      <w:r w:rsidRPr="00D476E3">
        <w:rPr>
          <w:b/>
          <w:bCs/>
          <w:i/>
          <w:szCs w:val="20"/>
          <w:vertAlign w:val="subscript"/>
        </w:rPr>
        <w:t>q</w:t>
      </w:r>
    </w:p>
    <w:p w14:paraId="623F39AD"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269D6BE" w14:textId="77777777" w:rsidTr="006F573E">
        <w:tc>
          <w:tcPr>
            <w:tcW w:w="824" w:type="pct"/>
          </w:tcPr>
          <w:p w14:paraId="2E949982"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5D1ED2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31833A8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8A885B4" w14:textId="77777777" w:rsidTr="006F573E">
        <w:tc>
          <w:tcPr>
            <w:tcW w:w="824" w:type="pct"/>
          </w:tcPr>
          <w:p w14:paraId="015FEE40" w14:textId="77777777" w:rsidR="006161AD" w:rsidRPr="00D476E3" w:rsidRDefault="006161AD" w:rsidP="006F573E">
            <w:pPr>
              <w:spacing w:after="60"/>
              <w:rPr>
                <w:iCs/>
                <w:sz w:val="20"/>
                <w:szCs w:val="20"/>
              </w:rPr>
            </w:pPr>
            <w:r w:rsidRPr="00D476E3">
              <w:rPr>
                <w:iCs/>
                <w:sz w:val="20"/>
                <w:szCs w:val="20"/>
              </w:rPr>
              <w:lastRenderedPageBreak/>
              <w:t xml:space="preserve">RTRDAMT </w:t>
            </w:r>
            <w:r w:rsidRPr="00D476E3">
              <w:rPr>
                <w:i/>
                <w:iCs/>
                <w:sz w:val="20"/>
                <w:szCs w:val="20"/>
                <w:vertAlign w:val="subscript"/>
              </w:rPr>
              <w:t>q</w:t>
            </w:r>
          </w:p>
        </w:tc>
        <w:tc>
          <w:tcPr>
            <w:tcW w:w="463" w:type="pct"/>
          </w:tcPr>
          <w:p w14:paraId="5843BBB4" w14:textId="77777777" w:rsidR="006161AD" w:rsidRPr="00D476E3" w:rsidRDefault="006161AD" w:rsidP="006F573E">
            <w:pPr>
              <w:spacing w:after="60"/>
              <w:rPr>
                <w:iCs/>
                <w:sz w:val="20"/>
                <w:szCs w:val="20"/>
              </w:rPr>
            </w:pPr>
            <w:r w:rsidRPr="00D476E3">
              <w:rPr>
                <w:iCs/>
                <w:sz w:val="20"/>
                <w:szCs w:val="20"/>
              </w:rPr>
              <w:t>$</w:t>
            </w:r>
          </w:p>
        </w:tc>
        <w:tc>
          <w:tcPr>
            <w:tcW w:w="3713" w:type="pct"/>
          </w:tcPr>
          <w:p w14:paraId="3984D9E9" w14:textId="77777777" w:rsidR="006161AD" w:rsidRPr="00D476E3" w:rsidRDefault="006161AD" w:rsidP="006F573E">
            <w:pPr>
              <w:spacing w:after="60"/>
              <w:rPr>
                <w:iCs/>
                <w:sz w:val="20"/>
                <w:szCs w:val="20"/>
              </w:rPr>
            </w:pPr>
            <w:r w:rsidRPr="00D476E3">
              <w:rPr>
                <w:i/>
                <w:iCs/>
                <w:sz w:val="20"/>
                <w:szCs w:val="20"/>
              </w:rPr>
              <w:t>Real-Time Reg-Down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Reg-Down, for the hour.</w:t>
            </w:r>
          </w:p>
        </w:tc>
      </w:tr>
      <w:tr w:rsidR="006161AD" w:rsidRPr="00D476E3" w14:paraId="6F5C6784" w14:textId="77777777" w:rsidTr="006F573E">
        <w:tc>
          <w:tcPr>
            <w:tcW w:w="824" w:type="pct"/>
          </w:tcPr>
          <w:p w14:paraId="341E1DDD" w14:textId="77777777" w:rsidR="006161AD" w:rsidRPr="00D476E3" w:rsidRDefault="006161AD" w:rsidP="006F573E">
            <w:pPr>
              <w:spacing w:after="60"/>
              <w:rPr>
                <w:iCs/>
                <w:sz w:val="20"/>
                <w:szCs w:val="20"/>
              </w:rPr>
            </w:pPr>
            <w:r w:rsidRPr="00D476E3">
              <w:rPr>
                <w:iCs/>
                <w:sz w:val="20"/>
                <w:szCs w:val="20"/>
              </w:rPr>
              <w:t xml:space="preserve">RDCOST </w:t>
            </w:r>
            <w:r w:rsidRPr="00D476E3">
              <w:rPr>
                <w:i/>
                <w:iCs/>
                <w:sz w:val="20"/>
                <w:szCs w:val="20"/>
                <w:vertAlign w:val="subscript"/>
              </w:rPr>
              <w:t>q</w:t>
            </w:r>
          </w:p>
        </w:tc>
        <w:tc>
          <w:tcPr>
            <w:tcW w:w="463" w:type="pct"/>
          </w:tcPr>
          <w:p w14:paraId="026C681A" w14:textId="77777777" w:rsidR="006161AD" w:rsidRPr="00D476E3" w:rsidRDefault="006161AD" w:rsidP="006F573E">
            <w:pPr>
              <w:spacing w:after="60"/>
              <w:rPr>
                <w:iCs/>
                <w:sz w:val="20"/>
                <w:szCs w:val="20"/>
              </w:rPr>
            </w:pPr>
            <w:r w:rsidRPr="00D476E3">
              <w:rPr>
                <w:iCs/>
                <w:sz w:val="20"/>
                <w:szCs w:val="20"/>
              </w:rPr>
              <w:t>$</w:t>
            </w:r>
          </w:p>
        </w:tc>
        <w:tc>
          <w:tcPr>
            <w:tcW w:w="3713" w:type="pct"/>
          </w:tcPr>
          <w:p w14:paraId="13E2657F" w14:textId="77777777" w:rsidR="006161AD" w:rsidRPr="00D476E3" w:rsidRDefault="006161AD" w:rsidP="006F573E">
            <w:pPr>
              <w:spacing w:after="60"/>
              <w:rPr>
                <w:iCs/>
                <w:sz w:val="20"/>
                <w:szCs w:val="20"/>
              </w:rPr>
            </w:pPr>
            <w:r w:rsidRPr="00D476E3">
              <w:rPr>
                <w:i/>
                <w:iCs/>
                <w:sz w:val="20"/>
                <w:szCs w:val="20"/>
              </w:rPr>
              <w:t>Reg-Down Cost per QSE</w:t>
            </w:r>
            <w:r w:rsidRPr="00D476E3">
              <w:rPr>
                <w:iCs/>
                <w:sz w:val="20"/>
                <w:szCs w:val="20"/>
              </w:rPr>
              <w:t xml:space="preserve">—QSE </w:t>
            </w:r>
            <w:r w:rsidRPr="00D476E3">
              <w:rPr>
                <w:i/>
                <w:iCs/>
                <w:sz w:val="20"/>
                <w:szCs w:val="20"/>
              </w:rPr>
              <w:t>q</w:t>
            </w:r>
            <w:r w:rsidRPr="00D476E3">
              <w:rPr>
                <w:iCs/>
                <w:sz w:val="20"/>
                <w:szCs w:val="20"/>
              </w:rPr>
              <w:t>’s share of the net total costs for Reg-Down, for the hour.</w:t>
            </w:r>
          </w:p>
        </w:tc>
      </w:tr>
      <w:tr w:rsidR="006161AD" w:rsidRPr="00D476E3" w14:paraId="74AD88EB" w14:textId="77777777" w:rsidTr="006F573E">
        <w:tc>
          <w:tcPr>
            <w:tcW w:w="824" w:type="pct"/>
          </w:tcPr>
          <w:p w14:paraId="46FC3481" w14:textId="77777777" w:rsidR="006161AD" w:rsidRPr="00D476E3" w:rsidRDefault="006161AD" w:rsidP="006F573E">
            <w:pPr>
              <w:spacing w:after="60"/>
              <w:rPr>
                <w:iCs/>
                <w:sz w:val="20"/>
                <w:szCs w:val="20"/>
              </w:rPr>
            </w:pPr>
            <w:r w:rsidRPr="00D476E3">
              <w:rPr>
                <w:iCs/>
                <w:sz w:val="20"/>
                <w:szCs w:val="20"/>
              </w:rPr>
              <w:t xml:space="preserve">DARDAMT </w:t>
            </w:r>
            <w:r w:rsidRPr="00D476E3">
              <w:rPr>
                <w:i/>
                <w:iCs/>
                <w:sz w:val="20"/>
                <w:szCs w:val="20"/>
                <w:vertAlign w:val="subscript"/>
              </w:rPr>
              <w:t>q</w:t>
            </w:r>
          </w:p>
        </w:tc>
        <w:tc>
          <w:tcPr>
            <w:tcW w:w="463" w:type="pct"/>
          </w:tcPr>
          <w:p w14:paraId="547714F3" w14:textId="77777777" w:rsidR="006161AD" w:rsidRPr="00D476E3" w:rsidRDefault="006161AD" w:rsidP="006F573E">
            <w:pPr>
              <w:spacing w:after="60"/>
              <w:rPr>
                <w:iCs/>
                <w:sz w:val="20"/>
                <w:szCs w:val="20"/>
              </w:rPr>
            </w:pPr>
            <w:r w:rsidRPr="00D476E3">
              <w:rPr>
                <w:iCs/>
                <w:sz w:val="20"/>
                <w:szCs w:val="20"/>
              </w:rPr>
              <w:t>$</w:t>
            </w:r>
          </w:p>
        </w:tc>
        <w:tc>
          <w:tcPr>
            <w:tcW w:w="3713" w:type="pct"/>
          </w:tcPr>
          <w:p w14:paraId="776B912E"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hour.</w:t>
            </w:r>
          </w:p>
        </w:tc>
      </w:tr>
      <w:tr w:rsidR="006161AD" w:rsidRPr="00D476E3" w14:paraId="302B5A8D" w14:textId="77777777" w:rsidTr="006F573E">
        <w:tc>
          <w:tcPr>
            <w:tcW w:w="824" w:type="pct"/>
            <w:tcBorders>
              <w:top w:val="single" w:sz="4" w:space="0" w:color="auto"/>
              <w:left w:val="single" w:sz="4" w:space="0" w:color="auto"/>
              <w:bottom w:val="single" w:sz="4" w:space="0" w:color="auto"/>
              <w:right w:val="single" w:sz="4" w:space="0" w:color="auto"/>
            </w:tcBorders>
          </w:tcPr>
          <w:p w14:paraId="406A9F46"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56D1CAA"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55F19699" w14:textId="77777777" w:rsidR="006161AD" w:rsidRPr="00D476E3" w:rsidRDefault="006161AD" w:rsidP="006F573E">
            <w:pPr>
              <w:spacing w:after="60"/>
              <w:rPr>
                <w:iCs/>
                <w:sz w:val="20"/>
                <w:szCs w:val="20"/>
              </w:rPr>
            </w:pPr>
            <w:r w:rsidRPr="00D476E3">
              <w:rPr>
                <w:iCs/>
                <w:sz w:val="20"/>
                <w:szCs w:val="20"/>
              </w:rPr>
              <w:t>A QSE.</w:t>
            </w:r>
          </w:p>
        </w:tc>
      </w:tr>
    </w:tbl>
    <w:p w14:paraId="0A3DAD71" w14:textId="77777777" w:rsidR="006161AD" w:rsidRPr="00D476E3" w:rsidRDefault="006161AD" w:rsidP="006161AD">
      <w:pPr>
        <w:spacing w:before="240" w:after="240"/>
        <w:ind w:left="720" w:hanging="720"/>
        <w:rPr>
          <w:iCs/>
          <w:szCs w:val="20"/>
        </w:rPr>
      </w:pPr>
      <w:r w:rsidRPr="00D476E3">
        <w:rPr>
          <w:iCs/>
          <w:szCs w:val="20"/>
        </w:rPr>
        <w:t>(4)</w:t>
      </w:r>
      <w:r w:rsidRPr="00D476E3">
        <w:rPr>
          <w:iCs/>
          <w:szCs w:val="20"/>
        </w:rPr>
        <w:tab/>
        <w:t>For RRS, if applicable:</w:t>
      </w:r>
    </w:p>
    <w:p w14:paraId="7B336FD6"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7F564FE3" w14:textId="77777777" w:rsidR="006161AD" w:rsidRPr="00D476E3" w:rsidRDefault="006161AD" w:rsidP="006161AD">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09F564DD" wp14:editId="262B2E4E">
            <wp:extent cx="144780" cy="274320"/>
            <wp:effectExtent l="0" t="0" r="7620" b="0"/>
            <wp:docPr id="1635886771"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2D43AE14" w14:textId="77777777" w:rsidR="006161AD" w:rsidRPr="00D476E3" w:rsidRDefault="006161AD" w:rsidP="006161AD">
      <w:pPr>
        <w:spacing w:after="240"/>
        <w:ind w:left="3600" w:firstLine="720"/>
        <w:rPr>
          <w:b/>
          <w:bCs/>
          <w:szCs w:val="20"/>
        </w:rPr>
      </w:pPr>
      <w:r w:rsidRPr="00D476E3">
        <w:rPr>
          <w:b/>
          <w:bCs/>
          <w:szCs w:val="20"/>
        </w:rPr>
        <w:t>RRINFQAMTTOT)</w:t>
      </w:r>
    </w:p>
    <w:p w14:paraId="1879FD6D" w14:textId="77777777" w:rsidR="006161AD" w:rsidRPr="00D476E3" w:rsidRDefault="006161AD" w:rsidP="006161AD">
      <w:pPr>
        <w:spacing w:after="240"/>
        <w:rPr>
          <w:iCs/>
          <w:szCs w:val="20"/>
        </w:rPr>
      </w:pPr>
      <w:r w:rsidRPr="00D476E3">
        <w:rPr>
          <w:iCs/>
          <w:szCs w:val="20"/>
        </w:rPr>
        <w:t xml:space="preserve">Where: </w:t>
      </w:r>
    </w:p>
    <w:p w14:paraId="1AFBEF01" w14:textId="77777777" w:rsidR="006161AD" w:rsidRPr="00D476E3" w:rsidRDefault="006161AD" w:rsidP="006161AD">
      <w:pPr>
        <w:rPr>
          <w:szCs w:val="20"/>
        </w:rPr>
      </w:pPr>
      <w:r w:rsidRPr="00D476E3">
        <w:rPr>
          <w:szCs w:val="20"/>
        </w:rPr>
        <w:t>Total payment of SASM- and RSASM-procured capacity for RRS by market</w:t>
      </w:r>
    </w:p>
    <w:p w14:paraId="4E0CB9E0" w14:textId="77777777" w:rsidR="006161AD" w:rsidRPr="00D476E3" w:rsidRDefault="006161AD" w:rsidP="006161AD">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19C2CC4" wp14:editId="3F6E5184">
            <wp:extent cx="144780" cy="297180"/>
            <wp:effectExtent l="0" t="0" r="7620" b="7620"/>
            <wp:docPr id="1356149159"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5943AF46" w14:textId="77777777" w:rsidR="006161AD" w:rsidRPr="00D476E3" w:rsidRDefault="006161AD" w:rsidP="006161AD">
      <w:pPr>
        <w:rPr>
          <w:szCs w:val="20"/>
        </w:rPr>
      </w:pPr>
      <w:r w:rsidRPr="00D476E3">
        <w:rPr>
          <w:szCs w:val="20"/>
        </w:rPr>
        <w:t>Total payment of DAM-procured capacity for RRS</w:t>
      </w:r>
    </w:p>
    <w:p w14:paraId="14A7F5A9" w14:textId="77777777" w:rsidR="006161AD" w:rsidRPr="00D476E3" w:rsidRDefault="006161AD" w:rsidP="006161AD">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063A0787" wp14:editId="7B3F7FF6">
            <wp:extent cx="144780" cy="297180"/>
            <wp:effectExtent l="0" t="0" r="7620" b="7620"/>
            <wp:docPr id="1630927780"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0A881716" w14:textId="77777777" w:rsidR="006161AD" w:rsidRPr="00D476E3" w:rsidRDefault="006161AD" w:rsidP="006161AD">
      <w:pPr>
        <w:rPr>
          <w:szCs w:val="20"/>
        </w:rPr>
      </w:pPr>
      <w:r w:rsidRPr="00D476E3">
        <w:rPr>
          <w:szCs w:val="20"/>
        </w:rPr>
        <w:t>Total charge of failure on Ancillary Service Supply Responsibility for RRS</w:t>
      </w:r>
    </w:p>
    <w:p w14:paraId="21EA4D6F" w14:textId="77777777" w:rsidR="006161AD" w:rsidRPr="00D476E3" w:rsidRDefault="006161AD" w:rsidP="006161AD">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E1CE9DE" wp14:editId="4644B9E6">
            <wp:extent cx="144780" cy="297180"/>
            <wp:effectExtent l="0" t="0" r="7620" b="7620"/>
            <wp:docPr id="803878008"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34A955C5" w14:textId="77777777" w:rsidR="006161AD" w:rsidRPr="00D476E3" w:rsidRDefault="006161AD" w:rsidP="006161AD">
      <w:pPr>
        <w:ind w:left="300" w:hangingChars="125" w:hanging="300"/>
        <w:rPr>
          <w:bCs/>
          <w:szCs w:val="20"/>
        </w:rPr>
      </w:pPr>
      <w:r w:rsidRPr="00D476E3">
        <w:rPr>
          <w:bCs/>
          <w:szCs w:val="20"/>
        </w:rPr>
        <w:t>Total payment of SASM- and RSASM-procured capacity RRS Service by QSE</w:t>
      </w:r>
    </w:p>
    <w:p w14:paraId="5F4C341E" w14:textId="77777777" w:rsidR="006161AD" w:rsidRPr="00D476E3" w:rsidRDefault="006161AD" w:rsidP="006161AD">
      <w:pPr>
        <w:spacing w:after="240"/>
        <w:ind w:leftChars="300" w:left="2880" w:hangingChars="900" w:hanging="2160"/>
        <w:rPr>
          <w:i/>
          <w:iCs/>
          <w:vertAlign w:val="subscript"/>
        </w:rPr>
      </w:pPr>
      <w:r w:rsidRPr="00D476E3">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59C74A2" wp14:editId="6E336103">
            <wp:extent cx="144780" cy="274320"/>
            <wp:effectExtent l="0" t="0" r="7620" b="0"/>
            <wp:docPr id="605364103"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09783CAB" w14:textId="77777777" w:rsidR="006161AD" w:rsidRPr="00D476E3" w:rsidRDefault="006161AD" w:rsidP="006161AD">
      <w:pPr>
        <w:rPr>
          <w:szCs w:val="20"/>
        </w:rPr>
      </w:pPr>
      <w:r w:rsidRPr="00D476E3">
        <w:rPr>
          <w:szCs w:val="20"/>
        </w:rPr>
        <w:t>Total charge of infeasible Ancillary Service Supply Responsibility for RRS</w:t>
      </w:r>
    </w:p>
    <w:p w14:paraId="64BC1076" w14:textId="77777777" w:rsidR="006161AD" w:rsidRPr="00D476E3" w:rsidRDefault="006161AD" w:rsidP="006161AD">
      <w:pPr>
        <w:spacing w:after="240"/>
        <w:ind w:left="2880" w:hanging="2160"/>
      </w:pPr>
      <w:r w:rsidRPr="00D476E3">
        <w:t>RRINFQAMTTOT</w:t>
      </w:r>
      <w:r w:rsidRPr="00D476E3">
        <w:rPr>
          <w:szCs w:val="20"/>
        </w:rPr>
        <w:tab/>
      </w:r>
      <w:r w:rsidRPr="00D476E3">
        <w:t>=</w:t>
      </w:r>
      <w:r w:rsidRPr="00D476E3">
        <w:rPr>
          <w:szCs w:val="20"/>
        </w:rPr>
        <w:tab/>
      </w:r>
      <w:r w:rsidRPr="00D476E3">
        <w:rPr>
          <w:position w:val="-22"/>
          <w:szCs w:val="20"/>
          <w:lang w:val="pt-BR"/>
        </w:rPr>
        <w:object w:dxaOrig="225" w:dyaOrig="465" w14:anchorId="393C77E7">
          <v:shape id="_x0000_i1070" type="#_x0000_t75" style="width:12pt;height:18pt" o:ole="">
            <v:imagedata r:id="rId68" o:title=""/>
          </v:shape>
          <o:OLEObject Type="Embed" ProgID="Equation.3" ShapeID="_x0000_i1070" DrawAspect="Content" ObjectID="_1791035038" r:id="rId75"/>
        </w:object>
      </w:r>
      <w:r w:rsidRPr="00D476E3">
        <w:t xml:space="preserve"> RRINFQAMT </w:t>
      </w:r>
      <w:r w:rsidRPr="00D476E3">
        <w:rPr>
          <w:i/>
          <w:iCs/>
          <w:vertAlign w:val="subscript"/>
        </w:rPr>
        <w:t>q</w:t>
      </w:r>
      <w:r w:rsidRPr="00D476E3">
        <w:rPr>
          <w:vertAlign w:val="subscript"/>
        </w:rPr>
        <w:t xml:space="preserve"> </w:t>
      </w:r>
    </w:p>
    <w:p w14:paraId="1DD05C61"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7906C68C" w14:textId="77777777" w:rsidTr="006F573E">
        <w:trPr>
          <w:tblHeader/>
        </w:trPr>
        <w:tc>
          <w:tcPr>
            <w:tcW w:w="1278" w:type="pct"/>
          </w:tcPr>
          <w:p w14:paraId="5D74C31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636D18A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56B91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2E6AC3D" w14:textId="77777777" w:rsidTr="006F573E">
        <w:tc>
          <w:tcPr>
            <w:tcW w:w="1278" w:type="pct"/>
          </w:tcPr>
          <w:p w14:paraId="13FBCEFD"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3E408991" w14:textId="77777777" w:rsidR="006161AD" w:rsidRPr="00D476E3" w:rsidRDefault="006161AD" w:rsidP="006F573E">
            <w:pPr>
              <w:spacing w:after="60"/>
              <w:rPr>
                <w:iCs/>
                <w:sz w:val="20"/>
                <w:szCs w:val="20"/>
              </w:rPr>
            </w:pPr>
            <w:r w:rsidRPr="00D476E3">
              <w:rPr>
                <w:iCs/>
                <w:sz w:val="20"/>
                <w:szCs w:val="20"/>
              </w:rPr>
              <w:t>$</w:t>
            </w:r>
          </w:p>
        </w:tc>
        <w:tc>
          <w:tcPr>
            <w:tcW w:w="3393" w:type="pct"/>
          </w:tcPr>
          <w:p w14:paraId="4CEA485B"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444ECA94" w14:textId="77777777" w:rsidTr="006F573E">
        <w:tc>
          <w:tcPr>
            <w:tcW w:w="1278" w:type="pct"/>
            <w:tcBorders>
              <w:top w:val="single" w:sz="4" w:space="0" w:color="auto"/>
              <w:left w:val="single" w:sz="4" w:space="0" w:color="auto"/>
              <w:bottom w:val="single" w:sz="4" w:space="0" w:color="auto"/>
              <w:right w:val="single" w:sz="4" w:space="0" w:color="auto"/>
            </w:tcBorders>
          </w:tcPr>
          <w:p w14:paraId="766A908D"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1385CB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A4AD80A"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CC79B88" w14:textId="77777777" w:rsidTr="006F573E">
        <w:tc>
          <w:tcPr>
            <w:tcW w:w="1278" w:type="pct"/>
            <w:tcBorders>
              <w:top w:val="single" w:sz="4" w:space="0" w:color="auto"/>
              <w:left w:val="single" w:sz="4" w:space="0" w:color="auto"/>
              <w:bottom w:val="single" w:sz="4" w:space="0" w:color="auto"/>
              <w:right w:val="single" w:sz="4" w:space="0" w:color="auto"/>
            </w:tcBorders>
          </w:tcPr>
          <w:p w14:paraId="1DBE6C87"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D564BF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AC084F"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995D7E6" w14:textId="77777777" w:rsidTr="006F573E">
        <w:tc>
          <w:tcPr>
            <w:tcW w:w="1278" w:type="pct"/>
            <w:tcBorders>
              <w:top w:val="single" w:sz="4" w:space="0" w:color="auto"/>
              <w:left w:val="single" w:sz="4" w:space="0" w:color="auto"/>
              <w:bottom w:val="single" w:sz="4" w:space="0" w:color="auto"/>
              <w:right w:val="single" w:sz="4" w:space="0" w:color="auto"/>
            </w:tcBorders>
          </w:tcPr>
          <w:p w14:paraId="10A6B2A3"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661FBF0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AEF4E25"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 xml:space="preserve">—The total charges to all QSEs for their capacity associated with failures and reconfiguration </w:t>
            </w:r>
            <w:r w:rsidRPr="00D476E3">
              <w:rPr>
                <w:iCs/>
                <w:sz w:val="20"/>
                <w:szCs w:val="20"/>
              </w:rPr>
              <w:lastRenderedPageBreak/>
              <w:t>reductions on their Ancillary Service Supply Responsibilities for RRS, for the hour.</w:t>
            </w:r>
          </w:p>
        </w:tc>
      </w:tr>
      <w:tr w:rsidR="006161AD" w:rsidRPr="00D476E3" w14:paraId="44804587" w14:textId="77777777" w:rsidTr="006F573E">
        <w:tc>
          <w:tcPr>
            <w:tcW w:w="1278" w:type="pct"/>
            <w:tcBorders>
              <w:top w:val="single" w:sz="4" w:space="0" w:color="auto"/>
              <w:left w:val="single" w:sz="4" w:space="0" w:color="auto"/>
              <w:bottom w:val="single" w:sz="4" w:space="0" w:color="auto"/>
              <w:right w:val="single" w:sz="4" w:space="0" w:color="auto"/>
            </w:tcBorders>
          </w:tcPr>
          <w:p w14:paraId="04889981" w14:textId="77777777" w:rsidR="006161AD" w:rsidRPr="00D476E3" w:rsidRDefault="006161AD" w:rsidP="006F573E">
            <w:pPr>
              <w:spacing w:after="60"/>
              <w:rPr>
                <w:iCs/>
                <w:sz w:val="20"/>
                <w:szCs w:val="20"/>
              </w:rPr>
            </w:pPr>
            <w:r w:rsidRPr="00D476E3">
              <w:rPr>
                <w:iCs/>
                <w:sz w:val="20"/>
                <w:szCs w:val="20"/>
              </w:rPr>
              <w:lastRenderedPageBreak/>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75A29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6EB1B39"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3005A08E" w14:textId="77777777" w:rsidTr="006F573E">
        <w:tc>
          <w:tcPr>
            <w:tcW w:w="1278" w:type="pct"/>
            <w:tcBorders>
              <w:top w:val="single" w:sz="4" w:space="0" w:color="auto"/>
              <w:left w:val="single" w:sz="4" w:space="0" w:color="auto"/>
              <w:bottom w:val="single" w:sz="4" w:space="0" w:color="auto"/>
              <w:right w:val="single" w:sz="4" w:space="0" w:color="auto"/>
            </w:tcBorders>
          </w:tcPr>
          <w:p w14:paraId="07F8347F"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802A78E"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8E2CDFF"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8390F27" w14:textId="77777777" w:rsidTr="006F573E">
        <w:tc>
          <w:tcPr>
            <w:tcW w:w="1278" w:type="pct"/>
            <w:tcBorders>
              <w:top w:val="single" w:sz="4" w:space="0" w:color="auto"/>
              <w:left w:val="single" w:sz="4" w:space="0" w:color="auto"/>
              <w:bottom w:val="single" w:sz="4" w:space="0" w:color="auto"/>
              <w:right w:val="single" w:sz="4" w:space="0" w:color="auto"/>
            </w:tcBorders>
          </w:tcPr>
          <w:p w14:paraId="62ED373C"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6CD5DC"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7552354" w14:textId="77777777" w:rsidR="006161AD" w:rsidRPr="00D476E3" w:rsidRDefault="006161AD" w:rsidP="006F573E">
            <w:pPr>
              <w:rPr>
                <w:b/>
                <w:sz w:val="20"/>
                <w:szCs w:val="20"/>
              </w:rPr>
            </w:pPr>
            <w:r w:rsidRPr="00D476E3">
              <w:rPr>
                <w:i/>
                <w:sz w:val="20"/>
                <w:szCs w:val="20"/>
              </w:rPr>
              <w:t>Procured Capacity for Responsive Reserve Amount per QSE for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79C9108B" w14:textId="77777777" w:rsidTr="006F573E">
        <w:tc>
          <w:tcPr>
            <w:tcW w:w="1278" w:type="pct"/>
            <w:tcBorders>
              <w:top w:val="single" w:sz="4" w:space="0" w:color="auto"/>
              <w:left w:val="single" w:sz="4" w:space="0" w:color="auto"/>
              <w:bottom w:val="single" w:sz="4" w:space="0" w:color="auto"/>
              <w:right w:val="single" w:sz="4" w:space="0" w:color="auto"/>
            </w:tcBorders>
          </w:tcPr>
          <w:p w14:paraId="7007298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5DD007A3"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0C1E709"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28B14BA9" w14:textId="77777777" w:rsidTr="006F573E">
        <w:tc>
          <w:tcPr>
            <w:tcW w:w="1278" w:type="pct"/>
            <w:tcBorders>
              <w:top w:val="single" w:sz="4" w:space="0" w:color="auto"/>
              <w:left w:val="single" w:sz="4" w:space="0" w:color="auto"/>
              <w:bottom w:val="single" w:sz="4" w:space="0" w:color="auto"/>
              <w:right w:val="single" w:sz="4" w:space="0" w:color="auto"/>
            </w:tcBorders>
          </w:tcPr>
          <w:p w14:paraId="318CA141"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7B12FEB8"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C2DD52"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54109AC8" w14:textId="77777777" w:rsidTr="006F573E">
        <w:tc>
          <w:tcPr>
            <w:tcW w:w="1278" w:type="pct"/>
            <w:tcBorders>
              <w:top w:val="single" w:sz="4" w:space="0" w:color="auto"/>
              <w:left w:val="single" w:sz="4" w:space="0" w:color="auto"/>
              <w:bottom w:val="single" w:sz="4" w:space="0" w:color="auto"/>
              <w:right w:val="single" w:sz="4" w:space="0" w:color="auto"/>
            </w:tcBorders>
          </w:tcPr>
          <w:p w14:paraId="34B06711"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6EB46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80B4987"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RRS, for the hour.</w:t>
            </w:r>
          </w:p>
        </w:tc>
      </w:tr>
      <w:tr w:rsidR="006161AD" w:rsidRPr="00D476E3" w14:paraId="1C95F6A3" w14:textId="77777777" w:rsidTr="006F573E">
        <w:tc>
          <w:tcPr>
            <w:tcW w:w="1278" w:type="pct"/>
            <w:tcBorders>
              <w:top w:val="single" w:sz="4" w:space="0" w:color="auto"/>
              <w:left w:val="single" w:sz="4" w:space="0" w:color="auto"/>
              <w:bottom w:val="single" w:sz="4" w:space="0" w:color="auto"/>
              <w:right w:val="single" w:sz="4" w:space="0" w:color="auto"/>
            </w:tcBorders>
          </w:tcPr>
          <w:p w14:paraId="1C0EC339"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D64300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7928F73"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3F0121" w14:textId="77777777" w:rsidTr="006F573E">
        <w:tc>
          <w:tcPr>
            <w:tcW w:w="1278" w:type="pct"/>
            <w:tcBorders>
              <w:top w:val="single" w:sz="4" w:space="0" w:color="auto"/>
              <w:left w:val="single" w:sz="4" w:space="0" w:color="auto"/>
              <w:bottom w:val="single" w:sz="4" w:space="0" w:color="auto"/>
              <w:right w:val="single" w:sz="4" w:space="0" w:color="auto"/>
            </w:tcBorders>
          </w:tcPr>
          <w:p w14:paraId="4023861C"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2DDCB12C"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685A607"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C1B3DB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876781C" w14:textId="77777777" w:rsidTr="006F573E">
        <w:trPr>
          <w:trHeight w:val="1547"/>
        </w:trPr>
        <w:tc>
          <w:tcPr>
            <w:tcW w:w="9576" w:type="dxa"/>
            <w:shd w:val="clear" w:color="auto" w:fill="D0CECE"/>
          </w:tcPr>
          <w:p w14:paraId="5C1C1A9B"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3D3586D3"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RRS for a given Operating Hour is calculated as follows:</w:t>
            </w:r>
          </w:p>
          <w:p w14:paraId="49821050" w14:textId="77777777" w:rsidR="006161AD" w:rsidRPr="00D476E3" w:rsidRDefault="006161AD" w:rsidP="006F573E">
            <w:pPr>
              <w:spacing w:after="120"/>
              <w:ind w:left="3600" w:hanging="2880"/>
              <w:rPr>
                <w:b/>
                <w:bCs/>
              </w:rPr>
            </w:pPr>
            <w:r w:rsidRPr="00D476E3">
              <w:rPr>
                <w:b/>
                <w:bCs/>
              </w:rPr>
              <w:t>RRCOSTTOT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441D9B16" wp14:editId="3ED38384">
                  <wp:extent cx="144780" cy="274320"/>
                  <wp:effectExtent l="0" t="0" r="7620" b="0"/>
                  <wp:docPr id="1299336497"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(RTPCRRAMTTOT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PCRRAMTTOT  + RRFQAMTTOT + </w:t>
            </w:r>
          </w:p>
          <w:p w14:paraId="1DB8A7BA" w14:textId="77777777" w:rsidR="006161AD" w:rsidRPr="00D476E3" w:rsidRDefault="006161AD" w:rsidP="006F573E">
            <w:pPr>
              <w:spacing w:after="240"/>
              <w:ind w:left="3600" w:firstLine="720"/>
              <w:rPr>
                <w:b/>
                <w:bCs/>
                <w:szCs w:val="20"/>
              </w:rPr>
            </w:pPr>
            <w:r w:rsidRPr="00D476E3">
              <w:rPr>
                <w:b/>
                <w:bCs/>
                <w:szCs w:val="20"/>
              </w:rPr>
              <w:t xml:space="preserve">RRINFQAMTTOT </w:t>
            </w:r>
            <w:r w:rsidRPr="00D476E3">
              <w:rPr>
                <w:b/>
                <w:szCs w:val="20"/>
              </w:rPr>
              <w:t xml:space="preserve">+ </w:t>
            </w:r>
            <w:r w:rsidRPr="00D476E3">
              <w:rPr>
                <w:b/>
                <w:color w:val="000000"/>
                <w:szCs w:val="20"/>
              </w:rPr>
              <w:t>RRMWINFATOT</w:t>
            </w:r>
            <w:r w:rsidRPr="00D476E3">
              <w:rPr>
                <w:b/>
                <w:bCs/>
                <w:szCs w:val="20"/>
              </w:rPr>
              <w:t>)</w:t>
            </w:r>
          </w:p>
          <w:p w14:paraId="50075C2B" w14:textId="77777777" w:rsidR="006161AD" w:rsidRPr="00D476E3" w:rsidRDefault="006161AD" w:rsidP="006F573E">
            <w:pPr>
              <w:spacing w:after="240"/>
              <w:rPr>
                <w:iCs/>
                <w:szCs w:val="20"/>
              </w:rPr>
            </w:pPr>
            <w:r w:rsidRPr="00D476E3">
              <w:rPr>
                <w:iCs/>
                <w:szCs w:val="20"/>
              </w:rPr>
              <w:t xml:space="preserve">Where: </w:t>
            </w:r>
          </w:p>
          <w:p w14:paraId="4567B00B" w14:textId="77777777" w:rsidR="006161AD" w:rsidRPr="00D476E3" w:rsidRDefault="006161AD" w:rsidP="006F573E">
            <w:pPr>
              <w:rPr>
                <w:szCs w:val="20"/>
              </w:rPr>
            </w:pPr>
            <w:r w:rsidRPr="00D476E3">
              <w:rPr>
                <w:szCs w:val="20"/>
              </w:rPr>
              <w:t>Total payment of SASM- and RSASM-procured capacity for RRS by market</w:t>
            </w:r>
          </w:p>
          <w:p w14:paraId="35D96858" w14:textId="77777777" w:rsidR="006161AD" w:rsidRPr="00D476E3" w:rsidRDefault="006161AD" w:rsidP="006F573E">
            <w:pPr>
              <w:spacing w:after="240"/>
              <w:ind w:leftChars="300" w:left="2880" w:hangingChars="900" w:hanging="2160"/>
              <w:rPr>
                <w:i/>
                <w:iCs/>
                <w:vertAlign w:val="subscript"/>
              </w:rPr>
            </w:pPr>
            <w:r w:rsidRPr="00D476E3">
              <w:t xml:space="preserve">RTPCRRAMTTOT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536947B4" wp14:editId="08F09BB0">
                  <wp:extent cx="144780" cy="297180"/>
                  <wp:effectExtent l="0" t="0" r="7620" b="7620"/>
                  <wp:docPr id="792065253"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RTPCRRAMT </w:t>
            </w:r>
            <w:r w:rsidRPr="00D476E3">
              <w:rPr>
                <w:i/>
                <w:iCs/>
                <w:vertAlign w:val="subscript"/>
              </w:rPr>
              <w:t>q, m</w:t>
            </w:r>
          </w:p>
          <w:p w14:paraId="7084C358" w14:textId="77777777" w:rsidR="006161AD" w:rsidRPr="00D476E3" w:rsidRDefault="006161AD" w:rsidP="006F573E">
            <w:pPr>
              <w:rPr>
                <w:szCs w:val="20"/>
              </w:rPr>
            </w:pPr>
            <w:r w:rsidRPr="00D476E3">
              <w:rPr>
                <w:szCs w:val="20"/>
              </w:rPr>
              <w:t>Total payment of DAM-procured capacity for RRS</w:t>
            </w:r>
          </w:p>
          <w:p w14:paraId="3046FCD5" w14:textId="77777777" w:rsidR="006161AD" w:rsidRPr="00D476E3" w:rsidRDefault="006161AD" w:rsidP="006F573E">
            <w:pPr>
              <w:spacing w:after="240"/>
              <w:ind w:leftChars="300" w:left="2880" w:hangingChars="900" w:hanging="2160"/>
            </w:pPr>
            <w:r w:rsidRPr="00D476E3">
              <w:t>PCRRAMTTOT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11915381" wp14:editId="0F3D47EB">
                  <wp:extent cx="144780" cy="297180"/>
                  <wp:effectExtent l="0" t="0" r="7620" b="7620"/>
                  <wp:docPr id="852653091"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PCRRAMT </w:t>
            </w:r>
            <w:r w:rsidRPr="00D476E3">
              <w:rPr>
                <w:i/>
                <w:iCs/>
                <w:vertAlign w:val="subscript"/>
              </w:rPr>
              <w:t>q</w:t>
            </w:r>
          </w:p>
          <w:p w14:paraId="2E5E4694" w14:textId="77777777" w:rsidR="006161AD" w:rsidRPr="00D476E3" w:rsidRDefault="006161AD" w:rsidP="006F573E">
            <w:pPr>
              <w:rPr>
                <w:szCs w:val="20"/>
              </w:rPr>
            </w:pPr>
            <w:r w:rsidRPr="00D476E3">
              <w:rPr>
                <w:szCs w:val="20"/>
              </w:rPr>
              <w:t>Total charge of failure on Ancillary Service Supply Responsibility for RRS</w:t>
            </w:r>
          </w:p>
          <w:p w14:paraId="71C67561" w14:textId="77777777" w:rsidR="006161AD" w:rsidRPr="00D476E3" w:rsidRDefault="006161AD" w:rsidP="006F573E">
            <w:pPr>
              <w:spacing w:after="240"/>
              <w:ind w:leftChars="300" w:left="2880" w:hangingChars="900" w:hanging="2160"/>
              <w:rPr>
                <w:i/>
                <w:iCs/>
                <w:vertAlign w:val="subscript"/>
              </w:rPr>
            </w:pPr>
            <w:r w:rsidRPr="00D476E3">
              <w:t>RRFQAMTTOT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CFCC3DC" wp14:editId="47F29F52">
                  <wp:extent cx="144780" cy="297180"/>
                  <wp:effectExtent l="0" t="0" r="7620" b="7620"/>
                  <wp:docPr id="357243707"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RRFQAMTQSETOT </w:t>
            </w:r>
            <w:r w:rsidRPr="00D476E3">
              <w:rPr>
                <w:i/>
                <w:iCs/>
                <w:vertAlign w:val="subscript"/>
              </w:rPr>
              <w:t>q</w:t>
            </w:r>
          </w:p>
          <w:p w14:paraId="6591ED5E" w14:textId="77777777" w:rsidR="006161AD" w:rsidRPr="00D476E3" w:rsidRDefault="006161AD" w:rsidP="006F573E">
            <w:pPr>
              <w:ind w:left="300" w:hangingChars="125" w:hanging="300"/>
              <w:rPr>
                <w:bCs/>
                <w:szCs w:val="20"/>
              </w:rPr>
            </w:pPr>
            <w:r w:rsidRPr="00D476E3">
              <w:rPr>
                <w:bCs/>
                <w:szCs w:val="20"/>
              </w:rPr>
              <w:t>Total payment of SASM- and RSASM-procured capacity for RRS by QSE</w:t>
            </w:r>
          </w:p>
          <w:p w14:paraId="2A4C14FA" w14:textId="77777777" w:rsidR="006161AD" w:rsidRPr="00D476E3" w:rsidRDefault="006161AD" w:rsidP="006F573E">
            <w:pPr>
              <w:spacing w:after="240"/>
              <w:ind w:leftChars="300" w:left="2880" w:hangingChars="900" w:hanging="2160"/>
              <w:rPr>
                <w:i/>
                <w:iCs/>
                <w:vertAlign w:val="subscript"/>
              </w:rPr>
            </w:pPr>
            <w:r w:rsidRPr="00D476E3">
              <w:lastRenderedPageBreak/>
              <w:t xml:space="preserve">RTPCRRAMTQSETOT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41D6E2CF" wp14:editId="6BC7E6C1">
                  <wp:extent cx="144780" cy="274320"/>
                  <wp:effectExtent l="0" t="0" r="7620" b="0"/>
                  <wp:docPr id="1260347902"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RTPCRRAMT </w:t>
            </w:r>
            <w:r w:rsidRPr="00D476E3">
              <w:rPr>
                <w:i/>
                <w:iCs/>
                <w:vertAlign w:val="subscript"/>
              </w:rPr>
              <w:t>q, m</w:t>
            </w:r>
          </w:p>
          <w:p w14:paraId="43CD8EE4" w14:textId="77777777" w:rsidR="006161AD" w:rsidRPr="00D476E3" w:rsidRDefault="006161AD" w:rsidP="006F573E">
            <w:pPr>
              <w:rPr>
                <w:szCs w:val="20"/>
              </w:rPr>
            </w:pPr>
            <w:r w:rsidRPr="00D476E3">
              <w:rPr>
                <w:szCs w:val="20"/>
              </w:rPr>
              <w:t>Total charge of infeasible Ancillary Service Supply Responsibility for RRS</w:t>
            </w:r>
          </w:p>
          <w:p w14:paraId="3FEF9306" w14:textId="77777777" w:rsidR="006161AD" w:rsidRPr="00D476E3" w:rsidRDefault="006161AD" w:rsidP="006F573E">
            <w:pPr>
              <w:spacing w:after="240"/>
              <w:ind w:left="2880" w:hanging="2160"/>
            </w:pPr>
            <w:r w:rsidRPr="00D476E3">
              <w:t>RRINFQAMTTOT</w:t>
            </w:r>
            <w:r w:rsidRPr="00D476E3">
              <w:rPr>
                <w:szCs w:val="20"/>
              </w:rPr>
              <w:tab/>
            </w:r>
            <w:r w:rsidRPr="00D476E3">
              <w:t>=</w:t>
            </w:r>
            <w:r w:rsidRPr="00D476E3">
              <w:rPr>
                <w:szCs w:val="20"/>
              </w:rPr>
              <w:tab/>
            </w:r>
            <w:r w:rsidRPr="00D476E3">
              <w:rPr>
                <w:noProof/>
                <w:position w:val="-22"/>
                <w:szCs w:val="20"/>
              </w:rPr>
              <w:drawing>
                <wp:inline distT="0" distB="0" distL="0" distR="0" wp14:anchorId="6EEC65DC" wp14:editId="7E0C8A8D">
                  <wp:extent cx="144780" cy="297180"/>
                  <wp:effectExtent l="0" t="0" r="7620" b="7620"/>
                  <wp:docPr id="1241649802"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RRINFQAMT </w:t>
            </w:r>
            <w:r w:rsidRPr="00D476E3">
              <w:rPr>
                <w:i/>
                <w:iCs/>
                <w:vertAlign w:val="subscript"/>
              </w:rPr>
              <w:t>q</w:t>
            </w:r>
            <w:r w:rsidRPr="00D476E3">
              <w:rPr>
                <w:vertAlign w:val="subscript"/>
              </w:rPr>
              <w:t xml:space="preserve"> </w:t>
            </w:r>
          </w:p>
          <w:p w14:paraId="64E830FB" w14:textId="77777777" w:rsidR="006161AD" w:rsidRPr="00D476E3" w:rsidRDefault="006161AD" w:rsidP="006F573E">
            <w:pPr>
              <w:tabs>
                <w:tab w:val="left" w:pos="2160"/>
                <w:tab w:val="left" w:pos="2880"/>
              </w:tabs>
              <w:spacing w:after="240"/>
              <w:ind w:leftChars="8" w:left="319" w:hangingChars="125" w:hanging="300"/>
              <w:rPr>
                <w:bCs/>
              </w:rPr>
            </w:pPr>
            <w:r w:rsidRPr="00D476E3">
              <w:rPr>
                <w:bCs/>
              </w:rPr>
              <w:t xml:space="preserve">Total Real-Time </w:t>
            </w:r>
            <w:r w:rsidRPr="00D476E3">
              <w:rPr>
                <w:bCs/>
                <w:iCs/>
              </w:rPr>
              <w:t>Day-Ahead</w:t>
            </w:r>
            <w:r w:rsidRPr="00D476E3">
              <w:rPr>
                <w:bCs/>
              </w:rPr>
              <w:t xml:space="preserve"> Make-Whole Payment for RRS</w:t>
            </w:r>
          </w:p>
          <w:p w14:paraId="3AAC0B4A" w14:textId="77777777" w:rsidR="006161AD" w:rsidRPr="00D476E3" w:rsidRDefault="006161AD" w:rsidP="006F573E">
            <w:pPr>
              <w:spacing w:after="240"/>
              <w:ind w:left="2880" w:hanging="2160"/>
            </w:pPr>
            <w:r w:rsidRPr="00D476E3">
              <w:t>RRMWINFATOT</w:t>
            </w:r>
            <w:r w:rsidRPr="00D476E3">
              <w:rPr>
                <w:szCs w:val="20"/>
              </w:rPr>
              <w:tab/>
            </w:r>
            <w:r w:rsidRPr="00D476E3">
              <w:t>=</w:t>
            </w:r>
            <w:r w:rsidRPr="00D476E3">
              <w:rPr>
                <w:szCs w:val="20"/>
              </w:rPr>
              <w:tab/>
            </w:r>
            <w:r w:rsidRPr="00D476E3">
              <w:rPr>
                <w:position w:val="-22"/>
                <w:szCs w:val="20"/>
                <w:lang w:val="pt-BR"/>
              </w:rPr>
              <w:object w:dxaOrig="220" w:dyaOrig="460" w14:anchorId="5FD0B694">
                <v:shape id="_x0000_i1071" type="#_x0000_t75" style="width:12pt;height:18.6pt" o:ole="">
                  <v:imagedata r:id="rId70" o:title=""/>
                </v:shape>
                <o:OLEObject Type="Embed" ProgID="Equation.3" ShapeID="_x0000_i1071" DrawAspect="Content" ObjectID="_1791035039" r:id="rId76"/>
              </w:object>
            </w:r>
            <w:r w:rsidRPr="00D476E3">
              <w:rPr>
                <w:color w:val="000000"/>
              </w:rPr>
              <w:t xml:space="preserve"> RRMWINFA</w:t>
            </w:r>
            <w:r w:rsidRPr="00D476E3" w:rsidDel="00601212">
              <w:rPr>
                <w:color w:val="000000"/>
              </w:rPr>
              <w:t xml:space="preserve"> </w:t>
            </w:r>
            <w:r w:rsidRPr="00D476E3">
              <w:rPr>
                <w:i/>
                <w:iCs/>
                <w:vertAlign w:val="subscript"/>
              </w:rPr>
              <w:t xml:space="preserve">q, h  </w:t>
            </w:r>
          </w:p>
          <w:p w14:paraId="7539E44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47DA262B" w14:textId="77777777" w:rsidTr="006F573E">
              <w:trPr>
                <w:tblHeader/>
              </w:trPr>
              <w:tc>
                <w:tcPr>
                  <w:tcW w:w="1278" w:type="pct"/>
                </w:tcPr>
                <w:p w14:paraId="48F691AA"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363F10EF"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C79631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39F08DC" w14:textId="77777777" w:rsidTr="006F573E">
              <w:tc>
                <w:tcPr>
                  <w:tcW w:w="1278" w:type="pct"/>
                </w:tcPr>
                <w:p w14:paraId="16F712CB" w14:textId="77777777" w:rsidR="006161AD" w:rsidRPr="00D476E3" w:rsidRDefault="006161AD" w:rsidP="006F573E">
                  <w:pPr>
                    <w:spacing w:after="60"/>
                    <w:rPr>
                      <w:iCs/>
                      <w:sz w:val="20"/>
                      <w:szCs w:val="20"/>
                    </w:rPr>
                  </w:pPr>
                  <w:r w:rsidRPr="00D476E3">
                    <w:rPr>
                      <w:iCs/>
                      <w:sz w:val="20"/>
                      <w:szCs w:val="20"/>
                    </w:rPr>
                    <w:t>RRCOSTTOT</w:t>
                  </w:r>
                </w:p>
              </w:tc>
              <w:tc>
                <w:tcPr>
                  <w:tcW w:w="329" w:type="pct"/>
                </w:tcPr>
                <w:p w14:paraId="1F98C10D" w14:textId="77777777" w:rsidR="006161AD" w:rsidRPr="00D476E3" w:rsidRDefault="006161AD" w:rsidP="006F573E">
                  <w:pPr>
                    <w:spacing w:after="60"/>
                    <w:rPr>
                      <w:iCs/>
                      <w:sz w:val="20"/>
                      <w:szCs w:val="20"/>
                    </w:rPr>
                  </w:pPr>
                  <w:r w:rsidRPr="00D476E3">
                    <w:rPr>
                      <w:iCs/>
                      <w:sz w:val="20"/>
                      <w:szCs w:val="20"/>
                    </w:rPr>
                    <w:t>$</w:t>
                  </w:r>
                </w:p>
              </w:tc>
              <w:tc>
                <w:tcPr>
                  <w:tcW w:w="3393" w:type="pct"/>
                </w:tcPr>
                <w:p w14:paraId="4232D841" w14:textId="77777777" w:rsidR="006161AD" w:rsidRPr="00D476E3" w:rsidRDefault="006161AD" w:rsidP="006F573E">
                  <w:pPr>
                    <w:spacing w:after="60"/>
                    <w:rPr>
                      <w:iCs/>
                      <w:sz w:val="20"/>
                      <w:szCs w:val="20"/>
                    </w:rPr>
                  </w:pPr>
                  <w:r w:rsidRPr="00D476E3">
                    <w:rPr>
                      <w:i/>
                      <w:iCs/>
                      <w:sz w:val="20"/>
                      <w:szCs w:val="20"/>
                    </w:rPr>
                    <w:t>Responsive Reserve Cost Total</w:t>
                  </w:r>
                  <w:r w:rsidRPr="00D476E3">
                    <w:rPr>
                      <w:iCs/>
                      <w:sz w:val="20"/>
                      <w:szCs w:val="20"/>
                    </w:rPr>
                    <w:t>—The net total costs for RRS, for the hour.</w:t>
                  </w:r>
                </w:p>
              </w:tc>
            </w:tr>
            <w:tr w:rsidR="006161AD" w:rsidRPr="00D476E3" w14:paraId="05A06FCE" w14:textId="77777777" w:rsidTr="006F573E">
              <w:tc>
                <w:tcPr>
                  <w:tcW w:w="1278" w:type="pct"/>
                  <w:tcBorders>
                    <w:top w:val="single" w:sz="4" w:space="0" w:color="auto"/>
                    <w:left w:val="single" w:sz="4" w:space="0" w:color="auto"/>
                    <w:bottom w:val="single" w:sz="4" w:space="0" w:color="auto"/>
                    <w:right w:val="single" w:sz="4" w:space="0" w:color="auto"/>
                  </w:tcBorders>
                </w:tcPr>
                <w:p w14:paraId="7723B231" w14:textId="77777777" w:rsidR="006161AD" w:rsidRPr="00D476E3" w:rsidRDefault="006161AD" w:rsidP="006F573E">
                  <w:pPr>
                    <w:spacing w:after="60"/>
                    <w:rPr>
                      <w:iCs/>
                      <w:sz w:val="20"/>
                      <w:szCs w:val="20"/>
                    </w:rPr>
                  </w:pPr>
                  <w:r w:rsidRPr="00D476E3">
                    <w:rPr>
                      <w:iCs/>
                      <w:sz w:val="20"/>
                      <w:szCs w:val="20"/>
                    </w:rPr>
                    <w:t xml:space="preserve">RTPCRRAMTTOT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F77EC93"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6BB9719" w14:textId="77777777" w:rsidR="006161AD" w:rsidRPr="00D476E3" w:rsidRDefault="006161AD" w:rsidP="006F573E">
                  <w:pPr>
                    <w:spacing w:after="60"/>
                    <w:rPr>
                      <w:i/>
                      <w:iCs/>
                      <w:sz w:val="20"/>
                      <w:szCs w:val="20"/>
                    </w:rPr>
                  </w:pPr>
                  <w:r w:rsidRPr="00D476E3">
                    <w:rPr>
                      <w:i/>
                      <w:iCs/>
                      <w:sz w:val="20"/>
                      <w:szCs w:val="20"/>
                    </w:rPr>
                    <w:t>Procured Capacity for Responsive Reserve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6DEE60D0" w14:textId="77777777" w:rsidTr="006F573E">
              <w:tc>
                <w:tcPr>
                  <w:tcW w:w="1278" w:type="pct"/>
                  <w:tcBorders>
                    <w:top w:val="single" w:sz="4" w:space="0" w:color="auto"/>
                    <w:left w:val="single" w:sz="4" w:space="0" w:color="auto"/>
                    <w:bottom w:val="single" w:sz="4" w:space="0" w:color="auto"/>
                    <w:right w:val="single" w:sz="4" w:space="0" w:color="auto"/>
                  </w:tcBorders>
                </w:tcPr>
                <w:p w14:paraId="76EDDD84" w14:textId="77777777" w:rsidR="006161AD" w:rsidRPr="00D476E3" w:rsidRDefault="006161AD" w:rsidP="006F573E">
                  <w:pPr>
                    <w:spacing w:after="60"/>
                    <w:rPr>
                      <w:iCs/>
                      <w:sz w:val="20"/>
                      <w:szCs w:val="20"/>
                    </w:rPr>
                  </w:pPr>
                  <w:r w:rsidRPr="00D476E3">
                    <w:rPr>
                      <w:iCs/>
                      <w:sz w:val="20"/>
                      <w:szCs w:val="20"/>
                    </w:rPr>
                    <w:t xml:space="preserve">RTPCRRAMT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E580D30"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2FEA435" w14:textId="77777777" w:rsidR="006161AD" w:rsidRPr="00D476E3" w:rsidRDefault="006161AD" w:rsidP="006F573E">
                  <w:pPr>
                    <w:spacing w:after="60"/>
                    <w:rPr>
                      <w:i/>
                      <w:iCs/>
                      <w:sz w:val="20"/>
                      <w:szCs w:val="20"/>
                    </w:rPr>
                  </w:pPr>
                  <w:r w:rsidRPr="00D476E3">
                    <w:rPr>
                      <w:i/>
                      <w:iCs/>
                      <w:sz w:val="20"/>
                      <w:szCs w:val="20"/>
                    </w:rPr>
                    <w:t>Procured Capacity for Responsive Reserve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RRS, for the hour.</w:t>
                  </w:r>
                </w:p>
              </w:tc>
            </w:tr>
            <w:tr w:rsidR="006161AD" w:rsidRPr="00D476E3" w14:paraId="7DEF3C9C" w14:textId="77777777" w:rsidTr="006F573E">
              <w:tc>
                <w:tcPr>
                  <w:tcW w:w="1278" w:type="pct"/>
                  <w:tcBorders>
                    <w:top w:val="single" w:sz="4" w:space="0" w:color="auto"/>
                    <w:left w:val="single" w:sz="4" w:space="0" w:color="auto"/>
                    <w:bottom w:val="single" w:sz="4" w:space="0" w:color="auto"/>
                    <w:right w:val="single" w:sz="4" w:space="0" w:color="auto"/>
                  </w:tcBorders>
                </w:tcPr>
                <w:p w14:paraId="6D050A6A" w14:textId="77777777" w:rsidR="006161AD" w:rsidRPr="00D476E3" w:rsidRDefault="006161AD" w:rsidP="006F573E">
                  <w:pPr>
                    <w:spacing w:after="60"/>
                    <w:rPr>
                      <w:iCs/>
                      <w:sz w:val="20"/>
                      <w:szCs w:val="20"/>
                    </w:rPr>
                  </w:pPr>
                  <w:r w:rsidRPr="00D476E3">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756D7246"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2C5EBAF" w14:textId="77777777" w:rsidR="006161AD" w:rsidRPr="00D476E3" w:rsidRDefault="006161AD" w:rsidP="006F573E">
                  <w:pPr>
                    <w:spacing w:after="60"/>
                    <w:rPr>
                      <w:i/>
                      <w:iCs/>
                      <w:sz w:val="20"/>
                      <w:szCs w:val="20"/>
                    </w:rPr>
                  </w:pPr>
                  <w:r w:rsidRPr="00D476E3">
                    <w:rPr>
                      <w:i/>
                      <w:iCs/>
                      <w:sz w:val="20"/>
                      <w:szCs w:val="20"/>
                    </w:rPr>
                    <w:t>Responsive Reserve Failure Quantity Amount Total</w:t>
                  </w:r>
                  <w:r w:rsidRPr="00D476E3">
                    <w:rPr>
                      <w:iCs/>
                      <w:sz w:val="20"/>
                      <w:szCs w:val="20"/>
                    </w:rPr>
                    <w:t>—The total charges to all QSEs for their capacity associated with failures and reconfiguration reductions on their Ancillary Service Supply Responsibilities for RRS, for the hour.</w:t>
                  </w:r>
                </w:p>
              </w:tc>
            </w:tr>
            <w:tr w:rsidR="006161AD" w:rsidRPr="00D476E3" w14:paraId="4FB4B89F" w14:textId="77777777" w:rsidTr="006F573E">
              <w:tc>
                <w:tcPr>
                  <w:tcW w:w="1278" w:type="pct"/>
                  <w:tcBorders>
                    <w:top w:val="single" w:sz="4" w:space="0" w:color="auto"/>
                    <w:left w:val="single" w:sz="4" w:space="0" w:color="auto"/>
                    <w:bottom w:val="single" w:sz="4" w:space="0" w:color="auto"/>
                    <w:right w:val="single" w:sz="4" w:space="0" w:color="auto"/>
                  </w:tcBorders>
                </w:tcPr>
                <w:p w14:paraId="5DF53B09" w14:textId="77777777" w:rsidR="006161AD" w:rsidRPr="00D476E3" w:rsidRDefault="006161AD" w:rsidP="006F573E">
                  <w:pPr>
                    <w:spacing w:after="60"/>
                    <w:rPr>
                      <w:iCs/>
                      <w:sz w:val="20"/>
                      <w:szCs w:val="20"/>
                    </w:rPr>
                  </w:pPr>
                  <w:r w:rsidRPr="00D476E3">
                    <w:rPr>
                      <w:color w:val="000000"/>
                      <w:sz w:val="20"/>
                      <w:szCs w:val="20"/>
                    </w:rPr>
                    <w:t>RRMWINFATOT</w:t>
                  </w:r>
                </w:p>
              </w:tc>
              <w:tc>
                <w:tcPr>
                  <w:tcW w:w="329" w:type="pct"/>
                  <w:tcBorders>
                    <w:top w:val="single" w:sz="4" w:space="0" w:color="auto"/>
                    <w:left w:val="single" w:sz="4" w:space="0" w:color="auto"/>
                    <w:bottom w:val="single" w:sz="4" w:space="0" w:color="auto"/>
                    <w:right w:val="single" w:sz="4" w:space="0" w:color="auto"/>
                  </w:tcBorders>
                </w:tcPr>
                <w:p w14:paraId="23E6BDA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07AE40" w14:textId="77777777" w:rsidR="006161AD" w:rsidRPr="00D476E3" w:rsidRDefault="006161AD" w:rsidP="006F573E">
                  <w:pPr>
                    <w:spacing w:after="60"/>
                    <w:rPr>
                      <w:i/>
                      <w:iCs/>
                      <w:sz w:val="20"/>
                      <w:szCs w:val="20"/>
                    </w:rPr>
                  </w:pPr>
                  <w:r w:rsidRPr="00D476E3">
                    <w:rPr>
                      <w:i/>
                      <w:sz w:val="20"/>
                      <w:szCs w:val="20"/>
                    </w:rPr>
                    <w:t>Responsive Reserve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RRS, to make-whole the Startup and energy costs of all Resources committed in the DAM, for the hour.</w:t>
                  </w:r>
                </w:p>
              </w:tc>
            </w:tr>
            <w:tr w:rsidR="006161AD" w:rsidRPr="00D476E3" w14:paraId="076FD5D3" w14:textId="77777777" w:rsidTr="006F573E">
              <w:tc>
                <w:tcPr>
                  <w:tcW w:w="1278" w:type="pct"/>
                  <w:tcBorders>
                    <w:top w:val="single" w:sz="4" w:space="0" w:color="auto"/>
                    <w:left w:val="single" w:sz="4" w:space="0" w:color="auto"/>
                    <w:bottom w:val="single" w:sz="4" w:space="0" w:color="auto"/>
                    <w:right w:val="single" w:sz="4" w:space="0" w:color="auto"/>
                  </w:tcBorders>
                </w:tcPr>
                <w:p w14:paraId="631B90C3" w14:textId="77777777" w:rsidR="006161AD" w:rsidRPr="00D476E3" w:rsidRDefault="006161AD" w:rsidP="006F573E">
                  <w:pPr>
                    <w:spacing w:after="60"/>
                    <w:rPr>
                      <w:iCs/>
                      <w:sz w:val="20"/>
                      <w:szCs w:val="20"/>
                    </w:rPr>
                  </w:pPr>
                  <w:r w:rsidRPr="00D476E3">
                    <w:rPr>
                      <w:color w:val="000000"/>
                      <w:sz w:val="20"/>
                      <w:szCs w:val="20"/>
                    </w:rPr>
                    <w:t xml:space="preserve">RRMWINFA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38D835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F4C67F" w14:textId="77777777" w:rsidR="006161AD" w:rsidRPr="00D476E3" w:rsidRDefault="006161AD" w:rsidP="006F573E">
                  <w:pPr>
                    <w:spacing w:after="60"/>
                    <w:rPr>
                      <w:i/>
                      <w:iCs/>
                      <w:sz w:val="20"/>
                      <w:szCs w:val="20"/>
                    </w:rPr>
                  </w:pPr>
                  <w:r w:rsidRPr="00D476E3">
                    <w:rPr>
                      <w:i/>
                      <w:sz w:val="20"/>
                      <w:szCs w:val="20"/>
                    </w:rPr>
                    <w:t>Responsive Reserve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RRS,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208C4E95" w14:textId="77777777" w:rsidTr="006F573E">
              <w:tc>
                <w:tcPr>
                  <w:tcW w:w="1278" w:type="pct"/>
                  <w:tcBorders>
                    <w:top w:val="single" w:sz="4" w:space="0" w:color="auto"/>
                    <w:left w:val="single" w:sz="4" w:space="0" w:color="auto"/>
                    <w:bottom w:val="single" w:sz="4" w:space="0" w:color="auto"/>
                    <w:right w:val="single" w:sz="4" w:space="0" w:color="auto"/>
                  </w:tcBorders>
                </w:tcPr>
                <w:p w14:paraId="686AB167" w14:textId="77777777" w:rsidR="006161AD" w:rsidRPr="00D476E3" w:rsidRDefault="006161AD" w:rsidP="006F573E">
                  <w:pPr>
                    <w:spacing w:after="60"/>
                    <w:rPr>
                      <w:iCs/>
                      <w:sz w:val="20"/>
                      <w:szCs w:val="20"/>
                    </w:rPr>
                  </w:pPr>
                  <w:r w:rsidRPr="00D476E3">
                    <w:rPr>
                      <w:iCs/>
                      <w:sz w:val="20"/>
                      <w:szCs w:val="20"/>
                    </w:rPr>
                    <w:t xml:space="preserve">RRFQAMTQSETOT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024ADA2"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A260B4C" w14:textId="77777777" w:rsidR="006161AD" w:rsidRPr="00D476E3" w:rsidRDefault="006161AD" w:rsidP="006F573E">
                  <w:pPr>
                    <w:spacing w:after="60"/>
                    <w:rPr>
                      <w:i/>
                      <w:iCs/>
                      <w:sz w:val="20"/>
                      <w:szCs w:val="20"/>
                    </w:rPr>
                  </w:pPr>
                  <w:r w:rsidRPr="00D476E3">
                    <w:rPr>
                      <w:i/>
                      <w:iCs/>
                      <w:sz w:val="20"/>
                      <w:szCs w:val="20"/>
                    </w:rPr>
                    <w:t>Responsive Reserve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RRS, for the hour.</w:t>
                  </w:r>
                </w:p>
              </w:tc>
            </w:tr>
            <w:tr w:rsidR="006161AD" w:rsidRPr="00D476E3" w14:paraId="765BD515" w14:textId="77777777" w:rsidTr="006F573E">
              <w:tc>
                <w:tcPr>
                  <w:tcW w:w="1278" w:type="pct"/>
                  <w:tcBorders>
                    <w:top w:val="single" w:sz="4" w:space="0" w:color="auto"/>
                    <w:left w:val="single" w:sz="4" w:space="0" w:color="auto"/>
                    <w:bottom w:val="single" w:sz="4" w:space="0" w:color="auto"/>
                    <w:right w:val="single" w:sz="4" w:space="0" w:color="auto"/>
                  </w:tcBorders>
                </w:tcPr>
                <w:p w14:paraId="41AF7A3A" w14:textId="77777777" w:rsidR="006161AD" w:rsidRPr="00D476E3" w:rsidRDefault="006161AD" w:rsidP="006F573E">
                  <w:pPr>
                    <w:spacing w:after="60"/>
                    <w:rPr>
                      <w:iCs/>
                      <w:sz w:val="20"/>
                      <w:szCs w:val="20"/>
                    </w:rPr>
                  </w:pPr>
                  <w:r w:rsidRPr="00D476E3">
                    <w:rPr>
                      <w:iCs/>
                      <w:sz w:val="20"/>
                      <w:szCs w:val="20"/>
                    </w:rPr>
                    <w:t xml:space="preserve">RTPCRRAMTQSETOT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3F0E395"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B577CCE" w14:textId="77777777" w:rsidR="006161AD" w:rsidRPr="00D476E3" w:rsidRDefault="006161AD" w:rsidP="006F573E">
                  <w:pPr>
                    <w:spacing w:after="60"/>
                    <w:rPr>
                      <w:iCs/>
                      <w:sz w:val="20"/>
                      <w:szCs w:val="20"/>
                    </w:rPr>
                  </w:pPr>
                  <w:r w:rsidRPr="00D476E3">
                    <w:rPr>
                      <w:i/>
                      <w:iCs/>
                      <w:sz w:val="20"/>
                      <w:szCs w:val="20"/>
                    </w:rPr>
                    <w:t>Procured Capacity for Responsive Reserve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RRS, for the hour.</w:t>
                  </w:r>
                </w:p>
              </w:tc>
            </w:tr>
            <w:tr w:rsidR="006161AD" w:rsidRPr="00D476E3" w14:paraId="6B6022A2" w14:textId="77777777" w:rsidTr="006F573E">
              <w:tc>
                <w:tcPr>
                  <w:tcW w:w="1278" w:type="pct"/>
                  <w:tcBorders>
                    <w:top w:val="single" w:sz="4" w:space="0" w:color="auto"/>
                    <w:left w:val="single" w:sz="4" w:space="0" w:color="auto"/>
                    <w:bottom w:val="single" w:sz="4" w:space="0" w:color="auto"/>
                    <w:right w:val="single" w:sz="4" w:space="0" w:color="auto"/>
                  </w:tcBorders>
                </w:tcPr>
                <w:p w14:paraId="3C0A7633" w14:textId="77777777" w:rsidR="006161AD" w:rsidRPr="00D476E3" w:rsidRDefault="006161AD" w:rsidP="006F573E">
                  <w:pPr>
                    <w:rPr>
                      <w:b/>
                      <w:sz w:val="20"/>
                      <w:szCs w:val="20"/>
                    </w:rPr>
                  </w:pPr>
                  <w:r w:rsidRPr="00D476E3">
                    <w:rPr>
                      <w:sz w:val="20"/>
                      <w:szCs w:val="20"/>
                    </w:rPr>
                    <w:t xml:space="preserve">PCRRAMT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86547D5"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81B741" w14:textId="77777777" w:rsidR="006161AD" w:rsidRPr="00D476E3" w:rsidRDefault="006161AD" w:rsidP="006F573E">
                  <w:pPr>
                    <w:rPr>
                      <w:b/>
                      <w:sz w:val="20"/>
                      <w:szCs w:val="20"/>
                    </w:rPr>
                  </w:pPr>
                  <w:r w:rsidRPr="00D476E3">
                    <w:rPr>
                      <w:i/>
                      <w:sz w:val="20"/>
                      <w:szCs w:val="20"/>
                    </w:rPr>
                    <w:t>Procured Capacity for Responsive Reserve Amount per QSE in DAM</w:t>
                  </w:r>
                  <w:r w:rsidRPr="00D476E3">
                    <w:rPr>
                      <w:sz w:val="20"/>
                      <w:szCs w:val="20"/>
                    </w:rPr>
                    <w:t xml:space="preserve">—The DAM RRS payment for QSE </w:t>
                  </w:r>
                  <w:r w:rsidRPr="00D476E3">
                    <w:rPr>
                      <w:i/>
                      <w:sz w:val="20"/>
                      <w:szCs w:val="20"/>
                    </w:rPr>
                    <w:t>q</w:t>
                  </w:r>
                  <w:r w:rsidRPr="00D476E3">
                    <w:rPr>
                      <w:sz w:val="20"/>
                      <w:szCs w:val="20"/>
                    </w:rPr>
                    <w:t>, for the hour.</w:t>
                  </w:r>
                </w:p>
              </w:tc>
            </w:tr>
            <w:tr w:rsidR="006161AD" w:rsidRPr="00D476E3" w14:paraId="4DF296E3" w14:textId="77777777" w:rsidTr="006F573E">
              <w:tc>
                <w:tcPr>
                  <w:tcW w:w="1278" w:type="pct"/>
                  <w:tcBorders>
                    <w:top w:val="single" w:sz="4" w:space="0" w:color="auto"/>
                    <w:left w:val="single" w:sz="4" w:space="0" w:color="auto"/>
                    <w:bottom w:val="single" w:sz="4" w:space="0" w:color="auto"/>
                    <w:right w:val="single" w:sz="4" w:space="0" w:color="auto"/>
                  </w:tcBorders>
                </w:tcPr>
                <w:p w14:paraId="621DA1E0" w14:textId="77777777" w:rsidR="006161AD" w:rsidRPr="00D476E3" w:rsidRDefault="006161AD" w:rsidP="006F573E">
                  <w:pPr>
                    <w:spacing w:after="60"/>
                    <w:rPr>
                      <w:sz w:val="20"/>
                      <w:szCs w:val="20"/>
                    </w:rPr>
                  </w:pPr>
                  <w:r w:rsidRPr="00D476E3">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5D8067D"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B7DA367" w14:textId="77777777" w:rsidR="006161AD" w:rsidRPr="00D476E3" w:rsidRDefault="006161AD" w:rsidP="006F573E">
                  <w:pPr>
                    <w:spacing w:after="60"/>
                    <w:rPr>
                      <w:sz w:val="20"/>
                      <w:szCs w:val="20"/>
                    </w:rPr>
                  </w:pPr>
                  <w:r w:rsidRPr="00D476E3">
                    <w:rPr>
                      <w:i/>
                      <w:sz w:val="20"/>
                      <w:szCs w:val="20"/>
                    </w:rPr>
                    <w:t>Procured Capacity for Responsive Reserve Amount Total in DAM</w:t>
                  </w:r>
                  <w:r w:rsidRPr="00D476E3">
                    <w:rPr>
                      <w:sz w:val="20"/>
                      <w:szCs w:val="20"/>
                    </w:rPr>
                    <w:t>—The total of the DAM RRS payments for all QSEs, for the hour.</w:t>
                  </w:r>
                </w:p>
              </w:tc>
            </w:tr>
            <w:tr w:rsidR="006161AD" w:rsidRPr="00D476E3" w14:paraId="0333F439" w14:textId="77777777" w:rsidTr="006F573E">
              <w:tc>
                <w:tcPr>
                  <w:tcW w:w="1278" w:type="pct"/>
                  <w:tcBorders>
                    <w:top w:val="single" w:sz="4" w:space="0" w:color="auto"/>
                    <w:left w:val="single" w:sz="4" w:space="0" w:color="auto"/>
                    <w:bottom w:val="single" w:sz="4" w:space="0" w:color="auto"/>
                    <w:right w:val="single" w:sz="4" w:space="0" w:color="auto"/>
                  </w:tcBorders>
                </w:tcPr>
                <w:p w14:paraId="6E934EAA" w14:textId="77777777" w:rsidR="006161AD" w:rsidRPr="00D476E3" w:rsidRDefault="006161AD" w:rsidP="006F573E">
                  <w:pPr>
                    <w:spacing w:after="60"/>
                    <w:rPr>
                      <w:sz w:val="20"/>
                      <w:szCs w:val="20"/>
                    </w:rPr>
                  </w:pPr>
                  <w:r w:rsidRPr="00D476E3">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243DC58C"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0D05403" w14:textId="77777777" w:rsidR="006161AD" w:rsidRPr="00D476E3" w:rsidRDefault="006161AD" w:rsidP="006F573E">
                  <w:pPr>
                    <w:spacing w:after="60"/>
                    <w:rPr>
                      <w:i/>
                      <w:sz w:val="20"/>
                      <w:szCs w:val="20"/>
                    </w:rPr>
                  </w:pPr>
                  <w:r w:rsidRPr="00D476E3">
                    <w:rPr>
                      <w:i/>
                      <w:sz w:val="20"/>
                      <w:szCs w:val="20"/>
                    </w:rPr>
                    <w:t xml:space="preserve">Responsive Reserve Infeasible Quantity Amount Total </w:t>
                  </w:r>
                  <w:r w:rsidRPr="00D476E3">
                    <w:rPr>
                      <w:sz w:val="20"/>
                      <w:szCs w:val="20"/>
                    </w:rPr>
                    <w:t>— The charge to all QSEs for their total capacity associated with infeasible deployment of Ancillary Service Supply Responsibilities for RRS, for the hour.</w:t>
                  </w:r>
                </w:p>
              </w:tc>
            </w:tr>
            <w:tr w:rsidR="006161AD" w:rsidRPr="00D476E3" w14:paraId="376BDA60" w14:textId="77777777" w:rsidTr="006F573E">
              <w:tc>
                <w:tcPr>
                  <w:tcW w:w="1278" w:type="pct"/>
                  <w:tcBorders>
                    <w:top w:val="single" w:sz="4" w:space="0" w:color="auto"/>
                    <w:left w:val="single" w:sz="4" w:space="0" w:color="auto"/>
                    <w:bottom w:val="single" w:sz="4" w:space="0" w:color="auto"/>
                    <w:right w:val="single" w:sz="4" w:space="0" w:color="auto"/>
                  </w:tcBorders>
                </w:tcPr>
                <w:p w14:paraId="7B2CEF5E" w14:textId="77777777" w:rsidR="006161AD" w:rsidRPr="00D476E3" w:rsidRDefault="006161AD" w:rsidP="006F573E">
                  <w:pPr>
                    <w:spacing w:after="60"/>
                    <w:rPr>
                      <w:sz w:val="20"/>
                      <w:szCs w:val="20"/>
                    </w:rPr>
                  </w:pPr>
                  <w:r w:rsidRPr="00D476E3">
                    <w:rPr>
                      <w:sz w:val="20"/>
                      <w:szCs w:val="20"/>
                    </w:rPr>
                    <w:t xml:space="preserve">RRINFQAMT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E7DFF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88BA9D" w14:textId="77777777" w:rsidR="006161AD" w:rsidRPr="00D476E3" w:rsidRDefault="006161AD" w:rsidP="006F573E">
                  <w:pPr>
                    <w:spacing w:after="60"/>
                    <w:rPr>
                      <w:i/>
                      <w:sz w:val="20"/>
                      <w:szCs w:val="20"/>
                    </w:rPr>
                  </w:pPr>
                  <w:r w:rsidRPr="00D476E3">
                    <w:rPr>
                      <w:i/>
                      <w:sz w:val="20"/>
                      <w:szCs w:val="20"/>
                    </w:rPr>
                    <w:t>Responsive 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w:t>
                  </w:r>
                  <w:r w:rsidRPr="00D476E3">
                    <w:rPr>
                      <w:sz w:val="20"/>
                      <w:szCs w:val="20"/>
                    </w:rPr>
                    <w:lastRenderedPageBreak/>
                    <w:t>deployment of Ancillary Service Supply Responsibilities for RRS, for the hour.</w:t>
                  </w:r>
                </w:p>
              </w:tc>
            </w:tr>
            <w:tr w:rsidR="006161AD" w:rsidRPr="00D476E3" w14:paraId="22BA9DEA" w14:textId="77777777" w:rsidTr="006F573E">
              <w:tc>
                <w:tcPr>
                  <w:tcW w:w="1278" w:type="pct"/>
                  <w:tcBorders>
                    <w:top w:val="single" w:sz="4" w:space="0" w:color="auto"/>
                    <w:left w:val="single" w:sz="4" w:space="0" w:color="auto"/>
                    <w:bottom w:val="single" w:sz="4" w:space="0" w:color="auto"/>
                    <w:right w:val="single" w:sz="4" w:space="0" w:color="auto"/>
                  </w:tcBorders>
                </w:tcPr>
                <w:p w14:paraId="3FA55756" w14:textId="77777777" w:rsidR="006161AD" w:rsidRPr="00D476E3" w:rsidRDefault="006161AD" w:rsidP="006F573E">
                  <w:pPr>
                    <w:spacing w:after="60"/>
                    <w:rPr>
                      <w:i/>
                      <w:iCs/>
                      <w:sz w:val="20"/>
                      <w:szCs w:val="20"/>
                    </w:rPr>
                  </w:pPr>
                  <w:r w:rsidRPr="00D476E3">
                    <w:rPr>
                      <w:i/>
                      <w:iCs/>
                      <w:sz w:val="20"/>
                      <w:szCs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45145C81"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92D87AC"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F17BB26" w14:textId="77777777" w:rsidTr="006F573E">
              <w:tc>
                <w:tcPr>
                  <w:tcW w:w="1278" w:type="pct"/>
                  <w:tcBorders>
                    <w:top w:val="single" w:sz="4" w:space="0" w:color="auto"/>
                    <w:left w:val="single" w:sz="4" w:space="0" w:color="auto"/>
                    <w:bottom w:val="single" w:sz="4" w:space="0" w:color="auto"/>
                    <w:right w:val="single" w:sz="4" w:space="0" w:color="auto"/>
                  </w:tcBorders>
                </w:tcPr>
                <w:p w14:paraId="6C48D7F9"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1924D9D"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24B85814"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5C73905F" w14:textId="77777777" w:rsidR="006161AD" w:rsidRPr="00D476E3" w:rsidRDefault="006161AD" w:rsidP="006F573E">
            <w:pPr>
              <w:spacing w:after="240"/>
              <w:rPr>
                <w:szCs w:val="20"/>
              </w:rPr>
            </w:pPr>
          </w:p>
        </w:tc>
      </w:tr>
    </w:tbl>
    <w:p w14:paraId="53EA9DB7"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RRS for the Operating Hour is calculated as follows:</w:t>
      </w:r>
    </w:p>
    <w:p w14:paraId="6AB1639F" w14:textId="77777777" w:rsidR="006161AD" w:rsidRPr="00D476E3" w:rsidRDefault="006161AD" w:rsidP="006161AD">
      <w:pPr>
        <w:spacing w:after="240"/>
        <w:ind w:left="2880" w:hanging="2160"/>
        <w:rPr>
          <w:b/>
          <w:bCs/>
          <w:szCs w:val="20"/>
        </w:rPr>
      </w:pPr>
      <w:r w:rsidRPr="00D476E3">
        <w:rPr>
          <w:b/>
          <w:bCs/>
          <w:szCs w:val="20"/>
        </w:rPr>
        <w:t xml:space="preserve">RRCOST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RRPR * RRQ </w:t>
      </w:r>
      <w:r w:rsidRPr="00D476E3">
        <w:rPr>
          <w:b/>
          <w:bCs/>
          <w:i/>
          <w:szCs w:val="20"/>
          <w:vertAlign w:val="subscript"/>
        </w:rPr>
        <w:t>q</w:t>
      </w:r>
    </w:p>
    <w:p w14:paraId="3247CB6A" w14:textId="77777777" w:rsidR="006161AD" w:rsidRPr="00D476E3" w:rsidRDefault="006161AD" w:rsidP="006161AD">
      <w:pPr>
        <w:spacing w:after="240"/>
        <w:rPr>
          <w:iCs/>
          <w:szCs w:val="20"/>
        </w:rPr>
      </w:pPr>
      <w:r w:rsidRPr="00D476E3">
        <w:rPr>
          <w:iCs/>
          <w:szCs w:val="20"/>
        </w:rPr>
        <w:t>Where:</w:t>
      </w:r>
    </w:p>
    <w:p w14:paraId="075376A1" w14:textId="77777777" w:rsidR="006161AD" w:rsidRPr="00D476E3" w:rsidRDefault="006161AD" w:rsidP="006161AD">
      <w:pPr>
        <w:spacing w:after="120"/>
        <w:ind w:leftChars="300" w:left="2880" w:hangingChars="900" w:hanging="2160"/>
        <w:rPr>
          <w:bCs/>
          <w:szCs w:val="20"/>
        </w:rPr>
      </w:pPr>
      <w:r w:rsidRPr="00D476E3">
        <w:rPr>
          <w:bCs/>
          <w:szCs w:val="20"/>
        </w:rPr>
        <w:t>RRPR</w:t>
      </w:r>
      <w:r w:rsidRPr="00D476E3">
        <w:rPr>
          <w:bCs/>
          <w:szCs w:val="20"/>
        </w:rPr>
        <w:tab/>
        <w:t>=</w:t>
      </w:r>
      <w:r w:rsidRPr="00D476E3">
        <w:rPr>
          <w:bCs/>
          <w:szCs w:val="20"/>
        </w:rPr>
        <w:tab/>
        <w:t>RRCOSTTOT / RRQTOT</w:t>
      </w:r>
    </w:p>
    <w:p w14:paraId="27FABF27" w14:textId="77777777" w:rsidR="006161AD" w:rsidRPr="00D476E3" w:rsidRDefault="006161AD" w:rsidP="006161AD">
      <w:pPr>
        <w:spacing w:after="120"/>
        <w:ind w:leftChars="300" w:left="2880" w:hangingChars="900" w:hanging="2160"/>
      </w:pPr>
      <w:r w:rsidRPr="00D476E3">
        <w:t>RRQTOT</w:t>
      </w:r>
      <w:r w:rsidRPr="00D476E3">
        <w:rPr>
          <w:bCs/>
          <w:szCs w:val="20"/>
        </w:rPr>
        <w:tab/>
      </w:r>
      <w:r w:rsidRPr="00D476E3">
        <w:t>=</w:t>
      </w:r>
      <w:r w:rsidRPr="00D476E3">
        <w:rPr>
          <w:bCs/>
          <w:szCs w:val="20"/>
        </w:rPr>
        <w:tab/>
      </w:r>
      <w:r w:rsidRPr="00D476E3">
        <w:rPr>
          <w:noProof/>
          <w:position w:val="-22"/>
          <w:szCs w:val="20"/>
        </w:rPr>
        <w:drawing>
          <wp:inline distT="0" distB="0" distL="0" distR="0" wp14:anchorId="422C3723" wp14:editId="354C138E">
            <wp:extent cx="144780" cy="297180"/>
            <wp:effectExtent l="0" t="0" r="7620" b="7620"/>
            <wp:docPr id="33349410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RRQ </w:t>
      </w:r>
      <w:r w:rsidRPr="00D476E3">
        <w:rPr>
          <w:i/>
          <w:iCs/>
          <w:vertAlign w:val="subscript"/>
        </w:rPr>
        <w:t>q</w:t>
      </w:r>
    </w:p>
    <w:p w14:paraId="59840BA4"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RRQ </w:t>
      </w:r>
      <w:r w:rsidRPr="00D476E3">
        <w:rPr>
          <w:bCs/>
          <w:i/>
          <w:szCs w:val="20"/>
          <w:vertAlign w:val="subscript"/>
          <w:lang w:val="es-ES"/>
        </w:rPr>
        <w:t>q</w:t>
      </w:r>
      <w:r w:rsidRPr="00D476E3">
        <w:rPr>
          <w:bCs/>
          <w:szCs w:val="20"/>
          <w:lang w:val="es-ES"/>
        </w:rPr>
        <w:tab/>
        <w:t>=</w:t>
      </w:r>
      <w:r w:rsidRPr="00D476E3">
        <w:rPr>
          <w:bCs/>
          <w:szCs w:val="20"/>
          <w:lang w:val="es-ES"/>
        </w:rPr>
        <w:tab/>
        <w:t xml:space="preserve">RRO </w:t>
      </w:r>
      <w:r w:rsidRPr="00D476E3">
        <w:rPr>
          <w:bCs/>
          <w:i/>
          <w:szCs w:val="20"/>
          <w:vertAlign w:val="subscript"/>
          <w:lang w:val="es-ES"/>
        </w:rPr>
        <w:t>q</w:t>
      </w:r>
      <w:r w:rsidRPr="00D476E3">
        <w:rPr>
          <w:bCs/>
          <w:szCs w:val="20"/>
          <w:lang w:val="es-ES"/>
        </w:rPr>
        <w:t xml:space="preserve"> – SARRQ </w:t>
      </w:r>
      <w:r w:rsidRPr="00D476E3">
        <w:rPr>
          <w:bCs/>
          <w:i/>
          <w:szCs w:val="20"/>
          <w:vertAlign w:val="subscript"/>
          <w:lang w:val="es-ES"/>
        </w:rPr>
        <w:t>q</w:t>
      </w:r>
    </w:p>
    <w:p w14:paraId="39BF6F91" w14:textId="77777777" w:rsidR="006161AD" w:rsidRPr="00D476E3" w:rsidRDefault="006161AD" w:rsidP="006161AD">
      <w:pPr>
        <w:spacing w:after="120"/>
        <w:ind w:leftChars="300" w:left="2880" w:hangingChars="900" w:hanging="2160"/>
        <w:rPr>
          <w:lang w:val="es-ES"/>
        </w:rPr>
      </w:pPr>
      <w:r w:rsidRPr="00D476E3">
        <w:rPr>
          <w:lang w:val="es-ES"/>
        </w:rPr>
        <w:t xml:space="preserve">RRO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42970042" wp14:editId="35F1BD5E">
            <wp:extent cx="144780" cy="297180"/>
            <wp:effectExtent l="0" t="0" r="7620" b="7620"/>
            <wp:docPr id="1199763590"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(SARRQ</w:t>
      </w:r>
      <w:r w:rsidRPr="00D476E3">
        <w:rPr>
          <w:i/>
          <w:iCs/>
          <w:vertAlign w:val="subscript"/>
          <w:lang w:val="es-ES"/>
        </w:rPr>
        <w:t>q</w:t>
      </w:r>
      <w:r w:rsidRPr="00D476E3">
        <w:rPr>
          <w:lang w:val="es-ES"/>
        </w:rPr>
        <w:t xml:space="preserve"> + </w:t>
      </w:r>
      <w:r w:rsidRPr="00D476E3">
        <w:rPr>
          <w:noProof/>
          <w:position w:val="-20"/>
          <w:szCs w:val="20"/>
        </w:rPr>
        <w:drawing>
          <wp:inline distT="0" distB="0" distL="0" distR="0" wp14:anchorId="15FA8D60" wp14:editId="480E67A1">
            <wp:extent cx="144780" cy="274320"/>
            <wp:effectExtent l="0" t="0" r="7620" b="0"/>
            <wp:docPr id="315150377"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(RTPCRR </w:t>
      </w:r>
      <w:r w:rsidRPr="00D476E3">
        <w:rPr>
          <w:i/>
          <w:iCs/>
          <w:vertAlign w:val="subscript"/>
          <w:lang w:val="es-ES"/>
        </w:rPr>
        <w:t>q, m</w:t>
      </w:r>
      <w:r w:rsidRPr="00D476E3">
        <w:rPr>
          <w:lang w:val="es-ES"/>
        </w:rPr>
        <w:t xml:space="preserve">) + PCRR </w:t>
      </w:r>
      <w:r w:rsidRPr="00D476E3">
        <w:rPr>
          <w:i/>
          <w:iCs/>
          <w:vertAlign w:val="subscript"/>
          <w:lang w:val="es-ES"/>
        </w:rPr>
        <w:t>q</w:t>
      </w:r>
      <w:r w:rsidRPr="00D476E3">
        <w:rPr>
          <w:lang w:val="es-ES"/>
        </w:rPr>
        <w:t xml:space="preserve"> –  </w:t>
      </w:r>
    </w:p>
    <w:p w14:paraId="0027D11E"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t xml:space="preserve">RRFQ </w:t>
      </w:r>
      <w:r w:rsidRPr="00D476E3">
        <w:rPr>
          <w:bCs/>
          <w:i/>
          <w:szCs w:val="20"/>
          <w:vertAlign w:val="subscript"/>
          <w:lang w:val="es-ES"/>
        </w:rPr>
        <w:t>q</w:t>
      </w:r>
      <w:r w:rsidRPr="00D476E3">
        <w:rPr>
          <w:bCs/>
          <w:szCs w:val="20"/>
          <w:lang w:val="es-ES"/>
        </w:rPr>
        <w:t xml:space="preserve"> – RRRFQ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128E0B4C"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SARRQ </w:t>
      </w:r>
      <w:r w:rsidRPr="00D476E3">
        <w:rPr>
          <w:bCs/>
          <w:i/>
          <w:szCs w:val="20"/>
          <w:vertAlign w:val="subscript"/>
          <w:lang w:val="fr-FR"/>
        </w:rPr>
        <w:t>q</w:t>
      </w:r>
      <w:r w:rsidRPr="00D476E3">
        <w:rPr>
          <w:bCs/>
          <w:szCs w:val="20"/>
          <w:lang w:val="fr-FR"/>
        </w:rPr>
        <w:tab/>
        <w:t>=</w:t>
      </w:r>
      <w:r w:rsidRPr="00D476E3">
        <w:rPr>
          <w:bCs/>
          <w:szCs w:val="20"/>
          <w:lang w:val="fr-FR"/>
        </w:rPr>
        <w:tab/>
        <w:t xml:space="preserve">DASARRQ </w:t>
      </w:r>
      <w:r w:rsidRPr="00D476E3">
        <w:rPr>
          <w:bCs/>
          <w:i/>
          <w:szCs w:val="20"/>
          <w:vertAlign w:val="subscript"/>
          <w:lang w:val="fr-FR"/>
        </w:rPr>
        <w:t>q</w:t>
      </w:r>
      <w:r w:rsidRPr="00D476E3">
        <w:rPr>
          <w:bCs/>
          <w:szCs w:val="20"/>
          <w:lang w:val="fr-FR"/>
        </w:rPr>
        <w:t xml:space="preserve"> + RTSARRQ </w:t>
      </w:r>
      <w:r w:rsidRPr="00D476E3">
        <w:rPr>
          <w:bCs/>
          <w:i/>
          <w:szCs w:val="20"/>
          <w:vertAlign w:val="subscript"/>
          <w:lang w:val="fr-FR"/>
        </w:rPr>
        <w:t>q</w:t>
      </w:r>
    </w:p>
    <w:p w14:paraId="6E541A35"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4626234E" w14:textId="77777777" w:rsidTr="006F573E">
        <w:trPr>
          <w:tblHeader/>
        </w:trPr>
        <w:tc>
          <w:tcPr>
            <w:tcW w:w="849" w:type="pct"/>
          </w:tcPr>
          <w:p w14:paraId="2B7E42EC"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5DA115B"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39D89DAF"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4EED8D2F" w14:textId="77777777" w:rsidTr="006F573E">
        <w:tc>
          <w:tcPr>
            <w:tcW w:w="849" w:type="pct"/>
          </w:tcPr>
          <w:p w14:paraId="40255448"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0" w:type="pct"/>
          </w:tcPr>
          <w:p w14:paraId="731F2C0A"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0DE96C54" w14:textId="77777777" w:rsidR="006161AD" w:rsidRPr="00D476E3" w:rsidRDefault="006161AD" w:rsidP="006F573E">
            <w:pPr>
              <w:keepNext/>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C38A87D" w14:textId="77777777" w:rsidTr="006F573E">
        <w:tc>
          <w:tcPr>
            <w:tcW w:w="849" w:type="pct"/>
            <w:tcBorders>
              <w:top w:val="single" w:sz="4" w:space="0" w:color="auto"/>
              <w:left w:val="single" w:sz="4" w:space="0" w:color="auto"/>
              <w:bottom w:val="single" w:sz="4" w:space="0" w:color="auto"/>
              <w:right w:val="single" w:sz="4" w:space="0" w:color="auto"/>
            </w:tcBorders>
          </w:tcPr>
          <w:p w14:paraId="0A4E2689" w14:textId="77777777" w:rsidR="006161AD" w:rsidRPr="00D476E3" w:rsidRDefault="006161AD" w:rsidP="006F573E">
            <w:pPr>
              <w:spacing w:after="60"/>
              <w:rPr>
                <w:iCs/>
                <w:sz w:val="20"/>
                <w:szCs w:val="20"/>
              </w:rPr>
            </w:pPr>
            <w:r w:rsidRPr="00D476E3">
              <w:rPr>
                <w:iCs/>
                <w:sz w:val="20"/>
                <w:szCs w:val="20"/>
              </w:rPr>
              <w:t>RRPR</w:t>
            </w:r>
          </w:p>
        </w:tc>
        <w:tc>
          <w:tcPr>
            <w:tcW w:w="460" w:type="pct"/>
            <w:tcBorders>
              <w:top w:val="single" w:sz="4" w:space="0" w:color="auto"/>
              <w:left w:val="single" w:sz="4" w:space="0" w:color="auto"/>
              <w:bottom w:val="single" w:sz="4" w:space="0" w:color="auto"/>
              <w:right w:val="single" w:sz="4" w:space="0" w:color="auto"/>
            </w:tcBorders>
          </w:tcPr>
          <w:p w14:paraId="7328FCCE"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6775D08" w14:textId="77777777" w:rsidR="006161AD" w:rsidRPr="00D476E3" w:rsidRDefault="006161AD" w:rsidP="006F573E">
            <w:pPr>
              <w:spacing w:after="60"/>
              <w:rPr>
                <w:i/>
                <w:iCs/>
                <w:sz w:val="20"/>
                <w:szCs w:val="20"/>
              </w:rPr>
            </w:pPr>
            <w:r w:rsidRPr="00D476E3">
              <w:rPr>
                <w:i/>
                <w:iCs/>
                <w:sz w:val="20"/>
                <w:szCs w:val="20"/>
              </w:rPr>
              <w:t>Responsive Reserve Price—</w:t>
            </w:r>
            <w:r w:rsidRPr="00D476E3">
              <w:rPr>
                <w:iCs/>
                <w:sz w:val="20"/>
                <w:szCs w:val="20"/>
              </w:rPr>
              <w:t>The price for RRS calculated based on the net total costs for RRS, for the hour.</w:t>
            </w:r>
          </w:p>
        </w:tc>
      </w:tr>
      <w:tr w:rsidR="006161AD" w:rsidRPr="00D476E3" w14:paraId="749E85C1" w14:textId="77777777" w:rsidTr="006F573E">
        <w:tc>
          <w:tcPr>
            <w:tcW w:w="849" w:type="pct"/>
            <w:tcBorders>
              <w:top w:val="single" w:sz="4" w:space="0" w:color="auto"/>
              <w:left w:val="single" w:sz="4" w:space="0" w:color="auto"/>
              <w:bottom w:val="single" w:sz="4" w:space="0" w:color="auto"/>
              <w:right w:val="single" w:sz="4" w:space="0" w:color="auto"/>
            </w:tcBorders>
          </w:tcPr>
          <w:p w14:paraId="14A4A02D" w14:textId="77777777" w:rsidR="006161AD" w:rsidRPr="00D476E3" w:rsidRDefault="006161AD" w:rsidP="006F573E">
            <w:pPr>
              <w:spacing w:after="60"/>
              <w:rPr>
                <w:iCs/>
                <w:sz w:val="20"/>
                <w:szCs w:val="20"/>
              </w:rPr>
            </w:pPr>
            <w:r w:rsidRPr="00D476E3">
              <w:rPr>
                <w:iCs/>
                <w:sz w:val="20"/>
                <w:szCs w:val="20"/>
              </w:rPr>
              <w:t>RRCOSTTOT</w:t>
            </w:r>
          </w:p>
        </w:tc>
        <w:tc>
          <w:tcPr>
            <w:tcW w:w="460" w:type="pct"/>
            <w:tcBorders>
              <w:top w:val="single" w:sz="4" w:space="0" w:color="auto"/>
              <w:left w:val="single" w:sz="4" w:space="0" w:color="auto"/>
              <w:bottom w:val="single" w:sz="4" w:space="0" w:color="auto"/>
              <w:right w:val="single" w:sz="4" w:space="0" w:color="auto"/>
            </w:tcBorders>
          </w:tcPr>
          <w:p w14:paraId="0AA18CE2"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2A665DB" w14:textId="77777777" w:rsidR="006161AD" w:rsidRPr="00D476E3" w:rsidRDefault="006161AD" w:rsidP="006F573E">
            <w:pPr>
              <w:spacing w:after="60"/>
              <w:rPr>
                <w:i/>
                <w:iCs/>
                <w:sz w:val="20"/>
                <w:szCs w:val="20"/>
              </w:rPr>
            </w:pPr>
            <w:r w:rsidRPr="00D476E3">
              <w:rPr>
                <w:i/>
                <w:iCs/>
                <w:sz w:val="20"/>
                <w:szCs w:val="20"/>
              </w:rPr>
              <w:t>Responsive Reserve Cost Total</w:t>
            </w:r>
            <w:r w:rsidRPr="00D476E3">
              <w:rPr>
                <w:iCs/>
                <w:sz w:val="20"/>
                <w:szCs w:val="20"/>
              </w:rPr>
              <w:t>—The net total costs for RRS, for the hour.  See item (4)(a) above.</w:t>
            </w:r>
          </w:p>
        </w:tc>
      </w:tr>
      <w:tr w:rsidR="006161AD" w:rsidRPr="00D476E3" w14:paraId="18EDF140" w14:textId="77777777" w:rsidTr="006F573E">
        <w:tc>
          <w:tcPr>
            <w:tcW w:w="849" w:type="pct"/>
            <w:tcBorders>
              <w:top w:val="single" w:sz="4" w:space="0" w:color="auto"/>
              <w:left w:val="single" w:sz="4" w:space="0" w:color="auto"/>
              <w:bottom w:val="single" w:sz="4" w:space="0" w:color="auto"/>
              <w:right w:val="single" w:sz="4" w:space="0" w:color="auto"/>
            </w:tcBorders>
          </w:tcPr>
          <w:p w14:paraId="007E3F6B" w14:textId="77777777" w:rsidR="006161AD" w:rsidRPr="00D476E3" w:rsidRDefault="006161AD" w:rsidP="006F573E">
            <w:pPr>
              <w:spacing w:after="60"/>
              <w:rPr>
                <w:iCs/>
                <w:sz w:val="20"/>
                <w:szCs w:val="20"/>
              </w:rPr>
            </w:pPr>
            <w:r w:rsidRPr="00D476E3">
              <w:rPr>
                <w:iCs/>
                <w:sz w:val="20"/>
                <w:szCs w:val="20"/>
              </w:rPr>
              <w:t>RRQTOT</w:t>
            </w:r>
          </w:p>
        </w:tc>
        <w:tc>
          <w:tcPr>
            <w:tcW w:w="460" w:type="pct"/>
            <w:tcBorders>
              <w:top w:val="single" w:sz="4" w:space="0" w:color="auto"/>
              <w:left w:val="single" w:sz="4" w:space="0" w:color="auto"/>
              <w:bottom w:val="single" w:sz="4" w:space="0" w:color="auto"/>
              <w:right w:val="single" w:sz="4" w:space="0" w:color="auto"/>
            </w:tcBorders>
          </w:tcPr>
          <w:p w14:paraId="06539A8E"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05CF348" w14:textId="77777777" w:rsidR="006161AD" w:rsidRPr="00D476E3" w:rsidRDefault="006161AD" w:rsidP="006F573E">
            <w:pPr>
              <w:spacing w:after="60"/>
              <w:rPr>
                <w:i/>
                <w:iCs/>
                <w:sz w:val="20"/>
                <w:szCs w:val="20"/>
              </w:rPr>
            </w:pPr>
            <w:r w:rsidRPr="00D476E3">
              <w:rPr>
                <w:i/>
                <w:iCs/>
                <w:sz w:val="20"/>
                <w:szCs w:val="20"/>
              </w:rPr>
              <w:t>Responsive Reserve Quantity Total</w:t>
            </w:r>
            <w:r w:rsidRPr="00D476E3">
              <w:rPr>
                <w:iCs/>
                <w:sz w:val="20"/>
                <w:szCs w:val="20"/>
              </w:rPr>
              <w:t>—The sum of every QSE’s Ancillary Service Obligation minus its self-arranged RRS quantity in the DAM and any and all SASMs for the hour.</w:t>
            </w:r>
          </w:p>
        </w:tc>
      </w:tr>
      <w:tr w:rsidR="006161AD" w:rsidRPr="00D476E3" w14:paraId="7D94ACAA" w14:textId="77777777" w:rsidTr="006F573E">
        <w:tc>
          <w:tcPr>
            <w:tcW w:w="849" w:type="pct"/>
            <w:tcBorders>
              <w:top w:val="single" w:sz="4" w:space="0" w:color="auto"/>
              <w:left w:val="single" w:sz="4" w:space="0" w:color="auto"/>
              <w:bottom w:val="single" w:sz="4" w:space="0" w:color="auto"/>
              <w:right w:val="single" w:sz="4" w:space="0" w:color="auto"/>
            </w:tcBorders>
          </w:tcPr>
          <w:p w14:paraId="7B4CE18A" w14:textId="77777777" w:rsidR="006161AD" w:rsidRPr="00D476E3" w:rsidRDefault="006161AD" w:rsidP="006F573E">
            <w:pPr>
              <w:spacing w:after="60"/>
              <w:rPr>
                <w:iCs/>
                <w:sz w:val="20"/>
                <w:szCs w:val="20"/>
              </w:rPr>
            </w:pPr>
            <w:r w:rsidRPr="00D476E3">
              <w:rPr>
                <w:iCs/>
                <w:sz w:val="20"/>
                <w:szCs w:val="20"/>
              </w:rPr>
              <w:t xml:space="preserve">RRQ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55B4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43C6FAA" w14:textId="77777777" w:rsidR="006161AD" w:rsidRPr="00D476E3" w:rsidRDefault="006161AD" w:rsidP="006F573E">
            <w:pPr>
              <w:spacing w:after="60"/>
              <w:rPr>
                <w:i/>
                <w:iCs/>
                <w:sz w:val="20"/>
                <w:szCs w:val="20"/>
              </w:rPr>
            </w:pPr>
            <w:r w:rsidRPr="00D476E3">
              <w:rPr>
                <w:i/>
                <w:iCs/>
                <w:sz w:val="20"/>
                <w:szCs w:val="20"/>
              </w:rPr>
              <w:t>Responsive Reserve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RRS quantity in the DAM and any and all SASMs, for the hour.</w:t>
            </w:r>
          </w:p>
        </w:tc>
      </w:tr>
      <w:tr w:rsidR="006161AD" w:rsidRPr="00D476E3" w14:paraId="74826F62" w14:textId="77777777" w:rsidTr="006F573E">
        <w:tc>
          <w:tcPr>
            <w:tcW w:w="849" w:type="pct"/>
            <w:tcBorders>
              <w:top w:val="single" w:sz="4" w:space="0" w:color="auto"/>
              <w:left w:val="single" w:sz="4" w:space="0" w:color="auto"/>
              <w:bottom w:val="single" w:sz="4" w:space="0" w:color="auto"/>
              <w:right w:val="single" w:sz="4" w:space="0" w:color="auto"/>
            </w:tcBorders>
          </w:tcPr>
          <w:p w14:paraId="4BB0E2C7" w14:textId="77777777" w:rsidR="006161AD" w:rsidRPr="00D476E3" w:rsidRDefault="006161AD" w:rsidP="006F573E">
            <w:pPr>
              <w:spacing w:after="60"/>
              <w:rPr>
                <w:iCs/>
                <w:sz w:val="20"/>
                <w:szCs w:val="20"/>
              </w:rPr>
            </w:pPr>
            <w:r w:rsidRPr="00D476E3">
              <w:rPr>
                <w:iCs/>
                <w:sz w:val="20"/>
                <w:szCs w:val="20"/>
              </w:rPr>
              <w:t xml:space="preserve">RRO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F8D138"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37F44E1" w14:textId="77777777" w:rsidR="006161AD" w:rsidRPr="00D476E3" w:rsidRDefault="006161AD" w:rsidP="006F573E">
            <w:pPr>
              <w:spacing w:after="60"/>
              <w:rPr>
                <w:i/>
                <w:iCs/>
                <w:sz w:val="20"/>
                <w:szCs w:val="20"/>
              </w:rPr>
            </w:pPr>
            <w:r w:rsidRPr="00D476E3">
              <w:rPr>
                <w:i/>
                <w:iCs/>
                <w:sz w:val="20"/>
                <w:szCs w:val="20"/>
              </w:rPr>
              <w:t>Responsive Reserve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55D284" w14:textId="77777777" w:rsidTr="006F573E">
        <w:tc>
          <w:tcPr>
            <w:tcW w:w="849" w:type="pct"/>
            <w:tcBorders>
              <w:top w:val="single" w:sz="4" w:space="0" w:color="auto"/>
              <w:left w:val="single" w:sz="4" w:space="0" w:color="auto"/>
              <w:bottom w:val="single" w:sz="4" w:space="0" w:color="auto"/>
              <w:right w:val="single" w:sz="4" w:space="0" w:color="auto"/>
            </w:tcBorders>
          </w:tcPr>
          <w:p w14:paraId="4AF80859" w14:textId="77777777" w:rsidR="006161AD" w:rsidRPr="00D476E3" w:rsidRDefault="006161AD" w:rsidP="006F573E">
            <w:pPr>
              <w:spacing w:after="60"/>
              <w:rPr>
                <w:iCs/>
                <w:sz w:val="20"/>
                <w:szCs w:val="20"/>
              </w:rPr>
            </w:pPr>
            <w:r w:rsidRPr="00D476E3">
              <w:rPr>
                <w:iCs/>
                <w:sz w:val="20"/>
                <w:szCs w:val="20"/>
              </w:rPr>
              <w:t>DASARRQ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65210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AB05265"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Day-Ahead.</w:t>
            </w:r>
          </w:p>
        </w:tc>
      </w:tr>
      <w:tr w:rsidR="006161AD" w:rsidRPr="00D476E3" w14:paraId="1BC2B6C5" w14:textId="77777777" w:rsidTr="006F573E">
        <w:tc>
          <w:tcPr>
            <w:tcW w:w="849" w:type="pct"/>
            <w:tcBorders>
              <w:top w:val="single" w:sz="4" w:space="0" w:color="auto"/>
              <w:left w:val="single" w:sz="4" w:space="0" w:color="auto"/>
              <w:bottom w:val="single" w:sz="4" w:space="0" w:color="auto"/>
              <w:right w:val="single" w:sz="4" w:space="0" w:color="auto"/>
            </w:tcBorders>
          </w:tcPr>
          <w:p w14:paraId="1C7A0C63" w14:textId="77777777" w:rsidR="006161AD" w:rsidRPr="00D476E3" w:rsidRDefault="006161AD" w:rsidP="006F573E">
            <w:pPr>
              <w:spacing w:after="60"/>
              <w:rPr>
                <w:iCs/>
                <w:sz w:val="20"/>
                <w:szCs w:val="20"/>
              </w:rPr>
            </w:pPr>
            <w:r w:rsidRPr="00D476E3">
              <w:rPr>
                <w:iCs/>
                <w:sz w:val="20"/>
                <w:szCs w:val="20"/>
              </w:rPr>
              <w:t>RTSARRQ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3A042A"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BE7CB2" w14:textId="77777777" w:rsidR="006161AD" w:rsidRPr="00D476E3" w:rsidRDefault="006161AD" w:rsidP="006F573E">
            <w:pPr>
              <w:spacing w:after="60"/>
              <w:rPr>
                <w:i/>
                <w:iCs/>
                <w:sz w:val="20"/>
                <w:szCs w:val="20"/>
              </w:rPr>
            </w:pPr>
            <w:r w:rsidRPr="00D476E3">
              <w:rPr>
                <w:i/>
                <w:iCs/>
                <w:sz w:val="20"/>
                <w:szCs w:val="20"/>
              </w:rPr>
              <w:t>Self-Arranged Responsive Reserve Quantity per QSE for all SASMs</w:t>
            </w:r>
            <w:r w:rsidRPr="00D476E3">
              <w:rPr>
                <w:iCs/>
                <w:sz w:val="20"/>
                <w:szCs w:val="20"/>
              </w:rPr>
              <w:t xml:space="preserve">—The sum of all self-arranged RRS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47234FD0" w14:textId="77777777" w:rsidTr="006F573E">
        <w:tc>
          <w:tcPr>
            <w:tcW w:w="849" w:type="pct"/>
            <w:tcBorders>
              <w:top w:val="single" w:sz="4" w:space="0" w:color="auto"/>
              <w:left w:val="single" w:sz="4" w:space="0" w:color="auto"/>
              <w:bottom w:val="single" w:sz="4" w:space="0" w:color="auto"/>
              <w:right w:val="single" w:sz="4" w:space="0" w:color="auto"/>
            </w:tcBorders>
          </w:tcPr>
          <w:p w14:paraId="17EA7205" w14:textId="77777777" w:rsidR="006161AD" w:rsidRPr="00D476E3" w:rsidRDefault="006161AD" w:rsidP="006F573E">
            <w:pPr>
              <w:spacing w:after="60"/>
              <w:rPr>
                <w:iCs/>
                <w:sz w:val="20"/>
                <w:szCs w:val="20"/>
              </w:rPr>
            </w:pPr>
            <w:r w:rsidRPr="00D476E3">
              <w:rPr>
                <w:iCs/>
                <w:sz w:val="20"/>
                <w:szCs w:val="20"/>
              </w:rPr>
              <w:lastRenderedPageBreak/>
              <w:t xml:space="preserve">RTPCRR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824E41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4FEC26" w14:textId="77777777" w:rsidR="006161AD" w:rsidRPr="00D476E3" w:rsidRDefault="006161AD" w:rsidP="006F573E">
            <w:pPr>
              <w:spacing w:after="60"/>
              <w:rPr>
                <w:i/>
                <w:iCs/>
                <w:sz w:val="20"/>
                <w:szCs w:val="20"/>
              </w:rPr>
            </w:pPr>
            <w:r w:rsidRPr="00D476E3">
              <w:rPr>
                <w:i/>
                <w:iCs/>
                <w:sz w:val="20"/>
                <w:szCs w:val="20"/>
              </w:rPr>
              <w:t>Procured Capacity for Responsive Reserve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RRS, for the hour.</w:t>
            </w:r>
          </w:p>
        </w:tc>
      </w:tr>
      <w:tr w:rsidR="006161AD" w:rsidRPr="00D476E3" w14:paraId="7790E29F" w14:textId="77777777" w:rsidTr="006F573E">
        <w:tc>
          <w:tcPr>
            <w:tcW w:w="849" w:type="pct"/>
            <w:tcBorders>
              <w:top w:val="single" w:sz="4" w:space="0" w:color="auto"/>
              <w:left w:val="single" w:sz="4" w:space="0" w:color="auto"/>
              <w:bottom w:val="single" w:sz="4" w:space="0" w:color="auto"/>
              <w:right w:val="single" w:sz="4" w:space="0" w:color="auto"/>
            </w:tcBorders>
          </w:tcPr>
          <w:p w14:paraId="30B9A885" w14:textId="77777777" w:rsidR="006161AD" w:rsidRPr="00D476E3" w:rsidRDefault="006161AD" w:rsidP="006F573E">
            <w:pPr>
              <w:spacing w:after="60"/>
              <w:rPr>
                <w:iCs/>
                <w:sz w:val="20"/>
                <w:szCs w:val="20"/>
              </w:rPr>
            </w:pPr>
            <w:r w:rsidRPr="00D476E3">
              <w:rPr>
                <w:iCs/>
                <w:sz w:val="20"/>
                <w:szCs w:val="20"/>
              </w:rPr>
              <w:t xml:space="preserve">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82B48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53AFEC" w14:textId="77777777" w:rsidR="006161AD" w:rsidRPr="00D476E3" w:rsidRDefault="006161AD" w:rsidP="006F573E">
            <w:pPr>
              <w:spacing w:after="60"/>
              <w:rPr>
                <w:iCs/>
                <w:sz w:val="20"/>
                <w:szCs w:val="20"/>
              </w:rPr>
            </w:pPr>
            <w:r w:rsidRPr="00D476E3">
              <w:rPr>
                <w:i/>
                <w:iCs/>
                <w:sz w:val="20"/>
                <w:szCs w:val="20"/>
              </w:rPr>
              <w:t>Responsive Reserve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RRS, for the hour.</w:t>
            </w:r>
          </w:p>
        </w:tc>
      </w:tr>
      <w:tr w:rsidR="006161AD" w:rsidRPr="00D476E3" w14:paraId="20DF4D0D" w14:textId="77777777" w:rsidTr="006F573E">
        <w:tc>
          <w:tcPr>
            <w:tcW w:w="849" w:type="pct"/>
            <w:tcBorders>
              <w:top w:val="single" w:sz="4" w:space="0" w:color="auto"/>
              <w:left w:val="single" w:sz="4" w:space="0" w:color="auto"/>
              <w:bottom w:val="single" w:sz="4" w:space="0" w:color="auto"/>
              <w:right w:val="single" w:sz="4" w:space="0" w:color="auto"/>
            </w:tcBorders>
          </w:tcPr>
          <w:p w14:paraId="0C52F190" w14:textId="77777777" w:rsidR="006161AD" w:rsidRPr="00D476E3" w:rsidRDefault="006161AD" w:rsidP="006F573E">
            <w:pPr>
              <w:spacing w:after="60"/>
              <w:rPr>
                <w:iCs/>
                <w:sz w:val="20"/>
                <w:szCs w:val="20"/>
              </w:rPr>
            </w:pPr>
            <w:r w:rsidRPr="00D476E3">
              <w:rPr>
                <w:sz w:val="20"/>
                <w:szCs w:val="20"/>
              </w:rPr>
              <w:t xml:space="preserve">RRRFQ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509E84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820796E" w14:textId="77777777" w:rsidR="006161AD" w:rsidRPr="00D476E3" w:rsidRDefault="006161AD" w:rsidP="006F573E">
            <w:pPr>
              <w:spacing w:after="60"/>
              <w:rPr>
                <w:i/>
                <w:iCs/>
                <w:sz w:val="20"/>
                <w:szCs w:val="20"/>
              </w:rPr>
            </w:pPr>
            <w:r w:rsidRPr="00D476E3">
              <w:rPr>
                <w:i/>
                <w:sz w:val="20"/>
                <w:szCs w:val="20"/>
              </w:rPr>
              <w:t>Reconfiguration Responsive Reserve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RRS, for the hour.</w:t>
            </w:r>
          </w:p>
        </w:tc>
      </w:tr>
      <w:tr w:rsidR="006161AD" w:rsidRPr="00D476E3" w14:paraId="0CB21822" w14:textId="77777777" w:rsidTr="006F573E">
        <w:tc>
          <w:tcPr>
            <w:tcW w:w="849" w:type="pct"/>
            <w:tcBorders>
              <w:top w:val="single" w:sz="4" w:space="0" w:color="auto"/>
              <w:left w:val="single" w:sz="4" w:space="0" w:color="auto"/>
              <w:bottom w:val="single" w:sz="4" w:space="0" w:color="auto"/>
              <w:right w:val="single" w:sz="4" w:space="0" w:color="auto"/>
            </w:tcBorders>
          </w:tcPr>
          <w:p w14:paraId="319BA844"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93098D"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2E23FB1"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30BDB570" w14:textId="77777777" w:rsidTr="006F573E">
        <w:tc>
          <w:tcPr>
            <w:tcW w:w="849" w:type="pct"/>
            <w:tcBorders>
              <w:top w:val="single" w:sz="4" w:space="0" w:color="auto"/>
              <w:left w:val="single" w:sz="4" w:space="0" w:color="auto"/>
              <w:bottom w:val="single" w:sz="4" w:space="0" w:color="auto"/>
              <w:right w:val="single" w:sz="4" w:space="0" w:color="auto"/>
            </w:tcBorders>
          </w:tcPr>
          <w:p w14:paraId="275497FC" w14:textId="77777777" w:rsidR="006161AD" w:rsidRPr="00D476E3" w:rsidRDefault="006161AD" w:rsidP="006F573E">
            <w:pPr>
              <w:rPr>
                <w:sz w:val="20"/>
                <w:szCs w:val="20"/>
              </w:rPr>
            </w:pPr>
            <w:r w:rsidRPr="00D476E3">
              <w:rPr>
                <w:sz w:val="20"/>
                <w:szCs w:val="20"/>
              </w:rPr>
              <w:t xml:space="preserve">PCRR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3576AE5"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BACD6E9" w14:textId="77777777" w:rsidR="006161AD" w:rsidRPr="00D476E3" w:rsidRDefault="006161AD" w:rsidP="006F573E">
            <w:pPr>
              <w:rPr>
                <w:sz w:val="20"/>
                <w:szCs w:val="20"/>
              </w:rPr>
            </w:pPr>
            <w:r w:rsidRPr="00D476E3">
              <w:rPr>
                <w:i/>
                <w:sz w:val="20"/>
                <w:szCs w:val="20"/>
              </w:rPr>
              <w:t>Procured Capacity for Responsive Reserve per QSE in DAM</w:t>
            </w:r>
            <w:r w:rsidRPr="00D476E3">
              <w:rPr>
                <w:sz w:val="20"/>
                <w:szCs w:val="20"/>
              </w:rPr>
              <w:t xml:space="preserve">—The total RRS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7699DCCA" w14:textId="77777777" w:rsidTr="006F573E">
        <w:tc>
          <w:tcPr>
            <w:tcW w:w="849" w:type="pct"/>
            <w:tcBorders>
              <w:top w:val="single" w:sz="4" w:space="0" w:color="auto"/>
              <w:left w:val="single" w:sz="4" w:space="0" w:color="auto"/>
              <w:bottom w:val="single" w:sz="4" w:space="0" w:color="auto"/>
              <w:right w:val="single" w:sz="4" w:space="0" w:color="auto"/>
            </w:tcBorders>
          </w:tcPr>
          <w:p w14:paraId="78E648D9" w14:textId="77777777" w:rsidR="006161AD" w:rsidRPr="00D476E3" w:rsidRDefault="006161AD" w:rsidP="006F573E">
            <w:pPr>
              <w:spacing w:after="60"/>
              <w:rPr>
                <w:sz w:val="20"/>
                <w:szCs w:val="20"/>
              </w:rPr>
            </w:pPr>
            <w:r w:rsidRPr="00D476E3">
              <w:rPr>
                <w:sz w:val="20"/>
                <w:szCs w:val="20"/>
              </w:rPr>
              <w:t xml:space="preserve">SARRQ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85B1C1"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011BF1" w14:textId="77777777" w:rsidR="006161AD" w:rsidRPr="00D476E3" w:rsidRDefault="006161AD" w:rsidP="006F573E">
            <w:pPr>
              <w:spacing w:after="60"/>
              <w:rPr>
                <w:i/>
                <w:sz w:val="20"/>
                <w:szCs w:val="20"/>
              </w:rPr>
            </w:pPr>
            <w:r w:rsidRPr="00D476E3">
              <w:rPr>
                <w:i/>
                <w:sz w:val="20"/>
                <w:szCs w:val="20"/>
              </w:rPr>
              <w:t>Total Self-Arranged Responsive Reserve Quantity per QSE for all markets</w:t>
            </w:r>
            <w:r w:rsidRPr="00D476E3">
              <w:rPr>
                <w:sz w:val="20"/>
                <w:szCs w:val="20"/>
              </w:rPr>
              <w:t xml:space="preserve">—The sum of all self-arranged RRS quantities submitted by QSE </w:t>
            </w:r>
            <w:r w:rsidRPr="00D476E3">
              <w:rPr>
                <w:i/>
                <w:sz w:val="20"/>
                <w:szCs w:val="20"/>
              </w:rPr>
              <w:t>q</w:t>
            </w:r>
            <w:r w:rsidRPr="00D476E3">
              <w:rPr>
                <w:sz w:val="20"/>
                <w:szCs w:val="20"/>
              </w:rPr>
              <w:t xml:space="preserve"> for DAM and all SASMs.</w:t>
            </w:r>
          </w:p>
        </w:tc>
      </w:tr>
      <w:tr w:rsidR="006161AD" w:rsidRPr="00D476E3" w14:paraId="5D53778F" w14:textId="77777777" w:rsidTr="006F573E">
        <w:tc>
          <w:tcPr>
            <w:tcW w:w="849" w:type="pct"/>
            <w:tcBorders>
              <w:top w:val="single" w:sz="4" w:space="0" w:color="auto"/>
              <w:left w:val="single" w:sz="4" w:space="0" w:color="auto"/>
              <w:bottom w:val="single" w:sz="4" w:space="0" w:color="auto"/>
              <w:right w:val="single" w:sz="4" w:space="0" w:color="auto"/>
            </w:tcBorders>
          </w:tcPr>
          <w:p w14:paraId="07B83556"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E2D2C6"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8BCC80D"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7E0F05" w14:textId="77777777" w:rsidTr="006F573E">
        <w:tc>
          <w:tcPr>
            <w:tcW w:w="849" w:type="pct"/>
            <w:tcBorders>
              <w:top w:val="single" w:sz="4" w:space="0" w:color="auto"/>
              <w:left w:val="single" w:sz="4" w:space="0" w:color="auto"/>
              <w:bottom w:val="single" w:sz="4" w:space="0" w:color="auto"/>
              <w:right w:val="single" w:sz="4" w:space="0" w:color="auto"/>
            </w:tcBorders>
          </w:tcPr>
          <w:p w14:paraId="661E84CF"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BD9ED90"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27B8A86"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27131294" w14:textId="77777777" w:rsidR="006161AD" w:rsidRPr="00D476E3" w:rsidRDefault="006161AD" w:rsidP="006161AD">
      <w:pPr>
        <w:rPr>
          <w:szCs w:val="20"/>
        </w:rPr>
      </w:pPr>
    </w:p>
    <w:p w14:paraId="21BC707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RRS for the Operating Hour, due to changes during the Adjustment Period or Real-Time operations, is calculated as follows:</w:t>
      </w:r>
    </w:p>
    <w:p w14:paraId="55343224" w14:textId="77777777" w:rsidR="006161AD" w:rsidRPr="00D476E3" w:rsidRDefault="006161AD" w:rsidP="006161AD">
      <w:pPr>
        <w:spacing w:after="240"/>
        <w:ind w:left="2880" w:hanging="2160"/>
        <w:rPr>
          <w:b/>
          <w:bCs/>
          <w:szCs w:val="20"/>
          <w:lang w:val="pt-BR"/>
        </w:rPr>
      </w:pPr>
      <w:r w:rsidRPr="00D476E3">
        <w:rPr>
          <w:b/>
          <w:bCs/>
          <w:szCs w:val="20"/>
          <w:lang w:val="pt-BR"/>
        </w:rPr>
        <w:t xml:space="preserve">RTRRAMT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RRCOST </w:t>
      </w:r>
      <w:r w:rsidRPr="00D476E3">
        <w:rPr>
          <w:b/>
          <w:bCs/>
          <w:i/>
          <w:szCs w:val="20"/>
          <w:vertAlign w:val="subscript"/>
          <w:lang w:val="pt-BR"/>
        </w:rPr>
        <w:t>q</w:t>
      </w:r>
      <w:r w:rsidRPr="00D476E3">
        <w:rPr>
          <w:b/>
          <w:bCs/>
          <w:szCs w:val="20"/>
          <w:lang w:val="pt-BR"/>
        </w:rPr>
        <w:t xml:space="preserve"> – DARRAMT </w:t>
      </w:r>
      <w:r w:rsidRPr="00D476E3">
        <w:rPr>
          <w:b/>
          <w:bCs/>
          <w:i/>
          <w:szCs w:val="20"/>
          <w:vertAlign w:val="subscript"/>
          <w:lang w:val="pt-BR"/>
        </w:rPr>
        <w:t>q</w:t>
      </w:r>
    </w:p>
    <w:p w14:paraId="4E747AE6"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553E6C1C" w14:textId="77777777" w:rsidTr="006F573E">
        <w:trPr>
          <w:cantSplit/>
        </w:trPr>
        <w:tc>
          <w:tcPr>
            <w:tcW w:w="824" w:type="pct"/>
          </w:tcPr>
          <w:p w14:paraId="659BB201"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2108B226"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65A71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39177B2" w14:textId="77777777" w:rsidTr="006F573E">
        <w:trPr>
          <w:cantSplit/>
        </w:trPr>
        <w:tc>
          <w:tcPr>
            <w:tcW w:w="824" w:type="pct"/>
          </w:tcPr>
          <w:p w14:paraId="56C6641C" w14:textId="77777777" w:rsidR="006161AD" w:rsidRPr="00D476E3" w:rsidRDefault="006161AD" w:rsidP="006F573E">
            <w:pPr>
              <w:spacing w:after="60"/>
              <w:rPr>
                <w:iCs/>
                <w:sz w:val="20"/>
                <w:szCs w:val="20"/>
              </w:rPr>
            </w:pPr>
            <w:r w:rsidRPr="00D476E3">
              <w:rPr>
                <w:iCs/>
                <w:sz w:val="20"/>
                <w:szCs w:val="20"/>
              </w:rPr>
              <w:t xml:space="preserve">RTRRAMT </w:t>
            </w:r>
            <w:r w:rsidRPr="00D476E3">
              <w:rPr>
                <w:i/>
                <w:iCs/>
                <w:sz w:val="20"/>
                <w:szCs w:val="20"/>
                <w:vertAlign w:val="subscript"/>
              </w:rPr>
              <w:t>q</w:t>
            </w:r>
          </w:p>
        </w:tc>
        <w:tc>
          <w:tcPr>
            <w:tcW w:w="463" w:type="pct"/>
          </w:tcPr>
          <w:p w14:paraId="13FB5C44" w14:textId="77777777" w:rsidR="006161AD" w:rsidRPr="00D476E3" w:rsidRDefault="006161AD" w:rsidP="006F573E">
            <w:pPr>
              <w:spacing w:after="60"/>
              <w:rPr>
                <w:iCs/>
                <w:sz w:val="20"/>
                <w:szCs w:val="20"/>
              </w:rPr>
            </w:pPr>
            <w:r w:rsidRPr="00D476E3">
              <w:rPr>
                <w:iCs/>
                <w:sz w:val="20"/>
                <w:szCs w:val="20"/>
              </w:rPr>
              <w:t>$</w:t>
            </w:r>
          </w:p>
        </w:tc>
        <w:tc>
          <w:tcPr>
            <w:tcW w:w="3713" w:type="pct"/>
          </w:tcPr>
          <w:p w14:paraId="2D0F6B3B" w14:textId="77777777" w:rsidR="006161AD" w:rsidRPr="00D476E3" w:rsidRDefault="006161AD" w:rsidP="006F573E">
            <w:pPr>
              <w:spacing w:after="60"/>
              <w:rPr>
                <w:iCs/>
                <w:sz w:val="20"/>
                <w:szCs w:val="20"/>
              </w:rPr>
            </w:pPr>
            <w:r w:rsidRPr="00D476E3">
              <w:rPr>
                <w:i/>
                <w:iCs/>
                <w:sz w:val="20"/>
                <w:szCs w:val="20"/>
              </w:rPr>
              <w:t>Real-Time Responsive Reserve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RRS, for the hour.</w:t>
            </w:r>
          </w:p>
        </w:tc>
      </w:tr>
      <w:tr w:rsidR="006161AD" w:rsidRPr="00D476E3" w14:paraId="18E350D2" w14:textId="77777777" w:rsidTr="006F573E">
        <w:trPr>
          <w:cantSplit/>
        </w:trPr>
        <w:tc>
          <w:tcPr>
            <w:tcW w:w="824" w:type="pct"/>
          </w:tcPr>
          <w:p w14:paraId="3EA9C985" w14:textId="77777777" w:rsidR="006161AD" w:rsidRPr="00D476E3" w:rsidRDefault="006161AD" w:rsidP="006F573E">
            <w:pPr>
              <w:spacing w:after="60"/>
              <w:rPr>
                <w:iCs/>
                <w:sz w:val="20"/>
                <w:szCs w:val="20"/>
              </w:rPr>
            </w:pPr>
            <w:r w:rsidRPr="00D476E3">
              <w:rPr>
                <w:iCs/>
                <w:sz w:val="20"/>
                <w:szCs w:val="20"/>
              </w:rPr>
              <w:t xml:space="preserve">RRCOST </w:t>
            </w:r>
            <w:r w:rsidRPr="00D476E3">
              <w:rPr>
                <w:i/>
                <w:iCs/>
                <w:sz w:val="20"/>
                <w:szCs w:val="20"/>
                <w:vertAlign w:val="subscript"/>
              </w:rPr>
              <w:t>q</w:t>
            </w:r>
          </w:p>
        </w:tc>
        <w:tc>
          <w:tcPr>
            <w:tcW w:w="463" w:type="pct"/>
          </w:tcPr>
          <w:p w14:paraId="12A4D5B3" w14:textId="77777777" w:rsidR="006161AD" w:rsidRPr="00D476E3" w:rsidRDefault="006161AD" w:rsidP="006F573E">
            <w:pPr>
              <w:spacing w:after="60"/>
              <w:rPr>
                <w:iCs/>
                <w:sz w:val="20"/>
                <w:szCs w:val="20"/>
              </w:rPr>
            </w:pPr>
            <w:r w:rsidRPr="00D476E3">
              <w:rPr>
                <w:iCs/>
                <w:sz w:val="20"/>
                <w:szCs w:val="20"/>
              </w:rPr>
              <w:t>$</w:t>
            </w:r>
          </w:p>
        </w:tc>
        <w:tc>
          <w:tcPr>
            <w:tcW w:w="3713" w:type="pct"/>
          </w:tcPr>
          <w:p w14:paraId="58A6FA75" w14:textId="77777777" w:rsidR="006161AD" w:rsidRPr="00D476E3" w:rsidRDefault="006161AD" w:rsidP="006F573E">
            <w:pPr>
              <w:spacing w:after="60"/>
              <w:rPr>
                <w:iCs/>
                <w:sz w:val="20"/>
                <w:szCs w:val="20"/>
              </w:rPr>
            </w:pPr>
            <w:r w:rsidRPr="00D476E3">
              <w:rPr>
                <w:i/>
                <w:iCs/>
                <w:sz w:val="20"/>
                <w:szCs w:val="20"/>
              </w:rPr>
              <w:t>Responsive Reserve Cost per QSE</w:t>
            </w:r>
            <w:r w:rsidRPr="00D476E3">
              <w:rPr>
                <w:iCs/>
                <w:sz w:val="20"/>
                <w:szCs w:val="20"/>
              </w:rPr>
              <w:t xml:space="preserve">—QSE </w:t>
            </w:r>
            <w:r w:rsidRPr="00D476E3">
              <w:rPr>
                <w:i/>
                <w:iCs/>
                <w:sz w:val="20"/>
                <w:szCs w:val="20"/>
              </w:rPr>
              <w:t>q</w:t>
            </w:r>
            <w:r w:rsidRPr="00D476E3">
              <w:rPr>
                <w:iCs/>
                <w:sz w:val="20"/>
                <w:szCs w:val="20"/>
              </w:rPr>
              <w:t>’s share of the net total costs for RRS, for the hour.</w:t>
            </w:r>
          </w:p>
        </w:tc>
      </w:tr>
      <w:tr w:rsidR="006161AD" w:rsidRPr="00D476E3" w14:paraId="29A122C3" w14:textId="77777777" w:rsidTr="006F573E">
        <w:trPr>
          <w:cantSplit/>
        </w:trPr>
        <w:tc>
          <w:tcPr>
            <w:tcW w:w="824" w:type="pct"/>
          </w:tcPr>
          <w:p w14:paraId="63A0347F"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463" w:type="pct"/>
          </w:tcPr>
          <w:p w14:paraId="140ACC6C" w14:textId="77777777" w:rsidR="006161AD" w:rsidRPr="00D476E3" w:rsidRDefault="006161AD" w:rsidP="006F573E">
            <w:pPr>
              <w:spacing w:after="60"/>
              <w:rPr>
                <w:iCs/>
                <w:sz w:val="20"/>
                <w:szCs w:val="20"/>
              </w:rPr>
            </w:pPr>
            <w:r w:rsidRPr="00D476E3">
              <w:rPr>
                <w:iCs/>
                <w:sz w:val="20"/>
                <w:szCs w:val="20"/>
              </w:rPr>
              <w:t>$</w:t>
            </w:r>
          </w:p>
        </w:tc>
        <w:tc>
          <w:tcPr>
            <w:tcW w:w="3713" w:type="pct"/>
          </w:tcPr>
          <w:p w14:paraId="7D510E5E" w14:textId="77777777" w:rsidR="006161AD" w:rsidRPr="00D476E3" w:rsidRDefault="006161AD" w:rsidP="006F573E">
            <w:pPr>
              <w:spacing w:after="60"/>
              <w:rPr>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hour.</w:t>
            </w:r>
          </w:p>
        </w:tc>
      </w:tr>
      <w:tr w:rsidR="006161AD" w:rsidRPr="00D476E3" w14:paraId="50E25B25"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25BF5AFF"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2BF6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1F45B94C" w14:textId="77777777" w:rsidR="006161AD" w:rsidRPr="00D476E3" w:rsidRDefault="006161AD" w:rsidP="006F573E">
            <w:pPr>
              <w:spacing w:after="60"/>
              <w:rPr>
                <w:iCs/>
                <w:sz w:val="20"/>
                <w:szCs w:val="20"/>
              </w:rPr>
            </w:pPr>
            <w:r w:rsidRPr="00D476E3">
              <w:rPr>
                <w:iCs/>
                <w:sz w:val="20"/>
                <w:szCs w:val="20"/>
              </w:rPr>
              <w:t>A QSE.</w:t>
            </w:r>
          </w:p>
        </w:tc>
      </w:tr>
    </w:tbl>
    <w:p w14:paraId="16CF7FAC" w14:textId="77777777" w:rsidR="006161AD" w:rsidRPr="00D476E3" w:rsidRDefault="006161AD" w:rsidP="006161AD">
      <w:pPr>
        <w:spacing w:before="240" w:after="240"/>
        <w:ind w:left="720" w:hanging="720"/>
        <w:rPr>
          <w:iCs/>
          <w:szCs w:val="20"/>
        </w:rPr>
      </w:pPr>
      <w:r w:rsidRPr="00D476E3">
        <w:rPr>
          <w:iCs/>
          <w:szCs w:val="20"/>
        </w:rPr>
        <w:t>(5)</w:t>
      </w:r>
      <w:r w:rsidRPr="00D476E3">
        <w:rPr>
          <w:iCs/>
          <w:szCs w:val="20"/>
        </w:rPr>
        <w:tab/>
        <w:t>For Non-Spin, if applicable:</w:t>
      </w:r>
    </w:p>
    <w:p w14:paraId="3161AC2C"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0B16E0CA" w14:textId="77777777" w:rsidR="006161AD" w:rsidRPr="00D476E3" w:rsidRDefault="006161AD" w:rsidP="006161AD">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6BAA5777" wp14:editId="00EA511E">
            <wp:extent cx="144780" cy="274320"/>
            <wp:effectExtent l="0" t="0" r="7620" b="0"/>
            <wp:docPr id="1759127893"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07BA5FD5" w14:textId="77777777" w:rsidR="006161AD" w:rsidRPr="00D476E3" w:rsidRDefault="006161AD" w:rsidP="006161AD">
      <w:pPr>
        <w:spacing w:after="240"/>
        <w:ind w:left="3600" w:firstLine="720"/>
        <w:rPr>
          <w:b/>
          <w:bCs/>
          <w:szCs w:val="20"/>
        </w:rPr>
      </w:pPr>
      <w:r w:rsidRPr="00D476E3">
        <w:rPr>
          <w:b/>
          <w:bCs/>
          <w:szCs w:val="20"/>
        </w:rPr>
        <w:t>NSINFQAMTTOT)</w:t>
      </w:r>
    </w:p>
    <w:p w14:paraId="13FB1592" w14:textId="77777777" w:rsidR="006161AD" w:rsidRPr="00D476E3" w:rsidRDefault="006161AD" w:rsidP="006161AD">
      <w:pPr>
        <w:spacing w:after="240"/>
        <w:rPr>
          <w:iCs/>
          <w:szCs w:val="20"/>
        </w:rPr>
      </w:pPr>
      <w:r w:rsidRPr="00D476E3">
        <w:rPr>
          <w:iCs/>
          <w:szCs w:val="20"/>
        </w:rPr>
        <w:t xml:space="preserve">Where: </w:t>
      </w:r>
    </w:p>
    <w:p w14:paraId="22773571" w14:textId="77777777" w:rsidR="006161AD" w:rsidRPr="00D476E3" w:rsidRDefault="006161AD" w:rsidP="006161AD">
      <w:pPr>
        <w:rPr>
          <w:szCs w:val="20"/>
        </w:rPr>
      </w:pPr>
      <w:r w:rsidRPr="00D476E3">
        <w:rPr>
          <w:szCs w:val="20"/>
        </w:rPr>
        <w:lastRenderedPageBreak/>
        <w:t>Total payment of SASM- and RSASM-procured capacity for Non-Spin by market</w:t>
      </w:r>
    </w:p>
    <w:p w14:paraId="5249FAC1" w14:textId="77777777" w:rsidR="006161AD" w:rsidRPr="00D476E3" w:rsidRDefault="006161AD" w:rsidP="006161AD">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8369A21" wp14:editId="21C3C09A">
            <wp:extent cx="144780" cy="297180"/>
            <wp:effectExtent l="0" t="0" r="7620" b="7620"/>
            <wp:docPr id="10905217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7B259B9F" w14:textId="77777777" w:rsidR="006161AD" w:rsidRPr="00D476E3" w:rsidRDefault="006161AD" w:rsidP="006161AD">
      <w:pPr>
        <w:rPr>
          <w:szCs w:val="20"/>
        </w:rPr>
      </w:pPr>
      <w:r w:rsidRPr="00D476E3">
        <w:rPr>
          <w:szCs w:val="20"/>
        </w:rPr>
        <w:t>Total payment of DAM-procured capacity for Non-Spin</w:t>
      </w:r>
    </w:p>
    <w:p w14:paraId="6CD016F9" w14:textId="77777777" w:rsidR="006161AD" w:rsidRPr="00D476E3" w:rsidRDefault="006161AD" w:rsidP="006161AD">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DC0A65D" wp14:editId="12BB367F">
            <wp:extent cx="144780" cy="297180"/>
            <wp:effectExtent l="0" t="0" r="7620" b="7620"/>
            <wp:docPr id="92307602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060E442C" w14:textId="77777777" w:rsidR="006161AD" w:rsidRPr="00D476E3" w:rsidRDefault="006161AD" w:rsidP="006161AD">
      <w:pPr>
        <w:rPr>
          <w:szCs w:val="20"/>
        </w:rPr>
      </w:pPr>
      <w:r w:rsidRPr="00D476E3">
        <w:rPr>
          <w:szCs w:val="20"/>
        </w:rPr>
        <w:t>Total charge of failure on Ancillary Service Supply Responsibility for Non-Spin</w:t>
      </w:r>
    </w:p>
    <w:p w14:paraId="6C5A0D3F" w14:textId="77777777" w:rsidR="006161AD" w:rsidRPr="00D476E3" w:rsidRDefault="006161AD" w:rsidP="006161AD">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3267197" wp14:editId="64E08452">
            <wp:extent cx="144780" cy="297180"/>
            <wp:effectExtent l="0" t="0" r="7620" b="7620"/>
            <wp:docPr id="2072002054"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55BB0BBE" w14:textId="77777777" w:rsidR="006161AD" w:rsidRPr="00D476E3" w:rsidRDefault="006161AD" w:rsidP="006161AD">
      <w:pPr>
        <w:ind w:left="300" w:hangingChars="125" w:hanging="300"/>
        <w:rPr>
          <w:bCs/>
          <w:szCs w:val="20"/>
        </w:rPr>
      </w:pPr>
      <w:r w:rsidRPr="00D476E3">
        <w:rPr>
          <w:bCs/>
          <w:szCs w:val="20"/>
        </w:rPr>
        <w:t>Total payment of SASM- and RSASM-procured capacity for Non-Spin by QSE</w:t>
      </w:r>
    </w:p>
    <w:p w14:paraId="03BE5A8F" w14:textId="77777777" w:rsidR="006161AD" w:rsidRPr="00D476E3" w:rsidRDefault="006161AD" w:rsidP="006161AD">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14412F29" wp14:editId="23BAE48E">
            <wp:extent cx="144780" cy="274320"/>
            <wp:effectExtent l="0" t="0" r="7620" b="0"/>
            <wp:docPr id="1130500396"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38A4CDF5" w14:textId="77777777" w:rsidR="006161AD" w:rsidRPr="00D476E3" w:rsidRDefault="006161AD" w:rsidP="006161AD">
      <w:pPr>
        <w:rPr>
          <w:szCs w:val="20"/>
        </w:rPr>
      </w:pPr>
      <w:r w:rsidRPr="00D476E3">
        <w:rPr>
          <w:szCs w:val="20"/>
        </w:rPr>
        <w:t>Total charge of infeasible Ancillary Service Supply Responsibility for Non-Spin</w:t>
      </w:r>
    </w:p>
    <w:p w14:paraId="257DF7B6" w14:textId="77777777" w:rsidR="006161AD" w:rsidRPr="00D476E3" w:rsidRDefault="006161AD" w:rsidP="006161AD">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position w:val="-22"/>
          <w:szCs w:val="20"/>
          <w:lang w:val="pt-BR"/>
        </w:rPr>
        <w:object w:dxaOrig="225" w:dyaOrig="465" w14:anchorId="64F9278D">
          <v:shape id="_x0000_i1072" type="#_x0000_t75" style="width:12pt;height:18pt" o:ole="">
            <v:imagedata r:id="rId68" o:title=""/>
          </v:shape>
          <o:OLEObject Type="Embed" ProgID="Equation.3" ShapeID="_x0000_i1072" DrawAspect="Content" ObjectID="_1791035040" r:id="rId77"/>
        </w:object>
      </w:r>
      <w:r w:rsidRPr="00D476E3">
        <w:t xml:space="preserve"> NSINFQAMT </w:t>
      </w:r>
      <w:r w:rsidRPr="00D476E3">
        <w:rPr>
          <w:i/>
          <w:iCs/>
          <w:vertAlign w:val="subscript"/>
        </w:rPr>
        <w:t>q</w:t>
      </w:r>
    </w:p>
    <w:p w14:paraId="6C94D46F"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6161AD" w:rsidRPr="00D476E3" w14:paraId="28B0DC82" w14:textId="77777777" w:rsidTr="006F573E">
        <w:trPr>
          <w:tblHeader/>
        </w:trPr>
        <w:tc>
          <w:tcPr>
            <w:tcW w:w="1231" w:type="pct"/>
          </w:tcPr>
          <w:p w14:paraId="24A6A5E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28385BD3"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1527889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E16D840" w14:textId="77777777" w:rsidTr="006F573E">
        <w:tc>
          <w:tcPr>
            <w:tcW w:w="1231" w:type="pct"/>
          </w:tcPr>
          <w:p w14:paraId="2408292A"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6820041A" w14:textId="77777777" w:rsidR="006161AD" w:rsidRPr="00D476E3" w:rsidRDefault="006161AD" w:rsidP="006F573E">
            <w:pPr>
              <w:spacing w:after="60"/>
              <w:rPr>
                <w:iCs/>
                <w:sz w:val="20"/>
                <w:szCs w:val="20"/>
              </w:rPr>
            </w:pPr>
            <w:r w:rsidRPr="00D476E3">
              <w:rPr>
                <w:iCs/>
                <w:sz w:val="20"/>
                <w:szCs w:val="20"/>
              </w:rPr>
              <w:t>$</w:t>
            </w:r>
          </w:p>
        </w:tc>
        <w:tc>
          <w:tcPr>
            <w:tcW w:w="3440" w:type="pct"/>
          </w:tcPr>
          <w:p w14:paraId="2F4A3D1A"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13A94855" w14:textId="77777777" w:rsidTr="006F573E">
        <w:tc>
          <w:tcPr>
            <w:tcW w:w="1231" w:type="pct"/>
            <w:tcBorders>
              <w:top w:val="single" w:sz="4" w:space="0" w:color="auto"/>
              <w:left w:val="single" w:sz="4" w:space="0" w:color="auto"/>
              <w:bottom w:val="single" w:sz="4" w:space="0" w:color="auto"/>
              <w:right w:val="single" w:sz="4" w:space="0" w:color="auto"/>
            </w:tcBorders>
          </w:tcPr>
          <w:p w14:paraId="5D72E5DE"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BE94E97"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078C1A2"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929599A" w14:textId="77777777" w:rsidTr="006F573E">
        <w:tc>
          <w:tcPr>
            <w:tcW w:w="1231" w:type="pct"/>
            <w:tcBorders>
              <w:top w:val="single" w:sz="4" w:space="0" w:color="auto"/>
              <w:left w:val="single" w:sz="4" w:space="0" w:color="auto"/>
              <w:bottom w:val="single" w:sz="4" w:space="0" w:color="auto"/>
              <w:right w:val="single" w:sz="4" w:space="0" w:color="auto"/>
            </w:tcBorders>
          </w:tcPr>
          <w:p w14:paraId="6048AE9B" w14:textId="77777777" w:rsidR="006161AD" w:rsidRPr="00D476E3" w:rsidRDefault="006161AD" w:rsidP="006F573E">
            <w:pPr>
              <w:spacing w:after="60"/>
              <w:rPr>
                <w:iCs/>
                <w:sz w:val="20"/>
                <w:szCs w:val="20"/>
              </w:rPr>
            </w:pPr>
            <w:r w:rsidRPr="00D476E3">
              <w:rPr>
                <w:iCs/>
                <w:sz w:val="20"/>
                <w:szCs w:val="20"/>
              </w:rPr>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5F6652"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9E534D9"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7C98602E" w14:textId="77777777" w:rsidTr="006F573E">
        <w:tc>
          <w:tcPr>
            <w:tcW w:w="1231" w:type="pct"/>
            <w:tcBorders>
              <w:top w:val="single" w:sz="4" w:space="0" w:color="auto"/>
              <w:left w:val="single" w:sz="4" w:space="0" w:color="auto"/>
              <w:bottom w:val="single" w:sz="4" w:space="0" w:color="auto"/>
              <w:right w:val="single" w:sz="4" w:space="0" w:color="auto"/>
            </w:tcBorders>
          </w:tcPr>
          <w:p w14:paraId="625F2A95" w14:textId="77777777" w:rsidR="006161AD" w:rsidRPr="00D476E3" w:rsidRDefault="006161AD" w:rsidP="006F573E">
            <w:pPr>
              <w:spacing w:after="60"/>
              <w:rPr>
                <w:iCs/>
                <w:sz w:val="20"/>
                <w:szCs w:val="20"/>
              </w:rPr>
            </w:pPr>
            <w:r w:rsidRPr="00D476E3">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77F17476"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50DC703"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BE6E320" w14:textId="77777777" w:rsidTr="006F573E">
        <w:tc>
          <w:tcPr>
            <w:tcW w:w="1231" w:type="pct"/>
            <w:tcBorders>
              <w:top w:val="single" w:sz="4" w:space="0" w:color="auto"/>
              <w:left w:val="single" w:sz="4" w:space="0" w:color="auto"/>
              <w:bottom w:val="single" w:sz="4" w:space="0" w:color="auto"/>
              <w:right w:val="single" w:sz="4" w:space="0" w:color="auto"/>
            </w:tcBorders>
          </w:tcPr>
          <w:p w14:paraId="7CAEB759"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5BCCE3D"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740CC35"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1E850ABD" w14:textId="77777777" w:rsidTr="006F573E">
        <w:tc>
          <w:tcPr>
            <w:tcW w:w="1231" w:type="pct"/>
            <w:tcBorders>
              <w:top w:val="single" w:sz="4" w:space="0" w:color="auto"/>
              <w:left w:val="single" w:sz="4" w:space="0" w:color="auto"/>
              <w:bottom w:val="single" w:sz="4" w:space="0" w:color="auto"/>
              <w:right w:val="single" w:sz="4" w:space="0" w:color="auto"/>
            </w:tcBorders>
          </w:tcPr>
          <w:p w14:paraId="03A3FC40"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10CA83"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035E453"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015AC73D" w14:textId="77777777" w:rsidTr="006F573E">
        <w:tc>
          <w:tcPr>
            <w:tcW w:w="1231" w:type="pct"/>
            <w:tcBorders>
              <w:top w:val="single" w:sz="4" w:space="0" w:color="auto"/>
              <w:left w:val="single" w:sz="4" w:space="0" w:color="auto"/>
              <w:bottom w:val="single" w:sz="4" w:space="0" w:color="auto"/>
              <w:right w:val="single" w:sz="4" w:space="0" w:color="auto"/>
            </w:tcBorders>
          </w:tcPr>
          <w:p w14:paraId="70F9AC2E"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54F5167"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EF2BD73"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2CD57B50" w14:textId="77777777" w:rsidTr="006F573E">
        <w:tc>
          <w:tcPr>
            <w:tcW w:w="1231" w:type="pct"/>
            <w:tcBorders>
              <w:top w:val="single" w:sz="4" w:space="0" w:color="auto"/>
              <w:left w:val="single" w:sz="4" w:space="0" w:color="auto"/>
              <w:bottom w:val="single" w:sz="4" w:space="0" w:color="auto"/>
              <w:right w:val="single" w:sz="4" w:space="0" w:color="auto"/>
            </w:tcBorders>
          </w:tcPr>
          <w:p w14:paraId="129A1633"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3C526E5B"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1607782"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1E3CBA5E" w14:textId="77777777" w:rsidTr="006F573E">
        <w:tc>
          <w:tcPr>
            <w:tcW w:w="1231" w:type="pct"/>
            <w:tcBorders>
              <w:top w:val="single" w:sz="4" w:space="0" w:color="auto"/>
              <w:left w:val="single" w:sz="4" w:space="0" w:color="auto"/>
              <w:bottom w:val="single" w:sz="4" w:space="0" w:color="auto"/>
              <w:right w:val="single" w:sz="4" w:space="0" w:color="auto"/>
            </w:tcBorders>
          </w:tcPr>
          <w:p w14:paraId="14E871AD"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45DA38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7568BC5"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1A4D111F" w14:textId="77777777" w:rsidTr="006F573E">
        <w:tc>
          <w:tcPr>
            <w:tcW w:w="1231" w:type="pct"/>
            <w:tcBorders>
              <w:top w:val="single" w:sz="4" w:space="0" w:color="auto"/>
              <w:left w:val="single" w:sz="4" w:space="0" w:color="auto"/>
              <w:bottom w:val="single" w:sz="4" w:space="0" w:color="auto"/>
              <w:right w:val="single" w:sz="4" w:space="0" w:color="auto"/>
            </w:tcBorders>
          </w:tcPr>
          <w:p w14:paraId="1AC66BA9"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91CFF1F"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8742219"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782F3F7A" w14:textId="77777777" w:rsidTr="006F573E">
        <w:tc>
          <w:tcPr>
            <w:tcW w:w="1231" w:type="pct"/>
            <w:tcBorders>
              <w:top w:val="single" w:sz="4" w:space="0" w:color="auto"/>
              <w:left w:val="single" w:sz="4" w:space="0" w:color="auto"/>
              <w:bottom w:val="single" w:sz="4" w:space="0" w:color="auto"/>
              <w:right w:val="single" w:sz="4" w:space="0" w:color="auto"/>
            </w:tcBorders>
          </w:tcPr>
          <w:p w14:paraId="19968571"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E89F5DA"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4DA96FB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C162F1C" w14:textId="77777777" w:rsidTr="006F573E">
        <w:tc>
          <w:tcPr>
            <w:tcW w:w="1231" w:type="pct"/>
            <w:tcBorders>
              <w:top w:val="single" w:sz="4" w:space="0" w:color="auto"/>
              <w:left w:val="single" w:sz="4" w:space="0" w:color="auto"/>
              <w:bottom w:val="single" w:sz="4" w:space="0" w:color="auto"/>
              <w:right w:val="single" w:sz="4" w:space="0" w:color="auto"/>
            </w:tcBorders>
          </w:tcPr>
          <w:p w14:paraId="47A32B86" w14:textId="77777777" w:rsidR="006161AD" w:rsidRPr="00D476E3" w:rsidRDefault="006161AD" w:rsidP="006F573E">
            <w:pPr>
              <w:spacing w:after="60"/>
              <w:rPr>
                <w:i/>
                <w:iCs/>
                <w:sz w:val="20"/>
                <w:szCs w:val="20"/>
              </w:rPr>
            </w:pPr>
            <w:r w:rsidRPr="00D476E3">
              <w:rPr>
                <w:i/>
                <w:iCs/>
                <w:sz w:val="20"/>
                <w:szCs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9C9856D"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231086F5"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0A1A114D"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6A1118D8" w14:textId="77777777" w:rsidTr="006F573E">
        <w:trPr>
          <w:trHeight w:val="566"/>
        </w:trPr>
        <w:tc>
          <w:tcPr>
            <w:tcW w:w="9576" w:type="dxa"/>
            <w:shd w:val="clear" w:color="auto" w:fill="D0CECE"/>
          </w:tcPr>
          <w:p w14:paraId="25167F6E"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6B236B3C"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Non-Spin for a given Operating Hour is calculated as follows:</w:t>
            </w:r>
          </w:p>
          <w:p w14:paraId="48D5D98D" w14:textId="77777777" w:rsidR="006161AD" w:rsidRPr="00D476E3" w:rsidRDefault="006161AD" w:rsidP="006F573E">
            <w:pPr>
              <w:spacing w:after="120"/>
              <w:ind w:left="3600" w:hanging="2880"/>
              <w:rPr>
                <w:b/>
                <w:bCs/>
              </w:rPr>
            </w:pPr>
            <w:r w:rsidRPr="00D476E3">
              <w:rPr>
                <w:b/>
                <w:bCs/>
              </w:rPr>
              <w:t xml:space="preserve">NSCOSTTOT </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3DED8F4" wp14:editId="2735D96A">
                  <wp:extent cx="144780" cy="274320"/>
                  <wp:effectExtent l="0" t="0" r="7620" b="0"/>
                  <wp:docPr id="190765640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(RTPCNSAMTTOT </w:t>
            </w:r>
            <w:r w:rsidRPr="00D476E3">
              <w:rPr>
                <w:b/>
                <w:bCs/>
                <w:i/>
                <w:iCs/>
                <w:vertAlign w:val="subscript"/>
              </w:rPr>
              <w:t>m</w:t>
            </w:r>
            <w:r w:rsidRPr="00D476E3">
              <w:rPr>
                <w:bCs/>
                <w:szCs w:val="20"/>
              </w:rPr>
              <w:t>)</w:t>
            </w:r>
            <w:r w:rsidRPr="00D476E3">
              <w:rPr>
                <w:b/>
                <w:bCs/>
              </w:rPr>
              <w:t xml:space="preserve"> + </w:t>
            </w:r>
            <w:r w:rsidRPr="00D476E3">
              <w:rPr>
                <w:b/>
                <w:bCs/>
                <w:szCs w:val="20"/>
              </w:rPr>
              <w:tab/>
            </w:r>
            <w:r w:rsidRPr="00D476E3">
              <w:rPr>
                <w:b/>
                <w:bCs/>
              </w:rPr>
              <w:t xml:space="preserve">PCNSAMTTOT + NSFQAMTTOT + </w:t>
            </w:r>
          </w:p>
          <w:p w14:paraId="4F07E0B2" w14:textId="77777777" w:rsidR="006161AD" w:rsidRPr="00D476E3" w:rsidRDefault="006161AD" w:rsidP="006F573E">
            <w:pPr>
              <w:spacing w:after="240"/>
              <w:ind w:left="3600" w:firstLine="720"/>
              <w:rPr>
                <w:b/>
                <w:bCs/>
                <w:szCs w:val="20"/>
              </w:rPr>
            </w:pPr>
            <w:r w:rsidRPr="00D476E3">
              <w:rPr>
                <w:b/>
                <w:bCs/>
                <w:szCs w:val="20"/>
              </w:rPr>
              <w:t xml:space="preserve">NSINFQAMTTOT </w:t>
            </w:r>
            <w:r w:rsidRPr="00D476E3">
              <w:rPr>
                <w:b/>
                <w:szCs w:val="20"/>
              </w:rPr>
              <w:t xml:space="preserve">+ </w:t>
            </w:r>
            <w:r w:rsidRPr="00D476E3">
              <w:rPr>
                <w:b/>
                <w:color w:val="000000"/>
                <w:szCs w:val="20"/>
              </w:rPr>
              <w:t>NSMWINFATOT</w:t>
            </w:r>
            <w:r w:rsidRPr="00D476E3">
              <w:rPr>
                <w:b/>
                <w:bCs/>
                <w:szCs w:val="20"/>
              </w:rPr>
              <w:t>)</w:t>
            </w:r>
          </w:p>
          <w:p w14:paraId="7C43EAC5" w14:textId="77777777" w:rsidR="006161AD" w:rsidRPr="00D476E3" w:rsidRDefault="006161AD" w:rsidP="006F573E">
            <w:pPr>
              <w:spacing w:after="240"/>
              <w:rPr>
                <w:iCs/>
                <w:szCs w:val="20"/>
              </w:rPr>
            </w:pPr>
            <w:r w:rsidRPr="00D476E3">
              <w:rPr>
                <w:iCs/>
                <w:szCs w:val="20"/>
              </w:rPr>
              <w:t xml:space="preserve">Where: </w:t>
            </w:r>
          </w:p>
          <w:p w14:paraId="54928D2A" w14:textId="77777777" w:rsidR="006161AD" w:rsidRPr="00D476E3" w:rsidRDefault="006161AD" w:rsidP="006F573E">
            <w:pPr>
              <w:rPr>
                <w:szCs w:val="20"/>
              </w:rPr>
            </w:pPr>
            <w:r w:rsidRPr="00D476E3">
              <w:rPr>
                <w:szCs w:val="20"/>
              </w:rPr>
              <w:t>Total payment of SASM- and RSASM-procured capacity for Non-Spin by market</w:t>
            </w:r>
          </w:p>
          <w:p w14:paraId="153E5901" w14:textId="77777777" w:rsidR="006161AD" w:rsidRPr="00D476E3" w:rsidRDefault="006161AD" w:rsidP="006F573E">
            <w:pPr>
              <w:spacing w:after="240"/>
              <w:ind w:leftChars="300" w:left="2880" w:hangingChars="900" w:hanging="2160"/>
            </w:pPr>
            <w:r w:rsidRPr="00D476E3">
              <w:t xml:space="preserve">RTPCNSAMTTOT </w:t>
            </w:r>
            <w:r w:rsidRPr="00D476E3">
              <w:rPr>
                <w:i/>
                <w:iCs/>
                <w:vertAlign w:val="subscript"/>
              </w:rPr>
              <w:t>m</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57E28A01" wp14:editId="28D521AE">
                  <wp:extent cx="144780" cy="297180"/>
                  <wp:effectExtent l="0" t="0" r="7620" b="7620"/>
                  <wp:docPr id="1248131563"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RTPCNSAMT </w:t>
            </w:r>
            <w:r w:rsidRPr="00D476E3">
              <w:rPr>
                <w:i/>
                <w:iCs/>
                <w:vertAlign w:val="subscript"/>
              </w:rPr>
              <w:t>q, m</w:t>
            </w:r>
          </w:p>
          <w:p w14:paraId="13E93F8D" w14:textId="77777777" w:rsidR="006161AD" w:rsidRPr="00D476E3" w:rsidRDefault="006161AD" w:rsidP="006F573E">
            <w:pPr>
              <w:rPr>
                <w:szCs w:val="20"/>
              </w:rPr>
            </w:pPr>
            <w:r w:rsidRPr="00D476E3">
              <w:rPr>
                <w:szCs w:val="20"/>
              </w:rPr>
              <w:t>Total payment of DAM-procured capacity for Non-Spin</w:t>
            </w:r>
          </w:p>
          <w:p w14:paraId="7637C2EF" w14:textId="77777777" w:rsidR="006161AD" w:rsidRPr="00D476E3" w:rsidRDefault="006161AD" w:rsidP="006F573E">
            <w:pPr>
              <w:spacing w:after="240"/>
              <w:ind w:leftChars="300" w:left="2880" w:hangingChars="900" w:hanging="2160"/>
            </w:pPr>
            <w:r w:rsidRPr="00D476E3">
              <w:t>PCNSAMTTOT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1379D779" wp14:editId="444BE678">
                  <wp:extent cx="144780" cy="297180"/>
                  <wp:effectExtent l="0" t="0" r="7620" b="7620"/>
                  <wp:docPr id="1905362747"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PCNSAMT </w:t>
            </w:r>
            <w:r w:rsidRPr="00D476E3">
              <w:rPr>
                <w:i/>
                <w:iCs/>
                <w:vertAlign w:val="subscript"/>
              </w:rPr>
              <w:t>q</w:t>
            </w:r>
          </w:p>
          <w:p w14:paraId="543E4C4D" w14:textId="77777777" w:rsidR="006161AD" w:rsidRPr="00D476E3" w:rsidRDefault="006161AD" w:rsidP="006F573E">
            <w:pPr>
              <w:rPr>
                <w:szCs w:val="20"/>
              </w:rPr>
            </w:pPr>
            <w:r w:rsidRPr="00D476E3">
              <w:rPr>
                <w:szCs w:val="20"/>
              </w:rPr>
              <w:t>Total charge of failure on Ancillary Service Supply Responsibility for Non-Spin</w:t>
            </w:r>
          </w:p>
          <w:p w14:paraId="7501FB03" w14:textId="77777777" w:rsidR="006161AD" w:rsidRPr="00D476E3" w:rsidRDefault="006161AD" w:rsidP="006F573E">
            <w:pPr>
              <w:spacing w:after="240"/>
              <w:ind w:leftChars="300" w:left="2880" w:hangingChars="900" w:hanging="2160"/>
            </w:pPr>
            <w:r w:rsidRPr="00D476E3">
              <w:t>NSFQAMTTOT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2ED55533" wp14:editId="49324391">
                  <wp:extent cx="144780" cy="297180"/>
                  <wp:effectExtent l="0" t="0" r="7620" b="7620"/>
                  <wp:docPr id="1711945081"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NSFQAMTQSETOT </w:t>
            </w:r>
            <w:r w:rsidRPr="00D476E3">
              <w:rPr>
                <w:i/>
                <w:iCs/>
                <w:vertAlign w:val="subscript"/>
              </w:rPr>
              <w:t>q</w:t>
            </w:r>
          </w:p>
          <w:p w14:paraId="6807A882" w14:textId="77777777" w:rsidR="006161AD" w:rsidRPr="00D476E3" w:rsidRDefault="006161AD" w:rsidP="006F573E">
            <w:pPr>
              <w:ind w:left="300" w:hangingChars="125" w:hanging="300"/>
              <w:rPr>
                <w:bCs/>
                <w:szCs w:val="20"/>
              </w:rPr>
            </w:pPr>
            <w:r w:rsidRPr="00D476E3">
              <w:rPr>
                <w:bCs/>
                <w:szCs w:val="20"/>
              </w:rPr>
              <w:t>Total payment of SASM- and RSASM-procured capacity for Non-Spin by QSE</w:t>
            </w:r>
          </w:p>
          <w:p w14:paraId="08D87E56" w14:textId="77777777" w:rsidR="006161AD" w:rsidRPr="00D476E3" w:rsidRDefault="006161AD" w:rsidP="006F573E">
            <w:pPr>
              <w:spacing w:after="240"/>
              <w:ind w:leftChars="300" w:left="2880" w:hangingChars="900" w:hanging="2160"/>
              <w:rPr>
                <w:i/>
                <w:iCs/>
                <w:vertAlign w:val="subscript"/>
              </w:rPr>
            </w:pPr>
            <w:r w:rsidRPr="00D476E3">
              <w:t xml:space="preserve">RTPCNSAMTQSETOT </w:t>
            </w:r>
            <w:r w:rsidRPr="00D476E3">
              <w:rPr>
                <w:i/>
                <w:iCs/>
                <w:vertAlign w:val="subscript"/>
              </w:rPr>
              <w:t>q</w:t>
            </w:r>
            <w:r w:rsidRPr="00D476E3">
              <w:rPr>
                <w:bCs/>
                <w:i/>
                <w:szCs w:val="20"/>
                <w:vertAlign w:val="subscript"/>
              </w:rPr>
              <w:tab/>
            </w:r>
            <w:r w:rsidRPr="00D476E3">
              <w:t>=</w:t>
            </w:r>
            <w:r w:rsidRPr="00D476E3">
              <w:rPr>
                <w:bCs/>
                <w:szCs w:val="20"/>
              </w:rPr>
              <w:tab/>
            </w:r>
            <w:r w:rsidRPr="00D476E3">
              <w:rPr>
                <w:noProof/>
                <w:position w:val="-20"/>
                <w:szCs w:val="20"/>
              </w:rPr>
              <w:drawing>
                <wp:inline distT="0" distB="0" distL="0" distR="0" wp14:anchorId="2856FACD" wp14:editId="2BE05E3E">
                  <wp:extent cx="144780" cy="274320"/>
                  <wp:effectExtent l="0" t="0" r="7620" b="0"/>
                  <wp:docPr id="754751502"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RTPCNSAMT </w:t>
            </w:r>
            <w:r w:rsidRPr="00D476E3">
              <w:rPr>
                <w:i/>
                <w:iCs/>
                <w:vertAlign w:val="subscript"/>
              </w:rPr>
              <w:t>q, m</w:t>
            </w:r>
          </w:p>
          <w:p w14:paraId="74736D6D" w14:textId="77777777" w:rsidR="006161AD" w:rsidRPr="00D476E3" w:rsidRDefault="006161AD" w:rsidP="006F573E">
            <w:pPr>
              <w:rPr>
                <w:szCs w:val="20"/>
              </w:rPr>
            </w:pPr>
            <w:r w:rsidRPr="00D476E3">
              <w:rPr>
                <w:szCs w:val="20"/>
              </w:rPr>
              <w:t>Total charge of infeasible Ancillary Service Supply Responsibility for Non-Spin</w:t>
            </w:r>
          </w:p>
          <w:p w14:paraId="0B39D3AE" w14:textId="77777777" w:rsidR="006161AD" w:rsidRPr="00D476E3" w:rsidRDefault="006161AD" w:rsidP="006F573E">
            <w:pPr>
              <w:spacing w:after="240"/>
              <w:ind w:left="2880" w:hanging="2160"/>
              <w:rPr>
                <w:i/>
                <w:iCs/>
                <w:vertAlign w:val="subscript"/>
              </w:rPr>
            </w:pPr>
            <w:r w:rsidRPr="00D476E3">
              <w:t>NSINFQAMTTOT</w:t>
            </w:r>
            <w:r w:rsidRPr="00D476E3">
              <w:rPr>
                <w:szCs w:val="20"/>
              </w:rPr>
              <w:tab/>
            </w:r>
            <w:r w:rsidRPr="00D476E3">
              <w:t>=</w:t>
            </w:r>
            <w:r w:rsidRPr="00D476E3">
              <w:rPr>
                <w:szCs w:val="20"/>
              </w:rPr>
              <w:tab/>
            </w:r>
            <w:r w:rsidRPr="00D476E3">
              <w:rPr>
                <w:noProof/>
                <w:position w:val="-22"/>
                <w:szCs w:val="20"/>
              </w:rPr>
              <w:drawing>
                <wp:inline distT="0" distB="0" distL="0" distR="0" wp14:anchorId="598C4D35" wp14:editId="767ADE8A">
                  <wp:extent cx="144780" cy="297180"/>
                  <wp:effectExtent l="0" t="0" r="7620" b="7620"/>
                  <wp:docPr id="198749567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NSINFQAMT </w:t>
            </w:r>
            <w:r w:rsidRPr="00D476E3">
              <w:rPr>
                <w:i/>
                <w:iCs/>
                <w:vertAlign w:val="subscript"/>
              </w:rPr>
              <w:t>q</w:t>
            </w:r>
          </w:p>
          <w:p w14:paraId="447A6F09" w14:textId="77777777" w:rsidR="006161AD" w:rsidRPr="00D476E3" w:rsidRDefault="006161AD" w:rsidP="006F573E">
            <w:pPr>
              <w:tabs>
                <w:tab w:val="left" w:pos="2160"/>
                <w:tab w:val="left" w:pos="2880"/>
              </w:tabs>
              <w:spacing w:after="240"/>
              <w:ind w:leftChars="9" w:left="322" w:hangingChars="125" w:hanging="300"/>
              <w:rPr>
                <w:bCs/>
              </w:rPr>
            </w:pPr>
            <w:r w:rsidRPr="00D476E3">
              <w:rPr>
                <w:bCs/>
              </w:rPr>
              <w:t xml:space="preserve">Total Real-Time </w:t>
            </w:r>
            <w:r w:rsidRPr="00D476E3">
              <w:rPr>
                <w:bCs/>
                <w:iCs/>
              </w:rPr>
              <w:t>Day-Ahead</w:t>
            </w:r>
            <w:r w:rsidRPr="00D476E3">
              <w:rPr>
                <w:bCs/>
              </w:rPr>
              <w:t xml:space="preserve"> Make-Whole Payment for Non-Spin </w:t>
            </w:r>
          </w:p>
          <w:p w14:paraId="28028849" w14:textId="77777777" w:rsidR="006161AD" w:rsidRPr="00D476E3" w:rsidRDefault="006161AD" w:rsidP="006F573E">
            <w:pPr>
              <w:spacing w:after="240"/>
              <w:ind w:leftChars="300" w:left="2880" w:hangingChars="900" w:hanging="2160"/>
            </w:pPr>
            <w:r w:rsidRPr="00D476E3">
              <w:t>NSMWINFATOT</w:t>
            </w:r>
            <w:r w:rsidRPr="00D476E3">
              <w:rPr>
                <w:szCs w:val="20"/>
              </w:rPr>
              <w:tab/>
            </w:r>
            <w:r w:rsidRPr="00D476E3">
              <w:t>=</w:t>
            </w:r>
            <w:r w:rsidRPr="00D476E3">
              <w:rPr>
                <w:szCs w:val="20"/>
              </w:rPr>
              <w:tab/>
            </w:r>
            <w:r w:rsidRPr="00D476E3">
              <w:rPr>
                <w:position w:val="-22"/>
                <w:szCs w:val="20"/>
                <w:lang w:val="pt-BR"/>
              </w:rPr>
              <w:object w:dxaOrig="220" w:dyaOrig="460" w14:anchorId="456F399E">
                <v:shape id="_x0000_i1073" type="#_x0000_t75" style="width:12pt;height:18.6pt" o:ole="">
                  <v:imagedata r:id="rId70" o:title=""/>
                </v:shape>
                <o:OLEObject Type="Embed" ProgID="Equation.3" ShapeID="_x0000_i1073" DrawAspect="Content" ObjectID="_1791035041" r:id="rId78"/>
              </w:object>
            </w:r>
            <w:r w:rsidRPr="00D476E3">
              <w:rPr>
                <w:color w:val="000000"/>
              </w:rPr>
              <w:t xml:space="preserve"> NSMWINFA</w:t>
            </w:r>
            <w:r w:rsidRPr="00D476E3" w:rsidDel="003A6C36">
              <w:rPr>
                <w:color w:val="000000"/>
              </w:rPr>
              <w:t xml:space="preserve"> </w:t>
            </w:r>
            <w:r w:rsidRPr="00D476E3">
              <w:rPr>
                <w:i/>
                <w:iCs/>
                <w:vertAlign w:val="subscript"/>
              </w:rPr>
              <w:t xml:space="preserve">q, h  </w:t>
            </w:r>
          </w:p>
          <w:p w14:paraId="04330E19"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6161AD" w:rsidRPr="00D476E3" w14:paraId="38CC4137" w14:textId="77777777" w:rsidTr="006F573E">
              <w:trPr>
                <w:tblHeader/>
              </w:trPr>
              <w:tc>
                <w:tcPr>
                  <w:tcW w:w="1231" w:type="pct"/>
                </w:tcPr>
                <w:p w14:paraId="35B083B0"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4FB8D007" w14:textId="77777777" w:rsidR="006161AD" w:rsidRPr="00D476E3" w:rsidRDefault="006161AD" w:rsidP="006F573E">
                  <w:pPr>
                    <w:spacing w:after="120"/>
                    <w:rPr>
                      <w:b/>
                      <w:iCs/>
                      <w:sz w:val="20"/>
                      <w:szCs w:val="20"/>
                    </w:rPr>
                  </w:pPr>
                  <w:r w:rsidRPr="00D476E3">
                    <w:rPr>
                      <w:b/>
                      <w:iCs/>
                      <w:sz w:val="20"/>
                      <w:szCs w:val="20"/>
                    </w:rPr>
                    <w:t>Unit</w:t>
                  </w:r>
                </w:p>
              </w:tc>
              <w:tc>
                <w:tcPr>
                  <w:tcW w:w="3440" w:type="pct"/>
                </w:tcPr>
                <w:p w14:paraId="0011754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123E263" w14:textId="77777777" w:rsidTr="006F573E">
              <w:tc>
                <w:tcPr>
                  <w:tcW w:w="1231" w:type="pct"/>
                </w:tcPr>
                <w:p w14:paraId="0EEEA577" w14:textId="77777777" w:rsidR="006161AD" w:rsidRPr="00D476E3" w:rsidRDefault="006161AD" w:rsidP="006F573E">
                  <w:pPr>
                    <w:spacing w:after="60"/>
                    <w:rPr>
                      <w:iCs/>
                      <w:sz w:val="20"/>
                      <w:szCs w:val="20"/>
                    </w:rPr>
                  </w:pPr>
                  <w:r w:rsidRPr="00D476E3">
                    <w:rPr>
                      <w:iCs/>
                      <w:sz w:val="20"/>
                      <w:szCs w:val="20"/>
                    </w:rPr>
                    <w:t>NSCOSTTOT</w:t>
                  </w:r>
                </w:p>
              </w:tc>
              <w:tc>
                <w:tcPr>
                  <w:tcW w:w="329" w:type="pct"/>
                </w:tcPr>
                <w:p w14:paraId="744E761B" w14:textId="77777777" w:rsidR="006161AD" w:rsidRPr="00D476E3" w:rsidRDefault="006161AD" w:rsidP="006F573E">
                  <w:pPr>
                    <w:spacing w:after="60"/>
                    <w:rPr>
                      <w:iCs/>
                      <w:sz w:val="20"/>
                      <w:szCs w:val="20"/>
                    </w:rPr>
                  </w:pPr>
                  <w:r w:rsidRPr="00D476E3">
                    <w:rPr>
                      <w:iCs/>
                      <w:sz w:val="20"/>
                      <w:szCs w:val="20"/>
                    </w:rPr>
                    <w:t>$</w:t>
                  </w:r>
                </w:p>
              </w:tc>
              <w:tc>
                <w:tcPr>
                  <w:tcW w:w="3440" w:type="pct"/>
                </w:tcPr>
                <w:p w14:paraId="0115ECA3" w14:textId="77777777" w:rsidR="006161AD" w:rsidRPr="00D476E3" w:rsidRDefault="006161AD" w:rsidP="006F573E">
                  <w:pPr>
                    <w:spacing w:after="60"/>
                    <w:rPr>
                      <w:iCs/>
                      <w:sz w:val="20"/>
                      <w:szCs w:val="20"/>
                    </w:rPr>
                  </w:pPr>
                  <w:r w:rsidRPr="00D476E3">
                    <w:rPr>
                      <w:i/>
                      <w:iCs/>
                      <w:sz w:val="20"/>
                      <w:szCs w:val="20"/>
                    </w:rPr>
                    <w:t>Non-Spin Cost Total</w:t>
                  </w:r>
                  <w:r w:rsidRPr="00D476E3">
                    <w:rPr>
                      <w:iCs/>
                      <w:sz w:val="20"/>
                      <w:szCs w:val="20"/>
                    </w:rPr>
                    <w:t>—The net total costs for Non-Spin, for the hour.</w:t>
                  </w:r>
                </w:p>
              </w:tc>
            </w:tr>
            <w:tr w:rsidR="006161AD" w:rsidRPr="00D476E3" w14:paraId="22DBEB85" w14:textId="77777777" w:rsidTr="006F573E">
              <w:tc>
                <w:tcPr>
                  <w:tcW w:w="1231" w:type="pct"/>
                  <w:tcBorders>
                    <w:top w:val="single" w:sz="4" w:space="0" w:color="auto"/>
                    <w:left w:val="single" w:sz="4" w:space="0" w:color="auto"/>
                    <w:bottom w:val="single" w:sz="4" w:space="0" w:color="auto"/>
                    <w:right w:val="single" w:sz="4" w:space="0" w:color="auto"/>
                  </w:tcBorders>
                </w:tcPr>
                <w:p w14:paraId="18B0BA26" w14:textId="77777777" w:rsidR="006161AD" w:rsidRPr="00D476E3" w:rsidRDefault="006161AD" w:rsidP="006F573E">
                  <w:pPr>
                    <w:spacing w:after="60"/>
                    <w:rPr>
                      <w:iCs/>
                      <w:sz w:val="20"/>
                      <w:szCs w:val="20"/>
                    </w:rPr>
                  </w:pPr>
                  <w:r w:rsidRPr="00D476E3">
                    <w:rPr>
                      <w:iCs/>
                      <w:sz w:val="20"/>
                      <w:szCs w:val="20"/>
                    </w:rPr>
                    <w:t xml:space="preserve">RTPCNSAMTTOT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EE1FC00"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E8D6EAE" w14:textId="77777777" w:rsidR="006161AD" w:rsidRPr="00D476E3" w:rsidRDefault="006161AD" w:rsidP="006F573E">
                  <w:pPr>
                    <w:spacing w:after="60"/>
                    <w:rPr>
                      <w:i/>
                      <w:iCs/>
                      <w:sz w:val="20"/>
                      <w:szCs w:val="20"/>
                    </w:rPr>
                  </w:pPr>
                  <w:r w:rsidRPr="00D476E3">
                    <w:rPr>
                      <w:i/>
                      <w:iCs/>
                      <w:sz w:val="20"/>
                      <w:szCs w:val="20"/>
                    </w:rPr>
                    <w:t>Procured Capacity for Non-Spin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1B51F803" w14:textId="77777777" w:rsidTr="006F573E">
              <w:tc>
                <w:tcPr>
                  <w:tcW w:w="1231" w:type="pct"/>
                  <w:tcBorders>
                    <w:top w:val="single" w:sz="4" w:space="0" w:color="auto"/>
                    <w:left w:val="single" w:sz="4" w:space="0" w:color="auto"/>
                    <w:bottom w:val="single" w:sz="4" w:space="0" w:color="auto"/>
                    <w:right w:val="single" w:sz="4" w:space="0" w:color="auto"/>
                  </w:tcBorders>
                </w:tcPr>
                <w:p w14:paraId="69E70CC7" w14:textId="77777777" w:rsidR="006161AD" w:rsidRPr="00D476E3" w:rsidRDefault="006161AD" w:rsidP="006F573E">
                  <w:pPr>
                    <w:spacing w:after="60"/>
                    <w:rPr>
                      <w:iCs/>
                      <w:sz w:val="20"/>
                      <w:szCs w:val="20"/>
                    </w:rPr>
                  </w:pPr>
                  <w:r w:rsidRPr="00D476E3">
                    <w:rPr>
                      <w:iCs/>
                      <w:sz w:val="20"/>
                      <w:szCs w:val="20"/>
                    </w:rPr>
                    <w:lastRenderedPageBreak/>
                    <w:t xml:space="preserve">RTPCNSAMT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FE228B9"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4139C5" w14:textId="77777777" w:rsidR="006161AD" w:rsidRPr="00D476E3" w:rsidRDefault="006161AD" w:rsidP="006F573E">
                  <w:pPr>
                    <w:spacing w:after="60"/>
                    <w:rPr>
                      <w:i/>
                      <w:iCs/>
                      <w:sz w:val="20"/>
                      <w:szCs w:val="20"/>
                    </w:rPr>
                  </w:pPr>
                  <w:r w:rsidRPr="00D476E3">
                    <w:rPr>
                      <w:i/>
                      <w:iCs/>
                      <w:sz w:val="20"/>
                      <w:szCs w:val="20"/>
                    </w:rPr>
                    <w:t>Procured Capacity for Non-Spin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Non-Spin, for the hour.</w:t>
                  </w:r>
                </w:p>
              </w:tc>
            </w:tr>
            <w:tr w:rsidR="006161AD" w:rsidRPr="00D476E3" w14:paraId="63DEF330" w14:textId="77777777" w:rsidTr="006F573E">
              <w:tc>
                <w:tcPr>
                  <w:tcW w:w="1231" w:type="pct"/>
                  <w:tcBorders>
                    <w:top w:val="single" w:sz="4" w:space="0" w:color="auto"/>
                    <w:left w:val="single" w:sz="4" w:space="0" w:color="auto"/>
                    <w:bottom w:val="single" w:sz="4" w:space="0" w:color="auto"/>
                    <w:right w:val="single" w:sz="4" w:space="0" w:color="auto"/>
                  </w:tcBorders>
                </w:tcPr>
                <w:p w14:paraId="32A43C79" w14:textId="77777777" w:rsidR="006161AD" w:rsidRPr="00D476E3" w:rsidRDefault="006161AD" w:rsidP="006F573E">
                  <w:pPr>
                    <w:spacing w:after="60"/>
                    <w:rPr>
                      <w:iCs/>
                      <w:sz w:val="20"/>
                      <w:szCs w:val="20"/>
                    </w:rPr>
                  </w:pPr>
                  <w:r w:rsidRPr="00D476E3">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61B0ACF8"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1E89D14" w14:textId="77777777" w:rsidR="006161AD" w:rsidRPr="00D476E3" w:rsidRDefault="006161AD" w:rsidP="006F573E">
                  <w:pPr>
                    <w:spacing w:after="60"/>
                    <w:rPr>
                      <w:i/>
                      <w:iCs/>
                      <w:sz w:val="20"/>
                      <w:szCs w:val="20"/>
                    </w:rPr>
                  </w:pPr>
                  <w:r w:rsidRPr="00D476E3">
                    <w:rPr>
                      <w:i/>
                      <w:iCs/>
                      <w:sz w:val="20"/>
                      <w:szCs w:val="20"/>
                    </w:rPr>
                    <w:t>Non-Spin Failure Quantity Amount Total</w:t>
                  </w:r>
                  <w:r w:rsidRPr="00D476E3">
                    <w:rPr>
                      <w:iCs/>
                      <w:sz w:val="20"/>
                      <w:szCs w:val="20"/>
                    </w:rPr>
                    <w:t>—The total charges to all QSEs for their capacity associated with failures and reconfiguration reductions on their Ancillary Service Supply Responsibilities for Non-Spin, for the hour.</w:t>
                  </w:r>
                </w:p>
              </w:tc>
            </w:tr>
            <w:tr w:rsidR="006161AD" w:rsidRPr="00D476E3" w14:paraId="166673BF" w14:textId="77777777" w:rsidTr="006F573E">
              <w:tc>
                <w:tcPr>
                  <w:tcW w:w="1231" w:type="pct"/>
                  <w:tcBorders>
                    <w:top w:val="single" w:sz="4" w:space="0" w:color="auto"/>
                    <w:left w:val="single" w:sz="4" w:space="0" w:color="auto"/>
                    <w:bottom w:val="single" w:sz="4" w:space="0" w:color="auto"/>
                    <w:right w:val="single" w:sz="4" w:space="0" w:color="auto"/>
                  </w:tcBorders>
                </w:tcPr>
                <w:p w14:paraId="7B2459FE" w14:textId="77777777" w:rsidR="006161AD" w:rsidRPr="00D476E3" w:rsidRDefault="006161AD" w:rsidP="006F573E">
                  <w:pPr>
                    <w:spacing w:after="60"/>
                    <w:rPr>
                      <w:iCs/>
                      <w:sz w:val="20"/>
                      <w:szCs w:val="20"/>
                    </w:rPr>
                  </w:pPr>
                  <w:r w:rsidRPr="00D476E3">
                    <w:rPr>
                      <w:color w:val="000000"/>
                      <w:sz w:val="20"/>
                      <w:szCs w:val="20"/>
                    </w:rPr>
                    <w:t>NSMWINFATOT</w:t>
                  </w:r>
                </w:p>
              </w:tc>
              <w:tc>
                <w:tcPr>
                  <w:tcW w:w="329" w:type="pct"/>
                  <w:tcBorders>
                    <w:top w:val="single" w:sz="4" w:space="0" w:color="auto"/>
                    <w:left w:val="single" w:sz="4" w:space="0" w:color="auto"/>
                    <w:bottom w:val="single" w:sz="4" w:space="0" w:color="auto"/>
                    <w:right w:val="single" w:sz="4" w:space="0" w:color="auto"/>
                  </w:tcBorders>
                </w:tcPr>
                <w:p w14:paraId="3C9D5225"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A652C6E" w14:textId="77777777" w:rsidR="006161AD" w:rsidRPr="00D476E3" w:rsidRDefault="006161AD" w:rsidP="006F573E">
                  <w:pPr>
                    <w:spacing w:after="60"/>
                    <w:rPr>
                      <w:i/>
                      <w:iCs/>
                      <w:sz w:val="20"/>
                      <w:szCs w:val="20"/>
                    </w:rPr>
                  </w:pPr>
                  <w:r w:rsidRPr="00D476E3">
                    <w:rPr>
                      <w:i/>
                      <w:sz w:val="20"/>
                      <w:szCs w:val="20"/>
                    </w:rPr>
                    <w:t>Non Spin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Non-Spin, to make-whole the Startup and energy costs of all Resources committed in the DAM, for the hour.</w:t>
                  </w:r>
                </w:p>
              </w:tc>
            </w:tr>
            <w:tr w:rsidR="006161AD" w:rsidRPr="00D476E3" w14:paraId="27896BF6" w14:textId="77777777" w:rsidTr="006F573E">
              <w:tc>
                <w:tcPr>
                  <w:tcW w:w="1231" w:type="pct"/>
                  <w:tcBorders>
                    <w:top w:val="single" w:sz="4" w:space="0" w:color="auto"/>
                    <w:left w:val="single" w:sz="4" w:space="0" w:color="auto"/>
                    <w:bottom w:val="single" w:sz="4" w:space="0" w:color="auto"/>
                    <w:right w:val="single" w:sz="4" w:space="0" w:color="auto"/>
                  </w:tcBorders>
                </w:tcPr>
                <w:p w14:paraId="73731C8F" w14:textId="77777777" w:rsidR="006161AD" w:rsidRPr="00D476E3" w:rsidRDefault="006161AD" w:rsidP="006F573E">
                  <w:pPr>
                    <w:spacing w:after="60"/>
                    <w:rPr>
                      <w:iCs/>
                      <w:sz w:val="20"/>
                      <w:szCs w:val="20"/>
                    </w:rPr>
                  </w:pPr>
                  <w:r w:rsidRPr="00D476E3">
                    <w:rPr>
                      <w:color w:val="000000"/>
                      <w:sz w:val="20"/>
                      <w:szCs w:val="20"/>
                    </w:rPr>
                    <w:t>NSMWINFA</w:t>
                  </w:r>
                  <w:r w:rsidRPr="00D476E3" w:rsidDel="003A6C36">
                    <w:rPr>
                      <w:color w:val="000000"/>
                      <w:sz w:val="20"/>
                      <w:szCs w:val="20"/>
                    </w:rPr>
                    <w:t xml:space="preserve">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21B804E"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415E89C" w14:textId="77777777" w:rsidR="006161AD" w:rsidRPr="00D476E3" w:rsidRDefault="006161AD" w:rsidP="006F573E">
                  <w:pPr>
                    <w:spacing w:after="60"/>
                    <w:rPr>
                      <w:i/>
                      <w:iCs/>
                      <w:sz w:val="20"/>
                      <w:szCs w:val="20"/>
                    </w:rPr>
                  </w:pPr>
                  <w:r w:rsidRPr="00D476E3">
                    <w:rPr>
                      <w:i/>
                      <w:sz w:val="20"/>
                      <w:szCs w:val="20"/>
                    </w:rPr>
                    <w:t>Non Spin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Non-Spin,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49DD5694" w14:textId="77777777" w:rsidTr="006F573E">
              <w:tc>
                <w:tcPr>
                  <w:tcW w:w="1231" w:type="pct"/>
                  <w:tcBorders>
                    <w:top w:val="single" w:sz="4" w:space="0" w:color="auto"/>
                    <w:left w:val="single" w:sz="4" w:space="0" w:color="auto"/>
                    <w:bottom w:val="single" w:sz="4" w:space="0" w:color="auto"/>
                    <w:right w:val="single" w:sz="4" w:space="0" w:color="auto"/>
                  </w:tcBorders>
                </w:tcPr>
                <w:p w14:paraId="5DFF7430" w14:textId="77777777" w:rsidR="006161AD" w:rsidRPr="00D476E3" w:rsidRDefault="006161AD" w:rsidP="006F573E">
                  <w:pPr>
                    <w:spacing w:after="60"/>
                    <w:rPr>
                      <w:iCs/>
                      <w:sz w:val="20"/>
                      <w:szCs w:val="20"/>
                    </w:rPr>
                  </w:pPr>
                  <w:r w:rsidRPr="00D476E3">
                    <w:rPr>
                      <w:iCs/>
                      <w:sz w:val="20"/>
                      <w:szCs w:val="20"/>
                    </w:rPr>
                    <w:t xml:space="preserve">NSFQAMTQSETOT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193BA4"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F11D320" w14:textId="77777777" w:rsidR="006161AD" w:rsidRPr="00D476E3" w:rsidRDefault="006161AD" w:rsidP="006F573E">
                  <w:pPr>
                    <w:spacing w:after="60"/>
                    <w:rPr>
                      <w:i/>
                      <w:iCs/>
                      <w:sz w:val="20"/>
                      <w:szCs w:val="20"/>
                    </w:rPr>
                  </w:pPr>
                  <w:r w:rsidRPr="00D476E3">
                    <w:rPr>
                      <w:i/>
                      <w:iCs/>
                      <w:sz w:val="20"/>
                      <w:szCs w:val="20"/>
                    </w:rPr>
                    <w:t>Non-Spin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Non-Spin, for the hour.</w:t>
                  </w:r>
                </w:p>
              </w:tc>
            </w:tr>
            <w:tr w:rsidR="006161AD" w:rsidRPr="00D476E3" w14:paraId="68F52FAA" w14:textId="77777777" w:rsidTr="006F573E">
              <w:tc>
                <w:tcPr>
                  <w:tcW w:w="1231" w:type="pct"/>
                  <w:tcBorders>
                    <w:top w:val="single" w:sz="4" w:space="0" w:color="auto"/>
                    <w:left w:val="single" w:sz="4" w:space="0" w:color="auto"/>
                    <w:bottom w:val="single" w:sz="4" w:space="0" w:color="auto"/>
                    <w:right w:val="single" w:sz="4" w:space="0" w:color="auto"/>
                  </w:tcBorders>
                </w:tcPr>
                <w:p w14:paraId="4B4F5171" w14:textId="77777777" w:rsidR="006161AD" w:rsidRPr="00D476E3" w:rsidRDefault="006161AD" w:rsidP="006F573E">
                  <w:pPr>
                    <w:spacing w:after="60"/>
                    <w:rPr>
                      <w:iCs/>
                      <w:sz w:val="20"/>
                      <w:szCs w:val="20"/>
                    </w:rPr>
                  </w:pPr>
                  <w:r w:rsidRPr="00D476E3">
                    <w:rPr>
                      <w:iCs/>
                      <w:sz w:val="20"/>
                      <w:szCs w:val="20"/>
                    </w:rPr>
                    <w:t xml:space="preserve">RTPCNSAMTQSETOT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CF4488C" w14:textId="77777777" w:rsidR="006161AD" w:rsidRPr="00D476E3" w:rsidRDefault="006161AD" w:rsidP="006F573E">
                  <w:pPr>
                    <w:spacing w:after="60"/>
                    <w:rPr>
                      <w:iCs/>
                      <w:sz w:val="20"/>
                      <w:szCs w:val="20"/>
                    </w:rPr>
                  </w:pPr>
                  <w:r w:rsidRPr="00D476E3">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28FFD4D" w14:textId="77777777" w:rsidR="006161AD" w:rsidRPr="00D476E3" w:rsidRDefault="006161AD" w:rsidP="006F573E">
                  <w:pPr>
                    <w:spacing w:after="60"/>
                    <w:rPr>
                      <w:iCs/>
                      <w:sz w:val="20"/>
                      <w:szCs w:val="20"/>
                    </w:rPr>
                  </w:pPr>
                  <w:r w:rsidRPr="00D476E3">
                    <w:rPr>
                      <w:i/>
                      <w:iCs/>
                      <w:sz w:val="20"/>
                      <w:szCs w:val="20"/>
                    </w:rPr>
                    <w:t>Procured Capacity for Non-Spin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Non-Spin, for the hour.</w:t>
                  </w:r>
                </w:p>
              </w:tc>
            </w:tr>
            <w:tr w:rsidR="006161AD" w:rsidRPr="00D476E3" w14:paraId="30896E68" w14:textId="77777777" w:rsidTr="006F573E">
              <w:tc>
                <w:tcPr>
                  <w:tcW w:w="1231" w:type="pct"/>
                  <w:tcBorders>
                    <w:top w:val="single" w:sz="4" w:space="0" w:color="auto"/>
                    <w:left w:val="single" w:sz="4" w:space="0" w:color="auto"/>
                    <w:bottom w:val="single" w:sz="4" w:space="0" w:color="auto"/>
                    <w:right w:val="single" w:sz="4" w:space="0" w:color="auto"/>
                  </w:tcBorders>
                </w:tcPr>
                <w:p w14:paraId="21326B8C" w14:textId="77777777" w:rsidR="006161AD" w:rsidRPr="00D476E3" w:rsidRDefault="006161AD" w:rsidP="006F573E">
                  <w:pPr>
                    <w:rPr>
                      <w:b/>
                      <w:sz w:val="20"/>
                      <w:szCs w:val="20"/>
                    </w:rPr>
                  </w:pPr>
                  <w:r w:rsidRPr="00D476E3">
                    <w:rPr>
                      <w:sz w:val="20"/>
                      <w:szCs w:val="20"/>
                    </w:rPr>
                    <w:t xml:space="preserve">PCNSAMT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6549BB9" w14:textId="77777777" w:rsidR="006161AD" w:rsidRPr="00D476E3" w:rsidRDefault="006161AD" w:rsidP="006F573E">
                  <w:pPr>
                    <w:rPr>
                      <w:b/>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6E6D516" w14:textId="77777777" w:rsidR="006161AD" w:rsidRPr="00D476E3" w:rsidRDefault="006161AD" w:rsidP="006F573E">
                  <w:pPr>
                    <w:rPr>
                      <w:b/>
                      <w:sz w:val="20"/>
                      <w:szCs w:val="20"/>
                    </w:rPr>
                  </w:pPr>
                  <w:r w:rsidRPr="00D476E3">
                    <w:rPr>
                      <w:i/>
                      <w:sz w:val="20"/>
                      <w:szCs w:val="20"/>
                    </w:rPr>
                    <w:t>Procured Capacity for Non-Spin Amount per QSE in DAM—</w:t>
                  </w:r>
                  <w:r w:rsidRPr="00D476E3">
                    <w:rPr>
                      <w:sz w:val="20"/>
                      <w:szCs w:val="20"/>
                    </w:rPr>
                    <w:t>The DAM Non-Spin payment for QSE</w:t>
                  </w:r>
                  <w:r w:rsidRPr="00D476E3">
                    <w:rPr>
                      <w:i/>
                      <w:sz w:val="20"/>
                      <w:szCs w:val="20"/>
                    </w:rPr>
                    <w:t xml:space="preserve"> q</w:t>
                  </w:r>
                  <w:r w:rsidRPr="00D476E3">
                    <w:rPr>
                      <w:sz w:val="20"/>
                      <w:szCs w:val="20"/>
                    </w:rPr>
                    <w:t>, for the hour.</w:t>
                  </w:r>
                </w:p>
              </w:tc>
            </w:tr>
            <w:tr w:rsidR="006161AD" w:rsidRPr="00D476E3" w14:paraId="6228D34C" w14:textId="77777777" w:rsidTr="006F573E">
              <w:tc>
                <w:tcPr>
                  <w:tcW w:w="1231" w:type="pct"/>
                  <w:tcBorders>
                    <w:top w:val="single" w:sz="4" w:space="0" w:color="auto"/>
                    <w:left w:val="single" w:sz="4" w:space="0" w:color="auto"/>
                    <w:bottom w:val="single" w:sz="4" w:space="0" w:color="auto"/>
                    <w:right w:val="single" w:sz="4" w:space="0" w:color="auto"/>
                  </w:tcBorders>
                </w:tcPr>
                <w:p w14:paraId="235D5537" w14:textId="77777777" w:rsidR="006161AD" w:rsidRPr="00D476E3" w:rsidRDefault="006161AD" w:rsidP="006F573E">
                  <w:pPr>
                    <w:spacing w:after="60"/>
                    <w:rPr>
                      <w:sz w:val="20"/>
                      <w:szCs w:val="20"/>
                    </w:rPr>
                  </w:pPr>
                  <w:r w:rsidRPr="00D476E3">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4E9AD2C1"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49423A9" w14:textId="77777777" w:rsidR="006161AD" w:rsidRPr="00D476E3" w:rsidRDefault="006161AD" w:rsidP="006F573E">
                  <w:pPr>
                    <w:spacing w:after="60"/>
                    <w:rPr>
                      <w:sz w:val="20"/>
                      <w:szCs w:val="20"/>
                    </w:rPr>
                  </w:pPr>
                  <w:r w:rsidRPr="00D476E3">
                    <w:rPr>
                      <w:i/>
                      <w:sz w:val="20"/>
                      <w:szCs w:val="20"/>
                    </w:rPr>
                    <w:t>Procured Capacity for Non-Spin Amount Total in DAM</w:t>
                  </w:r>
                  <w:r w:rsidRPr="00D476E3">
                    <w:rPr>
                      <w:sz w:val="20"/>
                      <w:szCs w:val="20"/>
                    </w:rPr>
                    <w:t>—The total of the DAM Non-Spin payments for all QSEs, for the hour.</w:t>
                  </w:r>
                </w:p>
              </w:tc>
            </w:tr>
            <w:tr w:rsidR="006161AD" w:rsidRPr="00D476E3" w14:paraId="230CA64B" w14:textId="77777777" w:rsidTr="006F573E">
              <w:tc>
                <w:tcPr>
                  <w:tcW w:w="1231" w:type="pct"/>
                  <w:tcBorders>
                    <w:top w:val="single" w:sz="4" w:space="0" w:color="auto"/>
                    <w:left w:val="single" w:sz="4" w:space="0" w:color="auto"/>
                    <w:bottom w:val="single" w:sz="4" w:space="0" w:color="auto"/>
                    <w:right w:val="single" w:sz="4" w:space="0" w:color="auto"/>
                  </w:tcBorders>
                </w:tcPr>
                <w:p w14:paraId="533F00B2" w14:textId="77777777" w:rsidR="006161AD" w:rsidRPr="00D476E3" w:rsidRDefault="006161AD" w:rsidP="006F573E">
                  <w:pPr>
                    <w:spacing w:after="60"/>
                    <w:rPr>
                      <w:sz w:val="20"/>
                      <w:szCs w:val="20"/>
                    </w:rPr>
                  </w:pPr>
                  <w:r w:rsidRPr="00D476E3">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330A90B2"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75DC2F3" w14:textId="77777777" w:rsidR="006161AD" w:rsidRPr="00D476E3" w:rsidRDefault="006161AD" w:rsidP="006F573E">
                  <w:pPr>
                    <w:spacing w:after="60"/>
                    <w:rPr>
                      <w:i/>
                      <w:sz w:val="20"/>
                      <w:szCs w:val="20"/>
                    </w:rPr>
                  </w:pPr>
                  <w:r w:rsidRPr="00D476E3">
                    <w:rPr>
                      <w:i/>
                      <w:sz w:val="20"/>
                      <w:szCs w:val="20"/>
                    </w:rPr>
                    <w:t xml:space="preserve">Non-Spin Infeasible Quantity Amount Total </w:t>
                  </w:r>
                  <w:r w:rsidRPr="00D476E3">
                    <w:rPr>
                      <w:sz w:val="20"/>
                      <w:szCs w:val="20"/>
                    </w:rPr>
                    <w:t>— The charge to all QSEs for their total capacity associated with infeasible deployment of Ancillary Service Supply Responsibilities for Non-Spin, for the hour.</w:t>
                  </w:r>
                </w:p>
              </w:tc>
            </w:tr>
            <w:tr w:rsidR="006161AD" w:rsidRPr="00D476E3" w14:paraId="452E0FD9" w14:textId="77777777" w:rsidTr="006F573E">
              <w:tc>
                <w:tcPr>
                  <w:tcW w:w="1231" w:type="pct"/>
                  <w:tcBorders>
                    <w:top w:val="single" w:sz="4" w:space="0" w:color="auto"/>
                    <w:left w:val="single" w:sz="4" w:space="0" w:color="auto"/>
                    <w:bottom w:val="single" w:sz="4" w:space="0" w:color="auto"/>
                    <w:right w:val="single" w:sz="4" w:space="0" w:color="auto"/>
                  </w:tcBorders>
                </w:tcPr>
                <w:p w14:paraId="37543FB2" w14:textId="77777777" w:rsidR="006161AD" w:rsidRPr="00D476E3" w:rsidRDefault="006161AD" w:rsidP="006F573E">
                  <w:pPr>
                    <w:spacing w:after="60"/>
                    <w:rPr>
                      <w:sz w:val="20"/>
                      <w:szCs w:val="20"/>
                    </w:rPr>
                  </w:pPr>
                  <w:r w:rsidRPr="00D476E3">
                    <w:rPr>
                      <w:sz w:val="20"/>
                      <w:szCs w:val="20"/>
                    </w:rPr>
                    <w:t xml:space="preserve">NSINFQAMT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61C6F33" w14:textId="77777777" w:rsidR="006161AD" w:rsidRPr="00D476E3" w:rsidRDefault="006161AD" w:rsidP="006F573E">
                  <w:pPr>
                    <w:spacing w:after="60"/>
                    <w:rPr>
                      <w:sz w:val="20"/>
                      <w:szCs w:val="20"/>
                    </w:rPr>
                  </w:pPr>
                  <w:r w:rsidRPr="00D476E3">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BE2C1B4" w14:textId="77777777" w:rsidR="006161AD" w:rsidRPr="00D476E3" w:rsidRDefault="006161AD" w:rsidP="006F573E">
                  <w:pPr>
                    <w:spacing w:after="60"/>
                    <w:rPr>
                      <w:i/>
                      <w:sz w:val="20"/>
                      <w:szCs w:val="20"/>
                    </w:rPr>
                  </w:pPr>
                  <w:r w:rsidRPr="00D476E3">
                    <w:rPr>
                      <w:i/>
                      <w:sz w:val="20"/>
                      <w:szCs w:val="20"/>
                    </w:rPr>
                    <w:t>Non-Spin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Non-Spin, for the hour.</w:t>
                  </w:r>
                </w:p>
              </w:tc>
            </w:tr>
            <w:tr w:rsidR="006161AD" w:rsidRPr="00D476E3" w14:paraId="33CC81C9" w14:textId="77777777" w:rsidTr="006F573E">
              <w:tc>
                <w:tcPr>
                  <w:tcW w:w="1231" w:type="pct"/>
                  <w:tcBorders>
                    <w:top w:val="single" w:sz="4" w:space="0" w:color="auto"/>
                    <w:left w:val="single" w:sz="4" w:space="0" w:color="auto"/>
                    <w:bottom w:val="single" w:sz="4" w:space="0" w:color="auto"/>
                    <w:right w:val="single" w:sz="4" w:space="0" w:color="auto"/>
                  </w:tcBorders>
                </w:tcPr>
                <w:p w14:paraId="1322E29C"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3C5C27EE"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3674A43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0561D23" w14:textId="77777777" w:rsidTr="006F573E">
              <w:tc>
                <w:tcPr>
                  <w:tcW w:w="1231" w:type="pct"/>
                  <w:tcBorders>
                    <w:top w:val="single" w:sz="4" w:space="0" w:color="auto"/>
                    <w:left w:val="single" w:sz="4" w:space="0" w:color="auto"/>
                    <w:bottom w:val="single" w:sz="4" w:space="0" w:color="auto"/>
                    <w:right w:val="single" w:sz="4" w:space="0" w:color="auto"/>
                  </w:tcBorders>
                </w:tcPr>
                <w:p w14:paraId="479BD183"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3FC17218" w14:textId="77777777" w:rsidR="006161AD" w:rsidRPr="00D476E3" w:rsidRDefault="006161AD" w:rsidP="006F573E">
                  <w:pPr>
                    <w:spacing w:after="60"/>
                    <w:rPr>
                      <w:iCs/>
                      <w:sz w:val="20"/>
                      <w:szCs w:val="20"/>
                    </w:rPr>
                  </w:pPr>
                  <w:r w:rsidRPr="00D476E3">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7B42E4F2"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2A8A00F" w14:textId="77777777" w:rsidR="006161AD" w:rsidRPr="00D476E3" w:rsidRDefault="006161AD" w:rsidP="006F573E">
            <w:pPr>
              <w:spacing w:after="240"/>
              <w:rPr>
                <w:szCs w:val="20"/>
              </w:rPr>
            </w:pPr>
          </w:p>
        </w:tc>
      </w:tr>
    </w:tbl>
    <w:p w14:paraId="2CF2F58E"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Non-Spin for the Operating Hour is calculated as follows:</w:t>
      </w:r>
    </w:p>
    <w:p w14:paraId="7FC30F51" w14:textId="77777777" w:rsidR="006161AD" w:rsidRPr="00D476E3" w:rsidRDefault="006161AD" w:rsidP="006161AD">
      <w:pPr>
        <w:spacing w:after="240"/>
        <w:ind w:left="2880" w:hanging="2160"/>
        <w:rPr>
          <w:b/>
          <w:bCs/>
          <w:szCs w:val="20"/>
        </w:rPr>
      </w:pPr>
      <w:r w:rsidRPr="00D476E3">
        <w:rPr>
          <w:b/>
          <w:bCs/>
          <w:szCs w:val="20"/>
        </w:rPr>
        <w:t xml:space="preserve">NSCOST </w:t>
      </w:r>
      <w:r w:rsidRPr="00D476E3">
        <w:rPr>
          <w:b/>
          <w:bCs/>
          <w:i/>
          <w:szCs w:val="20"/>
          <w:vertAlign w:val="subscript"/>
        </w:rPr>
        <w:t>q</w:t>
      </w:r>
      <w:r w:rsidRPr="00D476E3">
        <w:rPr>
          <w:b/>
          <w:bCs/>
          <w:szCs w:val="20"/>
        </w:rPr>
        <w:tab/>
        <w:t>=</w:t>
      </w:r>
      <w:r w:rsidRPr="00D476E3">
        <w:rPr>
          <w:b/>
          <w:bCs/>
          <w:szCs w:val="20"/>
        </w:rPr>
        <w:tab/>
        <w:t xml:space="preserve">NSPR * NSQ </w:t>
      </w:r>
      <w:r w:rsidRPr="00D476E3">
        <w:rPr>
          <w:b/>
          <w:bCs/>
          <w:i/>
          <w:szCs w:val="20"/>
          <w:vertAlign w:val="subscript"/>
        </w:rPr>
        <w:t>q</w:t>
      </w:r>
    </w:p>
    <w:p w14:paraId="792F823F" w14:textId="77777777" w:rsidR="006161AD" w:rsidRPr="00D476E3" w:rsidRDefault="006161AD" w:rsidP="006161AD">
      <w:pPr>
        <w:spacing w:after="240"/>
        <w:rPr>
          <w:iCs/>
          <w:szCs w:val="20"/>
        </w:rPr>
      </w:pPr>
      <w:r w:rsidRPr="00D476E3">
        <w:rPr>
          <w:iCs/>
          <w:szCs w:val="20"/>
        </w:rPr>
        <w:t>Where:</w:t>
      </w:r>
    </w:p>
    <w:p w14:paraId="2EA4936A" w14:textId="77777777" w:rsidR="006161AD" w:rsidRPr="00D476E3" w:rsidRDefault="006161AD" w:rsidP="006161AD">
      <w:pPr>
        <w:spacing w:after="120"/>
        <w:ind w:leftChars="300" w:left="2880" w:hangingChars="900" w:hanging="2160"/>
        <w:rPr>
          <w:bCs/>
          <w:szCs w:val="20"/>
        </w:rPr>
      </w:pPr>
      <w:r w:rsidRPr="00D476E3">
        <w:rPr>
          <w:bCs/>
          <w:szCs w:val="20"/>
        </w:rPr>
        <w:t>NSPR</w:t>
      </w:r>
      <w:r w:rsidRPr="00D476E3">
        <w:rPr>
          <w:bCs/>
          <w:szCs w:val="20"/>
        </w:rPr>
        <w:tab/>
        <w:t>=</w:t>
      </w:r>
      <w:r w:rsidRPr="00D476E3">
        <w:rPr>
          <w:bCs/>
          <w:szCs w:val="20"/>
        </w:rPr>
        <w:tab/>
        <w:t>NSCOSTTOT / NSQTOT</w:t>
      </w:r>
    </w:p>
    <w:p w14:paraId="7AB80BF7" w14:textId="77777777" w:rsidR="006161AD" w:rsidRPr="00D476E3" w:rsidRDefault="006161AD" w:rsidP="006161AD">
      <w:pPr>
        <w:spacing w:after="120"/>
        <w:ind w:leftChars="300" w:left="2880" w:hangingChars="900" w:hanging="2160"/>
      </w:pPr>
      <w:r w:rsidRPr="00D476E3">
        <w:t>NSQTOT</w:t>
      </w:r>
      <w:r w:rsidRPr="00D476E3">
        <w:rPr>
          <w:bCs/>
          <w:szCs w:val="20"/>
        </w:rPr>
        <w:tab/>
      </w:r>
      <w:r w:rsidRPr="00D476E3">
        <w:t>=</w:t>
      </w:r>
      <w:r w:rsidRPr="00D476E3">
        <w:rPr>
          <w:bCs/>
          <w:szCs w:val="20"/>
        </w:rPr>
        <w:tab/>
      </w:r>
      <w:r w:rsidRPr="00D476E3">
        <w:rPr>
          <w:noProof/>
          <w:position w:val="-22"/>
          <w:szCs w:val="20"/>
        </w:rPr>
        <w:drawing>
          <wp:inline distT="0" distB="0" distL="0" distR="0" wp14:anchorId="62B850BD" wp14:editId="53FE3F32">
            <wp:extent cx="144780" cy="297180"/>
            <wp:effectExtent l="0" t="0" r="7620" b="7620"/>
            <wp:docPr id="124331193"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NSQ </w:t>
      </w:r>
      <w:r w:rsidRPr="00D476E3">
        <w:rPr>
          <w:i/>
          <w:iCs/>
          <w:vertAlign w:val="subscript"/>
        </w:rPr>
        <w:t>q</w:t>
      </w:r>
    </w:p>
    <w:p w14:paraId="01B0075C" w14:textId="77777777" w:rsidR="006161AD" w:rsidRPr="00D476E3" w:rsidRDefault="006161AD" w:rsidP="006161AD">
      <w:pPr>
        <w:spacing w:after="120"/>
        <w:ind w:leftChars="300" w:left="2880" w:hangingChars="900" w:hanging="2160"/>
        <w:rPr>
          <w:bCs/>
          <w:szCs w:val="20"/>
          <w:lang w:val="fr-FR"/>
        </w:rPr>
      </w:pPr>
      <w:r w:rsidRPr="00D476E3">
        <w:rPr>
          <w:bCs/>
          <w:szCs w:val="20"/>
          <w:lang w:val="fr-FR"/>
        </w:rPr>
        <w:t xml:space="preserve">NSQ </w:t>
      </w:r>
      <w:r w:rsidRPr="00D476E3">
        <w:rPr>
          <w:bCs/>
          <w:i/>
          <w:szCs w:val="20"/>
          <w:vertAlign w:val="subscript"/>
          <w:lang w:val="fr-FR"/>
        </w:rPr>
        <w:t>q</w:t>
      </w:r>
      <w:r w:rsidRPr="00D476E3">
        <w:rPr>
          <w:bCs/>
          <w:szCs w:val="20"/>
          <w:lang w:val="fr-FR"/>
        </w:rPr>
        <w:tab/>
        <w:t>=</w:t>
      </w:r>
      <w:r w:rsidRPr="00D476E3">
        <w:rPr>
          <w:bCs/>
          <w:szCs w:val="20"/>
          <w:lang w:val="fr-FR"/>
        </w:rPr>
        <w:tab/>
        <w:t xml:space="preserve">NSO </w:t>
      </w:r>
      <w:r w:rsidRPr="00D476E3">
        <w:rPr>
          <w:bCs/>
          <w:i/>
          <w:szCs w:val="20"/>
          <w:vertAlign w:val="subscript"/>
          <w:lang w:val="fr-FR"/>
        </w:rPr>
        <w:t>q</w:t>
      </w:r>
      <w:r w:rsidRPr="00D476E3">
        <w:rPr>
          <w:bCs/>
          <w:szCs w:val="20"/>
          <w:lang w:val="fr-FR"/>
        </w:rPr>
        <w:t xml:space="preserve"> – SANSQ </w:t>
      </w:r>
      <w:r w:rsidRPr="00D476E3">
        <w:rPr>
          <w:bCs/>
          <w:i/>
          <w:szCs w:val="20"/>
          <w:vertAlign w:val="subscript"/>
          <w:lang w:val="fr-FR"/>
        </w:rPr>
        <w:t>q</w:t>
      </w:r>
    </w:p>
    <w:p w14:paraId="5916F504" w14:textId="77777777" w:rsidR="006161AD" w:rsidRPr="00D476E3" w:rsidRDefault="006161AD" w:rsidP="006161AD">
      <w:pPr>
        <w:spacing w:after="120"/>
        <w:ind w:leftChars="300" w:left="2880" w:hangingChars="900" w:hanging="2160"/>
        <w:rPr>
          <w:lang w:val="fr-FR"/>
        </w:rPr>
      </w:pPr>
      <w:r w:rsidRPr="00D476E3">
        <w:rPr>
          <w:lang w:val="fr-FR"/>
        </w:rPr>
        <w:t xml:space="preserve">NSO </w:t>
      </w:r>
      <w:r w:rsidRPr="00D476E3">
        <w:rPr>
          <w:i/>
          <w:iCs/>
          <w:vertAlign w:val="subscript"/>
          <w:lang w:val="fr-FR"/>
        </w:rPr>
        <w:t>q</w:t>
      </w:r>
      <w:r w:rsidRPr="00D476E3">
        <w:rPr>
          <w:bCs/>
          <w:szCs w:val="20"/>
          <w:lang w:val="fr-FR"/>
        </w:rPr>
        <w:tab/>
      </w:r>
      <w:r w:rsidRPr="00D476E3">
        <w:rPr>
          <w:lang w:val="fr-FR"/>
        </w:rPr>
        <w:t>=</w:t>
      </w:r>
      <w:r w:rsidRPr="00D476E3">
        <w:rPr>
          <w:bCs/>
          <w:szCs w:val="20"/>
          <w:lang w:val="fr-FR"/>
        </w:rPr>
        <w:tab/>
      </w:r>
      <w:r w:rsidRPr="00D476E3">
        <w:rPr>
          <w:noProof/>
          <w:position w:val="-22"/>
          <w:szCs w:val="20"/>
        </w:rPr>
        <w:drawing>
          <wp:inline distT="0" distB="0" distL="0" distR="0" wp14:anchorId="5BCB4784" wp14:editId="20837171">
            <wp:extent cx="144780" cy="297180"/>
            <wp:effectExtent l="0" t="0" r="7620" b="7620"/>
            <wp:docPr id="165966118"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fr-FR"/>
        </w:rPr>
        <w:t xml:space="preserve">(SANSQ </w:t>
      </w:r>
      <w:r w:rsidRPr="00D476E3">
        <w:rPr>
          <w:i/>
          <w:iCs/>
          <w:vertAlign w:val="subscript"/>
          <w:lang w:val="fr-FR"/>
        </w:rPr>
        <w:t>q</w:t>
      </w:r>
      <w:r w:rsidRPr="00D476E3">
        <w:rPr>
          <w:lang w:val="fr-FR"/>
        </w:rPr>
        <w:t xml:space="preserve"> + </w:t>
      </w:r>
      <w:r w:rsidRPr="00D476E3">
        <w:rPr>
          <w:noProof/>
          <w:position w:val="-20"/>
          <w:szCs w:val="20"/>
        </w:rPr>
        <w:drawing>
          <wp:inline distT="0" distB="0" distL="0" distR="0" wp14:anchorId="6DA3B166" wp14:editId="3BD97C7B">
            <wp:extent cx="144780" cy="274320"/>
            <wp:effectExtent l="0" t="0" r="7620" b="0"/>
            <wp:docPr id="264585420"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fr-FR"/>
        </w:rPr>
        <w:t xml:space="preserve">(RTPCNS </w:t>
      </w:r>
      <w:r w:rsidRPr="00D476E3">
        <w:rPr>
          <w:i/>
          <w:iCs/>
          <w:vertAlign w:val="subscript"/>
          <w:lang w:val="fr-FR"/>
        </w:rPr>
        <w:t>q, m</w:t>
      </w:r>
      <w:r w:rsidRPr="00D476E3">
        <w:rPr>
          <w:lang w:val="fr-FR"/>
        </w:rPr>
        <w:t xml:space="preserve">) + PCNS </w:t>
      </w:r>
      <w:r w:rsidRPr="00D476E3">
        <w:rPr>
          <w:i/>
          <w:iCs/>
          <w:vertAlign w:val="subscript"/>
          <w:lang w:val="fr-FR"/>
        </w:rPr>
        <w:t xml:space="preserve">q </w:t>
      </w:r>
      <w:r w:rsidRPr="00D476E3">
        <w:rPr>
          <w:lang w:val="fr-FR"/>
        </w:rPr>
        <w:t xml:space="preserve">– </w:t>
      </w:r>
    </w:p>
    <w:p w14:paraId="60C274D1" w14:textId="77777777" w:rsidR="006161AD" w:rsidRPr="00D476E3" w:rsidRDefault="006161AD" w:rsidP="006161AD">
      <w:pPr>
        <w:spacing w:after="120"/>
        <w:ind w:leftChars="1200" w:left="2880" w:firstLine="720"/>
        <w:rPr>
          <w:bCs/>
          <w:i/>
          <w:szCs w:val="20"/>
          <w:vertAlign w:val="subscript"/>
          <w:lang w:val="fr-FR"/>
        </w:rPr>
      </w:pPr>
      <w:r w:rsidRPr="00D476E3">
        <w:rPr>
          <w:bCs/>
          <w:szCs w:val="20"/>
          <w:lang w:val="fr-FR"/>
        </w:rPr>
        <w:t xml:space="preserve">NSFQ </w:t>
      </w:r>
      <w:r w:rsidRPr="00D476E3">
        <w:rPr>
          <w:bCs/>
          <w:i/>
          <w:szCs w:val="20"/>
          <w:vertAlign w:val="subscript"/>
          <w:lang w:val="fr-FR"/>
        </w:rPr>
        <w:t xml:space="preserve">q </w:t>
      </w:r>
      <w:r w:rsidRPr="00D476E3">
        <w:rPr>
          <w:bCs/>
          <w:szCs w:val="20"/>
          <w:lang w:val="fr-FR"/>
        </w:rPr>
        <w:t xml:space="preserve">– RNSFQ </w:t>
      </w:r>
      <w:r w:rsidRPr="00D476E3">
        <w:rPr>
          <w:bCs/>
          <w:i/>
          <w:szCs w:val="20"/>
          <w:vertAlign w:val="subscript"/>
          <w:lang w:val="fr-FR"/>
        </w:rPr>
        <w:t>q</w:t>
      </w:r>
      <w:r w:rsidRPr="00D476E3">
        <w:rPr>
          <w:bCs/>
          <w:szCs w:val="20"/>
          <w:lang w:val="fr-FR"/>
        </w:rPr>
        <w:t xml:space="preserve">) * HLRS </w:t>
      </w:r>
      <w:r w:rsidRPr="00D476E3">
        <w:rPr>
          <w:bCs/>
          <w:i/>
          <w:szCs w:val="20"/>
          <w:vertAlign w:val="subscript"/>
          <w:lang w:val="fr-FR"/>
        </w:rPr>
        <w:t>q</w:t>
      </w:r>
    </w:p>
    <w:p w14:paraId="1F086905"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lastRenderedPageBreak/>
        <w:t xml:space="preserve">SANSQ </w:t>
      </w:r>
      <w:r w:rsidRPr="00D476E3">
        <w:rPr>
          <w:bCs/>
          <w:i/>
          <w:szCs w:val="20"/>
          <w:vertAlign w:val="subscript"/>
          <w:lang w:val="fr-FR"/>
        </w:rPr>
        <w:t>q</w:t>
      </w:r>
      <w:r w:rsidRPr="00D476E3">
        <w:rPr>
          <w:bCs/>
          <w:i/>
          <w:szCs w:val="20"/>
          <w:vertAlign w:val="subscript"/>
          <w:lang w:val="fr-FR"/>
        </w:rPr>
        <w:tab/>
      </w:r>
      <w:r w:rsidRPr="00D476E3">
        <w:rPr>
          <w:bCs/>
          <w:szCs w:val="20"/>
          <w:lang w:val="fr-FR"/>
        </w:rPr>
        <w:t>=</w:t>
      </w:r>
      <w:r w:rsidRPr="00D476E3">
        <w:rPr>
          <w:bCs/>
          <w:szCs w:val="20"/>
          <w:lang w:val="fr-FR"/>
        </w:rPr>
        <w:tab/>
        <w:t xml:space="preserve">DASANSQ </w:t>
      </w:r>
      <w:r w:rsidRPr="00D476E3">
        <w:rPr>
          <w:bCs/>
          <w:i/>
          <w:szCs w:val="20"/>
          <w:vertAlign w:val="subscript"/>
          <w:lang w:val="fr-FR"/>
        </w:rPr>
        <w:t>q</w:t>
      </w:r>
      <w:r w:rsidRPr="00D476E3">
        <w:rPr>
          <w:bCs/>
          <w:szCs w:val="20"/>
          <w:lang w:val="fr-FR"/>
        </w:rPr>
        <w:t xml:space="preserve"> + RTSANSQ </w:t>
      </w:r>
      <w:r w:rsidRPr="00D476E3">
        <w:rPr>
          <w:bCs/>
          <w:i/>
          <w:szCs w:val="20"/>
          <w:vertAlign w:val="subscript"/>
          <w:lang w:val="fr-FR"/>
        </w:rPr>
        <w:t>q</w:t>
      </w:r>
    </w:p>
    <w:p w14:paraId="20B1984B" w14:textId="77777777" w:rsidR="006161AD" w:rsidRPr="00D476E3" w:rsidRDefault="006161AD" w:rsidP="006161AD">
      <w:pPr>
        <w:tabs>
          <w:tab w:val="left" w:pos="2160"/>
          <w:tab w:val="left" w:pos="2880"/>
        </w:tabs>
        <w:ind w:leftChars="31" w:left="374" w:hangingChars="125" w:hanging="300"/>
        <w:rPr>
          <w:bCs/>
          <w:szCs w:val="20"/>
        </w:rPr>
      </w:pPr>
      <w:r w:rsidRPr="00D476E3">
        <w:rPr>
          <w:b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7C77D0ED" w14:textId="77777777" w:rsidTr="006F573E">
        <w:trPr>
          <w:tblHeader/>
        </w:trPr>
        <w:tc>
          <w:tcPr>
            <w:tcW w:w="849" w:type="pct"/>
          </w:tcPr>
          <w:p w14:paraId="582C46EB"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35A97EC3"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4270CD11"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39DAA760" w14:textId="77777777" w:rsidTr="006F573E">
        <w:tc>
          <w:tcPr>
            <w:tcW w:w="849" w:type="pct"/>
          </w:tcPr>
          <w:p w14:paraId="1B970671"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0" w:type="pct"/>
          </w:tcPr>
          <w:p w14:paraId="0BDED7B9"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7F06904C" w14:textId="77777777" w:rsidR="006161AD" w:rsidRPr="00D476E3" w:rsidRDefault="006161AD" w:rsidP="006F573E">
            <w:pPr>
              <w:keepNext/>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733A7488" w14:textId="77777777" w:rsidTr="006F573E">
        <w:tc>
          <w:tcPr>
            <w:tcW w:w="849" w:type="pct"/>
            <w:tcBorders>
              <w:top w:val="single" w:sz="4" w:space="0" w:color="auto"/>
              <w:left w:val="single" w:sz="4" w:space="0" w:color="auto"/>
              <w:bottom w:val="single" w:sz="4" w:space="0" w:color="auto"/>
              <w:right w:val="single" w:sz="4" w:space="0" w:color="auto"/>
            </w:tcBorders>
          </w:tcPr>
          <w:p w14:paraId="1453D9C8" w14:textId="77777777" w:rsidR="006161AD" w:rsidRPr="00D476E3" w:rsidRDefault="006161AD" w:rsidP="006F573E">
            <w:pPr>
              <w:spacing w:after="60"/>
              <w:rPr>
                <w:iCs/>
                <w:sz w:val="20"/>
                <w:szCs w:val="20"/>
              </w:rPr>
            </w:pPr>
            <w:r w:rsidRPr="00D476E3">
              <w:rPr>
                <w:iCs/>
                <w:sz w:val="20"/>
                <w:szCs w:val="20"/>
              </w:rPr>
              <w:t>NSPR</w:t>
            </w:r>
          </w:p>
        </w:tc>
        <w:tc>
          <w:tcPr>
            <w:tcW w:w="460" w:type="pct"/>
            <w:tcBorders>
              <w:top w:val="single" w:sz="4" w:space="0" w:color="auto"/>
              <w:left w:val="single" w:sz="4" w:space="0" w:color="auto"/>
              <w:bottom w:val="single" w:sz="4" w:space="0" w:color="auto"/>
              <w:right w:val="single" w:sz="4" w:space="0" w:color="auto"/>
            </w:tcBorders>
          </w:tcPr>
          <w:p w14:paraId="6FD68134"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1327A6E6" w14:textId="77777777" w:rsidR="006161AD" w:rsidRPr="00D476E3" w:rsidRDefault="006161AD" w:rsidP="006F573E">
            <w:pPr>
              <w:spacing w:after="60"/>
              <w:rPr>
                <w:i/>
                <w:iCs/>
                <w:sz w:val="20"/>
                <w:szCs w:val="20"/>
              </w:rPr>
            </w:pPr>
            <w:r w:rsidRPr="00D476E3">
              <w:rPr>
                <w:i/>
                <w:iCs/>
                <w:sz w:val="20"/>
                <w:szCs w:val="20"/>
              </w:rPr>
              <w:t>Non-Spin Price—</w:t>
            </w:r>
            <w:r w:rsidRPr="00D476E3">
              <w:rPr>
                <w:iCs/>
                <w:sz w:val="20"/>
                <w:szCs w:val="20"/>
              </w:rPr>
              <w:t>The price for Non-Spin calculated based on the net total costs for Non-Spin, for the hour.</w:t>
            </w:r>
          </w:p>
        </w:tc>
      </w:tr>
      <w:tr w:rsidR="006161AD" w:rsidRPr="00D476E3" w14:paraId="6D9DAFDE" w14:textId="77777777" w:rsidTr="006F573E">
        <w:tc>
          <w:tcPr>
            <w:tcW w:w="849" w:type="pct"/>
            <w:tcBorders>
              <w:top w:val="single" w:sz="4" w:space="0" w:color="auto"/>
              <w:left w:val="single" w:sz="4" w:space="0" w:color="auto"/>
              <w:bottom w:val="single" w:sz="4" w:space="0" w:color="auto"/>
              <w:right w:val="single" w:sz="4" w:space="0" w:color="auto"/>
            </w:tcBorders>
          </w:tcPr>
          <w:p w14:paraId="24958157" w14:textId="77777777" w:rsidR="006161AD" w:rsidRPr="00D476E3" w:rsidRDefault="006161AD" w:rsidP="006F573E">
            <w:pPr>
              <w:spacing w:after="60"/>
              <w:rPr>
                <w:iCs/>
                <w:sz w:val="20"/>
                <w:szCs w:val="20"/>
              </w:rPr>
            </w:pPr>
            <w:r w:rsidRPr="00D476E3">
              <w:rPr>
                <w:iCs/>
                <w:sz w:val="20"/>
                <w:szCs w:val="20"/>
              </w:rPr>
              <w:t>NSCOSTTOT</w:t>
            </w:r>
          </w:p>
        </w:tc>
        <w:tc>
          <w:tcPr>
            <w:tcW w:w="460" w:type="pct"/>
            <w:tcBorders>
              <w:top w:val="single" w:sz="4" w:space="0" w:color="auto"/>
              <w:left w:val="single" w:sz="4" w:space="0" w:color="auto"/>
              <w:bottom w:val="single" w:sz="4" w:space="0" w:color="auto"/>
              <w:right w:val="single" w:sz="4" w:space="0" w:color="auto"/>
            </w:tcBorders>
          </w:tcPr>
          <w:p w14:paraId="168FAADE"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209ACC56" w14:textId="77777777" w:rsidR="006161AD" w:rsidRPr="00D476E3" w:rsidRDefault="006161AD" w:rsidP="006F573E">
            <w:pPr>
              <w:spacing w:after="60"/>
              <w:rPr>
                <w:i/>
                <w:iCs/>
                <w:sz w:val="20"/>
                <w:szCs w:val="20"/>
              </w:rPr>
            </w:pPr>
            <w:r w:rsidRPr="00D476E3">
              <w:rPr>
                <w:i/>
                <w:iCs/>
                <w:sz w:val="20"/>
                <w:szCs w:val="20"/>
              </w:rPr>
              <w:t>Non-Spin Cost Total</w:t>
            </w:r>
            <w:r w:rsidRPr="00D476E3">
              <w:rPr>
                <w:iCs/>
                <w:sz w:val="20"/>
                <w:szCs w:val="20"/>
              </w:rPr>
              <w:t>—The net total costs for Non-Spin for the hour.  See item (5)(a) above.</w:t>
            </w:r>
          </w:p>
        </w:tc>
      </w:tr>
      <w:tr w:rsidR="006161AD" w:rsidRPr="00D476E3" w14:paraId="081B46E6" w14:textId="77777777" w:rsidTr="006F573E">
        <w:tc>
          <w:tcPr>
            <w:tcW w:w="849" w:type="pct"/>
            <w:tcBorders>
              <w:top w:val="single" w:sz="4" w:space="0" w:color="auto"/>
              <w:left w:val="single" w:sz="4" w:space="0" w:color="auto"/>
              <w:bottom w:val="single" w:sz="4" w:space="0" w:color="auto"/>
              <w:right w:val="single" w:sz="4" w:space="0" w:color="auto"/>
            </w:tcBorders>
          </w:tcPr>
          <w:p w14:paraId="5570D36E" w14:textId="77777777" w:rsidR="006161AD" w:rsidRPr="00D476E3" w:rsidRDefault="006161AD" w:rsidP="006F573E">
            <w:pPr>
              <w:spacing w:after="60"/>
              <w:rPr>
                <w:iCs/>
                <w:sz w:val="20"/>
                <w:szCs w:val="20"/>
              </w:rPr>
            </w:pPr>
            <w:r w:rsidRPr="00D476E3">
              <w:rPr>
                <w:iCs/>
                <w:sz w:val="20"/>
                <w:szCs w:val="20"/>
              </w:rPr>
              <w:t>NSQTOT</w:t>
            </w:r>
          </w:p>
        </w:tc>
        <w:tc>
          <w:tcPr>
            <w:tcW w:w="460" w:type="pct"/>
            <w:tcBorders>
              <w:top w:val="single" w:sz="4" w:space="0" w:color="auto"/>
              <w:left w:val="single" w:sz="4" w:space="0" w:color="auto"/>
              <w:bottom w:val="single" w:sz="4" w:space="0" w:color="auto"/>
              <w:right w:val="single" w:sz="4" w:space="0" w:color="auto"/>
            </w:tcBorders>
          </w:tcPr>
          <w:p w14:paraId="646BFF7F"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E35917E" w14:textId="77777777" w:rsidR="006161AD" w:rsidRPr="00D476E3" w:rsidRDefault="006161AD" w:rsidP="006F573E">
            <w:pPr>
              <w:spacing w:after="60"/>
              <w:rPr>
                <w:i/>
                <w:iCs/>
                <w:sz w:val="20"/>
                <w:szCs w:val="20"/>
              </w:rPr>
            </w:pPr>
            <w:r w:rsidRPr="00D476E3">
              <w:rPr>
                <w:i/>
                <w:iCs/>
                <w:sz w:val="20"/>
                <w:szCs w:val="20"/>
              </w:rPr>
              <w:t>Non-Spin Quantity Total</w:t>
            </w:r>
            <w:r w:rsidRPr="00D476E3">
              <w:rPr>
                <w:iCs/>
                <w:sz w:val="20"/>
                <w:szCs w:val="20"/>
              </w:rPr>
              <w:t>—The sum of every QSE’s Ancillary Service Obligation minus its self-arranged Non-Spin quantity in the DAM and any and all SASMs, for the hour.</w:t>
            </w:r>
          </w:p>
        </w:tc>
      </w:tr>
      <w:tr w:rsidR="006161AD" w:rsidRPr="00D476E3" w14:paraId="39314DD4" w14:textId="77777777" w:rsidTr="006F573E">
        <w:tc>
          <w:tcPr>
            <w:tcW w:w="849" w:type="pct"/>
            <w:tcBorders>
              <w:top w:val="single" w:sz="4" w:space="0" w:color="auto"/>
              <w:left w:val="single" w:sz="4" w:space="0" w:color="auto"/>
              <w:bottom w:val="single" w:sz="4" w:space="0" w:color="auto"/>
              <w:right w:val="single" w:sz="4" w:space="0" w:color="auto"/>
            </w:tcBorders>
          </w:tcPr>
          <w:p w14:paraId="197B9AE8" w14:textId="77777777" w:rsidR="006161AD" w:rsidRPr="00D476E3" w:rsidRDefault="006161AD" w:rsidP="006F573E">
            <w:pPr>
              <w:spacing w:after="60"/>
              <w:rPr>
                <w:iCs/>
                <w:sz w:val="20"/>
                <w:szCs w:val="20"/>
              </w:rPr>
            </w:pPr>
            <w:r w:rsidRPr="00D476E3">
              <w:rPr>
                <w:iCs/>
                <w:sz w:val="20"/>
                <w:szCs w:val="20"/>
              </w:rPr>
              <w:t xml:space="preserve">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F2765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31B2F36C" w14:textId="77777777" w:rsidR="006161AD" w:rsidRPr="00D476E3" w:rsidRDefault="006161AD" w:rsidP="006F573E">
            <w:pPr>
              <w:spacing w:after="60"/>
              <w:rPr>
                <w:i/>
                <w:iCs/>
                <w:sz w:val="20"/>
                <w:szCs w:val="20"/>
              </w:rPr>
            </w:pPr>
            <w:r w:rsidRPr="00D476E3">
              <w:rPr>
                <w:i/>
                <w:iCs/>
                <w:sz w:val="20"/>
                <w:szCs w:val="20"/>
              </w:rPr>
              <w:t>Non-Spin Quantity per QSE</w:t>
            </w:r>
            <w:r w:rsidRPr="00D476E3">
              <w:rPr>
                <w:iCs/>
                <w:sz w:val="20"/>
                <w:szCs w:val="20"/>
              </w:rPr>
              <w:t xml:space="preserve">—The difference in QSE </w:t>
            </w:r>
            <w:r w:rsidRPr="00D476E3">
              <w:rPr>
                <w:i/>
                <w:iCs/>
                <w:sz w:val="20"/>
                <w:szCs w:val="20"/>
              </w:rPr>
              <w:t>q</w:t>
            </w:r>
            <w:r w:rsidRPr="00D476E3">
              <w:rPr>
                <w:iCs/>
                <w:sz w:val="20"/>
                <w:szCs w:val="20"/>
              </w:rPr>
              <w:t>’s Ancillary Service Obligation minus its self-arranged Non-Spin quantity in the DAM and any and all SASMs, for the hour.</w:t>
            </w:r>
          </w:p>
        </w:tc>
      </w:tr>
      <w:tr w:rsidR="006161AD" w:rsidRPr="00D476E3" w14:paraId="35D51624" w14:textId="77777777" w:rsidTr="006F573E">
        <w:tc>
          <w:tcPr>
            <w:tcW w:w="849" w:type="pct"/>
            <w:tcBorders>
              <w:top w:val="single" w:sz="4" w:space="0" w:color="auto"/>
              <w:left w:val="single" w:sz="4" w:space="0" w:color="auto"/>
              <w:bottom w:val="single" w:sz="4" w:space="0" w:color="auto"/>
              <w:right w:val="single" w:sz="4" w:space="0" w:color="auto"/>
            </w:tcBorders>
          </w:tcPr>
          <w:p w14:paraId="33837E74" w14:textId="77777777" w:rsidR="006161AD" w:rsidRPr="00D476E3" w:rsidRDefault="006161AD" w:rsidP="006F573E">
            <w:pPr>
              <w:spacing w:after="60"/>
              <w:rPr>
                <w:iCs/>
                <w:sz w:val="20"/>
                <w:szCs w:val="20"/>
              </w:rPr>
            </w:pPr>
            <w:r w:rsidRPr="00D476E3">
              <w:rPr>
                <w:iCs/>
                <w:sz w:val="20"/>
                <w:szCs w:val="20"/>
              </w:rPr>
              <w:t xml:space="preserve">NSO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970A12"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7B6A3DE3" w14:textId="77777777" w:rsidR="006161AD" w:rsidRPr="00D476E3" w:rsidRDefault="006161AD" w:rsidP="006F573E">
            <w:pPr>
              <w:spacing w:after="60"/>
              <w:rPr>
                <w:i/>
                <w:iCs/>
                <w:sz w:val="20"/>
                <w:szCs w:val="20"/>
              </w:rPr>
            </w:pPr>
            <w:r w:rsidRPr="00D476E3">
              <w:rPr>
                <w:i/>
                <w:iCs/>
                <w:sz w:val="20"/>
                <w:szCs w:val="20"/>
              </w:rPr>
              <w:t>Non-Spin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4DA28AA4" w14:textId="77777777" w:rsidTr="006F573E">
        <w:tc>
          <w:tcPr>
            <w:tcW w:w="849" w:type="pct"/>
            <w:tcBorders>
              <w:top w:val="single" w:sz="4" w:space="0" w:color="auto"/>
              <w:left w:val="single" w:sz="4" w:space="0" w:color="auto"/>
              <w:bottom w:val="single" w:sz="4" w:space="0" w:color="auto"/>
              <w:right w:val="single" w:sz="4" w:space="0" w:color="auto"/>
            </w:tcBorders>
          </w:tcPr>
          <w:p w14:paraId="4ABF337A" w14:textId="77777777" w:rsidR="006161AD" w:rsidRPr="00D476E3" w:rsidRDefault="006161AD" w:rsidP="006F573E">
            <w:pPr>
              <w:spacing w:after="60"/>
              <w:rPr>
                <w:iCs/>
                <w:sz w:val="20"/>
                <w:szCs w:val="20"/>
              </w:rPr>
            </w:pPr>
            <w:r w:rsidRPr="00D476E3">
              <w:rPr>
                <w:iCs/>
                <w:sz w:val="20"/>
                <w:szCs w:val="20"/>
              </w:rPr>
              <w:t xml:space="preserve">DASANSQ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26A55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9A1C229" w14:textId="77777777" w:rsidR="006161AD" w:rsidRPr="00D476E3" w:rsidRDefault="006161AD" w:rsidP="006F573E">
            <w:pPr>
              <w:spacing w:after="60"/>
              <w:rPr>
                <w:i/>
                <w:iCs/>
                <w:sz w:val="20"/>
                <w:szCs w:val="20"/>
              </w:rPr>
            </w:pPr>
            <w:r w:rsidRPr="00D476E3">
              <w:rPr>
                <w:i/>
                <w:iCs/>
                <w:sz w:val="20"/>
                <w:szCs w:val="20"/>
              </w:rPr>
              <w:t>Day-Ahead Self-Arranged Non-Spin Quantity per QSE for DAM</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Day-Ahead.</w:t>
            </w:r>
          </w:p>
        </w:tc>
      </w:tr>
      <w:tr w:rsidR="006161AD" w:rsidRPr="00D476E3" w14:paraId="2CD3F598" w14:textId="77777777" w:rsidTr="006F573E">
        <w:trPr>
          <w:cantSplit/>
        </w:trPr>
        <w:tc>
          <w:tcPr>
            <w:tcW w:w="849" w:type="pct"/>
            <w:tcBorders>
              <w:top w:val="single" w:sz="4" w:space="0" w:color="auto"/>
              <w:left w:val="single" w:sz="4" w:space="0" w:color="auto"/>
              <w:bottom w:val="single" w:sz="4" w:space="0" w:color="auto"/>
              <w:right w:val="single" w:sz="4" w:space="0" w:color="auto"/>
            </w:tcBorders>
          </w:tcPr>
          <w:p w14:paraId="6FAD9735" w14:textId="77777777" w:rsidR="006161AD" w:rsidRPr="00D476E3" w:rsidRDefault="006161AD" w:rsidP="006F573E">
            <w:pPr>
              <w:spacing w:after="60"/>
              <w:rPr>
                <w:iCs/>
                <w:sz w:val="20"/>
                <w:szCs w:val="20"/>
              </w:rPr>
            </w:pPr>
            <w:r w:rsidRPr="00D476E3">
              <w:rPr>
                <w:iCs/>
                <w:sz w:val="20"/>
                <w:szCs w:val="20"/>
              </w:rPr>
              <w:t xml:space="preserve">RTSANSQ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8EC017"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C6C2BAB" w14:textId="77777777" w:rsidR="006161AD" w:rsidRPr="00D476E3" w:rsidRDefault="006161AD" w:rsidP="006F573E">
            <w:pPr>
              <w:spacing w:after="60"/>
              <w:rPr>
                <w:i/>
                <w:iCs/>
                <w:sz w:val="20"/>
                <w:szCs w:val="20"/>
              </w:rPr>
            </w:pPr>
            <w:r w:rsidRPr="00D476E3">
              <w:rPr>
                <w:i/>
                <w:iCs/>
                <w:sz w:val="20"/>
                <w:szCs w:val="20"/>
              </w:rPr>
              <w:t>Self-Arranged Non-Spin Quantity per QSE for all SASMs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00BA935F" w14:textId="77777777" w:rsidTr="006F573E">
        <w:tc>
          <w:tcPr>
            <w:tcW w:w="849" w:type="pct"/>
            <w:tcBorders>
              <w:top w:val="single" w:sz="4" w:space="0" w:color="auto"/>
              <w:left w:val="single" w:sz="4" w:space="0" w:color="auto"/>
              <w:bottom w:val="single" w:sz="4" w:space="0" w:color="auto"/>
              <w:right w:val="single" w:sz="4" w:space="0" w:color="auto"/>
            </w:tcBorders>
          </w:tcPr>
          <w:p w14:paraId="5A81A414" w14:textId="77777777" w:rsidR="006161AD" w:rsidRPr="00D476E3" w:rsidRDefault="006161AD" w:rsidP="006F573E">
            <w:pPr>
              <w:spacing w:after="60"/>
              <w:rPr>
                <w:iCs/>
                <w:sz w:val="20"/>
                <w:szCs w:val="20"/>
              </w:rPr>
            </w:pPr>
            <w:r w:rsidRPr="00D476E3">
              <w:rPr>
                <w:iCs/>
                <w:sz w:val="20"/>
                <w:szCs w:val="20"/>
              </w:rPr>
              <w:t xml:space="preserve">RTPCNS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A8087A1"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FE008B2" w14:textId="77777777" w:rsidR="006161AD" w:rsidRPr="00D476E3" w:rsidRDefault="006161AD" w:rsidP="006F573E">
            <w:pPr>
              <w:spacing w:after="60"/>
              <w:rPr>
                <w:i/>
                <w:iCs/>
                <w:sz w:val="20"/>
                <w:szCs w:val="20"/>
              </w:rPr>
            </w:pPr>
            <w:r w:rsidRPr="00D476E3">
              <w:rPr>
                <w:i/>
                <w:iCs/>
                <w:sz w:val="20"/>
                <w:szCs w:val="20"/>
              </w:rPr>
              <w:t>Procured Capacity for Non-Spin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Non-Spin, for the hour.</w:t>
            </w:r>
          </w:p>
        </w:tc>
      </w:tr>
      <w:tr w:rsidR="006161AD" w:rsidRPr="00D476E3" w14:paraId="25C1E307" w14:textId="77777777" w:rsidTr="006F573E">
        <w:tc>
          <w:tcPr>
            <w:tcW w:w="849" w:type="pct"/>
            <w:tcBorders>
              <w:top w:val="single" w:sz="4" w:space="0" w:color="auto"/>
              <w:left w:val="single" w:sz="4" w:space="0" w:color="auto"/>
              <w:bottom w:val="single" w:sz="4" w:space="0" w:color="auto"/>
              <w:right w:val="single" w:sz="4" w:space="0" w:color="auto"/>
            </w:tcBorders>
          </w:tcPr>
          <w:p w14:paraId="10B45CFC" w14:textId="77777777" w:rsidR="006161AD" w:rsidRPr="00D476E3" w:rsidRDefault="006161AD" w:rsidP="006F573E">
            <w:pPr>
              <w:spacing w:after="60"/>
              <w:rPr>
                <w:iCs/>
                <w:sz w:val="20"/>
                <w:szCs w:val="20"/>
              </w:rPr>
            </w:pPr>
            <w:r w:rsidRPr="00D476E3">
              <w:rPr>
                <w:iCs/>
                <w:sz w:val="20"/>
                <w:szCs w:val="20"/>
              </w:rPr>
              <w:t xml:space="preserve">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5FEF3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569C545" w14:textId="77777777" w:rsidR="006161AD" w:rsidRPr="00D476E3" w:rsidRDefault="006161AD" w:rsidP="006F573E">
            <w:pPr>
              <w:spacing w:after="60"/>
              <w:rPr>
                <w:iCs/>
                <w:sz w:val="20"/>
                <w:szCs w:val="20"/>
              </w:rPr>
            </w:pPr>
            <w:r w:rsidRPr="00D476E3">
              <w:rPr>
                <w:i/>
                <w:iCs/>
                <w:sz w:val="20"/>
                <w:szCs w:val="20"/>
              </w:rPr>
              <w:t>Non-Spin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Non-Spin, for the hour.</w:t>
            </w:r>
          </w:p>
        </w:tc>
      </w:tr>
      <w:tr w:rsidR="006161AD" w:rsidRPr="00D476E3" w14:paraId="4B3BCE33" w14:textId="77777777" w:rsidTr="006F573E">
        <w:tc>
          <w:tcPr>
            <w:tcW w:w="849" w:type="pct"/>
            <w:tcBorders>
              <w:top w:val="single" w:sz="4" w:space="0" w:color="auto"/>
              <w:left w:val="single" w:sz="4" w:space="0" w:color="auto"/>
              <w:bottom w:val="single" w:sz="4" w:space="0" w:color="auto"/>
              <w:right w:val="single" w:sz="4" w:space="0" w:color="auto"/>
            </w:tcBorders>
          </w:tcPr>
          <w:p w14:paraId="1A2F39CB" w14:textId="77777777" w:rsidR="006161AD" w:rsidRPr="00D476E3" w:rsidRDefault="006161AD" w:rsidP="006F573E">
            <w:pPr>
              <w:spacing w:after="60"/>
              <w:rPr>
                <w:iCs/>
                <w:sz w:val="20"/>
                <w:szCs w:val="20"/>
              </w:rPr>
            </w:pPr>
            <w:r w:rsidRPr="00D476E3">
              <w:rPr>
                <w:sz w:val="20"/>
                <w:szCs w:val="20"/>
              </w:rPr>
              <w:t xml:space="preserve">RNSFQ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C8E7B5"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66DBEC1" w14:textId="77777777" w:rsidR="006161AD" w:rsidRPr="00D476E3" w:rsidRDefault="006161AD" w:rsidP="006F573E">
            <w:pPr>
              <w:spacing w:after="60"/>
              <w:rPr>
                <w:i/>
                <w:iCs/>
                <w:sz w:val="20"/>
                <w:szCs w:val="20"/>
              </w:rPr>
            </w:pPr>
            <w:r w:rsidRPr="00D476E3">
              <w:rPr>
                <w:i/>
                <w:sz w:val="20"/>
                <w:szCs w:val="20"/>
              </w:rPr>
              <w:t>Reconfiguration Non-Spin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Non-Spin, for the hour.</w:t>
            </w:r>
          </w:p>
        </w:tc>
      </w:tr>
      <w:tr w:rsidR="006161AD" w:rsidRPr="00D476E3" w14:paraId="3A8E39F9" w14:textId="77777777" w:rsidTr="006F573E">
        <w:tc>
          <w:tcPr>
            <w:tcW w:w="849" w:type="pct"/>
            <w:tcBorders>
              <w:top w:val="single" w:sz="4" w:space="0" w:color="auto"/>
              <w:left w:val="single" w:sz="4" w:space="0" w:color="auto"/>
              <w:bottom w:val="single" w:sz="4" w:space="0" w:color="auto"/>
              <w:right w:val="single" w:sz="4" w:space="0" w:color="auto"/>
            </w:tcBorders>
          </w:tcPr>
          <w:p w14:paraId="50625D6F"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8A73C2B"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72BC3D72"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04BF2718" w14:textId="77777777" w:rsidTr="006F573E">
        <w:tc>
          <w:tcPr>
            <w:tcW w:w="849" w:type="pct"/>
            <w:tcBorders>
              <w:top w:val="single" w:sz="4" w:space="0" w:color="auto"/>
              <w:left w:val="single" w:sz="4" w:space="0" w:color="auto"/>
              <w:bottom w:val="single" w:sz="4" w:space="0" w:color="auto"/>
              <w:right w:val="single" w:sz="4" w:space="0" w:color="auto"/>
            </w:tcBorders>
          </w:tcPr>
          <w:p w14:paraId="7D52CD29" w14:textId="77777777" w:rsidR="006161AD" w:rsidRPr="00D476E3" w:rsidRDefault="006161AD" w:rsidP="006F573E">
            <w:pPr>
              <w:rPr>
                <w:sz w:val="20"/>
                <w:szCs w:val="20"/>
              </w:rPr>
            </w:pPr>
            <w:r w:rsidRPr="00D476E3">
              <w:rPr>
                <w:sz w:val="20"/>
                <w:szCs w:val="20"/>
              </w:rPr>
              <w:t xml:space="preserve">PCNS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6C95979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E4E201" w14:textId="77777777" w:rsidR="006161AD" w:rsidRPr="00D476E3" w:rsidRDefault="006161AD" w:rsidP="006F573E">
            <w:pPr>
              <w:rPr>
                <w:sz w:val="20"/>
                <w:szCs w:val="20"/>
              </w:rPr>
            </w:pPr>
            <w:r w:rsidRPr="00D476E3">
              <w:rPr>
                <w:i/>
                <w:sz w:val="20"/>
                <w:szCs w:val="20"/>
              </w:rPr>
              <w:t>Procured Capacity for Non-Spin Service per QSE in DAM</w:t>
            </w:r>
            <w:r w:rsidRPr="00D476E3">
              <w:rPr>
                <w:sz w:val="20"/>
                <w:szCs w:val="20"/>
              </w:rPr>
              <w:t xml:space="preserve">—The total Non-Spin capacity quantity awarded to QSE </w:t>
            </w:r>
            <w:r w:rsidRPr="00D476E3">
              <w:rPr>
                <w:i/>
                <w:sz w:val="20"/>
                <w:szCs w:val="20"/>
              </w:rPr>
              <w:t>q</w:t>
            </w:r>
            <w:r w:rsidRPr="00D476E3">
              <w:rPr>
                <w:sz w:val="20"/>
                <w:szCs w:val="20"/>
              </w:rPr>
              <w:t xml:space="preserve"> in the DAM for all the Resources represented by the QSE</w:t>
            </w:r>
            <w:r w:rsidRPr="00D476E3">
              <w:rPr>
                <w:iCs/>
                <w:sz w:val="20"/>
                <w:szCs w:val="20"/>
              </w:rPr>
              <w:t>,</w:t>
            </w:r>
            <w:r w:rsidRPr="00D476E3">
              <w:rPr>
                <w:sz w:val="20"/>
                <w:szCs w:val="20"/>
              </w:rPr>
              <w:t xml:space="preserve"> for the hour.</w:t>
            </w:r>
          </w:p>
        </w:tc>
      </w:tr>
      <w:tr w:rsidR="006161AD" w:rsidRPr="00D476E3" w14:paraId="1874529F" w14:textId="77777777" w:rsidTr="006F573E">
        <w:tc>
          <w:tcPr>
            <w:tcW w:w="849" w:type="pct"/>
            <w:tcBorders>
              <w:top w:val="single" w:sz="4" w:space="0" w:color="auto"/>
              <w:left w:val="single" w:sz="4" w:space="0" w:color="auto"/>
              <w:bottom w:val="single" w:sz="4" w:space="0" w:color="auto"/>
              <w:right w:val="single" w:sz="4" w:space="0" w:color="auto"/>
            </w:tcBorders>
          </w:tcPr>
          <w:p w14:paraId="344B7852" w14:textId="77777777" w:rsidR="006161AD" w:rsidRPr="00D476E3" w:rsidRDefault="006161AD" w:rsidP="006F573E">
            <w:pPr>
              <w:spacing w:after="60"/>
              <w:rPr>
                <w:iCs/>
                <w:sz w:val="20"/>
                <w:szCs w:val="20"/>
              </w:rPr>
            </w:pPr>
            <w:r w:rsidRPr="00D476E3">
              <w:rPr>
                <w:iCs/>
                <w:sz w:val="20"/>
                <w:szCs w:val="20"/>
              </w:rPr>
              <w:t xml:space="preserve">SANSQ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E53A8E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83417D" w14:textId="77777777" w:rsidR="006161AD" w:rsidRPr="00D476E3" w:rsidRDefault="006161AD" w:rsidP="006F573E">
            <w:pPr>
              <w:spacing w:after="60"/>
              <w:rPr>
                <w:i/>
                <w:iCs/>
                <w:sz w:val="20"/>
                <w:szCs w:val="20"/>
              </w:rPr>
            </w:pPr>
            <w:r w:rsidRPr="00D476E3">
              <w:rPr>
                <w:i/>
                <w:iCs/>
                <w:sz w:val="20"/>
                <w:szCs w:val="20"/>
              </w:rPr>
              <w:t>Total Self-Arranged Non-Spin Supplied Quantity per QSE for all markets</w:t>
            </w:r>
            <w:r w:rsidRPr="00D476E3">
              <w:rPr>
                <w:iCs/>
                <w:sz w:val="20"/>
                <w:szCs w:val="20"/>
              </w:rPr>
              <w:t xml:space="preserve">—The sum of all self-arranged Non-Spin quantities submitted by QSE </w:t>
            </w:r>
            <w:r w:rsidRPr="00D476E3">
              <w:rPr>
                <w:i/>
                <w:iCs/>
                <w:sz w:val="20"/>
                <w:szCs w:val="20"/>
              </w:rPr>
              <w:t>q</w:t>
            </w:r>
            <w:r w:rsidRPr="00D476E3">
              <w:rPr>
                <w:iCs/>
                <w:sz w:val="20"/>
                <w:szCs w:val="20"/>
              </w:rPr>
              <w:t xml:space="preserve"> for DAM and all SASMs.</w:t>
            </w:r>
          </w:p>
        </w:tc>
      </w:tr>
      <w:tr w:rsidR="006161AD" w:rsidRPr="00D476E3" w14:paraId="7220D48E" w14:textId="77777777" w:rsidTr="006F573E">
        <w:tc>
          <w:tcPr>
            <w:tcW w:w="849" w:type="pct"/>
            <w:tcBorders>
              <w:top w:val="single" w:sz="4" w:space="0" w:color="auto"/>
              <w:left w:val="single" w:sz="4" w:space="0" w:color="auto"/>
              <w:bottom w:val="single" w:sz="4" w:space="0" w:color="auto"/>
              <w:right w:val="single" w:sz="4" w:space="0" w:color="auto"/>
            </w:tcBorders>
          </w:tcPr>
          <w:p w14:paraId="41925B21" w14:textId="77777777" w:rsidR="006161AD" w:rsidRPr="00D476E3" w:rsidRDefault="006161AD" w:rsidP="006F573E">
            <w:pPr>
              <w:spacing w:after="60"/>
              <w:rPr>
                <w:i/>
                <w:sz w:val="20"/>
                <w:szCs w:val="20"/>
              </w:rPr>
            </w:pPr>
            <w:r w:rsidRPr="00D476E3">
              <w:rPr>
                <w:i/>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6BED1C3"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181F857" w14:textId="77777777" w:rsidR="006161AD" w:rsidRPr="00D476E3" w:rsidRDefault="006161AD" w:rsidP="006F573E">
            <w:pPr>
              <w:spacing w:after="60"/>
              <w:rPr>
                <w:sz w:val="20"/>
                <w:szCs w:val="20"/>
              </w:rPr>
            </w:pPr>
            <w:r w:rsidRPr="00D476E3">
              <w:rPr>
                <w:sz w:val="20"/>
                <w:szCs w:val="20"/>
              </w:rPr>
              <w:t>A QSE.</w:t>
            </w:r>
          </w:p>
        </w:tc>
      </w:tr>
      <w:tr w:rsidR="006161AD" w:rsidRPr="00D476E3" w14:paraId="3E3CD12F" w14:textId="77777777" w:rsidTr="006F573E">
        <w:tc>
          <w:tcPr>
            <w:tcW w:w="849" w:type="pct"/>
            <w:tcBorders>
              <w:top w:val="single" w:sz="4" w:space="0" w:color="auto"/>
              <w:left w:val="single" w:sz="4" w:space="0" w:color="auto"/>
              <w:bottom w:val="single" w:sz="4" w:space="0" w:color="auto"/>
              <w:right w:val="single" w:sz="4" w:space="0" w:color="auto"/>
            </w:tcBorders>
          </w:tcPr>
          <w:p w14:paraId="70873934" w14:textId="77777777" w:rsidR="006161AD" w:rsidRPr="00D476E3" w:rsidRDefault="006161AD" w:rsidP="006F573E">
            <w:pPr>
              <w:spacing w:after="60"/>
              <w:rPr>
                <w:i/>
                <w:sz w:val="20"/>
                <w:szCs w:val="20"/>
              </w:rPr>
            </w:pPr>
            <w:r w:rsidRPr="00D476E3">
              <w:rPr>
                <w:i/>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AA81BF" w14:textId="77777777" w:rsidR="006161AD" w:rsidRPr="00D476E3" w:rsidRDefault="006161AD" w:rsidP="006F573E">
            <w:pPr>
              <w:spacing w:after="60"/>
              <w:rPr>
                <w:sz w:val="20"/>
                <w:szCs w:val="20"/>
              </w:rPr>
            </w:pPr>
            <w:r w:rsidRPr="00D476E3">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E40279F" w14:textId="77777777" w:rsidR="006161AD" w:rsidRPr="00D476E3" w:rsidRDefault="006161AD" w:rsidP="006F573E">
            <w:pPr>
              <w:spacing w:after="60"/>
              <w:rPr>
                <w:sz w:val="20"/>
                <w:szCs w:val="20"/>
              </w:rPr>
            </w:pPr>
            <w:r w:rsidRPr="00D476E3">
              <w:rPr>
                <w:sz w:val="20"/>
                <w:szCs w:val="20"/>
              </w:rPr>
              <w:t>An Ancillary Service market (SASM or RSASM) for the given Operating Hour.</w:t>
            </w:r>
          </w:p>
        </w:tc>
      </w:tr>
    </w:tbl>
    <w:p w14:paraId="3E31CA6C" w14:textId="77777777" w:rsidR="006161AD" w:rsidRPr="00D476E3" w:rsidRDefault="006161AD" w:rsidP="006161AD">
      <w:pPr>
        <w:rPr>
          <w:szCs w:val="20"/>
        </w:rPr>
      </w:pPr>
    </w:p>
    <w:p w14:paraId="172F5C9D"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Non-Spin for the Operating Hour, due to changes during the Adjustment Period or Real-Time operations, is calculated as follows:</w:t>
      </w:r>
    </w:p>
    <w:p w14:paraId="0F00C28A" w14:textId="77777777" w:rsidR="006161AD" w:rsidRPr="00D476E3" w:rsidRDefault="006161AD" w:rsidP="006161AD">
      <w:pPr>
        <w:spacing w:after="240"/>
        <w:ind w:left="2880" w:hanging="2160"/>
        <w:rPr>
          <w:b/>
          <w:bCs/>
          <w:szCs w:val="20"/>
          <w:lang w:val="pt-BR"/>
        </w:rPr>
      </w:pPr>
      <w:r w:rsidRPr="00D476E3">
        <w:rPr>
          <w:b/>
          <w:bCs/>
          <w:szCs w:val="20"/>
          <w:lang w:val="pt-BR"/>
        </w:rPr>
        <w:t xml:space="preserve">RTNSAMT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NSCOST </w:t>
      </w:r>
      <w:r w:rsidRPr="00D476E3">
        <w:rPr>
          <w:b/>
          <w:bCs/>
          <w:i/>
          <w:szCs w:val="20"/>
          <w:vertAlign w:val="subscript"/>
          <w:lang w:val="pt-BR"/>
        </w:rPr>
        <w:t>q</w:t>
      </w:r>
      <w:r w:rsidRPr="00D476E3">
        <w:rPr>
          <w:b/>
          <w:bCs/>
          <w:szCs w:val="20"/>
          <w:lang w:val="pt-BR"/>
        </w:rPr>
        <w:t xml:space="preserve"> – DANSAMT </w:t>
      </w:r>
      <w:r w:rsidRPr="00D476E3">
        <w:rPr>
          <w:b/>
          <w:bCs/>
          <w:i/>
          <w:szCs w:val="20"/>
          <w:vertAlign w:val="subscript"/>
          <w:lang w:val="pt-BR"/>
        </w:rPr>
        <w:t>q</w:t>
      </w:r>
    </w:p>
    <w:p w14:paraId="2B33D0E5" w14:textId="77777777" w:rsidR="006161AD" w:rsidRPr="00D476E3" w:rsidRDefault="006161AD" w:rsidP="006161AD">
      <w:pPr>
        <w:rPr>
          <w:szCs w:val="20"/>
        </w:rPr>
      </w:pPr>
      <w:r w:rsidRPr="00D476E3">
        <w:rPr>
          <w:szCs w:val="20"/>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6161AD" w:rsidRPr="00D476E3" w14:paraId="70B3CF08" w14:textId="77777777" w:rsidTr="006F573E">
        <w:tc>
          <w:tcPr>
            <w:tcW w:w="824" w:type="pct"/>
          </w:tcPr>
          <w:p w14:paraId="7DE1B3D5"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463" w:type="pct"/>
          </w:tcPr>
          <w:p w14:paraId="56BCFFFE"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2BB598C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B5E1425" w14:textId="77777777" w:rsidTr="006F573E">
        <w:tc>
          <w:tcPr>
            <w:tcW w:w="824" w:type="pct"/>
          </w:tcPr>
          <w:p w14:paraId="3D1A4896" w14:textId="77777777" w:rsidR="006161AD" w:rsidRPr="00D476E3" w:rsidRDefault="006161AD" w:rsidP="006F573E">
            <w:pPr>
              <w:spacing w:after="60"/>
              <w:rPr>
                <w:iCs/>
                <w:sz w:val="20"/>
                <w:szCs w:val="20"/>
              </w:rPr>
            </w:pPr>
            <w:r w:rsidRPr="00D476E3">
              <w:rPr>
                <w:iCs/>
                <w:sz w:val="20"/>
                <w:szCs w:val="20"/>
              </w:rPr>
              <w:t xml:space="preserve">RTNSAMT </w:t>
            </w:r>
            <w:r w:rsidRPr="00D476E3">
              <w:rPr>
                <w:i/>
                <w:iCs/>
                <w:sz w:val="20"/>
                <w:szCs w:val="20"/>
                <w:vertAlign w:val="subscript"/>
              </w:rPr>
              <w:t>q</w:t>
            </w:r>
          </w:p>
        </w:tc>
        <w:tc>
          <w:tcPr>
            <w:tcW w:w="463" w:type="pct"/>
          </w:tcPr>
          <w:p w14:paraId="345F84E0" w14:textId="77777777" w:rsidR="006161AD" w:rsidRPr="00D476E3" w:rsidRDefault="006161AD" w:rsidP="006F573E">
            <w:pPr>
              <w:spacing w:after="60"/>
              <w:rPr>
                <w:iCs/>
                <w:sz w:val="20"/>
                <w:szCs w:val="20"/>
              </w:rPr>
            </w:pPr>
            <w:r w:rsidRPr="00D476E3">
              <w:rPr>
                <w:iCs/>
                <w:sz w:val="20"/>
                <w:szCs w:val="20"/>
              </w:rPr>
              <w:t>$</w:t>
            </w:r>
          </w:p>
        </w:tc>
        <w:tc>
          <w:tcPr>
            <w:tcW w:w="3713" w:type="pct"/>
          </w:tcPr>
          <w:p w14:paraId="4F794BCF" w14:textId="77777777" w:rsidR="006161AD" w:rsidRPr="00D476E3" w:rsidRDefault="006161AD" w:rsidP="006F573E">
            <w:pPr>
              <w:spacing w:after="60"/>
              <w:rPr>
                <w:iCs/>
                <w:sz w:val="20"/>
                <w:szCs w:val="20"/>
              </w:rPr>
            </w:pPr>
            <w:r w:rsidRPr="00D476E3">
              <w:rPr>
                <w:i/>
                <w:iCs/>
                <w:sz w:val="20"/>
                <w:szCs w:val="20"/>
              </w:rPr>
              <w:t>Real-Time Non-Spin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Non-Spin, for the hour.</w:t>
            </w:r>
          </w:p>
        </w:tc>
      </w:tr>
      <w:tr w:rsidR="006161AD" w:rsidRPr="00D476E3" w14:paraId="5E1EA216" w14:textId="77777777" w:rsidTr="006F573E">
        <w:tc>
          <w:tcPr>
            <w:tcW w:w="824" w:type="pct"/>
          </w:tcPr>
          <w:p w14:paraId="6337C860" w14:textId="77777777" w:rsidR="006161AD" w:rsidRPr="00D476E3" w:rsidRDefault="006161AD" w:rsidP="006F573E">
            <w:pPr>
              <w:spacing w:after="60"/>
              <w:rPr>
                <w:iCs/>
                <w:sz w:val="20"/>
                <w:szCs w:val="20"/>
              </w:rPr>
            </w:pPr>
            <w:r w:rsidRPr="00D476E3">
              <w:rPr>
                <w:iCs/>
                <w:sz w:val="20"/>
                <w:szCs w:val="20"/>
              </w:rPr>
              <w:t xml:space="preserve">NSCOST </w:t>
            </w:r>
            <w:r w:rsidRPr="00D476E3">
              <w:rPr>
                <w:i/>
                <w:iCs/>
                <w:sz w:val="20"/>
                <w:szCs w:val="20"/>
                <w:vertAlign w:val="subscript"/>
              </w:rPr>
              <w:t>q</w:t>
            </w:r>
          </w:p>
        </w:tc>
        <w:tc>
          <w:tcPr>
            <w:tcW w:w="463" w:type="pct"/>
          </w:tcPr>
          <w:p w14:paraId="6E0EEB4E" w14:textId="77777777" w:rsidR="006161AD" w:rsidRPr="00D476E3" w:rsidRDefault="006161AD" w:rsidP="006F573E">
            <w:pPr>
              <w:spacing w:after="60"/>
              <w:rPr>
                <w:iCs/>
                <w:sz w:val="20"/>
                <w:szCs w:val="20"/>
              </w:rPr>
            </w:pPr>
            <w:r w:rsidRPr="00D476E3">
              <w:rPr>
                <w:iCs/>
                <w:sz w:val="20"/>
                <w:szCs w:val="20"/>
              </w:rPr>
              <w:t>$</w:t>
            </w:r>
          </w:p>
        </w:tc>
        <w:tc>
          <w:tcPr>
            <w:tcW w:w="3713" w:type="pct"/>
          </w:tcPr>
          <w:p w14:paraId="4D6606C5" w14:textId="77777777" w:rsidR="006161AD" w:rsidRPr="00D476E3" w:rsidRDefault="006161AD" w:rsidP="006F573E">
            <w:pPr>
              <w:spacing w:after="60"/>
              <w:rPr>
                <w:iCs/>
                <w:sz w:val="20"/>
                <w:szCs w:val="20"/>
              </w:rPr>
            </w:pPr>
            <w:r w:rsidRPr="00D476E3">
              <w:rPr>
                <w:i/>
                <w:iCs/>
                <w:sz w:val="20"/>
                <w:szCs w:val="20"/>
              </w:rPr>
              <w:t>Non-Spin Cost per QSE</w:t>
            </w:r>
            <w:r w:rsidRPr="00D476E3">
              <w:rPr>
                <w:iCs/>
                <w:sz w:val="20"/>
                <w:szCs w:val="20"/>
              </w:rPr>
              <w:t xml:space="preserve">—QSE </w:t>
            </w:r>
            <w:r w:rsidRPr="00D476E3">
              <w:rPr>
                <w:i/>
                <w:iCs/>
                <w:sz w:val="20"/>
                <w:szCs w:val="20"/>
              </w:rPr>
              <w:t>q</w:t>
            </w:r>
            <w:r w:rsidRPr="00D476E3">
              <w:rPr>
                <w:iCs/>
                <w:sz w:val="20"/>
                <w:szCs w:val="20"/>
              </w:rPr>
              <w:t>’s share of the net total costs for Non-Spin, for the hour.</w:t>
            </w:r>
          </w:p>
        </w:tc>
      </w:tr>
      <w:tr w:rsidR="006161AD" w:rsidRPr="00D476E3" w14:paraId="0892CA73" w14:textId="77777777" w:rsidTr="006F573E">
        <w:tc>
          <w:tcPr>
            <w:tcW w:w="824" w:type="pct"/>
          </w:tcPr>
          <w:p w14:paraId="583CFCC2" w14:textId="77777777" w:rsidR="006161AD" w:rsidRPr="00D476E3" w:rsidRDefault="006161AD" w:rsidP="006F573E">
            <w:pPr>
              <w:spacing w:after="60"/>
              <w:rPr>
                <w:iCs/>
                <w:sz w:val="20"/>
                <w:szCs w:val="20"/>
              </w:rPr>
            </w:pPr>
            <w:r w:rsidRPr="00D476E3">
              <w:rPr>
                <w:iCs/>
                <w:sz w:val="20"/>
                <w:szCs w:val="20"/>
              </w:rPr>
              <w:t xml:space="preserve">DANSAMT </w:t>
            </w:r>
            <w:r w:rsidRPr="00D476E3">
              <w:rPr>
                <w:i/>
                <w:iCs/>
                <w:sz w:val="20"/>
                <w:szCs w:val="20"/>
                <w:vertAlign w:val="subscript"/>
              </w:rPr>
              <w:t>q</w:t>
            </w:r>
          </w:p>
        </w:tc>
        <w:tc>
          <w:tcPr>
            <w:tcW w:w="463" w:type="pct"/>
          </w:tcPr>
          <w:p w14:paraId="36B9855B" w14:textId="77777777" w:rsidR="006161AD" w:rsidRPr="00D476E3" w:rsidRDefault="006161AD" w:rsidP="006F573E">
            <w:pPr>
              <w:spacing w:after="60"/>
              <w:rPr>
                <w:iCs/>
                <w:sz w:val="20"/>
                <w:szCs w:val="20"/>
              </w:rPr>
            </w:pPr>
            <w:r w:rsidRPr="00D476E3">
              <w:rPr>
                <w:iCs/>
                <w:sz w:val="20"/>
                <w:szCs w:val="20"/>
              </w:rPr>
              <w:t>$</w:t>
            </w:r>
          </w:p>
        </w:tc>
        <w:tc>
          <w:tcPr>
            <w:tcW w:w="3713" w:type="pct"/>
          </w:tcPr>
          <w:p w14:paraId="063DB69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hour.</w:t>
            </w:r>
          </w:p>
        </w:tc>
      </w:tr>
      <w:tr w:rsidR="006161AD" w:rsidRPr="00D476E3" w14:paraId="6BE14A08" w14:textId="77777777" w:rsidTr="006F573E">
        <w:tc>
          <w:tcPr>
            <w:tcW w:w="824" w:type="pct"/>
            <w:tcBorders>
              <w:top w:val="single" w:sz="4" w:space="0" w:color="auto"/>
              <w:left w:val="single" w:sz="4" w:space="0" w:color="auto"/>
              <w:bottom w:val="single" w:sz="4" w:space="0" w:color="auto"/>
              <w:right w:val="single" w:sz="4" w:space="0" w:color="auto"/>
            </w:tcBorders>
          </w:tcPr>
          <w:p w14:paraId="026D6078"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391A820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48FB4DB7" w14:textId="77777777" w:rsidR="006161AD" w:rsidRPr="00D476E3" w:rsidRDefault="006161AD" w:rsidP="006F573E">
            <w:pPr>
              <w:spacing w:after="60"/>
              <w:rPr>
                <w:iCs/>
                <w:sz w:val="20"/>
                <w:szCs w:val="20"/>
              </w:rPr>
            </w:pPr>
            <w:r w:rsidRPr="00D476E3">
              <w:rPr>
                <w:iCs/>
                <w:sz w:val="20"/>
                <w:szCs w:val="20"/>
              </w:rPr>
              <w:t>A QSE.</w:t>
            </w:r>
          </w:p>
        </w:tc>
      </w:tr>
    </w:tbl>
    <w:p w14:paraId="3CE20BF8" w14:textId="77777777" w:rsidR="006161AD" w:rsidRPr="00D476E3" w:rsidRDefault="006161AD" w:rsidP="006161AD">
      <w:pPr>
        <w:spacing w:before="240" w:after="240"/>
        <w:ind w:left="720" w:hanging="720"/>
        <w:rPr>
          <w:iCs/>
          <w:szCs w:val="20"/>
        </w:rPr>
      </w:pPr>
      <w:bookmarkStart w:id="385" w:name="_Hlk135905291"/>
      <w:r w:rsidRPr="00D476E3">
        <w:rPr>
          <w:iCs/>
          <w:szCs w:val="20"/>
        </w:rPr>
        <w:t>(6)</w:t>
      </w:r>
      <w:r w:rsidRPr="00D476E3">
        <w:rPr>
          <w:iCs/>
          <w:szCs w:val="20"/>
        </w:rPr>
        <w:tab/>
        <w:t>For ECRS, if applicable:</w:t>
      </w:r>
    </w:p>
    <w:p w14:paraId="46F1F4B2" w14:textId="77777777" w:rsidR="006161AD" w:rsidRPr="00D476E3" w:rsidRDefault="006161AD" w:rsidP="006161AD">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4B453511" w14:textId="77777777" w:rsidR="006161AD" w:rsidRPr="00D476E3" w:rsidRDefault="006161AD" w:rsidP="006161AD">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21896037" wp14:editId="2E3CD62E">
            <wp:extent cx="144780" cy="274320"/>
            <wp:effectExtent l="0" t="0" r="7620" b="0"/>
            <wp:docPr id="1354922763"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3911B64D" w14:textId="77777777" w:rsidR="006161AD" w:rsidRPr="00D476E3" w:rsidRDefault="006161AD" w:rsidP="006161AD">
      <w:pPr>
        <w:spacing w:after="240"/>
        <w:ind w:left="3600" w:firstLine="720"/>
        <w:rPr>
          <w:b/>
          <w:bCs/>
          <w:szCs w:val="20"/>
        </w:rPr>
      </w:pPr>
      <w:r w:rsidRPr="00D476E3">
        <w:rPr>
          <w:b/>
          <w:bCs/>
          <w:szCs w:val="20"/>
        </w:rPr>
        <w:t>ECRINFQAMTTOT)</w:t>
      </w:r>
    </w:p>
    <w:p w14:paraId="778B7BBD" w14:textId="77777777" w:rsidR="006161AD" w:rsidRPr="00D476E3" w:rsidRDefault="006161AD" w:rsidP="006161AD">
      <w:pPr>
        <w:spacing w:after="240"/>
        <w:rPr>
          <w:iCs/>
          <w:szCs w:val="20"/>
        </w:rPr>
      </w:pPr>
      <w:r w:rsidRPr="00D476E3">
        <w:rPr>
          <w:iCs/>
          <w:szCs w:val="20"/>
        </w:rPr>
        <w:t xml:space="preserve">Where: </w:t>
      </w:r>
    </w:p>
    <w:p w14:paraId="3D1704B6" w14:textId="77777777" w:rsidR="006161AD" w:rsidRPr="00D476E3" w:rsidRDefault="006161AD" w:rsidP="006161AD">
      <w:pPr>
        <w:rPr>
          <w:szCs w:val="20"/>
        </w:rPr>
      </w:pPr>
      <w:r w:rsidRPr="00D476E3">
        <w:rPr>
          <w:szCs w:val="20"/>
        </w:rPr>
        <w:t>Total payment of SASM- and RSASM-procured capacity for ECRS by market</w:t>
      </w:r>
    </w:p>
    <w:p w14:paraId="371C881E" w14:textId="77777777" w:rsidR="006161AD" w:rsidRPr="00D476E3" w:rsidRDefault="006161AD" w:rsidP="006161AD">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6EF15F07" wp14:editId="3CD771D9">
            <wp:extent cx="144780" cy="297180"/>
            <wp:effectExtent l="0" t="0" r="7620" b="7620"/>
            <wp:docPr id="1509261244"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5C9EC41C" w14:textId="77777777" w:rsidR="006161AD" w:rsidRPr="00D476E3" w:rsidRDefault="006161AD" w:rsidP="006161AD">
      <w:pPr>
        <w:rPr>
          <w:szCs w:val="20"/>
        </w:rPr>
      </w:pPr>
      <w:r w:rsidRPr="00D476E3">
        <w:rPr>
          <w:szCs w:val="20"/>
        </w:rPr>
        <w:t>Total payment of DAM-procured capacity for ECRS</w:t>
      </w:r>
    </w:p>
    <w:p w14:paraId="51D63E83" w14:textId="77777777" w:rsidR="006161AD" w:rsidRPr="00D476E3" w:rsidRDefault="006161AD" w:rsidP="006161AD">
      <w:pPr>
        <w:spacing w:after="240"/>
        <w:ind w:leftChars="300" w:left="2880" w:hangingChars="900" w:hanging="2160"/>
      </w:pPr>
      <w:r w:rsidRPr="00D476E3">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303777A9" wp14:editId="5AF66276">
            <wp:extent cx="144780" cy="297180"/>
            <wp:effectExtent l="0" t="0" r="7620" b="7620"/>
            <wp:docPr id="1986705677"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2329075A" w14:textId="77777777" w:rsidR="006161AD" w:rsidRPr="00D476E3" w:rsidRDefault="006161AD" w:rsidP="006161AD">
      <w:pPr>
        <w:rPr>
          <w:szCs w:val="20"/>
        </w:rPr>
      </w:pPr>
      <w:r w:rsidRPr="00D476E3">
        <w:rPr>
          <w:szCs w:val="20"/>
        </w:rPr>
        <w:t>Total charge of failure on Ancillary Service Supply Responsibility for ECRS</w:t>
      </w:r>
    </w:p>
    <w:p w14:paraId="780BC06A" w14:textId="77777777" w:rsidR="006161AD" w:rsidRPr="00D476E3" w:rsidRDefault="006161AD" w:rsidP="006161AD">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392C416D" wp14:editId="71D6D666">
            <wp:extent cx="144780" cy="297180"/>
            <wp:effectExtent l="0" t="0" r="7620" b="7620"/>
            <wp:docPr id="197350952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75E18F9A" w14:textId="77777777" w:rsidR="006161AD" w:rsidRPr="00D476E3" w:rsidRDefault="006161AD" w:rsidP="006161AD">
      <w:pPr>
        <w:ind w:left="300" w:hangingChars="125" w:hanging="300"/>
        <w:rPr>
          <w:bCs/>
          <w:szCs w:val="20"/>
        </w:rPr>
      </w:pPr>
      <w:r w:rsidRPr="00D476E3">
        <w:rPr>
          <w:bCs/>
          <w:szCs w:val="20"/>
        </w:rPr>
        <w:t>Total payment of SASM- and RSASM-procured capacity ECRS Service by QSE</w:t>
      </w:r>
    </w:p>
    <w:p w14:paraId="694EF2C4" w14:textId="77777777" w:rsidR="006161AD" w:rsidRPr="00D476E3" w:rsidRDefault="006161AD" w:rsidP="006161AD">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59EC0528" wp14:editId="4E8EC458">
            <wp:extent cx="144780" cy="274320"/>
            <wp:effectExtent l="0" t="0" r="7620" b="0"/>
            <wp:docPr id="166438057"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14C431BB" w14:textId="77777777" w:rsidR="006161AD" w:rsidRPr="00D476E3" w:rsidRDefault="006161AD" w:rsidP="006161AD">
      <w:pPr>
        <w:rPr>
          <w:szCs w:val="20"/>
        </w:rPr>
      </w:pPr>
      <w:r w:rsidRPr="00D476E3">
        <w:rPr>
          <w:szCs w:val="20"/>
        </w:rPr>
        <w:t>Total charge of infeasible Ancillary Service Supply Responsibility for ECRS</w:t>
      </w:r>
    </w:p>
    <w:p w14:paraId="45B49552" w14:textId="77777777" w:rsidR="006161AD" w:rsidRPr="00D476E3" w:rsidRDefault="006161AD" w:rsidP="006161AD">
      <w:pPr>
        <w:spacing w:after="240"/>
        <w:ind w:left="2880" w:hanging="2160"/>
      </w:pPr>
      <w:r w:rsidRPr="00D476E3">
        <w:t>ECRINFQAMTTOT</w:t>
      </w:r>
      <w:r w:rsidRPr="00D476E3">
        <w:rPr>
          <w:szCs w:val="20"/>
        </w:rPr>
        <w:tab/>
      </w:r>
      <w:r w:rsidRPr="00D476E3">
        <w:t>=</w:t>
      </w:r>
      <w:r w:rsidRPr="00D476E3">
        <w:rPr>
          <w:szCs w:val="20"/>
        </w:rPr>
        <w:tab/>
      </w:r>
      <w:r w:rsidRPr="00D476E3">
        <w:rPr>
          <w:position w:val="-22"/>
          <w:szCs w:val="20"/>
          <w:lang w:val="pt-BR"/>
        </w:rPr>
        <w:object w:dxaOrig="225" w:dyaOrig="465" w14:anchorId="570243BB">
          <v:shape id="_x0000_i1074" type="#_x0000_t75" style="width:12pt;height:24pt" o:ole="">
            <v:imagedata r:id="rId68" o:title=""/>
          </v:shape>
          <o:OLEObject Type="Embed" ProgID="Equation.3" ShapeID="_x0000_i1074" DrawAspect="Content" ObjectID="_1791035042" r:id="rId79"/>
        </w:object>
      </w:r>
      <w:r w:rsidRPr="00D476E3">
        <w:t xml:space="preserve"> ECRINFQAMT </w:t>
      </w:r>
      <w:r w:rsidRPr="00D476E3">
        <w:rPr>
          <w:i/>
          <w:iCs/>
          <w:vertAlign w:val="subscript"/>
        </w:rPr>
        <w:t>q</w:t>
      </w:r>
      <w:r w:rsidRPr="00D476E3">
        <w:rPr>
          <w:vertAlign w:val="subscript"/>
        </w:rPr>
        <w:t xml:space="preserve"> </w:t>
      </w:r>
    </w:p>
    <w:p w14:paraId="3BD14215"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6161AD" w:rsidRPr="00D476E3" w14:paraId="440D8298" w14:textId="77777777" w:rsidTr="006F573E">
        <w:trPr>
          <w:tblHeader/>
        </w:trPr>
        <w:tc>
          <w:tcPr>
            <w:tcW w:w="1278" w:type="pct"/>
          </w:tcPr>
          <w:p w14:paraId="65E0EA8E"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00933C01"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2B71B3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05022BB" w14:textId="77777777" w:rsidTr="006F573E">
        <w:tc>
          <w:tcPr>
            <w:tcW w:w="1278" w:type="pct"/>
          </w:tcPr>
          <w:p w14:paraId="5557E2BD"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27A242D4" w14:textId="77777777" w:rsidR="006161AD" w:rsidRPr="00D476E3" w:rsidRDefault="006161AD" w:rsidP="006F573E">
            <w:pPr>
              <w:spacing w:after="60"/>
              <w:rPr>
                <w:iCs/>
                <w:sz w:val="20"/>
                <w:szCs w:val="20"/>
              </w:rPr>
            </w:pPr>
            <w:r w:rsidRPr="00D476E3">
              <w:rPr>
                <w:iCs/>
                <w:sz w:val="20"/>
                <w:szCs w:val="20"/>
              </w:rPr>
              <w:t>$</w:t>
            </w:r>
          </w:p>
        </w:tc>
        <w:tc>
          <w:tcPr>
            <w:tcW w:w="3393" w:type="pct"/>
          </w:tcPr>
          <w:p w14:paraId="16EA9483"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757B232D" w14:textId="77777777" w:rsidTr="006F573E">
        <w:tc>
          <w:tcPr>
            <w:tcW w:w="1278" w:type="pct"/>
            <w:tcBorders>
              <w:top w:val="single" w:sz="4" w:space="0" w:color="auto"/>
              <w:left w:val="single" w:sz="4" w:space="0" w:color="auto"/>
              <w:bottom w:val="single" w:sz="4" w:space="0" w:color="auto"/>
              <w:right w:val="single" w:sz="4" w:space="0" w:color="auto"/>
            </w:tcBorders>
          </w:tcPr>
          <w:p w14:paraId="5D51422A"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64241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9CA6B17"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709015EC" w14:textId="77777777" w:rsidTr="006F573E">
        <w:tc>
          <w:tcPr>
            <w:tcW w:w="1278" w:type="pct"/>
            <w:tcBorders>
              <w:top w:val="single" w:sz="4" w:space="0" w:color="auto"/>
              <w:left w:val="single" w:sz="4" w:space="0" w:color="auto"/>
              <w:bottom w:val="single" w:sz="4" w:space="0" w:color="auto"/>
              <w:right w:val="single" w:sz="4" w:space="0" w:color="auto"/>
            </w:tcBorders>
          </w:tcPr>
          <w:p w14:paraId="10015CAD" w14:textId="77777777" w:rsidR="006161AD" w:rsidRPr="00D476E3" w:rsidRDefault="006161AD" w:rsidP="006F573E">
            <w:pPr>
              <w:spacing w:after="60"/>
              <w:rPr>
                <w:iCs/>
                <w:sz w:val="20"/>
                <w:szCs w:val="20"/>
              </w:rPr>
            </w:pPr>
            <w:r w:rsidRPr="00D476E3">
              <w:rPr>
                <w:iCs/>
                <w:sz w:val="20"/>
                <w:szCs w:val="20"/>
              </w:rPr>
              <w:lastRenderedPageBreak/>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F4D1EE8"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CA77DC0"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0D288CC1" w14:textId="77777777" w:rsidTr="006F573E">
        <w:tc>
          <w:tcPr>
            <w:tcW w:w="1278" w:type="pct"/>
            <w:tcBorders>
              <w:top w:val="single" w:sz="4" w:space="0" w:color="auto"/>
              <w:left w:val="single" w:sz="4" w:space="0" w:color="auto"/>
              <w:bottom w:val="single" w:sz="4" w:space="0" w:color="auto"/>
              <w:right w:val="single" w:sz="4" w:space="0" w:color="auto"/>
            </w:tcBorders>
          </w:tcPr>
          <w:p w14:paraId="62A60395" w14:textId="77777777" w:rsidR="006161AD" w:rsidRPr="00D476E3" w:rsidRDefault="006161AD" w:rsidP="006F573E">
            <w:pPr>
              <w:spacing w:after="60"/>
              <w:rPr>
                <w:iCs/>
                <w:sz w:val="20"/>
                <w:szCs w:val="20"/>
              </w:rPr>
            </w:pPr>
            <w:r w:rsidRPr="00D476E3">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15E446EB"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1816C67"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3F6718AF" w14:textId="77777777" w:rsidTr="006F573E">
        <w:tc>
          <w:tcPr>
            <w:tcW w:w="1278" w:type="pct"/>
            <w:tcBorders>
              <w:top w:val="single" w:sz="4" w:space="0" w:color="auto"/>
              <w:left w:val="single" w:sz="4" w:space="0" w:color="auto"/>
              <w:bottom w:val="single" w:sz="4" w:space="0" w:color="auto"/>
              <w:right w:val="single" w:sz="4" w:space="0" w:color="auto"/>
            </w:tcBorders>
          </w:tcPr>
          <w:p w14:paraId="67AC79CA"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C924A1"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58F240E"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6477362" w14:textId="77777777" w:rsidTr="006F573E">
        <w:tc>
          <w:tcPr>
            <w:tcW w:w="1278" w:type="pct"/>
            <w:tcBorders>
              <w:top w:val="single" w:sz="4" w:space="0" w:color="auto"/>
              <w:left w:val="single" w:sz="4" w:space="0" w:color="auto"/>
              <w:bottom w:val="single" w:sz="4" w:space="0" w:color="auto"/>
              <w:right w:val="single" w:sz="4" w:space="0" w:color="auto"/>
            </w:tcBorders>
          </w:tcPr>
          <w:p w14:paraId="712AC51E"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0D8FE0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96C66F"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7C7EBB85" w14:textId="77777777" w:rsidTr="006F573E">
        <w:tc>
          <w:tcPr>
            <w:tcW w:w="1278" w:type="pct"/>
            <w:tcBorders>
              <w:top w:val="single" w:sz="4" w:space="0" w:color="auto"/>
              <w:left w:val="single" w:sz="4" w:space="0" w:color="auto"/>
              <w:bottom w:val="single" w:sz="4" w:space="0" w:color="auto"/>
              <w:right w:val="single" w:sz="4" w:space="0" w:color="auto"/>
            </w:tcBorders>
          </w:tcPr>
          <w:p w14:paraId="7E222F2B" w14:textId="77777777" w:rsidR="006161AD" w:rsidRPr="00D476E3" w:rsidRDefault="006161AD" w:rsidP="006F573E">
            <w:pPr>
              <w:rPr>
                <w:b/>
                <w:sz w:val="20"/>
                <w:szCs w:val="20"/>
              </w:rPr>
            </w:pPr>
            <w:r w:rsidRPr="00D476E3">
              <w:rPr>
                <w:sz w:val="20"/>
                <w:szCs w:val="20"/>
              </w:rPr>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0788A26"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587B4B" w14:textId="77777777" w:rsidR="006161AD" w:rsidRPr="00D476E3" w:rsidRDefault="006161AD" w:rsidP="006F573E">
            <w:pPr>
              <w:rPr>
                <w:b/>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5C5BF797" w14:textId="77777777" w:rsidTr="006F573E">
        <w:tc>
          <w:tcPr>
            <w:tcW w:w="1278" w:type="pct"/>
            <w:tcBorders>
              <w:top w:val="single" w:sz="4" w:space="0" w:color="auto"/>
              <w:left w:val="single" w:sz="4" w:space="0" w:color="auto"/>
              <w:bottom w:val="single" w:sz="4" w:space="0" w:color="auto"/>
              <w:right w:val="single" w:sz="4" w:space="0" w:color="auto"/>
            </w:tcBorders>
          </w:tcPr>
          <w:p w14:paraId="24ECC967"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2AF73BD4"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9BEEB76" w14:textId="77777777" w:rsidR="006161AD" w:rsidRPr="00D476E3" w:rsidRDefault="006161AD" w:rsidP="006F573E">
            <w:pPr>
              <w:spacing w:after="60"/>
              <w:rPr>
                <w:sz w:val="20"/>
                <w:szCs w:val="20"/>
              </w:rPr>
            </w:pPr>
            <w:r w:rsidRPr="00D476E3">
              <w:rPr>
                <w:i/>
                <w:sz w:val="20"/>
                <w:szCs w:val="20"/>
              </w:rPr>
              <w:t xml:space="preserve">Procured Capacity for </w:t>
            </w:r>
            <w:r w:rsidRPr="00D476E3">
              <w:rPr>
                <w:i/>
                <w:iCs/>
                <w:sz w:val="20"/>
                <w:szCs w:val="20"/>
              </w:rPr>
              <w:t>ERCOT Contingency Reserve Service</w:t>
            </w:r>
            <w:r w:rsidRPr="00D476E3">
              <w:rPr>
                <w:i/>
                <w:sz w:val="20"/>
                <w:szCs w:val="20"/>
              </w:rPr>
              <w:t xml:space="preserve"> Amount Total in DAM</w:t>
            </w:r>
            <w:r w:rsidRPr="00D476E3">
              <w:rPr>
                <w:sz w:val="20"/>
                <w:szCs w:val="20"/>
              </w:rPr>
              <w:t>—The total of the DAM ECRS payments for all QSEs, for the hour.</w:t>
            </w:r>
          </w:p>
        </w:tc>
      </w:tr>
      <w:tr w:rsidR="006161AD" w:rsidRPr="00D476E3" w14:paraId="47E8A6B2" w14:textId="77777777" w:rsidTr="006F573E">
        <w:tc>
          <w:tcPr>
            <w:tcW w:w="1278" w:type="pct"/>
            <w:tcBorders>
              <w:top w:val="single" w:sz="4" w:space="0" w:color="auto"/>
              <w:left w:val="single" w:sz="4" w:space="0" w:color="auto"/>
              <w:bottom w:val="single" w:sz="4" w:space="0" w:color="auto"/>
              <w:right w:val="single" w:sz="4" w:space="0" w:color="auto"/>
            </w:tcBorders>
          </w:tcPr>
          <w:p w14:paraId="4F364102"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F68CBCE"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25F9520"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35338266" w14:textId="77777777" w:rsidTr="006F573E">
        <w:tc>
          <w:tcPr>
            <w:tcW w:w="1278" w:type="pct"/>
            <w:tcBorders>
              <w:top w:val="single" w:sz="4" w:space="0" w:color="auto"/>
              <w:left w:val="single" w:sz="4" w:space="0" w:color="auto"/>
              <w:bottom w:val="single" w:sz="4" w:space="0" w:color="auto"/>
              <w:right w:val="single" w:sz="4" w:space="0" w:color="auto"/>
            </w:tcBorders>
          </w:tcPr>
          <w:p w14:paraId="434FCBBD"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747D9AA"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A763DF3" w14:textId="77777777" w:rsidR="006161AD" w:rsidRPr="00D476E3" w:rsidRDefault="006161AD" w:rsidP="006F573E">
            <w:pPr>
              <w:spacing w:after="60"/>
              <w:rPr>
                <w:i/>
                <w:sz w:val="20"/>
                <w:szCs w:val="20"/>
              </w:rPr>
            </w:pPr>
            <w:r w:rsidRPr="00D476E3">
              <w:rPr>
                <w:i/>
                <w:iCs/>
                <w:sz w:val="20"/>
                <w:szCs w:val="20"/>
              </w:rPr>
              <w:t>ERCOT Contingency Reserve Service</w:t>
            </w:r>
            <w:r w:rsidRPr="00D476E3">
              <w:rPr>
                <w:i/>
                <w:sz w:val="20"/>
                <w:szCs w:val="20"/>
              </w:rPr>
              <w:t xml:space="preserv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1D6662FD" w14:textId="77777777" w:rsidTr="006F573E">
        <w:tc>
          <w:tcPr>
            <w:tcW w:w="1278" w:type="pct"/>
            <w:tcBorders>
              <w:top w:val="single" w:sz="4" w:space="0" w:color="auto"/>
              <w:left w:val="single" w:sz="4" w:space="0" w:color="auto"/>
              <w:bottom w:val="single" w:sz="4" w:space="0" w:color="auto"/>
              <w:right w:val="single" w:sz="4" w:space="0" w:color="auto"/>
            </w:tcBorders>
          </w:tcPr>
          <w:p w14:paraId="141E44D8"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6843D860"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DD0C6C6"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FF382BE" w14:textId="77777777" w:rsidTr="006F573E">
        <w:tc>
          <w:tcPr>
            <w:tcW w:w="1278" w:type="pct"/>
            <w:tcBorders>
              <w:top w:val="single" w:sz="4" w:space="0" w:color="auto"/>
              <w:left w:val="single" w:sz="4" w:space="0" w:color="auto"/>
              <w:bottom w:val="single" w:sz="4" w:space="0" w:color="auto"/>
              <w:right w:val="single" w:sz="4" w:space="0" w:color="auto"/>
            </w:tcBorders>
          </w:tcPr>
          <w:p w14:paraId="7BF03B34"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A1C3C0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38391B"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1BEBAD3C" w14:textId="77777777" w:rsidR="006161AD" w:rsidRPr="00D476E3" w:rsidRDefault="006161AD" w:rsidP="006161A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1B156554" w14:textId="77777777" w:rsidTr="006F573E">
        <w:trPr>
          <w:trHeight w:val="1016"/>
        </w:trPr>
        <w:tc>
          <w:tcPr>
            <w:tcW w:w="9576" w:type="dxa"/>
            <w:shd w:val="clear" w:color="auto" w:fill="D0CECE"/>
          </w:tcPr>
          <w:p w14:paraId="3B619417" w14:textId="77777777" w:rsidR="006161AD" w:rsidRPr="00D476E3" w:rsidRDefault="006161AD" w:rsidP="006F573E">
            <w:pPr>
              <w:spacing w:before="120" w:after="240"/>
              <w:rPr>
                <w:b/>
                <w:i/>
                <w:iCs/>
              </w:rPr>
            </w:pPr>
            <w:r w:rsidRPr="00D476E3">
              <w:rPr>
                <w:b/>
                <w:i/>
                <w:iCs/>
              </w:rPr>
              <w:t>[NPRR841:  Replace paragraph (a) above with the following upon system implementation:]</w:t>
            </w:r>
          </w:p>
          <w:p w14:paraId="297B0029" w14:textId="77777777" w:rsidR="006161AD" w:rsidRPr="00D476E3" w:rsidRDefault="006161AD" w:rsidP="006F573E">
            <w:pPr>
              <w:spacing w:after="240"/>
              <w:ind w:left="1440" w:hanging="720"/>
              <w:rPr>
                <w:szCs w:val="20"/>
              </w:rPr>
            </w:pPr>
            <w:r w:rsidRPr="00D476E3">
              <w:rPr>
                <w:szCs w:val="20"/>
              </w:rPr>
              <w:t>(a)</w:t>
            </w:r>
            <w:r w:rsidRPr="00D476E3">
              <w:rPr>
                <w:szCs w:val="20"/>
              </w:rPr>
              <w:tab/>
              <w:t>The net total costs for ECRS for a given Operating Hour is calculated as follows:</w:t>
            </w:r>
          </w:p>
          <w:p w14:paraId="6EC1FB82" w14:textId="77777777" w:rsidR="006161AD" w:rsidRPr="00D476E3" w:rsidRDefault="006161AD" w:rsidP="006F573E">
            <w:pPr>
              <w:spacing w:after="120"/>
              <w:ind w:left="3600" w:hanging="2880"/>
              <w:rPr>
                <w:b/>
                <w:bCs/>
              </w:rPr>
            </w:pPr>
            <w:r w:rsidRPr="00D476E3">
              <w:rPr>
                <w:b/>
                <w:bCs/>
              </w:rPr>
              <w:t>ECRCOSTTOT</w:t>
            </w:r>
            <w:r w:rsidRPr="00D476E3">
              <w:rPr>
                <w:b/>
                <w:bCs/>
                <w:szCs w:val="20"/>
              </w:rPr>
              <w:tab/>
            </w:r>
            <w:r w:rsidRPr="00D476E3">
              <w:rPr>
                <w:b/>
                <w:bCs/>
              </w:rPr>
              <w:t>=</w:t>
            </w:r>
            <w:r w:rsidRPr="00D476E3">
              <w:rPr>
                <w:b/>
                <w:bCs/>
                <w:szCs w:val="20"/>
              </w:rPr>
              <w:tab/>
            </w:r>
            <w:r w:rsidRPr="00D476E3">
              <w:rPr>
                <w:b/>
                <w:bCs/>
              </w:rPr>
              <w:t>(-1) * (</w:t>
            </w:r>
            <w:r w:rsidRPr="00D476E3">
              <w:rPr>
                <w:b/>
                <w:noProof/>
                <w:position w:val="-20"/>
                <w:szCs w:val="20"/>
              </w:rPr>
              <w:drawing>
                <wp:inline distT="0" distB="0" distL="0" distR="0" wp14:anchorId="560F44A0" wp14:editId="22C8941B">
                  <wp:extent cx="144780" cy="274320"/>
                  <wp:effectExtent l="0" t="0" r="7620" b="0"/>
                  <wp:docPr id="1828564295"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b/>
                <w:bCs/>
              </w:rPr>
              <w:t xml:space="preserve">(RTPCECRAMTTOT </w:t>
            </w:r>
            <w:r w:rsidRPr="00D476E3">
              <w:rPr>
                <w:b/>
                <w:bCs/>
                <w:i/>
                <w:iCs/>
                <w:vertAlign w:val="subscript"/>
              </w:rPr>
              <w:t>m</w:t>
            </w:r>
            <w:r w:rsidRPr="00D476E3">
              <w:rPr>
                <w:rFonts w:ascii="Times New Roman Bold" w:hAnsi="Times New Roman Bold"/>
                <w:b/>
                <w:bCs/>
              </w:rPr>
              <w:t>)</w:t>
            </w:r>
            <w:r w:rsidRPr="00D476E3">
              <w:rPr>
                <w:b/>
                <w:bCs/>
              </w:rPr>
              <w:t xml:space="preserve"> +    </w:t>
            </w:r>
            <w:r w:rsidRPr="00D476E3">
              <w:rPr>
                <w:b/>
                <w:bCs/>
                <w:szCs w:val="20"/>
              </w:rPr>
              <w:tab/>
            </w:r>
            <w:r w:rsidRPr="00D476E3">
              <w:rPr>
                <w:b/>
                <w:bCs/>
              </w:rPr>
              <w:t xml:space="preserve">PCECRAMTTOT  + ECRFQAMTTOT + </w:t>
            </w:r>
          </w:p>
          <w:p w14:paraId="22DAA988" w14:textId="77777777" w:rsidR="006161AD" w:rsidRPr="00D476E3" w:rsidRDefault="006161AD" w:rsidP="006F573E">
            <w:pPr>
              <w:spacing w:after="240"/>
              <w:ind w:left="3600" w:firstLine="720"/>
              <w:rPr>
                <w:b/>
                <w:bCs/>
                <w:szCs w:val="20"/>
              </w:rPr>
            </w:pPr>
            <w:r w:rsidRPr="00D476E3">
              <w:rPr>
                <w:b/>
                <w:bCs/>
                <w:szCs w:val="20"/>
              </w:rPr>
              <w:t xml:space="preserve">ECRINFQAMTTOT </w:t>
            </w:r>
            <w:r w:rsidRPr="00D476E3">
              <w:rPr>
                <w:b/>
                <w:szCs w:val="20"/>
              </w:rPr>
              <w:t xml:space="preserve">+ </w:t>
            </w:r>
            <w:r w:rsidRPr="00D476E3">
              <w:rPr>
                <w:b/>
                <w:color w:val="000000"/>
                <w:szCs w:val="20"/>
              </w:rPr>
              <w:t>ECRMWINFATOT</w:t>
            </w:r>
            <w:r w:rsidRPr="00D476E3">
              <w:rPr>
                <w:b/>
                <w:bCs/>
                <w:szCs w:val="20"/>
              </w:rPr>
              <w:t>)</w:t>
            </w:r>
          </w:p>
          <w:p w14:paraId="39A69143" w14:textId="77777777" w:rsidR="006161AD" w:rsidRPr="00D476E3" w:rsidRDefault="006161AD" w:rsidP="006F573E">
            <w:pPr>
              <w:spacing w:after="240"/>
              <w:rPr>
                <w:iCs/>
                <w:szCs w:val="20"/>
              </w:rPr>
            </w:pPr>
            <w:r w:rsidRPr="00D476E3">
              <w:rPr>
                <w:iCs/>
                <w:szCs w:val="20"/>
              </w:rPr>
              <w:t xml:space="preserve">Where: </w:t>
            </w:r>
          </w:p>
          <w:p w14:paraId="461F7C6C" w14:textId="77777777" w:rsidR="006161AD" w:rsidRPr="00D476E3" w:rsidRDefault="006161AD" w:rsidP="006F573E">
            <w:pPr>
              <w:rPr>
                <w:szCs w:val="20"/>
              </w:rPr>
            </w:pPr>
            <w:r w:rsidRPr="00D476E3">
              <w:rPr>
                <w:szCs w:val="20"/>
              </w:rPr>
              <w:t>Total payment of SASM- and RSASM-procured capacity for ECRS by market</w:t>
            </w:r>
          </w:p>
          <w:p w14:paraId="40F52735" w14:textId="77777777" w:rsidR="006161AD" w:rsidRPr="00D476E3" w:rsidRDefault="006161AD" w:rsidP="006F573E">
            <w:pPr>
              <w:spacing w:after="240"/>
              <w:ind w:leftChars="300" w:left="2880" w:hangingChars="900" w:hanging="2160"/>
              <w:rPr>
                <w:i/>
                <w:iCs/>
                <w:vertAlign w:val="subscript"/>
              </w:rPr>
            </w:pPr>
            <w:r w:rsidRPr="00D476E3">
              <w:t xml:space="preserve">RTPCECRAMTTOT </w:t>
            </w:r>
            <w:r w:rsidRPr="00D476E3">
              <w:rPr>
                <w:i/>
                <w:iCs/>
                <w:vertAlign w:val="subscript"/>
              </w:rPr>
              <w:t>m</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03E68B75" wp14:editId="3E80AB18">
                  <wp:extent cx="144780" cy="297180"/>
                  <wp:effectExtent l="0" t="0" r="7620" b="7620"/>
                  <wp:docPr id="1523017751"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RTPCECRAMT </w:t>
            </w:r>
            <w:r w:rsidRPr="00D476E3">
              <w:rPr>
                <w:i/>
                <w:iCs/>
                <w:vertAlign w:val="subscript"/>
              </w:rPr>
              <w:t>q, m</w:t>
            </w:r>
          </w:p>
          <w:p w14:paraId="17EDEC48" w14:textId="77777777" w:rsidR="006161AD" w:rsidRPr="00D476E3" w:rsidRDefault="006161AD" w:rsidP="006F573E">
            <w:pPr>
              <w:rPr>
                <w:szCs w:val="20"/>
              </w:rPr>
            </w:pPr>
            <w:r w:rsidRPr="00D476E3">
              <w:rPr>
                <w:szCs w:val="20"/>
              </w:rPr>
              <w:t>Total payment of DAM-procured capacity for ECRS</w:t>
            </w:r>
          </w:p>
          <w:p w14:paraId="1D8E3956" w14:textId="77777777" w:rsidR="006161AD" w:rsidRPr="00D476E3" w:rsidRDefault="006161AD" w:rsidP="006F573E">
            <w:pPr>
              <w:spacing w:after="240"/>
              <w:ind w:leftChars="300" w:left="2880" w:hangingChars="900" w:hanging="2160"/>
            </w:pPr>
            <w:r w:rsidRPr="00D476E3">
              <w:lastRenderedPageBreak/>
              <w:t>PCECRAMTTOT</w:t>
            </w:r>
            <w:r w:rsidRPr="00D476E3">
              <w:rPr>
                <w:bCs/>
                <w:i/>
                <w:szCs w:val="20"/>
                <w:vertAlign w:val="subscript"/>
              </w:rPr>
              <w:tab/>
            </w:r>
            <w:r w:rsidRPr="00D476E3">
              <w:rPr>
                <w:bCs/>
                <w:i/>
                <w:szCs w:val="20"/>
                <w:vertAlign w:val="subscript"/>
              </w:rPr>
              <w:tab/>
            </w:r>
            <w:r w:rsidRPr="00D476E3">
              <w:t>=</w:t>
            </w:r>
            <w:r w:rsidRPr="00D476E3">
              <w:rPr>
                <w:bCs/>
                <w:szCs w:val="20"/>
              </w:rPr>
              <w:tab/>
            </w:r>
            <w:r w:rsidRPr="00D476E3">
              <w:rPr>
                <w:noProof/>
                <w:position w:val="-22"/>
                <w:szCs w:val="20"/>
              </w:rPr>
              <w:drawing>
                <wp:inline distT="0" distB="0" distL="0" distR="0" wp14:anchorId="69309C45" wp14:editId="08E7FA22">
                  <wp:extent cx="144780" cy="297180"/>
                  <wp:effectExtent l="0" t="0" r="7620" b="7620"/>
                  <wp:docPr id="55843090"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PCECRAMT </w:t>
            </w:r>
            <w:r w:rsidRPr="00D476E3">
              <w:rPr>
                <w:i/>
                <w:iCs/>
                <w:vertAlign w:val="subscript"/>
              </w:rPr>
              <w:t>q</w:t>
            </w:r>
          </w:p>
          <w:p w14:paraId="743A4E0A" w14:textId="77777777" w:rsidR="006161AD" w:rsidRPr="00D476E3" w:rsidRDefault="006161AD" w:rsidP="006F573E">
            <w:pPr>
              <w:rPr>
                <w:szCs w:val="20"/>
              </w:rPr>
            </w:pPr>
            <w:r w:rsidRPr="00D476E3">
              <w:rPr>
                <w:szCs w:val="20"/>
              </w:rPr>
              <w:t>Total charge of failure on Ancillary Service Supply Responsibility for ECRS</w:t>
            </w:r>
          </w:p>
          <w:p w14:paraId="7BD0BF81" w14:textId="77777777" w:rsidR="006161AD" w:rsidRPr="00D476E3" w:rsidRDefault="006161AD" w:rsidP="006F573E">
            <w:pPr>
              <w:spacing w:after="240"/>
              <w:ind w:leftChars="300" w:left="2880" w:hangingChars="900" w:hanging="2160"/>
              <w:rPr>
                <w:i/>
                <w:iCs/>
                <w:vertAlign w:val="subscript"/>
              </w:rPr>
            </w:pPr>
            <w:r w:rsidRPr="00D476E3">
              <w:t>ECRFQAMTTOT</w:t>
            </w:r>
            <w:r w:rsidRPr="00D476E3">
              <w:rPr>
                <w:bCs/>
                <w:szCs w:val="20"/>
              </w:rPr>
              <w:tab/>
            </w:r>
            <w:r w:rsidRPr="00D476E3">
              <w:rPr>
                <w:bCs/>
                <w:szCs w:val="20"/>
              </w:rPr>
              <w:tab/>
            </w:r>
            <w:r w:rsidRPr="00D476E3">
              <w:t>=</w:t>
            </w:r>
            <w:r w:rsidRPr="00D476E3">
              <w:rPr>
                <w:bCs/>
                <w:szCs w:val="20"/>
              </w:rPr>
              <w:tab/>
            </w:r>
            <w:r w:rsidRPr="00D476E3">
              <w:rPr>
                <w:noProof/>
                <w:position w:val="-22"/>
                <w:szCs w:val="20"/>
              </w:rPr>
              <w:drawing>
                <wp:inline distT="0" distB="0" distL="0" distR="0" wp14:anchorId="46738F84" wp14:editId="5A559863">
                  <wp:extent cx="144780" cy="297180"/>
                  <wp:effectExtent l="0" t="0" r="7620" b="7620"/>
                  <wp:docPr id="2070337043"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ECRFQAMTQSETOT </w:t>
            </w:r>
            <w:r w:rsidRPr="00D476E3">
              <w:rPr>
                <w:i/>
                <w:iCs/>
                <w:vertAlign w:val="subscript"/>
              </w:rPr>
              <w:t>q</w:t>
            </w:r>
          </w:p>
          <w:p w14:paraId="124FAB08" w14:textId="77777777" w:rsidR="006161AD" w:rsidRPr="00D476E3" w:rsidRDefault="006161AD" w:rsidP="006F573E">
            <w:pPr>
              <w:ind w:left="300" w:hangingChars="125" w:hanging="300"/>
              <w:rPr>
                <w:bCs/>
                <w:szCs w:val="20"/>
              </w:rPr>
            </w:pPr>
            <w:r w:rsidRPr="00D476E3">
              <w:rPr>
                <w:bCs/>
                <w:szCs w:val="20"/>
              </w:rPr>
              <w:t>Total payment of SASM- and RSASM-procured capacity ECRS Service by QSE</w:t>
            </w:r>
          </w:p>
          <w:p w14:paraId="15610C6E" w14:textId="77777777" w:rsidR="006161AD" w:rsidRPr="00D476E3" w:rsidRDefault="006161AD" w:rsidP="006F573E">
            <w:pPr>
              <w:spacing w:after="240"/>
              <w:ind w:leftChars="300" w:left="2880" w:hangingChars="900" w:hanging="2160"/>
              <w:rPr>
                <w:i/>
                <w:iCs/>
                <w:vertAlign w:val="subscript"/>
              </w:rPr>
            </w:pPr>
            <w:r w:rsidRPr="00D476E3">
              <w:t xml:space="preserve">RTPCECRAMTQSETOT </w:t>
            </w:r>
            <w:r w:rsidRPr="00D476E3">
              <w:rPr>
                <w:i/>
                <w:iCs/>
                <w:vertAlign w:val="subscript"/>
              </w:rPr>
              <w:t>q</w:t>
            </w:r>
            <w:r w:rsidRPr="00D476E3">
              <w:rPr>
                <w:bCs/>
                <w:szCs w:val="20"/>
              </w:rPr>
              <w:t xml:space="preserve"> </w:t>
            </w:r>
            <w:r w:rsidRPr="00D476E3">
              <w:rPr>
                <w:bCs/>
                <w:szCs w:val="20"/>
              </w:rPr>
              <w:tab/>
            </w:r>
            <w:r w:rsidRPr="00D476E3">
              <w:t>=</w:t>
            </w:r>
            <w:r w:rsidRPr="00D476E3">
              <w:rPr>
                <w:bCs/>
                <w:szCs w:val="20"/>
              </w:rPr>
              <w:tab/>
            </w:r>
            <w:r w:rsidRPr="00D476E3">
              <w:rPr>
                <w:noProof/>
                <w:position w:val="-20"/>
                <w:szCs w:val="20"/>
              </w:rPr>
              <w:drawing>
                <wp:inline distT="0" distB="0" distL="0" distR="0" wp14:anchorId="20C3FB36" wp14:editId="19891A04">
                  <wp:extent cx="144780" cy="274320"/>
                  <wp:effectExtent l="0" t="0" r="7620" b="0"/>
                  <wp:docPr id="1242387835"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t xml:space="preserve">RTPCECRAMT </w:t>
            </w:r>
            <w:r w:rsidRPr="00D476E3">
              <w:rPr>
                <w:i/>
                <w:iCs/>
                <w:vertAlign w:val="subscript"/>
              </w:rPr>
              <w:t>q, m</w:t>
            </w:r>
          </w:p>
          <w:p w14:paraId="4726861E" w14:textId="77777777" w:rsidR="006161AD" w:rsidRPr="00D476E3" w:rsidRDefault="006161AD" w:rsidP="006F573E">
            <w:pPr>
              <w:rPr>
                <w:szCs w:val="20"/>
              </w:rPr>
            </w:pPr>
            <w:r w:rsidRPr="00D476E3">
              <w:rPr>
                <w:szCs w:val="20"/>
              </w:rPr>
              <w:t>Total charge of infeasible Ancillary Service Supply Responsibility for ECRS</w:t>
            </w:r>
          </w:p>
          <w:p w14:paraId="2BF4028B" w14:textId="77777777" w:rsidR="006161AD" w:rsidRPr="00D476E3" w:rsidRDefault="006161AD" w:rsidP="006F573E">
            <w:pPr>
              <w:spacing w:after="240"/>
              <w:ind w:left="2880" w:hanging="2160"/>
            </w:pPr>
            <w:r w:rsidRPr="00D476E3">
              <w:t>ECRINFQAMTTOT</w:t>
            </w:r>
            <w:r w:rsidRPr="00D476E3">
              <w:rPr>
                <w:szCs w:val="20"/>
              </w:rPr>
              <w:tab/>
            </w:r>
            <w:r w:rsidRPr="00D476E3">
              <w:t>=</w:t>
            </w:r>
            <w:r w:rsidRPr="00D476E3">
              <w:rPr>
                <w:szCs w:val="20"/>
              </w:rPr>
              <w:tab/>
            </w:r>
            <w:r w:rsidRPr="00D476E3">
              <w:rPr>
                <w:noProof/>
                <w:position w:val="-22"/>
                <w:szCs w:val="20"/>
              </w:rPr>
              <w:drawing>
                <wp:inline distT="0" distB="0" distL="0" distR="0" wp14:anchorId="3BB7C54C" wp14:editId="1418D725">
                  <wp:extent cx="144780" cy="297180"/>
                  <wp:effectExtent l="0" t="0" r="7620" b="7620"/>
                  <wp:docPr id="281535896"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 ECRINFQAMT </w:t>
            </w:r>
            <w:r w:rsidRPr="00D476E3">
              <w:rPr>
                <w:i/>
                <w:iCs/>
                <w:vertAlign w:val="subscript"/>
              </w:rPr>
              <w:t>q</w:t>
            </w:r>
            <w:r w:rsidRPr="00D476E3">
              <w:rPr>
                <w:vertAlign w:val="subscript"/>
              </w:rPr>
              <w:t xml:space="preserve"> </w:t>
            </w:r>
          </w:p>
          <w:p w14:paraId="4B125993" w14:textId="77777777" w:rsidR="006161AD" w:rsidRPr="00D476E3" w:rsidRDefault="006161AD" w:rsidP="006F573E">
            <w:pPr>
              <w:tabs>
                <w:tab w:val="left" w:pos="2160"/>
                <w:tab w:val="left" w:pos="2880"/>
              </w:tabs>
              <w:spacing w:after="240"/>
              <w:ind w:leftChars="300" w:left="2880" w:hangingChars="900" w:hanging="2160"/>
              <w:rPr>
                <w:bCs/>
              </w:rPr>
            </w:pPr>
            <w:r w:rsidRPr="00D476E3">
              <w:rPr>
                <w:bCs/>
              </w:rPr>
              <w:t xml:space="preserve">Total Real-Time </w:t>
            </w:r>
            <w:r w:rsidRPr="00D476E3">
              <w:rPr>
                <w:bCs/>
                <w:iCs/>
              </w:rPr>
              <w:t>Day-Ahead</w:t>
            </w:r>
            <w:r w:rsidRPr="00D476E3">
              <w:rPr>
                <w:bCs/>
              </w:rPr>
              <w:t xml:space="preserve"> Make-Whole Payment for ECRS</w:t>
            </w:r>
          </w:p>
          <w:p w14:paraId="1A033665" w14:textId="77777777" w:rsidR="006161AD" w:rsidRPr="00D476E3" w:rsidRDefault="006161AD" w:rsidP="006F573E">
            <w:pPr>
              <w:spacing w:after="240"/>
              <w:ind w:left="2880" w:hanging="2160"/>
            </w:pPr>
            <w:r w:rsidRPr="00D476E3">
              <w:t>ECRMWINFATOT</w:t>
            </w:r>
            <w:r w:rsidRPr="00D476E3">
              <w:rPr>
                <w:szCs w:val="20"/>
              </w:rPr>
              <w:tab/>
            </w:r>
            <w:r w:rsidRPr="00D476E3">
              <w:t>=</w:t>
            </w:r>
            <w:r w:rsidRPr="00D476E3">
              <w:rPr>
                <w:szCs w:val="20"/>
              </w:rPr>
              <w:tab/>
            </w:r>
            <w:r w:rsidRPr="00D476E3">
              <w:rPr>
                <w:position w:val="-22"/>
                <w:szCs w:val="20"/>
                <w:lang w:val="pt-BR"/>
              </w:rPr>
              <w:object w:dxaOrig="220" w:dyaOrig="460" w14:anchorId="0CED34E7">
                <v:shape id="_x0000_i1075" type="#_x0000_t75" style="width:12pt;height:24.6pt" o:ole="">
                  <v:imagedata r:id="rId70" o:title=""/>
                </v:shape>
                <o:OLEObject Type="Embed" ProgID="Equation.3" ShapeID="_x0000_i1075" DrawAspect="Content" ObjectID="_1791035043" r:id="rId80"/>
              </w:object>
            </w:r>
            <w:r w:rsidRPr="00D476E3">
              <w:rPr>
                <w:color w:val="000000"/>
              </w:rPr>
              <w:t xml:space="preserve"> ECRMWINFA</w:t>
            </w:r>
            <w:r w:rsidRPr="00D476E3" w:rsidDel="00601212">
              <w:rPr>
                <w:color w:val="000000"/>
              </w:rPr>
              <w:t xml:space="preserve"> </w:t>
            </w:r>
            <w:r w:rsidRPr="00D476E3">
              <w:rPr>
                <w:i/>
                <w:iCs/>
                <w:vertAlign w:val="subscript"/>
              </w:rPr>
              <w:t xml:space="preserve">q, h  </w:t>
            </w:r>
          </w:p>
          <w:p w14:paraId="084A79F1" w14:textId="77777777" w:rsidR="006161AD" w:rsidRPr="00D476E3" w:rsidRDefault="006161AD" w:rsidP="006F573E">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6161AD" w:rsidRPr="00D476E3" w14:paraId="7B1B3A4A" w14:textId="77777777" w:rsidTr="006F573E">
              <w:trPr>
                <w:tblHeader/>
              </w:trPr>
              <w:tc>
                <w:tcPr>
                  <w:tcW w:w="1278" w:type="pct"/>
                </w:tcPr>
                <w:p w14:paraId="2C34BD56" w14:textId="77777777" w:rsidR="006161AD" w:rsidRPr="00D476E3" w:rsidRDefault="006161AD" w:rsidP="006F573E">
                  <w:pPr>
                    <w:spacing w:after="120"/>
                    <w:rPr>
                      <w:b/>
                      <w:iCs/>
                      <w:sz w:val="20"/>
                      <w:szCs w:val="20"/>
                    </w:rPr>
                  </w:pPr>
                  <w:r w:rsidRPr="00D476E3">
                    <w:rPr>
                      <w:b/>
                      <w:iCs/>
                      <w:sz w:val="20"/>
                      <w:szCs w:val="20"/>
                    </w:rPr>
                    <w:t>Variable</w:t>
                  </w:r>
                </w:p>
              </w:tc>
              <w:tc>
                <w:tcPr>
                  <w:tcW w:w="329" w:type="pct"/>
                </w:tcPr>
                <w:p w14:paraId="7E505B37" w14:textId="77777777" w:rsidR="006161AD" w:rsidRPr="00D476E3" w:rsidRDefault="006161AD" w:rsidP="006F573E">
                  <w:pPr>
                    <w:spacing w:after="120"/>
                    <w:rPr>
                      <w:b/>
                      <w:iCs/>
                      <w:sz w:val="20"/>
                      <w:szCs w:val="20"/>
                    </w:rPr>
                  </w:pPr>
                  <w:r w:rsidRPr="00D476E3">
                    <w:rPr>
                      <w:b/>
                      <w:iCs/>
                      <w:sz w:val="20"/>
                      <w:szCs w:val="20"/>
                    </w:rPr>
                    <w:t>Unit</w:t>
                  </w:r>
                </w:p>
              </w:tc>
              <w:tc>
                <w:tcPr>
                  <w:tcW w:w="3393" w:type="pct"/>
                </w:tcPr>
                <w:p w14:paraId="6BC8380D"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F9CB5C" w14:textId="77777777" w:rsidTr="006F573E">
              <w:tc>
                <w:tcPr>
                  <w:tcW w:w="1278" w:type="pct"/>
                </w:tcPr>
                <w:p w14:paraId="5E98148E" w14:textId="77777777" w:rsidR="006161AD" w:rsidRPr="00D476E3" w:rsidRDefault="006161AD" w:rsidP="006F573E">
                  <w:pPr>
                    <w:spacing w:after="60"/>
                    <w:rPr>
                      <w:iCs/>
                      <w:sz w:val="20"/>
                      <w:szCs w:val="20"/>
                    </w:rPr>
                  </w:pPr>
                  <w:r w:rsidRPr="00D476E3">
                    <w:rPr>
                      <w:iCs/>
                      <w:sz w:val="20"/>
                      <w:szCs w:val="20"/>
                    </w:rPr>
                    <w:t>ECRCOSTTOT</w:t>
                  </w:r>
                </w:p>
              </w:tc>
              <w:tc>
                <w:tcPr>
                  <w:tcW w:w="329" w:type="pct"/>
                </w:tcPr>
                <w:p w14:paraId="0B59662E" w14:textId="77777777" w:rsidR="006161AD" w:rsidRPr="00D476E3" w:rsidRDefault="006161AD" w:rsidP="006F573E">
                  <w:pPr>
                    <w:spacing w:after="60"/>
                    <w:rPr>
                      <w:iCs/>
                      <w:sz w:val="20"/>
                      <w:szCs w:val="20"/>
                    </w:rPr>
                  </w:pPr>
                  <w:r w:rsidRPr="00D476E3">
                    <w:rPr>
                      <w:iCs/>
                      <w:sz w:val="20"/>
                      <w:szCs w:val="20"/>
                    </w:rPr>
                    <w:t>$</w:t>
                  </w:r>
                </w:p>
              </w:tc>
              <w:tc>
                <w:tcPr>
                  <w:tcW w:w="3393" w:type="pct"/>
                </w:tcPr>
                <w:p w14:paraId="7FB196F9" w14:textId="77777777" w:rsidR="006161AD" w:rsidRPr="00D476E3" w:rsidRDefault="006161AD" w:rsidP="006F573E">
                  <w:pPr>
                    <w:spacing w:after="60"/>
                    <w:rPr>
                      <w:iCs/>
                      <w:sz w:val="20"/>
                      <w:szCs w:val="20"/>
                    </w:rPr>
                  </w:pPr>
                  <w:r w:rsidRPr="00D476E3">
                    <w:rPr>
                      <w:i/>
                      <w:iCs/>
                      <w:sz w:val="20"/>
                      <w:szCs w:val="20"/>
                    </w:rPr>
                    <w:t>ERCOT Contingency Reserve Service Cost Total</w:t>
                  </w:r>
                  <w:r w:rsidRPr="00D476E3">
                    <w:rPr>
                      <w:iCs/>
                      <w:sz w:val="20"/>
                      <w:szCs w:val="20"/>
                    </w:rPr>
                    <w:t>—The net total costs for ECRS, for the hour.</w:t>
                  </w:r>
                </w:p>
              </w:tc>
            </w:tr>
            <w:tr w:rsidR="006161AD" w:rsidRPr="00D476E3" w14:paraId="49B351A3" w14:textId="77777777" w:rsidTr="006F573E">
              <w:tc>
                <w:tcPr>
                  <w:tcW w:w="1278" w:type="pct"/>
                  <w:tcBorders>
                    <w:top w:val="single" w:sz="4" w:space="0" w:color="auto"/>
                    <w:left w:val="single" w:sz="4" w:space="0" w:color="auto"/>
                    <w:bottom w:val="single" w:sz="4" w:space="0" w:color="auto"/>
                    <w:right w:val="single" w:sz="4" w:space="0" w:color="auto"/>
                  </w:tcBorders>
                </w:tcPr>
                <w:p w14:paraId="3BFB80D5" w14:textId="77777777" w:rsidR="006161AD" w:rsidRPr="00D476E3" w:rsidRDefault="006161AD" w:rsidP="006F573E">
                  <w:pPr>
                    <w:spacing w:after="60"/>
                    <w:rPr>
                      <w:iCs/>
                      <w:sz w:val="20"/>
                      <w:szCs w:val="20"/>
                    </w:rPr>
                  </w:pPr>
                  <w:r w:rsidRPr="00D476E3">
                    <w:rPr>
                      <w:iCs/>
                      <w:sz w:val="20"/>
                      <w:szCs w:val="20"/>
                    </w:rPr>
                    <w:t xml:space="preserve">RTPCECRAMTTOT </w:t>
                  </w:r>
                  <w:r w:rsidRPr="00D476E3">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A8A413F"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4F5EDDE"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Total by market—</w:t>
                  </w:r>
                  <w:r w:rsidRPr="00D476E3">
                    <w:rPr>
                      <w:iCs/>
                      <w:sz w:val="20"/>
                      <w:szCs w:val="20"/>
                    </w:rPr>
                    <w:t xml:space="preserve">The total payments to all QSEs for the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56634245" w14:textId="77777777" w:rsidTr="006F573E">
              <w:tc>
                <w:tcPr>
                  <w:tcW w:w="1278" w:type="pct"/>
                  <w:tcBorders>
                    <w:top w:val="single" w:sz="4" w:space="0" w:color="auto"/>
                    <w:left w:val="single" w:sz="4" w:space="0" w:color="auto"/>
                    <w:bottom w:val="single" w:sz="4" w:space="0" w:color="auto"/>
                    <w:right w:val="single" w:sz="4" w:space="0" w:color="auto"/>
                  </w:tcBorders>
                </w:tcPr>
                <w:p w14:paraId="7F4FBAF2" w14:textId="77777777" w:rsidR="006161AD" w:rsidRPr="00D476E3" w:rsidRDefault="006161AD" w:rsidP="006F573E">
                  <w:pPr>
                    <w:spacing w:after="60"/>
                    <w:rPr>
                      <w:iCs/>
                      <w:sz w:val="20"/>
                      <w:szCs w:val="20"/>
                    </w:rPr>
                  </w:pPr>
                  <w:r w:rsidRPr="00D476E3">
                    <w:rPr>
                      <w:iCs/>
                      <w:sz w:val="20"/>
                      <w:szCs w:val="20"/>
                    </w:rPr>
                    <w:t xml:space="preserve">RTPCECRAMT </w:t>
                  </w:r>
                  <w:r w:rsidRPr="00D476E3">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0C3C2D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1174FF5" w14:textId="77777777" w:rsidR="006161AD" w:rsidRPr="00D476E3" w:rsidRDefault="006161AD" w:rsidP="006F573E">
                  <w:pPr>
                    <w:spacing w:after="60"/>
                    <w:rPr>
                      <w:i/>
                      <w:iCs/>
                      <w:sz w:val="20"/>
                      <w:szCs w:val="20"/>
                    </w:rPr>
                  </w:pPr>
                  <w:r w:rsidRPr="00D476E3">
                    <w:rPr>
                      <w:i/>
                      <w:iCs/>
                      <w:sz w:val="20"/>
                      <w:szCs w:val="20"/>
                    </w:rPr>
                    <w:t>Procured Capacity for ERCOT Contingency Reserve Service Amount per QSE by market</w:t>
                  </w:r>
                  <w:r w:rsidRPr="00D476E3">
                    <w:rPr>
                      <w:iCs/>
                      <w:sz w:val="20"/>
                      <w:szCs w:val="20"/>
                    </w:rPr>
                    <w:t xml:space="preserve">—The payment to QSE </w:t>
                  </w:r>
                  <w:r w:rsidRPr="00D476E3">
                    <w:rPr>
                      <w:i/>
                      <w:iCs/>
                      <w:sz w:val="20"/>
                      <w:szCs w:val="20"/>
                    </w:rPr>
                    <w:t>q</w:t>
                  </w:r>
                  <w:r w:rsidRPr="00D476E3">
                    <w:rPr>
                      <w:iCs/>
                      <w:sz w:val="20"/>
                      <w:szCs w:val="20"/>
                    </w:rPr>
                    <w:t xml:space="preserve"> for its Ancillary Service Offers cleared in the market </w:t>
                  </w:r>
                  <w:r w:rsidRPr="00D476E3">
                    <w:rPr>
                      <w:i/>
                      <w:iCs/>
                      <w:sz w:val="20"/>
                      <w:szCs w:val="20"/>
                    </w:rPr>
                    <w:t>m</w:t>
                  </w:r>
                  <w:r w:rsidRPr="00D476E3">
                    <w:rPr>
                      <w:iCs/>
                      <w:sz w:val="20"/>
                      <w:szCs w:val="20"/>
                    </w:rPr>
                    <w:t xml:space="preserve"> for ECRS, for the hour.</w:t>
                  </w:r>
                </w:p>
              </w:tc>
            </w:tr>
            <w:tr w:rsidR="006161AD" w:rsidRPr="00D476E3" w14:paraId="3378EF4B" w14:textId="77777777" w:rsidTr="006F573E">
              <w:tc>
                <w:tcPr>
                  <w:tcW w:w="1278" w:type="pct"/>
                  <w:tcBorders>
                    <w:top w:val="single" w:sz="4" w:space="0" w:color="auto"/>
                    <w:left w:val="single" w:sz="4" w:space="0" w:color="auto"/>
                    <w:bottom w:val="single" w:sz="4" w:space="0" w:color="auto"/>
                    <w:right w:val="single" w:sz="4" w:space="0" w:color="auto"/>
                  </w:tcBorders>
                </w:tcPr>
                <w:p w14:paraId="38F229DB" w14:textId="77777777" w:rsidR="006161AD" w:rsidRPr="00D476E3" w:rsidRDefault="006161AD" w:rsidP="006F573E">
                  <w:pPr>
                    <w:spacing w:after="60"/>
                    <w:rPr>
                      <w:iCs/>
                      <w:sz w:val="20"/>
                      <w:szCs w:val="20"/>
                    </w:rPr>
                  </w:pPr>
                  <w:r w:rsidRPr="00D476E3">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3D3C99C4"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8E3BA8F"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w:t>
                  </w:r>
                  <w:r w:rsidRPr="00D476E3">
                    <w:rPr>
                      <w:iCs/>
                      <w:sz w:val="20"/>
                      <w:szCs w:val="20"/>
                    </w:rPr>
                    <w:t>—The total charges to all QSEs for their capacity associated with failures and reconfiguration reductions on their Ancillary Service Supply Responsibilities for ECRS, for the hour.</w:t>
                  </w:r>
                </w:p>
              </w:tc>
            </w:tr>
            <w:tr w:rsidR="006161AD" w:rsidRPr="00D476E3" w14:paraId="422FD584" w14:textId="77777777" w:rsidTr="006F573E">
              <w:tc>
                <w:tcPr>
                  <w:tcW w:w="1278" w:type="pct"/>
                  <w:tcBorders>
                    <w:top w:val="single" w:sz="4" w:space="0" w:color="auto"/>
                    <w:left w:val="single" w:sz="4" w:space="0" w:color="auto"/>
                    <w:bottom w:val="single" w:sz="4" w:space="0" w:color="auto"/>
                    <w:right w:val="single" w:sz="4" w:space="0" w:color="auto"/>
                  </w:tcBorders>
                </w:tcPr>
                <w:p w14:paraId="4180E6F0" w14:textId="77777777" w:rsidR="006161AD" w:rsidRPr="00D476E3" w:rsidRDefault="006161AD" w:rsidP="006F573E">
                  <w:pPr>
                    <w:spacing w:after="60"/>
                    <w:rPr>
                      <w:iCs/>
                      <w:sz w:val="20"/>
                      <w:szCs w:val="20"/>
                    </w:rPr>
                  </w:pPr>
                  <w:r w:rsidRPr="00D476E3">
                    <w:rPr>
                      <w:color w:val="000000"/>
                      <w:sz w:val="20"/>
                      <w:szCs w:val="20"/>
                    </w:rPr>
                    <w:t>ECRMWINFATOT</w:t>
                  </w:r>
                </w:p>
              </w:tc>
              <w:tc>
                <w:tcPr>
                  <w:tcW w:w="329" w:type="pct"/>
                  <w:tcBorders>
                    <w:top w:val="single" w:sz="4" w:space="0" w:color="auto"/>
                    <w:left w:val="single" w:sz="4" w:space="0" w:color="auto"/>
                    <w:bottom w:val="single" w:sz="4" w:space="0" w:color="auto"/>
                    <w:right w:val="single" w:sz="4" w:space="0" w:color="auto"/>
                  </w:tcBorders>
                </w:tcPr>
                <w:p w14:paraId="09286519"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DBB36BD" w14:textId="77777777" w:rsidR="006161AD" w:rsidRPr="00D476E3" w:rsidRDefault="006161AD" w:rsidP="006F573E">
                  <w:pPr>
                    <w:spacing w:after="60"/>
                    <w:rPr>
                      <w:i/>
                      <w:iCs/>
                      <w:sz w:val="20"/>
                      <w:szCs w:val="20"/>
                    </w:rPr>
                  </w:pPr>
                  <w:r w:rsidRPr="00D476E3">
                    <w:rPr>
                      <w:i/>
                      <w:sz w:val="20"/>
                      <w:szCs w:val="20"/>
                    </w:rPr>
                    <w:t>ERCOT Contingency Reserve Service Make-Whole Infeasible Amount total</w:t>
                  </w:r>
                  <w:r w:rsidRPr="00D476E3">
                    <w:rPr>
                      <w:rFonts w:ascii="Symbol" w:eastAsia="Symbol" w:hAnsi="Symbol" w:cs="Symbol"/>
                      <w:sz w:val="20"/>
                      <w:szCs w:val="20"/>
                    </w:rPr>
                    <w:t>¾</w:t>
                  </w:r>
                  <w:r w:rsidRPr="00D476E3">
                    <w:rPr>
                      <w:sz w:val="20"/>
                      <w:szCs w:val="20"/>
                    </w:rPr>
                    <w:t xml:space="preserve"> The total Real-Time calculated payment to all QSEs</w:t>
                  </w:r>
                  <w:r w:rsidRPr="00D476E3">
                    <w:rPr>
                      <w:i/>
                      <w:sz w:val="20"/>
                      <w:szCs w:val="20"/>
                    </w:rPr>
                    <w:t>,</w:t>
                  </w:r>
                  <w:r w:rsidRPr="00D476E3">
                    <w:rPr>
                      <w:sz w:val="20"/>
                      <w:szCs w:val="20"/>
                    </w:rPr>
                    <w:t xml:space="preserve"> for their contribution of ECRS, to make-whole the Startup and energy costs of all Resources committed in the DAM, for the hour.</w:t>
                  </w:r>
                </w:p>
              </w:tc>
            </w:tr>
            <w:tr w:rsidR="006161AD" w:rsidRPr="00D476E3" w14:paraId="48C66CEC" w14:textId="77777777" w:rsidTr="006F573E">
              <w:tc>
                <w:tcPr>
                  <w:tcW w:w="1278" w:type="pct"/>
                  <w:tcBorders>
                    <w:top w:val="single" w:sz="4" w:space="0" w:color="auto"/>
                    <w:left w:val="single" w:sz="4" w:space="0" w:color="auto"/>
                    <w:bottom w:val="single" w:sz="4" w:space="0" w:color="auto"/>
                    <w:right w:val="single" w:sz="4" w:space="0" w:color="auto"/>
                  </w:tcBorders>
                </w:tcPr>
                <w:p w14:paraId="401EEF50" w14:textId="77777777" w:rsidR="006161AD" w:rsidRPr="00D476E3" w:rsidRDefault="006161AD" w:rsidP="006F573E">
                  <w:pPr>
                    <w:spacing w:after="60"/>
                    <w:rPr>
                      <w:iCs/>
                      <w:sz w:val="20"/>
                      <w:szCs w:val="20"/>
                    </w:rPr>
                  </w:pPr>
                  <w:r w:rsidRPr="00D476E3">
                    <w:rPr>
                      <w:color w:val="000000"/>
                      <w:sz w:val="20"/>
                      <w:szCs w:val="20"/>
                    </w:rPr>
                    <w:t xml:space="preserve">ECRMWINFA </w:t>
                  </w:r>
                  <w:r w:rsidRPr="00D476E3">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7DCF990A"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02F11B1" w14:textId="77777777" w:rsidR="006161AD" w:rsidRPr="00D476E3" w:rsidRDefault="006161AD" w:rsidP="006F573E">
                  <w:pPr>
                    <w:spacing w:after="60"/>
                    <w:rPr>
                      <w:i/>
                      <w:iCs/>
                      <w:sz w:val="20"/>
                      <w:szCs w:val="20"/>
                    </w:rPr>
                  </w:pPr>
                  <w:r w:rsidRPr="00D476E3">
                    <w:rPr>
                      <w:i/>
                      <w:sz w:val="20"/>
                      <w:szCs w:val="20"/>
                    </w:rPr>
                    <w:t>ERCOT Contingency Reserve Service Make-Whole Infeasible Amount per QSE per hour</w:t>
                  </w:r>
                  <w:r w:rsidRPr="00D476E3">
                    <w:rPr>
                      <w:rFonts w:ascii="Symbol" w:eastAsia="Symbol" w:hAnsi="Symbol" w:cs="Symbol"/>
                      <w:sz w:val="20"/>
                      <w:szCs w:val="20"/>
                    </w:rPr>
                    <w:t>¾</w:t>
                  </w:r>
                  <w:r w:rsidRPr="00D476E3">
                    <w:rPr>
                      <w:sz w:val="20"/>
                      <w:szCs w:val="20"/>
                    </w:rPr>
                    <w:t xml:space="preserve"> The total Real-Time calculated payment to QSE </w:t>
                  </w:r>
                  <w:r w:rsidRPr="00D476E3">
                    <w:rPr>
                      <w:i/>
                      <w:sz w:val="20"/>
                      <w:szCs w:val="20"/>
                    </w:rPr>
                    <w:t>q,</w:t>
                  </w:r>
                  <w:r w:rsidRPr="00D476E3">
                    <w:rPr>
                      <w:sz w:val="20"/>
                      <w:szCs w:val="20"/>
                    </w:rPr>
                    <w:t xml:space="preserve"> for its contribution of ECRS, to make-whole the Startup and energy costs of all Resources committed in the DAM, for the hour </w:t>
                  </w:r>
                  <w:r w:rsidRPr="00D476E3">
                    <w:rPr>
                      <w:i/>
                      <w:sz w:val="20"/>
                      <w:szCs w:val="20"/>
                    </w:rPr>
                    <w:t>h</w:t>
                  </w:r>
                  <w:r w:rsidRPr="00D476E3">
                    <w:rPr>
                      <w:sz w:val="20"/>
                      <w:szCs w:val="20"/>
                    </w:rPr>
                    <w:t xml:space="preserve">.  </w:t>
                  </w:r>
                </w:p>
              </w:tc>
            </w:tr>
            <w:tr w:rsidR="006161AD" w:rsidRPr="00D476E3" w14:paraId="6190244A" w14:textId="77777777" w:rsidTr="006F573E">
              <w:tc>
                <w:tcPr>
                  <w:tcW w:w="1278" w:type="pct"/>
                  <w:tcBorders>
                    <w:top w:val="single" w:sz="4" w:space="0" w:color="auto"/>
                    <w:left w:val="single" w:sz="4" w:space="0" w:color="auto"/>
                    <w:bottom w:val="single" w:sz="4" w:space="0" w:color="auto"/>
                    <w:right w:val="single" w:sz="4" w:space="0" w:color="auto"/>
                  </w:tcBorders>
                </w:tcPr>
                <w:p w14:paraId="7F4D675B" w14:textId="77777777" w:rsidR="006161AD" w:rsidRPr="00D476E3" w:rsidRDefault="006161AD" w:rsidP="006F573E">
                  <w:pPr>
                    <w:spacing w:after="60"/>
                    <w:rPr>
                      <w:iCs/>
                      <w:sz w:val="20"/>
                      <w:szCs w:val="20"/>
                    </w:rPr>
                  </w:pPr>
                  <w:r w:rsidRPr="00D476E3">
                    <w:rPr>
                      <w:iCs/>
                      <w:sz w:val="20"/>
                      <w:szCs w:val="20"/>
                    </w:rPr>
                    <w:t xml:space="preserve">ECRFQAMTQSETOT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831527"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ACF6630" w14:textId="77777777" w:rsidR="006161AD" w:rsidRPr="00D476E3" w:rsidRDefault="006161AD" w:rsidP="006F573E">
                  <w:pPr>
                    <w:spacing w:after="60"/>
                    <w:rPr>
                      <w:i/>
                      <w:iCs/>
                      <w:sz w:val="20"/>
                      <w:szCs w:val="20"/>
                    </w:rPr>
                  </w:pPr>
                  <w:r w:rsidRPr="00D476E3">
                    <w:rPr>
                      <w:i/>
                      <w:iCs/>
                      <w:sz w:val="20"/>
                      <w:szCs w:val="20"/>
                    </w:rPr>
                    <w:t>ERCOT Contingency Reserve Service Failure Quantity Amount Total per QSE</w:t>
                  </w:r>
                  <w:r w:rsidRPr="00D476E3">
                    <w:rPr>
                      <w:iCs/>
                      <w:sz w:val="20"/>
                      <w:szCs w:val="20"/>
                    </w:rPr>
                    <w:t xml:space="preserve">—The charge to QSE </w:t>
                  </w:r>
                  <w:r w:rsidRPr="00D476E3">
                    <w:rPr>
                      <w:i/>
                      <w:iCs/>
                      <w:sz w:val="20"/>
                      <w:szCs w:val="20"/>
                    </w:rPr>
                    <w:t>q</w:t>
                  </w:r>
                  <w:r w:rsidRPr="00D476E3">
                    <w:rPr>
                      <w:iCs/>
                      <w:sz w:val="20"/>
                      <w:szCs w:val="20"/>
                    </w:rPr>
                    <w:t xml:space="preserve"> for its total capacity associated with failures and reconfiguration reductions on its Ancillary Service Supply Responsibility for ECRS, for the hour.</w:t>
                  </w:r>
                </w:p>
              </w:tc>
            </w:tr>
            <w:tr w:rsidR="006161AD" w:rsidRPr="00D476E3" w14:paraId="03E02DE9" w14:textId="77777777" w:rsidTr="006F573E">
              <w:tc>
                <w:tcPr>
                  <w:tcW w:w="1278" w:type="pct"/>
                  <w:tcBorders>
                    <w:top w:val="single" w:sz="4" w:space="0" w:color="auto"/>
                    <w:left w:val="single" w:sz="4" w:space="0" w:color="auto"/>
                    <w:bottom w:val="single" w:sz="4" w:space="0" w:color="auto"/>
                    <w:right w:val="single" w:sz="4" w:space="0" w:color="auto"/>
                  </w:tcBorders>
                </w:tcPr>
                <w:p w14:paraId="71CD1774" w14:textId="77777777" w:rsidR="006161AD" w:rsidRPr="00D476E3" w:rsidRDefault="006161AD" w:rsidP="006F573E">
                  <w:pPr>
                    <w:spacing w:after="60"/>
                    <w:rPr>
                      <w:iCs/>
                      <w:sz w:val="20"/>
                      <w:szCs w:val="20"/>
                    </w:rPr>
                  </w:pPr>
                  <w:r w:rsidRPr="00D476E3">
                    <w:rPr>
                      <w:iCs/>
                      <w:sz w:val="20"/>
                      <w:szCs w:val="20"/>
                    </w:rPr>
                    <w:t xml:space="preserve">RTPCECRAMTQSETOT </w:t>
                  </w:r>
                  <w:r w:rsidRPr="00D476E3">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4099E8C" w14:textId="77777777" w:rsidR="006161AD" w:rsidRPr="00D476E3" w:rsidRDefault="006161AD" w:rsidP="006F573E">
                  <w:pPr>
                    <w:spacing w:after="60"/>
                    <w:rPr>
                      <w:iCs/>
                      <w:sz w:val="20"/>
                      <w:szCs w:val="20"/>
                    </w:rPr>
                  </w:pPr>
                  <w:r w:rsidRPr="00D476E3">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0143FCB" w14:textId="77777777" w:rsidR="006161AD" w:rsidRPr="00D476E3" w:rsidRDefault="006161AD" w:rsidP="006F573E">
                  <w:pPr>
                    <w:spacing w:after="60"/>
                    <w:rPr>
                      <w:iCs/>
                      <w:sz w:val="20"/>
                      <w:szCs w:val="20"/>
                    </w:rPr>
                  </w:pPr>
                  <w:r w:rsidRPr="00D476E3">
                    <w:rPr>
                      <w:i/>
                      <w:iCs/>
                      <w:sz w:val="20"/>
                      <w:szCs w:val="20"/>
                    </w:rPr>
                    <w:t>Procured Capacity for ERCOT Contingency Reserve Service Amount Total per QSE</w:t>
                  </w:r>
                  <w:r w:rsidRPr="00D476E3">
                    <w:rPr>
                      <w:iCs/>
                      <w:sz w:val="20"/>
                      <w:szCs w:val="20"/>
                    </w:rPr>
                    <w:t xml:space="preserve">—The total payments to a QSE </w:t>
                  </w:r>
                  <w:r w:rsidRPr="00D476E3">
                    <w:rPr>
                      <w:i/>
                      <w:iCs/>
                      <w:sz w:val="20"/>
                      <w:szCs w:val="20"/>
                    </w:rPr>
                    <w:t>q</w:t>
                  </w:r>
                  <w:r w:rsidRPr="00D476E3">
                    <w:rPr>
                      <w:iCs/>
                      <w:sz w:val="20"/>
                      <w:szCs w:val="20"/>
                    </w:rPr>
                    <w:t xml:space="preserve"> in all SASMs and RSASMs for the Ancillary Service Offers cleared for ECRS, for the hour.</w:t>
                  </w:r>
                </w:p>
              </w:tc>
            </w:tr>
            <w:tr w:rsidR="006161AD" w:rsidRPr="00D476E3" w14:paraId="3F05865C" w14:textId="77777777" w:rsidTr="006F573E">
              <w:tc>
                <w:tcPr>
                  <w:tcW w:w="1278" w:type="pct"/>
                  <w:tcBorders>
                    <w:top w:val="single" w:sz="4" w:space="0" w:color="auto"/>
                    <w:left w:val="single" w:sz="4" w:space="0" w:color="auto"/>
                    <w:bottom w:val="single" w:sz="4" w:space="0" w:color="auto"/>
                    <w:right w:val="single" w:sz="4" w:space="0" w:color="auto"/>
                  </w:tcBorders>
                </w:tcPr>
                <w:p w14:paraId="4A4DEAFB" w14:textId="77777777" w:rsidR="006161AD" w:rsidRPr="00D476E3" w:rsidRDefault="006161AD" w:rsidP="006F573E">
                  <w:pPr>
                    <w:rPr>
                      <w:b/>
                      <w:sz w:val="20"/>
                      <w:szCs w:val="20"/>
                    </w:rPr>
                  </w:pPr>
                  <w:r w:rsidRPr="00D476E3">
                    <w:rPr>
                      <w:sz w:val="20"/>
                      <w:szCs w:val="20"/>
                    </w:rPr>
                    <w:lastRenderedPageBreak/>
                    <w:t xml:space="preserve">PCECRAMT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A3C86E3" w14:textId="77777777" w:rsidR="006161AD" w:rsidRPr="00D476E3" w:rsidRDefault="006161AD" w:rsidP="006F573E">
                  <w:pPr>
                    <w:rPr>
                      <w:b/>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F0F74EC" w14:textId="77777777" w:rsidR="006161AD" w:rsidRPr="00D476E3" w:rsidRDefault="006161AD" w:rsidP="006F573E">
                  <w:pPr>
                    <w:rPr>
                      <w:b/>
                      <w:sz w:val="20"/>
                      <w:szCs w:val="20"/>
                    </w:rPr>
                  </w:pPr>
                  <w:r w:rsidRPr="00D476E3">
                    <w:rPr>
                      <w:i/>
                      <w:sz w:val="20"/>
                      <w:szCs w:val="20"/>
                    </w:rPr>
                    <w:t>Procured Capacity for ERCOT Contingency Reserve Service Amount per QSE for DAM</w:t>
                  </w:r>
                  <w:r w:rsidRPr="00D476E3">
                    <w:rPr>
                      <w:sz w:val="20"/>
                      <w:szCs w:val="20"/>
                    </w:rPr>
                    <w:t xml:space="preserve">—The DAM ECRS payment for QSE </w:t>
                  </w:r>
                  <w:r w:rsidRPr="00D476E3">
                    <w:rPr>
                      <w:i/>
                      <w:sz w:val="20"/>
                      <w:szCs w:val="20"/>
                    </w:rPr>
                    <w:t>q</w:t>
                  </w:r>
                  <w:r w:rsidRPr="00D476E3">
                    <w:rPr>
                      <w:sz w:val="20"/>
                      <w:szCs w:val="20"/>
                    </w:rPr>
                    <w:t>, for the hour.</w:t>
                  </w:r>
                </w:p>
              </w:tc>
            </w:tr>
            <w:tr w:rsidR="006161AD" w:rsidRPr="00D476E3" w14:paraId="0EC536E4" w14:textId="77777777" w:rsidTr="006F573E">
              <w:tc>
                <w:tcPr>
                  <w:tcW w:w="1278" w:type="pct"/>
                  <w:tcBorders>
                    <w:top w:val="single" w:sz="4" w:space="0" w:color="auto"/>
                    <w:left w:val="single" w:sz="4" w:space="0" w:color="auto"/>
                    <w:bottom w:val="single" w:sz="4" w:space="0" w:color="auto"/>
                    <w:right w:val="single" w:sz="4" w:space="0" w:color="auto"/>
                  </w:tcBorders>
                </w:tcPr>
                <w:p w14:paraId="52003E61" w14:textId="77777777" w:rsidR="006161AD" w:rsidRPr="00D476E3" w:rsidRDefault="006161AD" w:rsidP="006F573E">
                  <w:pPr>
                    <w:spacing w:after="60"/>
                    <w:rPr>
                      <w:sz w:val="20"/>
                      <w:szCs w:val="20"/>
                    </w:rPr>
                  </w:pPr>
                  <w:r w:rsidRPr="00D476E3">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E65E999"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BF9508" w14:textId="77777777" w:rsidR="006161AD" w:rsidRPr="00D476E3" w:rsidRDefault="006161AD" w:rsidP="006F573E">
                  <w:pPr>
                    <w:spacing w:after="60"/>
                    <w:rPr>
                      <w:sz w:val="20"/>
                      <w:szCs w:val="20"/>
                    </w:rPr>
                  </w:pPr>
                  <w:r w:rsidRPr="00D476E3">
                    <w:rPr>
                      <w:i/>
                      <w:sz w:val="20"/>
                      <w:szCs w:val="20"/>
                    </w:rPr>
                    <w:t>Procured Capacity for ERCOT Contingency Reserve Service Amount Total in DAM</w:t>
                  </w:r>
                  <w:r w:rsidRPr="00D476E3">
                    <w:rPr>
                      <w:sz w:val="20"/>
                      <w:szCs w:val="20"/>
                    </w:rPr>
                    <w:t>—The total of the DAM ECRS payments for all QSEs, for the hour.</w:t>
                  </w:r>
                </w:p>
              </w:tc>
            </w:tr>
            <w:tr w:rsidR="006161AD" w:rsidRPr="00D476E3" w14:paraId="2CBD23CD" w14:textId="77777777" w:rsidTr="006F573E">
              <w:tc>
                <w:tcPr>
                  <w:tcW w:w="1278" w:type="pct"/>
                  <w:tcBorders>
                    <w:top w:val="single" w:sz="4" w:space="0" w:color="auto"/>
                    <w:left w:val="single" w:sz="4" w:space="0" w:color="auto"/>
                    <w:bottom w:val="single" w:sz="4" w:space="0" w:color="auto"/>
                    <w:right w:val="single" w:sz="4" w:space="0" w:color="auto"/>
                  </w:tcBorders>
                </w:tcPr>
                <w:p w14:paraId="3ED77A48" w14:textId="77777777" w:rsidR="006161AD" w:rsidRPr="00D476E3" w:rsidRDefault="006161AD" w:rsidP="006F573E">
                  <w:pPr>
                    <w:spacing w:after="60"/>
                    <w:rPr>
                      <w:sz w:val="20"/>
                      <w:szCs w:val="20"/>
                    </w:rPr>
                  </w:pPr>
                  <w:r w:rsidRPr="00D476E3">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6B7AF17F"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68F9111" w14:textId="77777777" w:rsidR="006161AD" w:rsidRPr="00D476E3" w:rsidRDefault="006161AD" w:rsidP="006F573E">
                  <w:pPr>
                    <w:spacing w:after="60"/>
                    <w:rPr>
                      <w:i/>
                      <w:sz w:val="20"/>
                      <w:szCs w:val="20"/>
                    </w:rPr>
                  </w:pPr>
                  <w:r w:rsidRPr="00D476E3">
                    <w:rPr>
                      <w:i/>
                      <w:sz w:val="20"/>
                      <w:szCs w:val="20"/>
                    </w:rPr>
                    <w:t xml:space="preserve">ERCOT Contingency Reserve Service Infeasible Quantity Amount Total </w:t>
                  </w:r>
                  <w:r w:rsidRPr="00D476E3">
                    <w:rPr>
                      <w:sz w:val="20"/>
                      <w:szCs w:val="20"/>
                    </w:rPr>
                    <w:t>— The charge to all QSEs for their total capacity associated with infeasible deployment of Ancillary Service Supply Responsibilities for ECRS, for the hour.</w:t>
                  </w:r>
                </w:p>
              </w:tc>
            </w:tr>
            <w:tr w:rsidR="006161AD" w:rsidRPr="00D476E3" w14:paraId="4896C37D" w14:textId="77777777" w:rsidTr="006F573E">
              <w:tc>
                <w:tcPr>
                  <w:tcW w:w="1278" w:type="pct"/>
                  <w:tcBorders>
                    <w:top w:val="single" w:sz="4" w:space="0" w:color="auto"/>
                    <w:left w:val="single" w:sz="4" w:space="0" w:color="auto"/>
                    <w:bottom w:val="single" w:sz="4" w:space="0" w:color="auto"/>
                    <w:right w:val="single" w:sz="4" w:space="0" w:color="auto"/>
                  </w:tcBorders>
                </w:tcPr>
                <w:p w14:paraId="6F133527" w14:textId="77777777" w:rsidR="006161AD" w:rsidRPr="00D476E3" w:rsidRDefault="006161AD" w:rsidP="006F573E">
                  <w:pPr>
                    <w:spacing w:after="60"/>
                    <w:rPr>
                      <w:sz w:val="20"/>
                      <w:szCs w:val="20"/>
                    </w:rPr>
                  </w:pPr>
                  <w:r w:rsidRPr="00D476E3">
                    <w:rPr>
                      <w:sz w:val="20"/>
                      <w:szCs w:val="20"/>
                    </w:rPr>
                    <w:t xml:space="preserve">ECRINFQAMT </w:t>
                  </w:r>
                  <w:r w:rsidRPr="00D476E3">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EEB1686" w14:textId="77777777" w:rsidR="006161AD" w:rsidRPr="00D476E3" w:rsidRDefault="006161AD" w:rsidP="006F573E">
                  <w:pPr>
                    <w:spacing w:after="60"/>
                    <w:rPr>
                      <w:sz w:val="20"/>
                      <w:szCs w:val="20"/>
                    </w:rPr>
                  </w:pPr>
                  <w:r w:rsidRPr="00D476E3">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BCBE82D" w14:textId="77777777" w:rsidR="006161AD" w:rsidRPr="00D476E3" w:rsidRDefault="006161AD" w:rsidP="006F573E">
                  <w:pPr>
                    <w:spacing w:after="60"/>
                    <w:rPr>
                      <w:i/>
                      <w:sz w:val="20"/>
                      <w:szCs w:val="20"/>
                    </w:rPr>
                  </w:pPr>
                  <w:r w:rsidRPr="00D476E3">
                    <w:rPr>
                      <w:i/>
                      <w:sz w:val="20"/>
                      <w:szCs w:val="20"/>
                    </w:rPr>
                    <w:t>ERCOT Contingency Reserve Service Infeasible Quantity Amount per QSE</w:t>
                  </w:r>
                  <w:r w:rsidRPr="00D476E3">
                    <w:rPr>
                      <w:sz w:val="20"/>
                      <w:szCs w:val="20"/>
                    </w:rPr>
                    <w:t xml:space="preserve">—The total charge to QSE </w:t>
                  </w:r>
                  <w:r w:rsidRPr="00D476E3">
                    <w:rPr>
                      <w:i/>
                      <w:sz w:val="20"/>
                      <w:szCs w:val="20"/>
                    </w:rPr>
                    <w:t>q</w:t>
                  </w:r>
                  <w:r w:rsidRPr="00D476E3">
                    <w:rPr>
                      <w:sz w:val="20"/>
                      <w:szCs w:val="20"/>
                    </w:rPr>
                    <w:t xml:space="preserve"> for its total capacity associated with infeasible deployment of Ancillary Service Supply Responsibilities for ECRS, for the hour.</w:t>
                  </w:r>
                </w:p>
              </w:tc>
            </w:tr>
            <w:tr w:rsidR="006161AD" w:rsidRPr="00D476E3" w14:paraId="4B126FA2" w14:textId="77777777" w:rsidTr="006F573E">
              <w:tc>
                <w:tcPr>
                  <w:tcW w:w="1278" w:type="pct"/>
                  <w:tcBorders>
                    <w:top w:val="single" w:sz="4" w:space="0" w:color="auto"/>
                    <w:left w:val="single" w:sz="4" w:space="0" w:color="auto"/>
                    <w:bottom w:val="single" w:sz="4" w:space="0" w:color="auto"/>
                    <w:right w:val="single" w:sz="4" w:space="0" w:color="auto"/>
                  </w:tcBorders>
                </w:tcPr>
                <w:p w14:paraId="5AD674A4" w14:textId="77777777" w:rsidR="006161AD" w:rsidRPr="00D476E3" w:rsidRDefault="006161AD" w:rsidP="006F573E">
                  <w:pPr>
                    <w:spacing w:after="60"/>
                    <w:rPr>
                      <w:i/>
                      <w:iCs/>
                      <w:sz w:val="20"/>
                      <w:szCs w:val="20"/>
                    </w:rPr>
                  </w:pPr>
                  <w:r w:rsidRPr="00D476E3">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045966F"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8A91EE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66B4D6A" w14:textId="77777777" w:rsidTr="006F573E">
              <w:tc>
                <w:tcPr>
                  <w:tcW w:w="1278" w:type="pct"/>
                  <w:tcBorders>
                    <w:top w:val="single" w:sz="4" w:space="0" w:color="auto"/>
                    <w:left w:val="single" w:sz="4" w:space="0" w:color="auto"/>
                    <w:bottom w:val="single" w:sz="4" w:space="0" w:color="auto"/>
                    <w:right w:val="single" w:sz="4" w:space="0" w:color="auto"/>
                  </w:tcBorders>
                </w:tcPr>
                <w:p w14:paraId="1D518826" w14:textId="77777777" w:rsidR="006161AD" w:rsidRPr="00D476E3" w:rsidRDefault="006161AD" w:rsidP="006F573E">
                  <w:pPr>
                    <w:spacing w:after="60"/>
                    <w:rPr>
                      <w:i/>
                      <w:iCs/>
                      <w:sz w:val="20"/>
                      <w:szCs w:val="20"/>
                    </w:rPr>
                  </w:pPr>
                  <w:r w:rsidRPr="00D476E3">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5BE0DBAA" w14:textId="77777777" w:rsidR="006161AD" w:rsidRPr="00D476E3" w:rsidRDefault="006161AD" w:rsidP="006F573E">
                  <w:pPr>
                    <w:spacing w:after="60"/>
                    <w:rPr>
                      <w:iCs/>
                      <w:sz w:val="20"/>
                      <w:szCs w:val="20"/>
                    </w:rPr>
                  </w:pPr>
                  <w:r w:rsidRPr="00D476E3">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5C57FBFF"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4D85A4F0" w14:textId="77777777" w:rsidR="006161AD" w:rsidRPr="00D476E3" w:rsidRDefault="006161AD" w:rsidP="006F573E">
            <w:pPr>
              <w:spacing w:after="240"/>
              <w:rPr>
                <w:szCs w:val="20"/>
              </w:rPr>
            </w:pPr>
          </w:p>
        </w:tc>
      </w:tr>
    </w:tbl>
    <w:p w14:paraId="1EDD0EB3" w14:textId="77777777" w:rsidR="006161AD" w:rsidRPr="00D476E3" w:rsidRDefault="006161AD" w:rsidP="006161AD">
      <w:pPr>
        <w:spacing w:before="240" w:after="240"/>
        <w:ind w:left="1440" w:hanging="720"/>
        <w:rPr>
          <w:szCs w:val="20"/>
        </w:rPr>
      </w:pPr>
      <w:r w:rsidRPr="00D476E3">
        <w:rPr>
          <w:szCs w:val="20"/>
        </w:rPr>
        <w:lastRenderedPageBreak/>
        <w:t>(b)</w:t>
      </w:r>
      <w:r w:rsidRPr="00D476E3">
        <w:rPr>
          <w:szCs w:val="20"/>
        </w:rPr>
        <w:tab/>
        <w:t>Each QSE’s share of the net total costs for ECRS for the Operating Hour is calculated as follows:</w:t>
      </w:r>
    </w:p>
    <w:p w14:paraId="2189B1EF" w14:textId="77777777" w:rsidR="006161AD" w:rsidRPr="00D476E3" w:rsidRDefault="006161AD" w:rsidP="006161AD">
      <w:pPr>
        <w:spacing w:after="240"/>
        <w:ind w:left="2880" w:hanging="2160"/>
        <w:rPr>
          <w:b/>
          <w:bCs/>
          <w:szCs w:val="20"/>
        </w:rPr>
      </w:pPr>
      <w:r w:rsidRPr="00D476E3">
        <w:rPr>
          <w:b/>
          <w:bCs/>
          <w:szCs w:val="20"/>
        </w:rPr>
        <w:t xml:space="preserve">ECRCOST </w:t>
      </w:r>
      <w:r w:rsidRPr="00D476E3">
        <w:rPr>
          <w:b/>
          <w:bCs/>
          <w:i/>
          <w:szCs w:val="20"/>
          <w:vertAlign w:val="subscript"/>
        </w:rPr>
        <w:t>q</w:t>
      </w:r>
      <w:r w:rsidRPr="00D476E3">
        <w:rPr>
          <w:b/>
          <w:bCs/>
          <w:i/>
          <w:szCs w:val="20"/>
          <w:vertAlign w:val="subscript"/>
        </w:rPr>
        <w:tab/>
      </w:r>
      <w:r w:rsidRPr="00D476E3">
        <w:rPr>
          <w:b/>
          <w:bCs/>
          <w:szCs w:val="20"/>
        </w:rPr>
        <w:t>=</w:t>
      </w:r>
      <w:r w:rsidRPr="00D476E3">
        <w:rPr>
          <w:b/>
          <w:bCs/>
          <w:szCs w:val="20"/>
        </w:rPr>
        <w:tab/>
        <w:t xml:space="preserve">ECRPR * ECRQ </w:t>
      </w:r>
      <w:r w:rsidRPr="00D476E3">
        <w:rPr>
          <w:b/>
          <w:bCs/>
          <w:i/>
          <w:szCs w:val="20"/>
          <w:vertAlign w:val="subscript"/>
        </w:rPr>
        <w:t>q</w:t>
      </w:r>
    </w:p>
    <w:p w14:paraId="3A7BED8C" w14:textId="77777777" w:rsidR="006161AD" w:rsidRPr="00D476E3" w:rsidRDefault="006161AD" w:rsidP="006161AD">
      <w:pPr>
        <w:spacing w:after="240"/>
        <w:rPr>
          <w:iCs/>
          <w:szCs w:val="20"/>
        </w:rPr>
      </w:pPr>
      <w:r w:rsidRPr="00D476E3">
        <w:rPr>
          <w:iCs/>
          <w:szCs w:val="20"/>
        </w:rPr>
        <w:t>Where:</w:t>
      </w:r>
    </w:p>
    <w:p w14:paraId="3F54F7E4" w14:textId="77777777" w:rsidR="006161AD" w:rsidRPr="00D476E3" w:rsidRDefault="006161AD" w:rsidP="006161AD">
      <w:pPr>
        <w:spacing w:after="120"/>
        <w:ind w:leftChars="300" w:left="2880" w:hangingChars="900" w:hanging="2160"/>
        <w:rPr>
          <w:bCs/>
          <w:szCs w:val="20"/>
        </w:rPr>
      </w:pPr>
      <w:r w:rsidRPr="00D476E3">
        <w:rPr>
          <w:bCs/>
          <w:szCs w:val="20"/>
        </w:rPr>
        <w:t>ECRPR</w:t>
      </w:r>
      <w:r w:rsidRPr="00D476E3">
        <w:rPr>
          <w:bCs/>
          <w:szCs w:val="20"/>
        </w:rPr>
        <w:tab/>
        <w:t>=</w:t>
      </w:r>
      <w:r w:rsidRPr="00D476E3">
        <w:rPr>
          <w:bCs/>
          <w:szCs w:val="20"/>
        </w:rPr>
        <w:tab/>
        <w:t>ECRCOSTTOT / ECRQTOT</w:t>
      </w:r>
    </w:p>
    <w:p w14:paraId="39B6AC1D" w14:textId="77777777" w:rsidR="006161AD" w:rsidRPr="00D476E3" w:rsidRDefault="006161AD" w:rsidP="006161AD">
      <w:pPr>
        <w:spacing w:after="120"/>
        <w:ind w:leftChars="300" w:left="2880" w:hangingChars="900" w:hanging="2160"/>
      </w:pPr>
      <w:r w:rsidRPr="00D476E3">
        <w:t>ECRQTOT</w:t>
      </w:r>
      <w:r w:rsidRPr="00D476E3">
        <w:rPr>
          <w:bCs/>
          <w:szCs w:val="20"/>
        </w:rPr>
        <w:tab/>
      </w:r>
      <w:r w:rsidRPr="00D476E3">
        <w:t>=</w:t>
      </w:r>
      <w:r w:rsidRPr="00D476E3">
        <w:rPr>
          <w:bCs/>
          <w:szCs w:val="20"/>
        </w:rPr>
        <w:tab/>
      </w:r>
      <w:r w:rsidRPr="00D476E3">
        <w:rPr>
          <w:noProof/>
          <w:position w:val="-22"/>
          <w:szCs w:val="20"/>
        </w:rPr>
        <w:drawing>
          <wp:inline distT="0" distB="0" distL="0" distR="0" wp14:anchorId="18025473" wp14:editId="2C6E877C">
            <wp:extent cx="144780" cy="297180"/>
            <wp:effectExtent l="0" t="0" r="7620" b="7620"/>
            <wp:docPr id="127299576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t xml:space="preserve">ECRQ </w:t>
      </w:r>
      <w:r w:rsidRPr="00D476E3">
        <w:rPr>
          <w:i/>
          <w:iCs/>
          <w:vertAlign w:val="subscript"/>
        </w:rPr>
        <w:t>q</w:t>
      </w:r>
    </w:p>
    <w:p w14:paraId="2FF5968C" w14:textId="77777777" w:rsidR="006161AD" w:rsidRPr="00D476E3" w:rsidRDefault="006161AD" w:rsidP="006161AD">
      <w:pPr>
        <w:spacing w:after="120"/>
        <w:ind w:leftChars="300" w:left="2880" w:hangingChars="900" w:hanging="2160"/>
        <w:rPr>
          <w:bCs/>
          <w:szCs w:val="20"/>
          <w:lang w:val="es-ES"/>
        </w:rPr>
      </w:pPr>
      <w:r w:rsidRPr="00D476E3">
        <w:rPr>
          <w:bCs/>
          <w:szCs w:val="20"/>
          <w:lang w:val="es-ES"/>
        </w:rPr>
        <w:t xml:space="preserve">ECRQ </w:t>
      </w:r>
      <w:r w:rsidRPr="00D476E3">
        <w:rPr>
          <w:bCs/>
          <w:i/>
          <w:szCs w:val="20"/>
          <w:vertAlign w:val="subscript"/>
          <w:lang w:val="es-ES"/>
        </w:rPr>
        <w:t>q</w:t>
      </w:r>
      <w:r w:rsidRPr="00D476E3">
        <w:rPr>
          <w:bCs/>
          <w:szCs w:val="20"/>
          <w:lang w:val="es-ES"/>
        </w:rPr>
        <w:tab/>
        <w:t>=</w:t>
      </w:r>
      <w:r w:rsidRPr="00D476E3">
        <w:rPr>
          <w:bCs/>
          <w:szCs w:val="20"/>
          <w:lang w:val="es-ES"/>
        </w:rPr>
        <w:tab/>
        <w:t xml:space="preserve">ECRO </w:t>
      </w:r>
      <w:r w:rsidRPr="00D476E3">
        <w:rPr>
          <w:bCs/>
          <w:i/>
          <w:szCs w:val="20"/>
          <w:vertAlign w:val="subscript"/>
          <w:lang w:val="es-ES"/>
        </w:rPr>
        <w:t>q</w:t>
      </w:r>
      <w:r w:rsidRPr="00D476E3">
        <w:rPr>
          <w:bCs/>
          <w:szCs w:val="20"/>
          <w:lang w:val="es-ES"/>
        </w:rPr>
        <w:t xml:space="preserve"> – SAECRQ </w:t>
      </w:r>
      <w:r w:rsidRPr="00D476E3">
        <w:rPr>
          <w:bCs/>
          <w:i/>
          <w:szCs w:val="20"/>
          <w:vertAlign w:val="subscript"/>
          <w:lang w:val="es-ES"/>
        </w:rPr>
        <w:t>q</w:t>
      </w:r>
    </w:p>
    <w:p w14:paraId="7B9D53AB" w14:textId="77777777" w:rsidR="006161AD" w:rsidRPr="00D476E3" w:rsidRDefault="006161AD" w:rsidP="006161AD">
      <w:pPr>
        <w:spacing w:after="120"/>
        <w:ind w:leftChars="300" w:left="2880" w:hangingChars="900" w:hanging="2160"/>
        <w:rPr>
          <w:lang w:val="es-ES"/>
        </w:rPr>
      </w:pPr>
      <w:r w:rsidRPr="00D476E3">
        <w:rPr>
          <w:lang w:val="es-ES"/>
        </w:rPr>
        <w:t xml:space="preserve">ECRO </w:t>
      </w:r>
      <w:r w:rsidRPr="00D476E3">
        <w:rPr>
          <w:i/>
          <w:iCs/>
          <w:vertAlign w:val="subscript"/>
          <w:lang w:val="es-ES"/>
        </w:rPr>
        <w:t>q</w:t>
      </w:r>
      <w:r w:rsidRPr="00D476E3">
        <w:rPr>
          <w:bCs/>
          <w:szCs w:val="20"/>
          <w:lang w:val="es-ES"/>
        </w:rPr>
        <w:tab/>
      </w:r>
      <w:r w:rsidRPr="00D476E3">
        <w:rPr>
          <w:lang w:val="es-ES"/>
        </w:rPr>
        <w:t>=</w:t>
      </w:r>
      <w:r w:rsidRPr="00D476E3">
        <w:rPr>
          <w:bCs/>
          <w:szCs w:val="20"/>
          <w:lang w:val="es-ES"/>
        </w:rPr>
        <w:tab/>
      </w:r>
      <w:r w:rsidRPr="00D476E3">
        <w:rPr>
          <w:noProof/>
          <w:position w:val="-22"/>
          <w:szCs w:val="20"/>
        </w:rPr>
        <w:drawing>
          <wp:inline distT="0" distB="0" distL="0" distR="0" wp14:anchorId="2750735E" wp14:editId="5466B663">
            <wp:extent cx="144780" cy="297180"/>
            <wp:effectExtent l="0" t="0" r="7620" b="7620"/>
            <wp:docPr id="1997681804"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D476E3">
        <w:rPr>
          <w:lang w:val="es-ES"/>
        </w:rPr>
        <w:t>(SAECRQ</w:t>
      </w:r>
      <w:r w:rsidRPr="00D476E3">
        <w:rPr>
          <w:i/>
          <w:iCs/>
          <w:vertAlign w:val="subscript"/>
          <w:lang w:val="es-ES"/>
        </w:rPr>
        <w:t>q</w:t>
      </w:r>
      <w:r w:rsidRPr="00D476E3">
        <w:rPr>
          <w:lang w:val="es-ES"/>
        </w:rPr>
        <w:t xml:space="preserve"> + </w:t>
      </w:r>
      <w:r w:rsidRPr="00D476E3">
        <w:rPr>
          <w:noProof/>
          <w:position w:val="-20"/>
          <w:szCs w:val="20"/>
        </w:rPr>
        <w:drawing>
          <wp:inline distT="0" distB="0" distL="0" distR="0" wp14:anchorId="036FDA9F" wp14:editId="7522B364">
            <wp:extent cx="144780" cy="274320"/>
            <wp:effectExtent l="0" t="0" r="7620" b="0"/>
            <wp:docPr id="314650166"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D476E3">
        <w:rPr>
          <w:lang w:val="es-ES"/>
        </w:rPr>
        <w:t xml:space="preserve">(RTPCECR </w:t>
      </w:r>
      <w:r w:rsidRPr="00D476E3">
        <w:rPr>
          <w:i/>
          <w:iCs/>
          <w:vertAlign w:val="subscript"/>
          <w:lang w:val="es-ES"/>
        </w:rPr>
        <w:t>q, m</w:t>
      </w:r>
      <w:r w:rsidRPr="00D476E3">
        <w:rPr>
          <w:lang w:val="es-ES"/>
        </w:rPr>
        <w:t xml:space="preserve">) + PCECR </w:t>
      </w:r>
      <w:r w:rsidRPr="00D476E3">
        <w:rPr>
          <w:i/>
          <w:iCs/>
          <w:vertAlign w:val="subscript"/>
          <w:lang w:val="es-ES"/>
        </w:rPr>
        <w:t>q</w:t>
      </w:r>
      <w:r w:rsidRPr="00D476E3">
        <w:rPr>
          <w:lang w:val="es-ES"/>
        </w:rPr>
        <w:t xml:space="preserve"> –  </w:t>
      </w:r>
    </w:p>
    <w:p w14:paraId="5D9FCD04" w14:textId="77777777" w:rsidR="006161AD" w:rsidRPr="00D476E3" w:rsidRDefault="006161AD" w:rsidP="006161AD">
      <w:pPr>
        <w:spacing w:after="120"/>
        <w:ind w:leftChars="1200" w:left="2880" w:firstLine="720"/>
        <w:rPr>
          <w:bCs/>
          <w:i/>
          <w:szCs w:val="20"/>
          <w:vertAlign w:val="subscript"/>
          <w:lang w:val="es-ES"/>
        </w:rPr>
      </w:pPr>
      <w:r w:rsidRPr="00D476E3">
        <w:rPr>
          <w:bCs/>
          <w:szCs w:val="20"/>
          <w:lang w:val="es-ES"/>
        </w:rPr>
        <w:t xml:space="preserve">ECRFQ </w:t>
      </w:r>
      <w:r w:rsidRPr="00D476E3">
        <w:rPr>
          <w:bCs/>
          <w:i/>
          <w:szCs w:val="20"/>
          <w:vertAlign w:val="subscript"/>
          <w:lang w:val="es-ES"/>
        </w:rPr>
        <w:t>q</w:t>
      </w:r>
      <w:r w:rsidRPr="00D476E3">
        <w:rPr>
          <w:bCs/>
          <w:szCs w:val="20"/>
          <w:lang w:val="es-ES"/>
        </w:rPr>
        <w:t xml:space="preserve"> – RECRFQ </w:t>
      </w:r>
      <w:r w:rsidRPr="00D476E3">
        <w:rPr>
          <w:bCs/>
          <w:i/>
          <w:szCs w:val="20"/>
          <w:vertAlign w:val="subscript"/>
          <w:lang w:val="es-ES"/>
        </w:rPr>
        <w:t>q</w:t>
      </w:r>
      <w:r w:rsidRPr="00D476E3">
        <w:rPr>
          <w:bCs/>
          <w:szCs w:val="20"/>
          <w:lang w:val="es-ES"/>
        </w:rPr>
        <w:t xml:space="preserve">) * HLRS </w:t>
      </w:r>
      <w:r w:rsidRPr="00D476E3">
        <w:rPr>
          <w:bCs/>
          <w:i/>
          <w:szCs w:val="20"/>
          <w:vertAlign w:val="subscript"/>
          <w:lang w:val="es-ES"/>
        </w:rPr>
        <w:t>q</w:t>
      </w:r>
    </w:p>
    <w:p w14:paraId="56890312" w14:textId="77777777" w:rsidR="006161AD" w:rsidRPr="00D476E3" w:rsidRDefault="006161AD" w:rsidP="006161AD">
      <w:pPr>
        <w:spacing w:after="240"/>
        <w:ind w:leftChars="300" w:left="2880" w:hangingChars="900" w:hanging="2160"/>
        <w:rPr>
          <w:bCs/>
          <w:szCs w:val="20"/>
          <w:lang w:val="fr-FR"/>
        </w:rPr>
      </w:pPr>
      <w:r w:rsidRPr="00D476E3">
        <w:rPr>
          <w:bCs/>
          <w:szCs w:val="20"/>
          <w:lang w:val="fr-FR"/>
        </w:rPr>
        <w:t xml:space="preserve">SAECRQ </w:t>
      </w:r>
      <w:r w:rsidRPr="00D476E3">
        <w:rPr>
          <w:bCs/>
          <w:i/>
          <w:szCs w:val="20"/>
          <w:vertAlign w:val="subscript"/>
          <w:lang w:val="fr-FR"/>
        </w:rPr>
        <w:t>q</w:t>
      </w:r>
      <w:r w:rsidRPr="00D476E3">
        <w:rPr>
          <w:bCs/>
          <w:szCs w:val="20"/>
          <w:lang w:val="fr-FR"/>
        </w:rPr>
        <w:tab/>
        <w:t>=</w:t>
      </w:r>
      <w:r w:rsidRPr="00D476E3">
        <w:rPr>
          <w:bCs/>
          <w:szCs w:val="20"/>
          <w:lang w:val="fr-FR"/>
        </w:rPr>
        <w:tab/>
        <w:t xml:space="preserve">DASAECRQ </w:t>
      </w:r>
      <w:r w:rsidRPr="00D476E3">
        <w:rPr>
          <w:bCs/>
          <w:i/>
          <w:szCs w:val="20"/>
          <w:vertAlign w:val="subscript"/>
          <w:lang w:val="fr-FR"/>
        </w:rPr>
        <w:t>q</w:t>
      </w:r>
      <w:r w:rsidRPr="00D476E3">
        <w:rPr>
          <w:bCs/>
          <w:szCs w:val="20"/>
          <w:lang w:val="fr-FR"/>
        </w:rPr>
        <w:t xml:space="preserve"> + RTSAECRQ </w:t>
      </w:r>
      <w:r w:rsidRPr="00D476E3">
        <w:rPr>
          <w:bCs/>
          <w:i/>
          <w:szCs w:val="20"/>
          <w:vertAlign w:val="subscript"/>
          <w:lang w:val="fr-FR"/>
        </w:rPr>
        <w:t>q</w:t>
      </w:r>
    </w:p>
    <w:p w14:paraId="6147A39A"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6161AD" w:rsidRPr="00D476E3" w14:paraId="270F3E00" w14:textId="77777777" w:rsidTr="006F573E">
        <w:trPr>
          <w:tblHeader/>
        </w:trPr>
        <w:tc>
          <w:tcPr>
            <w:tcW w:w="849" w:type="pct"/>
          </w:tcPr>
          <w:p w14:paraId="145C3186" w14:textId="77777777" w:rsidR="006161AD" w:rsidRPr="00D476E3" w:rsidRDefault="006161AD" w:rsidP="006F573E">
            <w:pPr>
              <w:keepNext/>
              <w:spacing w:after="120"/>
              <w:rPr>
                <w:b/>
                <w:iCs/>
                <w:sz w:val="20"/>
                <w:szCs w:val="20"/>
              </w:rPr>
            </w:pPr>
            <w:r w:rsidRPr="00D476E3">
              <w:rPr>
                <w:b/>
                <w:iCs/>
                <w:sz w:val="20"/>
                <w:szCs w:val="20"/>
              </w:rPr>
              <w:t>Variable</w:t>
            </w:r>
          </w:p>
        </w:tc>
        <w:tc>
          <w:tcPr>
            <w:tcW w:w="460" w:type="pct"/>
          </w:tcPr>
          <w:p w14:paraId="2FE4AEB5" w14:textId="77777777" w:rsidR="006161AD" w:rsidRPr="00D476E3" w:rsidRDefault="006161AD" w:rsidP="006F573E">
            <w:pPr>
              <w:keepNext/>
              <w:spacing w:after="120"/>
              <w:rPr>
                <w:b/>
                <w:iCs/>
                <w:sz w:val="20"/>
                <w:szCs w:val="20"/>
              </w:rPr>
            </w:pPr>
            <w:r w:rsidRPr="00D476E3">
              <w:rPr>
                <w:b/>
                <w:iCs/>
                <w:sz w:val="20"/>
                <w:szCs w:val="20"/>
              </w:rPr>
              <w:t>Unit</w:t>
            </w:r>
          </w:p>
        </w:tc>
        <w:tc>
          <w:tcPr>
            <w:tcW w:w="3691" w:type="pct"/>
          </w:tcPr>
          <w:p w14:paraId="730F251A" w14:textId="77777777" w:rsidR="006161AD" w:rsidRPr="00D476E3" w:rsidRDefault="006161AD" w:rsidP="006F573E">
            <w:pPr>
              <w:keepNext/>
              <w:spacing w:after="120"/>
              <w:rPr>
                <w:b/>
                <w:iCs/>
                <w:sz w:val="20"/>
                <w:szCs w:val="20"/>
              </w:rPr>
            </w:pPr>
            <w:r w:rsidRPr="00D476E3">
              <w:rPr>
                <w:b/>
                <w:iCs/>
                <w:sz w:val="20"/>
                <w:szCs w:val="20"/>
              </w:rPr>
              <w:t>Description</w:t>
            </w:r>
          </w:p>
        </w:tc>
      </w:tr>
      <w:tr w:rsidR="006161AD" w:rsidRPr="00D476E3" w14:paraId="695AAE4D" w14:textId="77777777" w:rsidTr="006F573E">
        <w:tc>
          <w:tcPr>
            <w:tcW w:w="849" w:type="pct"/>
          </w:tcPr>
          <w:p w14:paraId="0ECA3AAE"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0" w:type="pct"/>
          </w:tcPr>
          <w:p w14:paraId="7F39CCEB" w14:textId="77777777" w:rsidR="006161AD" w:rsidRPr="00D476E3" w:rsidRDefault="006161AD" w:rsidP="006F573E">
            <w:pPr>
              <w:keepNext/>
              <w:spacing w:after="60"/>
              <w:rPr>
                <w:iCs/>
                <w:sz w:val="20"/>
                <w:szCs w:val="20"/>
              </w:rPr>
            </w:pPr>
            <w:r w:rsidRPr="00D476E3">
              <w:rPr>
                <w:iCs/>
                <w:sz w:val="20"/>
                <w:szCs w:val="20"/>
              </w:rPr>
              <w:t>$</w:t>
            </w:r>
          </w:p>
        </w:tc>
        <w:tc>
          <w:tcPr>
            <w:tcW w:w="3691" w:type="pct"/>
          </w:tcPr>
          <w:p w14:paraId="67775DE9" w14:textId="77777777" w:rsidR="006161AD" w:rsidRPr="00D476E3" w:rsidRDefault="006161AD" w:rsidP="006F573E">
            <w:pPr>
              <w:keepNext/>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6DF308D" w14:textId="77777777" w:rsidTr="006F573E">
        <w:tc>
          <w:tcPr>
            <w:tcW w:w="849" w:type="pct"/>
            <w:tcBorders>
              <w:top w:val="single" w:sz="4" w:space="0" w:color="auto"/>
              <w:left w:val="single" w:sz="4" w:space="0" w:color="auto"/>
              <w:bottom w:val="single" w:sz="4" w:space="0" w:color="auto"/>
              <w:right w:val="single" w:sz="4" w:space="0" w:color="auto"/>
            </w:tcBorders>
          </w:tcPr>
          <w:p w14:paraId="56DDA713" w14:textId="77777777" w:rsidR="006161AD" w:rsidRPr="00D476E3" w:rsidRDefault="006161AD" w:rsidP="006F573E">
            <w:pPr>
              <w:spacing w:after="60"/>
              <w:rPr>
                <w:iCs/>
                <w:sz w:val="20"/>
                <w:szCs w:val="20"/>
              </w:rPr>
            </w:pPr>
            <w:r w:rsidRPr="00D476E3">
              <w:rPr>
                <w:iCs/>
                <w:sz w:val="20"/>
                <w:szCs w:val="20"/>
              </w:rPr>
              <w:t>ECRPR</w:t>
            </w:r>
          </w:p>
        </w:tc>
        <w:tc>
          <w:tcPr>
            <w:tcW w:w="460" w:type="pct"/>
            <w:tcBorders>
              <w:top w:val="single" w:sz="4" w:space="0" w:color="auto"/>
              <w:left w:val="single" w:sz="4" w:space="0" w:color="auto"/>
              <w:bottom w:val="single" w:sz="4" w:space="0" w:color="auto"/>
              <w:right w:val="single" w:sz="4" w:space="0" w:color="auto"/>
            </w:tcBorders>
          </w:tcPr>
          <w:p w14:paraId="105F5B59" w14:textId="77777777" w:rsidR="006161AD" w:rsidRPr="00D476E3" w:rsidRDefault="006161AD" w:rsidP="006F573E">
            <w:pPr>
              <w:spacing w:after="60"/>
              <w:rPr>
                <w:iCs/>
                <w:sz w:val="20"/>
                <w:szCs w:val="20"/>
              </w:rPr>
            </w:pPr>
            <w:r w:rsidRPr="00D476E3">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354017D6" w14:textId="77777777" w:rsidR="006161AD" w:rsidRPr="00D476E3" w:rsidRDefault="006161AD" w:rsidP="006F573E">
            <w:pPr>
              <w:spacing w:after="60"/>
              <w:rPr>
                <w:i/>
                <w:iCs/>
                <w:sz w:val="20"/>
                <w:szCs w:val="20"/>
              </w:rPr>
            </w:pPr>
            <w:r w:rsidRPr="00D476E3">
              <w:rPr>
                <w:i/>
                <w:iCs/>
                <w:sz w:val="20"/>
                <w:szCs w:val="20"/>
              </w:rPr>
              <w:t>ERCOT Contingency Reserve Service Price—</w:t>
            </w:r>
            <w:r w:rsidRPr="00D476E3">
              <w:rPr>
                <w:iCs/>
                <w:sz w:val="20"/>
                <w:szCs w:val="20"/>
              </w:rPr>
              <w:t>The price for ECRS calculated based on the net total costs for ECRS, for the hour.</w:t>
            </w:r>
          </w:p>
        </w:tc>
      </w:tr>
      <w:tr w:rsidR="006161AD" w:rsidRPr="00D476E3" w14:paraId="7A6E6ACD" w14:textId="77777777" w:rsidTr="006F573E">
        <w:tc>
          <w:tcPr>
            <w:tcW w:w="849" w:type="pct"/>
            <w:tcBorders>
              <w:top w:val="single" w:sz="4" w:space="0" w:color="auto"/>
              <w:left w:val="single" w:sz="4" w:space="0" w:color="auto"/>
              <w:bottom w:val="single" w:sz="4" w:space="0" w:color="auto"/>
              <w:right w:val="single" w:sz="4" w:space="0" w:color="auto"/>
            </w:tcBorders>
          </w:tcPr>
          <w:p w14:paraId="6B5679D2" w14:textId="77777777" w:rsidR="006161AD" w:rsidRPr="00D476E3" w:rsidRDefault="006161AD" w:rsidP="006F573E">
            <w:pPr>
              <w:spacing w:after="60"/>
              <w:rPr>
                <w:iCs/>
                <w:sz w:val="20"/>
                <w:szCs w:val="20"/>
              </w:rPr>
            </w:pPr>
            <w:r w:rsidRPr="00D476E3">
              <w:rPr>
                <w:iCs/>
                <w:sz w:val="20"/>
                <w:szCs w:val="20"/>
              </w:rPr>
              <w:t>ECRCOSTTOT</w:t>
            </w:r>
          </w:p>
        </w:tc>
        <w:tc>
          <w:tcPr>
            <w:tcW w:w="460" w:type="pct"/>
            <w:tcBorders>
              <w:top w:val="single" w:sz="4" w:space="0" w:color="auto"/>
              <w:left w:val="single" w:sz="4" w:space="0" w:color="auto"/>
              <w:bottom w:val="single" w:sz="4" w:space="0" w:color="auto"/>
              <w:right w:val="single" w:sz="4" w:space="0" w:color="auto"/>
            </w:tcBorders>
          </w:tcPr>
          <w:p w14:paraId="6F8C5D01" w14:textId="77777777" w:rsidR="006161AD" w:rsidRPr="00D476E3" w:rsidRDefault="006161AD" w:rsidP="006F573E">
            <w:pPr>
              <w:spacing w:after="60"/>
              <w:rPr>
                <w:iCs/>
                <w:sz w:val="20"/>
                <w:szCs w:val="20"/>
              </w:rPr>
            </w:pPr>
            <w:r w:rsidRPr="00D476E3">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6D8E8F8" w14:textId="77777777" w:rsidR="006161AD" w:rsidRPr="00D476E3" w:rsidRDefault="006161AD" w:rsidP="006F573E">
            <w:pPr>
              <w:spacing w:after="60"/>
              <w:rPr>
                <w:i/>
                <w:iCs/>
                <w:sz w:val="20"/>
                <w:szCs w:val="20"/>
              </w:rPr>
            </w:pPr>
            <w:r w:rsidRPr="00D476E3">
              <w:rPr>
                <w:i/>
                <w:iCs/>
                <w:sz w:val="20"/>
                <w:szCs w:val="20"/>
              </w:rPr>
              <w:t>ERCOT Contingency Reserve Service Cost Total</w:t>
            </w:r>
            <w:r w:rsidRPr="00D476E3">
              <w:rPr>
                <w:iCs/>
                <w:sz w:val="20"/>
                <w:szCs w:val="20"/>
              </w:rPr>
              <w:t>—The net total costs for ECRS, for the hour.  See item (6)(a) above.</w:t>
            </w:r>
          </w:p>
        </w:tc>
      </w:tr>
      <w:tr w:rsidR="006161AD" w:rsidRPr="00D476E3" w14:paraId="6EBDABCF" w14:textId="77777777" w:rsidTr="006F573E">
        <w:tc>
          <w:tcPr>
            <w:tcW w:w="849" w:type="pct"/>
            <w:tcBorders>
              <w:top w:val="single" w:sz="4" w:space="0" w:color="auto"/>
              <w:left w:val="single" w:sz="4" w:space="0" w:color="auto"/>
              <w:bottom w:val="single" w:sz="4" w:space="0" w:color="auto"/>
              <w:right w:val="single" w:sz="4" w:space="0" w:color="auto"/>
            </w:tcBorders>
          </w:tcPr>
          <w:p w14:paraId="79042C49" w14:textId="77777777" w:rsidR="006161AD" w:rsidRPr="00D476E3" w:rsidRDefault="006161AD" w:rsidP="006F573E">
            <w:pPr>
              <w:spacing w:after="60"/>
              <w:rPr>
                <w:iCs/>
                <w:sz w:val="20"/>
                <w:szCs w:val="20"/>
              </w:rPr>
            </w:pPr>
            <w:r w:rsidRPr="00D476E3">
              <w:rPr>
                <w:iCs/>
                <w:sz w:val="20"/>
                <w:szCs w:val="20"/>
              </w:rPr>
              <w:t>ECRQTOT</w:t>
            </w:r>
          </w:p>
        </w:tc>
        <w:tc>
          <w:tcPr>
            <w:tcW w:w="460" w:type="pct"/>
            <w:tcBorders>
              <w:top w:val="single" w:sz="4" w:space="0" w:color="auto"/>
              <w:left w:val="single" w:sz="4" w:space="0" w:color="auto"/>
              <w:bottom w:val="single" w:sz="4" w:space="0" w:color="auto"/>
              <w:right w:val="single" w:sz="4" w:space="0" w:color="auto"/>
            </w:tcBorders>
          </w:tcPr>
          <w:p w14:paraId="3023E96D"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CBECCA4" w14:textId="77777777" w:rsidR="006161AD" w:rsidRPr="00D476E3" w:rsidRDefault="006161AD" w:rsidP="006F573E">
            <w:pPr>
              <w:spacing w:after="60"/>
              <w:rPr>
                <w:i/>
                <w:iCs/>
                <w:sz w:val="20"/>
                <w:szCs w:val="20"/>
              </w:rPr>
            </w:pPr>
            <w:r w:rsidRPr="00D476E3">
              <w:rPr>
                <w:i/>
                <w:iCs/>
                <w:sz w:val="20"/>
                <w:szCs w:val="20"/>
              </w:rPr>
              <w:t>ERCOT Contingency Reserve Service Quantity Total</w:t>
            </w:r>
            <w:r w:rsidRPr="00D476E3">
              <w:rPr>
                <w:iCs/>
                <w:sz w:val="20"/>
                <w:szCs w:val="20"/>
              </w:rPr>
              <w:t>—The sum of every QSE’s Ancillary Service Obligation minus its self-arranged ECRS quantity in the DAM and any and all SASMs for the hour.</w:t>
            </w:r>
          </w:p>
        </w:tc>
      </w:tr>
      <w:tr w:rsidR="006161AD" w:rsidRPr="00D476E3" w14:paraId="0D7F9C98" w14:textId="77777777" w:rsidTr="006F573E">
        <w:tc>
          <w:tcPr>
            <w:tcW w:w="849" w:type="pct"/>
            <w:tcBorders>
              <w:top w:val="single" w:sz="4" w:space="0" w:color="auto"/>
              <w:left w:val="single" w:sz="4" w:space="0" w:color="auto"/>
              <w:bottom w:val="single" w:sz="4" w:space="0" w:color="auto"/>
              <w:right w:val="single" w:sz="4" w:space="0" w:color="auto"/>
            </w:tcBorders>
          </w:tcPr>
          <w:p w14:paraId="7D750454" w14:textId="77777777" w:rsidR="006161AD" w:rsidRPr="00D476E3" w:rsidRDefault="006161AD" w:rsidP="006F573E">
            <w:pPr>
              <w:spacing w:after="60"/>
              <w:rPr>
                <w:iCs/>
                <w:sz w:val="20"/>
                <w:szCs w:val="20"/>
              </w:rPr>
            </w:pPr>
            <w:r w:rsidRPr="00D476E3">
              <w:rPr>
                <w:iCs/>
                <w:sz w:val="20"/>
                <w:szCs w:val="20"/>
              </w:rPr>
              <w:lastRenderedPageBreak/>
              <w:t xml:space="preserve">ECRQ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D340C8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0D1037D" w14:textId="77777777" w:rsidR="006161AD" w:rsidRPr="00D476E3" w:rsidRDefault="006161AD" w:rsidP="006F573E">
            <w:pPr>
              <w:spacing w:after="60"/>
              <w:rPr>
                <w:i/>
                <w:iCs/>
                <w:sz w:val="20"/>
                <w:szCs w:val="20"/>
              </w:rPr>
            </w:pPr>
            <w:r w:rsidRPr="00D476E3">
              <w:rPr>
                <w:i/>
                <w:iCs/>
                <w:sz w:val="20"/>
                <w:szCs w:val="20"/>
              </w:rPr>
              <w:t>ERCOT Contingency Reserve Service Quantity per QSE</w:t>
            </w:r>
            <w:r w:rsidRPr="00D476E3">
              <w:rPr>
                <w:iCs/>
                <w:sz w:val="20"/>
                <w:szCs w:val="20"/>
              </w:rPr>
              <w:t xml:space="preserve">—The QSE </w:t>
            </w:r>
            <w:r w:rsidRPr="00D476E3">
              <w:rPr>
                <w:i/>
                <w:iCs/>
                <w:sz w:val="20"/>
                <w:szCs w:val="20"/>
              </w:rPr>
              <w:t>q</w:t>
            </w:r>
            <w:r w:rsidRPr="00D476E3">
              <w:rPr>
                <w:iCs/>
                <w:sz w:val="20"/>
                <w:szCs w:val="20"/>
              </w:rPr>
              <w:t>’s Ancillary Service Obligation minus its self-arranged ECRS quantity in the DAM and any and all SASMs, for the hour.</w:t>
            </w:r>
          </w:p>
        </w:tc>
      </w:tr>
      <w:tr w:rsidR="006161AD" w:rsidRPr="00D476E3" w14:paraId="428DDAE7" w14:textId="77777777" w:rsidTr="006F573E">
        <w:tc>
          <w:tcPr>
            <w:tcW w:w="849" w:type="pct"/>
            <w:tcBorders>
              <w:top w:val="single" w:sz="4" w:space="0" w:color="auto"/>
              <w:left w:val="single" w:sz="4" w:space="0" w:color="auto"/>
              <w:bottom w:val="single" w:sz="4" w:space="0" w:color="auto"/>
              <w:right w:val="single" w:sz="4" w:space="0" w:color="auto"/>
            </w:tcBorders>
          </w:tcPr>
          <w:p w14:paraId="73A71FF3" w14:textId="77777777" w:rsidR="006161AD" w:rsidRPr="00D476E3" w:rsidRDefault="006161AD" w:rsidP="006F573E">
            <w:pPr>
              <w:spacing w:after="60"/>
              <w:rPr>
                <w:iCs/>
                <w:sz w:val="20"/>
                <w:szCs w:val="20"/>
              </w:rPr>
            </w:pPr>
            <w:r w:rsidRPr="00D476E3">
              <w:rPr>
                <w:iCs/>
                <w:sz w:val="20"/>
                <w:szCs w:val="20"/>
              </w:rPr>
              <w:t xml:space="preserve">ECRO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197F9"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FB01E79" w14:textId="77777777" w:rsidR="006161AD" w:rsidRPr="00D476E3" w:rsidRDefault="006161AD" w:rsidP="006F573E">
            <w:pPr>
              <w:spacing w:after="60"/>
              <w:rPr>
                <w:i/>
                <w:iCs/>
                <w:sz w:val="20"/>
                <w:szCs w:val="20"/>
              </w:rPr>
            </w:pPr>
            <w:r w:rsidRPr="00D476E3">
              <w:rPr>
                <w:i/>
                <w:iCs/>
                <w:sz w:val="20"/>
                <w:szCs w:val="20"/>
              </w:rPr>
              <w:t>ERCOT Contingency Reserve Service Obligation per QSE</w:t>
            </w:r>
            <w:r w:rsidRPr="00D476E3">
              <w:rPr>
                <w:iCs/>
                <w:sz w:val="20"/>
                <w:szCs w:val="20"/>
              </w:rPr>
              <w:t xml:space="preserve">—The Ancillary Service Obligation of QSE </w:t>
            </w:r>
            <w:r w:rsidRPr="00D476E3">
              <w:rPr>
                <w:i/>
                <w:iCs/>
                <w:sz w:val="20"/>
                <w:szCs w:val="20"/>
              </w:rPr>
              <w:t>q</w:t>
            </w:r>
            <w:r w:rsidRPr="00D476E3">
              <w:rPr>
                <w:iCs/>
                <w:sz w:val="20"/>
                <w:szCs w:val="20"/>
              </w:rPr>
              <w:t>, for the hour.</w:t>
            </w:r>
          </w:p>
        </w:tc>
      </w:tr>
      <w:tr w:rsidR="006161AD" w:rsidRPr="00D476E3" w14:paraId="69B5544B" w14:textId="77777777" w:rsidTr="006F573E">
        <w:tc>
          <w:tcPr>
            <w:tcW w:w="849" w:type="pct"/>
            <w:tcBorders>
              <w:top w:val="single" w:sz="4" w:space="0" w:color="auto"/>
              <w:left w:val="single" w:sz="4" w:space="0" w:color="auto"/>
              <w:bottom w:val="single" w:sz="4" w:space="0" w:color="auto"/>
              <w:right w:val="single" w:sz="4" w:space="0" w:color="auto"/>
            </w:tcBorders>
          </w:tcPr>
          <w:p w14:paraId="5713ACAE" w14:textId="77777777" w:rsidR="006161AD" w:rsidRPr="00D476E3" w:rsidRDefault="006161AD" w:rsidP="006F573E">
            <w:pPr>
              <w:spacing w:after="60"/>
              <w:rPr>
                <w:iCs/>
                <w:sz w:val="20"/>
                <w:szCs w:val="20"/>
              </w:rPr>
            </w:pPr>
            <w:r w:rsidRPr="00D476E3">
              <w:rPr>
                <w:iCs/>
                <w:sz w:val="20"/>
                <w:szCs w:val="20"/>
              </w:rPr>
              <w:t>DASAECRQ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D4641B"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1131ED" w14:textId="77777777" w:rsidR="006161AD" w:rsidRPr="00D476E3" w:rsidRDefault="006161AD" w:rsidP="006F573E">
            <w:pPr>
              <w:spacing w:after="60"/>
              <w:rPr>
                <w:i/>
                <w:iCs/>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Day-Ahead.</w:t>
            </w:r>
          </w:p>
        </w:tc>
      </w:tr>
      <w:tr w:rsidR="006161AD" w:rsidRPr="00D476E3" w14:paraId="75A56043" w14:textId="77777777" w:rsidTr="006F573E">
        <w:tc>
          <w:tcPr>
            <w:tcW w:w="849" w:type="pct"/>
            <w:tcBorders>
              <w:top w:val="single" w:sz="4" w:space="0" w:color="auto"/>
              <w:left w:val="single" w:sz="4" w:space="0" w:color="auto"/>
              <w:bottom w:val="single" w:sz="4" w:space="0" w:color="auto"/>
              <w:right w:val="single" w:sz="4" w:space="0" w:color="auto"/>
            </w:tcBorders>
          </w:tcPr>
          <w:p w14:paraId="6C6FC38B" w14:textId="77777777" w:rsidR="006161AD" w:rsidRPr="00D476E3" w:rsidRDefault="006161AD" w:rsidP="006F573E">
            <w:pPr>
              <w:spacing w:after="60"/>
              <w:rPr>
                <w:iCs/>
                <w:sz w:val="20"/>
                <w:szCs w:val="20"/>
              </w:rPr>
            </w:pPr>
            <w:r w:rsidRPr="00D476E3">
              <w:rPr>
                <w:iCs/>
                <w:sz w:val="20"/>
                <w:szCs w:val="20"/>
              </w:rPr>
              <w:t>RTSAECRQ</w:t>
            </w:r>
            <w:r w:rsidRPr="00D476E3">
              <w:rPr>
                <w:i/>
                <w:iCs/>
                <w:sz w:val="20"/>
                <w:szCs w:val="20"/>
              </w:rPr>
              <w:t xml:space="preserve">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ADA6D5"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EE5EC42" w14:textId="77777777" w:rsidR="006161AD" w:rsidRPr="00D476E3" w:rsidRDefault="006161AD" w:rsidP="006F573E">
            <w:pPr>
              <w:spacing w:after="60"/>
              <w:rPr>
                <w:i/>
                <w:iCs/>
                <w:sz w:val="20"/>
                <w:szCs w:val="20"/>
              </w:rPr>
            </w:pPr>
            <w:r w:rsidRPr="00D476E3">
              <w:rPr>
                <w:i/>
                <w:iCs/>
                <w:sz w:val="20"/>
                <w:szCs w:val="20"/>
              </w:rPr>
              <w:t>Self-Arranged ERCOT Contingency Reserve Service Quantity per QSE for all SASMs</w:t>
            </w:r>
            <w:r w:rsidRPr="00D476E3">
              <w:rPr>
                <w:iCs/>
                <w:sz w:val="20"/>
                <w:szCs w:val="20"/>
              </w:rPr>
              <w:t xml:space="preserve">—The sum of all self-arranged ECRS quantities submitted by QSE </w:t>
            </w:r>
            <w:r w:rsidRPr="00D476E3">
              <w:rPr>
                <w:i/>
                <w:iCs/>
                <w:sz w:val="20"/>
                <w:szCs w:val="20"/>
              </w:rPr>
              <w:t>q</w:t>
            </w:r>
            <w:r w:rsidRPr="00D476E3">
              <w:rPr>
                <w:iCs/>
                <w:sz w:val="20"/>
                <w:szCs w:val="20"/>
              </w:rPr>
              <w:t xml:space="preserve"> for all SASMs due to an increase in the Ancillary Service Plan per Section 4.4.7.1.</w:t>
            </w:r>
          </w:p>
        </w:tc>
      </w:tr>
      <w:tr w:rsidR="006161AD" w:rsidRPr="00D476E3" w14:paraId="15176265" w14:textId="77777777" w:rsidTr="006F573E">
        <w:tc>
          <w:tcPr>
            <w:tcW w:w="849" w:type="pct"/>
            <w:tcBorders>
              <w:top w:val="single" w:sz="4" w:space="0" w:color="auto"/>
              <w:left w:val="single" w:sz="4" w:space="0" w:color="auto"/>
              <w:bottom w:val="single" w:sz="4" w:space="0" w:color="auto"/>
              <w:right w:val="single" w:sz="4" w:space="0" w:color="auto"/>
            </w:tcBorders>
          </w:tcPr>
          <w:p w14:paraId="646AE4B2" w14:textId="77777777" w:rsidR="006161AD" w:rsidRPr="00D476E3" w:rsidRDefault="006161AD" w:rsidP="006F573E">
            <w:pPr>
              <w:spacing w:after="60"/>
              <w:rPr>
                <w:iCs/>
                <w:sz w:val="20"/>
                <w:szCs w:val="20"/>
              </w:rPr>
            </w:pPr>
            <w:r w:rsidRPr="00D476E3">
              <w:rPr>
                <w:iCs/>
                <w:sz w:val="20"/>
                <w:szCs w:val="20"/>
              </w:rPr>
              <w:t xml:space="preserve">RTPCECR </w:t>
            </w:r>
            <w:r w:rsidRPr="00D476E3">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3D47254"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832EF69" w14:textId="77777777" w:rsidR="006161AD" w:rsidRPr="00D476E3" w:rsidRDefault="006161AD" w:rsidP="006F573E">
            <w:pPr>
              <w:spacing w:after="60"/>
              <w:rPr>
                <w:i/>
                <w:iCs/>
                <w:sz w:val="20"/>
                <w:szCs w:val="20"/>
              </w:rPr>
            </w:pPr>
            <w:r w:rsidRPr="00D476E3">
              <w:rPr>
                <w:i/>
                <w:iCs/>
                <w:sz w:val="20"/>
                <w:szCs w:val="20"/>
              </w:rPr>
              <w:t>Procured Capacity for ERCOT Contingency Reserve Service per QSE by market—</w:t>
            </w:r>
            <w:r w:rsidRPr="00D476E3">
              <w:rPr>
                <w:iCs/>
                <w:sz w:val="20"/>
                <w:szCs w:val="20"/>
              </w:rPr>
              <w:t xml:space="preserve">The MW portion of QSE </w:t>
            </w:r>
            <w:r w:rsidRPr="00D476E3">
              <w:rPr>
                <w:i/>
                <w:iCs/>
                <w:sz w:val="20"/>
                <w:szCs w:val="20"/>
              </w:rPr>
              <w:t>q</w:t>
            </w:r>
            <w:r w:rsidRPr="00D476E3">
              <w:rPr>
                <w:iCs/>
                <w:sz w:val="20"/>
                <w:szCs w:val="20"/>
              </w:rPr>
              <w:t xml:space="preserve">’s Ancillary Service Offers cleared in the market </w:t>
            </w:r>
            <w:r w:rsidRPr="00D476E3">
              <w:rPr>
                <w:i/>
                <w:iCs/>
                <w:sz w:val="20"/>
                <w:szCs w:val="20"/>
              </w:rPr>
              <w:t>m</w:t>
            </w:r>
            <w:r w:rsidRPr="00D476E3">
              <w:rPr>
                <w:iCs/>
                <w:sz w:val="20"/>
                <w:szCs w:val="20"/>
              </w:rPr>
              <w:t xml:space="preserve"> to provide ECRS, for the hour.</w:t>
            </w:r>
          </w:p>
        </w:tc>
      </w:tr>
      <w:tr w:rsidR="006161AD" w:rsidRPr="00D476E3" w14:paraId="39E45FF6" w14:textId="77777777" w:rsidTr="006F573E">
        <w:tc>
          <w:tcPr>
            <w:tcW w:w="849" w:type="pct"/>
            <w:tcBorders>
              <w:top w:val="single" w:sz="4" w:space="0" w:color="auto"/>
              <w:left w:val="single" w:sz="4" w:space="0" w:color="auto"/>
              <w:bottom w:val="single" w:sz="4" w:space="0" w:color="auto"/>
              <w:right w:val="single" w:sz="4" w:space="0" w:color="auto"/>
            </w:tcBorders>
          </w:tcPr>
          <w:p w14:paraId="3D26689A" w14:textId="77777777" w:rsidR="006161AD" w:rsidRPr="00D476E3" w:rsidRDefault="006161AD" w:rsidP="006F573E">
            <w:pPr>
              <w:spacing w:after="60"/>
              <w:rPr>
                <w:iCs/>
                <w:sz w:val="20"/>
                <w:szCs w:val="20"/>
              </w:rPr>
            </w:pPr>
            <w:r w:rsidRPr="00D476E3">
              <w:rPr>
                <w:iCs/>
                <w:sz w:val="20"/>
                <w:szCs w:val="20"/>
              </w:rPr>
              <w:t xml:space="preserve">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587A05C" w14:textId="77777777" w:rsidR="006161AD" w:rsidRPr="00D476E3" w:rsidRDefault="006161AD" w:rsidP="006F573E">
            <w:pPr>
              <w:spacing w:after="60"/>
              <w:rPr>
                <w:iCs/>
                <w:sz w:val="20"/>
                <w:szCs w:val="20"/>
              </w:rPr>
            </w:pPr>
            <w:r w:rsidRPr="00D476E3">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F1F96AE" w14:textId="77777777" w:rsidR="006161AD" w:rsidRPr="00D476E3" w:rsidRDefault="006161AD" w:rsidP="006F573E">
            <w:pPr>
              <w:spacing w:after="60"/>
              <w:rPr>
                <w:iCs/>
                <w:sz w:val="20"/>
                <w:szCs w:val="20"/>
              </w:rPr>
            </w:pPr>
            <w:r w:rsidRPr="00D476E3">
              <w:rPr>
                <w:i/>
                <w:iCs/>
                <w:sz w:val="20"/>
                <w:szCs w:val="20"/>
              </w:rPr>
              <w:t>ERCOT Contingency Reserve Service Failure Quantity per QSE—</w:t>
            </w:r>
            <w:r w:rsidRPr="00D476E3">
              <w:rPr>
                <w:iCs/>
                <w:sz w:val="20"/>
                <w:szCs w:val="20"/>
              </w:rPr>
              <w:t xml:space="preserve">QSE </w:t>
            </w:r>
            <w:r w:rsidRPr="00D476E3">
              <w:rPr>
                <w:i/>
                <w:iCs/>
                <w:sz w:val="20"/>
                <w:szCs w:val="20"/>
              </w:rPr>
              <w:t>q</w:t>
            </w:r>
            <w:r w:rsidRPr="00D476E3">
              <w:rPr>
                <w:iCs/>
                <w:sz w:val="20"/>
                <w:szCs w:val="20"/>
              </w:rPr>
              <w:t>’s total capacity associated with failures on its Ancillary Service Supply Responsibility for ECRS, for the hour.</w:t>
            </w:r>
          </w:p>
        </w:tc>
      </w:tr>
      <w:tr w:rsidR="006161AD" w:rsidRPr="00D476E3" w14:paraId="16056CB4" w14:textId="77777777" w:rsidTr="006F573E">
        <w:tc>
          <w:tcPr>
            <w:tcW w:w="849" w:type="pct"/>
            <w:tcBorders>
              <w:top w:val="single" w:sz="4" w:space="0" w:color="auto"/>
              <w:left w:val="single" w:sz="4" w:space="0" w:color="auto"/>
              <w:bottom w:val="single" w:sz="4" w:space="0" w:color="auto"/>
              <w:right w:val="single" w:sz="4" w:space="0" w:color="auto"/>
            </w:tcBorders>
          </w:tcPr>
          <w:p w14:paraId="0942368A" w14:textId="77777777" w:rsidR="006161AD" w:rsidRPr="00D476E3" w:rsidRDefault="006161AD" w:rsidP="006F573E">
            <w:pPr>
              <w:spacing w:after="60"/>
              <w:rPr>
                <w:iCs/>
                <w:sz w:val="20"/>
                <w:szCs w:val="20"/>
              </w:rPr>
            </w:pPr>
            <w:r w:rsidRPr="00D476E3">
              <w:rPr>
                <w:sz w:val="20"/>
                <w:szCs w:val="20"/>
              </w:rPr>
              <w:t xml:space="preserve">RECRFQ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32FB43" w14:textId="77777777" w:rsidR="006161AD" w:rsidRPr="00D476E3" w:rsidRDefault="006161AD" w:rsidP="006F573E">
            <w:pPr>
              <w:spacing w:after="60"/>
              <w:rPr>
                <w:iCs/>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ADE1CD8" w14:textId="77777777" w:rsidR="006161AD" w:rsidRPr="00D476E3" w:rsidRDefault="006161AD" w:rsidP="006F573E">
            <w:pPr>
              <w:spacing w:after="60"/>
              <w:rPr>
                <w:i/>
                <w:iCs/>
                <w:sz w:val="20"/>
                <w:szCs w:val="20"/>
              </w:rPr>
            </w:pPr>
            <w:r w:rsidRPr="00D476E3">
              <w:rPr>
                <w:i/>
                <w:sz w:val="20"/>
                <w:szCs w:val="20"/>
              </w:rPr>
              <w:t>Reconfiguration ERCOT Contingency Reserve Service Failure Quantity per QSE—</w:t>
            </w:r>
            <w:r w:rsidRPr="00D476E3">
              <w:rPr>
                <w:sz w:val="20"/>
                <w:szCs w:val="20"/>
              </w:rPr>
              <w:t xml:space="preserve">QSE </w:t>
            </w:r>
            <w:r w:rsidRPr="00D476E3">
              <w:rPr>
                <w:i/>
                <w:sz w:val="20"/>
                <w:szCs w:val="20"/>
              </w:rPr>
              <w:t>q</w:t>
            </w:r>
            <w:r w:rsidRPr="00D476E3">
              <w:rPr>
                <w:sz w:val="20"/>
                <w:szCs w:val="20"/>
              </w:rPr>
              <w:t>’s total capacity associated with reconfiguration reductions on its Ancillary Service Supply Responsibility for ECRS, for the hour.</w:t>
            </w:r>
          </w:p>
        </w:tc>
      </w:tr>
      <w:tr w:rsidR="006161AD" w:rsidRPr="00D476E3" w14:paraId="45D53585" w14:textId="77777777" w:rsidTr="006F573E">
        <w:tc>
          <w:tcPr>
            <w:tcW w:w="849" w:type="pct"/>
            <w:tcBorders>
              <w:top w:val="single" w:sz="4" w:space="0" w:color="auto"/>
              <w:left w:val="single" w:sz="4" w:space="0" w:color="auto"/>
              <w:bottom w:val="single" w:sz="4" w:space="0" w:color="auto"/>
              <w:right w:val="single" w:sz="4" w:space="0" w:color="auto"/>
            </w:tcBorders>
          </w:tcPr>
          <w:p w14:paraId="6927EDE2" w14:textId="77777777" w:rsidR="006161AD" w:rsidRPr="00D476E3" w:rsidRDefault="006161AD" w:rsidP="006F573E">
            <w:pPr>
              <w:spacing w:after="60"/>
              <w:rPr>
                <w:iCs/>
                <w:sz w:val="20"/>
                <w:szCs w:val="20"/>
              </w:rPr>
            </w:pPr>
            <w:r w:rsidRPr="00D476E3">
              <w:rPr>
                <w:iCs/>
                <w:sz w:val="20"/>
                <w:szCs w:val="20"/>
              </w:rPr>
              <w:t xml:space="preserve">HLRS </w:t>
            </w:r>
            <w:r w:rsidRPr="00D476E3">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DDF5A8"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D25FFDA" w14:textId="77777777" w:rsidR="006161AD" w:rsidRPr="00D476E3" w:rsidRDefault="006161AD" w:rsidP="006F573E">
            <w:pPr>
              <w:spacing w:after="60"/>
              <w:rPr>
                <w:iCs/>
                <w:sz w:val="20"/>
                <w:szCs w:val="20"/>
              </w:rPr>
            </w:pPr>
            <w:r w:rsidRPr="00D476E3">
              <w:rPr>
                <w:i/>
                <w:iCs/>
                <w:sz w:val="20"/>
                <w:szCs w:val="20"/>
              </w:rPr>
              <w:t>The Hourly Load Ratio Share calculated for QSE q for the hour</w:t>
            </w:r>
            <w:r w:rsidRPr="00D476E3">
              <w:rPr>
                <w:iCs/>
                <w:sz w:val="20"/>
                <w:szCs w:val="20"/>
              </w:rPr>
              <w:t>.  See Section 6.6.2.4.</w:t>
            </w:r>
          </w:p>
        </w:tc>
      </w:tr>
      <w:tr w:rsidR="006161AD" w:rsidRPr="00D476E3" w14:paraId="6D2D0B76" w14:textId="77777777" w:rsidTr="006F573E">
        <w:tc>
          <w:tcPr>
            <w:tcW w:w="849" w:type="pct"/>
            <w:tcBorders>
              <w:top w:val="single" w:sz="4" w:space="0" w:color="auto"/>
              <w:left w:val="single" w:sz="4" w:space="0" w:color="auto"/>
              <w:bottom w:val="single" w:sz="4" w:space="0" w:color="auto"/>
              <w:right w:val="single" w:sz="4" w:space="0" w:color="auto"/>
            </w:tcBorders>
          </w:tcPr>
          <w:p w14:paraId="1F731BAA" w14:textId="77777777" w:rsidR="006161AD" w:rsidRPr="00D476E3" w:rsidRDefault="006161AD" w:rsidP="006F573E">
            <w:pPr>
              <w:rPr>
                <w:sz w:val="20"/>
                <w:szCs w:val="20"/>
              </w:rPr>
            </w:pPr>
            <w:r w:rsidRPr="00D476E3">
              <w:rPr>
                <w:sz w:val="20"/>
                <w:szCs w:val="20"/>
              </w:rPr>
              <w:t xml:space="preserve">PCECR </w:t>
            </w:r>
            <w:r w:rsidRPr="00D476E3">
              <w:rPr>
                <w:i/>
                <w:sz w:val="20"/>
                <w:szCs w:val="20"/>
                <w:vertAlign w:val="subscript"/>
              </w:rPr>
              <w:t>q</w:t>
            </w:r>
            <w:r w:rsidRPr="00D476E3">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DF91543" w14:textId="77777777" w:rsidR="006161AD" w:rsidRPr="00D476E3" w:rsidRDefault="006161AD" w:rsidP="006F573E">
            <w:pPr>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7B17045" w14:textId="77777777" w:rsidR="006161AD" w:rsidRPr="00D476E3" w:rsidRDefault="006161AD" w:rsidP="006F573E">
            <w:pPr>
              <w:rPr>
                <w:sz w:val="20"/>
                <w:szCs w:val="20"/>
              </w:rPr>
            </w:pPr>
            <w:r w:rsidRPr="00D476E3">
              <w:rPr>
                <w:i/>
                <w:sz w:val="20"/>
                <w:szCs w:val="20"/>
              </w:rPr>
              <w:t>Procured Capacity for ERCOT Contingency Reserve Service per QSE in DAM</w:t>
            </w:r>
            <w:r w:rsidRPr="00D476E3">
              <w:rPr>
                <w:sz w:val="20"/>
                <w:szCs w:val="20"/>
              </w:rPr>
              <w:t xml:space="preserve">—The total ECRS capacity quantity awarded to QSE </w:t>
            </w:r>
            <w:r w:rsidRPr="00D476E3">
              <w:rPr>
                <w:i/>
                <w:sz w:val="20"/>
                <w:szCs w:val="20"/>
              </w:rPr>
              <w:t>q</w:t>
            </w:r>
            <w:r w:rsidRPr="00D476E3">
              <w:rPr>
                <w:sz w:val="20"/>
                <w:szCs w:val="20"/>
              </w:rPr>
              <w:t xml:space="preserve"> in the DAM for all the Resources represented by the QSE, for the hour.</w:t>
            </w:r>
          </w:p>
        </w:tc>
      </w:tr>
      <w:tr w:rsidR="006161AD" w:rsidRPr="00D476E3" w14:paraId="47E8B7A8" w14:textId="77777777" w:rsidTr="006F573E">
        <w:tc>
          <w:tcPr>
            <w:tcW w:w="849" w:type="pct"/>
            <w:tcBorders>
              <w:top w:val="single" w:sz="4" w:space="0" w:color="auto"/>
              <w:left w:val="single" w:sz="4" w:space="0" w:color="auto"/>
              <w:bottom w:val="single" w:sz="4" w:space="0" w:color="auto"/>
              <w:right w:val="single" w:sz="4" w:space="0" w:color="auto"/>
            </w:tcBorders>
          </w:tcPr>
          <w:p w14:paraId="741DAC91" w14:textId="77777777" w:rsidR="006161AD" w:rsidRPr="00D476E3" w:rsidRDefault="006161AD" w:rsidP="006F573E">
            <w:pPr>
              <w:spacing w:after="60"/>
              <w:rPr>
                <w:sz w:val="20"/>
                <w:szCs w:val="20"/>
              </w:rPr>
            </w:pPr>
            <w:r w:rsidRPr="00D476E3">
              <w:rPr>
                <w:sz w:val="20"/>
                <w:szCs w:val="20"/>
              </w:rPr>
              <w:t xml:space="preserve">SAECRQ </w:t>
            </w:r>
            <w:r w:rsidRPr="00D476E3">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723CE0" w14:textId="77777777" w:rsidR="006161AD" w:rsidRPr="00D476E3" w:rsidRDefault="006161AD" w:rsidP="006F573E">
            <w:pPr>
              <w:spacing w:after="60"/>
              <w:rPr>
                <w:sz w:val="20"/>
                <w:szCs w:val="20"/>
              </w:rPr>
            </w:pPr>
            <w:r w:rsidRPr="00D476E3">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6961D25" w14:textId="77777777" w:rsidR="006161AD" w:rsidRPr="00D476E3" w:rsidRDefault="006161AD" w:rsidP="006F573E">
            <w:pPr>
              <w:spacing w:after="60"/>
              <w:rPr>
                <w:i/>
                <w:sz w:val="20"/>
                <w:szCs w:val="20"/>
              </w:rPr>
            </w:pPr>
            <w:r w:rsidRPr="00D476E3">
              <w:rPr>
                <w:i/>
                <w:sz w:val="20"/>
                <w:szCs w:val="20"/>
              </w:rPr>
              <w:t>Total Self-Arranged ERCOT Contingency Reserve Service Quantity per QSE for all markets</w:t>
            </w:r>
            <w:r w:rsidRPr="00D476E3">
              <w:rPr>
                <w:sz w:val="20"/>
                <w:szCs w:val="20"/>
              </w:rPr>
              <w:t xml:space="preserve">—The sum of all self-arranged ECRS quantities submitted by QSE </w:t>
            </w:r>
            <w:r w:rsidRPr="00D476E3">
              <w:rPr>
                <w:i/>
                <w:sz w:val="20"/>
                <w:szCs w:val="20"/>
              </w:rPr>
              <w:t>q</w:t>
            </w:r>
            <w:r w:rsidRPr="00D476E3">
              <w:rPr>
                <w:sz w:val="20"/>
                <w:szCs w:val="20"/>
              </w:rPr>
              <w:t xml:space="preserve"> for DAM and all SASMs.</w:t>
            </w:r>
          </w:p>
        </w:tc>
      </w:tr>
      <w:tr w:rsidR="006161AD" w:rsidRPr="00D476E3" w14:paraId="5A58838E" w14:textId="77777777" w:rsidTr="006F573E">
        <w:tc>
          <w:tcPr>
            <w:tcW w:w="849" w:type="pct"/>
            <w:tcBorders>
              <w:top w:val="single" w:sz="4" w:space="0" w:color="auto"/>
              <w:left w:val="single" w:sz="4" w:space="0" w:color="auto"/>
              <w:bottom w:val="single" w:sz="4" w:space="0" w:color="auto"/>
              <w:right w:val="single" w:sz="4" w:space="0" w:color="auto"/>
            </w:tcBorders>
          </w:tcPr>
          <w:p w14:paraId="45DA901B" w14:textId="77777777" w:rsidR="006161AD" w:rsidRPr="00D476E3" w:rsidRDefault="006161AD" w:rsidP="006F573E">
            <w:pPr>
              <w:spacing w:after="60"/>
              <w:rPr>
                <w:i/>
                <w:iCs/>
                <w:sz w:val="20"/>
                <w:szCs w:val="20"/>
              </w:rPr>
            </w:pPr>
            <w:r w:rsidRPr="00D476E3">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CD7411C"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8E9BF31"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65B3D475" w14:textId="77777777" w:rsidTr="006F573E">
        <w:tc>
          <w:tcPr>
            <w:tcW w:w="849" w:type="pct"/>
            <w:tcBorders>
              <w:top w:val="single" w:sz="4" w:space="0" w:color="auto"/>
              <w:left w:val="single" w:sz="4" w:space="0" w:color="auto"/>
              <w:bottom w:val="single" w:sz="4" w:space="0" w:color="auto"/>
              <w:right w:val="single" w:sz="4" w:space="0" w:color="auto"/>
            </w:tcBorders>
          </w:tcPr>
          <w:p w14:paraId="10BBC6BD" w14:textId="77777777" w:rsidR="006161AD" w:rsidRPr="00D476E3" w:rsidRDefault="006161AD" w:rsidP="006F573E">
            <w:pPr>
              <w:spacing w:after="60"/>
              <w:rPr>
                <w:i/>
                <w:iCs/>
                <w:sz w:val="20"/>
                <w:szCs w:val="20"/>
              </w:rPr>
            </w:pPr>
            <w:r w:rsidRPr="00D476E3">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0EC40692" w14:textId="77777777" w:rsidR="006161AD" w:rsidRPr="00D476E3" w:rsidRDefault="006161AD" w:rsidP="006F573E">
            <w:pPr>
              <w:spacing w:after="60"/>
              <w:rPr>
                <w:iCs/>
                <w:sz w:val="20"/>
                <w:szCs w:val="20"/>
              </w:rPr>
            </w:pPr>
            <w:r w:rsidRPr="00D476E3">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13CD493" w14:textId="77777777" w:rsidR="006161AD" w:rsidRPr="00D476E3" w:rsidRDefault="006161AD" w:rsidP="006F573E">
            <w:pPr>
              <w:spacing w:after="60"/>
              <w:rPr>
                <w:iCs/>
                <w:sz w:val="20"/>
                <w:szCs w:val="20"/>
              </w:rPr>
            </w:pPr>
            <w:r w:rsidRPr="00D476E3">
              <w:rPr>
                <w:iCs/>
                <w:sz w:val="20"/>
                <w:szCs w:val="20"/>
              </w:rPr>
              <w:t>An Ancillary Service market (SASM or RSASM) for the given Operating Hour.</w:t>
            </w:r>
          </w:p>
        </w:tc>
      </w:tr>
    </w:tbl>
    <w:p w14:paraId="3EEA6A2A" w14:textId="77777777" w:rsidR="006161AD" w:rsidRPr="00D476E3" w:rsidRDefault="006161AD" w:rsidP="006161AD">
      <w:pPr>
        <w:rPr>
          <w:szCs w:val="20"/>
        </w:rPr>
      </w:pPr>
    </w:p>
    <w:p w14:paraId="41F7A90C" w14:textId="77777777" w:rsidR="006161AD" w:rsidRPr="00D476E3" w:rsidRDefault="006161AD" w:rsidP="006161AD">
      <w:pPr>
        <w:spacing w:after="240"/>
        <w:ind w:left="1440" w:hanging="720"/>
        <w:rPr>
          <w:szCs w:val="20"/>
        </w:rPr>
      </w:pPr>
      <w:r w:rsidRPr="00D476E3">
        <w:rPr>
          <w:szCs w:val="20"/>
        </w:rPr>
        <w:t>(c)</w:t>
      </w:r>
      <w:r w:rsidRPr="00D476E3">
        <w:rPr>
          <w:szCs w:val="20"/>
        </w:rPr>
        <w:tab/>
        <w:t>The adjustment to each QSE’s DAM charge for the ECRS for the Operating Hour, due to changes during the Adjustment Period or Real-Time operations, is calculated as follows:</w:t>
      </w:r>
    </w:p>
    <w:p w14:paraId="551CF864" w14:textId="77777777" w:rsidR="006161AD" w:rsidRPr="00D476E3" w:rsidRDefault="006161AD" w:rsidP="006161AD">
      <w:pPr>
        <w:spacing w:after="240"/>
        <w:ind w:left="2880" w:hanging="2160"/>
        <w:rPr>
          <w:b/>
          <w:bCs/>
          <w:szCs w:val="20"/>
          <w:lang w:val="pt-BR"/>
        </w:rPr>
      </w:pPr>
      <w:r w:rsidRPr="00D476E3">
        <w:rPr>
          <w:b/>
          <w:bCs/>
          <w:szCs w:val="20"/>
          <w:lang w:val="pt-BR"/>
        </w:rPr>
        <w:t xml:space="preserve">RTECRAMT </w:t>
      </w:r>
      <w:r w:rsidRPr="00D476E3">
        <w:rPr>
          <w:b/>
          <w:bCs/>
          <w:i/>
          <w:szCs w:val="20"/>
          <w:vertAlign w:val="subscript"/>
          <w:lang w:val="pt-BR"/>
        </w:rPr>
        <w:t>q</w:t>
      </w:r>
      <w:r w:rsidRPr="00D476E3">
        <w:rPr>
          <w:b/>
          <w:bCs/>
          <w:szCs w:val="20"/>
          <w:lang w:val="pt-BR"/>
        </w:rPr>
        <w:tab/>
        <w:t>=</w:t>
      </w:r>
      <w:r w:rsidRPr="00D476E3">
        <w:rPr>
          <w:b/>
          <w:bCs/>
          <w:szCs w:val="20"/>
          <w:lang w:val="pt-BR"/>
        </w:rPr>
        <w:tab/>
        <w:t xml:space="preserve">ECRCOST </w:t>
      </w:r>
      <w:r w:rsidRPr="00D476E3">
        <w:rPr>
          <w:b/>
          <w:bCs/>
          <w:i/>
          <w:szCs w:val="20"/>
          <w:vertAlign w:val="subscript"/>
          <w:lang w:val="pt-BR"/>
        </w:rPr>
        <w:t>q</w:t>
      </w:r>
      <w:r w:rsidRPr="00D476E3">
        <w:rPr>
          <w:b/>
          <w:bCs/>
          <w:szCs w:val="20"/>
          <w:lang w:val="pt-BR"/>
        </w:rPr>
        <w:t xml:space="preserve"> – DAECRAMT </w:t>
      </w:r>
      <w:r w:rsidRPr="00D476E3">
        <w:rPr>
          <w:b/>
          <w:bCs/>
          <w:i/>
          <w:szCs w:val="20"/>
          <w:vertAlign w:val="subscript"/>
          <w:lang w:val="pt-BR"/>
        </w:rPr>
        <w:t>q</w:t>
      </w:r>
    </w:p>
    <w:p w14:paraId="5371F5A9"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6161AD" w:rsidRPr="00D476E3" w14:paraId="10DF2DB5" w14:textId="77777777" w:rsidTr="006F573E">
        <w:trPr>
          <w:cantSplit/>
        </w:trPr>
        <w:tc>
          <w:tcPr>
            <w:tcW w:w="824" w:type="pct"/>
          </w:tcPr>
          <w:p w14:paraId="55EA2C5C" w14:textId="77777777" w:rsidR="006161AD" w:rsidRPr="00D476E3" w:rsidRDefault="006161AD" w:rsidP="006F573E">
            <w:pPr>
              <w:spacing w:after="120"/>
              <w:rPr>
                <w:b/>
                <w:iCs/>
                <w:sz w:val="20"/>
                <w:szCs w:val="20"/>
              </w:rPr>
            </w:pPr>
            <w:r w:rsidRPr="00D476E3">
              <w:rPr>
                <w:b/>
                <w:iCs/>
                <w:sz w:val="20"/>
                <w:szCs w:val="20"/>
              </w:rPr>
              <w:t>Variable</w:t>
            </w:r>
          </w:p>
        </w:tc>
        <w:tc>
          <w:tcPr>
            <w:tcW w:w="463" w:type="pct"/>
          </w:tcPr>
          <w:p w14:paraId="13B4A8B4" w14:textId="77777777" w:rsidR="006161AD" w:rsidRPr="00D476E3" w:rsidRDefault="006161AD" w:rsidP="006F573E">
            <w:pPr>
              <w:spacing w:after="120"/>
              <w:rPr>
                <w:b/>
                <w:iCs/>
                <w:sz w:val="20"/>
                <w:szCs w:val="20"/>
              </w:rPr>
            </w:pPr>
            <w:r w:rsidRPr="00D476E3">
              <w:rPr>
                <w:b/>
                <w:iCs/>
                <w:sz w:val="20"/>
                <w:szCs w:val="20"/>
              </w:rPr>
              <w:t>Unit</w:t>
            </w:r>
          </w:p>
        </w:tc>
        <w:tc>
          <w:tcPr>
            <w:tcW w:w="3713" w:type="pct"/>
          </w:tcPr>
          <w:p w14:paraId="14B8CEB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FE29941" w14:textId="77777777" w:rsidTr="006F573E">
        <w:trPr>
          <w:cantSplit/>
        </w:trPr>
        <w:tc>
          <w:tcPr>
            <w:tcW w:w="824" w:type="pct"/>
          </w:tcPr>
          <w:p w14:paraId="5CE92975" w14:textId="77777777" w:rsidR="006161AD" w:rsidRPr="00D476E3" w:rsidRDefault="006161AD" w:rsidP="006F573E">
            <w:pPr>
              <w:spacing w:after="60"/>
              <w:rPr>
                <w:iCs/>
                <w:sz w:val="20"/>
                <w:szCs w:val="20"/>
              </w:rPr>
            </w:pPr>
            <w:r w:rsidRPr="00D476E3">
              <w:rPr>
                <w:iCs/>
                <w:sz w:val="20"/>
                <w:szCs w:val="20"/>
              </w:rPr>
              <w:t xml:space="preserve">RTECRAMT </w:t>
            </w:r>
            <w:r w:rsidRPr="00D476E3">
              <w:rPr>
                <w:i/>
                <w:iCs/>
                <w:sz w:val="20"/>
                <w:szCs w:val="20"/>
                <w:vertAlign w:val="subscript"/>
              </w:rPr>
              <w:t>q</w:t>
            </w:r>
          </w:p>
        </w:tc>
        <w:tc>
          <w:tcPr>
            <w:tcW w:w="463" w:type="pct"/>
          </w:tcPr>
          <w:p w14:paraId="77E849E3" w14:textId="77777777" w:rsidR="006161AD" w:rsidRPr="00D476E3" w:rsidRDefault="006161AD" w:rsidP="006F573E">
            <w:pPr>
              <w:spacing w:after="60"/>
              <w:rPr>
                <w:iCs/>
                <w:sz w:val="20"/>
                <w:szCs w:val="20"/>
              </w:rPr>
            </w:pPr>
            <w:r w:rsidRPr="00D476E3">
              <w:rPr>
                <w:iCs/>
                <w:sz w:val="20"/>
                <w:szCs w:val="20"/>
              </w:rPr>
              <w:t>$</w:t>
            </w:r>
          </w:p>
        </w:tc>
        <w:tc>
          <w:tcPr>
            <w:tcW w:w="3713" w:type="pct"/>
          </w:tcPr>
          <w:p w14:paraId="2567883F" w14:textId="77777777" w:rsidR="006161AD" w:rsidRPr="00D476E3" w:rsidRDefault="006161AD" w:rsidP="006F573E">
            <w:pPr>
              <w:spacing w:after="60"/>
              <w:rPr>
                <w:iCs/>
                <w:sz w:val="20"/>
                <w:szCs w:val="20"/>
              </w:rPr>
            </w:pPr>
            <w:r w:rsidRPr="00D476E3">
              <w:rPr>
                <w:i/>
                <w:iCs/>
                <w:sz w:val="20"/>
                <w:szCs w:val="20"/>
              </w:rPr>
              <w:t>Real-Time ERCOT Contingency Reserve Service Amount per QSE</w:t>
            </w:r>
            <w:r w:rsidRPr="00D476E3">
              <w:rPr>
                <w:iCs/>
                <w:sz w:val="20"/>
                <w:szCs w:val="20"/>
              </w:rPr>
              <w:t xml:space="preserve">—The adjustment to QSE </w:t>
            </w:r>
            <w:r w:rsidRPr="00D476E3">
              <w:rPr>
                <w:i/>
                <w:iCs/>
                <w:sz w:val="20"/>
                <w:szCs w:val="20"/>
              </w:rPr>
              <w:t>q</w:t>
            </w:r>
            <w:r w:rsidRPr="00D476E3">
              <w:rPr>
                <w:iCs/>
                <w:sz w:val="20"/>
                <w:szCs w:val="20"/>
              </w:rPr>
              <w:t>’s share of the costs for ECRS, for the hour.</w:t>
            </w:r>
          </w:p>
        </w:tc>
      </w:tr>
      <w:tr w:rsidR="006161AD" w:rsidRPr="00D476E3" w14:paraId="24F31C19" w14:textId="77777777" w:rsidTr="006F573E">
        <w:trPr>
          <w:cantSplit/>
        </w:trPr>
        <w:tc>
          <w:tcPr>
            <w:tcW w:w="824" w:type="pct"/>
          </w:tcPr>
          <w:p w14:paraId="031E0738" w14:textId="77777777" w:rsidR="006161AD" w:rsidRPr="00D476E3" w:rsidRDefault="006161AD" w:rsidP="006F573E">
            <w:pPr>
              <w:spacing w:after="60"/>
              <w:rPr>
                <w:iCs/>
                <w:sz w:val="20"/>
                <w:szCs w:val="20"/>
              </w:rPr>
            </w:pPr>
            <w:r w:rsidRPr="00D476E3">
              <w:rPr>
                <w:iCs/>
                <w:sz w:val="20"/>
                <w:szCs w:val="20"/>
              </w:rPr>
              <w:t xml:space="preserve">ECRCOST </w:t>
            </w:r>
            <w:r w:rsidRPr="00D476E3">
              <w:rPr>
                <w:i/>
                <w:iCs/>
                <w:sz w:val="20"/>
                <w:szCs w:val="20"/>
                <w:vertAlign w:val="subscript"/>
              </w:rPr>
              <w:t>q</w:t>
            </w:r>
          </w:p>
        </w:tc>
        <w:tc>
          <w:tcPr>
            <w:tcW w:w="463" w:type="pct"/>
          </w:tcPr>
          <w:p w14:paraId="32079017" w14:textId="77777777" w:rsidR="006161AD" w:rsidRPr="00D476E3" w:rsidRDefault="006161AD" w:rsidP="006F573E">
            <w:pPr>
              <w:spacing w:after="60"/>
              <w:rPr>
                <w:iCs/>
                <w:sz w:val="20"/>
                <w:szCs w:val="20"/>
              </w:rPr>
            </w:pPr>
            <w:r w:rsidRPr="00D476E3">
              <w:rPr>
                <w:iCs/>
                <w:sz w:val="20"/>
                <w:szCs w:val="20"/>
              </w:rPr>
              <w:t>$</w:t>
            </w:r>
          </w:p>
        </w:tc>
        <w:tc>
          <w:tcPr>
            <w:tcW w:w="3713" w:type="pct"/>
          </w:tcPr>
          <w:p w14:paraId="672F844B" w14:textId="77777777" w:rsidR="006161AD" w:rsidRPr="00D476E3" w:rsidRDefault="006161AD" w:rsidP="006F573E">
            <w:pPr>
              <w:spacing w:after="60"/>
              <w:rPr>
                <w:iCs/>
                <w:sz w:val="20"/>
                <w:szCs w:val="20"/>
              </w:rPr>
            </w:pPr>
            <w:r w:rsidRPr="00D476E3">
              <w:rPr>
                <w:i/>
                <w:iCs/>
                <w:sz w:val="20"/>
                <w:szCs w:val="20"/>
              </w:rPr>
              <w:t>ERCOT Contingency Reserve Service Cost per QSE</w:t>
            </w:r>
            <w:r w:rsidRPr="00D476E3">
              <w:rPr>
                <w:iCs/>
                <w:sz w:val="20"/>
                <w:szCs w:val="20"/>
              </w:rPr>
              <w:t xml:space="preserve">—QSE </w:t>
            </w:r>
            <w:r w:rsidRPr="00D476E3">
              <w:rPr>
                <w:i/>
                <w:iCs/>
                <w:sz w:val="20"/>
                <w:szCs w:val="20"/>
              </w:rPr>
              <w:t>q</w:t>
            </w:r>
            <w:r w:rsidRPr="00D476E3">
              <w:rPr>
                <w:iCs/>
                <w:sz w:val="20"/>
                <w:szCs w:val="20"/>
              </w:rPr>
              <w:t>’s share of the net total costs for ECRS, for the hour.</w:t>
            </w:r>
          </w:p>
        </w:tc>
      </w:tr>
      <w:tr w:rsidR="006161AD" w:rsidRPr="00D476E3" w14:paraId="72952E6B" w14:textId="77777777" w:rsidTr="006F573E">
        <w:trPr>
          <w:cantSplit/>
        </w:trPr>
        <w:tc>
          <w:tcPr>
            <w:tcW w:w="824" w:type="pct"/>
          </w:tcPr>
          <w:p w14:paraId="1D899F4F" w14:textId="77777777" w:rsidR="006161AD" w:rsidRPr="00D476E3" w:rsidRDefault="006161AD" w:rsidP="006F573E">
            <w:pPr>
              <w:spacing w:after="60"/>
              <w:rPr>
                <w:iCs/>
                <w:sz w:val="20"/>
                <w:szCs w:val="20"/>
              </w:rPr>
            </w:pPr>
            <w:r w:rsidRPr="00D476E3">
              <w:rPr>
                <w:iCs/>
                <w:sz w:val="20"/>
                <w:szCs w:val="20"/>
              </w:rPr>
              <w:t xml:space="preserve">DAECRAMT </w:t>
            </w:r>
            <w:r w:rsidRPr="00D476E3">
              <w:rPr>
                <w:i/>
                <w:iCs/>
                <w:sz w:val="20"/>
                <w:szCs w:val="20"/>
                <w:vertAlign w:val="subscript"/>
              </w:rPr>
              <w:t>q</w:t>
            </w:r>
          </w:p>
        </w:tc>
        <w:tc>
          <w:tcPr>
            <w:tcW w:w="463" w:type="pct"/>
          </w:tcPr>
          <w:p w14:paraId="43B16454" w14:textId="77777777" w:rsidR="006161AD" w:rsidRPr="00D476E3" w:rsidRDefault="006161AD" w:rsidP="006F573E">
            <w:pPr>
              <w:spacing w:after="60"/>
              <w:rPr>
                <w:iCs/>
                <w:sz w:val="20"/>
                <w:szCs w:val="20"/>
              </w:rPr>
            </w:pPr>
            <w:r w:rsidRPr="00D476E3">
              <w:rPr>
                <w:iCs/>
                <w:sz w:val="20"/>
                <w:szCs w:val="20"/>
              </w:rPr>
              <w:t>$</w:t>
            </w:r>
          </w:p>
        </w:tc>
        <w:tc>
          <w:tcPr>
            <w:tcW w:w="3713" w:type="pct"/>
          </w:tcPr>
          <w:p w14:paraId="0762C110" w14:textId="77777777" w:rsidR="006161AD" w:rsidRPr="00D476E3" w:rsidRDefault="006161AD" w:rsidP="006F573E">
            <w:pPr>
              <w:spacing w:after="60"/>
              <w:rPr>
                <w:iCs/>
                <w:sz w:val="20"/>
                <w:szCs w:val="20"/>
              </w:rPr>
            </w:pPr>
            <w:r w:rsidRPr="00D476E3">
              <w:rPr>
                <w:i/>
                <w:iCs/>
                <w:sz w:val="20"/>
                <w:szCs w:val="20"/>
              </w:rPr>
              <w:t>Day-Ahead ERCOT Contingency Reserve Service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hour.</w:t>
            </w:r>
          </w:p>
        </w:tc>
      </w:tr>
      <w:tr w:rsidR="006161AD" w:rsidRPr="00D476E3" w14:paraId="498B7B42" w14:textId="77777777" w:rsidTr="006F573E">
        <w:trPr>
          <w:cantSplit/>
        </w:trPr>
        <w:tc>
          <w:tcPr>
            <w:tcW w:w="824" w:type="pct"/>
            <w:tcBorders>
              <w:top w:val="single" w:sz="4" w:space="0" w:color="auto"/>
              <w:left w:val="single" w:sz="4" w:space="0" w:color="auto"/>
              <w:bottom w:val="single" w:sz="4" w:space="0" w:color="auto"/>
              <w:right w:val="single" w:sz="4" w:space="0" w:color="auto"/>
            </w:tcBorders>
          </w:tcPr>
          <w:p w14:paraId="6022B422" w14:textId="77777777" w:rsidR="006161AD" w:rsidRPr="00D476E3" w:rsidRDefault="006161AD" w:rsidP="006F573E">
            <w:pPr>
              <w:spacing w:after="60"/>
              <w:rPr>
                <w:i/>
                <w:iCs/>
                <w:sz w:val="20"/>
                <w:szCs w:val="20"/>
              </w:rPr>
            </w:pPr>
            <w:r w:rsidRPr="00D476E3">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2E656088" w14:textId="77777777" w:rsidR="006161AD" w:rsidRPr="00D476E3" w:rsidRDefault="006161AD" w:rsidP="006F573E">
            <w:pPr>
              <w:spacing w:after="60"/>
              <w:rPr>
                <w:iCs/>
                <w:sz w:val="20"/>
                <w:szCs w:val="20"/>
              </w:rPr>
            </w:pPr>
            <w:r w:rsidRPr="00D476E3">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023515A1" w14:textId="77777777" w:rsidR="006161AD" w:rsidRPr="00D476E3" w:rsidRDefault="006161AD" w:rsidP="006F573E">
            <w:pPr>
              <w:spacing w:after="60"/>
              <w:rPr>
                <w:iCs/>
                <w:sz w:val="20"/>
                <w:szCs w:val="20"/>
              </w:rPr>
            </w:pPr>
            <w:r w:rsidRPr="00D476E3">
              <w:rPr>
                <w:iCs/>
                <w:sz w:val="20"/>
                <w:szCs w:val="20"/>
              </w:rPr>
              <w:t>A QSE.</w:t>
            </w:r>
          </w:p>
        </w:tc>
      </w:tr>
      <w:bookmarkEnd w:id="385"/>
    </w:tbl>
    <w:p w14:paraId="07046E8C" w14:textId="77777777" w:rsidR="006161AD" w:rsidRPr="00D476E3" w:rsidRDefault="006161AD" w:rsidP="006161AD">
      <w:pPr>
        <w:rPr>
          <w:szCs w:val="20"/>
        </w:rPr>
      </w:pPr>
    </w:p>
    <w:p w14:paraId="501193A0" w14:textId="77777777" w:rsidR="006161AD" w:rsidRPr="00D476E3" w:rsidRDefault="006161AD" w:rsidP="006161A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6161AD" w:rsidRPr="00D476E3" w14:paraId="2A7D5FA9" w14:textId="77777777" w:rsidTr="006F573E">
        <w:trPr>
          <w:trHeight w:val="206"/>
        </w:trPr>
        <w:tc>
          <w:tcPr>
            <w:tcW w:w="9350" w:type="dxa"/>
            <w:shd w:val="clear" w:color="auto" w:fill="D0CECE"/>
          </w:tcPr>
          <w:p w14:paraId="4D5945C1" w14:textId="77777777" w:rsidR="006161AD" w:rsidRPr="00D476E3" w:rsidRDefault="006161AD" w:rsidP="006F573E">
            <w:pPr>
              <w:spacing w:before="120" w:after="240"/>
              <w:rPr>
                <w:b/>
                <w:i/>
                <w:iCs/>
              </w:rPr>
            </w:pPr>
            <w:r w:rsidRPr="00D476E3">
              <w:rPr>
                <w:b/>
                <w:i/>
                <w:iCs/>
              </w:rPr>
              <w:t>[NPRR1010:  Replace Section 6.7.4 above with the following upon system implementation of the Real-Time Co-Optimization (RTC) project:]</w:t>
            </w:r>
          </w:p>
          <w:p w14:paraId="74D5D4C7" w14:textId="77777777" w:rsidR="006161AD" w:rsidRPr="00D476E3" w:rsidRDefault="006161AD" w:rsidP="006F573E">
            <w:pPr>
              <w:keepNext/>
              <w:tabs>
                <w:tab w:val="left" w:pos="1080"/>
              </w:tabs>
              <w:spacing w:before="240" w:after="240"/>
              <w:ind w:left="1080" w:hanging="1080"/>
              <w:outlineLvl w:val="2"/>
              <w:rPr>
                <w:b/>
                <w:bCs/>
                <w:i/>
                <w:szCs w:val="20"/>
              </w:rPr>
            </w:pPr>
            <w:bookmarkStart w:id="386" w:name="_Toc60040748"/>
            <w:bookmarkStart w:id="387" w:name="_Toc65151807"/>
            <w:bookmarkStart w:id="388" w:name="_Toc80174833"/>
            <w:bookmarkStart w:id="389" w:name="_Toc108712599"/>
            <w:bookmarkStart w:id="390" w:name="_Toc112417718"/>
            <w:bookmarkStart w:id="391" w:name="_Toc119310387"/>
            <w:bookmarkStart w:id="392" w:name="_Toc125966320"/>
            <w:bookmarkStart w:id="393" w:name="_Toc135992419"/>
            <w:r w:rsidRPr="00D476E3">
              <w:rPr>
                <w:b/>
                <w:bCs/>
                <w:i/>
                <w:szCs w:val="20"/>
              </w:rPr>
              <w:t>6.7.4</w:t>
            </w:r>
            <w:r w:rsidRPr="00D476E3">
              <w:rPr>
                <w:b/>
                <w:bCs/>
                <w:i/>
                <w:szCs w:val="20"/>
              </w:rPr>
              <w:tab/>
              <w:t>Real-Time Settlement for Updated Day-Ahead Market Ancillary Service Obligations</w:t>
            </w:r>
            <w:bookmarkEnd w:id="386"/>
            <w:bookmarkEnd w:id="387"/>
            <w:bookmarkEnd w:id="388"/>
            <w:bookmarkEnd w:id="389"/>
            <w:bookmarkEnd w:id="390"/>
            <w:bookmarkEnd w:id="391"/>
            <w:bookmarkEnd w:id="392"/>
            <w:bookmarkEnd w:id="393"/>
          </w:p>
          <w:p w14:paraId="4A50C410" w14:textId="77777777" w:rsidR="006161AD" w:rsidRPr="00D476E3" w:rsidRDefault="006161AD" w:rsidP="006F573E">
            <w:pPr>
              <w:spacing w:after="240"/>
              <w:ind w:left="720" w:hanging="720"/>
              <w:rPr>
                <w:iCs/>
                <w:szCs w:val="20"/>
              </w:rPr>
            </w:pPr>
            <w:r w:rsidRPr="00D476E3">
              <w:rPr>
                <w:szCs w:val="20"/>
              </w:rPr>
              <w:t>(1)</w:t>
            </w:r>
            <w:r w:rsidRPr="00D476E3">
              <w:rPr>
                <w:szCs w:val="20"/>
              </w:rPr>
              <w:tab/>
            </w:r>
            <w:r w:rsidRPr="00D476E3">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D476E3">
              <w:rPr>
                <w:szCs w:val="20"/>
              </w:rPr>
              <w:t xml:space="preserve">Payments and/or charges for Ancillary Service obligations are calculated by Operating Hour as follows:      </w:t>
            </w:r>
          </w:p>
          <w:p w14:paraId="177E77B3" w14:textId="77777777" w:rsidR="006161AD" w:rsidRPr="00D476E3" w:rsidRDefault="006161AD" w:rsidP="006F573E">
            <w:pPr>
              <w:spacing w:after="240"/>
              <w:ind w:left="1440" w:hanging="720"/>
              <w:rPr>
                <w:iCs/>
                <w:szCs w:val="20"/>
              </w:rPr>
            </w:pPr>
            <w:r w:rsidRPr="00D476E3">
              <w:rPr>
                <w:iCs/>
                <w:szCs w:val="20"/>
              </w:rPr>
              <w:t>(a)</w:t>
            </w:r>
            <w:r w:rsidRPr="00D476E3">
              <w:rPr>
                <w:iCs/>
                <w:szCs w:val="20"/>
              </w:rPr>
              <w:tab/>
              <w:t>For Regulation Up Service (Reg-Up), if applicable:</w:t>
            </w:r>
          </w:p>
          <w:p w14:paraId="69C2D85B" w14:textId="77777777" w:rsidR="006161AD" w:rsidRPr="00D476E3" w:rsidRDefault="006161AD" w:rsidP="006F573E">
            <w:pPr>
              <w:spacing w:after="240"/>
              <w:ind w:left="1440" w:hanging="720"/>
              <w:rPr>
                <w:iCs/>
                <w:szCs w:val="20"/>
              </w:rPr>
            </w:pPr>
            <w:r w:rsidRPr="00D476E3">
              <w:rPr>
                <w:iCs/>
                <w:szCs w:val="20"/>
              </w:rPr>
              <w:t xml:space="preserve">DARTPCRUAMT </w:t>
            </w:r>
            <w:r w:rsidRPr="00D476E3">
              <w:rPr>
                <w:i/>
                <w:iCs/>
                <w:szCs w:val="20"/>
                <w:vertAlign w:val="subscript"/>
              </w:rPr>
              <w:t>q</w:t>
            </w:r>
            <w:r w:rsidRPr="00D476E3">
              <w:rPr>
                <w:iCs/>
                <w:szCs w:val="20"/>
                <w:vertAlign w:val="subscript"/>
              </w:rPr>
              <w:t xml:space="preserve">  </w:t>
            </w:r>
            <w:r w:rsidRPr="00D476E3">
              <w:rPr>
                <w:iCs/>
                <w:szCs w:val="20"/>
              </w:rPr>
              <w:t>=  (DARUNOBL</w:t>
            </w:r>
            <w:r w:rsidRPr="00D476E3">
              <w:rPr>
                <w:iCs/>
                <w:szCs w:val="20"/>
                <w:vertAlign w:val="subscript"/>
              </w:rPr>
              <w:t xml:space="preserve"> </w:t>
            </w:r>
            <w:r w:rsidRPr="00D476E3">
              <w:rPr>
                <w:i/>
                <w:iCs/>
                <w:szCs w:val="20"/>
                <w:vertAlign w:val="subscript"/>
              </w:rPr>
              <w:t>q</w:t>
            </w:r>
            <w:r w:rsidRPr="00D476E3">
              <w:rPr>
                <w:iCs/>
                <w:szCs w:val="20"/>
              </w:rPr>
              <w:t xml:space="preserve"> -</w:t>
            </w:r>
            <w:r w:rsidRPr="00D476E3">
              <w:rPr>
                <w:i/>
                <w:iCs/>
                <w:szCs w:val="20"/>
                <w:vertAlign w:val="subscript"/>
              </w:rPr>
              <w:t xml:space="preserve"> </w:t>
            </w:r>
            <w:r w:rsidRPr="00D476E3">
              <w:rPr>
                <w:iCs/>
                <w:szCs w:val="20"/>
              </w:rPr>
              <w:t xml:space="preserve">DASARUQ </w:t>
            </w:r>
            <w:r w:rsidRPr="00D476E3">
              <w:rPr>
                <w:i/>
                <w:iCs/>
                <w:szCs w:val="20"/>
                <w:vertAlign w:val="subscript"/>
              </w:rPr>
              <w:t>q</w:t>
            </w:r>
            <w:r w:rsidRPr="00D476E3">
              <w:rPr>
                <w:iCs/>
                <w:szCs w:val="20"/>
              </w:rPr>
              <w:t xml:space="preserve">) * DARUPR - DARUAMT </w:t>
            </w:r>
            <w:r w:rsidRPr="00D476E3">
              <w:rPr>
                <w:i/>
                <w:iCs/>
                <w:szCs w:val="20"/>
                <w:vertAlign w:val="subscript"/>
              </w:rPr>
              <w:t>q</w:t>
            </w:r>
          </w:p>
          <w:p w14:paraId="72F2FC17" w14:textId="77777777" w:rsidR="006161AD" w:rsidRPr="00D476E3" w:rsidRDefault="006161AD" w:rsidP="006F573E">
            <w:pPr>
              <w:tabs>
                <w:tab w:val="left" w:pos="2340"/>
              </w:tabs>
              <w:spacing w:after="240"/>
              <w:rPr>
                <w:lang w:val="pt-BR"/>
              </w:rPr>
            </w:pPr>
            <w:r w:rsidRPr="00D476E3">
              <w:rPr>
                <w:iCs/>
                <w:szCs w:val="20"/>
                <w:lang w:val="pt-BR"/>
              </w:rPr>
              <w:t>Where:</w:t>
            </w:r>
          </w:p>
          <w:p w14:paraId="6EBDE0CF" w14:textId="77777777" w:rsidR="006161AD" w:rsidRPr="00D476E3" w:rsidRDefault="006161AD" w:rsidP="006F573E">
            <w:pPr>
              <w:spacing w:after="240"/>
              <w:ind w:left="1440" w:hanging="720"/>
              <w:rPr>
                <w:iCs/>
                <w:szCs w:val="20"/>
                <w:vertAlign w:val="subscript"/>
              </w:rPr>
            </w:pPr>
            <w:r w:rsidRPr="00D476E3">
              <w:rPr>
                <w:iCs/>
                <w:szCs w:val="20"/>
              </w:rPr>
              <w:t xml:space="preserve">DARUNOBL </w:t>
            </w:r>
            <w:r w:rsidRPr="00D476E3">
              <w:rPr>
                <w:i/>
                <w:iCs/>
                <w:szCs w:val="20"/>
                <w:vertAlign w:val="subscript"/>
              </w:rPr>
              <w:t>q</w:t>
            </w:r>
            <w:r w:rsidRPr="00D476E3">
              <w:rPr>
                <w:iCs/>
                <w:szCs w:val="20"/>
              </w:rPr>
              <w:tab/>
              <w:t>=  DAPCRU</w:t>
            </w:r>
            <w:r w:rsidRPr="00D476E3">
              <w:rPr>
                <w:iCs/>
                <w:szCs w:val="20"/>
                <w:lang w:val="pt-BR"/>
              </w:rPr>
              <w:t xml:space="preserve">QTOT </w:t>
            </w:r>
            <w:r w:rsidRPr="00D476E3">
              <w:rPr>
                <w:iCs/>
                <w:szCs w:val="20"/>
              </w:rPr>
              <w:t xml:space="preserve">* HLRS </w:t>
            </w:r>
            <w:r w:rsidRPr="00D476E3">
              <w:rPr>
                <w:i/>
                <w:iCs/>
                <w:szCs w:val="20"/>
                <w:vertAlign w:val="subscript"/>
              </w:rPr>
              <w:t>q</w:t>
            </w:r>
          </w:p>
          <w:p w14:paraId="0566591E" w14:textId="77777777" w:rsidR="006161AD" w:rsidRPr="00D476E3" w:rsidRDefault="006161AD" w:rsidP="006F573E">
            <w:pPr>
              <w:spacing w:after="240"/>
              <w:ind w:left="1440" w:hanging="720"/>
              <w:rPr>
                <w:lang w:val="pt-BR"/>
              </w:rPr>
            </w:pPr>
            <w:r w:rsidRPr="00D476E3">
              <w:t>DAPCRU</w:t>
            </w:r>
            <w:r w:rsidRPr="00D476E3">
              <w:rPr>
                <w:lang w:val="pt-BR"/>
              </w:rPr>
              <w:t>QTOT  =</w:t>
            </w:r>
            <w:r w:rsidRPr="00D476E3">
              <w:rPr>
                <w:iCs/>
                <w:position w:val="-22"/>
                <w:szCs w:val="20"/>
              </w:rPr>
              <w:object w:dxaOrig="285" w:dyaOrig="285" w14:anchorId="03133ED7">
                <v:shape id="_x0000_i1076" type="#_x0000_t75" style="width:20.4pt;height:33pt" o:ole="">
                  <v:imagedata r:id="rId81" o:title=""/>
                </v:shape>
                <o:OLEObject Type="Embed" ProgID="Equation.3" ShapeID="_x0000_i1076" DrawAspect="Content" ObjectID="_1791035044" r:id="rId82"/>
              </w:object>
            </w:r>
            <w:r w:rsidRPr="00D476E3">
              <w:rPr>
                <w:iCs/>
                <w:szCs w:val="20"/>
              </w:rPr>
              <w:t xml:space="preserve"> (</w:t>
            </w:r>
            <w:r w:rsidRPr="00D476E3">
              <w:rPr>
                <w:iCs/>
                <w:position w:val="-18"/>
                <w:szCs w:val="20"/>
              </w:rPr>
              <w:object w:dxaOrig="285" w:dyaOrig="570" w14:anchorId="145E6512">
                <v:shape id="_x0000_i1077" type="#_x0000_t75" style="width:12pt;height:30pt" o:ole="">
                  <v:imagedata r:id="rId83" o:title=""/>
                </v:shape>
                <o:OLEObject Type="Embed" ProgID="Equation.3" ShapeID="_x0000_i1077" DrawAspect="Content" ObjectID="_1791035045" r:id="rId84"/>
              </w:object>
            </w:r>
            <w:r w:rsidRPr="00D476E3">
              <w:t>PCRUR</w:t>
            </w:r>
            <w:r w:rsidRPr="00D476E3">
              <w:rPr>
                <w:i/>
                <w:iCs/>
              </w:rPr>
              <w:t xml:space="preserve"> </w:t>
            </w:r>
            <w:r w:rsidRPr="00D476E3">
              <w:rPr>
                <w:i/>
                <w:iCs/>
                <w:vertAlign w:val="subscript"/>
              </w:rPr>
              <w:t>r, q, DAM</w:t>
            </w:r>
            <w:r w:rsidRPr="00D476E3">
              <w:rPr>
                <w:iCs/>
                <w:szCs w:val="20"/>
              </w:rPr>
              <w:t xml:space="preserve"> </w:t>
            </w:r>
            <w:r w:rsidRPr="00D476E3">
              <w:rPr>
                <w:i/>
                <w:iCs/>
              </w:rPr>
              <w:t xml:space="preserve">+ </w:t>
            </w:r>
            <w:r w:rsidRPr="00D476E3">
              <w:t xml:space="preserve">DARUOAWD </w:t>
            </w:r>
            <w:r w:rsidRPr="00D476E3">
              <w:rPr>
                <w:i/>
                <w:iCs/>
                <w:vertAlign w:val="subscript"/>
              </w:rPr>
              <w:t xml:space="preserve">q </w:t>
            </w:r>
            <w:r w:rsidRPr="00D476E3">
              <w:t>+</w:t>
            </w:r>
            <w:r w:rsidRPr="00D476E3">
              <w:rPr>
                <w:i/>
                <w:iCs/>
                <w:vertAlign w:val="subscript"/>
              </w:rPr>
              <w:t xml:space="preserve"> </w:t>
            </w:r>
            <w:r w:rsidRPr="00D476E3">
              <w:t xml:space="preserve">DASARUQ </w:t>
            </w:r>
            <w:r w:rsidRPr="00D476E3">
              <w:rPr>
                <w:i/>
                <w:iCs/>
                <w:vertAlign w:val="subscript"/>
              </w:rPr>
              <w:t>q</w:t>
            </w:r>
            <w:r w:rsidRPr="00D476E3">
              <w:rPr>
                <w:color w:val="000000"/>
              </w:rPr>
              <w:t xml:space="preserve">) </w:t>
            </w:r>
          </w:p>
          <w:p w14:paraId="42758760"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47BF7413"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1D73F8C"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29ADB740"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85BE07B"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148DE7C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6D4C8E2" w14:textId="77777777" w:rsidR="006161AD" w:rsidRPr="00D476E3" w:rsidRDefault="006161AD" w:rsidP="006F573E">
                  <w:pPr>
                    <w:spacing w:after="60"/>
                    <w:rPr>
                      <w:iCs/>
                      <w:sz w:val="20"/>
                      <w:szCs w:val="20"/>
                    </w:rPr>
                  </w:pPr>
                  <w:r w:rsidRPr="00D476E3">
                    <w:rPr>
                      <w:iCs/>
                      <w:sz w:val="20"/>
                      <w:szCs w:val="20"/>
                    </w:rPr>
                    <w:t xml:space="preserve">DARTPCRUAMT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2B409E"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25AE848"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Reg-Up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Reg-Up, for the re-calculated Real-Time obligation, for the Operating Hour.</w:t>
                  </w:r>
                </w:p>
              </w:tc>
            </w:tr>
            <w:tr w:rsidR="006161AD" w:rsidRPr="00D476E3" w14:paraId="7656763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3026E8E" w14:textId="77777777" w:rsidR="006161AD" w:rsidRPr="00D476E3" w:rsidRDefault="006161AD" w:rsidP="006F573E">
                  <w:pPr>
                    <w:spacing w:after="60"/>
                    <w:rPr>
                      <w:iCs/>
                      <w:sz w:val="20"/>
                      <w:szCs w:val="20"/>
                    </w:rPr>
                  </w:pPr>
                  <w:r w:rsidRPr="00D476E3">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F57F136"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BCD8439" w14:textId="77777777" w:rsidR="006161AD" w:rsidRPr="00D476E3" w:rsidRDefault="006161AD" w:rsidP="006F573E">
                  <w:pPr>
                    <w:spacing w:after="60"/>
                    <w:rPr>
                      <w:i/>
                      <w:iCs/>
                      <w:sz w:val="20"/>
                      <w:szCs w:val="20"/>
                    </w:rPr>
                  </w:pPr>
                  <w:r w:rsidRPr="00D476E3">
                    <w:rPr>
                      <w:i/>
                      <w:iCs/>
                      <w:sz w:val="20"/>
                      <w:szCs w:val="20"/>
                    </w:rPr>
                    <w:t>Day-Ahead Reg-Up Price</w:t>
                  </w:r>
                  <w:r w:rsidRPr="00D476E3">
                    <w:rPr>
                      <w:iCs/>
                      <w:sz w:val="20"/>
                      <w:szCs w:val="20"/>
                    </w:rPr>
                    <w:t>—The DAM Reg-Up price for the Operating Hour.</w:t>
                  </w:r>
                </w:p>
              </w:tc>
            </w:tr>
            <w:tr w:rsidR="006161AD" w:rsidRPr="00D476E3" w14:paraId="0F4FC6C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021151" w14:textId="77777777" w:rsidR="006161AD" w:rsidRPr="00D476E3" w:rsidRDefault="006161AD" w:rsidP="006F573E">
                  <w:pPr>
                    <w:spacing w:after="60"/>
                    <w:rPr>
                      <w:iCs/>
                      <w:sz w:val="20"/>
                      <w:szCs w:val="20"/>
                    </w:rPr>
                  </w:pPr>
                  <w:r w:rsidRPr="00D476E3">
                    <w:rPr>
                      <w:iCs/>
                      <w:sz w:val="20"/>
                      <w:szCs w:val="20"/>
                    </w:rPr>
                    <w:t>DARUNOBL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5F3BA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802672" w14:textId="77777777" w:rsidR="006161AD" w:rsidRPr="00D476E3" w:rsidRDefault="006161AD" w:rsidP="006F573E">
                  <w:pPr>
                    <w:spacing w:after="60"/>
                    <w:rPr>
                      <w:i/>
                      <w:iCs/>
                      <w:sz w:val="20"/>
                      <w:szCs w:val="20"/>
                    </w:rPr>
                  </w:pPr>
                  <w:r w:rsidRPr="00D476E3">
                    <w:rPr>
                      <w:i/>
                      <w:iCs/>
                      <w:sz w:val="20"/>
                      <w:szCs w:val="20"/>
                    </w:rPr>
                    <w:t>Day-Ahead Reg-Up New Obligation per QSE—</w:t>
                  </w:r>
                  <w:r w:rsidRPr="00D476E3">
                    <w:rPr>
                      <w:iCs/>
                      <w:sz w:val="20"/>
                      <w:szCs w:val="20"/>
                    </w:rPr>
                    <w:t xml:space="preserve">The updated Reg-Up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5FFDE6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8947DD" w14:textId="77777777" w:rsidR="006161AD" w:rsidRPr="00D476E3" w:rsidRDefault="006161AD" w:rsidP="006F573E">
                  <w:pPr>
                    <w:spacing w:after="60"/>
                    <w:rPr>
                      <w:i/>
                      <w:iCs/>
                      <w:sz w:val="20"/>
                      <w:szCs w:val="20"/>
                    </w:rPr>
                  </w:pPr>
                  <w:r w:rsidRPr="00D476E3">
                    <w:rPr>
                      <w:iCs/>
                      <w:sz w:val="20"/>
                      <w:szCs w:val="20"/>
                    </w:rPr>
                    <w:t xml:space="preserve">DARUAMT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796AA0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A057FA0" w14:textId="77777777" w:rsidR="006161AD" w:rsidRPr="00D476E3" w:rsidRDefault="006161AD" w:rsidP="006F573E">
                  <w:pPr>
                    <w:spacing w:after="60"/>
                    <w:rPr>
                      <w:iCs/>
                      <w:sz w:val="20"/>
                      <w:szCs w:val="20"/>
                    </w:rPr>
                  </w:pPr>
                  <w:r w:rsidRPr="00D476E3">
                    <w:rPr>
                      <w:i/>
                      <w:iCs/>
                      <w:sz w:val="20"/>
                      <w:szCs w:val="20"/>
                    </w:rPr>
                    <w:t>Day-Ahead Reg-Up Amount per QSE</w:t>
                  </w:r>
                  <w:r w:rsidRPr="00D476E3">
                    <w:rPr>
                      <w:iCs/>
                      <w:sz w:val="20"/>
                      <w:szCs w:val="20"/>
                    </w:rPr>
                    <w:t xml:space="preserve">—QSE </w:t>
                  </w:r>
                  <w:r w:rsidRPr="00D476E3">
                    <w:rPr>
                      <w:i/>
                      <w:iCs/>
                      <w:sz w:val="20"/>
                      <w:szCs w:val="20"/>
                    </w:rPr>
                    <w:t>q</w:t>
                  </w:r>
                  <w:r w:rsidRPr="00D476E3">
                    <w:rPr>
                      <w:iCs/>
                      <w:sz w:val="20"/>
                      <w:szCs w:val="20"/>
                    </w:rPr>
                    <w:t>’s share of the DAM costs for Reg-Up for the Operating Hour.</w:t>
                  </w:r>
                </w:p>
              </w:tc>
            </w:tr>
            <w:tr w:rsidR="006161AD" w:rsidRPr="00D476E3" w14:paraId="0A70E8E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858F99" w14:textId="77777777" w:rsidR="006161AD" w:rsidRPr="00D476E3" w:rsidRDefault="006161AD" w:rsidP="006F573E">
                  <w:pPr>
                    <w:spacing w:after="60"/>
                    <w:rPr>
                      <w:iCs/>
                      <w:sz w:val="20"/>
                      <w:szCs w:val="20"/>
                    </w:rPr>
                  </w:pPr>
                  <w:r w:rsidRPr="00D476E3">
                    <w:rPr>
                      <w:iCs/>
                      <w:sz w:val="20"/>
                      <w:szCs w:val="20"/>
                    </w:rPr>
                    <w:t xml:space="preserve">PCRUR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0E2A3A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ACBA38" w14:textId="77777777" w:rsidR="006161AD" w:rsidRPr="00D476E3" w:rsidRDefault="006161AD" w:rsidP="006F573E">
                  <w:pPr>
                    <w:spacing w:after="60"/>
                    <w:rPr>
                      <w:i/>
                      <w:iCs/>
                      <w:sz w:val="20"/>
                      <w:szCs w:val="20"/>
                    </w:rPr>
                  </w:pPr>
                  <w:r w:rsidRPr="00D476E3">
                    <w:rPr>
                      <w:i/>
                      <w:iCs/>
                      <w:sz w:val="20"/>
                      <w:szCs w:val="20"/>
                    </w:rPr>
                    <w:t>Procured Capacity for Reg-Up per Resource per QSE in DAM</w:t>
                  </w:r>
                  <w:r w:rsidRPr="00D476E3">
                    <w:rPr>
                      <w:iCs/>
                      <w:sz w:val="20"/>
                      <w:szCs w:val="20"/>
                    </w:rPr>
                    <w:t xml:space="preserve">—The Reg-Up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1E331E0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A40225" w14:textId="77777777" w:rsidR="006161AD" w:rsidRPr="00D476E3" w:rsidRDefault="006161AD" w:rsidP="006F573E">
                  <w:pPr>
                    <w:spacing w:after="60"/>
                    <w:rPr>
                      <w:iCs/>
                      <w:sz w:val="20"/>
                      <w:szCs w:val="20"/>
                    </w:rPr>
                  </w:pPr>
                  <w:r w:rsidRPr="00D476E3">
                    <w:rPr>
                      <w:iCs/>
                      <w:sz w:val="20"/>
                      <w:szCs w:val="20"/>
                    </w:rPr>
                    <w:t xml:space="preserve">DARUOAWD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F3149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668D153" w14:textId="77777777" w:rsidR="006161AD" w:rsidRPr="00D476E3" w:rsidRDefault="006161AD" w:rsidP="006F573E">
                  <w:pPr>
                    <w:spacing w:after="60"/>
                    <w:rPr>
                      <w:i/>
                      <w:iCs/>
                      <w:sz w:val="20"/>
                      <w:szCs w:val="20"/>
                    </w:rPr>
                  </w:pPr>
                  <w:r w:rsidRPr="00D476E3">
                    <w:rPr>
                      <w:i/>
                      <w:iCs/>
                      <w:sz w:val="20"/>
                      <w:szCs w:val="20"/>
                    </w:rPr>
                    <w:t xml:space="preserve">Day-Ahead Reg-Up Award for the QSE </w:t>
                  </w:r>
                  <w:r w:rsidRPr="00D476E3">
                    <w:rPr>
                      <w:iCs/>
                      <w:sz w:val="20"/>
                      <w:szCs w:val="20"/>
                    </w:rPr>
                    <w:t xml:space="preserve">—The Reg-Up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2CC40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144B03"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78E82B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396B0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4064296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0C75E4F" w14:textId="77777777" w:rsidR="006161AD" w:rsidRPr="00D476E3" w:rsidRDefault="006161AD" w:rsidP="006F573E">
                  <w:pPr>
                    <w:spacing w:after="60"/>
                    <w:rPr>
                      <w:iCs/>
                      <w:sz w:val="20"/>
                      <w:szCs w:val="20"/>
                    </w:rPr>
                  </w:pPr>
                  <w:r w:rsidRPr="00D476E3">
                    <w:rPr>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B79D3B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BB02B8" w14:textId="77777777" w:rsidR="006161AD" w:rsidRPr="00D476E3" w:rsidRDefault="006161AD" w:rsidP="006F573E">
                  <w:pPr>
                    <w:spacing w:after="60"/>
                    <w:rPr>
                      <w:i/>
                      <w:iCs/>
                      <w:sz w:val="20"/>
                      <w:szCs w:val="20"/>
                    </w:rPr>
                  </w:pPr>
                  <w:r w:rsidRPr="00D476E3">
                    <w:rPr>
                      <w:i/>
                      <w:iCs/>
                      <w:sz w:val="20"/>
                      <w:szCs w:val="20"/>
                    </w:rPr>
                    <w:t>Day-Ahead Procured Capacity for Reg-Up Total</w:t>
                  </w:r>
                  <w:r w:rsidRPr="00D476E3">
                    <w:rPr>
                      <w:iCs/>
                      <w:sz w:val="20"/>
                      <w:szCs w:val="20"/>
                    </w:rPr>
                    <w:t>—The total Reg-Up capacity for all QSEs for all Reg-Up awarded and self-arranged in the DAM for the Operating Hour.</w:t>
                  </w:r>
                </w:p>
              </w:tc>
            </w:tr>
            <w:tr w:rsidR="006161AD" w:rsidRPr="00D476E3" w14:paraId="01A695D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945497" w14:textId="77777777" w:rsidR="006161AD" w:rsidRPr="00D476E3" w:rsidRDefault="006161AD" w:rsidP="006F573E">
                  <w:pPr>
                    <w:spacing w:after="60"/>
                    <w:rPr>
                      <w:iCs/>
                      <w:sz w:val="20"/>
                      <w:szCs w:val="20"/>
                    </w:rPr>
                  </w:pPr>
                  <w:r w:rsidRPr="00D476E3">
                    <w:rPr>
                      <w:iCs/>
                      <w:sz w:val="20"/>
                      <w:szCs w:val="20"/>
                    </w:rPr>
                    <w:t xml:space="preserve">DASARUQ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7E03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52FC51" w14:textId="77777777" w:rsidR="006161AD" w:rsidRPr="00D476E3" w:rsidRDefault="006161AD" w:rsidP="006F573E">
                  <w:pPr>
                    <w:spacing w:after="60"/>
                    <w:rPr>
                      <w:i/>
                      <w:iCs/>
                      <w:sz w:val="20"/>
                      <w:szCs w:val="20"/>
                    </w:rPr>
                  </w:pPr>
                  <w:r w:rsidRPr="00D476E3">
                    <w:rPr>
                      <w:i/>
                      <w:iCs/>
                      <w:sz w:val="20"/>
                      <w:szCs w:val="20"/>
                    </w:rPr>
                    <w:t>Day-Ahead Self-Arranged Reg-Up Quantity per QSE</w:t>
                  </w:r>
                  <w:r w:rsidRPr="00D476E3">
                    <w:rPr>
                      <w:iCs/>
                      <w:sz w:val="20"/>
                      <w:szCs w:val="20"/>
                    </w:rPr>
                    <w:t xml:space="preserve">—The self-arranged Reg-Up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004F9D2A"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CFB1A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0DF04E6"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6CBB79B"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BDDF44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94CFE72"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9CA190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92E2F6C" w14:textId="77777777" w:rsidR="006161AD" w:rsidRPr="00D476E3" w:rsidRDefault="006161AD" w:rsidP="006F573E">
                  <w:pPr>
                    <w:spacing w:after="60"/>
                    <w:rPr>
                      <w:iCs/>
                      <w:sz w:val="20"/>
                      <w:szCs w:val="20"/>
                    </w:rPr>
                  </w:pPr>
                  <w:r w:rsidRPr="00D476E3">
                    <w:rPr>
                      <w:iCs/>
                      <w:sz w:val="20"/>
                      <w:szCs w:val="20"/>
                    </w:rPr>
                    <w:t>A Resource.</w:t>
                  </w:r>
                </w:p>
              </w:tc>
            </w:tr>
          </w:tbl>
          <w:p w14:paraId="1CF17B40" w14:textId="77777777" w:rsidR="006161AD" w:rsidRPr="00D476E3" w:rsidRDefault="006161AD" w:rsidP="006F573E">
            <w:pPr>
              <w:spacing w:before="240" w:after="240"/>
              <w:ind w:left="1440" w:hanging="720"/>
              <w:rPr>
                <w:iCs/>
                <w:szCs w:val="20"/>
              </w:rPr>
            </w:pPr>
            <w:r w:rsidRPr="00D476E3">
              <w:rPr>
                <w:iCs/>
                <w:szCs w:val="20"/>
              </w:rPr>
              <w:t>(b)</w:t>
            </w:r>
            <w:r w:rsidRPr="00D476E3">
              <w:rPr>
                <w:iCs/>
                <w:szCs w:val="20"/>
              </w:rPr>
              <w:tab/>
              <w:t>For Regulation Down Service (Reg-Down), if applicable:</w:t>
            </w:r>
          </w:p>
          <w:p w14:paraId="7711FAD9" w14:textId="77777777" w:rsidR="006161AD" w:rsidRPr="00D476E3" w:rsidRDefault="006161AD" w:rsidP="006F573E">
            <w:pPr>
              <w:spacing w:after="240"/>
              <w:ind w:left="1440" w:hanging="720"/>
              <w:rPr>
                <w:iCs/>
                <w:szCs w:val="20"/>
              </w:rPr>
            </w:pPr>
            <w:r w:rsidRPr="00D476E3">
              <w:rPr>
                <w:iCs/>
                <w:szCs w:val="20"/>
              </w:rPr>
              <w:t xml:space="preserve">DARTPCRDAMT </w:t>
            </w:r>
            <w:r w:rsidRPr="00D476E3">
              <w:rPr>
                <w:i/>
                <w:iCs/>
                <w:szCs w:val="20"/>
                <w:vertAlign w:val="subscript"/>
              </w:rPr>
              <w:t>q</w:t>
            </w:r>
            <w:r w:rsidRPr="00D476E3">
              <w:rPr>
                <w:iCs/>
                <w:szCs w:val="20"/>
                <w:vertAlign w:val="subscript"/>
              </w:rPr>
              <w:t xml:space="preserve"> </w:t>
            </w:r>
            <w:r w:rsidRPr="00D476E3">
              <w:rPr>
                <w:iCs/>
                <w:szCs w:val="20"/>
              </w:rPr>
              <w:t>= (DARDNOBL</w:t>
            </w:r>
            <w:r w:rsidRPr="00D476E3">
              <w:rPr>
                <w:iCs/>
                <w:szCs w:val="20"/>
                <w:vertAlign w:val="subscript"/>
              </w:rPr>
              <w:t xml:space="preserve"> </w:t>
            </w:r>
            <w:r w:rsidRPr="00D476E3">
              <w:rPr>
                <w:i/>
                <w:iCs/>
                <w:szCs w:val="20"/>
                <w:vertAlign w:val="subscript"/>
              </w:rPr>
              <w:t>q</w:t>
            </w:r>
            <w:r w:rsidRPr="00D476E3">
              <w:rPr>
                <w:iCs/>
                <w:szCs w:val="20"/>
                <w:vertAlign w:val="subscript"/>
              </w:rPr>
              <w:t xml:space="preserve"> </w:t>
            </w:r>
            <w:r w:rsidRPr="00D476E3">
              <w:rPr>
                <w:iCs/>
                <w:szCs w:val="20"/>
              </w:rPr>
              <w:t xml:space="preserve">- DASARDQ </w:t>
            </w:r>
            <w:r w:rsidRPr="00D476E3">
              <w:rPr>
                <w:i/>
                <w:iCs/>
                <w:szCs w:val="20"/>
                <w:vertAlign w:val="subscript"/>
              </w:rPr>
              <w:t>q</w:t>
            </w:r>
            <w:r w:rsidRPr="00D476E3">
              <w:rPr>
                <w:iCs/>
                <w:szCs w:val="20"/>
              </w:rPr>
              <w:t xml:space="preserve">) * DARDPR - DARDAMT </w:t>
            </w:r>
            <w:r w:rsidRPr="00D476E3">
              <w:rPr>
                <w:i/>
                <w:iCs/>
                <w:szCs w:val="20"/>
                <w:vertAlign w:val="subscript"/>
              </w:rPr>
              <w:t>q</w:t>
            </w:r>
          </w:p>
          <w:p w14:paraId="07D1444E" w14:textId="77777777" w:rsidR="006161AD" w:rsidRPr="00D476E3" w:rsidRDefault="006161AD" w:rsidP="006F573E">
            <w:pPr>
              <w:spacing w:after="240"/>
              <w:rPr>
                <w:lang w:val="pt-BR"/>
              </w:rPr>
            </w:pPr>
            <w:r w:rsidRPr="00D476E3">
              <w:rPr>
                <w:iCs/>
                <w:szCs w:val="20"/>
                <w:lang w:val="pt-BR"/>
              </w:rPr>
              <w:t>Where:</w:t>
            </w:r>
          </w:p>
          <w:p w14:paraId="0236265A" w14:textId="77777777" w:rsidR="006161AD" w:rsidRPr="00D476E3" w:rsidRDefault="006161AD" w:rsidP="006F573E">
            <w:pPr>
              <w:spacing w:after="240"/>
              <w:ind w:left="1440" w:hanging="720"/>
              <w:rPr>
                <w:iCs/>
                <w:szCs w:val="20"/>
              </w:rPr>
            </w:pPr>
            <w:r w:rsidRPr="00D476E3">
              <w:rPr>
                <w:iCs/>
                <w:szCs w:val="20"/>
              </w:rPr>
              <w:t xml:space="preserve">DARDNOBL </w:t>
            </w:r>
            <w:r w:rsidRPr="00D476E3">
              <w:rPr>
                <w:i/>
                <w:iCs/>
                <w:szCs w:val="20"/>
                <w:vertAlign w:val="subscript"/>
              </w:rPr>
              <w:t xml:space="preserve">q     </w:t>
            </w:r>
            <w:r w:rsidRPr="00D476E3">
              <w:rPr>
                <w:iCs/>
                <w:szCs w:val="20"/>
              </w:rPr>
              <w:t xml:space="preserve">=  DAPCRDQTOT * HLRS </w:t>
            </w:r>
            <w:r w:rsidRPr="00D476E3">
              <w:rPr>
                <w:i/>
                <w:iCs/>
                <w:szCs w:val="20"/>
                <w:vertAlign w:val="subscript"/>
              </w:rPr>
              <w:t>q</w:t>
            </w:r>
            <w:r w:rsidRPr="00D476E3">
              <w:rPr>
                <w:iCs/>
                <w:szCs w:val="20"/>
              </w:rPr>
              <w:t xml:space="preserve"> </w:t>
            </w:r>
          </w:p>
          <w:p w14:paraId="7269FF24" w14:textId="77777777" w:rsidR="006161AD" w:rsidRPr="00D476E3" w:rsidRDefault="006161AD" w:rsidP="006F573E">
            <w:pPr>
              <w:spacing w:after="240"/>
              <w:ind w:left="1440" w:hanging="720"/>
            </w:pPr>
            <w:r w:rsidRPr="00D476E3">
              <w:t xml:space="preserve">DAPCRDQTOT       = </w:t>
            </w:r>
            <w:r w:rsidRPr="00D476E3">
              <w:rPr>
                <w:iCs/>
                <w:position w:val="-22"/>
                <w:szCs w:val="20"/>
              </w:rPr>
              <w:object w:dxaOrig="285" w:dyaOrig="285" w14:anchorId="04582868">
                <v:shape id="_x0000_i1078" type="#_x0000_t75" style="width:22.8pt;height:22.8pt" o:ole="">
                  <v:imagedata r:id="rId81" o:title=""/>
                </v:shape>
                <o:OLEObject Type="Embed" ProgID="Equation.3" ShapeID="_x0000_i1078" DrawAspect="Content" ObjectID="_1791035046" r:id="rId85"/>
              </w:object>
            </w:r>
            <w:r w:rsidRPr="00D476E3">
              <w:rPr>
                <w:iCs/>
                <w:szCs w:val="20"/>
              </w:rPr>
              <w:t xml:space="preserve"> (</w:t>
            </w:r>
            <w:r w:rsidRPr="00D476E3">
              <w:rPr>
                <w:iCs/>
                <w:position w:val="-18"/>
                <w:szCs w:val="20"/>
              </w:rPr>
              <w:object w:dxaOrig="285" w:dyaOrig="570" w14:anchorId="4512BF20">
                <v:shape id="_x0000_i1079" type="#_x0000_t75" style="width:12pt;height:30pt" o:ole="">
                  <v:imagedata r:id="rId83" o:title=""/>
                </v:shape>
                <o:OLEObject Type="Embed" ProgID="Equation.3" ShapeID="_x0000_i1079" DrawAspect="Content" ObjectID="_1791035047" r:id="rId86"/>
              </w:object>
            </w:r>
            <w:r w:rsidRPr="00D476E3">
              <w:t>PCRDR</w:t>
            </w:r>
            <w:r w:rsidRPr="00D476E3">
              <w:rPr>
                <w:i/>
                <w:iCs/>
              </w:rPr>
              <w:t xml:space="preserve"> </w:t>
            </w:r>
            <w:r w:rsidRPr="00D476E3">
              <w:rPr>
                <w:i/>
                <w:iCs/>
                <w:vertAlign w:val="subscript"/>
              </w:rPr>
              <w:t>r, q, DAM</w:t>
            </w:r>
            <w:r w:rsidRPr="00D476E3">
              <w:t xml:space="preserve"> + DARDOAWD </w:t>
            </w:r>
            <w:r w:rsidRPr="00D476E3">
              <w:rPr>
                <w:i/>
                <w:iCs/>
                <w:vertAlign w:val="subscript"/>
              </w:rPr>
              <w:t>q</w:t>
            </w:r>
            <w:r w:rsidRPr="00D476E3">
              <w:t xml:space="preserve"> + DASARDQ </w:t>
            </w:r>
            <w:r w:rsidRPr="00D476E3">
              <w:rPr>
                <w:i/>
                <w:iCs/>
                <w:vertAlign w:val="subscript"/>
              </w:rPr>
              <w:t>q</w:t>
            </w:r>
            <w:r w:rsidRPr="00D476E3">
              <w:rPr>
                <w:iCs/>
                <w:szCs w:val="20"/>
              </w:rPr>
              <w:t>)</w:t>
            </w:r>
          </w:p>
          <w:p w14:paraId="676E0DFA" w14:textId="77777777" w:rsidR="006161AD" w:rsidRPr="00D476E3" w:rsidRDefault="006161AD" w:rsidP="006F573E">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6161AD" w:rsidRPr="00D476E3" w14:paraId="2FC227C6"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41B1102"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D681D65"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E3C70D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9A351B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467CA2D5" w14:textId="77777777" w:rsidR="006161AD" w:rsidRPr="00D476E3" w:rsidRDefault="006161AD" w:rsidP="006F573E">
                  <w:pPr>
                    <w:spacing w:after="60"/>
                    <w:rPr>
                      <w:iCs/>
                      <w:sz w:val="20"/>
                      <w:szCs w:val="20"/>
                    </w:rPr>
                  </w:pPr>
                  <w:r w:rsidRPr="00D476E3">
                    <w:rPr>
                      <w:iCs/>
                      <w:sz w:val="20"/>
                      <w:szCs w:val="20"/>
                    </w:rPr>
                    <w:t xml:space="preserve">DARTPCRDAMT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7F9F4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90ED8E3"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Reg-Down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Reg-Down, for the re-calculated Real-Time obligation, for the Operating Hour.</w:t>
                  </w:r>
                </w:p>
              </w:tc>
            </w:tr>
            <w:tr w:rsidR="006161AD" w:rsidRPr="00D476E3" w14:paraId="02D3D4DF"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98367E5" w14:textId="77777777" w:rsidR="006161AD" w:rsidRPr="00D476E3" w:rsidRDefault="006161AD" w:rsidP="006F573E">
                  <w:pPr>
                    <w:spacing w:after="60"/>
                    <w:rPr>
                      <w:iCs/>
                      <w:sz w:val="20"/>
                      <w:szCs w:val="20"/>
                    </w:rPr>
                  </w:pPr>
                  <w:r w:rsidRPr="00D476E3">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135AAC9" w14:textId="77777777" w:rsidR="006161AD" w:rsidRPr="00D476E3" w:rsidRDefault="006161AD" w:rsidP="006F573E">
                  <w:pPr>
                    <w:spacing w:after="60"/>
                    <w:rPr>
                      <w:iCs/>
                      <w:sz w:val="20"/>
                      <w:szCs w:val="20"/>
                    </w:rPr>
                  </w:pPr>
                  <w:r w:rsidRPr="00D476E3">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2E5BEC1" w14:textId="77777777" w:rsidR="006161AD" w:rsidRPr="00D476E3" w:rsidRDefault="006161AD" w:rsidP="006F573E">
                  <w:pPr>
                    <w:spacing w:after="60"/>
                    <w:rPr>
                      <w:i/>
                      <w:iCs/>
                      <w:sz w:val="20"/>
                      <w:szCs w:val="20"/>
                    </w:rPr>
                  </w:pPr>
                  <w:r w:rsidRPr="00D476E3">
                    <w:rPr>
                      <w:i/>
                      <w:iCs/>
                      <w:sz w:val="20"/>
                      <w:szCs w:val="20"/>
                    </w:rPr>
                    <w:t>Day-Ahead Reg-Down Price</w:t>
                  </w:r>
                  <w:r w:rsidRPr="00D476E3">
                    <w:rPr>
                      <w:iCs/>
                      <w:sz w:val="20"/>
                      <w:szCs w:val="20"/>
                    </w:rPr>
                    <w:t>—The DAM Reg-Down price for the Operating Hour.</w:t>
                  </w:r>
                </w:p>
              </w:tc>
            </w:tr>
            <w:tr w:rsidR="006161AD" w:rsidRPr="00D476E3" w14:paraId="1703921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9A31ED" w14:textId="77777777" w:rsidR="006161AD" w:rsidRPr="00D476E3" w:rsidRDefault="006161AD" w:rsidP="006F573E">
                  <w:pPr>
                    <w:spacing w:after="60"/>
                    <w:rPr>
                      <w:iCs/>
                      <w:sz w:val="20"/>
                      <w:szCs w:val="20"/>
                    </w:rPr>
                  </w:pPr>
                  <w:r w:rsidRPr="00D476E3">
                    <w:rPr>
                      <w:iCs/>
                      <w:sz w:val="20"/>
                      <w:szCs w:val="20"/>
                    </w:rPr>
                    <w:t>DARDNOBL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D7A0C72"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3C367F" w14:textId="77777777" w:rsidR="006161AD" w:rsidRPr="00D476E3" w:rsidRDefault="006161AD" w:rsidP="006F573E">
                  <w:pPr>
                    <w:spacing w:after="60"/>
                    <w:rPr>
                      <w:i/>
                      <w:iCs/>
                      <w:sz w:val="20"/>
                      <w:szCs w:val="20"/>
                    </w:rPr>
                  </w:pPr>
                  <w:r w:rsidRPr="00D476E3">
                    <w:rPr>
                      <w:i/>
                      <w:iCs/>
                      <w:sz w:val="20"/>
                      <w:szCs w:val="20"/>
                    </w:rPr>
                    <w:t>Day-Ahead Reg-Down New Obligation per QSE—</w:t>
                  </w:r>
                  <w:r w:rsidRPr="00D476E3">
                    <w:rPr>
                      <w:iCs/>
                      <w:sz w:val="20"/>
                      <w:szCs w:val="20"/>
                    </w:rPr>
                    <w:t xml:space="preserve">The updated Reg-Down Ancillary Service Obligation in Real-Time, for QSE </w:t>
                  </w:r>
                  <w:r w:rsidRPr="00D476E3">
                    <w:rPr>
                      <w:i/>
                      <w:iCs/>
                      <w:sz w:val="20"/>
                      <w:szCs w:val="20"/>
                    </w:rPr>
                    <w:t>q</w:t>
                  </w:r>
                  <w:r w:rsidRPr="00D476E3">
                    <w:rPr>
                      <w:iCs/>
                      <w:sz w:val="20"/>
                      <w:szCs w:val="20"/>
                    </w:rPr>
                    <w:t>, for the Operating Hour.</w:t>
                  </w:r>
                </w:p>
              </w:tc>
            </w:tr>
            <w:tr w:rsidR="006161AD" w:rsidRPr="00D476E3" w14:paraId="0645474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F090C44" w14:textId="77777777" w:rsidR="006161AD" w:rsidRPr="00D476E3" w:rsidRDefault="006161AD" w:rsidP="006F573E">
                  <w:pPr>
                    <w:spacing w:after="60"/>
                    <w:rPr>
                      <w:i/>
                      <w:iCs/>
                      <w:sz w:val="20"/>
                      <w:szCs w:val="20"/>
                    </w:rPr>
                  </w:pPr>
                  <w:r w:rsidRPr="00D476E3">
                    <w:rPr>
                      <w:iCs/>
                      <w:sz w:val="20"/>
                      <w:szCs w:val="20"/>
                    </w:rPr>
                    <w:t xml:space="preserve">DARDAMT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9289394"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4B24671" w14:textId="77777777" w:rsidR="006161AD" w:rsidRPr="00D476E3" w:rsidRDefault="006161AD" w:rsidP="006F573E">
                  <w:pPr>
                    <w:spacing w:after="60"/>
                    <w:rPr>
                      <w:iCs/>
                      <w:sz w:val="20"/>
                      <w:szCs w:val="20"/>
                    </w:rPr>
                  </w:pPr>
                  <w:r w:rsidRPr="00D476E3">
                    <w:rPr>
                      <w:i/>
                      <w:iCs/>
                      <w:sz w:val="20"/>
                      <w:szCs w:val="20"/>
                    </w:rPr>
                    <w:t>Day-Ahead Reg-Down Amount per QSE</w:t>
                  </w:r>
                  <w:r w:rsidRPr="00D476E3">
                    <w:rPr>
                      <w:iCs/>
                      <w:sz w:val="20"/>
                      <w:szCs w:val="20"/>
                    </w:rPr>
                    <w:t xml:space="preserve">—QSE </w:t>
                  </w:r>
                  <w:r w:rsidRPr="00D476E3">
                    <w:rPr>
                      <w:i/>
                      <w:iCs/>
                      <w:sz w:val="20"/>
                      <w:szCs w:val="20"/>
                    </w:rPr>
                    <w:t>q</w:t>
                  </w:r>
                  <w:r w:rsidRPr="00D476E3">
                    <w:rPr>
                      <w:iCs/>
                      <w:sz w:val="20"/>
                      <w:szCs w:val="20"/>
                    </w:rPr>
                    <w:t>’s share of the DAM cost for Reg-Down, for the Operating Hour.</w:t>
                  </w:r>
                </w:p>
              </w:tc>
            </w:tr>
            <w:tr w:rsidR="006161AD" w:rsidRPr="00D476E3" w14:paraId="720418A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CD1E2E" w14:textId="77777777" w:rsidR="006161AD" w:rsidRPr="00D476E3" w:rsidRDefault="006161AD" w:rsidP="006F573E">
                  <w:pPr>
                    <w:spacing w:after="60"/>
                    <w:rPr>
                      <w:iCs/>
                      <w:sz w:val="20"/>
                      <w:szCs w:val="20"/>
                    </w:rPr>
                  </w:pPr>
                  <w:r w:rsidRPr="00D476E3">
                    <w:rPr>
                      <w:iCs/>
                      <w:sz w:val="20"/>
                      <w:szCs w:val="20"/>
                    </w:rPr>
                    <w:t xml:space="preserve">PCRDR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A0B8FF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89E0A75" w14:textId="77777777" w:rsidR="006161AD" w:rsidRPr="00D476E3" w:rsidRDefault="006161AD" w:rsidP="006F573E">
                  <w:pPr>
                    <w:spacing w:after="60"/>
                    <w:rPr>
                      <w:i/>
                      <w:iCs/>
                      <w:sz w:val="20"/>
                      <w:szCs w:val="20"/>
                    </w:rPr>
                  </w:pPr>
                  <w:r w:rsidRPr="00D476E3">
                    <w:rPr>
                      <w:i/>
                      <w:iCs/>
                      <w:sz w:val="20"/>
                      <w:szCs w:val="20"/>
                    </w:rPr>
                    <w:t>Procured Capacity for Reg-Down per Resource per QSE in DAM</w:t>
                  </w:r>
                  <w:r w:rsidRPr="00D476E3">
                    <w:rPr>
                      <w:iCs/>
                      <w:sz w:val="20"/>
                      <w:szCs w:val="20"/>
                    </w:rPr>
                    <w:t xml:space="preserve">—The Reg-Down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3CE5A96E"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327298" w14:textId="77777777" w:rsidR="006161AD" w:rsidRPr="00D476E3" w:rsidRDefault="006161AD" w:rsidP="006F573E">
                  <w:pPr>
                    <w:spacing w:after="60"/>
                    <w:rPr>
                      <w:iCs/>
                      <w:sz w:val="20"/>
                      <w:szCs w:val="20"/>
                    </w:rPr>
                  </w:pPr>
                  <w:r w:rsidRPr="00D476E3">
                    <w:rPr>
                      <w:iCs/>
                      <w:sz w:val="20"/>
                      <w:szCs w:val="20"/>
                    </w:rPr>
                    <w:t xml:space="preserve">DARDOAWD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463066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5F9D823" w14:textId="77777777" w:rsidR="006161AD" w:rsidRPr="00D476E3" w:rsidRDefault="006161AD" w:rsidP="006F573E">
                  <w:pPr>
                    <w:spacing w:after="60"/>
                    <w:rPr>
                      <w:iCs/>
                      <w:sz w:val="20"/>
                      <w:szCs w:val="20"/>
                    </w:rPr>
                  </w:pPr>
                  <w:r w:rsidRPr="00D476E3">
                    <w:rPr>
                      <w:i/>
                      <w:iCs/>
                      <w:sz w:val="20"/>
                      <w:szCs w:val="20"/>
                    </w:rPr>
                    <w:t xml:space="preserve">Day-Ahead Reg-Down Only Award for the QSE </w:t>
                  </w:r>
                  <w:r w:rsidRPr="00D476E3">
                    <w:rPr>
                      <w:iCs/>
                      <w:sz w:val="20"/>
                      <w:szCs w:val="20"/>
                    </w:rPr>
                    <w:t xml:space="preserve">—The Reg-Down Only capacity awarded in the DAM to QSE </w:t>
                  </w:r>
                  <w:r w:rsidRPr="00D476E3">
                    <w:rPr>
                      <w:i/>
                      <w:iCs/>
                      <w:sz w:val="20"/>
                      <w:szCs w:val="20"/>
                    </w:rPr>
                    <w:t>q</w:t>
                  </w:r>
                  <w:r w:rsidRPr="00D476E3">
                    <w:rPr>
                      <w:iCs/>
                      <w:sz w:val="20"/>
                      <w:szCs w:val="20"/>
                    </w:rPr>
                    <w:t xml:space="preserve"> for the Operating Hour.</w:t>
                  </w:r>
                </w:p>
              </w:tc>
            </w:tr>
            <w:tr w:rsidR="006161AD" w:rsidRPr="00D476E3" w14:paraId="763FC32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A1BE52"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0F361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39A01B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as defined in Section 6.6.2.4, QSE Load Ratio Share for an Operating Hour for QSE </w:t>
                  </w:r>
                  <w:r w:rsidRPr="00D476E3">
                    <w:rPr>
                      <w:i/>
                      <w:iCs/>
                      <w:sz w:val="20"/>
                      <w:szCs w:val="20"/>
                    </w:rPr>
                    <w:t>q</w:t>
                  </w:r>
                  <w:r w:rsidRPr="00D476E3">
                    <w:rPr>
                      <w:iCs/>
                      <w:sz w:val="20"/>
                      <w:szCs w:val="20"/>
                    </w:rPr>
                    <w:t>, for the Operating Hour.</w:t>
                  </w:r>
                </w:p>
              </w:tc>
            </w:tr>
            <w:tr w:rsidR="006161AD" w:rsidRPr="00D476E3" w14:paraId="69CD3CB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2DD57C" w14:textId="77777777" w:rsidR="006161AD" w:rsidRPr="00D476E3" w:rsidRDefault="006161AD" w:rsidP="006F573E">
                  <w:pPr>
                    <w:spacing w:after="60"/>
                    <w:rPr>
                      <w:iCs/>
                      <w:sz w:val="20"/>
                      <w:szCs w:val="20"/>
                    </w:rPr>
                  </w:pPr>
                  <w:r w:rsidRPr="00D476E3">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46399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FE6748" w14:textId="77777777" w:rsidR="006161AD" w:rsidRPr="00D476E3" w:rsidRDefault="006161AD" w:rsidP="006F573E">
                  <w:pPr>
                    <w:spacing w:after="60"/>
                    <w:rPr>
                      <w:i/>
                      <w:iCs/>
                      <w:sz w:val="20"/>
                      <w:szCs w:val="20"/>
                    </w:rPr>
                  </w:pPr>
                  <w:r w:rsidRPr="00D476E3">
                    <w:rPr>
                      <w:i/>
                      <w:iCs/>
                      <w:sz w:val="20"/>
                      <w:szCs w:val="20"/>
                    </w:rPr>
                    <w:t>Day-Ahead Procured Capacity for Reg-Down Total</w:t>
                  </w:r>
                  <w:r w:rsidRPr="00D476E3">
                    <w:rPr>
                      <w:iCs/>
                      <w:sz w:val="20"/>
                      <w:szCs w:val="20"/>
                    </w:rPr>
                    <w:t>—The total Reg-Down capacity for all QSEs for all Reg-Down awarded and self-arranged, in the DAM for the Operating Hour.</w:t>
                  </w:r>
                </w:p>
              </w:tc>
            </w:tr>
            <w:tr w:rsidR="006161AD" w:rsidRPr="00D476E3" w14:paraId="17B3B0A3"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9E8F80" w14:textId="77777777" w:rsidR="006161AD" w:rsidRPr="00D476E3" w:rsidRDefault="006161AD" w:rsidP="006F573E">
                  <w:pPr>
                    <w:spacing w:after="60"/>
                    <w:rPr>
                      <w:iCs/>
                      <w:sz w:val="20"/>
                      <w:szCs w:val="20"/>
                    </w:rPr>
                  </w:pPr>
                  <w:r w:rsidRPr="00D476E3">
                    <w:rPr>
                      <w:iCs/>
                      <w:sz w:val="20"/>
                      <w:szCs w:val="20"/>
                    </w:rPr>
                    <w:t xml:space="preserve">DASARDQ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AF3C744"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304429" w14:textId="77777777" w:rsidR="006161AD" w:rsidRPr="00D476E3" w:rsidRDefault="006161AD" w:rsidP="006F573E">
                  <w:pPr>
                    <w:spacing w:after="60"/>
                    <w:rPr>
                      <w:iCs/>
                      <w:sz w:val="20"/>
                      <w:szCs w:val="20"/>
                    </w:rPr>
                  </w:pPr>
                  <w:r w:rsidRPr="00D476E3">
                    <w:rPr>
                      <w:i/>
                      <w:iCs/>
                      <w:sz w:val="20"/>
                      <w:szCs w:val="20"/>
                    </w:rPr>
                    <w:t>Day-Ahead Self-Arranged Reg-Down Quantity per QSE</w:t>
                  </w:r>
                  <w:r w:rsidRPr="00D476E3">
                    <w:rPr>
                      <w:iCs/>
                      <w:sz w:val="20"/>
                      <w:szCs w:val="20"/>
                    </w:rPr>
                    <w:t xml:space="preserve">—The self-arranged Reg-Down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62DB4FD9"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38C2B97"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371198C"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4EDD39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355BFA8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2932BC0" w14:textId="77777777" w:rsidR="006161AD" w:rsidRPr="00D476E3" w:rsidRDefault="006161AD" w:rsidP="006F573E">
                  <w:pPr>
                    <w:spacing w:after="60"/>
                    <w:rPr>
                      <w:i/>
                      <w:iCs/>
                      <w:sz w:val="20"/>
                      <w:szCs w:val="20"/>
                    </w:rPr>
                  </w:pPr>
                  <w:r w:rsidRPr="00D476E3">
                    <w:rPr>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3302182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2655ADE" w14:textId="77777777" w:rsidR="006161AD" w:rsidRPr="00D476E3" w:rsidRDefault="006161AD" w:rsidP="006F573E">
                  <w:pPr>
                    <w:spacing w:after="60"/>
                    <w:rPr>
                      <w:iCs/>
                      <w:sz w:val="20"/>
                      <w:szCs w:val="20"/>
                    </w:rPr>
                  </w:pPr>
                  <w:r w:rsidRPr="00D476E3">
                    <w:rPr>
                      <w:iCs/>
                      <w:sz w:val="20"/>
                      <w:szCs w:val="20"/>
                    </w:rPr>
                    <w:t>A Resource.</w:t>
                  </w:r>
                </w:p>
              </w:tc>
            </w:tr>
          </w:tbl>
          <w:p w14:paraId="24A6B488" w14:textId="77777777" w:rsidR="006161AD" w:rsidRPr="00D476E3" w:rsidRDefault="006161AD" w:rsidP="006F573E">
            <w:pPr>
              <w:spacing w:before="240" w:after="240"/>
              <w:ind w:left="1440" w:hanging="720"/>
              <w:rPr>
                <w:iCs/>
                <w:szCs w:val="20"/>
              </w:rPr>
            </w:pPr>
            <w:r w:rsidRPr="00D476E3">
              <w:rPr>
                <w:iCs/>
                <w:szCs w:val="20"/>
              </w:rPr>
              <w:t>(c)</w:t>
            </w:r>
            <w:r w:rsidRPr="00D476E3">
              <w:rPr>
                <w:iCs/>
                <w:szCs w:val="20"/>
              </w:rPr>
              <w:tab/>
              <w:t>For Responsive Reserve (RRS), if applicable:</w:t>
            </w:r>
          </w:p>
          <w:p w14:paraId="2A6894AF" w14:textId="77777777" w:rsidR="006161AD" w:rsidRPr="00D476E3" w:rsidRDefault="006161AD" w:rsidP="006F573E">
            <w:pPr>
              <w:spacing w:after="240"/>
              <w:ind w:left="1440" w:hanging="720"/>
              <w:rPr>
                <w:iCs/>
                <w:szCs w:val="20"/>
              </w:rPr>
            </w:pPr>
            <w:r w:rsidRPr="00D476E3">
              <w:rPr>
                <w:iCs/>
                <w:szCs w:val="20"/>
              </w:rPr>
              <w:t xml:space="preserve">DARTPCRRAMT </w:t>
            </w:r>
            <w:r w:rsidRPr="00D476E3">
              <w:rPr>
                <w:i/>
                <w:iCs/>
                <w:szCs w:val="20"/>
                <w:vertAlign w:val="subscript"/>
              </w:rPr>
              <w:t>q</w:t>
            </w:r>
            <w:r w:rsidRPr="00D476E3">
              <w:rPr>
                <w:iCs/>
                <w:szCs w:val="20"/>
              </w:rPr>
              <w:t xml:space="preserve">  =  (DARRNOBL </w:t>
            </w:r>
            <w:r w:rsidRPr="00D476E3">
              <w:rPr>
                <w:i/>
                <w:iCs/>
                <w:szCs w:val="20"/>
                <w:vertAlign w:val="subscript"/>
              </w:rPr>
              <w:t>q</w:t>
            </w:r>
            <w:r w:rsidRPr="00D476E3">
              <w:rPr>
                <w:iCs/>
                <w:szCs w:val="20"/>
              </w:rPr>
              <w:t xml:space="preserve"> – DASARRQ </w:t>
            </w:r>
            <w:r w:rsidRPr="00D476E3">
              <w:rPr>
                <w:i/>
                <w:iCs/>
                <w:szCs w:val="20"/>
                <w:vertAlign w:val="subscript"/>
              </w:rPr>
              <w:t>q</w:t>
            </w:r>
            <w:r w:rsidRPr="00D476E3">
              <w:rPr>
                <w:iCs/>
                <w:szCs w:val="20"/>
              </w:rPr>
              <w:t xml:space="preserve">) * DARRPR - DARRAMT </w:t>
            </w:r>
            <w:r w:rsidRPr="00D476E3">
              <w:rPr>
                <w:i/>
                <w:iCs/>
                <w:szCs w:val="20"/>
                <w:vertAlign w:val="subscript"/>
              </w:rPr>
              <w:t>q</w:t>
            </w:r>
          </w:p>
          <w:p w14:paraId="091CB7CC" w14:textId="77777777" w:rsidR="006161AD" w:rsidRPr="00D476E3" w:rsidRDefault="006161AD" w:rsidP="006F573E">
            <w:pPr>
              <w:spacing w:after="240"/>
              <w:ind w:left="720" w:hanging="720"/>
              <w:rPr>
                <w:iCs/>
                <w:szCs w:val="20"/>
              </w:rPr>
            </w:pPr>
            <w:r w:rsidRPr="00D476E3">
              <w:rPr>
                <w:iCs/>
                <w:szCs w:val="20"/>
              </w:rPr>
              <w:t>Where:</w:t>
            </w:r>
          </w:p>
          <w:p w14:paraId="2DC3C5C2" w14:textId="77777777" w:rsidR="006161AD" w:rsidRPr="00D476E3" w:rsidRDefault="006161AD" w:rsidP="006F573E">
            <w:pPr>
              <w:spacing w:after="240"/>
              <w:ind w:left="1440" w:hanging="720"/>
              <w:rPr>
                <w:iCs/>
                <w:szCs w:val="20"/>
              </w:rPr>
            </w:pPr>
            <w:r w:rsidRPr="00D476E3">
              <w:rPr>
                <w:iCs/>
                <w:szCs w:val="20"/>
              </w:rPr>
              <w:t xml:space="preserve">DARRNOBL </w:t>
            </w:r>
            <w:r w:rsidRPr="00D476E3">
              <w:rPr>
                <w:i/>
                <w:iCs/>
                <w:szCs w:val="20"/>
                <w:vertAlign w:val="subscript"/>
              </w:rPr>
              <w:t>q</w:t>
            </w:r>
            <w:r w:rsidRPr="00D476E3">
              <w:rPr>
                <w:iCs/>
                <w:szCs w:val="20"/>
              </w:rPr>
              <w:tab/>
              <w:t xml:space="preserve">=  DAPCRRQTOT * HLRS </w:t>
            </w:r>
            <w:r w:rsidRPr="00D476E3">
              <w:rPr>
                <w:i/>
                <w:iCs/>
                <w:szCs w:val="20"/>
                <w:vertAlign w:val="subscript"/>
              </w:rPr>
              <w:t>q</w:t>
            </w:r>
            <w:r w:rsidRPr="00D476E3">
              <w:rPr>
                <w:iCs/>
                <w:szCs w:val="20"/>
              </w:rPr>
              <w:t xml:space="preserve"> </w:t>
            </w:r>
          </w:p>
          <w:p w14:paraId="4A86633D" w14:textId="77777777" w:rsidR="006161AD" w:rsidRPr="00D476E3" w:rsidRDefault="006161AD" w:rsidP="006F573E">
            <w:pPr>
              <w:spacing w:after="240"/>
              <w:ind w:left="1440" w:hanging="720"/>
            </w:pPr>
            <w:r w:rsidRPr="00D476E3">
              <w:t xml:space="preserve">DAPCRRQTOT  =  </w:t>
            </w:r>
            <w:r w:rsidRPr="00D476E3">
              <w:rPr>
                <w:iCs/>
                <w:position w:val="-22"/>
                <w:szCs w:val="20"/>
              </w:rPr>
              <w:object w:dxaOrig="285" w:dyaOrig="285" w14:anchorId="7B3B01F1">
                <v:shape id="_x0000_i1080" type="#_x0000_t75" style="width:26.4pt;height:26.4pt" o:ole="">
                  <v:imagedata r:id="rId81" o:title=""/>
                </v:shape>
                <o:OLEObject Type="Embed" ProgID="Equation.3" ShapeID="_x0000_i1080" DrawAspect="Content" ObjectID="_1791035048" r:id="rId87"/>
              </w:object>
            </w:r>
            <w:r w:rsidRPr="00D476E3">
              <w:rPr>
                <w:iCs/>
                <w:szCs w:val="20"/>
              </w:rPr>
              <w:t>(</w:t>
            </w:r>
            <w:ins w:id="394" w:author="ERCOT" w:date="2024-07-03T10:50:00Z">
              <w:r w:rsidRPr="00D476E3">
                <w:rPr>
                  <w:iCs/>
                  <w:position w:val="-18"/>
                  <w:szCs w:val="20"/>
                </w:rPr>
                <w:object w:dxaOrig="285" w:dyaOrig="570" w14:anchorId="21C67A28">
                  <v:shape id="_x0000_i1081" type="#_x0000_t75" style="width:12pt;height:30pt" o:ole="">
                    <v:imagedata r:id="rId83" o:title=""/>
                  </v:shape>
                  <o:OLEObject Type="Embed" ProgID="Equation.3" ShapeID="_x0000_i1081" DrawAspect="Content" ObjectID="_1791035049" r:id="rId88"/>
                </w:object>
              </w:r>
            </w:ins>
            <w:r w:rsidRPr="00D476E3">
              <w:rPr>
                <w:iCs/>
                <w:szCs w:val="20"/>
              </w:rPr>
              <w:fldChar w:fldCharType="begin"/>
            </w:r>
            <w:r w:rsidRPr="00D476E3">
              <w:rPr>
                <w:iCs/>
                <w:szCs w:val="20"/>
              </w:rPr>
              <w:fldChar w:fldCharType="separate"/>
            </w:r>
            <w:r w:rsidRPr="00D476E3">
              <w:rPr>
                <w:noProof/>
                <w:position w:val="-18"/>
                <w:szCs w:val="20"/>
              </w:rPr>
              <w:drawing>
                <wp:inline distT="0" distB="0" distL="0" distR="0" wp14:anchorId="4F48F4EB" wp14:editId="3CE8C34C">
                  <wp:extent cx="152400" cy="312420"/>
                  <wp:effectExtent l="0" t="0" r="0" b="0"/>
                  <wp:docPr id="1902616285"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D476E3">
              <w:rPr>
                <w:iCs/>
                <w:szCs w:val="20"/>
              </w:rPr>
              <w:fldChar w:fldCharType="end"/>
            </w:r>
            <w:r w:rsidRPr="00D476E3">
              <w:t>PCRRR</w:t>
            </w:r>
            <w:r w:rsidRPr="00D476E3">
              <w:rPr>
                <w:i/>
                <w:iCs/>
              </w:rPr>
              <w:t xml:space="preserve"> </w:t>
            </w:r>
            <w:r w:rsidRPr="00D476E3">
              <w:rPr>
                <w:i/>
                <w:iCs/>
                <w:vertAlign w:val="subscript"/>
              </w:rPr>
              <w:t>r, q, DAM</w:t>
            </w:r>
            <w:r w:rsidRPr="00D476E3">
              <w:t xml:space="preserve"> + DARROAWD </w:t>
            </w:r>
            <w:r w:rsidRPr="00D476E3">
              <w:rPr>
                <w:i/>
                <w:iCs/>
                <w:vertAlign w:val="subscript"/>
              </w:rPr>
              <w:t>q</w:t>
            </w:r>
            <w:r w:rsidRPr="00D476E3">
              <w:t xml:space="preserve"> + DASARRQ </w:t>
            </w:r>
            <w:r w:rsidRPr="00D476E3">
              <w:rPr>
                <w:i/>
                <w:iCs/>
                <w:vertAlign w:val="subscript"/>
              </w:rPr>
              <w:t>q</w:t>
            </w:r>
            <w:r w:rsidRPr="00D476E3">
              <w:rPr>
                <w:iCs/>
                <w:szCs w:val="20"/>
              </w:rPr>
              <w:t>)</w:t>
            </w:r>
          </w:p>
          <w:p w14:paraId="209A0B1B"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6161AD" w:rsidRPr="00D476E3" w14:paraId="72F081A0"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0A8CC85"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6BAEF9E"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C87706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DD63966"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0FA9BF5B" w14:textId="77777777" w:rsidR="006161AD" w:rsidRPr="00D476E3" w:rsidRDefault="006161AD" w:rsidP="006F573E">
                  <w:pPr>
                    <w:spacing w:after="60"/>
                    <w:rPr>
                      <w:iCs/>
                      <w:sz w:val="20"/>
                      <w:szCs w:val="20"/>
                    </w:rPr>
                  </w:pPr>
                  <w:r w:rsidRPr="00D476E3">
                    <w:rPr>
                      <w:iCs/>
                      <w:sz w:val="20"/>
                      <w:szCs w:val="20"/>
                    </w:rPr>
                    <w:t xml:space="preserve">DARTPCRRAMT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E1EACA5"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9D224A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Responsive Reserve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RRS, for the re-calculated Real-Time obligation, for the Operating Hour.</w:t>
                  </w:r>
                </w:p>
              </w:tc>
            </w:tr>
            <w:tr w:rsidR="006161AD" w:rsidRPr="00D476E3" w14:paraId="62621ABD"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E64C037" w14:textId="77777777" w:rsidR="006161AD" w:rsidRPr="00D476E3" w:rsidRDefault="006161AD" w:rsidP="006F573E">
                  <w:pPr>
                    <w:spacing w:after="60"/>
                    <w:rPr>
                      <w:iCs/>
                      <w:sz w:val="20"/>
                      <w:szCs w:val="20"/>
                    </w:rPr>
                  </w:pPr>
                  <w:r w:rsidRPr="00D476E3">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2A2EE6B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4566B5F" w14:textId="77777777" w:rsidR="006161AD" w:rsidRPr="00D476E3" w:rsidRDefault="006161AD" w:rsidP="006F573E">
                  <w:pPr>
                    <w:spacing w:after="60"/>
                    <w:rPr>
                      <w:i/>
                      <w:iCs/>
                      <w:sz w:val="20"/>
                      <w:szCs w:val="20"/>
                    </w:rPr>
                  </w:pPr>
                  <w:r w:rsidRPr="00D476E3">
                    <w:rPr>
                      <w:i/>
                      <w:iCs/>
                      <w:sz w:val="20"/>
                      <w:szCs w:val="20"/>
                    </w:rPr>
                    <w:t>Day-Ahead Responsive Reserve Price</w:t>
                  </w:r>
                  <w:r w:rsidRPr="00D476E3">
                    <w:rPr>
                      <w:iCs/>
                      <w:sz w:val="20"/>
                      <w:szCs w:val="20"/>
                    </w:rPr>
                    <w:t>—The DAM RRS price for the Operating Hour.</w:t>
                  </w:r>
                </w:p>
              </w:tc>
            </w:tr>
            <w:tr w:rsidR="006161AD" w:rsidRPr="00D476E3" w14:paraId="0FC8A04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8A8AED5" w14:textId="77777777" w:rsidR="006161AD" w:rsidRPr="00D476E3" w:rsidRDefault="006161AD" w:rsidP="006F573E">
                  <w:pPr>
                    <w:spacing w:after="60"/>
                    <w:rPr>
                      <w:iCs/>
                      <w:sz w:val="20"/>
                      <w:szCs w:val="20"/>
                    </w:rPr>
                  </w:pPr>
                  <w:r w:rsidRPr="00D476E3">
                    <w:rPr>
                      <w:iCs/>
                      <w:sz w:val="20"/>
                      <w:szCs w:val="20"/>
                    </w:rPr>
                    <w:t>DARRNOBL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A4809FB"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B3AB8A" w14:textId="77777777" w:rsidR="006161AD" w:rsidRPr="00D476E3" w:rsidRDefault="006161AD" w:rsidP="006F573E">
                  <w:pPr>
                    <w:spacing w:after="60"/>
                    <w:rPr>
                      <w:i/>
                      <w:iCs/>
                      <w:sz w:val="20"/>
                      <w:szCs w:val="20"/>
                    </w:rPr>
                  </w:pPr>
                  <w:r w:rsidRPr="00D476E3">
                    <w:rPr>
                      <w:i/>
                      <w:iCs/>
                      <w:sz w:val="20"/>
                      <w:szCs w:val="20"/>
                    </w:rPr>
                    <w:t>Day-Ahead Responsive Reserve New Obligation per QSE—</w:t>
                  </w:r>
                  <w:r w:rsidRPr="00D476E3">
                    <w:rPr>
                      <w:iCs/>
                      <w:sz w:val="20"/>
                      <w:szCs w:val="20"/>
                    </w:rPr>
                    <w:t xml:space="preserve">The updated RRS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2407EF38"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EBA9BA4" w14:textId="77777777" w:rsidR="006161AD" w:rsidRPr="00D476E3" w:rsidRDefault="006161AD" w:rsidP="006F573E">
                  <w:pPr>
                    <w:spacing w:after="60"/>
                    <w:rPr>
                      <w:iCs/>
                      <w:sz w:val="20"/>
                      <w:szCs w:val="20"/>
                    </w:rPr>
                  </w:pPr>
                  <w:r w:rsidRPr="00D476E3">
                    <w:rPr>
                      <w:iCs/>
                      <w:sz w:val="20"/>
                      <w:szCs w:val="20"/>
                    </w:rPr>
                    <w:t xml:space="preserve">DARRAMT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7F1AB1B"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D3E246C" w14:textId="77777777" w:rsidR="006161AD" w:rsidRPr="00D476E3" w:rsidRDefault="006161AD" w:rsidP="006F573E">
                  <w:pPr>
                    <w:spacing w:after="60"/>
                    <w:rPr>
                      <w:i/>
                      <w:iCs/>
                      <w:sz w:val="20"/>
                      <w:szCs w:val="20"/>
                    </w:rPr>
                  </w:pPr>
                  <w:r w:rsidRPr="00D476E3">
                    <w:rPr>
                      <w:i/>
                      <w:iCs/>
                      <w:sz w:val="20"/>
                      <w:szCs w:val="20"/>
                    </w:rPr>
                    <w:t>Day-Ahead Responsive Reserve Amount per QSE</w:t>
                  </w:r>
                  <w:r w:rsidRPr="00D476E3">
                    <w:rPr>
                      <w:iCs/>
                      <w:sz w:val="20"/>
                      <w:szCs w:val="20"/>
                    </w:rPr>
                    <w:t xml:space="preserve">—QSE </w:t>
                  </w:r>
                  <w:r w:rsidRPr="00D476E3">
                    <w:rPr>
                      <w:i/>
                      <w:iCs/>
                      <w:sz w:val="20"/>
                      <w:szCs w:val="20"/>
                    </w:rPr>
                    <w:t>q</w:t>
                  </w:r>
                  <w:r w:rsidRPr="00D476E3">
                    <w:rPr>
                      <w:iCs/>
                      <w:sz w:val="20"/>
                      <w:szCs w:val="20"/>
                    </w:rPr>
                    <w:t>’s share of the DAM cost for RRS for the Operating Hour.</w:t>
                  </w:r>
                </w:p>
              </w:tc>
            </w:tr>
            <w:tr w:rsidR="006161AD" w:rsidRPr="00D476E3" w14:paraId="6A03D262"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7102B8" w14:textId="77777777" w:rsidR="006161AD" w:rsidRPr="00D476E3" w:rsidRDefault="006161AD" w:rsidP="006F573E">
                  <w:pPr>
                    <w:spacing w:after="60"/>
                    <w:rPr>
                      <w:iCs/>
                      <w:sz w:val="20"/>
                      <w:szCs w:val="20"/>
                    </w:rPr>
                  </w:pPr>
                  <w:r w:rsidRPr="00D476E3">
                    <w:rPr>
                      <w:iCs/>
                      <w:sz w:val="20"/>
                      <w:szCs w:val="20"/>
                    </w:rPr>
                    <w:t xml:space="preserve">PCRRR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D8242B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945E8E1" w14:textId="77777777" w:rsidR="006161AD" w:rsidRPr="00D476E3" w:rsidRDefault="006161AD" w:rsidP="006F573E">
                  <w:pPr>
                    <w:spacing w:after="60"/>
                    <w:rPr>
                      <w:i/>
                      <w:iCs/>
                      <w:sz w:val="20"/>
                      <w:szCs w:val="20"/>
                    </w:rPr>
                  </w:pPr>
                  <w:r w:rsidRPr="00D476E3">
                    <w:rPr>
                      <w:i/>
                      <w:iCs/>
                      <w:sz w:val="20"/>
                      <w:szCs w:val="20"/>
                    </w:rPr>
                    <w:t>Procured Capacity for Responsive Reserve per Resource per QSE in DAM</w:t>
                  </w:r>
                  <w:r w:rsidRPr="00D476E3">
                    <w:rPr>
                      <w:iCs/>
                      <w:sz w:val="20"/>
                      <w:szCs w:val="20"/>
                    </w:rPr>
                    <w:t xml:space="preserve">—The RRS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1A32B91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AAE0DB" w14:textId="77777777" w:rsidR="006161AD" w:rsidRPr="00D476E3" w:rsidRDefault="006161AD" w:rsidP="006F573E">
                  <w:pPr>
                    <w:spacing w:after="60"/>
                    <w:rPr>
                      <w:iCs/>
                      <w:sz w:val="20"/>
                      <w:szCs w:val="20"/>
                    </w:rPr>
                  </w:pPr>
                  <w:r w:rsidRPr="00D476E3">
                    <w:rPr>
                      <w:iCs/>
                      <w:sz w:val="20"/>
                      <w:szCs w:val="20"/>
                    </w:rPr>
                    <w:t xml:space="preserve">DARROAWD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980F09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29A0806" w14:textId="77777777" w:rsidR="006161AD" w:rsidRPr="00D476E3" w:rsidRDefault="006161AD" w:rsidP="006F573E">
                  <w:pPr>
                    <w:spacing w:after="60"/>
                    <w:rPr>
                      <w:iCs/>
                      <w:sz w:val="20"/>
                      <w:szCs w:val="20"/>
                    </w:rPr>
                  </w:pPr>
                  <w:r w:rsidRPr="00D476E3">
                    <w:rPr>
                      <w:i/>
                      <w:iCs/>
                      <w:sz w:val="20"/>
                      <w:szCs w:val="20"/>
                    </w:rPr>
                    <w:t xml:space="preserve">Day-Ahead Responsive Reserve Only Award for the QSE </w:t>
                  </w:r>
                  <w:r w:rsidRPr="00D476E3">
                    <w:rPr>
                      <w:iCs/>
                      <w:sz w:val="20"/>
                      <w:szCs w:val="20"/>
                    </w:rPr>
                    <w:t xml:space="preserve">—The RRS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4AF59E3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6F3FC14"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91A58B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2CB43D3" w14:textId="77777777" w:rsidR="006161AD" w:rsidRPr="00D476E3" w:rsidRDefault="006161AD" w:rsidP="006F573E">
                  <w:pPr>
                    <w:spacing w:after="60"/>
                    <w:rPr>
                      <w:iCs/>
                      <w:sz w:val="20"/>
                      <w:szCs w:val="20"/>
                    </w:rPr>
                  </w:pPr>
                  <w:r w:rsidRPr="00D476E3">
                    <w:rPr>
                      <w:iCs/>
                      <w:sz w:val="20"/>
                      <w:szCs w:val="20"/>
                    </w:rPr>
                    <w:t xml:space="preserve">Hourly Load Ratio Share per QSE—The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6D45D246"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C27B8B" w14:textId="77777777" w:rsidR="006161AD" w:rsidRPr="00D476E3" w:rsidRDefault="006161AD" w:rsidP="006F573E">
                  <w:pPr>
                    <w:spacing w:after="60"/>
                    <w:rPr>
                      <w:iCs/>
                      <w:sz w:val="20"/>
                      <w:szCs w:val="20"/>
                    </w:rPr>
                  </w:pPr>
                  <w:r w:rsidRPr="00D476E3">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7F0A67BF"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D3B0BF0" w14:textId="77777777" w:rsidR="006161AD" w:rsidRPr="00D476E3" w:rsidRDefault="006161AD" w:rsidP="006F573E">
                  <w:pPr>
                    <w:spacing w:after="60"/>
                    <w:rPr>
                      <w:iCs/>
                      <w:sz w:val="20"/>
                      <w:szCs w:val="20"/>
                    </w:rPr>
                  </w:pPr>
                  <w:r w:rsidRPr="00D476E3">
                    <w:rPr>
                      <w:i/>
                      <w:iCs/>
                      <w:sz w:val="20"/>
                      <w:szCs w:val="20"/>
                    </w:rPr>
                    <w:t xml:space="preserve">Day-Ahead Procured Capacity for Responsive Reserve Total </w:t>
                  </w:r>
                  <w:r w:rsidRPr="00D476E3">
                    <w:rPr>
                      <w:iCs/>
                      <w:sz w:val="20"/>
                      <w:szCs w:val="20"/>
                    </w:rPr>
                    <w:t>—The total RRS capacity for all QSEs for all RRS awarded and self-arranged in the DAM for the Operating Hour.</w:t>
                  </w:r>
                </w:p>
              </w:tc>
            </w:tr>
            <w:tr w:rsidR="006161AD" w:rsidRPr="00D476E3" w14:paraId="603F32A1"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A0AA56" w14:textId="77777777" w:rsidR="006161AD" w:rsidRPr="00D476E3" w:rsidRDefault="006161AD" w:rsidP="006F573E">
                  <w:pPr>
                    <w:spacing w:after="60"/>
                    <w:rPr>
                      <w:iCs/>
                      <w:sz w:val="20"/>
                      <w:szCs w:val="20"/>
                    </w:rPr>
                  </w:pPr>
                  <w:r w:rsidRPr="00D476E3">
                    <w:rPr>
                      <w:iCs/>
                      <w:sz w:val="20"/>
                      <w:szCs w:val="20"/>
                    </w:rPr>
                    <w:t xml:space="preserve">DASARRQ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B37616"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FC629D2" w14:textId="77777777" w:rsidR="006161AD" w:rsidRPr="00D476E3" w:rsidRDefault="006161AD" w:rsidP="006F573E">
                  <w:pPr>
                    <w:spacing w:after="60"/>
                    <w:rPr>
                      <w:i/>
                      <w:iCs/>
                      <w:sz w:val="20"/>
                      <w:szCs w:val="20"/>
                    </w:rPr>
                  </w:pPr>
                  <w:r w:rsidRPr="00D476E3">
                    <w:rPr>
                      <w:i/>
                      <w:iCs/>
                      <w:sz w:val="20"/>
                      <w:szCs w:val="20"/>
                    </w:rPr>
                    <w:t>Day-Ahead Self-Arranged Responsive Reserve Quantity per QSE</w:t>
                  </w:r>
                  <w:r w:rsidRPr="00D476E3">
                    <w:rPr>
                      <w:iCs/>
                      <w:sz w:val="20"/>
                      <w:szCs w:val="20"/>
                    </w:rPr>
                    <w:t xml:space="preserve">—The self-arranged RRS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20EFD6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386466B"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1486159"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0CB4B2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1059E3E"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341B0186"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B164D9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AC7B5D" w14:textId="77777777" w:rsidR="006161AD" w:rsidRPr="00D476E3" w:rsidRDefault="006161AD" w:rsidP="006F573E">
                  <w:pPr>
                    <w:spacing w:after="60"/>
                    <w:rPr>
                      <w:iCs/>
                      <w:sz w:val="20"/>
                      <w:szCs w:val="20"/>
                    </w:rPr>
                  </w:pPr>
                  <w:r w:rsidRPr="00D476E3">
                    <w:rPr>
                      <w:iCs/>
                      <w:sz w:val="20"/>
                      <w:szCs w:val="20"/>
                    </w:rPr>
                    <w:t>A Resource.</w:t>
                  </w:r>
                </w:p>
              </w:tc>
            </w:tr>
          </w:tbl>
          <w:p w14:paraId="4F9462F3" w14:textId="77777777" w:rsidR="006161AD" w:rsidRPr="00D476E3" w:rsidRDefault="006161AD" w:rsidP="006F573E">
            <w:pPr>
              <w:spacing w:before="240" w:after="240"/>
              <w:ind w:left="1440" w:hanging="720"/>
              <w:rPr>
                <w:iCs/>
                <w:szCs w:val="20"/>
              </w:rPr>
            </w:pPr>
            <w:r w:rsidRPr="00D476E3">
              <w:rPr>
                <w:iCs/>
                <w:szCs w:val="20"/>
              </w:rPr>
              <w:t>(d)</w:t>
            </w:r>
            <w:r w:rsidRPr="00D476E3">
              <w:rPr>
                <w:iCs/>
                <w:szCs w:val="20"/>
              </w:rPr>
              <w:tab/>
              <w:t xml:space="preserve">For Non-Spinning Reserve (Non-Spin), if applicable: </w:t>
            </w:r>
          </w:p>
          <w:p w14:paraId="0AA4E77D" w14:textId="77777777" w:rsidR="006161AD" w:rsidRPr="00D476E3" w:rsidRDefault="006161AD" w:rsidP="006F573E">
            <w:pPr>
              <w:spacing w:after="240"/>
              <w:ind w:left="1440" w:hanging="720"/>
              <w:rPr>
                <w:iCs/>
                <w:szCs w:val="20"/>
              </w:rPr>
            </w:pPr>
            <w:r w:rsidRPr="00D476E3">
              <w:rPr>
                <w:iCs/>
                <w:szCs w:val="20"/>
              </w:rPr>
              <w:t xml:space="preserve">DARTPCNSAMT </w:t>
            </w:r>
            <w:r w:rsidRPr="00D476E3">
              <w:rPr>
                <w:i/>
                <w:iCs/>
                <w:szCs w:val="20"/>
                <w:vertAlign w:val="subscript"/>
              </w:rPr>
              <w:t>q</w:t>
            </w:r>
            <w:r w:rsidRPr="00D476E3">
              <w:rPr>
                <w:iCs/>
                <w:szCs w:val="20"/>
              </w:rPr>
              <w:t xml:space="preserve"> = (DANSNOBL </w:t>
            </w:r>
            <w:r w:rsidRPr="00D476E3">
              <w:rPr>
                <w:i/>
                <w:iCs/>
                <w:szCs w:val="20"/>
                <w:vertAlign w:val="subscript"/>
              </w:rPr>
              <w:t>q</w:t>
            </w:r>
            <w:r w:rsidRPr="00D476E3">
              <w:rPr>
                <w:iCs/>
                <w:szCs w:val="20"/>
              </w:rPr>
              <w:t xml:space="preserve"> – DASANSQ </w:t>
            </w:r>
            <w:r w:rsidRPr="00D476E3">
              <w:rPr>
                <w:i/>
                <w:iCs/>
                <w:szCs w:val="20"/>
                <w:vertAlign w:val="subscript"/>
              </w:rPr>
              <w:t>q</w:t>
            </w:r>
            <w:r w:rsidRPr="00D476E3">
              <w:rPr>
                <w:iCs/>
                <w:szCs w:val="20"/>
              </w:rPr>
              <w:t xml:space="preserve">) * DANSPR - DANSAMT </w:t>
            </w:r>
            <w:r w:rsidRPr="00D476E3">
              <w:rPr>
                <w:i/>
                <w:iCs/>
                <w:szCs w:val="20"/>
                <w:vertAlign w:val="subscript"/>
              </w:rPr>
              <w:t>q</w:t>
            </w:r>
          </w:p>
          <w:p w14:paraId="735151DE" w14:textId="77777777" w:rsidR="006161AD" w:rsidRPr="00D476E3" w:rsidRDefault="006161AD" w:rsidP="006F573E">
            <w:pPr>
              <w:spacing w:after="240"/>
              <w:ind w:left="720" w:hanging="720"/>
              <w:rPr>
                <w:iCs/>
                <w:szCs w:val="20"/>
              </w:rPr>
            </w:pPr>
            <w:r w:rsidRPr="00D476E3">
              <w:rPr>
                <w:iCs/>
                <w:szCs w:val="20"/>
              </w:rPr>
              <w:lastRenderedPageBreak/>
              <w:t>Where:</w:t>
            </w:r>
          </w:p>
          <w:p w14:paraId="11BE98FA" w14:textId="77777777" w:rsidR="006161AD" w:rsidRPr="00D476E3" w:rsidRDefault="006161AD" w:rsidP="006F573E">
            <w:pPr>
              <w:spacing w:after="240"/>
              <w:ind w:left="1440" w:hanging="720"/>
              <w:rPr>
                <w:iCs/>
                <w:szCs w:val="20"/>
              </w:rPr>
            </w:pPr>
            <w:r w:rsidRPr="00D476E3">
              <w:rPr>
                <w:iCs/>
                <w:szCs w:val="20"/>
              </w:rPr>
              <w:t xml:space="preserve">DANSNOBL </w:t>
            </w:r>
            <w:r w:rsidRPr="00D476E3">
              <w:rPr>
                <w:i/>
                <w:iCs/>
                <w:szCs w:val="20"/>
                <w:vertAlign w:val="subscript"/>
              </w:rPr>
              <w:t xml:space="preserve">q </w:t>
            </w:r>
            <w:r w:rsidRPr="00D476E3">
              <w:rPr>
                <w:iCs/>
                <w:szCs w:val="20"/>
              </w:rPr>
              <w:t xml:space="preserve">    =  DAPCNSQTOT * HLRS </w:t>
            </w:r>
            <w:r w:rsidRPr="00D476E3">
              <w:rPr>
                <w:i/>
                <w:iCs/>
                <w:szCs w:val="20"/>
                <w:vertAlign w:val="subscript"/>
              </w:rPr>
              <w:t>q</w:t>
            </w:r>
            <w:r w:rsidRPr="00D476E3">
              <w:rPr>
                <w:iCs/>
                <w:szCs w:val="20"/>
              </w:rPr>
              <w:t xml:space="preserve"> </w:t>
            </w:r>
          </w:p>
          <w:p w14:paraId="57FF74E1" w14:textId="77777777" w:rsidR="006161AD" w:rsidRPr="00D476E3" w:rsidRDefault="006161AD" w:rsidP="006F573E">
            <w:pPr>
              <w:spacing w:after="240"/>
              <w:ind w:left="1440" w:hanging="720"/>
            </w:pPr>
            <w:r w:rsidRPr="00D476E3">
              <w:t xml:space="preserve">DAPCNSQTOT      =  </w:t>
            </w:r>
            <w:r w:rsidRPr="00D476E3">
              <w:rPr>
                <w:iCs/>
                <w:position w:val="-22"/>
                <w:szCs w:val="20"/>
              </w:rPr>
              <w:object w:dxaOrig="285" w:dyaOrig="285" w14:anchorId="564910E5">
                <v:shape id="_x0000_i1082" type="#_x0000_t75" style="width:12pt;height:24pt" o:ole="">
                  <v:imagedata r:id="rId81" o:title=""/>
                </v:shape>
                <o:OLEObject Type="Embed" ProgID="Equation.3" ShapeID="_x0000_i1082" DrawAspect="Content" ObjectID="_1791035050" r:id="rId89"/>
              </w:object>
            </w:r>
            <w:r w:rsidRPr="00D476E3">
              <w:rPr>
                <w:iCs/>
                <w:szCs w:val="20"/>
              </w:rPr>
              <w:t xml:space="preserve"> (</w:t>
            </w:r>
            <w:r w:rsidRPr="00D476E3">
              <w:rPr>
                <w:iCs/>
                <w:position w:val="-18"/>
                <w:szCs w:val="20"/>
              </w:rPr>
              <w:object w:dxaOrig="285" w:dyaOrig="570" w14:anchorId="4C19FC27">
                <v:shape id="_x0000_i1083" type="#_x0000_t75" style="width:12pt;height:30pt" o:ole="">
                  <v:imagedata r:id="rId83" o:title=""/>
                </v:shape>
                <o:OLEObject Type="Embed" ProgID="Equation.3" ShapeID="_x0000_i1083" DrawAspect="Content" ObjectID="_1791035051" r:id="rId90"/>
              </w:object>
            </w:r>
            <w:r w:rsidRPr="00D476E3">
              <w:t>PCNSR</w:t>
            </w:r>
            <w:r w:rsidRPr="00D476E3">
              <w:rPr>
                <w:i/>
                <w:iCs/>
              </w:rPr>
              <w:t xml:space="preserve"> </w:t>
            </w:r>
            <w:r w:rsidRPr="00D476E3">
              <w:rPr>
                <w:i/>
                <w:iCs/>
                <w:vertAlign w:val="subscript"/>
              </w:rPr>
              <w:t>r, q, DAM</w:t>
            </w:r>
            <w:r w:rsidRPr="00D476E3">
              <w:t xml:space="preserve"> + DANSOAWD </w:t>
            </w:r>
            <w:r w:rsidRPr="00D476E3">
              <w:rPr>
                <w:i/>
                <w:iCs/>
                <w:vertAlign w:val="subscript"/>
              </w:rPr>
              <w:t>q</w:t>
            </w:r>
            <w:r w:rsidRPr="00D476E3">
              <w:t xml:space="preserve"> + DASANSQ </w:t>
            </w:r>
            <w:r w:rsidRPr="00D476E3">
              <w:rPr>
                <w:i/>
                <w:iCs/>
                <w:vertAlign w:val="subscript"/>
              </w:rPr>
              <w:t>q</w:t>
            </w:r>
            <w:r w:rsidRPr="00D476E3">
              <w:rPr>
                <w:iCs/>
                <w:szCs w:val="20"/>
              </w:rPr>
              <w:t>)</w:t>
            </w:r>
          </w:p>
          <w:p w14:paraId="7E33AF34" w14:textId="77777777" w:rsidR="006161AD" w:rsidRPr="00D476E3" w:rsidRDefault="006161AD" w:rsidP="006F573E">
            <w:pPr>
              <w:ind w:left="720" w:hanging="720"/>
              <w:rPr>
                <w:iCs/>
                <w:szCs w:val="20"/>
              </w:rPr>
            </w:pPr>
            <w:r w:rsidRPr="00D476E3">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6161AD" w:rsidRPr="00D476E3" w14:paraId="0DF9000E" w14:textId="77777777" w:rsidTr="006F573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FD56B6F" w14:textId="77777777" w:rsidR="006161AD" w:rsidRPr="00D476E3" w:rsidRDefault="006161AD" w:rsidP="006F573E">
                  <w:pPr>
                    <w:spacing w:after="120"/>
                    <w:rPr>
                      <w:b/>
                      <w:iCs/>
                      <w:sz w:val="20"/>
                      <w:szCs w:val="20"/>
                    </w:rPr>
                  </w:pPr>
                  <w:r w:rsidRPr="00D476E3">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59873972"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3B3A62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E7549D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2483D82D" w14:textId="77777777" w:rsidR="006161AD" w:rsidRPr="00D476E3" w:rsidRDefault="006161AD" w:rsidP="006F573E">
                  <w:pPr>
                    <w:spacing w:after="60"/>
                    <w:rPr>
                      <w:iCs/>
                      <w:sz w:val="20"/>
                      <w:szCs w:val="20"/>
                    </w:rPr>
                  </w:pPr>
                  <w:r w:rsidRPr="00D476E3">
                    <w:rPr>
                      <w:iCs/>
                      <w:sz w:val="20"/>
                      <w:szCs w:val="20"/>
                    </w:rPr>
                    <w:t xml:space="preserve">DARTPCNSAMT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1090DF0"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6896FE"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Non-Spin 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Non-Spin for the re-calculated Real-Time obligation for the Operating Hour.</w:t>
                  </w:r>
                </w:p>
              </w:tc>
            </w:tr>
            <w:tr w:rsidR="006161AD" w:rsidRPr="00D476E3" w14:paraId="4F5E184C"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549EA674" w14:textId="77777777" w:rsidR="006161AD" w:rsidRPr="00D476E3" w:rsidRDefault="006161AD" w:rsidP="006F573E">
                  <w:pPr>
                    <w:spacing w:after="60"/>
                    <w:rPr>
                      <w:iCs/>
                      <w:sz w:val="20"/>
                      <w:szCs w:val="20"/>
                    </w:rPr>
                  </w:pPr>
                  <w:r w:rsidRPr="00D476E3">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656498D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F475A3F" w14:textId="77777777" w:rsidR="006161AD" w:rsidRPr="00D476E3" w:rsidRDefault="006161AD" w:rsidP="006F573E">
                  <w:pPr>
                    <w:spacing w:after="60"/>
                    <w:rPr>
                      <w:i/>
                      <w:iCs/>
                      <w:sz w:val="20"/>
                      <w:szCs w:val="20"/>
                    </w:rPr>
                  </w:pPr>
                  <w:r w:rsidRPr="00D476E3">
                    <w:rPr>
                      <w:i/>
                      <w:iCs/>
                      <w:sz w:val="20"/>
                      <w:szCs w:val="20"/>
                    </w:rPr>
                    <w:t>Day-Ahead Non-Spin Price</w:t>
                  </w:r>
                  <w:r w:rsidRPr="00D476E3">
                    <w:rPr>
                      <w:iCs/>
                      <w:sz w:val="20"/>
                      <w:szCs w:val="20"/>
                    </w:rPr>
                    <w:t>—The DAM Non-Spin price for the Operating Hour.</w:t>
                  </w:r>
                </w:p>
              </w:tc>
            </w:tr>
            <w:tr w:rsidR="006161AD" w:rsidRPr="00D476E3" w14:paraId="2834105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67D70DA6" w14:textId="77777777" w:rsidR="006161AD" w:rsidRPr="00D476E3" w:rsidRDefault="006161AD" w:rsidP="006F573E">
                  <w:pPr>
                    <w:spacing w:after="60"/>
                    <w:rPr>
                      <w:iCs/>
                      <w:sz w:val="20"/>
                      <w:szCs w:val="20"/>
                    </w:rPr>
                  </w:pPr>
                  <w:r w:rsidRPr="00D476E3">
                    <w:rPr>
                      <w:iCs/>
                      <w:sz w:val="20"/>
                      <w:szCs w:val="20"/>
                    </w:rPr>
                    <w:t>DANSNOBL</w:t>
                  </w:r>
                  <w:r w:rsidRPr="00D476E3">
                    <w:rPr>
                      <w:iCs/>
                      <w:sz w:val="20"/>
                      <w:szCs w:val="20"/>
                      <w:vertAlign w:val="subscript"/>
                    </w:rPr>
                    <w:t xml:space="preserve">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3384AD"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75C5DB" w14:textId="77777777" w:rsidR="006161AD" w:rsidRPr="00D476E3" w:rsidRDefault="006161AD" w:rsidP="006F573E">
                  <w:pPr>
                    <w:spacing w:after="60"/>
                    <w:rPr>
                      <w:i/>
                      <w:iCs/>
                      <w:sz w:val="20"/>
                      <w:szCs w:val="20"/>
                    </w:rPr>
                  </w:pPr>
                  <w:r w:rsidRPr="00D476E3">
                    <w:rPr>
                      <w:i/>
                      <w:iCs/>
                      <w:sz w:val="20"/>
                      <w:szCs w:val="20"/>
                    </w:rPr>
                    <w:t>Day-Ahead Non-Spin New Obligation per QSE—</w:t>
                  </w:r>
                  <w:r w:rsidRPr="00D476E3">
                    <w:rPr>
                      <w:iCs/>
                      <w:sz w:val="20"/>
                      <w:szCs w:val="20"/>
                    </w:rPr>
                    <w:t xml:space="preserve">The updated Non-Spin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0D9ADAE0"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063B2C4" w14:textId="77777777" w:rsidR="006161AD" w:rsidRPr="00D476E3" w:rsidRDefault="006161AD" w:rsidP="006F573E">
                  <w:pPr>
                    <w:spacing w:after="60"/>
                    <w:rPr>
                      <w:iCs/>
                      <w:sz w:val="20"/>
                      <w:szCs w:val="20"/>
                    </w:rPr>
                  </w:pPr>
                  <w:r w:rsidRPr="00D476E3">
                    <w:rPr>
                      <w:iCs/>
                      <w:sz w:val="20"/>
                      <w:szCs w:val="20"/>
                    </w:rPr>
                    <w:t xml:space="preserve">PCNSR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BCE0F40"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B2BE270" w14:textId="77777777" w:rsidR="006161AD" w:rsidRPr="00D476E3" w:rsidRDefault="006161AD" w:rsidP="006F573E">
                  <w:pPr>
                    <w:spacing w:after="60"/>
                    <w:rPr>
                      <w:i/>
                      <w:iCs/>
                      <w:sz w:val="20"/>
                      <w:szCs w:val="20"/>
                    </w:rPr>
                  </w:pPr>
                  <w:r w:rsidRPr="00D476E3">
                    <w:rPr>
                      <w:i/>
                      <w:iCs/>
                      <w:sz w:val="20"/>
                      <w:szCs w:val="20"/>
                    </w:rPr>
                    <w:t>Procured Capacity for Non-Spin per Resource per QSE in DAM</w:t>
                  </w:r>
                  <w:r w:rsidRPr="00D476E3">
                    <w:rPr>
                      <w:iCs/>
                      <w:sz w:val="20"/>
                      <w:szCs w:val="20"/>
                    </w:rPr>
                    <w:t xml:space="preserve">—The Non-Spin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Operating Hour.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57425B"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8CB8457" w14:textId="77777777" w:rsidR="006161AD" w:rsidRPr="00D476E3" w:rsidRDefault="006161AD" w:rsidP="006F573E">
                  <w:pPr>
                    <w:spacing w:after="60"/>
                    <w:rPr>
                      <w:iCs/>
                      <w:sz w:val="20"/>
                      <w:szCs w:val="20"/>
                    </w:rPr>
                  </w:pPr>
                  <w:r w:rsidRPr="00D476E3">
                    <w:rPr>
                      <w:iCs/>
                      <w:sz w:val="20"/>
                      <w:szCs w:val="20"/>
                    </w:rPr>
                    <w:t xml:space="preserve">DANSOAWD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A0C39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7C445B" w14:textId="77777777" w:rsidR="006161AD" w:rsidRPr="00D476E3" w:rsidRDefault="006161AD" w:rsidP="006F573E">
                  <w:pPr>
                    <w:spacing w:after="60"/>
                    <w:rPr>
                      <w:i/>
                      <w:iCs/>
                      <w:sz w:val="20"/>
                      <w:szCs w:val="20"/>
                    </w:rPr>
                  </w:pPr>
                  <w:r w:rsidRPr="00D476E3">
                    <w:rPr>
                      <w:i/>
                      <w:iCs/>
                      <w:sz w:val="20"/>
                      <w:szCs w:val="20"/>
                    </w:rPr>
                    <w:t xml:space="preserve">Day-Ahead Non-Spin Only Award for the QSE </w:t>
                  </w:r>
                  <w:r w:rsidRPr="00D476E3">
                    <w:rPr>
                      <w:iCs/>
                      <w:sz w:val="20"/>
                      <w:szCs w:val="20"/>
                    </w:rPr>
                    <w:t xml:space="preserve">— The Non-Spin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606AB1F0"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99922D" w14:textId="77777777" w:rsidR="006161AD" w:rsidRPr="00D476E3" w:rsidRDefault="006161AD" w:rsidP="006F573E">
                  <w:pPr>
                    <w:spacing w:after="60"/>
                    <w:rPr>
                      <w:i/>
                      <w:iCs/>
                      <w:sz w:val="20"/>
                      <w:szCs w:val="20"/>
                    </w:rPr>
                  </w:pPr>
                  <w:r w:rsidRPr="00D476E3">
                    <w:rPr>
                      <w:iCs/>
                      <w:sz w:val="20"/>
                      <w:szCs w:val="20"/>
                    </w:rPr>
                    <w:t xml:space="preserve">DANSAMT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A897839"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6D62589" w14:textId="77777777" w:rsidR="006161AD" w:rsidRPr="00D476E3" w:rsidRDefault="006161AD" w:rsidP="006F573E">
                  <w:pPr>
                    <w:spacing w:after="60"/>
                    <w:rPr>
                      <w:iCs/>
                      <w:sz w:val="20"/>
                      <w:szCs w:val="20"/>
                    </w:rPr>
                  </w:pPr>
                  <w:r w:rsidRPr="00D476E3">
                    <w:rPr>
                      <w:i/>
                      <w:iCs/>
                      <w:sz w:val="20"/>
                      <w:szCs w:val="20"/>
                    </w:rPr>
                    <w:t>Day-Ahead Non-Spin Amount per QSE</w:t>
                  </w:r>
                  <w:r w:rsidRPr="00D476E3">
                    <w:rPr>
                      <w:iCs/>
                      <w:sz w:val="20"/>
                      <w:szCs w:val="20"/>
                    </w:rPr>
                    <w:t xml:space="preserve">—QSE </w:t>
                  </w:r>
                  <w:r w:rsidRPr="00D476E3">
                    <w:rPr>
                      <w:i/>
                      <w:iCs/>
                      <w:sz w:val="20"/>
                      <w:szCs w:val="20"/>
                    </w:rPr>
                    <w:t>q</w:t>
                  </w:r>
                  <w:r w:rsidRPr="00D476E3">
                    <w:rPr>
                      <w:iCs/>
                      <w:sz w:val="20"/>
                      <w:szCs w:val="20"/>
                    </w:rPr>
                    <w:t>’s share of the DAM cost for Non-Spin for the Operating Hour.</w:t>
                  </w:r>
                </w:p>
              </w:tc>
            </w:tr>
            <w:tr w:rsidR="006161AD" w:rsidRPr="00D476E3" w14:paraId="49DB170C"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83934BA"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5A8BD0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568A050"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195D7B55"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50FF61B" w14:textId="77777777" w:rsidR="006161AD" w:rsidRPr="00D476E3" w:rsidRDefault="006161AD" w:rsidP="006F573E">
                  <w:pPr>
                    <w:spacing w:after="60"/>
                    <w:rPr>
                      <w:iCs/>
                      <w:sz w:val="20"/>
                      <w:szCs w:val="20"/>
                    </w:rPr>
                  </w:pPr>
                  <w:r w:rsidRPr="00D476E3">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0616658"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39FED40" w14:textId="77777777" w:rsidR="006161AD" w:rsidRPr="00D476E3" w:rsidRDefault="006161AD" w:rsidP="006F573E">
                  <w:pPr>
                    <w:spacing w:after="60"/>
                    <w:rPr>
                      <w:iCs/>
                      <w:sz w:val="20"/>
                      <w:szCs w:val="20"/>
                    </w:rPr>
                  </w:pPr>
                  <w:r w:rsidRPr="00D476E3">
                    <w:rPr>
                      <w:i/>
                      <w:iCs/>
                      <w:sz w:val="20"/>
                      <w:szCs w:val="20"/>
                    </w:rPr>
                    <w:t>Day-Ahead Procured Capacity for Non-Spin Total</w:t>
                  </w:r>
                  <w:r w:rsidRPr="00D476E3">
                    <w:rPr>
                      <w:iCs/>
                      <w:sz w:val="20"/>
                      <w:szCs w:val="20"/>
                    </w:rPr>
                    <w:t xml:space="preserve"> —The total Non-Spin capacity for all QSEs for all Non-Spin awarded and self-arranged in the DAM for the Operating Hour.</w:t>
                  </w:r>
                </w:p>
              </w:tc>
            </w:tr>
            <w:tr w:rsidR="006161AD" w:rsidRPr="00D476E3" w14:paraId="4E17B7CA" w14:textId="77777777" w:rsidTr="006F573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2512DE4" w14:textId="77777777" w:rsidR="006161AD" w:rsidRPr="00D476E3" w:rsidRDefault="006161AD" w:rsidP="006F573E">
                  <w:pPr>
                    <w:spacing w:after="60"/>
                    <w:rPr>
                      <w:iCs/>
                      <w:sz w:val="20"/>
                      <w:szCs w:val="20"/>
                    </w:rPr>
                  </w:pPr>
                  <w:r w:rsidRPr="00D476E3">
                    <w:rPr>
                      <w:iCs/>
                      <w:sz w:val="20"/>
                      <w:szCs w:val="20"/>
                    </w:rPr>
                    <w:t xml:space="preserve">DASANSQ </w:t>
                  </w:r>
                  <w:r w:rsidRPr="00D476E3">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5A5EA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ED991C" w14:textId="77777777" w:rsidR="006161AD" w:rsidRPr="00D476E3" w:rsidRDefault="006161AD" w:rsidP="006F573E">
                  <w:pPr>
                    <w:spacing w:after="60"/>
                    <w:rPr>
                      <w:iCs/>
                      <w:sz w:val="20"/>
                      <w:szCs w:val="20"/>
                    </w:rPr>
                  </w:pPr>
                  <w:r w:rsidRPr="00D476E3">
                    <w:rPr>
                      <w:i/>
                      <w:iCs/>
                      <w:sz w:val="20"/>
                      <w:szCs w:val="20"/>
                    </w:rPr>
                    <w:t>Day-Ahead Self-Arranged Non-Spin Quantity per QSE</w:t>
                  </w:r>
                  <w:r w:rsidRPr="00D476E3">
                    <w:rPr>
                      <w:iCs/>
                      <w:sz w:val="20"/>
                      <w:szCs w:val="20"/>
                    </w:rPr>
                    <w:t xml:space="preserve">—The self-arranged Non-Spin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2F98C744"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7EF29A85" w14:textId="77777777" w:rsidR="006161AD" w:rsidRPr="00D476E3" w:rsidRDefault="006161AD" w:rsidP="006F573E">
                  <w:pPr>
                    <w:spacing w:after="60"/>
                    <w:rPr>
                      <w:i/>
                      <w:iCs/>
                      <w:sz w:val="20"/>
                      <w:szCs w:val="20"/>
                    </w:rPr>
                  </w:pPr>
                  <w:r w:rsidRPr="00D476E3">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C1ECDDD"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CC6058"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1BF9A497" w14:textId="77777777" w:rsidTr="006F573E">
              <w:trPr>
                <w:cantSplit/>
              </w:trPr>
              <w:tc>
                <w:tcPr>
                  <w:tcW w:w="1883" w:type="dxa"/>
                  <w:tcBorders>
                    <w:top w:val="single" w:sz="4" w:space="0" w:color="auto"/>
                    <w:left w:val="single" w:sz="4" w:space="0" w:color="auto"/>
                    <w:bottom w:val="single" w:sz="4" w:space="0" w:color="auto"/>
                    <w:right w:val="single" w:sz="4" w:space="0" w:color="auto"/>
                  </w:tcBorders>
                  <w:hideMark/>
                </w:tcPr>
                <w:p w14:paraId="1321577E" w14:textId="77777777" w:rsidR="006161AD" w:rsidRPr="00D476E3" w:rsidRDefault="006161AD" w:rsidP="006F573E">
                  <w:pPr>
                    <w:spacing w:after="60"/>
                    <w:rPr>
                      <w:i/>
                      <w:iCs/>
                      <w:sz w:val="20"/>
                      <w:szCs w:val="20"/>
                    </w:rPr>
                  </w:pPr>
                  <w:r w:rsidRPr="00D476E3">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12643CF"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404172B" w14:textId="77777777" w:rsidR="006161AD" w:rsidRPr="00D476E3" w:rsidRDefault="006161AD" w:rsidP="006F573E">
                  <w:pPr>
                    <w:spacing w:after="60"/>
                    <w:rPr>
                      <w:iCs/>
                      <w:sz w:val="20"/>
                      <w:szCs w:val="20"/>
                    </w:rPr>
                  </w:pPr>
                  <w:r w:rsidRPr="00D476E3">
                    <w:rPr>
                      <w:iCs/>
                      <w:sz w:val="20"/>
                      <w:szCs w:val="20"/>
                    </w:rPr>
                    <w:t>A Resource.</w:t>
                  </w:r>
                </w:p>
              </w:tc>
            </w:tr>
          </w:tbl>
          <w:p w14:paraId="532BFD46" w14:textId="77777777" w:rsidR="006161AD" w:rsidRPr="00D476E3" w:rsidRDefault="006161AD" w:rsidP="006F573E">
            <w:pPr>
              <w:spacing w:before="240" w:after="240"/>
              <w:ind w:left="1440" w:hanging="720"/>
              <w:rPr>
                <w:iCs/>
                <w:szCs w:val="20"/>
              </w:rPr>
            </w:pPr>
            <w:r w:rsidRPr="00D476E3">
              <w:rPr>
                <w:iCs/>
                <w:szCs w:val="20"/>
              </w:rPr>
              <w:t>(e)</w:t>
            </w:r>
            <w:r w:rsidRPr="00D476E3">
              <w:rPr>
                <w:iCs/>
                <w:szCs w:val="20"/>
              </w:rPr>
              <w:tab/>
              <w:t>For ERCOT Contingency Reserve Service</w:t>
            </w:r>
            <w:r w:rsidRPr="00D476E3">
              <w:rPr>
                <w:i/>
                <w:sz w:val="20"/>
                <w:szCs w:val="20"/>
              </w:rPr>
              <w:t xml:space="preserve"> </w:t>
            </w:r>
            <w:r w:rsidRPr="00D476E3">
              <w:rPr>
                <w:iCs/>
                <w:szCs w:val="20"/>
              </w:rPr>
              <w:t>(ECRS), if applicable:</w:t>
            </w:r>
          </w:p>
          <w:p w14:paraId="59A04267" w14:textId="77777777" w:rsidR="006161AD" w:rsidRPr="00D476E3" w:rsidRDefault="006161AD" w:rsidP="006F573E">
            <w:pPr>
              <w:ind w:left="1440" w:hanging="720"/>
              <w:rPr>
                <w:iCs/>
                <w:szCs w:val="20"/>
              </w:rPr>
            </w:pPr>
            <w:r w:rsidRPr="00D476E3">
              <w:rPr>
                <w:iCs/>
                <w:szCs w:val="20"/>
              </w:rPr>
              <w:t xml:space="preserve">DARTPCECRAMT </w:t>
            </w:r>
            <w:r w:rsidRPr="00D476E3">
              <w:rPr>
                <w:i/>
                <w:iCs/>
                <w:szCs w:val="20"/>
                <w:vertAlign w:val="subscript"/>
              </w:rPr>
              <w:t>q</w:t>
            </w:r>
            <w:r w:rsidRPr="00D476E3">
              <w:rPr>
                <w:iCs/>
                <w:szCs w:val="20"/>
              </w:rPr>
              <w:t xml:space="preserve"> = (DAECRNOBL </w:t>
            </w:r>
            <w:r w:rsidRPr="00D476E3">
              <w:rPr>
                <w:i/>
                <w:iCs/>
                <w:szCs w:val="20"/>
                <w:vertAlign w:val="subscript"/>
              </w:rPr>
              <w:t>q</w:t>
            </w:r>
            <w:r w:rsidRPr="00D476E3">
              <w:rPr>
                <w:iCs/>
                <w:szCs w:val="20"/>
              </w:rPr>
              <w:t xml:space="preserve"> – DASAECRQ </w:t>
            </w:r>
            <w:r w:rsidRPr="00D476E3">
              <w:rPr>
                <w:i/>
                <w:iCs/>
                <w:szCs w:val="20"/>
                <w:vertAlign w:val="subscript"/>
              </w:rPr>
              <w:t>q</w:t>
            </w:r>
            <w:r w:rsidRPr="00D476E3">
              <w:rPr>
                <w:iCs/>
                <w:szCs w:val="20"/>
              </w:rPr>
              <w:t xml:space="preserve">) * DAECRPR –  </w:t>
            </w:r>
          </w:p>
          <w:p w14:paraId="74205503" w14:textId="77777777" w:rsidR="006161AD" w:rsidRPr="00D476E3" w:rsidRDefault="006161AD" w:rsidP="006F573E">
            <w:pPr>
              <w:spacing w:after="240"/>
              <w:ind w:left="2880"/>
              <w:rPr>
                <w:iCs/>
                <w:szCs w:val="20"/>
              </w:rPr>
            </w:pPr>
            <w:r w:rsidRPr="00D476E3">
              <w:rPr>
                <w:iCs/>
                <w:szCs w:val="20"/>
              </w:rPr>
              <w:t xml:space="preserve">      DAECRAMT </w:t>
            </w:r>
            <w:r w:rsidRPr="00D476E3">
              <w:rPr>
                <w:i/>
                <w:iCs/>
                <w:szCs w:val="20"/>
                <w:vertAlign w:val="subscript"/>
              </w:rPr>
              <w:t>q</w:t>
            </w:r>
          </w:p>
          <w:p w14:paraId="176A4E00" w14:textId="77777777" w:rsidR="006161AD" w:rsidRPr="00D476E3" w:rsidRDefault="006161AD" w:rsidP="006F573E">
            <w:pPr>
              <w:spacing w:after="240"/>
              <w:ind w:left="720" w:hanging="720"/>
              <w:rPr>
                <w:iCs/>
                <w:szCs w:val="20"/>
              </w:rPr>
            </w:pPr>
            <w:r w:rsidRPr="00D476E3">
              <w:rPr>
                <w:iCs/>
                <w:szCs w:val="20"/>
              </w:rPr>
              <w:t>Where:</w:t>
            </w:r>
          </w:p>
          <w:p w14:paraId="643F1DDB" w14:textId="77777777" w:rsidR="006161AD" w:rsidRPr="00D476E3" w:rsidRDefault="006161AD" w:rsidP="006F573E">
            <w:pPr>
              <w:spacing w:after="240"/>
              <w:ind w:left="1440" w:hanging="720"/>
              <w:rPr>
                <w:iCs/>
                <w:szCs w:val="20"/>
              </w:rPr>
            </w:pPr>
            <w:r w:rsidRPr="00D476E3">
              <w:rPr>
                <w:iCs/>
                <w:szCs w:val="20"/>
              </w:rPr>
              <w:t xml:space="preserve">DAECRNOBL </w:t>
            </w:r>
            <w:r w:rsidRPr="00D476E3">
              <w:rPr>
                <w:i/>
                <w:iCs/>
                <w:szCs w:val="20"/>
                <w:vertAlign w:val="subscript"/>
              </w:rPr>
              <w:t>q</w:t>
            </w:r>
            <w:r w:rsidRPr="00D476E3">
              <w:rPr>
                <w:iCs/>
                <w:szCs w:val="20"/>
              </w:rPr>
              <w:t xml:space="preserve"> = DAPCECRQTOT * HLRS </w:t>
            </w:r>
            <w:r w:rsidRPr="00D476E3">
              <w:rPr>
                <w:i/>
                <w:iCs/>
                <w:szCs w:val="20"/>
                <w:vertAlign w:val="subscript"/>
              </w:rPr>
              <w:t>q</w:t>
            </w:r>
            <w:r w:rsidRPr="00D476E3">
              <w:rPr>
                <w:iCs/>
                <w:szCs w:val="20"/>
              </w:rPr>
              <w:t xml:space="preserve"> </w:t>
            </w:r>
          </w:p>
          <w:p w14:paraId="64693BD0" w14:textId="77777777" w:rsidR="006161AD" w:rsidRPr="00D476E3" w:rsidRDefault="006161AD" w:rsidP="006F573E">
            <w:pPr>
              <w:spacing w:after="240"/>
              <w:ind w:left="1440" w:hanging="720"/>
            </w:pPr>
            <w:r w:rsidRPr="00D476E3">
              <w:lastRenderedPageBreak/>
              <w:t xml:space="preserve">DAPCECRQTOT  =  </w:t>
            </w:r>
            <w:r w:rsidRPr="00D476E3">
              <w:rPr>
                <w:iCs/>
                <w:position w:val="-22"/>
                <w:szCs w:val="20"/>
              </w:rPr>
              <w:object w:dxaOrig="285" w:dyaOrig="285" w14:anchorId="1BEB51A4">
                <v:shape id="_x0000_i1084" type="#_x0000_t75" style="width:12pt;height:27pt" o:ole="">
                  <v:imagedata r:id="rId81" o:title=""/>
                </v:shape>
                <o:OLEObject Type="Embed" ProgID="Equation.3" ShapeID="_x0000_i1084" DrawAspect="Content" ObjectID="_1791035052" r:id="rId91"/>
              </w:object>
            </w:r>
            <w:r w:rsidRPr="00D476E3">
              <w:rPr>
                <w:iCs/>
                <w:szCs w:val="20"/>
              </w:rPr>
              <w:t>(</w:t>
            </w:r>
            <w:r w:rsidRPr="00D476E3">
              <w:rPr>
                <w:iCs/>
                <w:position w:val="-18"/>
                <w:szCs w:val="20"/>
              </w:rPr>
              <w:object w:dxaOrig="285" w:dyaOrig="570" w14:anchorId="2DA7C284">
                <v:shape id="_x0000_i1085" type="#_x0000_t75" style="width:12pt;height:30pt" o:ole="">
                  <v:imagedata r:id="rId83" o:title=""/>
                </v:shape>
                <o:OLEObject Type="Embed" ProgID="Equation.3" ShapeID="_x0000_i1085" DrawAspect="Content" ObjectID="_1791035053" r:id="rId92"/>
              </w:object>
            </w:r>
            <w:r w:rsidRPr="00D476E3">
              <w:t>PCECRR</w:t>
            </w:r>
            <w:r w:rsidRPr="00D476E3">
              <w:rPr>
                <w:i/>
                <w:iCs/>
              </w:rPr>
              <w:t xml:space="preserve"> </w:t>
            </w:r>
            <w:r w:rsidRPr="00D476E3">
              <w:rPr>
                <w:i/>
                <w:iCs/>
                <w:vertAlign w:val="subscript"/>
              </w:rPr>
              <w:t>r, q, DAM</w:t>
            </w:r>
            <w:r w:rsidRPr="00D476E3">
              <w:t xml:space="preserve"> + DAECROAWD </w:t>
            </w:r>
            <w:r w:rsidRPr="00D476E3">
              <w:rPr>
                <w:i/>
                <w:iCs/>
                <w:vertAlign w:val="subscript"/>
              </w:rPr>
              <w:t>q</w:t>
            </w:r>
            <w:r w:rsidRPr="00D476E3">
              <w:t xml:space="preserve"> + DASAECRQ </w:t>
            </w:r>
            <w:r w:rsidRPr="00D476E3">
              <w:rPr>
                <w:i/>
                <w:iCs/>
                <w:vertAlign w:val="subscript"/>
              </w:rPr>
              <w:t>q</w:t>
            </w:r>
            <w:r w:rsidRPr="00D476E3">
              <w:rPr>
                <w:iCs/>
                <w:szCs w:val="20"/>
              </w:rPr>
              <w:t>)</w:t>
            </w:r>
          </w:p>
          <w:p w14:paraId="342891ED" w14:textId="77777777" w:rsidR="006161AD" w:rsidRPr="00D476E3" w:rsidRDefault="006161AD" w:rsidP="006F573E">
            <w:r w:rsidRPr="00D476E3">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6161AD" w:rsidRPr="00D476E3" w14:paraId="181C3F2D" w14:textId="77777777" w:rsidTr="006F573E">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372F223" w14:textId="77777777" w:rsidR="006161AD" w:rsidRPr="00D476E3" w:rsidRDefault="006161AD" w:rsidP="006F573E">
                  <w:pPr>
                    <w:spacing w:after="120"/>
                    <w:rPr>
                      <w:b/>
                      <w:iCs/>
                      <w:sz w:val="20"/>
                      <w:szCs w:val="20"/>
                    </w:rPr>
                  </w:pPr>
                  <w:r w:rsidRPr="00D476E3">
                    <w:rPr>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BBFF5AB" w14:textId="77777777" w:rsidR="006161AD" w:rsidRPr="00D476E3" w:rsidRDefault="006161AD" w:rsidP="006F573E">
                  <w:pPr>
                    <w:spacing w:after="120"/>
                    <w:rPr>
                      <w:b/>
                      <w:iCs/>
                      <w:sz w:val="20"/>
                      <w:szCs w:val="20"/>
                    </w:rPr>
                  </w:pPr>
                  <w:r w:rsidRPr="00D476E3">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E406980"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D7B8D8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0EB05580" w14:textId="77777777" w:rsidR="006161AD" w:rsidRPr="00D476E3" w:rsidRDefault="006161AD" w:rsidP="006F573E">
                  <w:pPr>
                    <w:spacing w:after="60"/>
                    <w:rPr>
                      <w:iCs/>
                      <w:sz w:val="20"/>
                      <w:szCs w:val="20"/>
                    </w:rPr>
                  </w:pPr>
                  <w:r w:rsidRPr="00D476E3">
                    <w:rPr>
                      <w:iCs/>
                      <w:sz w:val="20"/>
                      <w:szCs w:val="20"/>
                    </w:rPr>
                    <w:t xml:space="preserve">DARTPCECRAMT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DCCD32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5CDA68F" w14:textId="77777777" w:rsidR="006161AD" w:rsidRPr="00D476E3" w:rsidRDefault="006161AD" w:rsidP="006F573E">
                  <w:pPr>
                    <w:spacing w:after="60"/>
                    <w:rPr>
                      <w:iCs/>
                      <w:sz w:val="20"/>
                      <w:szCs w:val="20"/>
                    </w:rPr>
                  </w:pPr>
                  <w:r w:rsidRPr="00D476E3">
                    <w:rPr>
                      <w:i/>
                      <w:iCs/>
                      <w:sz w:val="20"/>
                      <w:szCs w:val="20"/>
                    </w:rPr>
                    <w:t xml:space="preserve">Day-Ahead Updated Real-Time Procured Capacity for </w:t>
                  </w:r>
                  <w:r w:rsidRPr="00D476E3">
                    <w:rPr>
                      <w:i/>
                      <w:sz w:val="20"/>
                      <w:szCs w:val="20"/>
                    </w:rPr>
                    <w:t xml:space="preserve">ERCOT Contingency Reserve Service </w:t>
                  </w:r>
                  <w:r w:rsidRPr="00D476E3">
                    <w:rPr>
                      <w:i/>
                      <w:iCs/>
                      <w:sz w:val="20"/>
                      <w:szCs w:val="20"/>
                    </w:rPr>
                    <w:t xml:space="preserve">Amount by QSE - </w:t>
                  </w:r>
                  <w:r w:rsidRPr="00D476E3">
                    <w:rPr>
                      <w:iCs/>
                      <w:sz w:val="20"/>
                      <w:szCs w:val="20"/>
                    </w:rPr>
                    <w:t xml:space="preserve">The payment or charge to QSE </w:t>
                  </w:r>
                  <w:r w:rsidRPr="00D476E3">
                    <w:rPr>
                      <w:i/>
                      <w:iCs/>
                      <w:sz w:val="20"/>
                      <w:szCs w:val="20"/>
                    </w:rPr>
                    <w:t>q</w:t>
                  </w:r>
                  <w:r w:rsidRPr="00D476E3">
                    <w:rPr>
                      <w:iCs/>
                      <w:sz w:val="20"/>
                      <w:szCs w:val="20"/>
                    </w:rPr>
                    <w:t xml:space="preserve"> for ECRS for the re-calculated Real-Time obligation for the Operating Hour.</w:t>
                  </w:r>
                </w:p>
              </w:tc>
            </w:tr>
            <w:tr w:rsidR="006161AD" w:rsidRPr="00D476E3" w14:paraId="50A15406"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17F20649" w14:textId="77777777" w:rsidR="006161AD" w:rsidRPr="00D476E3" w:rsidRDefault="006161AD" w:rsidP="006F573E">
                  <w:pPr>
                    <w:spacing w:after="60"/>
                    <w:rPr>
                      <w:iCs/>
                      <w:sz w:val="20"/>
                      <w:szCs w:val="20"/>
                    </w:rPr>
                  </w:pPr>
                  <w:r w:rsidRPr="00D476E3">
                    <w:rPr>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3AE7CA81"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950823D" w14:textId="77777777" w:rsidR="006161AD" w:rsidRPr="00D476E3" w:rsidRDefault="006161AD" w:rsidP="006F573E">
                  <w:pPr>
                    <w:spacing w:after="60"/>
                    <w:rPr>
                      <w:i/>
                      <w:iCs/>
                      <w:sz w:val="20"/>
                      <w:szCs w:val="20"/>
                    </w:rPr>
                  </w:pPr>
                  <w:r w:rsidRPr="00D476E3">
                    <w:rPr>
                      <w:i/>
                      <w:iCs/>
                      <w:sz w:val="20"/>
                      <w:szCs w:val="20"/>
                    </w:rPr>
                    <w:t>Day-Ahead ERCOT Contingency Reserve Price</w:t>
                  </w:r>
                  <w:r w:rsidRPr="00D476E3">
                    <w:rPr>
                      <w:iCs/>
                      <w:sz w:val="20"/>
                      <w:szCs w:val="20"/>
                    </w:rPr>
                    <w:t>—The DAM ECRS price for the Operating Hour.</w:t>
                  </w:r>
                </w:p>
              </w:tc>
            </w:tr>
            <w:tr w:rsidR="006161AD" w:rsidRPr="00D476E3" w14:paraId="0075AAB5"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21394E" w14:textId="77777777" w:rsidR="006161AD" w:rsidRPr="00D476E3" w:rsidRDefault="006161AD" w:rsidP="006F573E">
                  <w:pPr>
                    <w:spacing w:after="60"/>
                    <w:rPr>
                      <w:iCs/>
                      <w:sz w:val="20"/>
                      <w:szCs w:val="20"/>
                    </w:rPr>
                  </w:pPr>
                  <w:r w:rsidRPr="00D476E3">
                    <w:rPr>
                      <w:iCs/>
                      <w:sz w:val="20"/>
                      <w:szCs w:val="20"/>
                    </w:rPr>
                    <w:t>DAECRNOBL</w:t>
                  </w:r>
                  <w:r w:rsidRPr="00D476E3">
                    <w:rPr>
                      <w:iCs/>
                      <w:sz w:val="20"/>
                      <w:szCs w:val="20"/>
                      <w:vertAlign w:val="subscript"/>
                    </w:rPr>
                    <w:t xml:space="preserve">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DA037F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907F6F" w14:textId="77777777" w:rsidR="006161AD" w:rsidRPr="00D476E3" w:rsidRDefault="006161AD" w:rsidP="006F573E">
                  <w:pPr>
                    <w:spacing w:after="60"/>
                    <w:rPr>
                      <w:iCs/>
                      <w:sz w:val="20"/>
                      <w:szCs w:val="20"/>
                    </w:rPr>
                  </w:pPr>
                  <w:r w:rsidRPr="00D476E3">
                    <w:rPr>
                      <w:i/>
                      <w:iCs/>
                      <w:sz w:val="20"/>
                      <w:szCs w:val="20"/>
                    </w:rPr>
                    <w:t>Day-Ahead ERCOT Contingency Reserve Service New Obligation per QSE</w:t>
                  </w:r>
                  <w:r w:rsidRPr="00D476E3">
                    <w:rPr>
                      <w:iCs/>
                      <w:sz w:val="20"/>
                      <w:szCs w:val="20"/>
                    </w:rPr>
                    <w:t xml:space="preserve">—The updated ECRS Ancillary Service Obligation in Real-Time for QSE </w:t>
                  </w:r>
                  <w:r w:rsidRPr="00D476E3">
                    <w:rPr>
                      <w:i/>
                      <w:iCs/>
                      <w:sz w:val="20"/>
                      <w:szCs w:val="20"/>
                    </w:rPr>
                    <w:t>q</w:t>
                  </w:r>
                  <w:r w:rsidRPr="00D476E3">
                    <w:rPr>
                      <w:iCs/>
                      <w:sz w:val="20"/>
                      <w:szCs w:val="20"/>
                    </w:rPr>
                    <w:t xml:space="preserve"> for the Operating Hour.</w:t>
                  </w:r>
                </w:p>
              </w:tc>
            </w:tr>
            <w:tr w:rsidR="006161AD" w:rsidRPr="00D476E3" w14:paraId="3C1E811A"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3D228C04"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71623A03" w14:textId="77777777" w:rsidR="006161AD" w:rsidRPr="00D476E3" w:rsidRDefault="006161AD" w:rsidP="006F573E">
                  <w:pPr>
                    <w:spacing w:after="60"/>
                    <w:rPr>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58721C" w14:textId="77777777" w:rsidR="006161AD" w:rsidRPr="00D476E3" w:rsidRDefault="006161AD" w:rsidP="006F573E">
                  <w:pPr>
                    <w:spacing w:after="60"/>
                    <w:rPr>
                      <w:i/>
                      <w:iCs/>
                      <w:sz w:val="20"/>
                      <w:szCs w:val="20"/>
                    </w:rPr>
                  </w:pPr>
                  <w:r w:rsidRPr="00D476E3">
                    <w:rPr>
                      <w:i/>
                      <w:sz w:val="20"/>
                      <w:szCs w:val="20"/>
                    </w:rPr>
                    <w:t>Procured Capacity for ERCOT Contingency Reserve Service per Resource per QSE in DAM</w:t>
                  </w:r>
                  <w:r w:rsidRPr="00D476E3">
                    <w:rPr>
                      <w:sz w:val="20"/>
                      <w:szCs w:val="20"/>
                    </w:rPr>
                    <w:t xml:space="preserve">—The ECRS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iCs/>
                      <w:sz w:val="20"/>
                      <w:szCs w:val="20"/>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558D3EA1"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94B8F9E" w14:textId="77777777" w:rsidR="006161AD" w:rsidRPr="00D476E3" w:rsidRDefault="006161AD" w:rsidP="006F573E">
                  <w:pPr>
                    <w:spacing w:after="60"/>
                    <w:rPr>
                      <w:sz w:val="20"/>
                      <w:szCs w:val="20"/>
                    </w:rPr>
                  </w:pPr>
                  <w:r w:rsidRPr="00D476E3">
                    <w:rPr>
                      <w:iCs/>
                      <w:sz w:val="20"/>
                      <w:szCs w:val="20"/>
                    </w:rPr>
                    <w:t>DAECROAWD</w:t>
                  </w:r>
                  <w:r w:rsidRPr="00D476E3">
                    <w:rPr>
                      <w:i/>
                      <w:sz w:val="20"/>
                      <w:szCs w:val="20"/>
                    </w:rPr>
                    <w:t xml:space="preserve"> </w:t>
                  </w:r>
                  <w:r w:rsidRPr="00D476E3">
                    <w:rPr>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2D1A40C"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8F3FBF" w14:textId="77777777" w:rsidR="006161AD" w:rsidRPr="00D476E3" w:rsidRDefault="006161AD" w:rsidP="006F573E">
                  <w:pPr>
                    <w:spacing w:after="60"/>
                    <w:rPr>
                      <w:i/>
                      <w:iCs/>
                      <w:sz w:val="20"/>
                      <w:szCs w:val="20"/>
                    </w:rPr>
                  </w:pPr>
                  <w:r w:rsidRPr="00D476E3">
                    <w:rPr>
                      <w:i/>
                      <w:iCs/>
                      <w:sz w:val="20"/>
                      <w:szCs w:val="20"/>
                    </w:rPr>
                    <w:t xml:space="preserve">Day-Ahead </w:t>
                  </w:r>
                  <w:r w:rsidRPr="00D476E3">
                    <w:rPr>
                      <w:i/>
                      <w:sz w:val="20"/>
                      <w:szCs w:val="20"/>
                    </w:rPr>
                    <w:t>ERCOT Contingency Reserve Service Only</w:t>
                  </w:r>
                  <w:r w:rsidRPr="00D476E3">
                    <w:rPr>
                      <w:i/>
                      <w:iCs/>
                      <w:sz w:val="20"/>
                      <w:szCs w:val="20"/>
                    </w:rPr>
                    <w:t xml:space="preserve"> Award for the QSE — </w:t>
                  </w:r>
                  <w:r w:rsidRPr="00D476E3">
                    <w:rPr>
                      <w:iCs/>
                      <w:sz w:val="20"/>
                      <w:szCs w:val="20"/>
                    </w:rPr>
                    <w:t xml:space="preserve">The </w:t>
                  </w:r>
                  <w:r w:rsidRPr="00D476E3">
                    <w:rPr>
                      <w:sz w:val="20"/>
                      <w:szCs w:val="20"/>
                    </w:rPr>
                    <w:t>ECRS</w:t>
                  </w:r>
                  <w:r w:rsidRPr="00D476E3">
                    <w:rPr>
                      <w:iCs/>
                      <w:sz w:val="20"/>
                      <w:szCs w:val="20"/>
                    </w:rPr>
                    <w:t xml:space="preserve"> Only capacity awarded in the DAM to QSE </w:t>
                  </w:r>
                  <w:r w:rsidRPr="00D476E3">
                    <w:rPr>
                      <w:i/>
                      <w:iCs/>
                      <w:sz w:val="20"/>
                      <w:szCs w:val="20"/>
                    </w:rPr>
                    <w:t>q</w:t>
                  </w:r>
                  <w:r w:rsidRPr="00D476E3">
                    <w:rPr>
                      <w:iCs/>
                      <w:sz w:val="20"/>
                      <w:szCs w:val="20"/>
                    </w:rPr>
                    <w:t xml:space="preserve"> for the Operating Hour.  </w:t>
                  </w:r>
                </w:p>
              </w:tc>
            </w:tr>
            <w:tr w:rsidR="006161AD" w:rsidRPr="00D476E3" w14:paraId="32EBA14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6A881D4" w14:textId="77777777" w:rsidR="006161AD" w:rsidRPr="00D476E3" w:rsidRDefault="006161AD" w:rsidP="006F573E">
                  <w:pPr>
                    <w:spacing w:after="60"/>
                    <w:rPr>
                      <w:i/>
                      <w:iCs/>
                      <w:sz w:val="20"/>
                      <w:szCs w:val="20"/>
                    </w:rPr>
                  </w:pPr>
                  <w:r w:rsidRPr="00D476E3">
                    <w:rPr>
                      <w:sz w:val="20"/>
                      <w:szCs w:val="20"/>
                    </w:rPr>
                    <w:t xml:space="preserve">DAECRAMT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989659A" w14:textId="77777777" w:rsidR="006161AD" w:rsidRPr="00D476E3" w:rsidRDefault="006161AD" w:rsidP="006F573E">
                  <w:pPr>
                    <w:spacing w:after="60"/>
                    <w:rPr>
                      <w:iCs/>
                      <w:sz w:val="20"/>
                      <w:szCs w:val="20"/>
                    </w:rPr>
                  </w:pPr>
                  <w:r w:rsidRPr="00D476E3">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70B98A5" w14:textId="77777777" w:rsidR="006161AD" w:rsidRPr="00D476E3" w:rsidRDefault="006161AD" w:rsidP="006F573E">
                  <w:pPr>
                    <w:spacing w:after="60"/>
                    <w:rPr>
                      <w:iCs/>
                      <w:sz w:val="20"/>
                      <w:szCs w:val="20"/>
                    </w:rPr>
                  </w:pPr>
                  <w:r w:rsidRPr="00D476E3">
                    <w:rPr>
                      <w:i/>
                      <w:iCs/>
                      <w:sz w:val="20"/>
                      <w:szCs w:val="20"/>
                    </w:rPr>
                    <w:t>Day-Ahead ERCOT Contingency Reserve Amount per QSE</w:t>
                  </w:r>
                  <w:r w:rsidRPr="00D476E3">
                    <w:rPr>
                      <w:iCs/>
                      <w:sz w:val="20"/>
                      <w:szCs w:val="20"/>
                    </w:rPr>
                    <w:t xml:space="preserve">—QSE </w:t>
                  </w:r>
                  <w:r w:rsidRPr="00D476E3">
                    <w:rPr>
                      <w:i/>
                      <w:iCs/>
                      <w:sz w:val="20"/>
                      <w:szCs w:val="20"/>
                    </w:rPr>
                    <w:t>q</w:t>
                  </w:r>
                  <w:r w:rsidRPr="00D476E3">
                    <w:rPr>
                      <w:iCs/>
                      <w:sz w:val="20"/>
                      <w:szCs w:val="20"/>
                    </w:rPr>
                    <w:t>’s share of the DAM cost for ECRS for the Operating Hour.</w:t>
                  </w:r>
                </w:p>
              </w:tc>
            </w:tr>
            <w:tr w:rsidR="006161AD" w:rsidRPr="00D476E3" w14:paraId="009622C3"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497B2A9" w14:textId="77777777" w:rsidR="006161AD" w:rsidRPr="00D476E3" w:rsidRDefault="006161AD" w:rsidP="006F573E">
                  <w:pPr>
                    <w:spacing w:after="60"/>
                    <w:rPr>
                      <w:iCs/>
                      <w:sz w:val="20"/>
                      <w:szCs w:val="20"/>
                    </w:rPr>
                  </w:pPr>
                  <w:r w:rsidRPr="00D476E3">
                    <w:rPr>
                      <w:iCs/>
                      <w:sz w:val="20"/>
                      <w:szCs w:val="20"/>
                    </w:rPr>
                    <w:t>HLRS</w:t>
                  </w:r>
                  <w:r w:rsidRPr="00D476E3">
                    <w:rPr>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1AADACE7"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3CED38A" w14:textId="77777777" w:rsidR="006161AD" w:rsidRPr="00D476E3" w:rsidRDefault="006161AD" w:rsidP="006F573E">
                  <w:pPr>
                    <w:spacing w:after="60"/>
                    <w:rPr>
                      <w:iCs/>
                      <w:sz w:val="20"/>
                      <w:szCs w:val="20"/>
                    </w:rPr>
                  </w:pPr>
                  <w:r w:rsidRPr="00D476E3">
                    <w:rPr>
                      <w:i/>
                      <w:iCs/>
                      <w:sz w:val="20"/>
                      <w:szCs w:val="20"/>
                    </w:rPr>
                    <w:t>Hourly Load Ratio Share per QSE</w:t>
                  </w:r>
                  <w:r w:rsidRPr="00D476E3">
                    <w:rPr>
                      <w:iCs/>
                      <w:sz w:val="20"/>
                      <w:szCs w:val="20"/>
                    </w:rPr>
                    <w:t xml:space="preserve">—The Real-Time LRS as defined in Section 6.6.2.4, QSE Load Ratio Share for an Operating Hour for QSE </w:t>
                  </w:r>
                  <w:r w:rsidRPr="00D476E3">
                    <w:rPr>
                      <w:i/>
                      <w:iCs/>
                      <w:sz w:val="20"/>
                      <w:szCs w:val="20"/>
                    </w:rPr>
                    <w:t>q</w:t>
                  </w:r>
                  <w:r w:rsidRPr="00D476E3">
                    <w:rPr>
                      <w:iCs/>
                      <w:sz w:val="20"/>
                      <w:szCs w:val="20"/>
                    </w:rPr>
                    <w:t xml:space="preserve"> for the Operating Hour.</w:t>
                  </w:r>
                </w:p>
              </w:tc>
            </w:tr>
            <w:tr w:rsidR="006161AD" w:rsidRPr="00D476E3" w14:paraId="04C6F207"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AC04D36" w14:textId="77777777" w:rsidR="006161AD" w:rsidRPr="00D476E3" w:rsidRDefault="006161AD" w:rsidP="006F573E">
                  <w:pPr>
                    <w:spacing w:after="60"/>
                    <w:rPr>
                      <w:iCs/>
                      <w:sz w:val="20"/>
                      <w:szCs w:val="20"/>
                    </w:rPr>
                  </w:pPr>
                  <w:r w:rsidRPr="00D476E3">
                    <w:rPr>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5E5ED733"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772A8E9" w14:textId="77777777" w:rsidR="006161AD" w:rsidRPr="00D476E3" w:rsidRDefault="006161AD" w:rsidP="006F573E">
                  <w:pPr>
                    <w:spacing w:after="60"/>
                    <w:rPr>
                      <w:iCs/>
                      <w:sz w:val="20"/>
                      <w:szCs w:val="20"/>
                    </w:rPr>
                  </w:pPr>
                  <w:r w:rsidRPr="00D476E3">
                    <w:rPr>
                      <w:i/>
                      <w:iCs/>
                      <w:sz w:val="20"/>
                      <w:szCs w:val="20"/>
                    </w:rPr>
                    <w:t>Day-Ahead Procured Capacity for ERCOT Contingency Reserve Total</w:t>
                  </w:r>
                  <w:r w:rsidRPr="00D476E3">
                    <w:rPr>
                      <w:iCs/>
                      <w:sz w:val="20"/>
                      <w:szCs w:val="20"/>
                    </w:rPr>
                    <w:t>—The total ECRS capacity for all QSEs for all ECRS awarded and self-arranged in the DAM for the Operating Hour.</w:t>
                  </w:r>
                </w:p>
              </w:tc>
            </w:tr>
            <w:tr w:rsidR="006161AD" w:rsidRPr="00D476E3" w14:paraId="692C9FCC" w14:textId="77777777" w:rsidTr="006F573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F3FA1ED" w14:textId="77777777" w:rsidR="006161AD" w:rsidRPr="00D476E3" w:rsidRDefault="006161AD" w:rsidP="006F573E">
                  <w:pPr>
                    <w:spacing w:after="60"/>
                    <w:rPr>
                      <w:iCs/>
                      <w:sz w:val="20"/>
                      <w:szCs w:val="20"/>
                    </w:rPr>
                  </w:pPr>
                  <w:r w:rsidRPr="00D476E3">
                    <w:rPr>
                      <w:iCs/>
                      <w:sz w:val="20"/>
                      <w:szCs w:val="20"/>
                    </w:rPr>
                    <w:t xml:space="preserve">DASAECRQ </w:t>
                  </w:r>
                  <w:r w:rsidRPr="00D476E3">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733E175" w14:textId="77777777" w:rsidR="006161AD" w:rsidRPr="00D476E3" w:rsidRDefault="006161AD" w:rsidP="006F573E">
                  <w:pPr>
                    <w:spacing w:after="60"/>
                    <w:rPr>
                      <w:iCs/>
                      <w:sz w:val="20"/>
                      <w:szCs w:val="20"/>
                    </w:rPr>
                  </w:pPr>
                  <w:r w:rsidRPr="00D476E3">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C5D0F9D" w14:textId="77777777" w:rsidR="006161AD" w:rsidRPr="00D476E3" w:rsidRDefault="006161AD" w:rsidP="006F573E">
                  <w:pPr>
                    <w:spacing w:after="60"/>
                    <w:rPr>
                      <w:iCs/>
                      <w:sz w:val="20"/>
                      <w:szCs w:val="20"/>
                    </w:rPr>
                  </w:pPr>
                  <w:r w:rsidRPr="00D476E3">
                    <w:rPr>
                      <w:i/>
                      <w:iCs/>
                      <w:sz w:val="20"/>
                      <w:szCs w:val="20"/>
                    </w:rPr>
                    <w:t>Day-Ahead Self-Arranged ERCOT Contingency Reserve Quantity per QSE</w:t>
                  </w:r>
                  <w:r w:rsidRPr="00D476E3">
                    <w:rPr>
                      <w:iCs/>
                      <w:sz w:val="20"/>
                      <w:szCs w:val="20"/>
                    </w:rPr>
                    <w:t xml:space="preserve">—The self-arranged ECRS capacity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48976DC"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6FFB43ED" w14:textId="77777777" w:rsidR="006161AD" w:rsidRPr="00D476E3" w:rsidRDefault="006161AD" w:rsidP="006F573E">
                  <w:pPr>
                    <w:spacing w:after="60"/>
                    <w:rPr>
                      <w:i/>
                      <w:iCs/>
                      <w:sz w:val="20"/>
                      <w:szCs w:val="20"/>
                    </w:rPr>
                  </w:pPr>
                  <w:r w:rsidRPr="00D476E3">
                    <w:rPr>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1569CDBE"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706A235"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09C01684" w14:textId="77777777" w:rsidTr="006F573E">
              <w:trPr>
                <w:cantSplit/>
              </w:trPr>
              <w:tc>
                <w:tcPr>
                  <w:tcW w:w="1973" w:type="dxa"/>
                  <w:tcBorders>
                    <w:top w:val="single" w:sz="4" w:space="0" w:color="auto"/>
                    <w:left w:val="single" w:sz="4" w:space="0" w:color="auto"/>
                    <w:bottom w:val="single" w:sz="4" w:space="0" w:color="auto"/>
                    <w:right w:val="single" w:sz="4" w:space="0" w:color="auto"/>
                  </w:tcBorders>
                  <w:hideMark/>
                </w:tcPr>
                <w:p w14:paraId="58A1CB2F" w14:textId="77777777" w:rsidR="006161AD" w:rsidRPr="00D476E3" w:rsidRDefault="006161AD" w:rsidP="006F573E">
                  <w:pPr>
                    <w:spacing w:after="60"/>
                    <w:rPr>
                      <w:i/>
                      <w:iCs/>
                      <w:sz w:val="20"/>
                      <w:szCs w:val="20"/>
                    </w:rPr>
                  </w:pPr>
                  <w:r w:rsidRPr="00D476E3">
                    <w:rPr>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51FCAE41" w14:textId="77777777" w:rsidR="006161AD" w:rsidRPr="00D476E3" w:rsidRDefault="006161AD" w:rsidP="006F573E">
                  <w:pPr>
                    <w:spacing w:after="60"/>
                    <w:rPr>
                      <w:iCs/>
                      <w:sz w:val="20"/>
                      <w:szCs w:val="20"/>
                    </w:rPr>
                  </w:pPr>
                  <w:r w:rsidRPr="00D476E3">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5B5C7D5" w14:textId="77777777" w:rsidR="006161AD" w:rsidRPr="00D476E3" w:rsidRDefault="006161AD" w:rsidP="006F573E">
                  <w:pPr>
                    <w:spacing w:after="60"/>
                    <w:rPr>
                      <w:iCs/>
                      <w:sz w:val="20"/>
                      <w:szCs w:val="20"/>
                    </w:rPr>
                  </w:pPr>
                  <w:r w:rsidRPr="00D476E3">
                    <w:rPr>
                      <w:iCs/>
                      <w:sz w:val="20"/>
                      <w:szCs w:val="20"/>
                    </w:rPr>
                    <w:t>A Resource.</w:t>
                  </w:r>
                </w:p>
              </w:tc>
            </w:tr>
          </w:tbl>
          <w:p w14:paraId="292C7B27" w14:textId="77777777" w:rsidR="006161AD" w:rsidRPr="00D476E3" w:rsidRDefault="006161AD" w:rsidP="006F573E">
            <w:pPr>
              <w:spacing w:before="120" w:after="240"/>
              <w:rPr>
                <w:b/>
                <w:i/>
                <w:iCs/>
              </w:rPr>
            </w:pPr>
          </w:p>
        </w:tc>
      </w:tr>
    </w:tbl>
    <w:p w14:paraId="26CB9DBA" w14:textId="77777777" w:rsidR="006161AD" w:rsidRPr="00D476E3" w:rsidRDefault="006161AD" w:rsidP="006161AD">
      <w:pPr>
        <w:tabs>
          <w:tab w:val="left" w:pos="1257"/>
        </w:tabs>
      </w:pPr>
      <w:r w:rsidRPr="00D476E3">
        <w:lastRenderedPageBreak/>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ED803B7" w14:textId="77777777" w:rsidTr="006F573E">
        <w:trPr>
          <w:trHeight w:val="206"/>
        </w:trPr>
        <w:tc>
          <w:tcPr>
            <w:tcW w:w="9350" w:type="dxa"/>
            <w:shd w:val="clear" w:color="auto" w:fill="D0CECE"/>
          </w:tcPr>
          <w:p w14:paraId="6C6EBF69" w14:textId="77777777" w:rsidR="006161AD" w:rsidRPr="00D476E3" w:rsidRDefault="006161AD" w:rsidP="006F573E">
            <w:pPr>
              <w:spacing w:before="120" w:after="240"/>
              <w:rPr>
                <w:b/>
                <w:i/>
                <w:iCs/>
              </w:rPr>
            </w:pPr>
            <w:r w:rsidRPr="00D476E3">
              <w:rPr>
                <w:b/>
                <w:i/>
                <w:iCs/>
              </w:rPr>
              <w:t>[NPRR1010:  Insert Section 6.7.5.2 below upon system implementation of the Real-Time Co-Optimization (RTC) project:]</w:t>
            </w:r>
          </w:p>
          <w:p w14:paraId="6FB20CFD"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395" w:name="_Toc135992423"/>
            <w:r w:rsidRPr="00D476E3">
              <w:rPr>
                <w:b/>
                <w:bCs/>
                <w:snapToGrid w:val="0"/>
                <w:szCs w:val="20"/>
              </w:rPr>
              <w:t>6.7.5.2</w:t>
            </w:r>
            <w:r w:rsidRPr="00D476E3">
              <w:rPr>
                <w:b/>
                <w:bCs/>
                <w:snapToGrid w:val="0"/>
                <w:szCs w:val="20"/>
              </w:rPr>
              <w:tab/>
              <w:t>Regulation Up Service Payments and Charges</w:t>
            </w:r>
            <w:bookmarkEnd w:id="395"/>
          </w:p>
          <w:p w14:paraId="1CA92AD7" w14:textId="77777777" w:rsidR="006161AD" w:rsidRPr="00D476E3" w:rsidRDefault="006161AD" w:rsidP="006F573E">
            <w:pPr>
              <w:rPr>
                <w:szCs w:val="20"/>
              </w:rPr>
            </w:pPr>
            <w:r w:rsidRPr="00D476E3">
              <w:rPr>
                <w:szCs w:val="20"/>
              </w:rPr>
              <w:t>(1)</w:t>
            </w:r>
            <w:r w:rsidRPr="00D476E3">
              <w:rPr>
                <w:szCs w:val="20"/>
              </w:rPr>
              <w:tab/>
              <w:t xml:space="preserve"> Reg-Up Imbalance Payment or Charge:</w:t>
            </w:r>
          </w:p>
          <w:p w14:paraId="20DD475C"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17DE15CD">
                <v:shape id="_x0000_i1086" type="#_x0000_t75" style="width:12pt;height:30pt" o:ole="">
                  <v:imagedata r:id="rId93" o:title=""/>
                </v:shape>
                <o:OLEObject Type="Embed" ProgID="Equation.3" ShapeID="_x0000_i1086" DrawAspect="Content" ObjectID="_1791035054" r:id="rId94"/>
              </w:object>
            </w:r>
            <w:r w:rsidRPr="00D476E3">
              <w:rPr>
                <w:b/>
                <w:bCs/>
              </w:rPr>
              <w:t xml:space="preserve">[RTRUREV </w:t>
            </w:r>
            <w:r w:rsidRPr="00D476E3">
              <w:rPr>
                <w:b/>
                <w:bCs/>
                <w:i/>
                <w:iCs/>
                <w:vertAlign w:val="subscript"/>
                <w:lang w:val="it-IT"/>
              </w:rPr>
              <w:t xml:space="preserve">q, r </w:t>
            </w:r>
            <w:r w:rsidRPr="00D476E3">
              <w:rPr>
                <w:b/>
                <w:bCs/>
              </w:rPr>
              <w:t xml:space="preserve"> – (1/4)* (PCRUR</w:t>
            </w:r>
            <w:r w:rsidRPr="00D476E3">
              <w:rPr>
                <w:b/>
                <w:bCs/>
                <w:i/>
                <w:iCs/>
              </w:rPr>
              <w:t xml:space="preserve"> </w:t>
            </w:r>
            <w:r w:rsidRPr="00D476E3">
              <w:rPr>
                <w:b/>
                <w:bCs/>
                <w:i/>
                <w:iCs/>
                <w:vertAlign w:val="subscript"/>
              </w:rPr>
              <w:t>r, q, DAM</w:t>
            </w:r>
            <w:r w:rsidRPr="00D476E3">
              <w:rPr>
                <w:b/>
                <w:bCs/>
              </w:rPr>
              <w:t xml:space="preserve">  * RTMCPCRU)] – (1/4)*(DASARUQ </w:t>
            </w:r>
            <w:r w:rsidRPr="00D476E3">
              <w:rPr>
                <w:b/>
                <w:bCs/>
                <w:i/>
                <w:iCs/>
                <w:vertAlign w:val="subscript"/>
              </w:rPr>
              <w:t>q</w:t>
            </w:r>
            <w:r w:rsidRPr="00D476E3">
              <w:rPr>
                <w:b/>
                <w:bCs/>
              </w:rPr>
              <w:t xml:space="preserve"> * </w:t>
            </w:r>
            <w:r w:rsidRPr="00D476E3">
              <w:rPr>
                <w:b/>
                <w:bCs/>
              </w:rPr>
              <w:lastRenderedPageBreak/>
              <w:t xml:space="preserve">RTMCPCRU) + (1/4) * (RUTP </w:t>
            </w:r>
            <w:r w:rsidRPr="00D476E3">
              <w:rPr>
                <w:b/>
                <w:bCs/>
                <w:i/>
                <w:iCs/>
                <w:vertAlign w:val="subscript"/>
              </w:rPr>
              <w:t>q</w:t>
            </w:r>
            <w:r w:rsidRPr="00D476E3">
              <w:rPr>
                <w:b/>
                <w:bCs/>
              </w:rPr>
              <w:t xml:space="preserve"> – RUTS </w:t>
            </w:r>
            <w:r w:rsidRPr="00D476E3">
              <w:rPr>
                <w:b/>
                <w:bCs/>
                <w:i/>
                <w:iCs/>
                <w:vertAlign w:val="subscript"/>
              </w:rPr>
              <w:t>q</w:t>
            </w:r>
            <w:r w:rsidRPr="00D476E3">
              <w:rPr>
                <w:b/>
                <w:bCs/>
              </w:rPr>
              <w:t>) * RTMCPCRU]</w:t>
            </w:r>
          </w:p>
          <w:p w14:paraId="64075250"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7EDA241"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RTRUREV </w:t>
            </w:r>
            <w:r w:rsidRPr="00D476E3">
              <w:rPr>
                <w:b/>
                <w:bCs/>
                <w:i/>
                <w:vertAlign w:val="subscript"/>
                <w:lang w:val="it-IT"/>
              </w:rPr>
              <w:t xml:space="preserve">q, r </w:t>
            </w:r>
            <w:r w:rsidRPr="00D476E3">
              <w:rPr>
                <w:b/>
                <w:bCs/>
                <w:i/>
              </w:rPr>
              <w:t xml:space="preserve"> =  </w:t>
            </w:r>
            <w:r w:rsidRPr="00D476E3">
              <w:rPr>
                <w:b/>
                <w:bCs/>
              </w:rPr>
              <w:t>(1/4) * RTRUAWD</w:t>
            </w:r>
            <w:r w:rsidRPr="00D476E3">
              <w:rPr>
                <w:b/>
                <w:bCs/>
                <w:i/>
                <w:vertAlign w:val="subscript"/>
              </w:rPr>
              <w:t xml:space="preserve"> </w:t>
            </w:r>
            <w:r w:rsidRPr="00D476E3">
              <w:rPr>
                <w:b/>
                <w:bCs/>
                <w:i/>
                <w:vertAlign w:val="subscript"/>
                <w:lang w:val="it-IT"/>
              </w:rPr>
              <w:t>q, r</w:t>
            </w:r>
            <w:r w:rsidRPr="00D476E3">
              <w:rPr>
                <w:b/>
                <w:bCs/>
              </w:rPr>
              <w:t xml:space="preserve"> * RTMCPCRUR </w:t>
            </w:r>
            <w:r w:rsidRPr="00D476E3">
              <w:rPr>
                <w:b/>
                <w:bCs/>
                <w:i/>
                <w:vertAlign w:val="subscript"/>
                <w:lang w:val="it-IT"/>
              </w:rPr>
              <w:t xml:space="preserve">q, r </w:t>
            </w:r>
          </w:p>
          <w:p w14:paraId="42764D4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RTMCPCRUR </w:t>
            </w:r>
            <w:r w:rsidRPr="00D476E3">
              <w:rPr>
                <w:b/>
                <w:bCs/>
                <w:i/>
                <w:iCs/>
                <w:vertAlign w:val="subscript"/>
                <w:lang w:val="it-IT"/>
              </w:rPr>
              <w:t>q, r</w:t>
            </w:r>
            <w:r w:rsidRPr="00D476E3">
              <w:rPr>
                <w:b/>
                <w:bCs/>
                <w:i/>
                <w:iCs/>
              </w:rPr>
              <w:t xml:space="preserve"> = </w:t>
            </w:r>
            <w:r w:rsidRPr="00D476E3">
              <w:rPr>
                <w:b/>
                <w:bCs/>
                <w:position w:val="-22"/>
              </w:rPr>
              <w:object w:dxaOrig="285" w:dyaOrig="285" w14:anchorId="3DF716C4">
                <v:shape id="_x0000_i1087" type="#_x0000_t75" style="width:12pt;height:12pt" o:ole="">
                  <v:imagedata r:id="rId95" o:title=""/>
                </v:shape>
                <o:OLEObject Type="Embed" ProgID="Equation.3" ShapeID="_x0000_i1087" DrawAspect="Content" ObjectID="_1791035055" r:id="rId96"/>
              </w:object>
            </w:r>
            <w:r w:rsidRPr="00D476E3">
              <w:rPr>
                <w:b/>
                <w:bCs/>
              </w:rPr>
              <w:t xml:space="preserve"> (RURWF</w:t>
            </w:r>
            <w:r w:rsidRPr="00D476E3">
              <w:rPr>
                <w:b/>
                <w:bCs/>
                <w:i/>
                <w:iCs/>
                <w:vertAlign w:val="subscript"/>
              </w:rPr>
              <w:t xml:space="preserve"> q, r,</w:t>
            </w:r>
            <w:del w:id="396"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(RTMCPCRUS</w:t>
            </w:r>
            <w:r w:rsidRPr="00D476E3">
              <w:rPr>
                <w:b/>
                <w:bCs/>
                <w:i/>
                <w:iCs/>
                <w:vertAlign w:val="subscript"/>
              </w:rPr>
              <w:t xml:space="preserve">  y</w:t>
            </w:r>
            <w:r w:rsidRPr="00D476E3">
              <w:rPr>
                <w:b/>
                <w:bCs/>
              </w:rPr>
              <w:t xml:space="preserve"> + RTRDPARUS </w:t>
            </w:r>
            <w:r w:rsidRPr="00D476E3">
              <w:rPr>
                <w:b/>
                <w:bCs/>
                <w:i/>
                <w:iCs/>
                <w:vertAlign w:val="subscript"/>
              </w:rPr>
              <w:t>y</w:t>
            </w:r>
            <w:r w:rsidRPr="00D476E3">
              <w:rPr>
                <w:b/>
                <w:bCs/>
              </w:rPr>
              <w:t>))</w:t>
            </w:r>
          </w:p>
          <w:p w14:paraId="4F7EDF47"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RTRUAWD</w:t>
            </w:r>
            <w:r w:rsidRPr="00D476E3">
              <w:rPr>
                <w:b/>
                <w:bCs/>
                <w:i/>
                <w:iCs/>
                <w:vertAlign w:val="subscript"/>
              </w:rPr>
              <w:t xml:space="preserve"> q, r  </w:t>
            </w:r>
            <w:r w:rsidRPr="00D476E3">
              <w:rPr>
                <w:b/>
                <w:bCs/>
              </w:rPr>
              <w:tab/>
              <w:t xml:space="preserve">=  </w:t>
            </w:r>
            <w:r w:rsidRPr="00D476E3">
              <w:rPr>
                <w:b/>
                <w:bCs/>
                <w:position w:val="-22"/>
              </w:rPr>
              <w:object w:dxaOrig="285" w:dyaOrig="285" w14:anchorId="4B312702">
                <v:shape id="_x0000_i1088" type="#_x0000_t75" style="width:12pt;height:12pt" o:ole="">
                  <v:imagedata r:id="rId95" o:title=""/>
                </v:shape>
                <o:OLEObject Type="Embed" ProgID="Equation.3" ShapeID="_x0000_i1088" DrawAspect="Content" ObjectID="_1791035056" r:id="rId97"/>
              </w:object>
            </w:r>
            <w:r w:rsidRPr="00D476E3">
              <w:rPr>
                <w:b/>
                <w:bCs/>
              </w:rPr>
              <w:t xml:space="preserve"> (RNWF </w:t>
            </w:r>
            <w:r w:rsidRPr="00D476E3">
              <w:rPr>
                <w:b/>
                <w:bCs/>
                <w:i/>
                <w:iCs/>
                <w:vertAlign w:val="subscript"/>
              </w:rPr>
              <w:t>y</w:t>
            </w:r>
            <w:r w:rsidRPr="00D476E3">
              <w:rPr>
                <w:b/>
                <w:bCs/>
              </w:rPr>
              <w:t xml:space="preserve"> * RTRUAWDS</w:t>
            </w:r>
            <w:r w:rsidRPr="00D476E3">
              <w:rPr>
                <w:b/>
                <w:bCs/>
                <w:i/>
                <w:iCs/>
                <w:vertAlign w:val="subscript"/>
              </w:rPr>
              <w:t xml:space="preserve"> q, r,</w:t>
            </w:r>
            <w:del w:id="397" w:author="ERCOT" w:date="2024-06-03T13:19: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51487BC3" w14:textId="77777777" w:rsidR="006161AD" w:rsidRPr="00D476E3" w:rsidRDefault="006161AD" w:rsidP="006F573E">
            <w:pPr>
              <w:spacing w:after="240"/>
              <w:ind w:firstLine="720"/>
              <w:rPr>
                <w:szCs w:val="20"/>
              </w:rPr>
            </w:pPr>
            <w:r w:rsidRPr="00D476E3">
              <w:rPr>
                <w:szCs w:val="20"/>
              </w:rPr>
              <w:t>Where:</w:t>
            </w:r>
          </w:p>
          <w:p w14:paraId="64C0C0ED" w14:textId="77777777" w:rsidR="006161AD" w:rsidRPr="00D476E3" w:rsidRDefault="006161AD" w:rsidP="006F573E">
            <w:r w:rsidRPr="00D476E3">
              <w:t xml:space="preserve">           RURWF</w:t>
            </w:r>
            <w:r w:rsidRPr="00D476E3">
              <w:rPr>
                <w:i/>
                <w:iCs/>
                <w:vertAlign w:val="subscript"/>
              </w:rPr>
              <w:t xml:space="preserve"> q, r,</w:t>
            </w:r>
            <w:del w:id="398" w:author="ERCOT" w:date="2024-06-03T13:19: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RTRUAWDS</w:t>
            </w:r>
            <w:r w:rsidRPr="00D476E3">
              <w:rPr>
                <w:i/>
                <w:iCs/>
                <w:vertAlign w:val="subscript"/>
              </w:rPr>
              <w:t xml:space="preserve"> q, r,</w:t>
            </w:r>
            <w:del w:id="399" w:author="ERCOT" w:date="2024-06-03T13:19: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37B24E58">
                <v:shape id="_x0000_i1089" type="#_x0000_t75" style="width:24pt;height:24pt" o:ole="">
                  <v:imagedata r:id="rId95" o:title=""/>
                </v:shape>
                <o:OLEObject Type="Embed" ProgID="Equation.3" ShapeID="_x0000_i1089" DrawAspect="Content" ObjectID="_1791035057" r:id="rId98"/>
              </w:object>
            </w:r>
            <w:r w:rsidRPr="00D476E3">
              <w:t>max(0.001,</w:t>
            </w:r>
          </w:p>
          <w:p w14:paraId="51B6432D" w14:textId="77777777" w:rsidR="006161AD" w:rsidRPr="00D476E3" w:rsidRDefault="006161AD" w:rsidP="006F573E">
            <w:pPr>
              <w:rPr>
                <w:position w:val="-22"/>
              </w:rPr>
            </w:pPr>
            <w:r w:rsidRPr="00D476E3">
              <w:rPr>
                <w:position w:val="-22"/>
              </w:rPr>
              <w:t xml:space="preserve">                                         RTRUAWDS </w:t>
            </w:r>
            <w:r w:rsidRPr="00D476E3">
              <w:rPr>
                <w:i/>
                <w:position w:val="-22"/>
                <w:vertAlign w:val="subscript"/>
              </w:rPr>
              <w:t xml:space="preserve">q, r, </w:t>
            </w:r>
            <w:del w:id="400" w:author="ERCOT" w:date="2024-06-03T13:19:00Z">
              <w:r w:rsidRPr="00D476E3" w:rsidDel="00FA3719">
                <w:rPr>
                  <w:i/>
                  <w:position w:val="-22"/>
                  <w:vertAlign w:val="subscript"/>
                </w:rPr>
                <w:delText xml:space="preserve">p, </w:delText>
              </w:r>
            </w:del>
            <w:r w:rsidRPr="00D476E3">
              <w:rPr>
                <w:i/>
                <w:position w:val="-22"/>
                <w:vertAlign w:val="subscript"/>
              </w:rPr>
              <w:t>y</w:t>
            </w:r>
            <w:r w:rsidRPr="00D476E3">
              <w:rPr>
                <w:position w:val="-22"/>
              </w:rPr>
              <w:t xml:space="preserve">) * TLMP </w:t>
            </w:r>
            <w:r w:rsidRPr="00D476E3">
              <w:rPr>
                <w:i/>
                <w:position w:val="-22"/>
                <w:vertAlign w:val="subscript"/>
              </w:rPr>
              <w:t>y</w:t>
            </w:r>
            <w:r w:rsidRPr="00D476E3">
              <w:rPr>
                <w:position w:val="-22"/>
              </w:rPr>
              <w:t>]</w:t>
            </w:r>
          </w:p>
          <w:p w14:paraId="583BF195" w14:textId="77777777" w:rsidR="006161AD" w:rsidRPr="00D476E3" w:rsidRDefault="006161AD" w:rsidP="006F573E">
            <w:pPr>
              <w:spacing w:after="240"/>
              <w:ind w:firstLine="720"/>
              <w:rPr>
                <w:szCs w:val="20"/>
              </w:rPr>
            </w:pPr>
            <w:r w:rsidRPr="00D476E3">
              <w:rPr>
                <w:szCs w:val="20"/>
              </w:rPr>
              <w:t>And:</w:t>
            </w:r>
          </w:p>
          <w:p w14:paraId="0EAFD1F9"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4E745EE8">
                <v:shape id="_x0000_i1090" type="#_x0000_t75" style="width:12pt;height:12pt" o:ole="">
                  <v:imagedata r:id="rId95" o:title=""/>
                </v:shape>
                <o:OLEObject Type="Embed" ProgID="Equation.3" ShapeID="_x0000_i1090" DrawAspect="Content" ObjectID="_1791035058" r:id="rId99"/>
              </w:object>
            </w:r>
            <w:r w:rsidRPr="00D476E3">
              <w:t xml:space="preserve">TLMP </w:t>
            </w:r>
            <w:r w:rsidRPr="00D476E3">
              <w:rPr>
                <w:i/>
                <w:iCs/>
                <w:vertAlign w:val="subscript"/>
              </w:rPr>
              <w:t>y</w:t>
            </w:r>
          </w:p>
          <w:p w14:paraId="0A17061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28C68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0506E0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899D0B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FE80172"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C2E15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FA039E2" w14:textId="77777777" w:rsidR="006161AD" w:rsidRPr="00D476E3" w:rsidRDefault="006161AD" w:rsidP="006F573E">
                  <w:pPr>
                    <w:spacing w:after="60"/>
                    <w:rPr>
                      <w:sz w:val="20"/>
                      <w:szCs w:val="20"/>
                    </w:rPr>
                  </w:pPr>
                  <w:r w:rsidRPr="00D476E3">
                    <w:rPr>
                      <w:sz w:val="20"/>
                      <w:szCs w:val="20"/>
                    </w:rPr>
                    <w:t xml:space="preserve">RTRUIMBAMT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0D96B2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FF02E54" w14:textId="77777777" w:rsidR="006161AD" w:rsidRPr="00D476E3" w:rsidRDefault="006161AD" w:rsidP="006F573E">
                  <w:pPr>
                    <w:spacing w:after="60"/>
                    <w:rPr>
                      <w:i/>
                      <w:sz w:val="20"/>
                      <w:szCs w:val="20"/>
                    </w:rPr>
                  </w:pPr>
                  <w:r w:rsidRPr="00D476E3">
                    <w:rPr>
                      <w:i/>
                      <w:sz w:val="20"/>
                      <w:szCs w:val="20"/>
                    </w:rPr>
                    <w:t>Real-Time Reg-Up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Reg-Up imbalance for each 15-minute Settlement Interval.</w:t>
                  </w:r>
                </w:p>
              </w:tc>
            </w:tr>
            <w:tr w:rsidR="006161AD" w:rsidRPr="00D476E3" w14:paraId="3F1BD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F042AF0" w14:textId="77777777" w:rsidR="006161AD" w:rsidRPr="00D476E3" w:rsidRDefault="006161AD" w:rsidP="006F573E">
                  <w:pPr>
                    <w:spacing w:after="60"/>
                    <w:rPr>
                      <w:sz w:val="20"/>
                      <w:szCs w:val="20"/>
                    </w:rPr>
                  </w:pPr>
                  <w:r w:rsidRPr="00D476E3">
                    <w:rPr>
                      <w:sz w:val="20"/>
                      <w:szCs w:val="20"/>
                    </w:rPr>
                    <w:t xml:space="preserve">RTRUREV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DF041B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51704B1" w14:textId="77777777" w:rsidR="006161AD" w:rsidRPr="00D476E3" w:rsidRDefault="006161AD" w:rsidP="006F573E">
                  <w:pPr>
                    <w:spacing w:after="60"/>
                    <w:rPr>
                      <w:i/>
                      <w:sz w:val="20"/>
                      <w:szCs w:val="20"/>
                    </w:rPr>
                  </w:pPr>
                  <w:r w:rsidRPr="00D476E3">
                    <w:rPr>
                      <w:i/>
                      <w:sz w:val="20"/>
                      <w:szCs w:val="20"/>
                    </w:rPr>
                    <w:t>Real-Time Reg-Up Revenue</w:t>
                  </w:r>
                  <w:r w:rsidRPr="00D476E3">
                    <w:rPr>
                      <w:sz w:val="20"/>
                      <w:szCs w:val="20"/>
                    </w:rPr>
                    <w:t xml:space="preserve">— The Real-Time Reg-Up revenue for QSE </w:t>
                  </w:r>
                  <w:r w:rsidRPr="00D476E3">
                    <w:rPr>
                      <w:i/>
                      <w:sz w:val="20"/>
                      <w:szCs w:val="20"/>
                    </w:rPr>
                    <w:t xml:space="preserve">q </w:t>
                  </w:r>
                  <w:r w:rsidRPr="00D476E3">
                    <w:rPr>
                      <w:sz w:val="20"/>
                      <w:szCs w:val="20"/>
                    </w:rPr>
                    <w:t>calculated for</w:t>
                  </w:r>
                  <w:r w:rsidRPr="00D476E3">
                    <w:rPr>
                      <w:i/>
                      <w:sz w:val="20"/>
                      <w:szCs w:val="20"/>
                    </w:rPr>
                    <w:t xml:space="preserve"> </w:t>
                  </w:r>
                  <w:r w:rsidRPr="00D476E3">
                    <w:rPr>
                      <w:sz w:val="20"/>
                      <w:szCs w:val="20"/>
                    </w:rPr>
                    <w:t xml:space="preserve">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000F89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B470800" w14:textId="77777777" w:rsidR="006161AD" w:rsidRPr="00D476E3" w:rsidRDefault="006161AD" w:rsidP="006F573E">
                  <w:pPr>
                    <w:spacing w:after="60"/>
                    <w:rPr>
                      <w:sz w:val="20"/>
                      <w:szCs w:val="20"/>
                    </w:rPr>
                  </w:pPr>
                  <w:r w:rsidRPr="00D476E3">
                    <w:rPr>
                      <w:sz w:val="20"/>
                      <w:szCs w:val="20"/>
                    </w:rPr>
                    <w:t>RTRDPARUS</w:t>
                  </w:r>
                  <w:r w:rsidRPr="00D476E3">
                    <w:rPr>
                      <w:rFonts w:ascii="Segoe UI" w:hAnsi="Segoe UI" w:cs="Segoe UI"/>
                      <w:color w:val="000000"/>
                      <w:sz w:val="20"/>
                      <w:szCs w:val="20"/>
                    </w:rPr>
                    <w:t xml:space="preserve">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F0AAB4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59EDB5"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Reg-Up </w:t>
                  </w:r>
                  <w:r w:rsidRPr="00D476E3">
                    <w:rPr>
                      <w:i/>
                      <w:sz w:val="20"/>
                      <w:szCs w:val="20"/>
                    </w:rPr>
                    <w:t>per SCED interval</w:t>
                  </w:r>
                  <w:r w:rsidRPr="00D476E3">
                    <w:rPr>
                      <w:sz w:val="20"/>
                      <w:szCs w:val="20"/>
                    </w:rPr>
                    <w:t xml:space="preserve"> - The Real-Time price adder for Reg-Up that captures the impact of reliability deployments on Reg-Up prices for the SCED interval y.</w:t>
                  </w:r>
                </w:p>
              </w:tc>
            </w:tr>
            <w:tr w:rsidR="006161AD" w:rsidRPr="00D476E3" w14:paraId="02ABB7C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4DAFC5" w14:textId="77777777" w:rsidR="006161AD" w:rsidRPr="00D476E3" w:rsidRDefault="006161AD" w:rsidP="006F573E">
                  <w:pPr>
                    <w:spacing w:after="60"/>
                    <w:rPr>
                      <w:sz w:val="20"/>
                      <w:szCs w:val="20"/>
                    </w:rPr>
                  </w:pPr>
                  <w:r w:rsidRPr="00D476E3">
                    <w:rPr>
                      <w:sz w:val="20"/>
                      <w:szCs w:val="20"/>
                    </w:rPr>
                    <w:t>RTRUAWD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F5CD62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790A235" w14:textId="77777777" w:rsidR="006161AD" w:rsidRPr="00D476E3" w:rsidRDefault="006161AD" w:rsidP="006F573E">
                  <w:pPr>
                    <w:spacing w:after="60"/>
                    <w:rPr>
                      <w:i/>
                      <w:sz w:val="20"/>
                      <w:szCs w:val="20"/>
                    </w:rPr>
                  </w:pPr>
                  <w:r w:rsidRPr="00D476E3">
                    <w:rPr>
                      <w:i/>
                      <w:sz w:val="20"/>
                      <w:szCs w:val="20"/>
                    </w:rPr>
                    <w:t>Real-Time Reg-Up Award per Resource per QSE</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42C6B27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B51B31" w14:textId="77777777" w:rsidR="006161AD" w:rsidRPr="00D476E3" w:rsidRDefault="006161AD" w:rsidP="006F573E">
                  <w:pPr>
                    <w:spacing w:after="60"/>
                    <w:rPr>
                      <w:sz w:val="20"/>
                      <w:szCs w:val="20"/>
                    </w:rPr>
                  </w:pPr>
                  <w:r w:rsidRPr="00D476E3">
                    <w:rPr>
                      <w:sz w:val="20"/>
                      <w:szCs w:val="20"/>
                    </w:rPr>
                    <w:t xml:space="preserve">RTRUAWDS </w:t>
                  </w:r>
                  <w:r w:rsidRPr="00D476E3">
                    <w:rPr>
                      <w:i/>
                      <w:sz w:val="20"/>
                      <w:szCs w:val="20"/>
                      <w:vertAlign w:val="subscript"/>
                    </w:rPr>
                    <w:t>q, r,</w:t>
                  </w:r>
                  <w:del w:id="401" w:author="ERCOT" w:date="2024-06-03T13:19: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EE0E380"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844E8F" w14:textId="77777777" w:rsidR="006161AD" w:rsidRPr="00D476E3" w:rsidRDefault="006161AD" w:rsidP="006F573E">
                  <w:pPr>
                    <w:spacing w:after="60"/>
                    <w:rPr>
                      <w:i/>
                      <w:sz w:val="20"/>
                      <w:szCs w:val="20"/>
                    </w:rPr>
                  </w:pPr>
                  <w:r w:rsidRPr="00D476E3">
                    <w:rPr>
                      <w:i/>
                      <w:sz w:val="20"/>
                      <w:szCs w:val="20"/>
                    </w:rPr>
                    <w:t>Real-Time Reg-Up Award per Resource per QSE per SCED interval -</w:t>
                  </w:r>
                  <w:r w:rsidRPr="00D476E3">
                    <w:rPr>
                      <w:sz w:val="20"/>
                      <w:szCs w:val="20"/>
                    </w:rPr>
                    <w:t xml:space="preserve"> The Reg-Up amount awarded to QSE </w:t>
                  </w:r>
                  <w:r w:rsidRPr="00D476E3">
                    <w:rPr>
                      <w:i/>
                      <w:sz w:val="20"/>
                      <w:szCs w:val="20"/>
                    </w:rPr>
                    <w:t>q</w:t>
                  </w:r>
                  <w:r w:rsidRPr="00D476E3">
                    <w:rPr>
                      <w:sz w:val="20"/>
                      <w:szCs w:val="20"/>
                    </w:rPr>
                    <w:t xml:space="preserve"> for Resource </w:t>
                  </w:r>
                  <w:r w:rsidRPr="00D476E3">
                    <w:rPr>
                      <w:i/>
                      <w:sz w:val="20"/>
                      <w:szCs w:val="20"/>
                    </w:rPr>
                    <w:t xml:space="preserve">r </w:t>
                  </w:r>
                  <w:r w:rsidRPr="00D476E3">
                    <w:rPr>
                      <w:sz w:val="20"/>
                      <w:szCs w:val="20"/>
                    </w:rPr>
                    <w:t>in Real-Time</w:t>
                  </w:r>
                  <w:r w:rsidRPr="00D476E3">
                    <w:rPr>
                      <w:i/>
                      <w:sz w:val="20"/>
                      <w:szCs w:val="20"/>
                    </w:rPr>
                    <w:t xml:space="preserve"> </w:t>
                  </w:r>
                  <w:r w:rsidRPr="00D476E3">
                    <w:rPr>
                      <w:sz w:val="20"/>
                      <w:szCs w:val="20"/>
                    </w:rPr>
                    <w:t xml:space="preserve">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19F987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BB97C5C" w14:textId="77777777" w:rsidR="006161AD" w:rsidRPr="00D476E3" w:rsidRDefault="006161AD" w:rsidP="006F573E">
                  <w:pPr>
                    <w:spacing w:after="60"/>
                    <w:rPr>
                      <w:sz w:val="20"/>
                      <w:szCs w:val="20"/>
                    </w:rPr>
                  </w:pPr>
                  <w:r w:rsidRPr="00D476E3">
                    <w:rPr>
                      <w:sz w:val="20"/>
                      <w:szCs w:val="20"/>
                    </w:rPr>
                    <w:t xml:space="preserve">RTMCPCRUR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5E4BC4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189882" w14:textId="77777777" w:rsidR="006161AD" w:rsidRPr="00D476E3" w:rsidRDefault="006161AD" w:rsidP="006F573E">
                  <w:pPr>
                    <w:spacing w:after="60"/>
                    <w:rPr>
                      <w:iCs/>
                      <w:sz w:val="20"/>
                      <w:szCs w:val="20"/>
                    </w:rPr>
                  </w:pPr>
                  <w:r w:rsidRPr="00D476E3">
                    <w:rPr>
                      <w:i/>
                      <w:sz w:val="20"/>
                      <w:szCs w:val="20"/>
                    </w:rPr>
                    <w:t>Real-Time Market Clearing Price for Capacity for Reg-Up per Resource per QSE</w:t>
                  </w:r>
                  <w:r w:rsidRPr="00D476E3">
                    <w:rPr>
                      <w:rFonts w:ascii="Symbol" w:eastAsia="Symbol" w:hAnsi="Symbol" w:cs="Symbol"/>
                      <w:sz w:val="20"/>
                      <w:szCs w:val="20"/>
                    </w:rPr>
                    <w:t>¾</w:t>
                  </w:r>
                  <w:r w:rsidRPr="00D476E3">
                    <w:rPr>
                      <w:sz w:val="20"/>
                      <w:szCs w:val="20"/>
                    </w:rPr>
                    <w:t xml:space="preserve"> The Real-Time MCPC for Reg-Up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for the 15-minute Settlement Interval.  Where for a Combined Cycle Train, the Resource r is the Combined Cycle Train.</w:t>
                  </w:r>
                </w:p>
              </w:tc>
            </w:tr>
            <w:tr w:rsidR="006161AD" w:rsidRPr="00D476E3" w14:paraId="177830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A88331" w14:textId="77777777" w:rsidR="006161AD" w:rsidRPr="00D476E3" w:rsidRDefault="006161AD" w:rsidP="006F573E">
                  <w:pPr>
                    <w:spacing w:after="60"/>
                    <w:rPr>
                      <w:sz w:val="20"/>
                      <w:szCs w:val="20"/>
                    </w:rPr>
                  </w:pPr>
                  <w:r w:rsidRPr="00D476E3">
                    <w:rPr>
                      <w:sz w:val="20"/>
                      <w:szCs w:val="20"/>
                    </w:rPr>
                    <w:lastRenderedPageBreak/>
                    <w:t>RTMCPCRUS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5BDBB9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AD2E3C1" w14:textId="77777777" w:rsidR="006161AD" w:rsidRPr="00D476E3" w:rsidRDefault="006161AD" w:rsidP="006F573E">
                  <w:pPr>
                    <w:spacing w:after="60"/>
                    <w:rPr>
                      <w:i/>
                      <w:sz w:val="20"/>
                      <w:szCs w:val="20"/>
                    </w:rPr>
                  </w:pPr>
                  <w:r w:rsidRPr="00D476E3">
                    <w:rPr>
                      <w:i/>
                      <w:sz w:val="20"/>
                      <w:szCs w:val="18"/>
                    </w:rPr>
                    <w:t xml:space="preserve">Real-Time Market Clearing Price for Capacity for Reg-Up </w:t>
                  </w:r>
                  <w:r w:rsidRPr="00D476E3">
                    <w:rPr>
                      <w:i/>
                      <w:sz w:val="20"/>
                      <w:szCs w:val="20"/>
                    </w:rPr>
                    <w:t xml:space="preserve">per SCED interval </w:t>
                  </w:r>
                  <w:r w:rsidRPr="00D476E3">
                    <w:rPr>
                      <w:i/>
                      <w:sz w:val="20"/>
                      <w:szCs w:val="18"/>
                    </w:rPr>
                    <w:t>-</w:t>
                  </w:r>
                  <w:r w:rsidRPr="00D476E3">
                    <w:rPr>
                      <w:sz w:val="20"/>
                      <w:szCs w:val="20"/>
                    </w:rPr>
                    <w:t xml:space="preserve"> The Real-Time MCPC for Reg-Up for the SCED interval </w:t>
                  </w:r>
                  <w:r w:rsidRPr="00D476E3">
                    <w:rPr>
                      <w:i/>
                      <w:sz w:val="20"/>
                      <w:szCs w:val="20"/>
                    </w:rPr>
                    <w:t>y.</w:t>
                  </w:r>
                </w:p>
              </w:tc>
            </w:tr>
            <w:tr w:rsidR="006161AD" w:rsidRPr="00D476E3" w14:paraId="637D254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EFC385" w14:textId="77777777" w:rsidR="006161AD" w:rsidRPr="00D476E3" w:rsidRDefault="006161AD" w:rsidP="006F573E">
                  <w:pPr>
                    <w:spacing w:after="60"/>
                    <w:rPr>
                      <w:sz w:val="20"/>
                      <w:szCs w:val="20"/>
                    </w:rPr>
                  </w:pPr>
                  <w:r w:rsidRPr="00D476E3">
                    <w:rPr>
                      <w:sz w:val="20"/>
                      <w:szCs w:val="20"/>
                    </w:rPr>
                    <w:t xml:space="preserve">PCRUR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12CB6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B5DAB30" w14:textId="77777777" w:rsidR="006161AD" w:rsidRPr="00D476E3" w:rsidRDefault="006161AD" w:rsidP="006F573E">
                  <w:pPr>
                    <w:spacing w:after="60"/>
                    <w:rPr>
                      <w:i/>
                      <w:sz w:val="20"/>
                      <w:szCs w:val="20"/>
                    </w:rPr>
                  </w:pPr>
                  <w:r w:rsidRPr="00D476E3">
                    <w:rPr>
                      <w:i/>
                      <w:sz w:val="20"/>
                      <w:szCs w:val="20"/>
                    </w:rPr>
                    <w:t>Procured Capacity for Reg-Up per Resource per QSE in DAM</w:t>
                  </w:r>
                  <w:r w:rsidRPr="00D476E3">
                    <w:rPr>
                      <w:sz w:val="20"/>
                      <w:szCs w:val="20"/>
                    </w:rPr>
                    <w:t xml:space="preserve">—The Reg-Up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Operating Hour.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0DCE06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0B2021" w14:textId="77777777" w:rsidR="006161AD" w:rsidRPr="00D476E3" w:rsidRDefault="006161AD" w:rsidP="006F573E">
                  <w:pPr>
                    <w:spacing w:after="60"/>
                    <w:rPr>
                      <w:sz w:val="20"/>
                      <w:szCs w:val="20"/>
                    </w:rPr>
                  </w:pPr>
                  <w:bookmarkStart w:id="402" w:name="_Hlk175731753"/>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6CDC72F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0328966"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bookmarkEnd w:id="402"/>
            <w:tr w:rsidR="006161AD" w:rsidRPr="00D476E3" w14:paraId="0D6DF5F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C999E0" w14:textId="77777777" w:rsidR="006161AD" w:rsidRPr="00D476E3" w:rsidRDefault="006161AD" w:rsidP="006F573E">
                  <w:pPr>
                    <w:spacing w:after="60"/>
                    <w:rPr>
                      <w:sz w:val="20"/>
                      <w:szCs w:val="20"/>
                    </w:rPr>
                  </w:pPr>
                  <w:r w:rsidRPr="00D476E3">
                    <w:rPr>
                      <w:sz w:val="20"/>
                      <w:szCs w:val="20"/>
                    </w:rPr>
                    <w:t>DASARUQ</w:t>
                  </w:r>
                  <w:r w:rsidRPr="00D476E3">
                    <w:rPr>
                      <w:b/>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820F8B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F29C97" w14:textId="77777777" w:rsidR="006161AD" w:rsidRPr="00D476E3" w:rsidRDefault="006161AD" w:rsidP="006F573E">
                  <w:pPr>
                    <w:spacing w:after="60"/>
                    <w:rPr>
                      <w:i/>
                      <w:sz w:val="20"/>
                      <w:szCs w:val="20"/>
                    </w:rPr>
                  </w:pPr>
                  <w:r w:rsidRPr="00D476E3">
                    <w:rPr>
                      <w:i/>
                      <w:iCs/>
                      <w:sz w:val="20"/>
                      <w:szCs w:val="20"/>
                    </w:rPr>
                    <w:t>Day-Ahead Self-Arranged Reg-Up Quantity per QSE</w:t>
                  </w:r>
                  <w:r w:rsidRPr="00D476E3">
                    <w:rPr>
                      <w:iCs/>
                      <w:sz w:val="20"/>
                      <w:szCs w:val="20"/>
                    </w:rPr>
                    <w:t xml:space="preserve">—The self-arranged Reg-Up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3B0AE2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82E066" w14:textId="77777777" w:rsidR="006161AD" w:rsidRPr="00D476E3" w:rsidRDefault="006161AD" w:rsidP="006F573E">
                  <w:pPr>
                    <w:spacing w:after="60"/>
                    <w:rPr>
                      <w:sz w:val="20"/>
                      <w:szCs w:val="20"/>
                    </w:rPr>
                  </w:pPr>
                  <w:r w:rsidRPr="00D476E3">
                    <w:rPr>
                      <w:sz w:val="20"/>
                      <w:szCs w:val="20"/>
                    </w:rPr>
                    <w:t>RUTP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DE77BB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4816948" w14:textId="77777777" w:rsidR="006161AD" w:rsidRPr="00D476E3" w:rsidRDefault="006161AD" w:rsidP="006F573E">
                  <w:pPr>
                    <w:spacing w:after="60"/>
                    <w:rPr>
                      <w:i/>
                      <w:sz w:val="20"/>
                      <w:szCs w:val="20"/>
                    </w:rPr>
                  </w:pPr>
                  <w:r w:rsidRPr="00D476E3">
                    <w:rPr>
                      <w:i/>
                      <w:sz w:val="20"/>
                      <w:szCs w:val="18"/>
                    </w:rPr>
                    <w:t>Trade Purchases for Reg-Up for the QSE—</w:t>
                  </w:r>
                  <w:r w:rsidRPr="00D476E3">
                    <w:rPr>
                      <w:sz w:val="20"/>
                      <w:szCs w:val="18"/>
                    </w:rPr>
                    <w:t xml:space="preserve"> The final approved trade purchases for QSE </w:t>
                  </w:r>
                  <w:r w:rsidRPr="00D476E3">
                    <w:rPr>
                      <w:i/>
                      <w:sz w:val="20"/>
                      <w:szCs w:val="18"/>
                    </w:rPr>
                    <w:t>q</w:t>
                  </w:r>
                  <w:r w:rsidRPr="00D476E3">
                    <w:rPr>
                      <w:sz w:val="20"/>
                      <w:szCs w:val="18"/>
                    </w:rPr>
                    <w:t xml:space="preserve"> for Reg-Up for the Operating Hour.</w:t>
                  </w:r>
                </w:p>
              </w:tc>
            </w:tr>
            <w:tr w:rsidR="006161AD" w:rsidRPr="00D476E3" w14:paraId="76F9D1E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C169E9B" w14:textId="77777777" w:rsidR="006161AD" w:rsidRPr="00D476E3" w:rsidRDefault="006161AD" w:rsidP="006F573E">
                  <w:pPr>
                    <w:spacing w:after="60"/>
                    <w:rPr>
                      <w:sz w:val="20"/>
                      <w:szCs w:val="20"/>
                    </w:rPr>
                  </w:pPr>
                  <w:r w:rsidRPr="00D476E3">
                    <w:rPr>
                      <w:sz w:val="20"/>
                      <w:szCs w:val="20"/>
                    </w:rPr>
                    <w:t>RUTS</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6ACF8B3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1D37FE" w14:textId="77777777" w:rsidR="006161AD" w:rsidRPr="00D476E3" w:rsidRDefault="006161AD" w:rsidP="006F573E">
                  <w:pPr>
                    <w:spacing w:after="60"/>
                    <w:rPr>
                      <w:i/>
                      <w:sz w:val="20"/>
                      <w:szCs w:val="20"/>
                    </w:rPr>
                  </w:pPr>
                  <w:r w:rsidRPr="00D476E3">
                    <w:rPr>
                      <w:i/>
                      <w:sz w:val="20"/>
                      <w:szCs w:val="18"/>
                    </w:rPr>
                    <w:t>Trade Sales for Reg-Up for the QSE—</w:t>
                  </w:r>
                  <w:r w:rsidRPr="00D476E3">
                    <w:rPr>
                      <w:sz w:val="20"/>
                      <w:szCs w:val="18"/>
                    </w:rPr>
                    <w:t xml:space="preserve"> The final approved trade sales for QSE </w:t>
                  </w:r>
                  <w:r w:rsidRPr="00D476E3">
                    <w:rPr>
                      <w:i/>
                      <w:sz w:val="20"/>
                      <w:szCs w:val="18"/>
                    </w:rPr>
                    <w:t>q</w:t>
                  </w:r>
                  <w:r w:rsidRPr="00D476E3">
                    <w:rPr>
                      <w:sz w:val="20"/>
                      <w:szCs w:val="18"/>
                    </w:rPr>
                    <w:t xml:space="preserve"> for Reg-Up for the Operating Hour.</w:t>
                  </w:r>
                </w:p>
              </w:tc>
            </w:tr>
            <w:tr w:rsidR="006161AD" w:rsidRPr="00D476E3" w14:paraId="735C7B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8F77C50"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968F5C8"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AA9E900"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47AB8A3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07D4F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D81533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561E56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w:t>
                  </w:r>
                </w:p>
              </w:tc>
            </w:tr>
            <w:tr w:rsidR="006161AD" w:rsidRPr="00D476E3" w14:paraId="52ECDA3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AE37246" w14:textId="77777777" w:rsidR="006161AD" w:rsidRPr="00D476E3" w:rsidRDefault="006161AD" w:rsidP="006F573E">
                  <w:pPr>
                    <w:spacing w:after="60"/>
                    <w:rPr>
                      <w:sz w:val="20"/>
                      <w:szCs w:val="20"/>
                    </w:rPr>
                  </w:pPr>
                  <w:r w:rsidRPr="00D476E3">
                    <w:rPr>
                      <w:sz w:val="20"/>
                      <w:szCs w:val="20"/>
                    </w:rPr>
                    <w:t xml:space="preserve">RURWF </w:t>
                  </w:r>
                  <w:r w:rsidRPr="00D476E3">
                    <w:rPr>
                      <w:i/>
                      <w:sz w:val="20"/>
                      <w:szCs w:val="20"/>
                      <w:vertAlign w:val="subscript"/>
                    </w:rPr>
                    <w:t>q, r,</w:t>
                  </w:r>
                  <w:del w:id="403" w:author="ERCOT" w:date="2024-06-03T13:20: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2A3A3A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ACAD8D2" w14:textId="77777777" w:rsidR="006161AD" w:rsidRPr="00D476E3" w:rsidRDefault="006161AD" w:rsidP="006F573E">
                  <w:pPr>
                    <w:spacing w:after="60"/>
                    <w:rPr>
                      <w:i/>
                      <w:sz w:val="20"/>
                      <w:szCs w:val="20"/>
                    </w:rPr>
                  </w:pPr>
                  <w:r w:rsidRPr="00D476E3">
                    <w:rPr>
                      <w:i/>
                      <w:sz w:val="20"/>
                      <w:szCs w:val="20"/>
                    </w:rPr>
                    <w:t xml:space="preserve">Reg-Up Resource Node Weighting Factor per interval - </w:t>
                  </w:r>
                  <w:r w:rsidRPr="00D476E3">
                    <w:rPr>
                      <w:sz w:val="20"/>
                      <w:szCs w:val="20"/>
                    </w:rPr>
                    <w:t xml:space="preserve">The Reg-Up Resource weight, based on Reg-Up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461B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7D2A01"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53C14C0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98E259F"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301F13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59531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78C7C7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390ABE4" w14:textId="77777777" w:rsidR="006161AD" w:rsidRPr="00D476E3" w:rsidRDefault="006161AD" w:rsidP="006F573E">
                  <w:pPr>
                    <w:spacing w:after="60"/>
                    <w:rPr>
                      <w:sz w:val="20"/>
                      <w:szCs w:val="20"/>
                    </w:rPr>
                  </w:pPr>
                  <w:r w:rsidRPr="00D476E3">
                    <w:rPr>
                      <w:sz w:val="20"/>
                      <w:szCs w:val="20"/>
                    </w:rPr>
                    <w:t>A QSE.</w:t>
                  </w:r>
                </w:p>
              </w:tc>
            </w:tr>
            <w:tr w:rsidR="006161AD" w:rsidRPr="00D476E3" w14:paraId="32E55A0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3E2499"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20EDEA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F802A58"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23C753CE" w14:textId="77777777" w:rsidTr="006F573E">
              <w:trPr>
                <w:cantSplit/>
                <w:del w:id="404" w:author="ERCOT" w:date="2024-06-03T13:20:00Z"/>
              </w:trPr>
              <w:tc>
                <w:tcPr>
                  <w:tcW w:w="1279" w:type="pct"/>
                  <w:tcBorders>
                    <w:top w:val="single" w:sz="4" w:space="0" w:color="auto"/>
                    <w:left w:val="single" w:sz="4" w:space="0" w:color="auto"/>
                    <w:bottom w:val="single" w:sz="4" w:space="0" w:color="auto"/>
                    <w:right w:val="single" w:sz="4" w:space="0" w:color="auto"/>
                  </w:tcBorders>
                  <w:hideMark/>
                </w:tcPr>
                <w:p w14:paraId="23BC3D4D" w14:textId="77777777" w:rsidR="006161AD" w:rsidRPr="00D476E3" w:rsidDel="00FA3719" w:rsidRDefault="006161AD" w:rsidP="006F573E">
                  <w:pPr>
                    <w:spacing w:after="60"/>
                    <w:rPr>
                      <w:del w:id="405" w:author="ERCOT" w:date="2024-06-03T13:20:00Z"/>
                      <w:i/>
                      <w:sz w:val="20"/>
                      <w:szCs w:val="20"/>
                    </w:rPr>
                  </w:pPr>
                  <w:del w:id="406" w:author="ERCOT" w:date="2024-06-03T13:20: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07887CA2" w14:textId="77777777" w:rsidR="006161AD" w:rsidRPr="00D476E3" w:rsidDel="00FA3719" w:rsidRDefault="006161AD" w:rsidP="006F573E">
                  <w:pPr>
                    <w:spacing w:after="60"/>
                    <w:rPr>
                      <w:del w:id="407" w:author="ERCOT" w:date="2024-06-03T13:20:00Z"/>
                      <w:sz w:val="20"/>
                      <w:szCs w:val="20"/>
                    </w:rPr>
                  </w:pPr>
                  <w:del w:id="408" w:author="ERCOT" w:date="2024-06-03T13:20: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A21F52C" w14:textId="77777777" w:rsidR="006161AD" w:rsidRPr="00D476E3" w:rsidDel="00FA3719" w:rsidRDefault="006161AD" w:rsidP="006F573E">
                  <w:pPr>
                    <w:spacing w:after="60"/>
                    <w:rPr>
                      <w:del w:id="409" w:author="ERCOT" w:date="2024-06-03T13:20:00Z"/>
                      <w:sz w:val="20"/>
                      <w:szCs w:val="20"/>
                    </w:rPr>
                  </w:pPr>
                  <w:del w:id="410" w:author="ERCOT" w:date="2024-06-03T13:20:00Z">
                    <w:r w:rsidRPr="00D476E3" w:rsidDel="00FA3719">
                      <w:rPr>
                        <w:sz w:val="20"/>
                        <w:szCs w:val="20"/>
                      </w:rPr>
                      <w:delText>A Resource Node Settlement Point.</w:delText>
                    </w:r>
                  </w:del>
                </w:p>
              </w:tc>
            </w:tr>
          </w:tbl>
          <w:p w14:paraId="30E6CFDE" w14:textId="77777777" w:rsidR="006161AD" w:rsidRPr="00D476E3" w:rsidRDefault="006161AD" w:rsidP="006F573E">
            <w:pPr>
              <w:spacing w:before="240" w:after="240"/>
              <w:rPr>
                <w:szCs w:val="20"/>
              </w:rPr>
            </w:pPr>
            <w:r w:rsidRPr="00D476E3">
              <w:rPr>
                <w:szCs w:val="20"/>
              </w:rPr>
              <w:t>(2)</w:t>
            </w:r>
            <w:r w:rsidRPr="00D476E3">
              <w:rPr>
                <w:szCs w:val="20"/>
              </w:rPr>
              <w:tab/>
              <w:t>Reg-Up Only Charge:</w:t>
            </w:r>
          </w:p>
          <w:p w14:paraId="21C13CC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RTRUOAMT</w:t>
            </w:r>
            <w:r w:rsidRPr="00D476E3">
              <w:rPr>
                <w:b/>
                <w:bCs/>
                <w:i/>
                <w:vertAlign w:val="subscript"/>
              </w:rPr>
              <w:t xml:space="preserve"> q  </w:t>
            </w:r>
            <w:r w:rsidRPr="00D476E3">
              <w:rPr>
                <w:b/>
                <w:bCs/>
              </w:rPr>
              <w:t xml:space="preserve">= </w:t>
            </w:r>
            <w:r w:rsidRPr="00D476E3">
              <w:rPr>
                <w:b/>
                <w:bCs/>
              </w:rPr>
              <w:tab/>
              <w:t xml:space="preserve">(1/4) * DARUOAWD </w:t>
            </w:r>
            <w:r w:rsidRPr="00D476E3">
              <w:rPr>
                <w:b/>
                <w:bCs/>
                <w:i/>
                <w:vertAlign w:val="subscript"/>
              </w:rPr>
              <w:t>q</w:t>
            </w:r>
            <w:r w:rsidRPr="00D476E3">
              <w:rPr>
                <w:b/>
                <w:bCs/>
              </w:rPr>
              <w:t xml:space="preserve"> * RTMCPCRU</w:t>
            </w:r>
          </w:p>
          <w:p w14:paraId="0D469DC8"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6E20FA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91FA731"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E5E031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7A8EEE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5F90B1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7E42C5" w14:textId="77777777" w:rsidR="006161AD" w:rsidRPr="00D476E3" w:rsidRDefault="006161AD" w:rsidP="006F573E">
                  <w:pPr>
                    <w:spacing w:after="60"/>
                    <w:rPr>
                      <w:sz w:val="20"/>
                      <w:szCs w:val="20"/>
                    </w:rPr>
                  </w:pPr>
                  <w:r w:rsidRPr="00D476E3">
                    <w:rPr>
                      <w:sz w:val="20"/>
                      <w:szCs w:val="20"/>
                    </w:rPr>
                    <w:t xml:space="preserve">RTRUOAMT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BD44AA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4075EE" w14:textId="77777777" w:rsidR="006161AD" w:rsidRPr="00D476E3" w:rsidRDefault="006161AD" w:rsidP="006F573E">
                  <w:pPr>
                    <w:spacing w:after="60"/>
                    <w:rPr>
                      <w:i/>
                      <w:sz w:val="20"/>
                      <w:szCs w:val="20"/>
                    </w:rPr>
                  </w:pPr>
                  <w:r w:rsidRPr="00D476E3">
                    <w:rPr>
                      <w:i/>
                      <w:sz w:val="20"/>
                      <w:szCs w:val="20"/>
                    </w:rPr>
                    <w:t>Real-Time Reg-Up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Only awards for each 15-minute Settlement Interval.</w:t>
                  </w:r>
                </w:p>
              </w:tc>
            </w:tr>
            <w:tr w:rsidR="006161AD" w:rsidRPr="00D476E3" w14:paraId="784A24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E2A82AF" w14:textId="77777777" w:rsidR="006161AD" w:rsidRPr="00D476E3" w:rsidRDefault="006161AD" w:rsidP="006F573E">
                  <w:pPr>
                    <w:spacing w:after="60"/>
                    <w:rPr>
                      <w:sz w:val="20"/>
                      <w:szCs w:val="20"/>
                    </w:rPr>
                  </w:pPr>
                  <w:r w:rsidRPr="00D476E3">
                    <w:rPr>
                      <w:sz w:val="20"/>
                      <w:szCs w:val="20"/>
                    </w:rPr>
                    <w:t xml:space="preserve">DARUOAWD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FE468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999DDE" w14:textId="77777777" w:rsidR="006161AD" w:rsidRPr="00D476E3" w:rsidRDefault="006161AD" w:rsidP="006F573E">
                  <w:pPr>
                    <w:spacing w:after="60"/>
                    <w:rPr>
                      <w:sz w:val="20"/>
                      <w:szCs w:val="20"/>
                    </w:rPr>
                  </w:pPr>
                  <w:r w:rsidRPr="00D476E3">
                    <w:rPr>
                      <w:i/>
                      <w:sz w:val="20"/>
                      <w:szCs w:val="20"/>
                    </w:rPr>
                    <w:t>Day-Ahead Reg-Up Only Award for the QSE</w:t>
                  </w:r>
                  <w:r w:rsidRPr="00D476E3">
                    <w:rPr>
                      <w:rFonts w:ascii="Symbol" w:eastAsia="Symbol" w:hAnsi="Symbol" w:cs="Symbol"/>
                      <w:sz w:val="20"/>
                      <w:szCs w:val="20"/>
                    </w:rPr>
                    <w:t>¾</w:t>
                  </w:r>
                  <w:r w:rsidRPr="00D476E3">
                    <w:rPr>
                      <w:sz w:val="20"/>
                      <w:szCs w:val="20"/>
                    </w:rPr>
                    <w:t xml:space="preserve"> The Reg-Up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9E91FF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6F5CD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7E4A892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C7BF16A"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791B9BA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7CF464" w14:textId="77777777" w:rsidR="006161AD" w:rsidRPr="00D476E3" w:rsidRDefault="006161AD" w:rsidP="006F573E">
                  <w:pPr>
                    <w:spacing w:after="60"/>
                    <w:rPr>
                      <w:i/>
                      <w:sz w:val="20"/>
                      <w:szCs w:val="20"/>
                    </w:rPr>
                  </w:pPr>
                  <w:r w:rsidRPr="00D476E3">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07B8851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D74269" w14:textId="77777777" w:rsidR="006161AD" w:rsidRPr="00D476E3" w:rsidRDefault="006161AD" w:rsidP="006F573E">
                  <w:pPr>
                    <w:spacing w:after="60"/>
                    <w:rPr>
                      <w:sz w:val="20"/>
                      <w:szCs w:val="20"/>
                    </w:rPr>
                  </w:pPr>
                  <w:r w:rsidRPr="00D476E3">
                    <w:rPr>
                      <w:sz w:val="20"/>
                      <w:szCs w:val="20"/>
                    </w:rPr>
                    <w:t>A QSE.</w:t>
                  </w:r>
                </w:p>
              </w:tc>
            </w:tr>
          </w:tbl>
          <w:p w14:paraId="332FF40C" w14:textId="77777777" w:rsidR="006161AD" w:rsidRPr="00D476E3" w:rsidRDefault="006161AD" w:rsidP="006F573E">
            <w:pPr>
              <w:spacing w:before="240" w:after="240"/>
              <w:rPr>
                <w:szCs w:val="20"/>
              </w:rPr>
            </w:pPr>
            <w:r w:rsidRPr="00D476E3">
              <w:rPr>
                <w:szCs w:val="20"/>
              </w:rPr>
              <w:t>(3)</w:t>
            </w:r>
            <w:r w:rsidRPr="00D476E3">
              <w:rPr>
                <w:szCs w:val="20"/>
              </w:rPr>
              <w:tab/>
              <w:t>Reg-Up Trade Overage Charges:</w:t>
            </w:r>
          </w:p>
          <w:p w14:paraId="51B22CD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RTRUTOAMT</w:t>
            </w:r>
            <w:r w:rsidRPr="00D476E3">
              <w:rPr>
                <w:b/>
                <w:bCs/>
                <w:i/>
                <w:vertAlign w:val="subscript"/>
              </w:rPr>
              <w:t xml:space="preserve"> q  </w:t>
            </w:r>
            <w:r w:rsidRPr="00D476E3">
              <w:rPr>
                <w:b/>
                <w:bCs/>
              </w:rPr>
              <w:t xml:space="preserve">= </w:t>
            </w:r>
            <w:r w:rsidRPr="00D476E3">
              <w:rPr>
                <w:b/>
                <w:bCs/>
              </w:rPr>
              <w:tab/>
              <w:t xml:space="preserve">(1/4) * RTRUTO </w:t>
            </w:r>
            <w:r w:rsidRPr="00D476E3">
              <w:rPr>
                <w:b/>
                <w:bCs/>
                <w:i/>
                <w:vertAlign w:val="subscript"/>
              </w:rPr>
              <w:t>q</w:t>
            </w:r>
            <w:r w:rsidRPr="00D476E3">
              <w:rPr>
                <w:b/>
                <w:bCs/>
              </w:rPr>
              <w:t xml:space="preserve"> * RTMCPCRU</w:t>
            </w:r>
          </w:p>
          <w:p w14:paraId="3B6E8AE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2FBA6E4"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AD350C8"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7CEB71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0539EB1"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56127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E7AAE" w14:textId="77777777" w:rsidR="006161AD" w:rsidRPr="00D476E3" w:rsidRDefault="006161AD" w:rsidP="006F573E">
                  <w:pPr>
                    <w:spacing w:after="60"/>
                    <w:rPr>
                      <w:sz w:val="20"/>
                      <w:szCs w:val="20"/>
                    </w:rPr>
                  </w:pPr>
                  <w:r w:rsidRPr="00D476E3">
                    <w:rPr>
                      <w:sz w:val="20"/>
                      <w:szCs w:val="20"/>
                    </w:rPr>
                    <w:t xml:space="preserve">RTRUTOAMT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6F536CE"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844759E" w14:textId="77777777" w:rsidR="006161AD" w:rsidRPr="00D476E3" w:rsidRDefault="006161AD" w:rsidP="006F573E">
                  <w:pPr>
                    <w:spacing w:after="60"/>
                    <w:rPr>
                      <w:i/>
                      <w:sz w:val="20"/>
                      <w:szCs w:val="20"/>
                    </w:rPr>
                  </w:pPr>
                  <w:r w:rsidRPr="00D476E3">
                    <w:rPr>
                      <w:i/>
                      <w:sz w:val="20"/>
                      <w:szCs w:val="20"/>
                    </w:rPr>
                    <w:t>Real-Time Reg-Up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Reg-Up trade overages for each 15-minute Settlement Interval.</w:t>
                  </w:r>
                </w:p>
              </w:tc>
            </w:tr>
            <w:tr w:rsidR="006161AD" w:rsidRPr="00D476E3" w14:paraId="37D72F8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B26288D" w14:textId="77777777" w:rsidR="006161AD" w:rsidRPr="00D476E3" w:rsidRDefault="006161AD" w:rsidP="006F573E">
                  <w:pPr>
                    <w:spacing w:after="60"/>
                    <w:rPr>
                      <w:sz w:val="20"/>
                      <w:szCs w:val="20"/>
                    </w:rPr>
                  </w:pPr>
                  <w:r w:rsidRPr="00D476E3">
                    <w:rPr>
                      <w:sz w:val="20"/>
                      <w:szCs w:val="20"/>
                    </w:rPr>
                    <w:t xml:space="preserve">RTRUTO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EE78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49A2055" w14:textId="77777777" w:rsidR="006161AD" w:rsidRPr="00D476E3" w:rsidRDefault="006161AD" w:rsidP="006F573E">
                  <w:pPr>
                    <w:spacing w:after="60"/>
                    <w:rPr>
                      <w:sz w:val="20"/>
                      <w:szCs w:val="20"/>
                    </w:rPr>
                  </w:pPr>
                  <w:r w:rsidRPr="00D476E3">
                    <w:rPr>
                      <w:i/>
                      <w:sz w:val="20"/>
                      <w:szCs w:val="20"/>
                    </w:rPr>
                    <w:t xml:space="preserve">Real-Time Reg-Up Trade Overage for the QSE </w:t>
                  </w:r>
                  <w:r w:rsidRPr="00D476E3">
                    <w:rPr>
                      <w:rFonts w:ascii="Symbol" w:eastAsia="Symbol" w:hAnsi="Symbol" w:cs="Symbol"/>
                      <w:sz w:val="20"/>
                      <w:szCs w:val="20"/>
                    </w:rPr>
                    <w:t>¾</w:t>
                  </w:r>
                  <w:r w:rsidRPr="00D476E3">
                    <w:rPr>
                      <w:sz w:val="20"/>
                      <w:szCs w:val="20"/>
                    </w:rPr>
                    <w:t xml:space="preserve"> The quantity of submitted Reg-Up trades in excess of DAM self-arrangement quantities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4BB3F7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5470EEE" w14:textId="77777777" w:rsidR="006161AD" w:rsidRPr="00D476E3" w:rsidRDefault="006161AD" w:rsidP="006F573E">
                  <w:pPr>
                    <w:spacing w:after="60"/>
                    <w:rPr>
                      <w:sz w:val="20"/>
                      <w:szCs w:val="20"/>
                    </w:rPr>
                  </w:pPr>
                  <w:r w:rsidRPr="00D476E3">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214A5D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D2AF9BB" w14:textId="77777777" w:rsidR="006161AD" w:rsidRPr="00D476E3" w:rsidRDefault="006161AD" w:rsidP="006F573E">
                  <w:pPr>
                    <w:spacing w:after="60"/>
                    <w:rPr>
                      <w:i/>
                      <w:sz w:val="20"/>
                      <w:szCs w:val="20"/>
                    </w:rPr>
                  </w:pPr>
                  <w:r w:rsidRPr="00D476E3">
                    <w:rPr>
                      <w:i/>
                      <w:sz w:val="20"/>
                      <w:szCs w:val="18"/>
                    </w:rPr>
                    <w:t>Real-Time Market Clearing Price for Capacity for Reg-Up -</w:t>
                  </w:r>
                  <w:r w:rsidRPr="00D476E3">
                    <w:rPr>
                      <w:sz w:val="20"/>
                      <w:szCs w:val="20"/>
                    </w:rPr>
                    <w:t xml:space="preserve"> The Real-Time MCPC for Reg-Up for the 15-minute Settlement Interval.</w:t>
                  </w:r>
                </w:p>
              </w:tc>
            </w:tr>
            <w:tr w:rsidR="006161AD" w:rsidRPr="00D476E3" w14:paraId="4DB1418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7FA65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21CD16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69999E3" w14:textId="77777777" w:rsidR="006161AD" w:rsidRPr="00D476E3" w:rsidRDefault="006161AD" w:rsidP="006F573E">
                  <w:pPr>
                    <w:spacing w:after="60"/>
                    <w:rPr>
                      <w:sz w:val="20"/>
                      <w:szCs w:val="20"/>
                    </w:rPr>
                  </w:pPr>
                  <w:r w:rsidRPr="00D476E3">
                    <w:rPr>
                      <w:sz w:val="20"/>
                      <w:szCs w:val="20"/>
                    </w:rPr>
                    <w:t>A QSE.</w:t>
                  </w:r>
                </w:p>
              </w:tc>
            </w:tr>
          </w:tbl>
          <w:p w14:paraId="242C9EE2" w14:textId="77777777" w:rsidR="006161AD" w:rsidRPr="00D476E3" w:rsidRDefault="006161AD" w:rsidP="006F573E">
            <w:pPr>
              <w:keepNext/>
              <w:tabs>
                <w:tab w:val="left" w:pos="1080"/>
              </w:tabs>
              <w:spacing w:before="480" w:after="240"/>
              <w:outlineLvl w:val="2"/>
              <w:rPr>
                <w:b/>
                <w:bCs/>
                <w:i/>
                <w:szCs w:val="20"/>
              </w:rPr>
            </w:pPr>
          </w:p>
        </w:tc>
      </w:tr>
    </w:tbl>
    <w:p w14:paraId="2013657D" w14:textId="77777777" w:rsidR="006161AD" w:rsidRPr="00D476E3" w:rsidRDefault="006161AD" w:rsidP="006161AD">
      <w:pPr>
        <w:tabs>
          <w:tab w:val="left" w:pos="1257"/>
        </w:tabs>
      </w:pPr>
    </w:p>
    <w:p w14:paraId="2329365E"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70E5B514" w14:textId="77777777" w:rsidTr="006F573E">
        <w:trPr>
          <w:trHeight w:val="206"/>
        </w:trPr>
        <w:tc>
          <w:tcPr>
            <w:tcW w:w="9350" w:type="dxa"/>
            <w:shd w:val="clear" w:color="auto" w:fill="D0CECE"/>
          </w:tcPr>
          <w:p w14:paraId="7F177256" w14:textId="77777777" w:rsidR="006161AD" w:rsidRPr="00D476E3" w:rsidRDefault="006161AD" w:rsidP="006F573E">
            <w:pPr>
              <w:spacing w:before="120" w:after="240"/>
              <w:rPr>
                <w:b/>
                <w:i/>
                <w:iCs/>
              </w:rPr>
            </w:pPr>
            <w:r w:rsidRPr="00D476E3">
              <w:rPr>
                <w:b/>
                <w:i/>
                <w:iCs/>
              </w:rPr>
              <w:t>[NPRR1010:  Insert Section 6.7.5.3 below upon system implementation of the Real-Time Co-Optimization (RTC) project:]</w:t>
            </w:r>
          </w:p>
          <w:p w14:paraId="418A444E"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11" w:name="_Toc135992424"/>
            <w:r w:rsidRPr="00D476E3">
              <w:rPr>
                <w:b/>
                <w:bCs/>
                <w:snapToGrid w:val="0"/>
                <w:szCs w:val="20"/>
              </w:rPr>
              <w:t>6.7.5.3</w:t>
            </w:r>
            <w:r w:rsidRPr="00D476E3">
              <w:rPr>
                <w:b/>
                <w:bCs/>
                <w:snapToGrid w:val="0"/>
                <w:szCs w:val="20"/>
              </w:rPr>
              <w:tab/>
              <w:t>Regulation Down Service Payments and Charges</w:t>
            </w:r>
            <w:bookmarkEnd w:id="411"/>
          </w:p>
          <w:p w14:paraId="706B2FF0" w14:textId="77777777" w:rsidR="006161AD" w:rsidRPr="00D476E3" w:rsidRDefault="006161AD" w:rsidP="006F573E">
            <w:pPr>
              <w:rPr>
                <w:szCs w:val="20"/>
              </w:rPr>
            </w:pPr>
            <w:r w:rsidRPr="00D476E3">
              <w:rPr>
                <w:szCs w:val="20"/>
              </w:rPr>
              <w:t>(1)</w:t>
            </w:r>
            <w:r w:rsidRPr="00D476E3">
              <w:rPr>
                <w:szCs w:val="20"/>
              </w:rPr>
              <w:tab/>
              <w:t xml:space="preserve"> Reg-Down Imbalance Payment or Charge:</w:t>
            </w:r>
          </w:p>
          <w:p w14:paraId="5B1AEE97"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6169DB6C">
                <v:shape id="_x0000_i1091" type="#_x0000_t75" style="width:12pt;height:30pt" o:ole="">
                  <v:imagedata r:id="rId93" o:title=""/>
                </v:shape>
                <o:OLEObject Type="Embed" ProgID="Equation.3" ShapeID="_x0000_i1091" DrawAspect="Content" ObjectID="_1791035059" r:id="rId100"/>
              </w:object>
            </w:r>
            <w:r w:rsidRPr="00D476E3">
              <w:rPr>
                <w:b/>
                <w:bCs/>
              </w:rPr>
              <w:t xml:space="preserve">[RTRDREV </w:t>
            </w:r>
            <w:r w:rsidRPr="00D476E3">
              <w:rPr>
                <w:b/>
                <w:bCs/>
                <w:i/>
                <w:iCs/>
                <w:vertAlign w:val="subscript"/>
              </w:rPr>
              <w:t xml:space="preserve">q, r </w:t>
            </w:r>
            <w:r w:rsidRPr="00D476E3">
              <w:rPr>
                <w:b/>
                <w:bCs/>
                <w:i/>
                <w:iCs/>
              </w:rPr>
              <w:t xml:space="preserve"> </w:t>
            </w:r>
            <w:r w:rsidRPr="00D476E3">
              <w:rPr>
                <w:b/>
                <w:bCs/>
              </w:rPr>
              <w:t>– (1/4) * (PCRDR</w:t>
            </w:r>
            <w:r w:rsidRPr="00D476E3">
              <w:rPr>
                <w:b/>
                <w:bCs/>
                <w:i/>
                <w:iCs/>
              </w:rPr>
              <w:t xml:space="preserve"> </w:t>
            </w:r>
            <w:r w:rsidRPr="00D476E3">
              <w:rPr>
                <w:b/>
                <w:bCs/>
                <w:i/>
                <w:iCs/>
                <w:vertAlign w:val="subscript"/>
              </w:rPr>
              <w:t>r, q, DAM</w:t>
            </w:r>
            <w:r w:rsidRPr="00D476E3">
              <w:rPr>
                <w:b/>
                <w:bCs/>
              </w:rPr>
              <w:t xml:space="preserve"> * RTMCPCRD)] – (1/4) * (DASARDQ </w:t>
            </w:r>
            <w:r w:rsidRPr="00D476E3">
              <w:rPr>
                <w:b/>
                <w:bCs/>
                <w:i/>
                <w:iCs/>
                <w:vertAlign w:val="subscript"/>
              </w:rPr>
              <w:t>q</w:t>
            </w:r>
            <w:r w:rsidRPr="00D476E3">
              <w:rPr>
                <w:b/>
                <w:bCs/>
              </w:rPr>
              <w:t xml:space="preserve"> * RTMCPCRD) + (1/4) * (RDTP </w:t>
            </w:r>
            <w:r w:rsidRPr="00D476E3">
              <w:rPr>
                <w:b/>
                <w:bCs/>
                <w:i/>
                <w:iCs/>
                <w:vertAlign w:val="subscript"/>
              </w:rPr>
              <w:t>q</w:t>
            </w:r>
            <w:r w:rsidRPr="00D476E3">
              <w:rPr>
                <w:b/>
                <w:bCs/>
              </w:rPr>
              <w:t xml:space="preserve"> – RDTS </w:t>
            </w:r>
            <w:r w:rsidRPr="00D476E3">
              <w:rPr>
                <w:b/>
                <w:bCs/>
                <w:i/>
                <w:iCs/>
                <w:vertAlign w:val="subscript"/>
              </w:rPr>
              <w:t>q</w:t>
            </w:r>
            <w:r w:rsidRPr="00D476E3">
              <w:rPr>
                <w:b/>
                <w:bCs/>
              </w:rPr>
              <w:t>) * RTMCPCRD]</w:t>
            </w:r>
          </w:p>
          <w:p w14:paraId="333FFFF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394C13F4"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RTRDREV </w:t>
            </w:r>
            <w:r w:rsidRPr="00D476E3">
              <w:rPr>
                <w:b/>
                <w:bCs/>
                <w:i/>
                <w:vertAlign w:val="subscript"/>
              </w:rPr>
              <w:t xml:space="preserve">q, r </w:t>
            </w:r>
            <w:r w:rsidRPr="00D476E3">
              <w:rPr>
                <w:b/>
                <w:bCs/>
                <w:i/>
              </w:rPr>
              <w:t xml:space="preserve"> =     </w:t>
            </w:r>
            <w:r w:rsidRPr="00D476E3">
              <w:rPr>
                <w:b/>
                <w:bCs/>
              </w:rPr>
              <w:t>(1/4) * RTRDAWD</w:t>
            </w:r>
            <w:r w:rsidRPr="00D476E3">
              <w:rPr>
                <w:b/>
                <w:bCs/>
                <w:i/>
                <w:vertAlign w:val="subscript"/>
              </w:rPr>
              <w:t xml:space="preserve"> q, r</w:t>
            </w:r>
            <w:r w:rsidRPr="00D476E3">
              <w:rPr>
                <w:b/>
                <w:bCs/>
              </w:rPr>
              <w:t xml:space="preserve"> * RTMCPCRDR </w:t>
            </w:r>
            <w:r w:rsidRPr="00D476E3">
              <w:rPr>
                <w:b/>
                <w:bCs/>
                <w:i/>
                <w:vertAlign w:val="subscript"/>
              </w:rPr>
              <w:t>q,</w:t>
            </w:r>
            <w:r w:rsidRPr="00D476E3">
              <w:rPr>
                <w:b/>
                <w:bCs/>
                <w:i/>
              </w:rPr>
              <w:t xml:space="preserve"> </w:t>
            </w:r>
            <w:r w:rsidRPr="00D476E3">
              <w:rPr>
                <w:b/>
                <w:bCs/>
                <w:i/>
                <w:vertAlign w:val="subscript"/>
              </w:rPr>
              <w:t>r</w:t>
            </w:r>
          </w:p>
          <w:p w14:paraId="36A6545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RTMCPCRDR </w:t>
            </w:r>
            <w:r w:rsidRPr="00D476E3">
              <w:rPr>
                <w:b/>
                <w:bCs/>
                <w:i/>
                <w:iCs/>
                <w:vertAlign w:val="subscript"/>
              </w:rPr>
              <w:t>q, r</w:t>
            </w:r>
            <w:r w:rsidRPr="00D476E3">
              <w:rPr>
                <w:b/>
                <w:bCs/>
                <w:i/>
                <w:iCs/>
              </w:rPr>
              <w:t xml:space="preserve">  = </w:t>
            </w:r>
            <w:r w:rsidRPr="00D476E3">
              <w:rPr>
                <w:b/>
                <w:bCs/>
                <w:position w:val="-22"/>
              </w:rPr>
              <w:object w:dxaOrig="285" w:dyaOrig="285" w14:anchorId="3513A2B7">
                <v:shape id="_x0000_i1092" type="#_x0000_t75" style="width:12pt;height:12pt" o:ole="">
                  <v:imagedata r:id="rId95" o:title=""/>
                </v:shape>
                <o:OLEObject Type="Embed" ProgID="Equation.3" ShapeID="_x0000_i1092" DrawAspect="Content" ObjectID="_1791035060" r:id="rId101"/>
              </w:object>
            </w:r>
            <w:r w:rsidRPr="00D476E3">
              <w:rPr>
                <w:b/>
                <w:bCs/>
              </w:rPr>
              <w:t xml:space="preserve"> (RDRWF</w:t>
            </w:r>
            <w:r w:rsidRPr="00D476E3">
              <w:rPr>
                <w:b/>
                <w:bCs/>
                <w:i/>
                <w:iCs/>
                <w:vertAlign w:val="subscript"/>
              </w:rPr>
              <w:t xml:space="preserve"> q, r,</w:t>
            </w:r>
            <w:del w:id="412"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(RTMCPCRDS</w:t>
            </w:r>
            <w:r w:rsidRPr="00D476E3">
              <w:rPr>
                <w:b/>
                <w:bCs/>
                <w:i/>
                <w:iCs/>
                <w:vertAlign w:val="subscript"/>
              </w:rPr>
              <w:t xml:space="preserve"> y</w:t>
            </w:r>
            <w:r w:rsidRPr="00D476E3">
              <w:rPr>
                <w:b/>
                <w:bCs/>
              </w:rPr>
              <w:t xml:space="preserve"> + RTRDPARDS </w:t>
            </w:r>
            <w:r w:rsidRPr="00D476E3">
              <w:rPr>
                <w:b/>
                <w:bCs/>
                <w:i/>
                <w:iCs/>
                <w:vertAlign w:val="subscript"/>
              </w:rPr>
              <w:t>y</w:t>
            </w:r>
            <w:r w:rsidRPr="00D476E3">
              <w:rPr>
                <w:b/>
                <w:bCs/>
              </w:rPr>
              <w:t>))</w:t>
            </w:r>
          </w:p>
          <w:p w14:paraId="25FDE871"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RTRDAWD</w:t>
            </w:r>
            <w:r w:rsidRPr="00D476E3">
              <w:rPr>
                <w:b/>
                <w:bCs/>
                <w:i/>
                <w:iCs/>
                <w:vertAlign w:val="subscript"/>
              </w:rPr>
              <w:t xml:space="preserve"> q, r     </w:t>
            </w:r>
            <w:r w:rsidRPr="00D476E3">
              <w:rPr>
                <w:b/>
                <w:bCs/>
              </w:rPr>
              <w:t xml:space="preserve">=  </w:t>
            </w:r>
            <w:r w:rsidRPr="00D476E3">
              <w:rPr>
                <w:b/>
                <w:bCs/>
                <w:position w:val="-22"/>
              </w:rPr>
              <w:object w:dxaOrig="285" w:dyaOrig="285" w14:anchorId="4D561036">
                <v:shape id="_x0000_i1093" type="#_x0000_t75" style="width:12pt;height:12pt" o:ole="">
                  <v:imagedata r:id="rId95" o:title=""/>
                </v:shape>
                <o:OLEObject Type="Embed" ProgID="Equation.3" ShapeID="_x0000_i1093" DrawAspect="Content" ObjectID="_1791035061" r:id="rId102"/>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RTRDAWDS</w:t>
            </w:r>
            <w:r w:rsidRPr="00D476E3">
              <w:rPr>
                <w:b/>
                <w:bCs/>
                <w:i/>
                <w:iCs/>
                <w:vertAlign w:val="subscript"/>
              </w:rPr>
              <w:t xml:space="preserve"> q, r,</w:t>
            </w:r>
            <w:del w:id="413" w:author="ERCOT" w:date="2024-06-03T13:21: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8CB0D4C" w14:textId="77777777" w:rsidR="006161AD" w:rsidRPr="00D476E3" w:rsidRDefault="006161AD" w:rsidP="006F573E">
            <w:pPr>
              <w:spacing w:after="240"/>
              <w:ind w:firstLine="720"/>
              <w:rPr>
                <w:szCs w:val="20"/>
              </w:rPr>
            </w:pPr>
            <w:r w:rsidRPr="00D476E3">
              <w:rPr>
                <w:szCs w:val="20"/>
              </w:rPr>
              <w:t>Where:</w:t>
            </w:r>
          </w:p>
          <w:p w14:paraId="40C9D2B5" w14:textId="77777777" w:rsidR="006161AD" w:rsidRPr="00D476E3" w:rsidRDefault="006161AD" w:rsidP="006F573E">
            <w:pPr>
              <w:spacing w:after="240"/>
            </w:pPr>
            <w:r w:rsidRPr="00D476E3">
              <w:t xml:space="preserve">           RDRWF</w:t>
            </w:r>
            <w:r w:rsidRPr="00D476E3">
              <w:rPr>
                <w:i/>
                <w:iCs/>
                <w:vertAlign w:val="subscript"/>
              </w:rPr>
              <w:t xml:space="preserve"> q, r,</w:t>
            </w:r>
            <w:del w:id="414" w:author="ERCOT" w:date="2024-06-03T13:21:00Z">
              <w:r w:rsidRPr="00D476E3" w:rsidDel="00FA3719">
                <w:rPr>
                  <w:i/>
                  <w:iCs/>
                  <w:vertAlign w:val="subscript"/>
                </w:rPr>
                <w:delText xml:space="preserve"> p,</w:delText>
              </w:r>
            </w:del>
            <w:r w:rsidRPr="00D476E3">
              <w:rPr>
                <w:i/>
                <w:iCs/>
                <w:vertAlign w:val="subscript"/>
              </w:rPr>
              <w:t xml:space="preserve"> y</w:t>
            </w:r>
            <w:r w:rsidRPr="00D476E3">
              <w:rPr>
                <w:vertAlign w:val="subscript"/>
              </w:rPr>
              <w:tab/>
              <w:t xml:space="preserve">  </w:t>
            </w:r>
            <w:r w:rsidRPr="00D476E3">
              <w:t>=  [max(0.001, RTRDAWDS</w:t>
            </w:r>
            <w:r w:rsidRPr="00D476E3">
              <w:rPr>
                <w:i/>
                <w:iCs/>
                <w:vertAlign w:val="subscript"/>
              </w:rPr>
              <w:t xml:space="preserve"> q, r,</w:t>
            </w:r>
            <w:del w:id="415" w:author="ERCOT" w:date="2024-06-03T13:21: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9B8B743">
                <v:shape id="_x0000_i1094" type="#_x0000_t75" style="width:12pt;height:12pt" o:ole="">
                  <v:imagedata r:id="rId95" o:title=""/>
                </v:shape>
                <o:OLEObject Type="Embed" ProgID="Equation.3" ShapeID="_x0000_i1094" DrawAspect="Content" ObjectID="_1791035062" r:id="rId103"/>
              </w:object>
            </w:r>
            <w:r w:rsidRPr="00D476E3">
              <w:t>max(0.001,</w:t>
            </w:r>
          </w:p>
          <w:p w14:paraId="19A54924" w14:textId="77777777" w:rsidR="006161AD" w:rsidRPr="00D476E3" w:rsidRDefault="006161AD" w:rsidP="006F573E">
            <w:pPr>
              <w:spacing w:after="240"/>
              <w:ind w:firstLine="720"/>
              <w:rPr>
                <w:position w:val="-22"/>
              </w:rPr>
            </w:pPr>
            <w:r w:rsidRPr="00D476E3">
              <w:lastRenderedPageBreak/>
              <w:t xml:space="preserve"> </w:t>
            </w:r>
            <w:r w:rsidRPr="00D476E3">
              <w:tab/>
            </w:r>
            <w:r w:rsidRPr="00D476E3">
              <w:tab/>
              <w:t xml:space="preserve">      RTRDAWDS</w:t>
            </w:r>
            <w:r w:rsidRPr="00D476E3">
              <w:rPr>
                <w:i/>
                <w:vertAlign w:val="subscript"/>
              </w:rPr>
              <w:t xml:space="preserve"> q, r,</w:t>
            </w:r>
            <w:del w:id="416" w:author="ERCOT" w:date="2024-06-03T13:21: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p>
          <w:p w14:paraId="74F3A651" w14:textId="77777777" w:rsidR="006161AD" w:rsidRPr="00D476E3" w:rsidRDefault="006161AD" w:rsidP="006F573E">
            <w:pPr>
              <w:spacing w:after="240"/>
              <w:ind w:firstLine="720"/>
              <w:rPr>
                <w:szCs w:val="20"/>
              </w:rPr>
            </w:pPr>
            <w:r w:rsidRPr="00D476E3">
              <w:rPr>
                <w:szCs w:val="20"/>
              </w:rPr>
              <w:t>And:</w:t>
            </w:r>
          </w:p>
          <w:p w14:paraId="42407320"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E5B88C4">
                <v:shape id="_x0000_i1095" type="#_x0000_t75" style="width:12pt;height:12pt" o:ole="">
                  <v:imagedata r:id="rId95" o:title=""/>
                </v:shape>
                <o:OLEObject Type="Embed" ProgID="Equation.3" ShapeID="_x0000_i1095" DrawAspect="Content" ObjectID="_1791035063" r:id="rId104"/>
              </w:object>
            </w:r>
            <w:r w:rsidRPr="00D476E3">
              <w:t xml:space="preserve">TLMP </w:t>
            </w:r>
            <w:r w:rsidRPr="00D476E3">
              <w:rPr>
                <w:i/>
                <w:iCs/>
                <w:vertAlign w:val="subscript"/>
              </w:rPr>
              <w:t>y</w:t>
            </w:r>
          </w:p>
          <w:p w14:paraId="3D8D7CA6"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186546C"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7F3C6F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E24E9B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925FDCC"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CA78A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961A0DB" w14:textId="77777777" w:rsidR="006161AD" w:rsidRPr="00D476E3" w:rsidRDefault="006161AD" w:rsidP="006F573E">
                  <w:pPr>
                    <w:spacing w:after="60"/>
                    <w:rPr>
                      <w:sz w:val="20"/>
                      <w:szCs w:val="20"/>
                    </w:rPr>
                  </w:pPr>
                  <w:r w:rsidRPr="00D476E3">
                    <w:rPr>
                      <w:sz w:val="20"/>
                      <w:szCs w:val="20"/>
                    </w:rPr>
                    <w:t xml:space="preserve">RTRDIMBAMT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164C16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15D8AEE" w14:textId="77777777" w:rsidR="006161AD" w:rsidRPr="00D476E3" w:rsidRDefault="006161AD" w:rsidP="006F573E">
                  <w:pPr>
                    <w:spacing w:after="60"/>
                    <w:rPr>
                      <w:i/>
                      <w:sz w:val="20"/>
                      <w:szCs w:val="20"/>
                    </w:rPr>
                  </w:pPr>
                  <w:r w:rsidRPr="00D476E3">
                    <w:rPr>
                      <w:i/>
                      <w:sz w:val="20"/>
                      <w:szCs w:val="20"/>
                    </w:rPr>
                    <w:t>Real-Time Reg-Down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Reg-Down imbalance for each 15-minute Settlement Interval.</w:t>
                  </w:r>
                </w:p>
              </w:tc>
            </w:tr>
            <w:tr w:rsidR="006161AD" w:rsidRPr="00D476E3" w14:paraId="446D3A6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279399F" w14:textId="77777777" w:rsidR="006161AD" w:rsidRPr="00D476E3" w:rsidRDefault="006161AD" w:rsidP="006F573E">
                  <w:pPr>
                    <w:spacing w:after="60"/>
                    <w:rPr>
                      <w:sz w:val="20"/>
                      <w:szCs w:val="20"/>
                    </w:rPr>
                  </w:pPr>
                  <w:r w:rsidRPr="00D476E3">
                    <w:rPr>
                      <w:sz w:val="20"/>
                      <w:szCs w:val="20"/>
                    </w:rPr>
                    <w:t>RTRDAWD</w:t>
                  </w:r>
                  <w:r w:rsidRPr="00D476E3">
                    <w:rPr>
                      <w:sz w:val="20"/>
                      <w:szCs w:val="20"/>
                      <w:vertAlign w:val="subscript"/>
                    </w:rPr>
                    <w:t xml:space="preserve">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FA48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4147D3" w14:textId="77777777" w:rsidR="006161AD" w:rsidRPr="00D476E3" w:rsidRDefault="006161AD" w:rsidP="006F573E">
                  <w:pPr>
                    <w:spacing w:after="60"/>
                    <w:rPr>
                      <w:i/>
                      <w:sz w:val="20"/>
                      <w:szCs w:val="20"/>
                    </w:rPr>
                  </w:pPr>
                  <w:r w:rsidRPr="00D476E3">
                    <w:rPr>
                      <w:i/>
                      <w:sz w:val="20"/>
                      <w:szCs w:val="20"/>
                    </w:rPr>
                    <w:t xml:space="preserve">Real-Time Reg-Down Award per Resource per QSE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w:t>
                  </w:r>
                  <w:r w:rsidRPr="00D476E3">
                    <w:rPr>
                      <w:sz w:val="20"/>
                      <w:szCs w:val="20"/>
                    </w:rPr>
                    <w:t xml:space="preserve">the 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506A4EF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673A18" w14:textId="77777777" w:rsidR="006161AD" w:rsidRPr="00D476E3" w:rsidRDefault="006161AD" w:rsidP="006F573E">
                  <w:pPr>
                    <w:spacing w:after="60"/>
                    <w:rPr>
                      <w:sz w:val="20"/>
                      <w:szCs w:val="20"/>
                    </w:rPr>
                  </w:pPr>
                  <w:r w:rsidRPr="00D476E3">
                    <w:rPr>
                      <w:sz w:val="20"/>
                      <w:szCs w:val="20"/>
                    </w:rPr>
                    <w:t xml:space="preserve">RTRDREV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C2C8408"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2D21488" w14:textId="77777777" w:rsidR="006161AD" w:rsidRPr="00D476E3" w:rsidRDefault="006161AD" w:rsidP="006F573E">
                  <w:pPr>
                    <w:spacing w:after="60"/>
                    <w:rPr>
                      <w:sz w:val="20"/>
                      <w:szCs w:val="20"/>
                    </w:rPr>
                  </w:pPr>
                  <w:r w:rsidRPr="00D476E3">
                    <w:rPr>
                      <w:i/>
                      <w:sz w:val="20"/>
                      <w:szCs w:val="20"/>
                    </w:rPr>
                    <w:t>Real-Time Reg-Down Revenue</w:t>
                  </w:r>
                  <w:r w:rsidRPr="00D476E3">
                    <w:rPr>
                      <w:sz w:val="20"/>
                      <w:szCs w:val="20"/>
                    </w:rPr>
                    <w:t xml:space="preserve">— The Real-Time Reg-Down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1ABBCE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6538D9" w14:textId="77777777" w:rsidR="006161AD" w:rsidRPr="00D476E3" w:rsidRDefault="006161AD" w:rsidP="006F573E">
                  <w:pPr>
                    <w:spacing w:after="60"/>
                    <w:rPr>
                      <w:sz w:val="20"/>
                      <w:szCs w:val="20"/>
                    </w:rPr>
                  </w:pPr>
                  <w:r w:rsidRPr="00D476E3">
                    <w:rPr>
                      <w:sz w:val="20"/>
                      <w:szCs w:val="20"/>
                    </w:rPr>
                    <w:t>RTRDAWDS</w:t>
                  </w:r>
                  <w:r w:rsidRPr="00D476E3">
                    <w:rPr>
                      <w:sz w:val="20"/>
                      <w:szCs w:val="20"/>
                      <w:vertAlign w:val="subscript"/>
                    </w:rPr>
                    <w:t xml:space="preserve"> </w:t>
                  </w:r>
                  <w:r w:rsidRPr="00D476E3">
                    <w:rPr>
                      <w:i/>
                      <w:sz w:val="20"/>
                      <w:szCs w:val="20"/>
                      <w:vertAlign w:val="subscript"/>
                    </w:rPr>
                    <w:t>q, r,</w:t>
                  </w:r>
                  <w:del w:id="417"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42AD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810A58C" w14:textId="77777777" w:rsidR="006161AD" w:rsidRPr="00D476E3" w:rsidRDefault="006161AD" w:rsidP="006F573E">
                  <w:pPr>
                    <w:spacing w:after="60"/>
                    <w:rPr>
                      <w:i/>
                      <w:sz w:val="20"/>
                      <w:szCs w:val="20"/>
                    </w:rPr>
                  </w:pPr>
                  <w:r w:rsidRPr="00D476E3">
                    <w:rPr>
                      <w:i/>
                      <w:sz w:val="20"/>
                      <w:szCs w:val="20"/>
                    </w:rPr>
                    <w:t xml:space="preserve">Real-Time Reg-Down Award per Resource per QSE per SCED interval </w:t>
                  </w:r>
                  <w:r w:rsidRPr="00D476E3">
                    <w:rPr>
                      <w:sz w:val="20"/>
                      <w:szCs w:val="20"/>
                    </w:rPr>
                    <w:t xml:space="preserve">- The Reg-Down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A794CA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47BE4D4" w14:textId="77777777" w:rsidR="006161AD" w:rsidRPr="00D476E3" w:rsidRDefault="006161AD" w:rsidP="006F573E">
                  <w:pPr>
                    <w:spacing w:after="60"/>
                    <w:rPr>
                      <w:sz w:val="20"/>
                      <w:szCs w:val="20"/>
                    </w:rPr>
                  </w:pPr>
                  <w:r w:rsidRPr="00D476E3">
                    <w:rPr>
                      <w:sz w:val="20"/>
                      <w:szCs w:val="20"/>
                    </w:rPr>
                    <w:t xml:space="preserve">RTMCPCRDR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006883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A44860" w14:textId="77777777" w:rsidR="006161AD" w:rsidRPr="00D476E3" w:rsidRDefault="006161AD" w:rsidP="006F573E">
                  <w:pPr>
                    <w:spacing w:after="60"/>
                    <w:rPr>
                      <w:iCs/>
                      <w:sz w:val="20"/>
                      <w:szCs w:val="20"/>
                    </w:rPr>
                  </w:pPr>
                  <w:r w:rsidRPr="00D476E3">
                    <w:rPr>
                      <w:i/>
                      <w:sz w:val="20"/>
                      <w:szCs w:val="20"/>
                    </w:rPr>
                    <w:t>Real-Time Market Clearing Price for Capacity for Reg-Down per Resource per QSE</w:t>
                  </w:r>
                  <w:r w:rsidRPr="00D476E3">
                    <w:rPr>
                      <w:rFonts w:ascii="Symbol" w:eastAsia="Symbol" w:hAnsi="Symbol" w:cs="Symbol"/>
                      <w:sz w:val="20"/>
                      <w:szCs w:val="20"/>
                    </w:rPr>
                    <w:t>¾</w:t>
                  </w:r>
                  <w:r w:rsidRPr="00D476E3">
                    <w:rPr>
                      <w:sz w:val="20"/>
                      <w:szCs w:val="20"/>
                    </w:rPr>
                    <w:t xml:space="preserve"> The Real-Time MCPC for Reg-Down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FA71B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A7EDBAA" w14:textId="77777777" w:rsidR="006161AD" w:rsidRPr="00D476E3" w:rsidRDefault="006161AD" w:rsidP="006F573E">
                  <w:pPr>
                    <w:spacing w:after="60"/>
                    <w:rPr>
                      <w:sz w:val="20"/>
                      <w:szCs w:val="20"/>
                    </w:rPr>
                  </w:pPr>
                  <w:r w:rsidRPr="00D476E3">
                    <w:rPr>
                      <w:sz w:val="20"/>
                      <w:szCs w:val="20"/>
                    </w:rPr>
                    <w:t>RTMCPCRDS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BDF4A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55F9A16" w14:textId="77777777" w:rsidR="006161AD" w:rsidRPr="00D476E3" w:rsidRDefault="006161AD" w:rsidP="006F573E">
                  <w:pPr>
                    <w:spacing w:after="60"/>
                    <w:rPr>
                      <w:i/>
                      <w:sz w:val="20"/>
                      <w:szCs w:val="20"/>
                    </w:rPr>
                  </w:pPr>
                  <w:r w:rsidRPr="00D476E3">
                    <w:rPr>
                      <w:i/>
                      <w:sz w:val="20"/>
                      <w:szCs w:val="20"/>
                    </w:rPr>
                    <w:t>Real-Time Market Clearing Price for Capacity for Reg-Down per SCED interval -</w:t>
                  </w:r>
                  <w:r w:rsidRPr="00D476E3">
                    <w:rPr>
                      <w:sz w:val="20"/>
                      <w:szCs w:val="20"/>
                    </w:rPr>
                    <w:t xml:space="preserve"> The Real-Time MCPC for Reg-Down for the SCED interval </w:t>
                  </w:r>
                  <w:r w:rsidRPr="00D476E3">
                    <w:rPr>
                      <w:i/>
                      <w:sz w:val="20"/>
                      <w:szCs w:val="20"/>
                    </w:rPr>
                    <w:t>y.</w:t>
                  </w:r>
                </w:p>
              </w:tc>
            </w:tr>
            <w:tr w:rsidR="006161AD" w:rsidRPr="00D476E3" w14:paraId="11805E6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DCB174" w14:textId="77777777" w:rsidR="006161AD" w:rsidRPr="00D476E3" w:rsidRDefault="006161AD" w:rsidP="006F573E">
                  <w:pPr>
                    <w:spacing w:after="60"/>
                    <w:rPr>
                      <w:sz w:val="20"/>
                      <w:szCs w:val="20"/>
                    </w:rPr>
                  </w:pPr>
                  <w:r w:rsidRPr="00D476E3">
                    <w:rPr>
                      <w:sz w:val="20"/>
                      <w:szCs w:val="20"/>
                    </w:rPr>
                    <w:t xml:space="preserve">PCRDR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5909C8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7D2151A" w14:textId="77777777" w:rsidR="006161AD" w:rsidRPr="00D476E3" w:rsidRDefault="006161AD" w:rsidP="006F573E">
                  <w:pPr>
                    <w:spacing w:after="60"/>
                    <w:rPr>
                      <w:i/>
                      <w:sz w:val="20"/>
                      <w:szCs w:val="20"/>
                    </w:rPr>
                  </w:pPr>
                  <w:r w:rsidRPr="00D476E3">
                    <w:rPr>
                      <w:i/>
                      <w:sz w:val="20"/>
                      <w:szCs w:val="20"/>
                    </w:rPr>
                    <w:t>Procured Capacity for Reg-Down per Resource per QSE in DAM</w:t>
                  </w:r>
                  <w:r w:rsidRPr="00D476E3">
                    <w:rPr>
                      <w:sz w:val="20"/>
                      <w:szCs w:val="20"/>
                    </w:rPr>
                    <w:t xml:space="preserve">—The Reg-Down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70CB41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4B2C56E"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594CB3EC"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9F4FF4"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253283B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8C2C13" w14:textId="77777777" w:rsidR="006161AD" w:rsidRPr="00D476E3" w:rsidRDefault="006161AD" w:rsidP="006F573E">
                  <w:pPr>
                    <w:spacing w:after="60"/>
                    <w:rPr>
                      <w:sz w:val="20"/>
                      <w:szCs w:val="20"/>
                    </w:rPr>
                  </w:pPr>
                  <w:r w:rsidRPr="00D476E3">
                    <w:rPr>
                      <w:sz w:val="20"/>
                      <w:szCs w:val="20"/>
                    </w:rPr>
                    <w:t xml:space="preserve">RTRDPARDS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C83BB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B66AF8" w14:textId="77777777" w:rsidR="006161AD" w:rsidRPr="00D476E3" w:rsidRDefault="006161AD" w:rsidP="006F573E">
                  <w:pPr>
                    <w:spacing w:after="60"/>
                    <w:rPr>
                      <w:i/>
                      <w:sz w:val="20"/>
                      <w:szCs w:val="20"/>
                    </w:rPr>
                  </w:pPr>
                  <w:r w:rsidRPr="00D476E3">
                    <w:rPr>
                      <w:i/>
                      <w:sz w:val="20"/>
                      <w:szCs w:val="18"/>
                    </w:rPr>
                    <w:t xml:space="preserve">Real-Time </w:t>
                  </w:r>
                  <w:r w:rsidRPr="00D476E3">
                    <w:rPr>
                      <w:i/>
                      <w:sz w:val="20"/>
                      <w:szCs w:val="20"/>
                    </w:rPr>
                    <w:t xml:space="preserve">Reliability Deployment Price Adder </w:t>
                  </w:r>
                  <w:r w:rsidRPr="00D476E3">
                    <w:rPr>
                      <w:i/>
                      <w:sz w:val="20"/>
                      <w:szCs w:val="18"/>
                    </w:rPr>
                    <w:t xml:space="preserve">for Ancillary Service for Reg-Down </w:t>
                  </w:r>
                  <w:r w:rsidRPr="00D476E3">
                    <w:rPr>
                      <w:i/>
                      <w:sz w:val="20"/>
                      <w:szCs w:val="20"/>
                    </w:rPr>
                    <w:t xml:space="preserve">per SCED interval </w:t>
                  </w:r>
                  <w:r w:rsidRPr="00D476E3">
                    <w:rPr>
                      <w:sz w:val="20"/>
                      <w:szCs w:val="20"/>
                    </w:rPr>
                    <w:t xml:space="preserve">- The Real-Time price adder for Reg-Down that captures the impact of reliability deployments on Reg-Down prices for the SCED interval </w:t>
                  </w:r>
                  <w:r w:rsidRPr="00D476E3">
                    <w:rPr>
                      <w:i/>
                      <w:sz w:val="20"/>
                      <w:szCs w:val="20"/>
                    </w:rPr>
                    <w:t>y</w:t>
                  </w:r>
                  <w:r w:rsidRPr="00D476E3">
                    <w:rPr>
                      <w:sz w:val="20"/>
                      <w:szCs w:val="20"/>
                    </w:rPr>
                    <w:t>.</w:t>
                  </w:r>
                </w:p>
              </w:tc>
            </w:tr>
            <w:tr w:rsidR="006161AD" w:rsidRPr="00D476E3" w14:paraId="28FD92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F2B761" w14:textId="77777777" w:rsidR="006161AD" w:rsidRPr="00D476E3" w:rsidRDefault="006161AD" w:rsidP="006F573E">
                  <w:pPr>
                    <w:spacing w:after="60"/>
                    <w:rPr>
                      <w:sz w:val="20"/>
                      <w:szCs w:val="20"/>
                    </w:rPr>
                  </w:pPr>
                  <w:r w:rsidRPr="00D476E3">
                    <w:rPr>
                      <w:sz w:val="20"/>
                      <w:szCs w:val="20"/>
                    </w:rPr>
                    <w:t>DASARDQ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371BFC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D82B30" w14:textId="77777777" w:rsidR="006161AD" w:rsidRPr="00D476E3" w:rsidRDefault="006161AD" w:rsidP="006F573E">
                  <w:pPr>
                    <w:spacing w:after="60"/>
                    <w:rPr>
                      <w:i/>
                      <w:sz w:val="20"/>
                      <w:szCs w:val="20"/>
                    </w:rPr>
                  </w:pPr>
                  <w:r w:rsidRPr="00D476E3">
                    <w:rPr>
                      <w:i/>
                      <w:iCs/>
                      <w:sz w:val="20"/>
                      <w:szCs w:val="20"/>
                    </w:rPr>
                    <w:t xml:space="preserve">Day-Ahead Self-Arranged Reg-Down Quantity per QSE </w:t>
                  </w:r>
                  <w:r w:rsidRPr="00D476E3">
                    <w:rPr>
                      <w:iCs/>
                      <w:sz w:val="20"/>
                      <w:szCs w:val="20"/>
                    </w:rPr>
                    <w:t xml:space="preserve">—The self-arranged Reg-Down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1A06B9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2F3A013" w14:textId="77777777" w:rsidR="006161AD" w:rsidRPr="00D476E3" w:rsidRDefault="006161AD" w:rsidP="006F573E">
                  <w:pPr>
                    <w:spacing w:after="60"/>
                    <w:rPr>
                      <w:sz w:val="20"/>
                      <w:szCs w:val="20"/>
                    </w:rPr>
                  </w:pPr>
                  <w:r w:rsidRPr="00D476E3">
                    <w:rPr>
                      <w:sz w:val="20"/>
                      <w:szCs w:val="20"/>
                    </w:rPr>
                    <w:t xml:space="preserve">RDTP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50C7F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113A751" w14:textId="77777777" w:rsidR="006161AD" w:rsidRPr="00D476E3" w:rsidRDefault="006161AD" w:rsidP="006F573E">
                  <w:pPr>
                    <w:spacing w:after="60"/>
                    <w:rPr>
                      <w:i/>
                      <w:sz w:val="20"/>
                      <w:szCs w:val="20"/>
                    </w:rPr>
                  </w:pPr>
                  <w:r w:rsidRPr="00D476E3">
                    <w:rPr>
                      <w:i/>
                      <w:sz w:val="20"/>
                      <w:szCs w:val="20"/>
                    </w:rPr>
                    <w:t>Trade Purchases for Reg-Down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Reg-Down for the Operating Hour.</w:t>
                  </w:r>
                </w:p>
              </w:tc>
            </w:tr>
            <w:tr w:rsidR="006161AD" w:rsidRPr="00D476E3" w14:paraId="3789E58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186BEF" w14:textId="77777777" w:rsidR="006161AD" w:rsidRPr="00D476E3" w:rsidRDefault="006161AD" w:rsidP="006F573E">
                  <w:pPr>
                    <w:spacing w:after="60"/>
                    <w:rPr>
                      <w:sz w:val="20"/>
                      <w:szCs w:val="20"/>
                    </w:rPr>
                  </w:pPr>
                  <w:r w:rsidRPr="00D476E3">
                    <w:rPr>
                      <w:sz w:val="20"/>
                      <w:szCs w:val="20"/>
                    </w:rPr>
                    <w:lastRenderedPageBreak/>
                    <w:t xml:space="preserve">RDTS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F15C5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6FFEAB" w14:textId="77777777" w:rsidR="006161AD" w:rsidRPr="00D476E3" w:rsidRDefault="006161AD" w:rsidP="006F573E">
                  <w:pPr>
                    <w:spacing w:after="60"/>
                    <w:rPr>
                      <w:i/>
                      <w:sz w:val="20"/>
                      <w:szCs w:val="20"/>
                    </w:rPr>
                  </w:pPr>
                  <w:r w:rsidRPr="00D476E3">
                    <w:rPr>
                      <w:i/>
                      <w:sz w:val="20"/>
                      <w:szCs w:val="20"/>
                    </w:rPr>
                    <w:t>Trade Sales for Reg-Down for the QSE</w:t>
                  </w:r>
                  <w:r w:rsidRPr="00D476E3">
                    <w:rPr>
                      <w:sz w:val="20"/>
                      <w:szCs w:val="20"/>
                    </w:rPr>
                    <w:t>—</w:t>
                  </w:r>
                  <w:r w:rsidRPr="00D476E3">
                    <w:rPr>
                      <w:sz w:val="20"/>
                      <w:szCs w:val="18"/>
                    </w:rPr>
                    <w:t xml:space="preserve"> The trade sales for QSE </w:t>
                  </w:r>
                  <w:r w:rsidRPr="00D476E3">
                    <w:rPr>
                      <w:i/>
                      <w:sz w:val="20"/>
                      <w:szCs w:val="18"/>
                    </w:rPr>
                    <w:t>q</w:t>
                  </w:r>
                  <w:r w:rsidRPr="00D476E3">
                    <w:rPr>
                      <w:sz w:val="20"/>
                      <w:szCs w:val="18"/>
                    </w:rPr>
                    <w:t xml:space="preserve"> for Reg-Down for the Operating Hour.</w:t>
                  </w:r>
                </w:p>
              </w:tc>
            </w:tr>
            <w:tr w:rsidR="006161AD" w:rsidRPr="00D476E3" w14:paraId="668B7C7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36313F"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A0C1E3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3DF120FE"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50989E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03323BF"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4EF1E8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4739144"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D5EB99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FA8CE2" w14:textId="77777777" w:rsidR="006161AD" w:rsidRPr="00D476E3" w:rsidRDefault="006161AD" w:rsidP="006F573E">
                  <w:pPr>
                    <w:spacing w:after="60"/>
                    <w:rPr>
                      <w:sz w:val="20"/>
                      <w:szCs w:val="20"/>
                    </w:rPr>
                  </w:pPr>
                  <w:r w:rsidRPr="00D476E3">
                    <w:rPr>
                      <w:sz w:val="20"/>
                      <w:szCs w:val="20"/>
                    </w:rPr>
                    <w:t xml:space="preserve">RDRWF </w:t>
                  </w:r>
                  <w:r w:rsidRPr="00D476E3">
                    <w:rPr>
                      <w:i/>
                      <w:sz w:val="20"/>
                      <w:szCs w:val="20"/>
                      <w:vertAlign w:val="subscript"/>
                    </w:rPr>
                    <w:t>q, r,</w:t>
                  </w:r>
                  <w:del w:id="418" w:author="ERCOT" w:date="2024-06-03T13:21: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BFB78F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5C84C8" w14:textId="77777777" w:rsidR="006161AD" w:rsidRPr="00D476E3" w:rsidRDefault="006161AD" w:rsidP="006F573E">
                  <w:pPr>
                    <w:spacing w:after="60"/>
                    <w:rPr>
                      <w:i/>
                      <w:sz w:val="20"/>
                      <w:szCs w:val="20"/>
                    </w:rPr>
                  </w:pPr>
                  <w:r w:rsidRPr="00D476E3">
                    <w:rPr>
                      <w:i/>
                      <w:sz w:val="20"/>
                      <w:szCs w:val="20"/>
                    </w:rPr>
                    <w:t xml:space="preserve">Regulation Down Resource Node Weighting Factor per interval - </w:t>
                  </w:r>
                  <w:r w:rsidRPr="00D476E3">
                    <w:rPr>
                      <w:sz w:val="20"/>
                      <w:szCs w:val="20"/>
                    </w:rPr>
                    <w:t xml:space="preserve">The Reg-Down Resource weight, based on Reg-Down awards, used in the Real-Time MCPC calculation for the portion of the SCED interval y within the Settlement Interval.  Where for a Combined Cycle Train, the Resource r is a Combined Cycle Generation Resource within the Combined Cycle Train.   </w:t>
                  </w:r>
                </w:p>
              </w:tc>
            </w:tr>
            <w:tr w:rsidR="006161AD" w:rsidRPr="00D476E3" w14:paraId="7FE0C1E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035E0E"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1A3C046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B817135"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F6D10C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7C08AB"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D65803B"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9F537DD" w14:textId="77777777" w:rsidR="006161AD" w:rsidRPr="00D476E3" w:rsidRDefault="006161AD" w:rsidP="006F573E">
                  <w:pPr>
                    <w:spacing w:after="60"/>
                    <w:rPr>
                      <w:sz w:val="20"/>
                      <w:szCs w:val="20"/>
                    </w:rPr>
                  </w:pPr>
                  <w:r w:rsidRPr="00D476E3">
                    <w:rPr>
                      <w:sz w:val="20"/>
                      <w:szCs w:val="20"/>
                    </w:rPr>
                    <w:t>A QSE.</w:t>
                  </w:r>
                </w:p>
              </w:tc>
            </w:tr>
            <w:tr w:rsidR="006161AD" w:rsidRPr="00D476E3" w14:paraId="0F72A5E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62A3116"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BA9DDD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EB0CB42"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B3DA2BE" w14:textId="77777777" w:rsidTr="006F573E">
              <w:trPr>
                <w:cantSplit/>
                <w:del w:id="419" w:author="ERCOT" w:date="2024-06-03T13:21:00Z"/>
              </w:trPr>
              <w:tc>
                <w:tcPr>
                  <w:tcW w:w="1279" w:type="pct"/>
                  <w:tcBorders>
                    <w:top w:val="single" w:sz="4" w:space="0" w:color="auto"/>
                    <w:left w:val="single" w:sz="4" w:space="0" w:color="auto"/>
                    <w:bottom w:val="single" w:sz="4" w:space="0" w:color="auto"/>
                    <w:right w:val="single" w:sz="4" w:space="0" w:color="auto"/>
                  </w:tcBorders>
                  <w:hideMark/>
                </w:tcPr>
                <w:p w14:paraId="3C5268CD" w14:textId="77777777" w:rsidR="006161AD" w:rsidRPr="00D476E3" w:rsidDel="00FA3719" w:rsidRDefault="006161AD" w:rsidP="006F573E">
                  <w:pPr>
                    <w:spacing w:after="60"/>
                    <w:rPr>
                      <w:del w:id="420" w:author="ERCOT" w:date="2024-06-03T13:21:00Z"/>
                      <w:i/>
                      <w:sz w:val="20"/>
                      <w:szCs w:val="20"/>
                    </w:rPr>
                  </w:pPr>
                  <w:del w:id="421" w:author="ERCOT" w:date="2024-06-03T13:21: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08B65ED" w14:textId="77777777" w:rsidR="006161AD" w:rsidRPr="00D476E3" w:rsidDel="00FA3719" w:rsidRDefault="006161AD" w:rsidP="006F573E">
                  <w:pPr>
                    <w:spacing w:after="60"/>
                    <w:rPr>
                      <w:del w:id="422" w:author="ERCOT" w:date="2024-06-03T13:21:00Z"/>
                      <w:sz w:val="20"/>
                      <w:szCs w:val="20"/>
                    </w:rPr>
                  </w:pPr>
                  <w:del w:id="423" w:author="ERCOT" w:date="2024-06-03T13:21: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3ED20CB0" w14:textId="77777777" w:rsidR="006161AD" w:rsidRPr="00D476E3" w:rsidDel="00FA3719" w:rsidRDefault="006161AD" w:rsidP="006F573E">
                  <w:pPr>
                    <w:spacing w:after="60"/>
                    <w:rPr>
                      <w:del w:id="424" w:author="ERCOT" w:date="2024-06-03T13:21:00Z"/>
                      <w:sz w:val="20"/>
                      <w:szCs w:val="20"/>
                    </w:rPr>
                  </w:pPr>
                  <w:del w:id="425" w:author="ERCOT" w:date="2024-06-03T13:21:00Z">
                    <w:r w:rsidRPr="00D476E3" w:rsidDel="00FA3719">
                      <w:rPr>
                        <w:sz w:val="20"/>
                        <w:szCs w:val="20"/>
                      </w:rPr>
                      <w:delText>A Resource Node Settlement Point.</w:delText>
                    </w:r>
                  </w:del>
                </w:p>
              </w:tc>
            </w:tr>
          </w:tbl>
          <w:p w14:paraId="26990E98" w14:textId="77777777" w:rsidR="006161AD" w:rsidRPr="00D476E3" w:rsidRDefault="006161AD" w:rsidP="006F573E">
            <w:pPr>
              <w:spacing w:before="240" w:after="240"/>
              <w:rPr>
                <w:szCs w:val="20"/>
              </w:rPr>
            </w:pPr>
            <w:r w:rsidRPr="00D476E3">
              <w:rPr>
                <w:szCs w:val="20"/>
              </w:rPr>
              <w:t>(2)</w:t>
            </w:r>
            <w:r w:rsidRPr="00D476E3">
              <w:rPr>
                <w:szCs w:val="20"/>
              </w:rPr>
              <w:tab/>
              <w:t>Reg-Down Only Charge:</w:t>
            </w:r>
          </w:p>
          <w:p w14:paraId="58D1A03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RTRDOAMT</w:t>
            </w:r>
            <w:r w:rsidRPr="00D476E3">
              <w:rPr>
                <w:b/>
                <w:bCs/>
                <w:i/>
                <w:vertAlign w:val="subscript"/>
              </w:rPr>
              <w:t xml:space="preserve"> q  </w:t>
            </w:r>
            <w:r w:rsidRPr="00D476E3">
              <w:rPr>
                <w:b/>
                <w:bCs/>
              </w:rPr>
              <w:t xml:space="preserve">= </w:t>
            </w:r>
            <w:r w:rsidRPr="00D476E3">
              <w:rPr>
                <w:b/>
                <w:bCs/>
              </w:rPr>
              <w:tab/>
              <w:t xml:space="preserve">(1/4) * DARDOAWD </w:t>
            </w:r>
            <w:r w:rsidRPr="00D476E3">
              <w:rPr>
                <w:b/>
                <w:bCs/>
                <w:i/>
                <w:vertAlign w:val="subscript"/>
              </w:rPr>
              <w:t>q</w:t>
            </w:r>
            <w:r w:rsidRPr="00D476E3">
              <w:rPr>
                <w:b/>
                <w:bCs/>
              </w:rPr>
              <w:t xml:space="preserve"> * RTMCPCRD</w:t>
            </w:r>
          </w:p>
          <w:p w14:paraId="7CFBD390" w14:textId="77777777" w:rsidR="006161AD" w:rsidRPr="00D476E3" w:rsidRDefault="006161AD" w:rsidP="006F573E">
            <w:pPr>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34DBB6E"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3F031FF"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0BAF90D"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FF1336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B8852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1C29AD" w14:textId="77777777" w:rsidR="006161AD" w:rsidRPr="00D476E3" w:rsidRDefault="006161AD" w:rsidP="006F573E">
                  <w:pPr>
                    <w:spacing w:after="60"/>
                    <w:rPr>
                      <w:sz w:val="20"/>
                      <w:szCs w:val="20"/>
                    </w:rPr>
                  </w:pPr>
                  <w:r w:rsidRPr="00D476E3">
                    <w:rPr>
                      <w:sz w:val="20"/>
                      <w:szCs w:val="20"/>
                    </w:rPr>
                    <w:t xml:space="preserve">RTRDOAMT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B77ACF6"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9332E6A" w14:textId="77777777" w:rsidR="006161AD" w:rsidRPr="00D476E3" w:rsidRDefault="006161AD" w:rsidP="006F573E">
                  <w:pPr>
                    <w:spacing w:after="60"/>
                    <w:rPr>
                      <w:i/>
                      <w:sz w:val="20"/>
                      <w:szCs w:val="20"/>
                    </w:rPr>
                  </w:pPr>
                  <w:r w:rsidRPr="00D476E3">
                    <w:rPr>
                      <w:i/>
                      <w:sz w:val="20"/>
                      <w:szCs w:val="20"/>
                    </w:rPr>
                    <w:t>Real-Time Reg-Down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only awards for each 15-minute Settlement Interval.</w:t>
                  </w:r>
                </w:p>
              </w:tc>
            </w:tr>
            <w:tr w:rsidR="006161AD" w:rsidRPr="00D476E3" w14:paraId="74D28F0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7C6697D" w14:textId="77777777" w:rsidR="006161AD" w:rsidRPr="00D476E3" w:rsidRDefault="006161AD" w:rsidP="006F573E">
                  <w:pPr>
                    <w:spacing w:after="60"/>
                    <w:rPr>
                      <w:sz w:val="20"/>
                      <w:szCs w:val="20"/>
                    </w:rPr>
                  </w:pPr>
                  <w:r w:rsidRPr="00D476E3">
                    <w:rPr>
                      <w:sz w:val="20"/>
                      <w:szCs w:val="20"/>
                    </w:rPr>
                    <w:t xml:space="preserve">DARDOAWD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C996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A5985B" w14:textId="77777777" w:rsidR="006161AD" w:rsidRPr="00D476E3" w:rsidRDefault="006161AD" w:rsidP="006F573E">
                  <w:pPr>
                    <w:spacing w:after="60"/>
                    <w:rPr>
                      <w:i/>
                      <w:sz w:val="20"/>
                      <w:szCs w:val="20"/>
                    </w:rPr>
                  </w:pPr>
                  <w:r w:rsidRPr="00D476E3">
                    <w:rPr>
                      <w:i/>
                      <w:sz w:val="20"/>
                      <w:szCs w:val="20"/>
                    </w:rPr>
                    <w:t>Day-Ahead Reg-Down Only Award for the QSE</w:t>
                  </w:r>
                  <w:r w:rsidRPr="00D476E3">
                    <w:rPr>
                      <w:rFonts w:ascii="Symbol" w:eastAsia="Symbol" w:hAnsi="Symbol" w:cs="Symbol"/>
                      <w:sz w:val="20"/>
                      <w:szCs w:val="20"/>
                    </w:rPr>
                    <w:t>¾</w:t>
                  </w:r>
                  <w:r w:rsidRPr="00D476E3">
                    <w:rPr>
                      <w:sz w:val="20"/>
                      <w:szCs w:val="20"/>
                    </w:rPr>
                    <w:t xml:space="preserve"> The Reg-Down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1E019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CC70E89" w14:textId="77777777" w:rsidR="006161AD" w:rsidRPr="00D476E3" w:rsidRDefault="006161AD" w:rsidP="006F573E">
                  <w:pPr>
                    <w:spacing w:after="60"/>
                    <w:rPr>
                      <w:sz w:val="20"/>
                      <w:szCs w:val="20"/>
                    </w:rPr>
                  </w:pPr>
                  <w:r w:rsidRPr="00D476E3">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0B8580C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A91D92"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58FA095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2CAA62"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5915C1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4862302" w14:textId="77777777" w:rsidR="006161AD" w:rsidRPr="00D476E3" w:rsidRDefault="006161AD" w:rsidP="006F573E">
                  <w:pPr>
                    <w:spacing w:after="60"/>
                    <w:rPr>
                      <w:sz w:val="20"/>
                      <w:szCs w:val="20"/>
                    </w:rPr>
                  </w:pPr>
                  <w:r w:rsidRPr="00D476E3">
                    <w:rPr>
                      <w:sz w:val="20"/>
                      <w:szCs w:val="20"/>
                    </w:rPr>
                    <w:t>A QSE.</w:t>
                  </w:r>
                </w:p>
              </w:tc>
            </w:tr>
          </w:tbl>
          <w:p w14:paraId="0B4489E6" w14:textId="77777777" w:rsidR="006161AD" w:rsidRPr="00D476E3" w:rsidRDefault="006161AD" w:rsidP="006F573E">
            <w:pPr>
              <w:spacing w:before="240" w:after="240"/>
              <w:rPr>
                <w:szCs w:val="20"/>
              </w:rPr>
            </w:pPr>
            <w:r w:rsidRPr="00D476E3">
              <w:rPr>
                <w:szCs w:val="20"/>
              </w:rPr>
              <w:t>(3)</w:t>
            </w:r>
            <w:r w:rsidRPr="00D476E3">
              <w:rPr>
                <w:szCs w:val="20"/>
              </w:rPr>
              <w:tab/>
              <w:t>Reg-Down Trade Overage Charge:</w:t>
            </w:r>
          </w:p>
          <w:p w14:paraId="5F6B00B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RTRDTOAMT</w:t>
            </w:r>
            <w:r w:rsidRPr="00D476E3">
              <w:rPr>
                <w:b/>
                <w:bCs/>
                <w:i/>
                <w:vertAlign w:val="subscript"/>
              </w:rPr>
              <w:t xml:space="preserve"> q  </w:t>
            </w:r>
            <w:r w:rsidRPr="00D476E3">
              <w:rPr>
                <w:b/>
                <w:bCs/>
              </w:rPr>
              <w:t xml:space="preserve">= </w:t>
            </w:r>
            <w:r w:rsidRPr="00D476E3">
              <w:rPr>
                <w:b/>
                <w:bCs/>
              </w:rPr>
              <w:tab/>
              <w:t xml:space="preserve">(1/4) * RTRDTO </w:t>
            </w:r>
            <w:r w:rsidRPr="00D476E3">
              <w:rPr>
                <w:b/>
                <w:bCs/>
                <w:i/>
                <w:vertAlign w:val="subscript"/>
              </w:rPr>
              <w:t>q</w:t>
            </w:r>
            <w:r w:rsidRPr="00D476E3">
              <w:rPr>
                <w:b/>
                <w:bCs/>
              </w:rPr>
              <w:t xml:space="preserve"> * RTMCPCRD</w:t>
            </w:r>
          </w:p>
          <w:p w14:paraId="270837BE"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7A266002"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F28C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DC08F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8511885"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031087F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3E27AF" w14:textId="77777777" w:rsidR="006161AD" w:rsidRPr="00D476E3" w:rsidRDefault="006161AD" w:rsidP="006F573E">
                  <w:pPr>
                    <w:spacing w:after="60"/>
                    <w:rPr>
                      <w:sz w:val="20"/>
                      <w:szCs w:val="20"/>
                    </w:rPr>
                  </w:pPr>
                  <w:r w:rsidRPr="00D476E3">
                    <w:rPr>
                      <w:sz w:val="20"/>
                      <w:szCs w:val="20"/>
                    </w:rPr>
                    <w:t xml:space="preserve">RTRDTOAMT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485414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7257544" w14:textId="77777777" w:rsidR="006161AD" w:rsidRPr="00D476E3" w:rsidRDefault="006161AD" w:rsidP="006F573E">
                  <w:pPr>
                    <w:spacing w:after="60"/>
                    <w:rPr>
                      <w:i/>
                      <w:sz w:val="20"/>
                      <w:szCs w:val="20"/>
                    </w:rPr>
                  </w:pPr>
                  <w:r w:rsidRPr="00D476E3">
                    <w:rPr>
                      <w:i/>
                      <w:sz w:val="20"/>
                      <w:szCs w:val="20"/>
                    </w:rPr>
                    <w:t>Real-Time Reg-Down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Reg-Down trade overages for each 15-minute Settlement Interval.</w:t>
                  </w:r>
                </w:p>
              </w:tc>
            </w:tr>
            <w:tr w:rsidR="006161AD" w:rsidRPr="00D476E3" w14:paraId="4D253EC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C3C2B61" w14:textId="77777777" w:rsidR="006161AD" w:rsidRPr="00D476E3" w:rsidRDefault="006161AD" w:rsidP="006F573E">
                  <w:pPr>
                    <w:spacing w:after="60"/>
                    <w:rPr>
                      <w:sz w:val="20"/>
                      <w:szCs w:val="20"/>
                    </w:rPr>
                  </w:pPr>
                  <w:r w:rsidRPr="00D476E3">
                    <w:rPr>
                      <w:sz w:val="20"/>
                      <w:szCs w:val="20"/>
                    </w:rPr>
                    <w:t xml:space="preserve">RTRDTO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B58E14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BC69A96" w14:textId="77777777" w:rsidR="006161AD" w:rsidRPr="00D476E3" w:rsidRDefault="006161AD" w:rsidP="006F573E">
                  <w:pPr>
                    <w:spacing w:after="60"/>
                    <w:rPr>
                      <w:sz w:val="20"/>
                      <w:szCs w:val="20"/>
                    </w:rPr>
                  </w:pPr>
                  <w:r w:rsidRPr="00D476E3">
                    <w:rPr>
                      <w:i/>
                      <w:sz w:val="20"/>
                      <w:szCs w:val="20"/>
                    </w:rPr>
                    <w:t xml:space="preserve">Real-Time Reg-Down Trade Overage for the QSE </w:t>
                  </w:r>
                  <w:r w:rsidRPr="00D476E3">
                    <w:rPr>
                      <w:rFonts w:ascii="Symbol" w:eastAsia="Symbol" w:hAnsi="Symbol" w:cs="Symbol"/>
                      <w:sz w:val="20"/>
                      <w:szCs w:val="20"/>
                    </w:rPr>
                    <w:t>¾</w:t>
                  </w:r>
                  <w:r w:rsidRPr="00D476E3">
                    <w:rPr>
                      <w:sz w:val="20"/>
                      <w:szCs w:val="20"/>
                    </w:rPr>
                    <w:t xml:space="preserve"> The quantity of submitted Reg-Down trades in excess of their DAM self- 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AB9F4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8E5A99D" w14:textId="77777777" w:rsidR="006161AD" w:rsidRPr="00D476E3" w:rsidRDefault="006161AD" w:rsidP="006F573E">
                  <w:pPr>
                    <w:spacing w:after="60"/>
                    <w:rPr>
                      <w:sz w:val="20"/>
                      <w:szCs w:val="20"/>
                    </w:rPr>
                  </w:pPr>
                  <w:r w:rsidRPr="00D476E3">
                    <w:rPr>
                      <w:sz w:val="20"/>
                      <w:szCs w:val="20"/>
                    </w:rPr>
                    <w:lastRenderedPageBreak/>
                    <w:t>RTMCPCRD</w:t>
                  </w:r>
                </w:p>
              </w:tc>
              <w:tc>
                <w:tcPr>
                  <w:tcW w:w="623" w:type="pct"/>
                  <w:tcBorders>
                    <w:top w:val="single" w:sz="4" w:space="0" w:color="auto"/>
                    <w:left w:val="single" w:sz="4" w:space="0" w:color="auto"/>
                    <w:bottom w:val="single" w:sz="4" w:space="0" w:color="auto"/>
                    <w:right w:val="single" w:sz="4" w:space="0" w:color="auto"/>
                  </w:tcBorders>
                  <w:hideMark/>
                </w:tcPr>
                <w:p w14:paraId="0DA8BFA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CD5EC9" w14:textId="77777777" w:rsidR="006161AD" w:rsidRPr="00D476E3" w:rsidRDefault="006161AD" w:rsidP="006F573E">
                  <w:pPr>
                    <w:spacing w:after="60"/>
                    <w:rPr>
                      <w:i/>
                      <w:sz w:val="20"/>
                      <w:szCs w:val="20"/>
                    </w:rPr>
                  </w:pPr>
                  <w:r w:rsidRPr="00D476E3">
                    <w:rPr>
                      <w:i/>
                      <w:sz w:val="20"/>
                      <w:szCs w:val="20"/>
                    </w:rPr>
                    <w:t>Real-Time Market Clearing Price for Capacity for Reg-Down -</w:t>
                  </w:r>
                  <w:r w:rsidRPr="00D476E3">
                    <w:rPr>
                      <w:sz w:val="20"/>
                      <w:szCs w:val="20"/>
                    </w:rPr>
                    <w:t xml:space="preserve"> The Real-Time MCPC for Reg-Down for the 15-minute Settlement Interval.</w:t>
                  </w:r>
                </w:p>
              </w:tc>
            </w:tr>
            <w:tr w:rsidR="006161AD" w:rsidRPr="00D476E3" w14:paraId="07BA0E4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F21824"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49526F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3F425" w14:textId="77777777" w:rsidR="006161AD" w:rsidRPr="00D476E3" w:rsidRDefault="006161AD" w:rsidP="006F573E">
                  <w:pPr>
                    <w:spacing w:after="60"/>
                    <w:rPr>
                      <w:sz w:val="20"/>
                      <w:szCs w:val="20"/>
                    </w:rPr>
                  </w:pPr>
                  <w:r w:rsidRPr="00D476E3">
                    <w:rPr>
                      <w:sz w:val="20"/>
                      <w:szCs w:val="20"/>
                    </w:rPr>
                    <w:t>A QSE.</w:t>
                  </w:r>
                </w:p>
              </w:tc>
            </w:tr>
          </w:tbl>
          <w:p w14:paraId="07C3782B" w14:textId="77777777" w:rsidR="006161AD" w:rsidRPr="00D476E3" w:rsidRDefault="006161AD" w:rsidP="006F573E">
            <w:pPr>
              <w:keepNext/>
              <w:tabs>
                <w:tab w:val="left" w:pos="1080"/>
              </w:tabs>
              <w:spacing w:before="480" w:after="240"/>
              <w:outlineLvl w:val="2"/>
              <w:rPr>
                <w:b/>
                <w:bCs/>
                <w:i/>
                <w:szCs w:val="20"/>
              </w:rPr>
            </w:pPr>
          </w:p>
        </w:tc>
      </w:tr>
    </w:tbl>
    <w:p w14:paraId="3760A798"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4541DCF2" w14:textId="77777777" w:rsidTr="006F573E">
        <w:trPr>
          <w:trHeight w:val="206"/>
        </w:trPr>
        <w:tc>
          <w:tcPr>
            <w:tcW w:w="9350" w:type="dxa"/>
            <w:shd w:val="clear" w:color="auto" w:fill="D0CECE"/>
          </w:tcPr>
          <w:p w14:paraId="120A3848" w14:textId="77777777" w:rsidR="006161AD" w:rsidRPr="00D476E3" w:rsidRDefault="006161AD" w:rsidP="006F573E">
            <w:pPr>
              <w:spacing w:before="120" w:after="240"/>
              <w:rPr>
                <w:b/>
                <w:i/>
                <w:iCs/>
              </w:rPr>
            </w:pPr>
            <w:r w:rsidRPr="00D476E3">
              <w:rPr>
                <w:b/>
                <w:i/>
                <w:iCs/>
              </w:rPr>
              <w:t>[NPRR1010:  Insert Section 6.7.5.4 below upon system implementation of the Real-Time Co-Optimization (RTC) project:]</w:t>
            </w:r>
          </w:p>
          <w:p w14:paraId="2D1DCF44"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26" w:name="_Toc135992425"/>
            <w:r w:rsidRPr="00D476E3">
              <w:rPr>
                <w:b/>
                <w:bCs/>
                <w:snapToGrid w:val="0"/>
                <w:szCs w:val="20"/>
              </w:rPr>
              <w:t>6.7.5.4</w:t>
            </w:r>
            <w:r w:rsidRPr="00D476E3">
              <w:rPr>
                <w:b/>
                <w:bCs/>
                <w:snapToGrid w:val="0"/>
                <w:szCs w:val="20"/>
              </w:rPr>
              <w:tab/>
              <w:t>Responsive Reserve Payments and Charges</w:t>
            </w:r>
            <w:bookmarkEnd w:id="426"/>
          </w:p>
          <w:p w14:paraId="6BA52484" w14:textId="77777777" w:rsidR="006161AD" w:rsidRPr="00D476E3" w:rsidRDefault="006161AD" w:rsidP="006F573E">
            <w:pPr>
              <w:rPr>
                <w:szCs w:val="20"/>
              </w:rPr>
            </w:pPr>
            <w:r w:rsidRPr="00D476E3">
              <w:rPr>
                <w:szCs w:val="20"/>
              </w:rPr>
              <w:t>(1)</w:t>
            </w:r>
            <w:r w:rsidRPr="00D476E3">
              <w:rPr>
                <w:szCs w:val="20"/>
              </w:rPr>
              <w:tab/>
              <w:t xml:space="preserve"> RRS Imbalance Payment or Charge:</w:t>
            </w:r>
          </w:p>
          <w:p w14:paraId="3976BA5D"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589A91C1">
                <v:shape id="_x0000_i1096" type="#_x0000_t75" style="width:12pt;height:30pt" o:ole="">
                  <v:imagedata r:id="rId93" o:title=""/>
                </v:shape>
                <o:OLEObject Type="Embed" ProgID="Equation.3" ShapeID="_x0000_i1096" DrawAspect="Content" ObjectID="_1791035064" r:id="rId105"/>
              </w:object>
            </w:r>
            <w:r w:rsidRPr="00D476E3">
              <w:rPr>
                <w:b/>
                <w:bCs/>
              </w:rPr>
              <w:t xml:space="preserve">[RTRRREV </w:t>
            </w:r>
            <w:r w:rsidRPr="00D476E3">
              <w:rPr>
                <w:b/>
                <w:bCs/>
                <w:i/>
                <w:iCs/>
                <w:vertAlign w:val="subscript"/>
              </w:rPr>
              <w:t xml:space="preserve">q, r </w:t>
            </w:r>
            <w:r w:rsidRPr="00D476E3">
              <w:rPr>
                <w:b/>
                <w:bCs/>
                <w:i/>
                <w:iCs/>
              </w:rPr>
              <w:t xml:space="preserve"> </w:t>
            </w:r>
            <w:r w:rsidRPr="00D476E3">
              <w:rPr>
                <w:b/>
                <w:bCs/>
              </w:rPr>
              <w:t xml:space="preserve"> – (1/4) * (PCRRR</w:t>
            </w:r>
            <w:r w:rsidRPr="00D476E3">
              <w:rPr>
                <w:b/>
                <w:bCs/>
                <w:i/>
                <w:iCs/>
              </w:rPr>
              <w:t xml:space="preserve"> </w:t>
            </w:r>
            <w:r w:rsidRPr="00D476E3">
              <w:rPr>
                <w:b/>
                <w:bCs/>
                <w:i/>
                <w:iCs/>
                <w:vertAlign w:val="subscript"/>
              </w:rPr>
              <w:t>r, q, DAM</w:t>
            </w:r>
            <w:r w:rsidRPr="00D476E3">
              <w:rPr>
                <w:b/>
                <w:bCs/>
              </w:rPr>
              <w:t xml:space="preserve"> * RTMCPCRR)] – (1/4) * (DASARRQ </w:t>
            </w:r>
            <w:r w:rsidRPr="00D476E3">
              <w:rPr>
                <w:b/>
                <w:bCs/>
                <w:i/>
                <w:iCs/>
                <w:vertAlign w:val="subscript"/>
              </w:rPr>
              <w:t>q</w:t>
            </w:r>
            <w:r w:rsidRPr="00D476E3">
              <w:rPr>
                <w:b/>
                <w:bCs/>
              </w:rPr>
              <w:t xml:space="preserve"> * RTMCPCRR) + (1/4) * (RRTP </w:t>
            </w:r>
            <w:r w:rsidRPr="00D476E3">
              <w:rPr>
                <w:b/>
                <w:bCs/>
                <w:i/>
                <w:iCs/>
                <w:vertAlign w:val="subscript"/>
              </w:rPr>
              <w:t>q</w:t>
            </w:r>
            <w:r w:rsidRPr="00D476E3">
              <w:rPr>
                <w:b/>
                <w:bCs/>
              </w:rPr>
              <w:t xml:space="preserve"> – RRTS </w:t>
            </w:r>
            <w:r w:rsidRPr="00D476E3">
              <w:rPr>
                <w:b/>
                <w:bCs/>
                <w:i/>
                <w:iCs/>
                <w:vertAlign w:val="subscript"/>
              </w:rPr>
              <w:t>q</w:t>
            </w:r>
            <w:r w:rsidRPr="00D476E3">
              <w:rPr>
                <w:b/>
                <w:bCs/>
              </w:rPr>
              <w:t>) * RTMCPCRR]</w:t>
            </w:r>
          </w:p>
          <w:p w14:paraId="1AD85688"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787C6396"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RTRRREV </w:t>
            </w:r>
            <w:r w:rsidRPr="00D476E3">
              <w:rPr>
                <w:b/>
                <w:bCs/>
                <w:i/>
                <w:vertAlign w:val="subscript"/>
              </w:rPr>
              <w:t xml:space="preserve">q, r </w:t>
            </w:r>
            <w:r w:rsidRPr="00D476E3">
              <w:rPr>
                <w:b/>
                <w:bCs/>
                <w:i/>
              </w:rPr>
              <w:t xml:space="preserve"> =     </w:t>
            </w:r>
            <w:r w:rsidRPr="00D476E3">
              <w:rPr>
                <w:b/>
                <w:bCs/>
              </w:rPr>
              <w:t>(1/4) * RTRRAWD</w:t>
            </w:r>
            <w:r w:rsidRPr="00D476E3">
              <w:rPr>
                <w:b/>
                <w:bCs/>
                <w:i/>
                <w:vertAlign w:val="subscript"/>
              </w:rPr>
              <w:t xml:space="preserve"> q, r</w:t>
            </w:r>
            <w:r w:rsidRPr="00D476E3">
              <w:rPr>
                <w:b/>
                <w:bCs/>
              </w:rPr>
              <w:t xml:space="preserve"> * RTMCPCRRR </w:t>
            </w:r>
            <w:r w:rsidRPr="00D476E3">
              <w:rPr>
                <w:b/>
                <w:bCs/>
                <w:i/>
                <w:vertAlign w:val="subscript"/>
              </w:rPr>
              <w:t>q, r</w:t>
            </w:r>
          </w:p>
          <w:p w14:paraId="57057CEF"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RTMCPCRRR </w:t>
            </w:r>
            <w:r w:rsidRPr="00D476E3">
              <w:rPr>
                <w:b/>
                <w:bCs/>
                <w:i/>
                <w:iCs/>
                <w:vertAlign w:val="subscript"/>
              </w:rPr>
              <w:t>q, r</w:t>
            </w:r>
            <w:r w:rsidRPr="00D476E3">
              <w:rPr>
                <w:b/>
                <w:bCs/>
                <w:i/>
                <w:iCs/>
              </w:rPr>
              <w:t xml:space="preserve"> = </w:t>
            </w:r>
            <w:r w:rsidRPr="00D476E3">
              <w:rPr>
                <w:b/>
                <w:bCs/>
                <w:position w:val="-22"/>
              </w:rPr>
              <w:object w:dxaOrig="285" w:dyaOrig="285" w14:anchorId="3CD68F0D">
                <v:shape id="_x0000_i1097" type="#_x0000_t75" style="width:12pt;height:12pt" o:ole="">
                  <v:imagedata r:id="rId95" o:title=""/>
                </v:shape>
                <o:OLEObject Type="Embed" ProgID="Equation.3" ShapeID="_x0000_i1097" DrawAspect="Content" ObjectID="_1791035065" r:id="rId106"/>
              </w:object>
            </w:r>
            <w:r w:rsidRPr="00D476E3">
              <w:rPr>
                <w:b/>
                <w:bCs/>
              </w:rPr>
              <w:t xml:space="preserve"> (RRRWF</w:t>
            </w:r>
            <w:r w:rsidRPr="00D476E3">
              <w:rPr>
                <w:b/>
                <w:bCs/>
                <w:i/>
                <w:iCs/>
                <w:vertAlign w:val="subscript"/>
              </w:rPr>
              <w:t xml:space="preserve"> q, r,</w:t>
            </w:r>
            <w:del w:id="427"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(RTMCPCRRS</w:t>
            </w:r>
            <w:r w:rsidRPr="00D476E3">
              <w:rPr>
                <w:b/>
                <w:bCs/>
                <w:i/>
                <w:iCs/>
                <w:vertAlign w:val="subscript"/>
              </w:rPr>
              <w:t xml:space="preserve"> y</w:t>
            </w:r>
            <w:r w:rsidRPr="00D476E3">
              <w:rPr>
                <w:b/>
                <w:bCs/>
              </w:rPr>
              <w:t xml:space="preserve"> + RTRDPARRS </w:t>
            </w:r>
            <w:r w:rsidRPr="00D476E3">
              <w:rPr>
                <w:b/>
                <w:bCs/>
                <w:i/>
                <w:iCs/>
                <w:vertAlign w:val="subscript"/>
              </w:rPr>
              <w:t>y</w:t>
            </w:r>
            <w:r w:rsidRPr="00D476E3">
              <w:rPr>
                <w:b/>
                <w:bCs/>
              </w:rPr>
              <w:t>))</w:t>
            </w:r>
          </w:p>
          <w:p w14:paraId="0896B8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RTRRAWD</w:t>
            </w:r>
            <w:r w:rsidRPr="00D476E3">
              <w:rPr>
                <w:b/>
                <w:bCs/>
                <w:i/>
                <w:iCs/>
                <w:vertAlign w:val="subscript"/>
              </w:rPr>
              <w:t xml:space="preserve"> q, r  </w:t>
            </w:r>
            <w:r w:rsidRPr="00D476E3">
              <w:rPr>
                <w:b/>
                <w:bCs/>
              </w:rPr>
              <w:tab/>
              <w:t xml:space="preserve">=  </w:t>
            </w:r>
            <w:r w:rsidRPr="00D476E3">
              <w:rPr>
                <w:b/>
                <w:bCs/>
                <w:position w:val="-22"/>
              </w:rPr>
              <w:object w:dxaOrig="285" w:dyaOrig="285" w14:anchorId="0E3ABBD2">
                <v:shape id="_x0000_i1098" type="#_x0000_t75" style="width:12pt;height:12pt" o:ole="">
                  <v:imagedata r:id="rId95" o:title=""/>
                </v:shape>
                <o:OLEObject Type="Embed" ProgID="Equation.3" ShapeID="_x0000_i1098" DrawAspect="Content" ObjectID="_1791035066" r:id="rId107"/>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RTRRAWDS</w:t>
            </w:r>
            <w:r w:rsidRPr="00D476E3">
              <w:rPr>
                <w:b/>
                <w:bCs/>
                <w:i/>
                <w:iCs/>
                <w:vertAlign w:val="subscript"/>
              </w:rPr>
              <w:t xml:space="preserve"> q, r,</w:t>
            </w:r>
            <w:del w:id="428" w:author="ERCOT" w:date="2024-06-03T13:22: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191E271B" w14:textId="77777777" w:rsidR="006161AD" w:rsidRPr="00D476E3" w:rsidRDefault="006161AD" w:rsidP="006F573E">
            <w:pPr>
              <w:spacing w:after="240"/>
              <w:ind w:firstLine="720"/>
              <w:rPr>
                <w:szCs w:val="20"/>
              </w:rPr>
            </w:pPr>
            <w:r w:rsidRPr="00D476E3">
              <w:rPr>
                <w:szCs w:val="20"/>
              </w:rPr>
              <w:t>Where:</w:t>
            </w:r>
          </w:p>
          <w:p w14:paraId="34CEEC62" w14:textId="77777777" w:rsidR="006161AD" w:rsidRPr="00D476E3" w:rsidRDefault="006161AD" w:rsidP="006F573E">
            <w:r w:rsidRPr="00D476E3">
              <w:t xml:space="preserve">           RRRWF</w:t>
            </w:r>
            <w:r w:rsidRPr="00D476E3">
              <w:rPr>
                <w:i/>
                <w:iCs/>
                <w:vertAlign w:val="subscript"/>
              </w:rPr>
              <w:t xml:space="preserve"> q, r,</w:t>
            </w:r>
            <w:del w:id="429" w:author="ERCOT" w:date="2024-06-03T13:22: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RTRRAWDS</w:t>
            </w:r>
            <w:r w:rsidRPr="00D476E3">
              <w:rPr>
                <w:i/>
                <w:iCs/>
                <w:vertAlign w:val="subscript"/>
              </w:rPr>
              <w:t xml:space="preserve"> q, r,</w:t>
            </w:r>
            <w:del w:id="430" w:author="ERCOT" w:date="2024-06-03T13:22: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7E440F72">
                <v:shape id="_x0000_i1099" type="#_x0000_t75" style="width:12pt;height:12pt" o:ole="">
                  <v:imagedata r:id="rId95" o:title=""/>
                </v:shape>
                <o:OLEObject Type="Embed" ProgID="Equation.3" ShapeID="_x0000_i1099" DrawAspect="Content" ObjectID="_1791035067" r:id="rId108"/>
              </w:object>
            </w:r>
            <w:r w:rsidRPr="00D476E3">
              <w:t>max(0.001,</w:t>
            </w:r>
          </w:p>
          <w:p w14:paraId="014F4093" w14:textId="77777777" w:rsidR="006161AD" w:rsidRPr="00D476E3" w:rsidRDefault="006161AD" w:rsidP="006F573E">
            <w:pPr>
              <w:rPr>
                <w:vertAlign w:val="subscript"/>
              </w:rPr>
            </w:pPr>
            <w:r w:rsidRPr="00D476E3">
              <w:t xml:space="preserve"> </w:t>
            </w:r>
            <w:r w:rsidRPr="00D476E3">
              <w:tab/>
            </w:r>
            <w:r w:rsidRPr="00D476E3">
              <w:tab/>
              <w:t xml:space="preserve">                RTRRAWDS</w:t>
            </w:r>
            <w:r w:rsidRPr="00D476E3">
              <w:rPr>
                <w:i/>
                <w:vertAlign w:val="subscript"/>
              </w:rPr>
              <w:t xml:space="preserve"> q, r, </w:t>
            </w:r>
            <w:del w:id="431" w:author="ERCOT" w:date="2024-06-03T13:22:00Z">
              <w:r w:rsidRPr="00D476E3" w:rsidDel="00FA3719">
                <w:rPr>
                  <w:i/>
                  <w:vertAlign w:val="subscript"/>
                </w:rPr>
                <w:delText xml:space="preserve">p, </w:delText>
              </w:r>
            </w:del>
            <w:r w:rsidRPr="00D476E3">
              <w:rPr>
                <w:i/>
                <w:vertAlign w:val="subscript"/>
              </w:rPr>
              <w:t>y</w:t>
            </w:r>
            <w:r w:rsidRPr="00D476E3">
              <w:t>) * TLMP</w:t>
            </w:r>
            <w:r w:rsidRPr="00D476E3">
              <w:rPr>
                <w:i/>
                <w:vertAlign w:val="subscript"/>
              </w:rPr>
              <w:t xml:space="preserve"> y</w:t>
            </w:r>
            <w:r w:rsidRPr="00D476E3">
              <w:t>]</w:t>
            </w:r>
            <w:r w:rsidRPr="00D476E3">
              <w:rPr>
                <w:vertAlign w:val="subscript"/>
              </w:rPr>
              <w:t xml:space="preserve"> </w:t>
            </w:r>
          </w:p>
          <w:p w14:paraId="586CFA21" w14:textId="77777777" w:rsidR="006161AD" w:rsidRPr="00D476E3" w:rsidRDefault="006161AD" w:rsidP="006F573E">
            <w:pPr>
              <w:spacing w:after="240"/>
              <w:ind w:firstLine="720"/>
              <w:rPr>
                <w:szCs w:val="20"/>
              </w:rPr>
            </w:pPr>
            <w:r w:rsidRPr="00D476E3">
              <w:rPr>
                <w:szCs w:val="20"/>
              </w:rPr>
              <w:t>And:</w:t>
            </w:r>
          </w:p>
          <w:p w14:paraId="67C49CB4"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14119668">
                <v:shape id="_x0000_i1100" type="#_x0000_t75" style="width:12pt;height:12pt" o:ole="">
                  <v:imagedata r:id="rId95" o:title=""/>
                </v:shape>
                <o:OLEObject Type="Embed" ProgID="Equation.3" ShapeID="_x0000_i1100" DrawAspect="Content" ObjectID="_1791035068" r:id="rId109"/>
              </w:object>
            </w:r>
            <w:r w:rsidRPr="00D476E3">
              <w:t xml:space="preserve">TLMP </w:t>
            </w:r>
            <w:r w:rsidRPr="00D476E3">
              <w:rPr>
                <w:i/>
                <w:iCs/>
                <w:vertAlign w:val="subscript"/>
              </w:rPr>
              <w:t>y</w:t>
            </w:r>
          </w:p>
          <w:p w14:paraId="7CBC8D17"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12CAF80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87D942E"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4AA870C"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D0BA52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62AA614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F99BC86" w14:textId="77777777" w:rsidR="006161AD" w:rsidRPr="00D476E3" w:rsidRDefault="006161AD" w:rsidP="006F573E">
                  <w:pPr>
                    <w:spacing w:after="60"/>
                    <w:rPr>
                      <w:sz w:val="20"/>
                      <w:szCs w:val="20"/>
                    </w:rPr>
                  </w:pPr>
                  <w:r w:rsidRPr="00D476E3">
                    <w:rPr>
                      <w:sz w:val="20"/>
                      <w:szCs w:val="20"/>
                    </w:rPr>
                    <w:t xml:space="preserve">RTRRIMBAMT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E218F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7E40BED" w14:textId="77777777" w:rsidR="006161AD" w:rsidRPr="00D476E3" w:rsidRDefault="006161AD" w:rsidP="006F573E">
                  <w:pPr>
                    <w:spacing w:after="60"/>
                    <w:rPr>
                      <w:i/>
                      <w:sz w:val="20"/>
                      <w:szCs w:val="20"/>
                    </w:rPr>
                  </w:pPr>
                  <w:r w:rsidRPr="00D476E3">
                    <w:rPr>
                      <w:i/>
                      <w:sz w:val="20"/>
                      <w:szCs w:val="20"/>
                    </w:rPr>
                    <w:t>Real-Time Responsive Reserve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RRS imbalance for each 15-minute Settlement Interval.</w:t>
                  </w:r>
                </w:p>
              </w:tc>
            </w:tr>
            <w:tr w:rsidR="006161AD" w:rsidRPr="00D476E3" w14:paraId="4F3F8A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62ED5C" w14:textId="77777777" w:rsidR="006161AD" w:rsidRPr="00D476E3" w:rsidRDefault="006161AD" w:rsidP="006F573E">
                  <w:pPr>
                    <w:spacing w:after="60"/>
                    <w:rPr>
                      <w:sz w:val="20"/>
                      <w:szCs w:val="20"/>
                    </w:rPr>
                  </w:pPr>
                  <w:r w:rsidRPr="00D476E3">
                    <w:rPr>
                      <w:sz w:val="20"/>
                      <w:szCs w:val="20"/>
                    </w:rPr>
                    <w:t>RTRRAWD</w:t>
                  </w:r>
                  <w:r w:rsidRPr="00D476E3">
                    <w:rPr>
                      <w:i/>
                      <w:sz w:val="20"/>
                      <w:szCs w:val="20"/>
                      <w:vertAlign w:val="subscript"/>
                    </w:rPr>
                    <w:t xml:space="preserve"> q,r</w:t>
                  </w:r>
                </w:p>
              </w:tc>
              <w:tc>
                <w:tcPr>
                  <w:tcW w:w="623" w:type="pct"/>
                  <w:tcBorders>
                    <w:top w:val="single" w:sz="4" w:space="0" w:color="auto"/>
                    <w:left w:val="single" w:sz="4" w:space="0" w:color="auto"/>
                    <w:bottom w:val="single" w:sz="4" w:space="0" w:color="auto"/>
                    <w:right w:val="single" w:sz="4" w:space="0" w:color="auto"/>
                  </w:tcBorders>
                  <w:hideMark/>
                </w:tcPr>
                <w:p w14:paraId="1738B2F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536B80C" w14:textId="77777777" w:rsidR="006161AD" w:rsidRPr="00D476E3" w:rsidRDefault="006161AD" w:rsidP="006F573E">
                  <w:pPr>
                    <w:spacing w:after="60"/>
                    <w:rPr>
                      <w:i/>
                      <w:sz w:val="20"/>
                      <w:szCs w:val="20"/>
                    </w:rPr>
                  </w:pPr>
                  <w:r w:rsidRPr="00D476E3">
                    <w:rPr>
                      <w:i/>
                      <w:sz w:val="20"/>
                      <w:szCs w:val="20"/>
                    </w:rPr>
                    <w:t>Real-Time Responsive Reserve Award per Resource per QSE</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216217D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9F67D7" w14:textId="77777777" w:rsidR="006161AD" w:rsidRPr="00D476E3" w:rsidRDefault="006161AD" w:rsidP="006F573E">
                  <w:pPr>
                    <w:spacing w:after="60"/>
                    <w:rPr>
                      <w:sz w:val="20"/>
                      <w:szCs w:val="20"/>
                    </w:rPr>
                  </w:pPr>
                  <w:r w:rsidRPr="00D476E3">
                    <w:rPr>
                      <w:sz w:val="20"/>
                      <w:szCs w:val="20"/>
                    </w:rPr>
                    <w:lastRenderedPageBreak/>
                    <w:t xml:space="preserve">RTRRREV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55F8484"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C6B7486" w14:textId="77777777" w:rsidR="006161AD" w:rsidRPr="00D476E3" w:rsidRDefault="006161AD" w:rsidP="006F573E">
                  <w:pPr>
                    <w:spacing w:after="60"/>
                    <w:rPr>
                      <w:i/>
                      <w:sz w:val="20"/>
                      <w:szCs w:val="20"/>
                    </w:rPr>
                  </w:pPr>
                  <w:r w:rsidRPr="00D476E3">
                    <w:rPr>
                      <w:i/>
                      <w:sz w:val="20"/>
                      <w:szCs w:val="20"/>
                    </w:rPr>
                    <w:t>Real-Time Responsive Reserve Revenue</w:t>
                  </w:r>
                  <w:r w:rsidRPr="00D476E3">
                    <w:rPr>
                      <w:sz w:val="20"/>
                      <w:szCs w:val="20"/>
                    </w:rPr>
                    <w:t xml:space="preserve">— The Real-Time RRS revenue for QSE </w:t>
                  </w:r>
                  <w:r w:rsidRPr="00D476E3">
                    <w:rPr>
                      <w:i/>
                      <w:sz w:val="20"/>
                      <w:szCs w:val="20"/>
                    </w:rPr>
                    <w:t xml:space="preserve">q </w:t>
                  </w:r>
                  <w:r w:rsidRPr="00D476E3">
                    <w:rPr>
                      <w:sz w:val="20"/>
                      <w:szCs w:val="20"/>
                    </w:rPr>
                    <w:t xml:space="preserve">calculated for Resource </w:t>
                  </w:r>
                  <w:r w:rsidRPr="00D476E3">
                    <w:rPr>
                      <w:i/>
                      <w:sz w:val="20"/>
                      <w:szCs w:val="20"/>
                    </w:rPr>
                    <w:t xml:space="preserve">r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3894AB8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3960CE" w14:textId="77777777" w:rsidR="006161AD" w:rsidRPr="00D476E3" w:rsidRDefault="006161AD" w:rsidP="006F573E">
                  <w:pPr>
                    <w:spacing w:after="60"/>
                    <w:rPr>
                      <w:sz w:val="20"/>
                      <w:szCs w:val="20"/>
                    </w:rPr>
                  </w:pPr>
                  <w:r w:rsidRPr="00D476E3">
                    <w:rPr>
                      <w:sz w:val="20"/>
                      <w:szCs w:val="20"/>
                    </w:rPr>
                    <w:t xml:space="preserve">RTRDPARRS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343A6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58BE99" w14:textId="77777777" w:rsidR="006161AD" w:rsidRPr="00D476E3" w:rsidRDefault="006161AD" w:rsidP="006F573E">
                  <w:pPr>
                    <w:spacing w:after="60"/>
                    <w:rPr>
                      <w:sz w:val="20"/>
                      <w:szCs w:val="20"/>
                    </w:rPr>
                  </w:pPr>
                  <w:r w:rsidRPr="00D476E3">
                    <w:rPr>
                      <w:i/>
                      <w:sz w:val="20"/>
                      <w:szCs w:val="20"/>
                    </w:rPr>
                    <w:t>Real-Time Reliability Deployment Price Adder for Ancillary Service for Responsive Reserve per SCED interval</w:t>
                  </w:r>
                  <w:r w:rsidRPr="00D476E3">
                    <w:rPr>
                      <w:sz w:val="20"/>
                      <w:szCs w:val="20"/>
                    </w:rPr>
                    <w:t xml:space="preserve"> – The Real-Time price adder for RRS that captures the impact of reliability deployments on RRS prices for the SCED interval y. </w:t>
                  </w:r>
                </w:p>
              </w:tc>
            </w:tr>
            <w:tr w:rsidR="006161AD" w:rsidRPr="00D476E3" w14:paraId="7FFA351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A86345D" w14:textId="77777777" w:rsidR="006161AD" w:rsidRPr="00D476E3" w:rsidRDefault="006161AD" w:rsidP="006F573E">
                  <w:pPr>
                    <w:spacing w:after="60"/>
                    <w:rPr>
                      <w:sz w:val="20"/>
                      <w:szCs w:val="20"/>
                    </w:rPr>
                  </w:pPr>
                  <w:r w:rsidRPr="00D476E3">
                    <w:rPr>
                      <w:sz w:val="20"/>
                      <w:szCs w:val="20"/>
                    </w:rPr>
                    <w:t xml:space="preserve">RTRRAWDS </w:t>
                  </w:r>
                  <w:r w:rsidRPr="00D476E3">
                    <w:rPr>
                      <w:i/>
                      <w:sz w:val="20"/>
                      <w:szCs w:val="20"/>
                      <w:vertAlign w:val="subscript"/>
                    </w:rPr>
                    <w:t>q, r,</w:t>
                  </w:r>
                  <w:del w:id="432" w:author="ERCOT" w:date="2024-06-03T13:22:00Z">
                    <w:r w:rsidRPr="00D476E3" w:rsidDel="00FA3719">
                      <w:rPr>
                        <w:i/>
                        <w:sz w:val="20"/>
                        <w:szCs w:val="20"/>
                        <w:vertAlign w:val="subscript"/>
                      </w:rPr>
                      <w:delText xml:space="preserve"> 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9939C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ED8030F" w14:textId="77777777" w:rsidR="006161AD" w:rsidRPr="00D476E3" w:rsidRDefault="006161AD" w:rsidP="006F573E">
                  <w:pPr>
                    <w:spacing w:after="60"/>
                    <w:rPr>
                      <w:i/>
                      <w:sz w:val="20"/>
                      <w:szCs w:val="20"/>
                    </w:rPr>
                  </w:pPr>
                  <w:r w:rsidRPr="00D476E3">
                    <w:rPr>
                      <w:i/>
                      <w:sz w:val="20"/>
                      <w:szCs w:val="20"/>
                    </w:rPr>
                    <w:t>Real-Time Responsive Reserve Award per Resource per QSE per SCED interval -</w:t>
                  </w:r>
                  <w:r w:rsidRPr="00D476E3">
                    <w:rPr>
                      <w:sz w:val="20"/>
                      <w:szCs w:val="20"/>
                    </w:rPr>
                    <w:t xml:space="preserve"> The RRS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68062C8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D35047" w14:textId="77777777" w:rsidR="006161AD" w:rsidRPr="00D476E3" w:rsidRDefault="006161AD" w:rsidP="006F573E">
                  <w:pPr>
                    <w:spacing w:after="60"/>
                    <w:rPr>
                      <w:sz w:val="20"/>
                      <w:szCs w:val="20"/>
                    </w:rPr>
                  </w:pPr>
                  <w:r w:rsidRPr="00D476E3">
                    <w:rPr>
                      <w:sz w:val="20"/>
                      <w:szCs w:val="20"/>
                    </w:rPr>
                    <w:t xml:space="preserve">RTMCPCRRR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1BB922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3E1C9C3" w14:textId="77777777" w:rsidR="006161AD" w:rsidRPr="00D476E3" w:rsidRDefault="006161AD" w:rsidP="006F573E">
                  <w:pPr>
                    <w:spacing w:after="60"/>
                    <w:rPr>
                      <w:iCs/>
                      <w:sz w:val="20"/>
                      <w:szCs w:val="20"/>
                    </w:rPr>
                  </w:pPr>
                  <w:r w:rsidRPr="00D476E3">
                    <w:rPr>
                      <w:i/>
                      <w:sz w:val="20"/>
                      <w:szCs w:val="20"/>
                    </w:rPr>
                    <w:t>Real-Time Market Clearing Price for Capacity for Responsive Reserve per Resource per QSE</w:t>
                  </w:r>
                  <w:r w:rsidRPr="00D476E3">
                    <w:rPr>
                      <w:rFonts w:ascii="Symbol" w:eastAsia="Symbol" w:hAnsi="Symbol" w:cs="Symbol"/>
                      <w:sz w:val="20"/>
                      <w:szCs w:val="20"/>
                    </w:rPr>
                    <w:t>¾</w:t>
                  </w:r>
                  <w:r w:rsidRPr="00D476E3">
                    <w:rPr>
                      <w:sz w:val="20"/>
                      <w:szCs w:val="20"/>
                    </w:rPr>
                    <w:t xml:space="preserve"> The Real-Time MCPC for RRS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503E86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FE65BEE" w14:textId="77777777" w:rsidR="006161AD" w:rsidRPr="00D476E3" w:rsidRDefault="006161AD" w:rsidP="006F573E">
                  <w:pPr>
                    <w:spacing w:after="60"/>
                    <w:rPr>
                      <w:sz w:val="20"/>
                      <w:szCs w:val="20"/>
                    </w:rPr>
                  </w:pPr>
                  <w:r w:rsidRPr="00D476E3">
                    <w:rPr>
                      <w:sz w:val="20"/>
                      <w:szCs w:val="20"/>
                    </w:rPr>
                    <w:t>RTMCPCRRS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361981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214BA5E" w14:textId="77777777" w:rsidR="006161AD" w:rsidRPr="00D476E3" w:rsidRDefault="006161AD" w:rsidP="006F573E">
                  <w:pPr>
                    <w:spacing w:after="60"/>
                    <w:rPr>
                      <w:i/>
                      <w:sz w:val="20"/>
                      <w:szCs w:val="20"/>
                    </w:rPr>
                  </w:pPr>
                  <w:r w:rsidRPr="00D476E3">
                    <w:rPr>
                      <w:i/>
                      <w:sz w:val="20"/>
                      <w:szCs w:val="20"/>
                    </w:rPr>
                    <w:t>Real-Time Market Clearing Price for Capacity for Responsive Reserve per SCED interval -</w:t>
                  </w:r>
                  <w:r w:rsidRPr="00D476E3">
                    <w:rPr>
                      <w:sz w:val="20"/>
                      <w:szCs w:val="20"/>
                    </w:rPr>
                    <w:t xml:space="preserve"> The Real-Time MCPC for RRS for the SCED interval </w:t>
                  </w:r>
                  <w:r w:rsidRPr="00D476E3">
                    <w:rPr>
                      <w:i/>
                      <w:sz w:val="20"/>
                      <w:szCs w:val="20"/>
                    </w:rPr>
                    <w:t>y.</w:t>
                  </w:r>
                </w:p>
              </w:tc>
            </w:tr>
            <w:tr w:rsidR="006161AD" w:rsidRPr="00D476E3" w14:paraId="403A04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9B45116" w14:textId="77777777" w:rsidR="006161AD" w:rsidRPr="00D476E3" w:rsidRDefault="006161AD" w:rsidP="006F573E">
                  <w:pPr>
                    <w:spacing w:after="60"/>
                    <w:rPr>
                      <w:sz w:val="20"/>
                      <w:szCs w:val="20"/>
                    </w:rPr>
                  </w:pPr>
                  <w:r w:rsidRPr="00D476E3">
                    <w:rPr>
                      <w:sz w:val="20"/>
                      <w:szCs w:val="20"/>
                    </w:rPr>
                    <w:t xml:space="preserve">PCRRR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597632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BC4994C" w14:textId="77777777" w:rsidR="006161AD" w:rsidRPr="00D476E3" w:rsidRDefault="006161AD" w:rsidP="006F573E">
                  <w:pPr>
                    <w:spacing w:after="60"/>
                    <w:rPr>
                      <w:i/>
                      <w:sz w:val="20"/>
                      <w:szCs w:val="20"/>
                    </w:rPr>
                  </w:pPr>
                  <w:r w:rsidRPr="00D476E3">
                    <w:rPr>
                      <w:i/>
                      <w:sz w:val="20"/>
                      <w:szCs w:val="20"/>
                    </w:rPr>
                    <w:t>Procured Capacity for Responsive Reserve per Resource per QSE in DAM</w:t>
                  </w:r>
                  <w:r w:rsidRPr="00D476E3">
                    <w:rPr>
                      <w:sz w:val="20"/>
                      <w:szCs w:val="20"/>
                    </w:rPr>
                    <w:t xml:space="preserve">—The RRS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8DE3028"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CD140E1" w14:textId="77777777" w:rsidR="006161AD" w:rsidRPr="00D476E3" w:rsidRDefault="006161AD" w:rsidP="006F573E">
                  <w:pPr>
                    <w:spacing w:after="60"/>
                    <w:rPr>
                      <w:sz w:val="20"/>
                      <w:szCs w:val="20"/>
                    </w:rPr>
                  </w:pPr>
                  <w:r w:rsidRPr="00D476E3">
                    <w:rPr>
                      <w:sz w:val="20"/>
                      <w:szCs w:val="20"/>
                    </w:rPr>
                    <w:t>RTMCPCRR</w:t>
                  </w:r>
                </w:p>
                <w:p w14:paraId="52B2B2C8"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2C818198"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F555D03"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5069BB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EEA2FF1" w14:textId="77777777" w:rsidR="006161AD" w:rsidRPr="00D476E3" w:rsidRDefault="006161AD" w:rsidP="006F573E">
                  <w:pPr>
                    <w:spacing w:after="60"/>
                    <w:rPr>
                      <w:sz w:val="20"/>
                      <w:szCs w:val="20"/>
                    </w:rPr>
                  </w:pPr>
                  <w:r w:rsidRPr="00D476E3">
                    <w:rPr>
                      <w:sz w:val="20"/>
                      <w:szCs w:val="20"/>
                    </w:rPr>
                    <w:t>DASARRQ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93E205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F6BAA1C" w14:textId="77777777" w:rsidR="006161AD" w:rsidRPr="00D476E3" w:rsidRDefault="006161AD" w:rsidP="006F573E">
                  <w:pPr>
                    <w:spacing w:after="60"/>
                    <w:rPr>
                      <w:i/>
                      <w:sz w:val="20"/>
                      <w:szCs w:val="20"/>
                    </w:rPr>
                  </w:pPr>
                  <w:r w:rsidRPr="00D476E3">
                    <w:rPr>
                      <w:i/>
                      <w:iCs/>
                      <w:sz w:val="20"/>
                      <w:szCs w:val="20"/>
                    </w:rPr>
                    <w:t>Day-Ahead Self-Arranged Responsive Reserve Quantity per QSE</w:t>
                  </w:r>
                  <w:r w:rsidRPr="00D476E3">
                    <w:rPr>
                      <w:iCs/>
                      <w:sz w:val="20"/>
                      <w:szCs w:val="20"/>
                    </w:rPr>
                    <w:t xml:space="preserve">—The self-arranged RRS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00750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455AF8" w14:textId="77777777" w:rsidR="006161AD" w:rsidRPr="00D476E3" w:rsidRDefault="006161AD" w:rsidP="006F573E">
                  <w:pPr>
                    <w:spacing w:after="60"/>
                    <w:rPr>
                      <w:sz w:val="20"/>
                      <w:szCs w:val="20"/>
                    </w:rPr>
                  </w:pPr>
                  <w:r w:rsidRPr="00D476E3">
                    <w:rPr>
                      <w:sz w:val="20"/>
                      <w:szCs w:val="20"/>
                    </w:rPr>
                    <w:t>RRTP</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6BF857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6F972C" w14:textId="77777777" w:rsidR="006161AD" w:rsidRPr="00D476E3" w:rsidRDefault="006161AD" w:rsidP="006F573E">
                  <w:pPr>
                    <w:spacing w:after="60"/>
                    <w:rPr>
                      <w:i/>
                      <w:sz w:val="20"/>
                      <w:szCs w:val="20"/>
                    </w:rPr>
                  </w:pPr>
                  <w:r w:rsidRPr="00D476E3">
                    <w:rPr>
                      <w:i/>
                      <w:sz w:val="20"/>
                      <w:szCs w:val="20"/>
                    </w:rPr>
                    <w:t>Trade Purchases for Responsive Reserve for the QSE</w:t>
                  </w:r>
                  <w:r w:rsidRPr="00D476E3">
                    <w:rPr>
                      <w:i/>
                      <w:sz w:val="20"/>
                      <w:szCs w:val="18"/>
                    </w:rPr>
                    <w:t>—</w:t>
                  </w:r>
                  <w:r w:rsidRPr="00D476E3">
                    <w:rPr>
                      <w:sz w:val="20"/>
                      <w:szCs w:val="18"/>
                    </w:rPr>
                    <w:t xml:space="preserve"> The trade purchases for QSE </w:t>
                  </w:r>
                  <w:r w:rsidRPr="00D476E3">
                    <w:rPr>
                      <w:i/>
                      <w:sz w:val="20"/>
                      <w:szCs w:val="18"/>
                    </w:rPr>
                    <w:t>q</w:t>
                  </w:r>
                  <w:r w:rsidRPr="00D476E3">
                    <w:rPr>
                      <w:sz w:val="20"/>
                      <w:szCs w:val="18"/>
                    </w:rPr>
                    <w:t xml:space="preserve"> for RRS for the Operating Hour.</w:t>
                  </w:r>
                </w:p>
              </w:tc>
            </w:tr>
            <w:tr w:rsidR="006161AD" w:rsidRPr="00D476E3" w14:paraId="02F99F1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39F4660" w14:textId="77777777" w:rsidR="006161AD" w:rsidRPr="00D476E3" w:rsidRDefault="006161AD" w:rsidP="006F573E">
                  <w:pPr>
                    <w:spacing w:after="60"/>
                    <w:rPr>
                      <w:sz w:val="20"/>
                      <w:szCs w:val="20"/>
                    </w:rPr>
                  </w:pPr>
                  <w:r w:rsidRPr="00D476E3">
                    <w:rPr>
                      <w:sz w:val="20"/>
                      <w:szCs w:val="20"/>
                    </w:rPr>
                    <w:t xml:space="preserve">RRTS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5BAC8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7F5FD0D" w14:textId="77777777" w:rsidR="006161AD" w:rsidRPr="00D476E3" w:rsidRDefault="006161AD" w:rsidP="006F573E">
                  <w:pPr>
                    <w:spacing w:after="60"/>
                    <w:rPr>
                      <w:i/>
                      <w:sz w:val="20"/>
                      <w:szCs w:val="20"/>
                    </w:rPr>
                  </w:pPr>
                  <w:r w:rsidRPr="00D476E3">
                    <w:rPr>
                      <w:i/>
                      <w:sz w:val="20"/>
                      <w:szCs w:val="20"/>
                    </w:rPr>
                    <w:t>Trade Sales for Responsive Reserve for the QSE</w:t>
                  </w:r>
                  <w:r w:rsidRPr="00D476E3">
                    <w:rPr>
                      <w:i/>
                      <w:sz w:val="20"/>
                      <w:szCs w:val="18"/>
                    </w:rPr>
                    <w:t xml:space="preserve"> —</w:t>
                  </w:r>
                  <w:r w:rsidRPr="00D476E3">
                    <w:rPr>
                      <w:sz w:val="20"/>
                      <w:szCs w:val="18"/>
                    </w:rPr>
                    <w:t xml:space="preserve"> The trade sales for QSE </w:t>
                  </w:r>
                  <w:r w:rsidRPr="00D476E3">
                    <w:rPr>
                      <w:i/>
                      <w:sz w:val="20"/>
                      <w:szCs w:val="18"/>
                    </w:rPr>
                    <w:t>q</w:t>
                  </w:r>
                  <w:r w:rsidRPr="00D476E3">
                    <w:rPr>
                      <w:sz w:val="20"/>
                      <w:szCs w:val="18"/>
                    </w:rPr>
                    <w:t xml:space="preserve"> for RRS for the Operating Hour.</w:t>
                  </w:r>
                </w:p>
              </w:tc>
            </w:tr>
            <w:tr w:rsidR="006161AD" w:rsidRPr="00D476E3" w14:paraId="3F348ED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D58CDC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2DB53BE"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0328619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118D615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E595FD2"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5BDDA3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F699BDD"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537C03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7DC7B1B" w14:textId="77777777" w:rsidR="006161AD" w:rsidRPr="00D476E3" w:rsidRDefault="006161AD" w:rsidP="006F573E">
                  <w:pPr>
                    <w:spacing w:after="60"/>
                    <w:rPr>
                      <w:sz w:val="20"/>
                      <w:szCs w:val="20"/>
                    </w:rPr>
                  </w:pPr>
                  <w:r w:rsidRPr="00D476E3">
                    <w:rPr>
                      <w:sz w:val="20"/>
                      <w:szCs w:val="20"/>
                    </w:rPr>
                    <w:t xml:space="preserve">RRRWF </w:t>
                  </w:r>
                  <w:r w:rsidRPr="00D476E3">
                    <w:rPr>
                      <w:i/>
                      <w:sz w:val="20"/>
                      <w:szCs w:val="20"/>
                      <w:vertAlign w:val="subscript"/>
                    </w:rPr>
                    <w:t>q, r,</w:t>
                  </w:r>
                  <w:del w:id="433" w:author="ERCOT" w:date="2024-06-03T13:22: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06BAA9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D7CB016" w14:textId="77777777" w:rsidR="006161AD" w:rsidRPr="00D476E3" w:rsidRDefault="006161AD" w:rsidP="006F573E">
                  <w:pPr>
                    <w:spacing w:after="60"/>
                    <w:rPr>
                      <w:i/>
                      <w:sz w:val="20"/>
                      <w:szCs w:val="20"/>
                    </w:rPr>
                  </w:pPr>
                  <w:r w:rsidRPr="00D476E3">
                    <w:rPr>
                      <w:i/>
                      <w:sz w:val="20"/>
                      <w:szCs w:val="20"/>
                    </w:rPr>
                    <w:t xml:space="preserve">Responsive Reserve Resource Node Weighting Factor per interval - </w:t>
                  </w:r>
                  <w:r w:rsidRPr="00D476E3">
                    <w:rPr>
                      <w:sz w:val="20"/>
                      <w:szCs w:val="20"/>
                    </w:rPr>
                    <w:t xml:space="preserve">The RRS Resource weight, based on RRS awards, used in the Real-Time MCPC calculation for the portion of the SCED interval </w:t>
                  </w:r>
                  <w:r w:rsidRPr="00D476E3">
                    <w:rPr>
                      <w:i/>
                      <w:sz w:val="20"/>
                      <w:szCs w:val="20"/>
                    </w:rPr>
                    <w:t>y</w:t>
                  </w:r>
                  <w:r w:rsidRPr="00D476E3">
                    <w:rPr>
                      <w:sz w:val="20"/>
                      <w:szCs w:val="20"/>
                    </w:rPr>
                    <w:t xml:space="preserve"> within the Settlement Interval.  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01959B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929E40"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2ECDF35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FD0E46"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131B3B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93837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128539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31B8108" w14:textId="77777777" w:rsidR="006161AD" w:rsidRPr="00D476E3" w:rsidRDefault="006161AD" w:rsidP="006F573E">
                  <w:pPr>
                    <w:spacing w:after="60"/>
                    <w:rPr>
                      <w:sz w:val="20"/>
                      <w:szCs w:val="20"/>
                    </w:rPr>
                  </w:pPr>
                  <w:r w:rsidRPr="00D476E3">
                    <w:rPr>
                      <w:sz w:val="20"/>
                      <w:szCs w:val="20"/>
                    </w:rPr>
                    <w:t>A QSE.</w:t>
                  </w:r>
                </w:p>
              </w:tc>
            </w:tr>
            <w:tr w:rsidR="006161AD" w:rsidRPr="00D476E3" w14:paraId="06789B2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AC89EC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D8100DA"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90A9811"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1700F3F2" w14:textId="77777777" w:rsidTr="006F573E">
              <w:trPr>
                <w:cantSplit/>
                <w:del w:id="434" w:author="ERCOT" w:date="2024-06-03T13:22:00Z"/>
              </w:trPr>
              <w:tc>
                <w:tcPr>
                  <w:tcW w:w="1279" w:type="pct"/>
                  <w:tcBorders>
                    <w:top w:val="single" w:sz="4" w:space="0" w:color="auto"/>
                    <w:left w:val="single" w:sz="4" w:space="0" w:color="auto"/>
                    <w:bottom w:val="single" w:sz="4" w:space="0" w:color="auto"/>
                    <w:right w:val="single" w:sz="4" w:space="0" w:color="auto"/>
                  </w:tcBorders>
                  <w:hideMark/>
                </w:tcPr>
                <w:p w14:paraId="5BE5960A" w14:textId="77777777" w:rsidR="006161AD" w:rsidRPr="00D476E3" w:rsidDel="00FA3719" w:rsidRDefault="006161AD" w:rsidP="006F573E">
                  <w:pPr>
                    <w:spacing w:after="60"/>
                    <w:rPr>
                      <w:del w:id="435" w:author="ERCOT" w:date="2024-06-03T13:22:00Z"/>
                      <w:i/>
                      <w:sz w:val="20"/>
                      <w:szCs w:val="20"/>
                    </w:rPr>
                  </w:pPr>
                  <w:del w:id="436" w:author="ERCOT" w:date="2024-06-03T13:22:00Z">
                    <w:r w:rsidRPr="00D476E3" w:rsidDel="00FA3719">
                      <w:rPr>
                        <w:i/>
                        <w:sz w:val="20"/>
                        <w:szCs w:val="20"/>
                      </w:rPr>
                      <w:lastRenderedPageBreak/>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11B9DA2C" w14:textId="77777777" w:rsidR="006161AD" w:rsidRPr="00D476E3" w:rsidDel="00FA3719" w:rsidRDefault="006161AD" w:rsidP="006F573E">
                  <w:pPr>
                    <w:spacing w:after="60"/>
                    <w:rPr>
                      <w:del w:id="437" w:author="ERCOT" w:date="2024-06-03T13:22:00Z"/>
                      <w:sz w:val="20"/>
                      <w:szCs w:val="20"/>
                    </w:rPr>
                  </w:pPr>
                  <w:del w:id="438" w:author="ERCOT" w:date="2024-06-03T13:22: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21F389FA" w14:textId="77777777" w:rsidR="006161AD" w:rsidRPr="00D476E3" w:rsidDel="00FA3719" w:rsidRDefault="006161AD" w:rsidP="006F573E">
                  <w:pPr>
                    <w:spacing w:after="60"/>
                    <w:rPr>
                      <w:del w:id="439" w:author="ERCOT" w:date="2024-06-03T13:22:00Z"/>
                      <w:sz w:val="20"/>
                      <w:szCs w:val="20"/>
                    </w:rPr>
                  </w:pPr>
                  <w:del w:id="440" w:author="ERCOT" w:date="2024-06-03T13:22:00Z">
                    <w:r w:rsidRPr="00D476E3" w:rsidDel="00FA3719">
                      <w:rPr>
                        <w:sz w:val="20"/>
                        <w:szCs w:val="20"/>
                      </w:rPr>
                      <w:delText>A Resource Node Settlement Point.</w:delText>
                    </w:r>
                  </w:del>
                </w:p>
              </w:tc>
            </w:tr>
          </w:tbl>
          <w:p w14:paraId="1A9B4044" w14:textId="77777777" w:rsidR="006161AD" w:rsidRPr="00D476E3" w:rsidRDefault="006161AD" w:rsidP="006F573E">
            <w:pPr>
              <w:spacing w:before="240" w:after="240"/>
              <w:rPr>
                <w:szCs w:val="20"/>
              </w:rPr>
            </w:pPr>
            <w:r w:rsidRPr="00D476E3">
              <w:rPr>
                <w:szCs w:val="20"/>
              </w:rPr>
              <w:t>(2)</w:t>
            </w:r>
            <w:r w:rsidRPr="00D476E3">
              <w:rPr>
                <w:szCs w:val="20"/>
              </w:rPr>
              <w:tab/>
              <w:t>RRS Only Charge:</w:t>
            </w:r>
          </w:p>
          <w:p w14:paraId="50FD30C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RTRROAMT</w:t>
            </w:r>
            <w:r w:rsidRPr="00D476E3">
              <w:rPr>
                <w:b/>
                <w:bCs/>
                <w:i/>
                <w:vertAlign w:val="subscript"/>
              </w:rPr>
              <w:t xml:space="preserve"> q  </w:t>
            </w:r>
            <w:r w:rsidRPr="00D476E3">
              <w:rPr>
                <w:b/>
                <w:bCs/>
              </w:rPr>
              <w:t xml:space="preserve">= </w:t>
            </w:r>
            <w:r w:rsidRPr="00D476E3">
              <w:rPr>
                <w:b/>
                <w:bCs/>
              </w:rPr>
              <w:tab/>
              <w:t xml:space="preserve">(1/4) * DARROAWD </w:t>
            </w:r>
            <w:r w:rsidRPr="00D476E3">
              <w:rPr>
                <w:b/>
                <w:bCs/>
                <w:i/>
                <w:vertAlign w:val="subscript"/>
              </w:rPr>
              <w:t>q</w:t>
            </w:r>
            <w:r w:rsidRPr="00D476E3">
              <w:rPr>
                <w:b/>
                <w:bCs/>
              </w:rPr>
              <w:t xml:space="preserve"> * RTMCPCRR</w:t>
            </w:r>
          </w:p>
          <w:p w14:paraId="1C44B4A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06A823E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2D368A0"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3618290"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DAB0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DEC7F0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750AAF" w14:textId="77777777" w:rsidR="006161AD" w:rsidRPr="00D476E3" w:rsidRDefault="006161AD" w:rsidP="006F573E">
                  <w:pPr>
                    <w:spacing w:after="60"/>
                    <w:rPr>
                      <w:sz w:val="20"/>
                      <w:szCs w:val="20"/>
                    </w:rPr>
                  </w:pPr>
                  <w:r w:rsidRPr="00D476E3">
                    <w:rPr>
                      <w:sz w:val="20"/>
                      <w:szCs w:val="20"/>
                    </w:rPr>
                    <w:t xml:space="preserve">RTRROAMT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7D24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6BA2364" w14:textId="77777777" w:rsidR="006161AD" w:rsidRPr="00D476E3" w:rsidRDefault="006161AD" w:rsidP="006F573E">
                  <w:pPr>
                    <w:spacing w:after="60"/>
                    <w:rPr>
                      <w:i/>
                      <w:sz w:val="20"/>
                      <w:szCs w:val="20"/>
                    </w:rPr>
                  </w:pPr>
                  <w:r w:rsidRPr="00D476E3">
                    <w:rPr>
                      <w:i/>
                      <w:sz w:val="20"/>
                      <w:szCs w:val="20"/>
                    </w:rPr>
                    <w:t>Real-Time Responsive Reserve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only awards for each 15-minute Settlement Interval.</w:t>
                  </w:r>
                </w:p>
              </w:tc>
            </w:tr>
            <w:tr w:rsidR="006161AD" w:rsidRPr="00D476E3" w14:paraId="67AA24D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4D134BC" w14:textId="77777777" w:rsidR="006161AD" w:rsidRPr="00D476E3" w:rsidRDefault="006161AD" w:rsidP="006F573E">
                  <w:pPr>
                    <w:spacing w:after="60"/>
                    <w:rPr>
                      <w:sz w:val="20"/>
                      <w:szCs w:val="20"/>
                    </w:rPr>
                  </w:pPr>
                  <w:r w:rsidRPr="00D476E3">
                    <w:rPr>
                      <w:sz w:val="20"/>
                      <w:szCs w:val="20"/>
                    </w:rPr>
                    <w:t xml:space="preserve">DARROAWD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8E0F561"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323F11" w14:textId="77777777" w:rsidR="006161AD" w:rsidRPr="00D476E3" w:rsidRDefault="006161AD" w:rsidP="006F573E">
                  <w:pPr>
                    <w:spacing w:after="60"/>
                    <w:rPr>
                      <w:i/>
                      <w:sz w:val="20"/>
                      <w:szCs w:val="20"/>
                    </w:rPr>
                  </w:pPr>
                  <w:r w:rsidRPr="00D476E3">
                    <w:rPr>
                      <w:i/>
                      <w:sz w:val="20"/>
                      <w:szCs w:val="20"/>
                    </w:rPr>
                    <w:t>Day-Ahead Responsive Reserve Only Award for the QSE</w:t>
                  </w:r>
                  <w:r w:rsidRPr="00D476E3">
                    <w:rPr>
                      <w:rFonts w:ascii="Symbol" w:eastAsia="Symbol" w:hAnsi="Symbol" w:cs="Symbol"/>
                      <w:sz w:val="20"/>
                      <w:szCs w:val="20"/>
                    </w:rPr>
                    <w:t>¾</w:t>
                  </w:r>
                  <w:r w:rsidRPr="00D476E3">
                    <w:rPr>
                      <w:sz w:val="20"/>
                      <w:szCs w:val="20"/>
                    </w:rPr>
                    <w:t xml:space="preserve"> The RRS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6F6B21C4"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05538E98" w14:textId="77777777" w:rsidR="006161AD" w:rsidRPr="00D476E3" w:rsidRDefault="006161AD" w:rsidP="006F573E">
                  <w:pPr>
                    <w:spacing w:after="60"/>
                    <w:rPr>
                      <w:sz w:val="20"/>
                      <w:szCs w:val="20"/>
                    </w:rPr>
                  </w:pPr>
                  <w:r w:rsidRPr="00D476E3">
                    <w:rPr>
                      <w:sz w:val="20"/>
                      <w:szCs w:val="20"/>
                    </w:rPr>
                    <w:t>RTMCPCRR</w:t>
                  </w:r>
                </w:p>
                <w:p w14:paraId="71920BD2"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0ADC76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C42FD0"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40C71EC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BFB48EC"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2297526"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B8036E7" w14:textId="77777777" w:rsidR="006161AD" w:rsidRPr="00D476E3" w:rsidRDefault="006161AD" w:rsidP="006F573E">
                  <w:pPr>
                    <w:spacing w:after="60"/>
                    <w:rPr>
                      <w:sz w:val="20"/>
                      <w:szCs w:val="20"/>
                    </w:rPr>
                  </w:pPr>
                  <w:r w:rsidRPr="00D476E3">
                    <w:rPr>
                      <w:sz w:val="20"/>
                      <w:szCs w:val="20"/>
                    </w:rPr>
                    <w:t>A QSE.</w:t>
                  </w:r>
                </w:p>
              </w:tc>
            </w:tr>
          </w:tbl>
          <w:p w14:paraId="31F375A1" w14:textId="77777777" w:rsidR="006161AD" w:rsidRPr="00D476E3" w:rsidRDefault="006161AD" w:rsidP="006F573E">
            <w:pPr>
              <w:spacing w:before="240" w:after="240"/>
              <w:rPr>
                <w:i/>
                <w:iCs/>
                <w:szCs w:val="20"/>
              </w:rPr>
            </w:pPr>
            <w:r w:rsidRPr="00D476E3">
              <w:rPr>
                <w:szCs w:val="20"/>
              </w:rPr>
              <w:t>(3)</w:t>
            </w:r>
            <w:r w:rsidRPr="00D476E3">
              <w:rPr>
                <w:szCs w:val="20"/>
              </w:rPr>
              <w:tab/>
              <w:t xml:space="preserve">RRS Trade Overage Charge: </w:t>
            </w:r>
          </w:p>
          <w:p w14:paraId="63F47F1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RTRRTOAMT</w:t>
            </w:r>
            <w:r w:rsidRPr="00D476E3">
              <w:rPr>
                <w:b/>
                <w:bCs/>
                <w:i/>
                <w:vertAlign w:val="subscript"/>
              </w:rPr>
              <w:t xml:space="preserve"> q  </w:t>
            </w:r>
            <w:r w:rsidRPr="00D476E3">
              <w:rPr>
                <w:b/>
                <w:bCs/>
              </w:rPr>
              <w:t xml:space="preserve">= </w:t>
            </w:r>
            <w:r w:rsidRPr="00D476E3">
              <w:rPr>
                <w:b/>
                <w:bCs/>
              </w:rPr>
              <w:tab/>
              <w:t xml:space="preserve">(1/4) * RTRRTO </w:t>
            </w:r>
            <w:r w:rsidRPr="00D476E3">
              <w:rPr>
                <w:b/>
                <w:bCs/>
                <w:i/>
                <w:vertAlign w:val="subscript"/>
              </w:rPr>
              <w:t>q</w:t>
            </w:r>
            <w:r w:rsidRPr="00D476E3">
              <w:rPr>
                <w:b/>
                <w:bCs/>
              </w:rPr>
              <w:t xml:space="preserve"> * RTMCPCRR</w:t>
            </w:r>
          </w:p>
          <w:p w14:paraId="35BBD0B9"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C54EE9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143145D"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570EE6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875DABA"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78514B3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151E95B" w14:textId="77777777" w:rsidR="006161AD" w:rsidRPr="00D476E3" w:rsidRDefault="006161AD" w:rsidP="006F573E">
                  <w:pPr>
                    <w:spacing w:after="60"/>
                    <w:rPr>
                      <w:sz w:val="20"/>
                      <w:szCs w:val="20"/>
                    </w:rPr>
                  </w:pPr>
                  <w:r w:rsidRPr="00D476E3">
                    <w:rPr>
                      <w:sz w:val="20"/>
                      <w:szCs w:val="20"/>
                    </w:rPr>
                    <w:t xml:space="preserve">RTRRTOAMT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E71FB02"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B76958" w14:textId="77777777" w:rsidR="006161AD" w:rsidRPr="00D476E3" w:rsidRDefault="006161AD" w:rsidP="006F573E">
                  <w:pPr>
                    <w:spacing w:after="60"/>
                    <w:rPr>
                      <w:i/>
                      <w:sz w:val="20"/>
                      <w:szCs w:val="20"/>
                    </w:rPr>
                  </w:pPr>
                  <w:r w:rsidRPr="00D476E3">
                    <w:rPr>
                      <w:i/>
                      <w:sz w:val="20"/>
                      <w:szCs w:val="20"/>
                    </w:rPr>
                    <w:t>Real-Time Responsive Reserve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RRS trade overages for each 15-minute Settlement Interval.</w:t>
                  </w:r>
                </w:p>
              </w:tc>
            </w:tr>
            <w:tr w:rsidR="006161AD" w:rsidRPr="00D476E3" w14:paraId="6C36116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1BEFBDB" w14:textId="77777777" w:rsidR="006161AD" w:rsidRPr="00D476E3" w:rsidRDefault="006161AD" w:rsidP="006F573E">
                  <w:pPr>
                    <w:spacing w:after="60"/>
                    <w:rPr>
                      <w:sz w:val="20"/>
                      <w:szCs w:val="20"/>
                    </w:rPr>
                  </w:pPr>
                  <w:r w:rsidRPr="00D476E3">
                    <w:rPr>
                      <w:sz w:val="20"/>
                      <w:szCs w:val="20"/>
                    </w:rPr>
                    <w:t xml:space="preserve">RTRRTO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6D0E50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F7A5D" w14:textId="77777777" w:rsidR="006161AD" w:rsidRPr="00D476E3" w:rsidRDefault="006161AD" w:rsidP="006F573E">
                  <w:pPr>
                    <w:spacing w:after="60"/>
                    <w:rPr>
                      <w:sz w:val="20"/>
                      <w:szCs w:val="20"/>
                    </w:rPr>
                  </w:pPr>
                  <w:r w:rsidRPr="00D476E3">
                    <w:rPr>
                      <w:i/>
                      <w:sz w:val="20"/>
                      <w:szCs w:val="20"/>
                    </w:rPr>
                    <w:t xml:space="preserve">Real-Time Responsive Reserve Trade Overage for the QSE </w:t>
                  </w:r>
                  <w:r w:rsidRPr="00D476E3">
                    <w:rPr>
                      <w:rFonts w:ascii="Symbol" w:eastAsia="Symbol" w:hAnsi="Symbol" w:cs="Symbol"/>
                      <w:sz w:val="20"/>
                      <w:szCs w:val="20"/>
                    </w:rPr>
                    <w:t>¾</w:t>
                  </w:r>
                  <w:r w:rsidRPr="00D476E3">
                    <w:rPr>
                      <w:sz w:val="20"/>
                      <w:szCs w:val="20"/>
                    </w:rPr>
                    <w:t xml:space="preserve"> The quantity of submitted RRS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2D088727" w14:textId="77777777" w:rsidTr="006F573E">
              <w:trPr>
                <w:cantSplit/>
              </w:trPr>
              <w:tc>
                <w:tcPr>
                  <w:tcW w:w="1279" w:type="pct"/>
                  <w:tcBorders>
                    <w:top w:val="single" w:sz="4" w:space="0" w:color="auto"/>
                    <w:left w:val="single" w:sz="4" w:space="0" w:color="auto"/>
                    <w:bottom w:val="single" w:sz="4" w:space="0" w:color="auto"/>
                    <w:right w:val="single" w:sz="4" w:space="0" w:color="auto"/>
                  </w:tcBorders>
                </w:tcPr>
                <w:p w14:paraId="7147AC62" w14:textId="77777777" w:rsidR="006161AD" w:rsidRPr="00D476E3" w:rsidRDefault="006161AD" w:rsidP="006F573E">
                  <w:pPr>
                    <w:spacing w:after="60"/>
                    <w:rPr>
                      <w:sz w:val="20"/>
                      <w:szCs w:val="20"/>
                    </w:rPr>
                  </w:pPr>
                  <w:r w:rsidRPr="00D476E3">
                    <w:rPr>
                      <w:sz w:val="20"/>
                      <w:szCs w:val="20"/>
                    </w:rPr>
                    <w:t>RTMCPCRR</w:t>
                  </w:r>
                </w:p>
                <w:p w14:paraId="65AD1C84" w14:textId="77777777" w:rsidR="006161AD" w:rsidRPr="00D476E3" w:rsidRDefault="006161AD" w:rsidP="006F573E">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3D2BE9F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BB85CA" w14:textId="77777777" w:rsidR="006161AD" w:rsidRPr="00D476E3" w:rsidRDefault="006161AD" w:rsidP="006F573E">
                  <w:pPr>
                    <w:spacing w:after="60"/>
                    <w:rPr>
                      <w:i/>
                      <w:sz w:val="20"/>
                      <w:szCs w:val="20"/>
                    </w:rPr>
                  </w:pPr>
                  <w:r w:rsidRPr="00D476E3">
                    <w:rPr>
                      <w:i/>
                      <w:sz w:val="20"/>
                      <w:szCs w:val="20"/>
                    </w:rPr>
                    <w:t xml:space="preserve">Real-Time Market Clearing Price for Capacity for Responsive Reserve - </w:t>
                  </w:r>
                  <w:r w:rsidRPr="00D476E3">
                    <w:rPr>
                      <w:sz w:val="20"/>
                      <w:szCs w:val="20"/>
                    </w:rPr>
                    <w:t>The Real-Time MCPC for RRS for the 15-minute Settlement Interval.</w:t>
                  </w:r>
                </w:p>
              </w:tc>
            </w:tr>
            <w:tr w:rsidR="006161AD" w:rsidRPr="00D476E3" w14:paraId="31404B2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35A4C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400512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B36D2C2" w14:textId="77777777" w:rsidR="006161AD" w:rsidRPr="00D476E3" w:rsidRDefault="006161AD" w:rsidP="006F573E">
                  <w:pPr>
                    <w:spacing w:after="60"/>
                    <w:rPr>
                      <w:sz w:val="20"/>
                      <w:szCs w:val="20"/>
                    </w:rPr>
                  </w:pPr>
                  <w:r w:rsidRPr="00D476E3">
                    <w:rPr>
                      <w:sz w:val="20"/>
                      <w:szCs w:val="20"/>
                    </w:rPr>
                    <w:t>A QSE.</w:t>
                  </w:r>
                </w:p>
              </w:tc>
            </w:tr>
          </w:tbl>
          <w:p w14:paraId="0A8FAF39" w14:textId="77777777" w:rsidR="006161AD" w:rsidRPr="00D476E3" w:rsidRDefault="006161AD" w:rsidP="006F573E">
            <w:pPr>
              <w:keepNext/>
              <w:tabs>
                <w:tab w:val="left" w:pos="1080"/>
              </w:tabs>
              <w:spacing w:before="480" w:after="240"/>
              <w:outlineLvl w:val="2"/>
              <w:rPr>
                <w:b/>
                <w:bCs/>
                <w:i/>
                <w:szCs w:val="20"/>
              </w:rPr>
            </w:pPr>
          </w:p>
        </w:tc>
      </w:tr>
    </w:tbl>
    <w:p w14:paraId="0AC61572"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3B841C48" w14:textId="77777777" w:rsidTr="006F573E">
        <w:trPr>
          <w:trHeight w:val="206"/>
        </w:trPr>
        <w:tc>
          <w:tcPr>
            <w:tcW w:w="9350" w:type="dxa"/>
            <w:shd w:val="clear" w:color="auto" w:fill="D0CECE"/>
          </w:tcPr>
          <w:p w14:paraId="6C316E9C" w14:textId="77777777" w:rsidR="006161AD" w:rsidRPr="00D476E3" w:rsidRDefault="006161AD" w:rsidP="006F573E">
            <w:pPr>
              <w:spacing w:before="120" w:after="240"/>
              <w:rPr>
                <w:b/>
                <w:i/>
                <w:iCs/>
              </w:rPr>
            </w:pPr>
            <w:r w:rsidRPr="00D476E3">
              <w:rPr>
                <w:b/>
                <w:i/>
                <w:iCs/>
              </w:rPr>
              <w:t>[NPRR1010:  Insert Section 6.7.5.5 below upon system implementation of the Real-Time Co-Optimization (RTC) project:]</w:t>
            </w:r>
          </w:p>
          <w:p w14:paraId="3F6D395A"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41" w:name="_Toc135992426"/>
            <w:r w:rsidRPr="00D476E3">
              <w:rPr>
                <w:b/>
                <w:bCs/>
                <w:snapToGrid w:val="0"/>
                <w:szCs w:val="20"/>
              </w:rPr>
              <w:t>6.7.5.5</w:t>
            </w:r>
            <w:r w:rsidRPr="00D476E3">
              <w:rPr>
                <w:b/>
                <w:bCs/>
                <w:snapToGrid w:val="0"/>
                <w:szCs w:val="20"/>
              </w:rPr>
              <w:tab/>
              <w:t>Non-Spinning Reserve Service Payments and Charges</w:t>
            </w:r>
            <w:bookmarkEnd w:id="441"/>
          </w:p>
          <w:p w14:paraId="5C3E1413" w14:textId="77777777" w:rsidR="006161AD" w:rsidRPr="00D476E3" w:rsidRDefault="006161AD" w:rsidP="006F573E">
            <w:pPr>
              <w:rPr>
                <w:szCs w:val="20"/>
              </w:rPr>
            </w:pPr>
            <w:r w:rsidRPr="00D476E3">
              <w:rPr>
                <w:szCs w:val="20"/>
              </w:rPr>
              <w:t>(1)</w:t>
            </w:r>
            <w:r w:rsidRPr="00D476E3">
              <w:rPr>
                <w:szCs w:val="20"/>
              </w:rPr>
              <w:tab/>
              <w:t xml:space="preserve"> Non-Spin Imbalance Payment or Charge:</w:t>
            </w:r>
          </w:p>
          <w:p w14:paraId="549509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RTNSIMBAMT</w:t>
            </w:r>
            <w:r w:rsidRPr="00D476E3">
              <w:rPr>
                <w:b/>
                <w:bCs/>
                <w:i/>
                <w:iCs/>
                <w:vertAlign w:val="subscript"/>
              </w:rPr>
              <w:t xml:space="preserve"> q  </w:t>
            </w:r>
            <w:r w:rsidRPr="00D476E3">
              <w:rPr>
                <w:b/>
                <w:bCs/>
              </w:rPr>
              <w:t xml:space="preserve">= </w:t>
            </w:r>
            <w:r w:rsidRPr="00D476E3">
              <w:rPr>
                <w:b/>
                <w:bCs/>
              </w:rPr>
              <w:tab/>
              <w:t>(-1) * [</w:t>
            </w:r>
            <w:r w:rsidRPr="00D476E3">
              <w:rPr>
                <w:b/>
                <w:bCs/>
                <w:position w:val="-18"/>
              </w:rPr>
              <w:object w:dxaOrig="285" w:dyaOrig="570" w14:anchorId="01C3CF5A">
                <v:shape id="_x0000_i1101" type="#_x0000_t75" style="width:12pt;height:30pt" o:ole="">
                  <v:imagedata r:id="rId93" o:title=""/>
                </v:shape>
                <o:OLEObject Type="Embed" ProgID="Equation.3" ShapeID="_x0000_i1101" DrawAspect="Content" ObjectID="_1791035069" r:id="rId110"/>
              </w:object>
            </w:r>
            <w:r w:rsidRPr="00D476E3">
              <w:rPr>
                <w:b/>
                <w:bCs/>
              </w:rPr>
              <w:t xml:space="preserve">[RTNSREV </w:t>
            </w:r>
            <w:r w:rsidRPr="00D476E3">
              <w:rPr>
                <w:b/>
                <w:bCs/>
                <w:i/>
                <w:iCs/>
                <w:vertAlign w:val="subscript"/>
              </w:rPr>
              <w:t xml:space="preserve">q, r </w:t>
            </w:r>
            <w:r w:rsidRPr="00D476E3">
              <w:rPr>
                <w:b/>
                <w:bCs/>
                <w:i/>
                <w:iCs/>
              </w:rPr>
              <w:t xml:space="preserve"> </w:t>
            </w:r>
            <w:r w:rsidRPr="00D476E3">
              <w:rPr>
                <w:b/>
                <w:bCs/>
              </w:rPr>
              <w:t xml:space="preserve"> – (1/4) * (PCNSR</w:t>
            </w:r>
            <w:r w:rsidRPr="00D476E3">
              <w:rPr>
                <w:b/>
                <w:bCs/>
                <w:i/>
                <w:iCs/>
              </w:rPr>
              <w:t xml:space="preserve"> </w:t>
            </w:r>
            <w:r w:rsidRPr="00D476E3">
              <w:rPr>
                <w:b/>
                <w:bCs/>
                <w:i/>
                <w:iCs/>
                <w:vertAlign w:val="subscript"/>
              </w:rPr>
              <w:t>r, q, DAM</w:t>
            </w:r>
            <w:r w:rsidRPr="00D476E3">
              <w:rPr>
                <w:b/>
                <w:bCs/>
              </w:rPr>
              <w:t xml:space="preserve"> * RTMCPCNS)] – (1/4) * (DASANSQ </w:t>
            </w:r>
            <w:r w:rsidRPr="00D476E3">
              <w:rPr>
                <w:b/>
                <w:bCs/>
                <w:i/>
                <w:iCs/>
                <w:vertAlign w:val="subscript"/>
              </w:rPr>
              <w:t>q</w:t>
            </w:r>
            <w:r w:rsidRPr="00D476E3">
              <w:rPr>
                <w:b/>
                <w:bCs/>
              </w:rPr>
              <w:t xml:space="preserve"> * </w:t>
            </w:r>
            <w:r w:rsidRPr="00D476E3">
              <w:rPr>
                <w:b/>
                <w:bCs/>
              </w:rPr>
              <w:lastRenderedPageBreak/>
              <w:t xml:space="preserve">RTMCPCNS) + (1/4) * (NSTP </w:t>
            </w:r>
            <w:r w:rsidRPr="00D476E3">
              <w:rPr>
                <w:b/>
                <w:bCs/>
                <w:i/>
                <w:iCs/>
                <w:vertAlign w:val="subscript"/>
              </w:rPr>
              <w:t>q</w:t>
            </w:r>
            <w:r w:rsidRPr="00D476E3">
              <w:rPr>
                <w:b/>
                <w:bCs/>
              </w:rPr>
              <w:t xml:space="preserve"> – NSTS </w:t>
            </w:r>
            <w:r w:rsidRPr="00D476E3">
              <w:rPr>
                <w:b/>
                <w:bCs/>
                <w:i/>
                <w:iCs/>
                <w:vertAlign w:val="subscript"/>
              </w:rPr>
              <w:t>q</w:t>
            </w:r>
            <w:r w:rsidRPr="00D476E3">
              <w:rPr>
                <w:b/>
                <w:bCs/>
              </w:rPr>
              <w:t>) * RTMCPCNS]</w:t>
            </w:r>
          </w:p>
          <w:p w14:paraId="74A1E7F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024D3465"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 xml:space="preserve">RTNSREV </w:t>
            </w:r>
            <w:r w:rsidRPr="00D476E3">
              <w:rPr>
                <w:b/>
                <w:bCs/>
                <w:i/>
                <w:vertAlign w:val="subscript"/>
              </w:rPr>
              <w:t xml:space="preserve">q, r </w:t>
            </w:r>
            <w:r w:rsidRPr="00D476E3">
              <w:rPr>
                <w:b/>
                <w:bCs/>
                <w:i/>
              </w:rPr>
              <w:t xml:space="preserve"> =     </w:t>
            </w:r>
            <w:r w:rsidRPr="00D476E3">
              <w:rPr>
                <w:b/>
                <w:bCs/>
              </w:rPr>
              <w:t>(1/4) * RTNSAWD</w:t>
            </w:r>
            <w:r w:rsidRPr="00D476E3">
              <w:rPr>
                <w:b/>
                <w:bCs/>
                <w:i/>
                <w:vertAlign w:val="subscript"/>
              </w:rPr>
              <w:t xml:space="preserve"> q, r</w:t>
            </w:r>
            <w:r w:rsidRPr="00D476E3">
              <w:rPr>
                <w:b/>
                <w:bCs/>
              </w:rPr>
              <w:t xml:space="preserve"> * RTMCPCNSR </w:t>
            </w:r>
            <w:r w:rsidRPr="00D476E3">
              <w:rPr>
                <w:b/>
                <w:bCs/>
                <w:i/>
                <w:vertAlign w:val="subscript"/>
              </w:rPr>
              <w:t>q, r</w:t>
            </w:r>
          </w:p>
          <w:p w14:paraId="66DFC0C2"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RTMCPCNSR </w:t>
            </w:r>
            <w:r w:rsidRPr="00D476E3">
              <w:rPr>
                <w:b/>
                <w:bCs/>
                <w:i/>
                <w:iCs/>
                <w:vertAlign w:val="subscript"/>
              </w:rPr>
              <w:t>q, r</w:t>
            </w:r>
            <w:r w:rsidRPr="00D476E3">
              <w:rPr>
                <w:b/>
                <w:bCs/>
                <w:i/>
                <w:iCs/>
              </w:rPr>
              <w:t xml:space="preserve"> = </w:t>
            </w:r>
            <w:r w:rsidRPr="00D476E3">
              <w:rPr>
                <w:b/>
                <w:bCs/>
                <w:position w:val="-22"/>
              </w:rPr>
              <w:object w:dxaOrig="285" w:dyaOrig="285" w14:anchorId="4FF672AE">
                <v:shape id="_x0000_i1102" type="#_x0000_t75" style="width:12pt;height:12pt" o:ole="">
                  <v:imagedata r:id="rId95" o:title=""/>
                </v:shape>
                <o:OLEObject Type="Embed" ProgID="Equation.3" ShapeID="_x0000_i1102" DrawAspect="Content" ObjectID="_1791035070" r:id="rId111"/>
              </w:object>
            </w:r>
            <w:r w:rsidRPr="00D476E3">
              <w:rPr>
                <w:b/>
                <w:bCs/>
              </w:rPr>
              <w:t xml:space="preserve"> (NSRWF</w:t>
            </w:r>
            <w:r w:rsidRPr="00D476E3">
              <w:rPr>
                <w:b/>
                <w:bCs/>
                <w:i/>
                <w:iCs/>
                <w:vertAlign w:val="subscript"/>
              </w:rPr>
              <w:t xml:space="preserve"> q, r,</w:t>
            </w:r>
            <w:del w:id="442" w:author="ERCOT" w:date="2024-06-03T13:23: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(RTMCPCNSS</w:t>
            </w:r>
            <w:r w:rsidRPr="00D476E3">
              <w:rPr>
                <w:b/>
                <w:bCs/>
                <w:i/>
                <w:iCs/>
                <w:vertAlign w:val="subscript"/>
              </w:rPr>
              <w:t xml:space="preserve"> y</w:t>
            </w:r>
            <w:r w:rsidRPr="00D476E3">
              <w:rPr>
                <w:b/>
                <w:bCs/>
              </w:rPr>
              <w:t xml:space="preserve"> + RTRDPANSS </w:t>
            </w:r>
            <w:r w:rsidRPr="00D476E3">
              <w:rPr>
                <w:b/>
                <w:bCs/>
                <w:i/>
                <w:iCs/>
                <w:vertAlign w:val="subscript"/>
              </w:rPr>
              <w:t>y</w:t>
            </w:r>
            <w:r w:rsidRPr="00D476E3">
              <w:rPr>
                <w:b/>
                <w:bCs/>
              </w:rPr>
              <w:t>))</w:t>
            </w:r>
          </w:p>
          <w:p w14:paraId="30F2C9EA"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RTNSAWD</w:t>
            </w:r>
            <w:r w:rsidRPr="00D476E3">
              <w:rPr>
                <w:b/>
                <w:bCs/>
                <w:i/>
                <w:iCs/>
                <w:vertAlign w:val="subscript"/>
              </w:rPr>
              <w:t xml:space="preserve"> q, r  </w:t>
            </w:r>
            <w:r w:rsidRPr="00D476E3">
              <w:rPr>
                <w:b/>
                <w:bCs/>
              </w:rPr>
              <w:tab/>
              <w:t xml:space="preserve">=  </w:t>
            </w:r>
            <w:r w:rsidRPr="00D476E3">
              <w:rPr>
                <w:b/>
                <w:bCs/>
                <w:position w:val="-22"/>
              </w:rPr>
              <w:object w:dxaOrig="285" w:dyaOrig="285" w14:anchorId="3C9A65E3">
                <v:shape id="_x0000_i1103" type="#_x0000_t75" style="width:12pt;height:12pt" o:ole="">
                  <v:imagedata r:id="rId95" o:title=""/>
                </v:shape>
                <o:OLEObject Type="Embed" ProgID="Equation.3" ShapeID="_x0000_i1103" DrawAspect="Content" ObjectID="_1791035071" r:id="rId112"/>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RTNSAWDS</w:t>
            </w:r>
            <w:r w:rsidRPr="00D476E3">
              <w:rPr>
                <w:b/>
                <w:bCs/>
                <w:i/>
                <w:iCs/>
                <w:vertAlign w:val="subscript"/>
              </w:rPr>
              <w:t xml:space="preserve"> q, r,</w:t>
            </w:r>
            <w:del w:id="443"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6D38F504"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Where:</w:t>
            </w:r>
          </w:p>
          <w:p w14:paraId="3D1C8095" w14:textId="77777777" w:rsidR="006161AD" w:rsidRPr="00D476E3" w:rsidRDefault="006161AD" w:rsidP="006F573E">
            <w:pPr>
              <w:spacing w:after="240"/>
              <w:ind w:left="720"/>
            </w:pPr>
            <w:r w:rsidRPr="00D476E3">
              <w:t>NSRWF</w:t>
            </w:r>
            <w:r w:rsidRPr="00D476E3">
              <w:rPr>
                <w:i/>
                <w:iCs/>
                <w:vertAlign w:val="subscript"/>
              </w:rPr>
              <w:t xml:space="preserve"> q, r,</w:t>
            </w:r>
            <w:del w:id="444"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[max(0.001, RTNSAWDS</w:t>
            </w:r>
            <w:r w:rsidRPr="00D476E3">
              <w:rPr>
                <w:i/>
                <w:iCs/>
                <w:vertAlign w:val="subscript"/>
              </w:rPr>
              <w:t xml:space="preserve"> q, r,</w:t>
            </w:r>
            <w:del w:id="445"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0A439CCB">
                <v:shape id="_x0000_i1104" type="#_x0000_t75" style="width:12pt;height:12pt" o:ole="">
                  <v:imagedata r:id="rId95" o:title=""/>
                </v:shape>
                <o:OLEObject Type="Embed" ProgID="Equation.3" ShapeID="_x0000_i1104" DrawAspect="Content" ObjectID="_1791035072" r:id="rId113"/>
              </w:object>
            </w:r>
            <w:r w:rsidRPr="00D476E3">
              <w:t>max(0.001,</w:t>
            </w:r>
          </w:p>
          <w:p w14:paraId="097D9DC9" w14:textId="77777777" w:rsidR="006161AD" w:rsidRPr="00D476E3" w:rsidRDefault="006161AD" w:rsidP="006F573E">
            <w:pPr>
              <w:spacing w:after="240"/>
              <w:rPr>
                <w:vertAlign w:val="subscript"/>
              </w:rPr>
            </w:pPr>
            <w:r w:rsidRPr="00D476E3">
              <w:t xml:space="preserve">  </w:t>
            </w:r>
            <w:r w:rsidRPr="00D476E3">
              <w:tab/>
            </w:r>
            <w:r w:rsidRPr="00D476E3">
              <w:tab/>
            </w:r>
            <w:r w:rsidRPr="00D476E3">
              <w:tab/>
              <w:t xml:space="preserve">      RTNSAWDS</w:t>
            </w:r>
            <w:r w:rsidRPr="00D476E3">
              <w:rPr>
                <w:i/>
                <w:vertAlign w:val="subscript"/>
              </w:rPr>
              <w:t xml:space="preserve"> q, r,</w:t>
            </w:r>
            <w:del w:id="446" w:author="ERCOT" w:date="2024-06-03T13:24:00Z">
              <w:r w:rsidRPr="00D476E3" w:rsidDel="00FA3719">
                <w:rPr>
                  <w:i/>
                  <w:vertAlign w:val="subscript"/>
                </w:rPr>
                <w:delText xml:space="preserve"> p,</w:delText>
              </w:r>
            </w:del>
            <w:r w:rsidRPr="00D476E3">
              <w:rPr>
                <w:i/>
                <w:vertAlign w:val="subscript"/>
              </w:rPr>
              <w:t xml:space="preserve"> y</w:t>
            </w:r>
            <w:r w:rsidRPr="00D476E3">
              <w:t>) * TLMP</w:t>
            </w:r>
            <w:r w:rsidRPr="00D476E3">
              <w:rPr>
                <w:i/>
                <w:vertAlign w:val="subscript"/>
              </w:rPr>
              <w:t xml:space="preserve"> y</w:t>
            </w:r>
            <w:r w:rsidRPr="00D476E3">
              <w:t>]</w:t>
            </w:r>
            <w:r w:rsidRPr="00D476E3">
              <w:rPr>
                <w:vertAlign w:val="subscript"/>
              </w:rPr>
              <w:t xml:space="preserve"> </w:t>
            </w:r>
          </w:p>
          <w:p w14:paraId="331AF0B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And:</w:t>
            </w:r>
          </w:p>
          <w:p w14:paraId="2B90E436" w14:textId="77777777" w:rsidR="006161AD" w:rsidRPr="00D476E3" w:rsidRDefault="006161AD" w:rsidP="006F573E">
            <w:pPr>
              <w:spacing w:after="240"/>
              <w:ind w:firstLine="720"/>
              <w:rPr>
                <w:i/>
                <w:iCs/>
                <w:vertAlign w:val="subscript"/>
              </w:rPr>
            </w:pPr>
            <w:r w:rsidRPr="00D476E3">
              <w:t xml:space="preserve">RNWF </w:t>
            </w:r>
            <w:r w:rsidRPr="00D476E3">
              <w:rPr>
                <w:i/>
                <w:iCs/>
                <w:vertAlign w:val="subscript"/>
              </w:rPr>
              <w:t xml:space="preserve">y </w:t>
            </w:r>
            <w:r w:rsidRPr="00D476E3">
              <w:t>=</w:t>
            </w:r>
            <w:r w:rsidRPr="00D476E3">
              <w:rPr>
                <w:szCs w:val="20"/>
              </w:rPr>
              <w:tab/>
            </w:r>
            <w:r w:rsidRPr="00D476E3">
              <w:rPr>
                <w:szCs w:val="20"/>
              </w:rPr>
              <w:tab/>
            </w:r>
            <w:r w:rsidRPr="00D476E3">
              <w:t xml:space="preserve">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5EE2DDBA">
                <v:shape id="_x0000_i1105" type="#_x0000_t75" style="width:12pt;height:12pt" o:ole="">
                  <v:imagedata r:id="rId95" o:title=""/>
                </v:shape>
                <o:OLEObject Type="Embed" ProgID="Equation.3" ShapeID="_x0000_i1105" DrawAspect="Content" ObjectID="_1791035073" r:id="rId114"/>
              </w:object>
            </w:r>
            <w:r w:rsidRPr="00D476E3">
              <w:t xml:space="preserve">TLMP </w:t>
            </w:r>
            <w:r w:rsidRPr="00D476E3">
              <w:rPr>
                <w:i/>
                <w:iCs/>
                <w:vertAlign w:val="subscript"/>
              </w:rPr>
              <w:t>y</w:t>
            </w:r>
          </w:p>
          <w:p w14:paraId="708FB5A5"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36FB7D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4386676"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2BFAFE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ECB43F8"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E4103D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900D943" w14:textId="77777777" w:rsidR="006161AD" w:rsidRPr="00D476E3" w:rsidRDefault="006161AD" w:rsidP="006F573E">
                  <w:pPr>
                    <w:spacing w:after="60"/>
                    <w:rPr>
                      <w:sz w:val="20"/>
                      <w:szCs w:val="20"/>
                    </w:rPr>
                  </w:pPr>
                  <w:r w:rsidRPr="00D476E3">
                    <w:rPr>
                      <w:sz w:val="20"/>
                      <w:szCs w:val="20"/>
                    </w:rPr>
                    <w:t xml:space="preserve">RTNSIMBAMT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09BD77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5A53722" w14:textId="77777777" w:rsidR="006161AD" w:rsidRPr="00D476E3" w:rsidRDefault="006161AD" w:rsidP="006F573E">
                  <w:pPr>
                    <w:spacing w:after="60"/>
                    <w:rPr>
                      <w:i/>
                      <w:sz w:val="20"/>
                      <w:szCs w:val="20"/>
                    </w:rPr>
                  </w:pPr>
                  <w:r w:rsidRPr="00D476E3">
                    <w:rPr>
                      <w:i/>
                      <w:sz w:val="20"/>
                      <w:szCs w:val="20"/>
                    </w:rPr>
                    <w:t>Real-Time Non-Spin Imbalance Amount for the QSE</w:t>
                  </w:r>
                  <w:r w:rsidRPr="00D476E3">
                    <w:rPr>
                      <w:sz w:val="20"/>
                      <w:szCs w:val="20"/>
                    </w:rPr>
                    <w:t xml:space="preserve">— The total payment or charge to QSE </w:t>
                  </w:r>
                  <w:r w:rsidRPr="00D476E3">
                    <w:rPr>
                      <w:i/>
                      <w:sz w:val="20"/>
                      <w:szCs w:val="20"/>
                    </w:rPr>
                    <w:t>q</w:t>
                  </w:r>
                  <w:r w:rsidRPr="00D476E3">
                    <w:rPr>
                      <w:sz w:val="20"/>
                      <w:szCs w:val="20"/>
                    </w:rPr>
                    <w:t xml:space="preserve"> for the Real-Time Non-Spin imbalance for each 15-minute Settlement Interval.</w:t>
                  </w:r>
                </w:p>
              </w:tc>
            </w:tr>
            <w:tr w:rsidR="006161AD" w:rsidRPr="00D476E3" w14:paraId="3B22BC2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F3C5B6A" w14:textId="77777777" w:rsidR="006161AD" w:rsidRPr="00D476E3" w:rsidRDefault="006161AD" w:rsidP="006F573E">
                  <w:pPr>
                    <w:spacing w:after="60"/>
                    <w:rPr>
                      <w:sz w:val="20"/>
                      <w:szCs w:val="20"/>
                    </w:rPr>
                  </w:pPr>
                  <w:r w:rsidRPr="00D476E3">
                    <w:rPr>
                      <w:sz w:val="20"/>
                      <w:szCs w:val="20"/>
                    </w:rPr>
                    <w:t>RTNSAWD</w:t>
                  </w:r>
                  <w:r w:rsidRPr="00D476E3">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298BE05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29C2CA"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w:t>
                  </w:r>
                  <w:r w:rsidRPr="00D476E3">
                    <w:rPr>
                      <w:sz w:val="20"/>
                      <w:szCs w:val="18"/>
                    </w:rPr>
                    <w:t xml:space="preserve">for the </w:t>
                  </w:r>
                  <w:r w:rsidRPr="00D476E3">
                    <w:rPr>
                      <w:sz w:val="20"/>
                      <w:szCs w:val="20"/>
                    </w:rPr>
                    <w:t xml:space="preserve">15-minute Settlement Interval.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02EDA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E987530" w14:textId="77777777" w:rsidR="006161AD" w:rsidRPr="00D476E3" w:rsidRDefault="006161AD" w:rsidP="006F573E">
                  <w:pPr>
                    <w:spacing w:after="60"/>
                    <w:rPr>
                      <w:sz w:val="20"/>
                      <w:szCs w:val="20"/>
                    </w:rPr>
                  </w:pPr>
                  <w:r w:rsidRPr="00D476E3">
                    <w:rPr>
                      <w:sz w:val="20"/>
                      <w:szCs w:val="20"/>
                    </w:rPr>
                    <w:t xml:space="preserve">RTNSREV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9D4908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ABA2A17" w14:textId="77777777" w:rsidR="006161AD" w:rsidRPr="00D476E3" w:rsidRDefault="006161AD" w:rsidP="006F573E">
                  <w:pPr>
                    <w:spacing w:after="60"/>
                    <w:rPr>
                      <w:i/>
                      <w:sz w:val="20"/>
                      <w:szCs w:val="20"/>
                    </w:rPr>
                  </w:pPr>
                  <w:r w:rsidRPr="00D476E3">
                    <w:rPr>
                      <w:i/>
                      <w:sz w:val="20"/>
                      <w:szCs w:val="20"/>
                    </w:rPr>
                    <w:t>Real-Time Non-Spin Revenue</w:t>
                  </w:r>
                  <w:r w:rsidRPr="00D476E3">
                    <w:rPr>
                      <w:sz w:val="20"/>
                      <w:szCs w:val="20"/>
                    </w:rPr>
                    <w:t xml:space="preserve">— The Real-Time Non-Spin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2A2383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3712C6A" w14:textId="77777777" w:rsidR="006161AD" w:rsidRPr="00D476E3" w:rsidRDefault="006161AD" w:rsidP="006F573E">
                  <w:pPr>
                    <w:spacing w:after="60"/>
                    <w:rPr>
                      <w:sz w:val="20"/>
                      <w:szCs w:val="20"/>
                    </w:rPr>
                  </w:pPr>
                  <w:r w:rsidRPr="00D476E3">
                    <w:rPr>
                      <w:sz w:val="20"/>
                      <w:szCs w:val="20"/>
                    </w:rPr>
                    <w:t>RTNSAWDS</w:t>
                  </w:r>
                  <w:r w:rsidRPr="00D476E3">
                    <w:rPr>
                      <w:i/>
                      <w:sz w:val="20"/>
                      <w:szCs w:val="20"/>
                      <w:vertAlign w:val="subscript"/>
                    </w:rPr>
                    <w:t xml:space="preserve"> q, r,</w:t>
                  </w:r>
                  <w:del w:id="447" w:author="ERCOT" w:date="2024-06-03T13:24:00Z">
                    <w:r w:rsidRPr="00D476E3" w:rsidDel="00FA3719">
                      <w:rPr>
                        <w:i/>
                        <w:sz w:val="20"/>
                        <w:szCs w:val="20"/>
                        <w:vertAlign w:val="subscript"/>
                      </w:rPr>
                      <w:delText xml:space="preserve"> 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7C1C39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79439C" w14:textId="77777777" w:rsidR="006161AD" w:rsidRPr="00D476E3" w:rsidRDefault="006161AD" w:rsidP="006F573E">
                  <w:pPr>
                    <w:spacing w:after="60"/>
                    <w:rPr>
                      <w:i/>
                      <w:sz w:val="20"/>
                      <w:szCs w:val="20"/>
                    </w:rPr>
                  </w:pPr>
                  <w:r w:rsidRPr="00D476E3">
                    <w:rPr>
                      <w:i/>
                      <w:sz w:val="20"/>
                      <w:szCs w:val="20"/>
                    </w:rPr>
                    <w:t>Real Time Non-Spin Award per Resource per QSE</w:t>
                  </w:r>
                  <w:r w:rsidRPr="00D476E3">
                    <w:rPr>
                      <w:sz w:val="20"/>
                      <w:szCs w:val="20"/>
                    </w:rPr>
                    <w:t xml:space="preserve"> </w:t>
                  </w:r>
                  <w:r w:rsidRPr="00D476E3">
                    <w:rPr>
                      <w:i/>
                      <w:sz w:val="20"/>
                      <w:szCs w:val="20"/>
                    </w:rPr>
                    <w:t xml:space="preserve">per SCED interval </w:t>
                  </w:r>
                  <w:r w:rsidRPr="00D476E3">
                    <w:rPr>
                      <w:sz w:val="20"/>
                      <w:szCs w:val="20"/>
                    </w:rPr>
                    <w:t xml:space="preserve">- The Non-Spin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 xml:space="preserve">y.  </w:t>
                  </w:r>
                  <w:r w:rsidRPr="00D476E3">
                    <w:rPr>
                      <w:sz w:val="20"/>
                      <w:szCs w:val="20"/>
                    </w:rPr>
                    <w:t xml:space="preserve">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468E2C6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F7E5830" w14:textId="77777777" w:rsidR="006161AD" w:rsidRPr="00D476E3" w:rsidRDefault="006161AD" w:rsidP="006F573E">
                  <w:pPr>
                    <w:spacing w:after="60"/>
                    <w:rPr>
                      <w:sz w:val="20"/>
                      <w:szCs w:val="20"/>
                    </w:rPr>
                  </w:pPr>
                  <w:r w:rsidRPr="00D476E3">
                    <w:rPr>
                      <w:sz w:val="20"/>
                      <w:szCs w:val="20"/>
                    </w:rPr>
                    <w:t xml:space="preserve">RTMCPCNSR </w:t>
                  </w:r>
                  <w:r w:rsidRPr="00D476E3">
                    <w:rPr>
                      <w:i/>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1D09FD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36075A6" w14:textId="77777777" w:rsidR="006161AD" w:rsidRPr="00D476E3" w:rsidRDefault="006161AD" w:rsidP="006F573E">
                  <w:pPr>
                    <w:spacing w:after="60"/>
                    <w:rPr>
                      <w:iCs/>
                      <w:sz w:val="20"/>
                      <w:szCs w:val="20"/>
                    </w:rPr>
                  </w:pPr>
                  <w:r w:rsidRPr="00D476E3">
                    <w:rPr>
                      <w:i/>
                      <w:sz w:val="20"/>
                      <w:szCs w:val="20"/>
                    </w:rPr>
                    <w:t>Real-Time Market Clearing Price for Capacity for Non-Spin per Resource per QSE</w:t>
                  </w:r>
                  <w:r w:rsidRPr="00D476E3">
                    <w:rPr>
                      <w:rFonts w:ascii="Symbol" w:eastAsia="Symbol" w:hAnsi="Symbol" w:cs="Symbol"/>
                      <w:sz w:val="20"/>
                      <w:szCs w:val="20"/>
                    </w:rPr>
                    <w:t>¾</w:t>
                  </w:r>
                  <w:r w:rsidRPr="00D476E3">
                    <w:rPr>
                      <w:sz w:val="20"/>
                      <w:szCs w:val="20"/>
                    </w:rPr>
                    <w:t xml:space="preserve"> The Real-Time MCPC for Non-Spin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998BF3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498597" w14:textId="77777777" w:rsidR="006161AD" w:rsidRPr="00D476E3" w:rsidRDefault="006161AD" w:rsidP="006F573E">
                  <w:pPr>
                    <w:spacing w:after="60"/>
                    <w:rPr>
                      <w:sz w:val="20"/>
                      <w:szCs w:val="20"/>
                    </w:rPr>
                  </w:pPr>
                  <w:r w:rsidRPr="00D476E3">
                    <w:rPr>
                      <w:sz w:val="20"/>
                      <w:szCs w:val="20"/>
                    </w:rPr>
                    <w:t>RTMCPCNSS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A96D17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EE9361" w14:textId="77777777" w:rsidR="006161AD" w:rsidRPr="00D476E3" w:rsidRDefault="006161AD" w:rsidP="006F573E">
                  <w:pPr>
                    <w:spacing w:after="60"/>
                    <w:rPr>
                      <w:i/>
                      <w:sz w:val="20"/>
                      <w:szCs w:val="20"/>
                    </w:rPr>
                  </w:pPr>
                  <w:r w:rsidRPr="00D476E3">
                    <w:rPr>
                      <w:i/>
                      <w:sz w:val="20"/>
                      <w:szCs w:val="20"/>
                    </w:rPr>
                    <w:t>Real-Time Market Clearing Price for Capacity for Non-Spin per SCED Interval -</w:t>
                  </w:r>
                  <w:r w:rsidRPr="00D476E3">
                    <w:rPr>
                      <w:sz w:val="20"/>
                      <w:szCs w:val="20"/>
                    </w:rPr>
                    <w:t xml:space="preserve"> The Real-Time MCPC for Non-Spin for the SCED interval </w:t>
                  </w:r>
                  <w:r w:rsidRPr="00D476E3">
                    <w:rPr>
                      <w:i/>
                      <w:sz w:val="20"/>
                      <w:szCs w:val="20"/>
                    </w:rPr>
                    <w:t>y.</w:t>
                  </w:r>
                </w:p>
              </w:tc>
            </w:tr>
            <w:tr w:rsidR="006161AD" w:rsidRPr="00D476E3" w14:paraId="1AC5588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3EC65B2" w14:textId="77777777" w:rsidR="006161AD" w:rsidRPr="00D476E3" w:rsidRDefault="006161AD" w:rsidP="006F573E">
                  <w:pPr>
                    <w:spacing w:after="60"/>
                    <w:rPr>
                      <w:sz w:val="20"/>
                      <w:szCs w:val="20"/>
                    </w:rPr>
                  </w:pPr>
                  <w:r w:rsidRPr="00D476E3">
                    <w:rPr>
                      <w:sz w:val="20"/>
                      <w:szCs w:val="20"/>
                    </w:rPr>
                    <w:lastRenderedPageBreak/>
                    <w:t xml:space="preserve">PCNSR </w:t>
                  </w:r>
                  <w:r w:rsidRPr="00D476E3">
                    <w:rPr>
                      <w:i/>
                      <w:sz w:val="20"/>
                      <w:szCs w:val="20"/>
                      <w:vertAlign w:val="subscript"/>
                    </w:rPr>
                    <w:t>r,</w:t>
                  </w:r>
                  <w:r w:rsidRPr="00D476E3">
                    <w:rPr>
                      <w:i/>
                      <w:sz w:val="20"/>
                      <w:szCs w:val="20"/>
                    </w:rPr>
                    <w:t xml:space="preserve"> </w:t>
                  </w:r>
                  <w:r w:rsidRPr="00D476E3">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F06006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44B6097" w14:textId="77777777" w:rsidR="006161AD" w:rsidRPr="00D476E3" w:rsidRDefault="006161AD" w:rsidP="006F573E">
                  <w:pPr>
                    <w:spacing w:after="60"/>
                    <w:rPr>
                      <w:i/>
                      <w:sz w:val="20"/>
                      <w:szCs w:val="20"/>
                    </w:rPr>
                  </w:pPr>
                  <w:r w:rsidRPr="00D476E3">
                    <w:rPr>
                      <w:i/>
                      <w:sz w:val="20"/>
                      <w:szCs w:val="20"/>
                    </w:rPr>
                    <w:t>Procured Capacity for Non-Spin per Resource per QSE in DAM</w:t>
                  </w:r>
                  <w:r w:rsidRPr="00D476E3">
                    <w:rPr>
                      <w:sz w:val="20"/>
                      <w:szCs w:val="20"/>
                    </w:rPr>
                    <w:t xml:space="preserve">—The Non-Spin capacity awarded to QSE </w:t>
                  </w:r>
                  <w:r w:rsidRPr="00D476E3">
                    <w:rPr>
                      <w:i/>
                      <w:sz w:val="20"/>
                      <w:szCs w:val="20"/>
                    </w:rPr>
                    <w:t>q</w:t>
                  </w:r>
                  <w:r w:rsidRPr="00D476E3">
                    <w:rPr>
                      <w:sz w:val="20"/>
                      <w:szCs w:val="20"/>
                    </w:rPr>
                    <w:t xml:space="preserve"> in the DAM for Resource </w:t>
                  </w:r>
                  <w:r w:rsidRPr="00D476E3">
                    <w:rPr>
                      <w:i/>
                      <w:sz w:val="20"/>
                      <w:szCs w:val="20"/>
                    </w:rPr>
                    <w:t>r</w:t>
                  </w:r>
                  <w:r w:rsidRPr="00D476E3">
                    <w:rPr>
                      <w:sz w:val="20"/>
                      <w:szCs w:val="20"/>
                    </w:rPr>
                    <w:t xml:space="preserve"> for the </w:t>
                  </w:r>
                  <w:r w:rsidRPr="00D476E3">
                    <w:rPr>
                      <w:sz w:val="20"/>
                      <w:szCs w:val="18"/>
                    </w:rPr>
                    <w:t>Operating Hour</w:t>
                  </w:r>
                  <w:r w:rsidRPr="00D476E3">
                    <w:rPr>
                      <w:sz w:val="20"/>
                      <w:szCs w:val="20"/>
                    </w:rPr>
                    <w:t xml:space="preserve">.  Where for a Combined Cycle Train, the Resource </w:t>
                  </w:r>
                  <w:r w:rsidRPr="00D476E3">
                    <w:rPr>
                      <w:i/>
                      <w:sz w:val="20"/>
                      <w:szCs w:val="20"/>
                    </w:rPr>
                    <w:t xml:space="preserve">r </w:t>
                  </w:r>
                  <w:r w:rsidRPr="00D476E3">
                    <w:rPr>
                      <w:sz w:val="20"/>
                      <w:szCs w:val="20"/>
                    </w:rPr>
                    <w:t>is a Combined Cycle Generation Resource within the Combined Cycle Train.</w:t>
                  </w:r>
                </w:p>
              </w:tc>
            </w:tr>
            <w:tr w:rsidR="006161AD" w:rsidRPr="00D476E3" w14:paraId="01F8925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E1D417" w14:textId="77777777" w:rsidR="006161AD" w:rsidRPr="00D476E3" w:rsidRDefault="006161AD" w:rsidP="006F573E">
                  <w:pPr>
                    <w:spacing w:after="60"/>
                    <w:rPr>
                      <w:sz w:val="20"/>
                      <w:szCs w:val="20"/>
                    </w:rPr>
                  </w:pPr>
                  <w:bookmarkStart w:id="448" w:name="_Hlk175731794"/>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35922DC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F3FB32"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bookmarkEnd w:id="448"/>
            <w:tr w:rsidR="006161AD" w:rsidRPr="00D476E3" w14:paraId="1F7D6E8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120F82" w14:textId="77777777" w:rsidR="006161AD" w:rsidRPr="00D476E3" w:rsidRDefault="006161AD" w:rsidP="006F573E">
                  <w:pPr>
                    <w:spacing w:after="60"/>
                    <w:rPr>
                      <w:sz w:val="20"/>
                      <w:szCs w:val="20"/>
                    </w:rPr>
                  </w:pPr>
                  <w:r w:rsidRPr="00D476E3">
                    <w:rPr>
                      <w:sz w:val="20"/>
                      <w:szCs w:val="20"/>
                    </w:rPr>
                    <w:t xml:space="preserve">RTRDPANSS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7E9BF2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D570C3D"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Non-Spin per SCED interval</w:t>
                  </w:r>
                  <w:r w:rsidRPr="00D476E3">
                    <w:rPr>
                      <w:sz w:val="20"/>
                      <w:szCs w:val="20"/>
                    </w:rPr>
                    <w:t xml:space="preserve"> - The Real-Time price adder for Non-Spin that captures the impact of reliability deployments on Non-Spin prices for the SCED interval </w:t>
                  </w:r>
                  <w:r w:rsidRPr="00D476E3">
                    <w:rPr>
                      <w:i/>
                      <w:sz w:val="20"/>
                      <w:szCs w:val="20"/>
                    </w:rPr>
                    <w:t>y</w:t>
                  </w:r>
                  <w:r w:rsidRPr="00D476E3">
                    <w:rPr>
                      <w:sz w:val="20"/>
                      <w:szCs w:val="20"/>
                    </w:rPr>
                    <w:t xml:space="preserve">. </w:t>
                  </w:r>
                </w:p>
              </w:tc>
            </w:tr>
            <w:tr w:rsidR="006161AD" w:rsidRPr="00D476E3" w14:paraId="1D074BCE"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A06203D" w14:textId="77777777" w:rsidR="006161AD" w:rsidRPr="00D476E3" w:rsidRDefault="006161AD" w:rsidP="006F573E">
                  <w:pPr>
                    <w:spacing w:after="60"/>
                    <w:rPr>
                      <w:sz w:val="20"/>
                      <w:szCs w:val="20"/>
                    </w:rPr>
                  </w:pPr>
                  <w:r w:rsidRPr="00D476E3">
                    <w:rPr>
                      <w:sz w:val="20"/>
                      <w:szCs w:val="20"/>
                    </w:rPr>
                    <w:t>DASANSQ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80F8CEA"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9DD529" w14:textId="77777777" w:rsidR="006161AD" w:rsidRPr="00D476E3" w:rsidRDefault="006161AD" w:rsidP="006F573E">
                  <w:pPr>
                    <w:spacing w:after="60"/>
                    <w:rPr>
                      <w:i/>
                      <w:sz w:val="20"/>
                      <w:szCs w:val="20"/>
                    </w:rPr>
                  </w:pPr>
                  <w:r w:rsidRPr="00D476E3">
                    <w:rPr>
                      <w:i/>
                      <w:iCs/>
                      <w:sz w:val="20"/>
                      <w:szCs w:val="20"/>
                    </w:rPr>
                    <w:t>Day-Ahead Self-Arranged Non-Spin Quantity per QSE</w:t>
                  </w:r>
                  <w:r w:rsidRPr="00D476E3">
                    <w:rPr>
                      <w:iCs/>
                      <w:sz w:val="20"/>
                      <w:szCs w:val="20"/>
                    </w:rPr>
                    <w:t xml:space="preserve">—The self-arranged Non-Spin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5D3E530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F3E35F" w14:textId="77777777" w:rsidR="006161AD" w:rsidRPr="00D476E3" w:rsidRDefault="006161AD" w:rsidP="006F573E">
                  <w:pPr>
                    <w:spacing w:after="60"/>
                    <w:rPr>
                      <w:sz w:val="20"/>
                      <w:szCs w:val="20"/>
                    </w:rPr>
                  </w:pPr>
                  <w:r w:rsidRPr="00D476E3">
                    <w:rPr>
                      <w:sz w:val="20"/>
                      <w:szCs w:val="20"/>
                    </w:rPr>
                    <w:t xml:space="preserve">NSTP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6667C9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4C5A455" w14:textId="77777777" w:rsidR="006161AD" w:rsidRPr="00D476E3" w:rsidRDefault="006161AD" w:rsidP="006F573E">
                  <w:pPr>
                    <w:spacing w:after="60"/>
                    <w:rPr>
                      <w:i/>
                      <w:sz w:val="20"/>
                      <w:szCs w:val="20"/>
                    </w:rPr>
                  </w:pPr>
                  <w:r w:rsidRPr="00D476E3">
                    <w:rPr>
                      <w:i/>
                      <w:sz w:val="20"/>
                      <w:szCs w:val="20"/>
                    </w:rPr>
                    <w:t>Trade Purchases for Non-Spin for the QSE</w:t>
                  </w:r>
                  <w:r w:rsidRPr="00D476E3">
                    <w:rPr>
                      <w:sz w:val="20"/>
                      <w:szCs w:val="20"/>
                    </w:rPr>
                    <w:t>—</w:t>
                  </w:r>
                  <w:r w:rsidRPr="00D476E3">
                    <w:rPr>
                      <w:sz w:val="20"/>
                      <w:szCs w:val="18"/>
                    </w:rPr>
                    <w:t xml:space="preserve"> The trade purchases for QSE </w:t>
                  </w:r>
                  <w:r w:rsidRPr="00D476E3">
                    <w:rPr>
                      <w:i/>
                      <w:sz w:val="20"/>
                      <w:szCs w:val="18"/>
                    </w:rPr>
                    <w:t>q</w:t>
                  </w:r>
                  <w:r w:rsidRPr="00D476E3">
                    <w:rPr>
                      <w:sz w:val="20"/>
                      <w:szCs w:val="18"/>
                    </w:rPr>
                    <w:t xml:space="preserve"> for Non-Spin for the Operating Hour.</w:t>
                  </w:r>
                </w:p>
              </w:tc>
            </w:tr>
            <w:tr w:rsidR="006161AD" w:rsidRPr="00D476E3" w14:paraId="279623A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B042104" w14:textId="77777777" w:rsidR="006161AD" w:rsidRPr="00D476E3" w:rsidRDefault="006161AD" w:rsidP="006F573E">
                  <w:pPr>
                    <w:spacing w:after="60"/>
                    <w:rPr>
                      <w:sz w:val="20"/>
                      <w:szCs w:val="20"/>
                    </w:rPr>
                  </w:pPr>
                  <w:r w:rsidRPr="00D476E3">
                    <w:rPr>
                      <w:sz w:val="20"/>
                      <w:szCs w:val="20"/>
                    </w:rPr>
                    <w:t xml:space="preserve">NSTS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87358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12C82C" w14:textId="77777777" w:rsidR="006161AD" w:rsidRPr="00D476E3" w:rsidRDefault="006161AD" w:rsidP="006F573E">
                  <w:pPr>
                    <w:spacing w:after="60"/>
                    <w:rPr>
                      <w:i/>
                      <w:sz w:val="20"/>
                      <w:szCs w:val="20"/>
                    </w:rPr>
                  </w:pPr>
                  <w:r w:rsidRPr="00D476E3">
                    <w:rPr>
                      <w:i/>
                      <w:sz w:val="20"/>
                      <w:szCs w:val="18"/>
                    </w:rPr>
                    <w:t>Trade Sales for Non-Spin for the QSE—</w:t>
                  </w:r>
                  <w:r w:rsidRPr="00D476E3">
                    <w:rPr>
                      <w:sz w:val="20"/>
                      <w:szCs w:val="18"/>
                    </w:rPr>
                    <w:t xml:space="preserve"> The trade sales for QSE </w:t>
                  </w:r>
                  <w:r w:rsidRPr="00D476E3">
                    <w:rPr>
                      <w:i/>
                      <w:sz w:val="20"/>
                      <w:szCs w:val="18"/>
                    </w:rPr>
                    <w:t>q</w:t>
                  </w:r>
                  <w:r w:rsidRPr="00D476E3">
                    <w:rPr>
                      <w:sz w:val="20"/>
                      <w:szCs w:val="18"/>
                    </w:rPr>
                    <w:t xml:space="preserve"> for Non-Spin for the Operating Hour.</w:t>
                  </w:r>
                </w:p>
              </w:tc>
            </w:tr>
            <w:tr w:rsidR="006161AD" w:rsidRPr="00D476E3" w14:paraId="2D0A1EB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5E21488"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D3A89F7"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CB7311"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E44BB3B"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848BCD3"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80D7E7"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EE76619"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The weight used in the Ancillary Service award calculation for the portion of the SCED interval y within the Settlement Interval.</w:t>
                  </w:r>
                </w:p>
              </w:tc>
            </w:tr>
            <w:tr w:rsidR="006161AD" w:rsidRPr="00D476E3" w14:paraId="63EBE68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DCF7A81" w14:textId="77777777" w:rsidR="006161AD" w:rsidRPr="00D476E3" w:rsidRDefault="006161AD" w:rsidP="006F573E">
                  <w:pPr>
                    <w:spacing w:after="60"/>
                    <w:rPr>
                      <w:sz w:val="20"/>
                      <w:szCs w:val="20"/>
                    </w:rPr>
                  </w:pPr>
                  <w:r w:rsidRPr="00D476E3">
                    <w:rPr>
                      <w:sz w:val="20"/>
                      <w:szCs w:val="20"/>
                    </w:rPr>
                    <w:t xml:space="preserve">NSRWF </w:t>
                  </w:r>
                  <w:r w:rsidRPr="00D476E3">
                    <w:rPr>
                      <w:i/>
                      <w:sz w:val="20"/>
                      <w:szCs w:val="20"/>
                      <w:vertAlign w:val="subscript"/>
                    </w:rPr>
                    <w:t>q, r,</w:t>
                  </w:r>
                  <w:del w:id="449" w:author="ERCOT" w:date="2024-06-03T13:24: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B9BB049"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C69917" w14:textId="77777777" w:rsidR="006161AD" w:rsidRPr="00D476E3" w:rsidRDefault="006161AD" w:rsidP="006F573E">
                  <w:pPr>
                    <w:spacing w:after="60"/>
                    <w:rPr>
                      <w:i/>
                      <w:sz w:val="20"/>
                      <w:szCs w:val="20"/>
                    </w:rPr>
                  </w:pPr>
                  <w:r w:rsidRPr="00D476E3">
                    <w:rPr>
                      <w:i/>
                      <w:sz w:val="20"/>
                      <w:szCs w:val="20"/>
                    </w:rPr>
                    <w:t>Non-Spin Resource Node Weighting Factor per interval -</w:t>
                  </w:r>
                  <w:r w:rsidRPr="00D476E3">
                    <w:rPr>
                      <w:sz w:val="20"/>
                      <w:szCs w:val="20"/>
                    </w:rPr>
                    <w:t xml:space="preserve"> The Non-Spin Resource weight, based on Non-Spin awards, used in the Real-Time MCPC calculation for the portion of the SCED interval </w:t>
                  </w:r>
                  <w:r w:rsidRPr="00D476E3">
                    <w:rPr>
                      <w:i/>
                      <w:sz w:val="20"/>
                      <w:szCs w:val="20"/>
                    </w:rPr>
                    <w:t>y</w:t>
                  </w:r>
                  <w:r w:rsidRPr="00D476E3">
                    <w:rPr>
                      <w:sz w:val="20"/>
                      <w:szCs w:val="20"/>
                    </w:rPr>
                    <w:t xml:space="preserve"> within the Settlement Interval</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615E01B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BF723A7"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31FA55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017EFF8"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5D5BCE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E74CDBA"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205494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FD8705F" w14:textId="77777777" w:rsidR="006161AD" w:rsidRPr="00D476E3" w:rsidRDefault="006161AD" w:rsidP="006F573E">
                  <w:pPr>
                    <w:spacing w:after="60"/>
                    <w:rPr>
                      <w:sz w:val="20"/>
                      <w:szCs w:val="20"/>
                    </w:rPr>
                  </w:pPr>
                  <w:r w:rsidRPr="00D476E3">
                    <w:rPr>
                      <w:sz w:val="20"/>
                      <w:szCs w:val="20"/>
                    </w:rPr>
                    <w:t>A QSE.</w:t>
                  </w:r>
                </w:p>
              </w:tc>
            </w:tr>
            <w:tr w:rsidR="006161AD" w:rsidRPr="00D476E3" w14:paraId="2E28D40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1FCDA5"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D210CB5"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7F1467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7748C770" w14:textId="77777777" w:rsidTr="006F573E">
              <w:trPr>
                <w:cantSplit/>
                <w:del w:id="450" w:author="ERCOT" w:date="2024-06-03T13:24:00Z"/>
              </w:trPr>
              <w:tc>
                <w:tcPr>
                  <w:tcW w:w="1279" w:type="pct"/>
                  <w:tcBorders>
                    <w:top w:val="single" w:sz="4" w:space="0" w:color="auto"/>
                    <w:left w:val="single" w:sz="4" w:space="0" w:color="auto"/>
                    <w:bottom w:val="single" w:sz="4" w:space="0" w:color="auto"/>
                    <w:right w:val="single" w:sz="4" w:space="0" w:color="auto"/>
                  </w:tcBorders>
                  <w:hideMark/>
                </w:tcPr>
                <w:p w14:paraId="6F5A6B4D" w14:textId="77777777" w:rsidR="006161AD" w:rsidRPr="00D476E3" w:rsidDel="00FA3719" w:rsidRDefault="006161AD" w:rsidP="006F573E">
                  <w:pPr>
                    <w:spacing w:after="60"/>
                    <w:rPr>
                      <w:del w:id="451" w:author="ERCOT" w:date="2024-06-03T13:24:00Z"/>
                      <w:i/>
                      <w:sz w:val="20"/>
                      <w:szCs w:val="20"/>
                    </w:rPr>
                  </w:pPr>
                  <w:del w:id="452" w:author="ERCOT" w:date="2024-06-03T13:24: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7AD35E9B" w14:textId="77777777" w:rsidR="006161AD" w:rsidRPr="00D476E3" w:rsidDel="00FA3719" w:rsidRDefault="006161AD" w:rsidP="006F573E">
                  <w:pPr>
                    <w:spacing w:after="60"/>
                    <w:rPr>
                      <w:del w:id="453" w:author="ERCOT" w:date="2024-06-03T13:24:00Z"/>
                      <w:sz w:val="20"/>
                      <w:szCs w:val="20"/>
                    </w:rPr>
                  </w:pPr>
                  <w:del w:id="454" w:author="ERCOT" w:date="2024-06-03T13:24: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9E16768" w14:textId="77777777" w:rsidR="006161AD" w:rsidRPr="00D476E3" w:rsidDel="00FA3719" w:rsidRDefault="006161AD" w:rsidP="006F573E">
                  <w:pPr>
                    <w:spacing w:after="60"/>
                    <w:rPr>
                      <w:del w:id="455" w:author="ERCOT" w:date="2024-06-03T13:24:00Z"/>
                      <w:sz w:val="20"/>
                      <w:szCs w:val="20"/>
                    </w:rPr>
                  </w:pPr>
                  <w:del w:id="456" w:author="ERCOT" w:date="2024-06-03T13:24:00Z">
                    <w:r w:rsidRPr="00D476E3" w:rsidDel="00FA3719">
                      <w:rPr>
                        <w:sz w:val="20"/>
                        <w:szCs w:val="20"/>
                      </w:rPr>
                      <w:delText>A Resource Node Settlement Point.</w:delText>
                    </w:r>
                  </w:del>
                </w:p>
              </w:tc>
            </w:tr>
          </w:tbl>
          <w:p w14:paraId="3E17F88B" w14:textId="77777777" w:rsidR="006161AD" w:rsidRPr="00D476E3" w:rsidRDefault="006161AD" w:rsidP="006F573E">
            <w:pPr>
              <w:spacing w:before="240" w:after="240"/>
              <w:rPr>
                <w:szCs w:val="20"/>
              </w:rPr>
            </w:pPr>
            <w:r w:rsidRPr="00D476E3">
              <w:rPr>
                <w:szCs w:val="20"/>
              </w:rPr>
              <w:t>(2)</w:t>
            </w:r>
            <w:r w:rsidRPr="00D476E3">
              <w:rPr>
                <w:szCs w:val="20"/>
              </w:rPr>
              <w:tab/>
              <w:t>Non-Spin Only Charge:</w:t>
            </w:r>
          </w:p>
          <w:p w14:paraId="38A6B2DB"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RTNSOAMT</w:t>
            </w:r>
            <w:r w:rsidRPr="00D476E3">
              <w:rPr>
                <w:b/>
                <w:bCs/>
                <w:i/>
                <w:vertAlign w:val="subscript"/>
              </w:rPr>
              <w:t xml:space="preserve"> q  </w:t>
            </w:r>
            <w:r w:rsidRPr="00D476E3">
              <w:rPr>
                <w:b/>
                <w:bCs/>
              </w:rPr>
              <w:t xml:space="preserve">= </w:t>
            </w:r>
            <w:r w:rsidRPr="00D476E3">
              <w:rPr>
                <w:b/>
                <w:bCs/>
              </w:rPr>
              <w:tab/>
              <w:t xml:space="preserve">(1/4) * DANSOAWD </w:t>
            </w:r>
            <w:r w:rsidRPr="00D476E3">
              <w:rPr>
                <w:b/>
                <w:bCs/>
                <w:i/>
                <w:vertAlign w:val="subscript"/>
              </w:rPr>
              <w:t>q</w:t>
            </w:r>
            <w:r w:rsidRPr="00D476E3">
              <w:rPr>
                <w:b/>
                <w:bCs/>
              </w:rPr>
              <w:t xml:space="preserve"> * RTMCPCNS</w:t>
            </w:r>
          </w:p>
          <w:p w14:paraId="6E284489"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44730D6"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9DA38D4"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63C2D6A2"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4B0F8D7"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95B513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A296EB0" w14:textId="77777777" w:rsidR="006161AD" w:rsidRPr="00D476E3" w:rsidRDefault="006161AD" w:rsidP="006F573E">
                  <w:pPr>
                    <w:spacing w:after="60"/>
                    <w:rPr>
                      <w:sz w:val="20"/>
                      <w:szCs w:val="20"/>
                    </w:rPr>
                  </w:pPr>
                  <w:r w:rsidRPr="00D476E3">
                    <w:rPr>
                      <w:sz w:val="20"/>
                      <w:szCs w:val="20"/>
                    </w:rPr>
                    <w:t xml:space="preserve">RTNSOAMT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28833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E38EFFC" w14:textId="77777777" w:rsidR="006161AD" w:rsidRPr="00D476E3" w:rsidRDefault="006161AD" w:rsidP="006F573E">
                  <w:pPr>
                    <w:spacing w:after="60"/>
                    <w:rPr>
                      <w:i/>
                      <w:sz w:val="20"/>
                      <w:szCs w:val="20"/>
                    </w:rPr>
                  </w:pPr>
                  <w:r w:rsidRPr="00D476E3">
                    <w:rPr>
                      <w:i/>
                      <w:sz w:val="20"/>
                      <w:szCs w:val="20"/>
                    </w:rPr>
                    <w:t>Real-Time Non-Spin Only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only award for each 15-minute Settlement Interval.</w:t>
                  </w:r>
                </w:p>
              </w:tc>
            </w:tr>
            <w:tr w:rsidR="006161AD" w:rsidRPr="00D476E3" w14:paraId="1EB4EB06"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F478D70" w14:textId="77777777" w:rsidR="006161AD" w:rsidRPr="00D476E3" w:rsidRDefault="006161AD" w:rsidP="006F573E">
                  <w:pPr>
                    <w:spacing w:after="60"/>
                    <w:rPr>
                      <w:sz w:val="20"/>
                      <w:szCs w:val="20"/>
                    </w:rPr>
                  </w:pPr>
                  <w:r w:rsidRPr="00D476E3">
                    <w:rPr>
                      <w:sz w:val="20"/>
                      <w:szCs w:val="20"/>
                    </w:rPr>
                    <w:t xml:space="preserve">DANSOAWD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09CF1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5A712E" w14:textId="77777777" w:rsidR="006161AD" w:rsidRPr="00D476E3" w:rsidRDefault="006161AD" w:rsidP="006F573E">
                  <w:pPr>
                    <w:spacing w:after="60"/>
                    <w:rPr>
                      <w:i/>
                      <w:sz w:val="20"/>
                      <w:szCs w:val="20"/>
                    </w:rPr>
                  </w:pPr>
                  <w:r w:rsidRPr="00D476E3">
                    <w:rPr>
                      <w:i/>
                      <w:sz w:val="20"/>
                      <w:szCs w:val="20"/>
                    </w:rPr>
                    <w:t>Day-Ahead Non-Spin Only Award for the QSE</w:t>
                  </w:r>
                  <w:r w:rsidRPr="00D476E3">
                    <w:rPr>
                      <w:rFonts w:ascii="Symbol" w:eastAsia="Symbol" w:hAnsi="Symbol" w:cs="Symbol"/>
                      <w:sz w:val="20"/>
                      <w:szCs w:val="20"/>
                    </w:rPr>
                    <w:t>¾</w:t>
                  </w:r>
                  <w:r w:rsidRPr="00D476E3">
                    <w:rPr>
                      <w:sz w:val="20"/>
                      <w:szCs w:val="20"/>
                    </w:rPr>
                    <w:t xml:space="preserve"> The Non-Spin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321DF1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DA8FBA8" w14:textId="77777777" w:rsidR="006161AD" w:rsidRPr="00D476E3" w:rsidRDefault="006161AD" w:rsidP="006F573E">
                  <w:pPr>
                    <w:spacing w:after="60"/>
                    <w:rPr>
                      <w:sz w:val="20"/>
                      <w:szCs w:val="20"/>
                    </w:rPr>
                  </w:pPr>
                  <w:r w:rsidRPr="00D476E3">
                    <w:rPr>
                      <w:sz w:val="20"/>
                      <w:szCs w:val="20"/>
                    </w:rP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76CB118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76C5C68" w14:textId="77777777" w:rsidR="006161AD" w:rsidRPr="00D476E3" w:rsidRDefault="006161AD" w:rsidP="006F573E">
                  <w:pPr>
                    <w:spacing w:after="60"/>
                    <w:rPr>
                      <w:i/>
                      <w:sz w:val="20"/>
                      <w:szCs w:val="20"/>
                    </w:rPr>
                  </w:pPr>
                  <w:r w:rsidRPr="00D476E3">
                    <w:rPr>
                      <w:i/>
                      <w:sz w:val="20"/>
                      <w:szCs w:val="20"/>
                    </w:rPr>
                    <w:t>Real-Time Market Clearing Price for Capacity for Non-Spin -</w:t>
                  </w:r>
                  <w:r w:rsidRPr="00D476E3">
                    <w:rPr>
                      <w:sz w:val="20"/>
                      <w:szCs w:val="20"/>
                    </w:rPr>
                    <w:t xml:space="preserve"> The Real-Time MCPC for Non-Spin for the 15-minute Settlement Interval.</w:t>
                  </w:r>
                </w:p>
              </w:tc>
            </w:tr>
            <w:tr w:rsidR="006161AD" w:rsidRPr="00D476E3" w14:paraId="6A9C477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05776E7D"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1D666A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92E2709" w14:textId="77777777" w:rsidR="006161AD" w:rsidRPr="00D476E3" w:rsidRDefault="006161AD" w:rsidP="006F573E">
                  <w:pPr>
                    <w:spacing w:after="60"/>
                    <w:rPr>
                      <w:sz w:val="20"/>
                      <w:szCs w:val="20"/>
                    </w:rPr>
                  </w:pPr>
                  <w:r w:rsidRPr="00D476E3">
                    <w:rPr>
                      <w:sz w:val="20"/>
                      <w:szCs w:val="20"/>
                    </w:rPr>
                    <w:t>A QSE.</w:t>
                  </w:r>
                </w:p>
              </w:tc>
            </w:tr>
          </w:tbl>
          <w:p w14:paraId="086F10E7" w14:textId="77777777" w:rsidR="006161AD" w:rsidRPr="00D476E3" w:rsidRDefault="006161AD" w:rsidP="006F573E">
            <w:pPr>
              <w:spacing w:before="240" w:after="240"/>
              <w:rPr>
                <w:szCs w:val="20"/>
              </w:rPr>
            </w:pPr>
            <w:r w:rsidRPr="00D476E3">
              <w:rPr>
                <w:szCs w:val="20"/>
              </w:rPr>
              <w:t>(3)</w:t>
            </w:r>
            <w:r w:rsidRPr="00D476E3">
              <w:rPr>
                <w:szCs w:val="20"/>
              </w:rPr>
              <w:tab/>
              <w:t xml:space="preserve"> Non-Spin Trade Overage Charge:</w:t>
            </w:r>
          </w:p>
          <w:p w14:paraId="27E831E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RTNSTOAMT</w:t>
            </w:r>
            <w:r w:rsidRPr="00D476E3">
              <w:rPr>
                <w:b/>
                <w:bCs/>
                <w:i/>
                <w:vertAlign w:val="subscript"/>
              </w:rPr>
              <w:t xml:space="preserve"> q  </w:t>
            </w:r>
            <w:r w:rsidRPr="00D476E3">
              <w:rPr>
                <w:b/>
                <w:bCs/>
              </w:rPr>
              <w:t xml:space="preserve">= </w:t>
            </w:r>
            <w:r w:rsidRPr="00D476E3">
              <w:rPr>
                <w:b/>
                <w:bCs/>
              </w:rPr>
              <w:tab/>
              <w:t xml:space="preserve">(1/4) * RTNSTO </w:t>
            </w:r>
            <w:r w:rsidRPr="00D476E3">
              <w:rPr>
                <w:b/>
                <w:bCs/>
                <w:i/>
                <w:vertAlign w:val="subscript"/>
              </w:rPr>
              <w:t>q</w:t>
            </w:r>
            <w:r w:rsidRPr="00D476E3">
              <w:rPr>
                <w:b/>
                <w:bCs/>
              </w:rPr>
              <w:t xml:space="preserve"> * RTMCPCRNS</w:t>
            </w:r>
          </w:p>
          <w:p w14:paraId="11CE54EA"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7508AED"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39C561F"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FA0B72F"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3A04A5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4745539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7EE7D17" w14:textId="77777777" w:rsidR="006161AD" w:rsidRPr="00D476E3" w:rsidRDefault="006161AD" w:rsidP="006F573E">
                  <w:pPr>
                    <w:spacing w:after="60"/>
                    <w:rPr>
                      <w:sz w:val="20"/>
                      <w:szCs w:val="20"/>
                    </w:rPr>
                  </w:pPr>
                  <w:r w:rsidRPr="00D476E3">
                    <w:rPr>
                      <w:sz w:val="20"/>
                      <w:szCs w:val="20"/>
                    </w:rPr>
                    <w:t xml:space="preserve">RTNSTOAMT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341B0C7"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A277878" w14:textId="77777777" w:rsidR="006161AD" w:rsidRPr="00D476E3" w:rsidRDefault="006161AD" w:rsidP="006F573E">
                  <w:pPr>
                    <w:spacing w:after="60"/>
                    <w:rPr>
                      <w:i/>
                      <w:sz w:val="20"/>
                      <w:szCs w:val="20"/>
                    </w:rPr>
                  </w:pPr>
                  <w:r w:rsidRPr="00D476E3">
                    <w:rPr>
                      <w:i/>
                      <w:sz w:val="20"/>
                      <w:szCs w:val="20"/>
                    </w:rPr>
                    <w:t>Real-Time Non-Spin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Non-Spin trade overages for each 15-minute Settlement Interval.</w:t>
                  </w:r>
                </w:p>
              </w:tc>
            </w:tr>
            <w:tr w:rsidR="006161AD" w:rsidRPr="00D476E3" w14:paraId="1DA8110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9A4599D" w14:textId="77777777" w:rsidR="006161AD" w:rsidRPr="00D476E3" w:rsidRDefault="006161AD" w:rsidP="006F573E">
                  <w:pPr>
                    <w:spacing w:after="60"/>
                    <w:rPr>
                      <w:sz w:val="20"/>
                      <w:szCs w:val="20"/>
                    </w:rPr>
                  </w:pPr>
                  <w:r w:rsidRPr="00D476E3">
                    <w:rPr>
                      <w:sz w:val="20"/>
                      <w:szCs w:val="20"/>
                    </w:rPr>
                    <w:t xml:space="preserve">RTNSTO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0EB7BF"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AC00D0" w14:textId="77777777" w:rsidR="006161AD" w:rsidRPr="00D476E3" w:rsidRDefault="006161AD" w:rsidP="006F573E">
                  <w:pPr>
                    <w:spacing w:after="60"/>
                    <w:rPr>
                      <w:sz w:val="20"/>
                      <w:szCs w:val="20"/>
                    </w:rPr>
                  </w:pPr>
                  <w:r w:rsidRPr="00D476E3">
                    <w:rPr>
                      <w:i/>
                      <w:sz w:val="20"/>
                      <w:szCs w:val="20"/>
                    </w:rPr>
                    <w:t xml:space="preserve">Real-Time Non-Spin Trade Overage for the QSE </w:t>
                  </w:r>
                  <w:r w:rsidRPr="00D476E3">
                    <w:rPr>
                      <w:rFonts w:ascii="Symbol" w:eastAsia="Symbol" w:hAnsi="Symbol" w:cs="Symbol"/>
                      <w:sz w:val="20"/>
                      <w:szCs w:val="20"/>
                    </w:rPr>
                    <w:t>¾</w:t>
                  </w:r>
                  <w:r w:rsidRPr="00D476E3">
                    <w:rPr>
                      <w:sz w:val="20"/>
                      <w:szCs w:val="20"/>
                    </w:rPr>
                    <w:t xml:space="preserve"> The quantity of submitted Non-Spin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03082F7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3A19E31" w14:textId="77777777" w:rsidR="006161AD" w:rsidRPr="00D476E3" w:rsidRDefault="006161AD" w:rsidP="006F573E">
                  <w:pPr>
                    <w:spacing w:after="60"/>
                    <w:rPr>
                      <w:sz w:val="20"/>
                      <w:szCs w:val="20"/>
                    </w:rPr>
                  </w:pPr>
                  <w:r w:rsidRPr="00D476E3">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3EB28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5431D2" w14:textId="77777777" w:rsidR="006161AD" w:rsidRPr="00D476E3" w:rsidRDefault="006161AD" w:rsidP="006F573E">
                  <w:pPr>
                    <w:spacing w:after="60"/>
                    <w:rPr>
                      <w:i/>
                      <w:sz w:val="20"/>
                      <w:szCs w:val="20"/>
                    </w:rPr>
                  </w:pPr>
                  <w:r w:rsidRPr="00D476E3">
                    <w:rPr>
                      <w:i/>
                      <w:sz w:val="20"/>
                      <w:szCs w:val="20"/>
                    </w:rPr>
                    <w:t xml:space="preserve">Real-Time Market Clearing Price </w:t>
                  </w:r>
                  <w:r w:rsidRPr="00D476E3">
                    <w:rPr>
                      <w:bCs/>
                      <w:i/>
                      <w:sz w:val="20"/>
                      <w:szCs w:val="20"/>
                      <w:lang w:val="pt-BR"/>
                    </w:rPr>
                    <w:t xml:space="preserve">for Capacity </w:t>
                  </w:r>
                  <w:r w:rsidRPr="00D476E3">
                    <w:rPr>
                      <w:i/>
                      <w:sz w:val="20"/>
                      <w:szCs w:val="20"/>
                    </w:rPr>
                    <w:t>for Non-Spin -</w:t>
                  </w:r>
                  <w:r w:rsidRPr="00D476E3">
                    <w:rPr>
                      <w:sz w:val="20"/>
                      <w:szCs w:val="20"/>
                    </w:rPr>
                    <w:t xml:space="preserve"> The Real-Time MCPC for Non-Spin for the 15-minute Settlement Interval.</w:t>
                  </w:r>
                </w:p>
              </w:tc>
            </w:tr>
            <w:tr w:rsidR="006161AD" w:rsidRPr="00D476E3" w14:paraId="1385DE7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C11AA77"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CC586F3"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0D70273" w14:textId="77777777" w:rsidR="006161AD" w:rsidRPr="00D476E3" w:rsidRDefault="006161AD" w:rsidP="006F573E">
                  <w:pPr>
                    <w:spacing w:after="60"/>
                    <w:rPr>
                      <w:sz w:val="20"/>
                      <w:szCs w:val="20"/>
                    </w:rPr>
                  </w:pPr>
                  <w:r w:rsidRPr="00D476E3">
                    <w:rPr>
                      <w:sz w:val="20"/>
                      <w:szCs w:val="20"/>
                    </w:rPr>
                    <w:t>A QSE.</w:t>
                  </w:r>
                </w:p>
              </w:tc>
            </w:tr>
          </w:tbl>
          <w:p w14:paraId="11B3D878" w14:textId="77777777" w:rsidR="006161AD" w:rsidRPr="00D476E3" w:rsidRDefault="006161AD" w:rsidP="006F573E">
            <w:pPr>
              <w:keepNext/>
              <w:tabs>
                <w:tab w:val="left" w:pos="1080"/>
              </w:tabs>
              <w:spacing w:before="480" w:after="240"/>
              <w:outlineLvl w:val="2"/>
              <w:rPr>
                <w:b/>
                <w:bCs/>
                <w:i/>
                <w:szCs w:val="20"/>
              </w:rPr>
            </w:pPr>
          </w:p>
        </w:tc>
      </w:tr>
    </w:tbl>
    <w:p w14:paraId="563DC1D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3BD5F74" w14:textId="77777777" w:rsidTr="006F573E">
        <w:trPr>
          <w:trHeight w:val="206"/>
        </w:trPr>
        <w:tc>
          <w:tcPr>
            <w:tcW w:w="9350" w:type="dxa"/>
            <w:shd w:val="clear" w:color="auto" w:fill="D0CECE"/>
          </w:tcPr>
          <w:p w14:paraId="1A41F3C1" w14:textId="77777777" w:rsidR="006161AD" w:rsidRPr="00D476E3" w:rsidRDefault="006161AD" w:rsidP="006F573E">
            <w:pPr>
              <w:spacing w:before="120" w:after="240"/>
              <w:rPr>
                <w:b/>
                <w:i/>
                <w:iCs/>
              </w:rPr>
            </w:pPr>
            <w:r w:rsidRPr="00D476E3">
              <w:rPr>
                <w:b/>
                <w:i/>
                <w:iCs/>
              </w:rPr>
              <w:t>[NPRR1010:  Insert Section 6.7.5.6 below upon system implementation of the Real-Time Co-Optimization (RTC) project:]</w:t>
            </w:r>
          </w:p>
          <w:p w14:paraId="6F30F1C0" w14:textId="77777777" w:rsidR="006161AD" w:rsidRPr="00D476E3" w:rsidRDefault="006161AD" w:rsidP="006F573E">
            <w:pPr>
              <w:keepNext/>
              <w:widowControl w:val="0"/>
              <w:tabs>
                <w:tab w:val="left" w:pos="1260"/>
              </w:tabs>
              <w:spacing w:before="480" w:after="240"/>
              <w:ind w:left="1260" w:hanging="1260"/>
              <w:outlineLvl w:val="3"/>
              <w:rPr>
                <w:b/>
                <w:bCs/>
                <w:snapToGrid w:val="0"/>
                <w:szCs w:val="20"/>
              </w:rPr>
            </w:pPr>
            <w:bookmarkStart w:id="457" w:name="_Toc135992427"/>
            <w:r w:rsidRPr="00D476E3">
              <w:rPr>
                <w:b/>
                <w:bCs/>
                <w:snapToGrid w:val="0"/>
                <w:szCs w:val="20"/>
              </w:rPr>
              <w:t>6.7.5.6</w:t>
            </w:r>
            <w:r w:rsidRPr="00D476E3">
              <w:rPr>
                <w:b/>
                <w:bCs/>
                <w:snapToGrid w:val="0"/>
                <w:szCs w:val="20"/>
              </w:rPr>
              <w:tab/>
              <w:t>ERCOT Contingency Reserve Service Payments and Charges</w:t>
            </w:r>
            <w:bookmarkEnd w:id="457"/>
          </w:p>
          <w:p w14:paraId="43B74D42" w14:textId="77777777" w:rsidR="006161AD" w:rsidRPr="00D476E3" w:rsidRDefault="006161AD" w:rsidP="006F573E">
            <w:pPr>
              <w:rPr>
                <w:szCs w:val="20"/>
              </w:rPr>
            </w:pPr>
            <w:r w:rsidRPr="00D476E3">
              <w:rPr>
                <w:szCs w:val="20"/>
              </w:rPr>
              <w:t>(1)</w:t>
            </w:r>
            <w:r w:rsidRPr="00D476E3">
              <w:rPr>
                <w:szCs w:val="20"/>
              </w:rPr>
              <w:tab/>
              <w:t>ECRS Imbalance Payment or Charge:</w:t>
            </w:r>
          </w:p>
          <w:p w14:paraId="6A1BB637" w14:textId="77777777" w:rsidR="006161AD" w:rsidRPr="00D476E3" w:rsidRDefault="006161AD" w:rsidP="006F573E">
            <w:pPr>
              <w:tabs>
                <w:tab w:val="left" w:pos="2250"/>
                <w:tab w:val="left" w:pos="3150"/>
                <w:tab w:val="left" w:pos="3960"/>
              </w:tabs>
              <w:spacing w:after="240"/>
              <w:ind w:left="2340" w:hanging="1620"/>
              <w:rPr>
                <w:b/>
                <w:bCs/>
              </w:rPr>
            </w:pPr>
            <w:r w:rsidRPr="00D476E3">
              <w:rPr>
                <w:b/>
                <w:bCs/>
              </w:rPr>
              <w:t>RTECRIMBAMT</w:t>
            </w:r>
            <w:r w:rsidRPr="00D476E3">
              <w:rPr>
                <w:b/>
                <w:bCs/>
                <w:i/>
                <w:iCs/>
                <w:vertAlign w:val="subscript"/>
              </w:rPr>
              <w:t xml:space="preserve"> q  </w:t>
            </w:r>
            <w:r w:rsidRPr="00D476E3">
              <w:rPr>
                <w:b/>
                <w:bCs/>
              </w:rPr>
              <w:t>= (-1) * [</w:t>
            </w:r>
            <w:r w:rsidRPr="00D476E3">
              <w:rPr>
                <w:b/>
                <w:bCs/>
                <w:position w:val="-18"/>
              </w:rPr>
              <w:object w:dxaOrig="285" w:dyaOrig="570" w14:anchorId="40611B70">
                <v:shape id="_x0000_i1106" type="#_x0000_t75" style="width:12pt;height:30pt" o:ole="">
                  <v:imagedata r:id="rId93" o:title=""/>
                </v:shape>
                <o:OLEObject Type="Embed" ProgID="Equation.3" ShapeID="_x0000_i1106" DrawAspect="Content" ObjectID="_1791035074" r:id="rId115"/>
              </w:object>
            </w:r>
            <w:r w:rsidRPr="00D476E3">
              <w:rPr>
                <w:b/>
                <w:bCs/>
              </w:rPr>
              <w:t>[RTECRREV</w:t>
            </w:r>
            <w:r w:rsidRPr="00D476E3">
              <w:rPr>
                <w:b/>
                <w:bCs/>
                <w:i/>
                <w:iCs/>
                <w:vertAlign w:val="subscript"/>
              </w:rPr>
              <w:t xml:space="preserve">q, r </w:t>
            </w:r>
            <w:r w:rsidRPr="00D476E3">
              <w:rPr>
                <w:b/>
                <w:bCs/>
                <w:i/>
                <w:iCs/>
              </w:rPr>
              <w:t xml:space="preserve"> </w:t>
            </w:r>
            <w:r w:rsidRPr="00D476E3">
              <w:rPr>
                <w:b/>
                <w:bCs/>
              </w:rPr>
              <w:t>– (1/4) * (PCECRR</w:t>
            </w:r>
            <w:r w:rsidRPr="00D476E3">
              <w:rPr>
                <w:b/>
                <w:bCs/>
                <w:i/>
                <w:iCs/>
              </w:rPr>
              <w:t xml:space="preserve"> </w:t>
            </w:r>
            <w:r w:rsidRPr="00D476E3">
              <w:rPr>
                <w:b/>
                <w:bCs/>
                <w:i/>
                <w:iCs/>
                <w:vertAlign w:val="subscript"/>
              </w:rPr>
              <w:t>r, q, DAM</w:t>
            </w:r>
            <w:r w:rsidRPr="00D476E3">
              <w:rPr>
                <w:b/>
                <w:bCs/>
              </w:rPr>
              <w:t xml:space="preserve"> * </w:t>
            </w:r>
          </w:p>
          <w:p w14:paraId="442A42A2" w14:textId="77777777" w:rsidR="006161AD" w:rsidRPr="00D476E3" w:rsidRDefault="006161AD" w:rsidP="006F573E">
            <w:pPr>
              <w:tabs>
                <w:tab w:val="left" w:pos="2250"/>
                <w:tab w:val="left" w:pos="3150"/>
                <w:tab w:val="left" w:pos="3960"/>
              </w:tabs>
              <w:spacing w:after="240"/>
              <w:ind w:left="2340" w:firstLine="270"/>
              <w:rPr>
                <w:b/>
                <w:bCs/>
              </w:rPr>
            </w:pPr>
            <w:r w:rsidRPr="00D476E3">
              <w:rPr>
                <w:b/>
                <w:bCs/>
              </w:rPr>
              <w:t xml:space="preserve">RTMCPCECR)] – (1/4) * (DASAECRQ </w:t>
            </w:r>
            <w:r w:rsidRPr="00D476E3">
              <w:rPr>
                <w:b/>
                <w:bCs/>
                <w:i/>
                <w:vertAlign w:val="subscript"/>
              </w:rPr>
              <w:t>q</w:t>
            </w:r>
            <w:r w:rsidRPr="00D476E3">
              <w:rPr>
                <w:b/>
                <w:bCs/>
              </w:rPr>
              <w:t xml:space="preserve"> * RTMCPCECR) + (1/4) * (ECRTP </w:t>
            </w:r>
            <w:r w:rsidRPr="00D476E3">
              <w:rPr>
                <w:b/>
                <w:bCs/>
                <w:i/>
                <w:vertAlign w:val="subscript"/>
              </w:rPr>
              <w:t>q</w:t>
            </w:r>
            <w:r w:rsidRPr="00D476E3">
              <w:rPr>
                <w:b/>
                <w:bCs/>
              </w:rPr>
              <w:t xml:space="preserve"> – ECRTS </w:t>
            </w:r>
            <w:r w:rsidRPr="00D476E3">
              <w:rPr>
                <w:b/>
                <w:bCs/>
                <w:i/>
                <w:vertAlign w:val="subscript"/>
              </w:rPr>
              <w:t>q</w:t>
            </w:r>
            <w:r w:rsidRPr="00D476E3">
              <w:rPr>
                <w:b/>
                <w:bCs/>
              </w:rPr>
              <w:t>) * RTMCPCECR]</w:t>
            </w:r>
          </w:p>
          <w:p w14:paraId="244B14D9"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Where:   </w:t>
            </w:r>
          </w:p>
          <w:p w14:paraId="6F6B940F" w14:textId="77777777" w:rsidR="006161AD" w:rsidRPr="00D476E3" w:rsidRDefault="006161AD" w:rsidP="006F573E">
            <w:pPr>
              <w:tabs>
                <w:tab w:val="left" w:pos="2250"/>
                <w:tab w:val="left" w:pos="3150"/>
                <w:tab w:val="left" w:pos="3960"/>
              </w:tabs>
              <w:spacing w:after="240"/>
              <w:ind w:left="3960" w:hanging="3240"/>
              <w:rPr>
                <w:b/>
                <w:bCs/>
              </w:rPr>
            </w:pPr>
            <w:r w:rsidRPr="00D476E3">
              <w:rPr>
                <w:b/>
                <w:bCs/>
                <w:szCs w:val="20"/>
              </w:rPr>
              <w:t>RT</w:t>
            </w:r>
            <w:r w:rsidRPr="00D476E3">
              <w:rPr>
                <w:b/>
                <w:bCs/>
              </w:rPr>
              <w:t>ECR</w:t>
            </w:r>
            <w:r w:rsidRPr="00D476E3">
              <w:rPr>
                <w:b/>
                <w:bCs/>
                <w:szCs w:val="20"/>
              </w:rPr>
              <w:t xml:space="preserve">REV </w:t>
            </w:r>
            <w:r w:rsidRPr="00D476E3">
              <w:rPr>
                <w:b/>
                <w:bCs/>
                <w:i/>
                <w:vertAlign w:val="subscript"/>
              </w:rPr>
              <w:t xml:space="preserve">q, r </w:t>
            </w:r>
            <w:r w:rsidRPr="00D476E3">
              <w:rPr>
                <w:b/>
                <w:bCs/>
                <w:i/>
              </w:rPr>
              <w:t xml:space="preserve"> =     </w:t>
            </w:r>
            <w:r w:rsidRPr="00D476E3">
              <w:rPr>
                <w:b/>
                <w:bCs/>
              </w:rPr>
              <w:t>(1/4) * RTECRAWD</w:t>
            </w:r>
            <w:r w:rsidRPr="00D476E3">
              <w:rPr>
                <w:b/>
                <w:bCs/>
                <w:i/>
                <w:vertAlign w:val="subscript"/>
              </w:rPr>
              <w:t xml:space="preserve"> q, r</w:t>
            </w:r>
            <w:r w:rsidRPr="00D476E3">
              <w:rPr>
                <w:b/>
                <w:bCs/>
              </w:rPr>
              <w:t xml:space="preserve"> * RTMCPCECRR </w:t>
            </w:r>
            <w:r w:rsidRPr="00D476E3">
              <w:rPr>
                <w:b/>
                <w:bCs/>
                <w:i/>
                <w:vertAlign w:val="subscript"/>
              </w:rPr>
              <w:t>q,</w:t>
            </w:r>
            <w:r w:rsidRPr="00D476E3">
              <w:rPr>
                <w:b/>
                <w:bCs/>
                <w:i/>
              </w:rPr>
              <w:t xml:space="preserve"> </w:t>
            </w:r>
            <w:r w:rsidRPr="00D476E3">
              <w:rPr>
                <w:b/>
                <w:bCs/>
                <w:i/>
                <w:vertAlign w:val="subscript"/>
              </w:rPr>
              <w:t>r</w:t>
            </w:r>
          </w:p>
          <w:p w14:paraId="0D1BEB61"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 xml:space="preserve">RTMCPCECRR </w:t>
            </w:r>
            <w:r w:rsidRPr="00D476E3">
              <w:rPr>
                <w:b/>
                <w:bCs/>
                <w:i/>
                <w:iCs/>
                <w:vertAlign w:val="subscript"/>
              </w:rPr>
              <w:t>q, r</w:t>
            </w:r>
            <w:r w:rsidRPr="00D476E3">
              <w:rPr>
                <w:b/>
                <w:bCs/>
                <w:i/>
                <w:iCs/>
              </w:rPr>
              <w:t xml:space="preserve"> = </w:t>
            </w:r>
            <w:r w:rsidRPr="00D476E3">
              <w:rPr>
                <w:b/>
                <w:bCs/>
                <w:position w:val="-22"/>
              </w:rPr>
              <w:object w:dxaOrig="285" w:dyaOrig="285" w14:anchorId="68665C9F">
                <v:shape id="_x0000_i1107" type="#_x0000_t75" style="width:12pt;height:12pt" o:ole="">
                  <v:imagedata r:id="rId95" o:title=""/>
                </v:shape>
                <o:OLEObject Type="Embed" ProgID="Equation.3" ShapeID="_x0000_i1107" DrawAspect="Content" ObjectID="_1791035075" r:id="rId116"/>
              </w:object>
            </w:r>
            <w:r w:rsidRPr="00D476E3">
              <w:rPr>
                <w:b/>
                <w:bCs/>
              </w:rPr>
              <w:t>(ECRRWF</w:t>
            </w:r>
            <w:r w:rsidRPr="00D476E3">
              <w:rPr>
                <w:b/>
                <w:bCs/>
                <w:i/>
                <w:iCs/>
                <w:vertAlign w:val="subscript"/>
              </w:rPr>
              <w:t xml:space="preserve"> q, r,</w:t>
            </w:r>
            <w:del w:id="458"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 xml:space="preserve"> * (RTMCPCECRS</w:t>
            </w:r>
            <w:r w:rsidRPr="00D476E3">
              <w:rPr>
                <w:b/>
                <w:bCs/>
                <w:i/>
                <w:iCs/>
                <w:vertAlign w:val="subscript"/>
              </w:rPr>
              <w:t xml:space="preserve"> y</w:t>
            </w:r>
            <w:r w:rsidRPr="00D476E3">
              <w:rPr>
                <w:b/>
                <w:bCs/>
              </w:rPr>
              <w:t xml:space="preserve"> + RTRDPAECRS </w:t>
            </w:r>
            <w:r w:rsidRPr="00D476E3">
              <w:rPr>
                <w:b/>
                <w:bCs/>
                <w:i/>
                <w:iCs/>
                <w:vertAlign w:val="subscript"/>
              </w:rPr>
              <w:t>y</w:t>
            </w:r>
            <w:r w:rsidRPr="00D476E3">
              <w:rPr>
                <w:b/>
                <w:bCs/>
                <w:i/>
                <w:iCs/>
              </w:rPr>
              <w:t>))</w:t>
            </w:r>
          </w:p>
          <w:p w14:paraId="03219952" w14:textId="77777777" w:rsidR="006161AD" w:rsidRPr="00D476E3" w:rsidRDefault="006161AD" w:rsidP="006F573E">
            <w:pPr>
              <w:tabs>
                <w:tab w:val="left" w:pos="2250"/>
                <w:tab w:val="left" w:pos="3150"/>
                <w:tab w:val="left" w:pos="3960"/>
              </w:tabs>
              <w:spacing w:after="240"/>
              <w:ind w:left="3960" w:hanging="3240"/>
              <w:rPr>
                <w:b/>
                <w:bCs/>
                <w:i/>
                <w:iCs/>
                <w:vertAlign w:val="subscript"/>
              </w:rPr>
            </w:pPr>
            <w:r w:rsidRPr="00D476E3">
              <w:rPr>
                <w:b/>
                <w:bCs/>
              </w:rPr>
              <w:t>RTECRAWD</w:t>
            </w:r>
            <w:r w:rsidRPr="00D476E3">
              <w:rPr>
                <w:b/>
                <w:bCs/>
                <w:i/>
                <w:iCs/>
                <w:vertAlign w:val="subscript"/>
              </w:rPr>
              <w:t xml:space="preserve"> q,r  </w:t>
            </w:r>
            <w:r w:rsidRPr="00D476E3">
              <w:rPr>
                <w:b/>
                <w:bCs/>
              </w:rPr>
              <w:t xml:space="preserve"> =  </w:t>
            </w:r>
            <w:r w:rsidRPr="00D476E3">
              <w:rPr>
                <w:b/>
                <w:bCs/>
                <w:position w:val="-22"/>
              </w:rPr>
              <w:object w:dxaOrig="285" w:dyaOrig="285" w14:anchorId="39FC1DCC">
                <v:shape id="_x0000_i1108" type="#_x0000_t75" style="width:12pt;height:12pt" o:ole="">
                  <v:imagedata r:id="rId95" o:title=""/>
                </v:shape>
                <o:OLEObject Type="Embed" ProgID="Equation.3" ShapeID="_x0000_i1108" DrawAspect="Content" ObjectID="_1791035076" r:id="rId117"/>
              </w:object>
            </w:r>
            <w:r w:rsidRPr="00D476E3">
              <w:rPr>
                <w:b/>
                <w:bCs/>
              </w:rPr>
              <w:t xml:space="preserve"> (RNWF </w:t>
            </w:r>
            <w:r w:rsidRPr="00D476E3">
              <w:rPr>
                <w:b/>
                <w:bCs/>
                <w:i/>
                <w:iCs/>
                <w:vertAlign w:val="subscript"/>
              </w:rPr>
              <w:t>y</w:t>
            </w:r>
            <w:r w:rsidRPr="00D476E3">
              <w:rPr>
                <w:b/>
                <w:bCs/>
                <w:vertAlign w:val="subscript"/>
              </w:rPr>
              <w:t xml:space="preserve"> </w:t>
            </w:r>
            <w:r w:rsidRPr="00D476E3">
              <w:rPr>
                <w:b/>
                <w:bCs/>
              </w:rPr>
              <w:t xml:space="preserve"> * RTECRAWDS</w:t>
            </w:r>
            <w:r w:rsidRPr="00D476E3">
              <w:rPr>
                <w:b/>
                <w:bCs/>
                <w:i/>
                <w:iCs/>
                <w:vertAlign w:val="subscript"/>
              </w:rPr>
              <w:t xml:space="preserve"> q, r,</w:t>
            </w:r>
            <w:del w:id="459" w:author="ERCOT" w:date="2024-06-03T13:24:00Z">
              <w:r w:rsidRPr="00D476E3" w:rsidDel="00FA3719">
                <w:rPr>
                  <w:b/>
                  <w:bCs/>
                  <w:i/>
                  <w:iCs/>
                  <w:vertAlign w:val="subscript"/>
                </w:rPr>
                <w:delText xml:space="preserve"> p,</w:delText>
              </w:r>
            </w:del>
            <w:r w:rsidRPr="00D476E3">
              <w:rPr>
                <w:b/>
                <w:bCs/>
                <w:i/>
                <w:iCs/>
                <w:vertAlign w:val="subscript"/>
              </w:rPr>
              <w:t xml:space="preserve"> y</w:t>
            </w:r>
            <w:r w:rsidRPr="00D476E3">
              <w:rPr>
                <w:b/>
                <w:bCs/>
              </w:rPr>
              <w:t>)</w:t>
            </w:r>
          </w:p>
          <w:p w14:paraId="3B03914B" w14:textId="77777777" w:rsidR="006161AD" w:rsidRPr="00D476E3" w:rsidRDefault="006161AD" w:rsidP="006F573E">
            <w:pPr>
              <w:spacing w:after="240"/>
              <w:ind w:firstLine="720"/>
              <w:rPr>
                <w:szCs w:val="20"/>
              </w:rPr>
            </w:pPr>
            <w:r w:rsidRPr="00D476E3">
              <w:rPr>
                <w:szCs w:val="20"/>
              </w:rPr>
              <w:t>Where:</w:t>
            </w:r>
          </w:p>
          <w:p w14:paraId="12E9AE10" w14:textId="77777777" w:rsidR="006161AD" w:rsidRPr="00D476E3" w:rsidRDefault="006161AD" w:rsidP="006F573E">
            <w:pPr>
              <w:ind w:left="1440" w:hanging="720"/>
            </w:pPr>
            <w:r w:rsidRPr="00D476E3">
              <w:lastRenderedPageBreak/>
              <w:t>ECRRWF</w:t>
            </w:r>
            <w:r w:rsidRPr="00D476E3">
              <w:rPr>
                <w:i/>
                <w:iCs/>
                <w:vertAlign w:val="subscript"/>
              </w:rPr>
              <w:t xml:space="preserve"> q, r,</w:t>
            </w:r>
            <w:del w:id="460" w:author="ERCOT" w:date="2024-06-03T13:24:00Z">
              <w:r w:rsidRPr="00D476E3" w:rsidDel="00FA3719">
                <w:rPr>
                  <w:i/>
                  <w:iCs/>
                  <w:vertAlign w:val="subscript"/>
                </w:rPr>
                <w:delText xml:space="preserve"> p,</w:delText>
              </w:r>
            </w:del>
            <w:r w:rsidRPr="00D476E3">
              <w:rPr>
                <w:i/>
                <w:iCs/>
                <w:vertAlign w:val="subscript"/>
              </w:rPr>
              <w:t xml:space="preserve"> y</w:t>
            </w:r>
            <w:r w:rsidRPr="00D476E3">
              <w:rPr>
                <w:vertAlign w:val="subscript"/>
              </w:rPr>
              <w:t xml:space="preserve"> </w:t>
            </w:r>
            <w:r w:rsidRPr="00D476E3">
              <w:t xml:space="preserve"> =    [max(0.001, RTECRAWDS</w:t>
            </w:r>
            <w:r w:rsidRPr="00D476E3">
              <w:rPr>
                <w:i/>
                <w:iCs/>
                <w:vertAlign w:val="subscript"/>
              </w:rPr>
              <w:t xml:space="preserve"> q, r,</w:t>
            </w:r>
            <w:del w:id="461" w:author="ERCOT" w:date="2024-06-03T13:24:00Z">
              <w:r w:rsidRPr="00D476E3" w:rsidDel="00FA3719">
                <w:rPr>
                  <w:i/>
                  <w:iCs/>
                  <w:vertAlign w:val="subscript"/>
                </w:rPr>
                <w:delText xml:space="preserve"> p,</w:delText>
              </w:r>
            </w:del>
            <w:r w:rsidRPr="00D476E3">
              <w:rPr>
                <w:i/>
                <w:iCs/>
                <w:vertAlign w:val="subscript"/>
              </w:rPr>
              <w:t xml:space="preserve"> y</w:t>
            </w:r>
            <w:r w:rsidRPr="00D476E3">
              <w:t>) * TLMP</w:t>
            </w:r>
            <w:r w:rsidRPr="00D476E3">
              <w:rPr>
                <w:i/>
                <w:iCs/>
                <w:vertAlign w:val="subscript"/>
              </w:rPr>
              <w:t xml:space="preserve"> y</w:t>
            </w:r>
            <w:r w:rsidRPr="00D476E3">
              <w:t>] / [</w:t>
            </w:r>
            <w:r w:rsidRPr="00D476E3">
              <w:rPr>
                <w:b/>
                <w:position w:val="-22"/>
              </w:rPr>
              <w:object w:dxaOrig="285" w:dyaOrig="285" w14:anchorId="180FF361">
                <v:shape id="_x0000_i1109" type="#_x0000_t75" style="width:24pt;height:24pt" o:ole="">
                  <v:imagedata r:id="rId95" o:title=""/>
                </v:shape>
                <o:OLEObject Type="Embed" ProgID="Equation.3" ShapeID="_x0000_i1109" DrawAspect="Content" ObjectID="_1791035077" r:id="rId118"/>
              </w:object>
            </w:r>
            <w:r w:rsidRPr="00D476E3">
              <w:t>max(0.001,</w:t>
            </w:r>
          </w:p>
          <w:p w14:paraId="29C74EB1" w14:textId="77777777" w:rsidR="006161AD" w:rsidRPr="00D476E3" w:rsidRDefault="006161AD" w:rsidP="006F573E">
            <w:pPr>
              <w:spacing w:after="240"/>
              <w:ind w:left="2160" w:firstLine="720"/>
            </w:pPr>
            <w:r w:rsidRPr="00D476E3">
              <w:t>RTECRAWDS</w:t>
            </w:r>
            <w:r w:rsidRPr="00D476E3">
              <w:rPr>
                <w:i/>
                <w:vertAlign w:val="subscript"/>
              </w:rPr>
              <w:t xml:space="preserve"> q, r,</w:t>
            </w:r>
            <w:del w:id="462" w:author="ERCOT" w:date="2024-06-03T13:24:00Z">
              <w:r w:rsidRPr="00D476E3" w:rsidDel="00FA3719">
                <w:rPr>
                  <w:i/>
                  <w:vertAlign w:val="subscript"/>
                </w:rPr>
                <w:delText xml:space="preserve"> p, </w:delText>
              </w:r>
            </w:del>
            <w:r w:rsidRPr="00D476E3">
              <w:rPr>
                <w:i/>
                <w:vertAlign w:val="subscript"/>
              </w:rPr>
              <w:t>y</w:t>
            </w:r>
            <w:r w:rsidRPr="00D476E3">
              <w:t>) * TLMP</w:t>
            </w:r>
            <w:r w:rsidRPr="00D476E3">
              <w:rPr>
                <w:i/>
                <w:vertAlign w:val="subscript"/>
              </w:rPr>
              <w:t xml:space="preserve"> y</w:t>
            </w:r>
            <w:r w:rsidRPr="00D476E3">
              <w:t>]</w:t>
            </w:r>
            <w:r w:rsidRPr="00D476E3">
              <w:rPr>
                <w:vertAlign w:val="subscript"/>
              </w:rPr>
              <w:t xml:space="preserve"> </w:t>
            </w:r>
          </w:p>
          <w:p w14:paraId="5E229C96" w14:textId="77777777" w:rsidR="006161AD" w:rsidRPr="00D476E3" w:rsidRDefault="006161AD" w:rsidP="006F573E">
            <w:pPr>
              <w:spacing w:after="240"/>
              <w:ind w:left="1440" w:hanging="720"/>
            </w:pPr>
            <w:r w:rsidRPr="00D476E3">
              <w:t>And:</w:t>
            </w:r>
          </w:p>
          <w:p w14:paraId="70DE20D9" w14:textId="77777777" w:rsidR="006161AD" w:rsidRPr="00D476E3" w:rsidRDefault="006161AD" w:rsidP="006F573E">
            <w:pPr>
              <w:spacing w:after="240"/>
              <w:ind w:left="1440" w:hanging="720"/>
              <w:rPr>
                <w:i/>
                <w:iCs/>
                <w:vertAlign w:val="subscript"/>
              </w:rPr>
            </w:pPr>
            <w:r w:rsidRPr="00D476E3">
              <w:t xml:space="preserve">RNWF </w:t>
            </w:r>
            <w:r w:rsidRPr="00D476E3">
              <w:rPr>
                <w:i/>
                <w:iCs/>
                <w:vertAlign w:val="subscript"/>
              </w:rPr>
              <w:t xml:space="preserve">y   </w:t>
            </w:r>
            <w:r w:rsidRPr="00D476E3">
              <w:t xml:space="preserve">=  TLMP </w:t>
            </w:r>
            <w:r w:rsidRPr="00D476E3">
              <w:rPr>
                <w:i/>
                <w:iCs/>
                <w:vertAlign w:val="subscript"/>
              </w:rPr>
              <w:t>y</w:t>
            </w:r>
            <w:r w:rsidRPr="00D476E3">
              <w:rPr>
                <w:szCs w:val="20"/>
              </w:rPr>
              <w:t xml:space="preserve"> </w:t>
            </w:r>
            <w:r w:rsidRPr="00D476E3">
              <w:rPr>
                <w:color w:val="000000"/>
                <w:sz w:val="32"/>
                <w:szCs w:val="32"/>
              </w:rPr>
              <w:t>/</w:t>
            </w:r>
            <w:r w:rsidRPr="00D476E3">
              <w:rPr>
                <w:color w:val="000000"/>
              </w:rPr>
              <w:t xml:space="preserve"> </w:t>
            </w:r>
            <w:r w:rsidRPr="00D476E3">
              <w:rPr>
                <w:position w:val="-22"/>
              </w:rPr>
              <w:object w:dxaOrig="285" w:dyaOrig="285" w14:anchorId="36F882AA">
                <v:shape id="_x0000_i1110" type="#_x0000_t75" style="width:12pt;height:12pt" o:ole="">
                  <v:imagedata r:id="rId95" o:title=""/>
                </v:shape>
                <o:OLEObject Type="Embed" ProgID="Equation.3" ShapeID="_x0000_i1110" DrawAspect="Content" ObjectID="_1791035078" r:id="rId119"/>
              </w:object>
            </w:r>
            <w:r w:rsidRPr="00D476E3">
              <w:t xml:space="preserve">TLMP </w:t>
            </w:r>
            <w:r w:rsidRPr="00D476E3">
              <w:rPr>
                <w:i/>
                <w:iCs/>
                <w:vertAlign w:val="subscript"/>
              </w:rPr>
              <w:t>y</w:t>
            </w:r>
          </w:p>
          <w:p w14:paraId="149F166D"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6F441D1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62C1529"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54349D43"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181E53E"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5A60B98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1CE396" w14:textId="77777777" w:rsidR="006161AD" w:rsidRPr="00D476E3" w:rsidRDefault="006161AD" w:rsidP="006F573E">
                  <w:pPr>
                    <w:spacing w:after="60"/>
                    <w:rPr>
                      <w:sz w:val="20"/>
                      <w:szCs w:val="20"/>
                    </w:rPr>
                  </w:pPr>
                  <w:r w:rsidRPr="00D476E3">
                    <w:rPr>
                      <w:sz w:val="20"/>
                      <w:szCs w:val="20"/>
                    </w:rPr>
                    <w:t xml:space="preserve">RTECRIMBAMT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653A39F"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1B8D217" w14:textId="77777777" w:rsidR="006161AD" w:rsidRPr="00D476E3" w:rsidRDefault="006161AD" w:rsidP="006F573E">
                  <w:pPr>
                    <w:spacing w:after="60"/>
                    <w:rPr>
                      <w:i/>
                      <w:sz w:val="20"/>
                      <w:szCs w:val="20"/>
                    </w:rPr>
                  </w:pPr>
                  <w:r w:rsidRPr="00D476E3">
                    <w:rPr>
                      <w:i/>
                      <w:sz w:val="20"/>
                      <w:szCs w:val="20"/>
                    </w:rPr>
                    <w:t xml:space="preserve">Real-Time ERCOT Contingency Reserve Service Imbalance Amount for the QSE— </w:t>
                  </w:r>
                  <w:r w:rsidRPr="00D476E3">
                    <w:rPr>
                      <w:sz w:val="20"/>
                      <w:szCs w:val="20"/>
                    </w:rPr>
                    <w:t xml:space="preserve">The total payment or charge to QSE </w:t>
                  </w:r>
                  <w:r w:rsidRPr="00D476E3">
                    <w:rPr>
                      <w:i/>
                      <w:sz w:val="20"/>
                      <w:szCs w:val="20"/>
                    </w:rPr>
                    <w:t>q</w:t>
                  </w:r>
                  <w:r w:rsidRPr="00D476E3">
                    <w:rPr>
                      <w:sz w:val="20"/>
                      <w:szCs w:val="20"/>
                    </w:rPr>
                    <w:t xml:space="preserve"> for the Real-Time ECRS imbalance for each 15-minute Settlement Interval.</w:t>
                  </w:r>
                </w:p>
              </w:tc>
            </w:tr>
            <w:tr w:rsidR="006161AD" w:rsidRPr="00D476E3" w14:paraId="10B671F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BBB90DE" w14:textId="77777777" w:rsidR="006161AD" w:rsidRPr="00D476E3" w:rsidRDefault="006161AD" w:rsidP="006F573E">
                  <w:pPr>
                    <w:spacing w:after="60"/>
                    <w:rPr>
                      <w:sz w:val="20"/>
                      <w:szCs w:val="20"/>
                    </w:rPr>
                  </w:pPr>
                  <w:r w:rsidRPr="00D476E3">
                    <w:rPr>
                      <w:sz w:val="20"/>
                      <w:szCs w:val="20"/>
                    </w:rPr>
                    <w:t xml:space="preserve">RTECRAWD </w:t>
                  </w:r>
                  <w:r w:rsidRPr="00D476E3">
                    <w:rPr>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75B1806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597842D" w14:textId="77777777" w:rsidR="006161AD" w:rsidRPr="00D476E3" w:rsidRDefault="006161AD" w:rsidP="006F573E">
                  <w:pPr>
                    <w:spacing w:after="60"/>
                    <w:rPr>
                      <w:i/>
                      <w:sz w:val="20"/>
                      <w:szCs w:val="20"/>
                    </w:rPr>
                  </w:pPr>
                  <w:r w:rsidRPr="00D476E3">
                    <w:rPr>
                      <w:i/>
                      <w:sz w:val="20"/>
                      <w:szCs w:val="20"/>
                    </w:rPr>
                    <w:t>Real-Time ERCOT Contingency Reserve Service Award per Resource per QSE</w:t>
                  </w:r>
                  <w:r w:rsidRPr="00D476E3">
                    <w:rPr>
                      <w:rFonts w:ascii="Symbol" w:eastAsia="Symbol" w:hAnsi="Symbol" w:cs="Symbol"/>
                      <w:sz w:val="20"/>
                      <w:szCs w:val="20"/>
                    </w:rPr>
                    <w:t>¾</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15-minute Settlement Interval.  Where for a Combined Cycle Train, the Resource </w:t>
                  </w:r>
                  <w:r w:rsidRPr="00D476E3">
                    <w:rPr>
                      <w:i/>
                      <w:sz w:val="20"/>
                      <w:szCs w:val="20"/>
                    </w:rPr>
                    <w:t>r</w:t>
                  </w:r>
                  <w:r w:rsidRPr="00D476E3">
                    <w:rPr>
                      <w:sz w:val="20"/>
                      <w:szCs w:val="20"/>
                    </w:rPr>
                    <w:t xml:space="preserve"> is a Combined Cycle Generation Resource within the Combined Cycle Train.</w:t>
                  </w:r>
                </w:p>
              </w:tc>
            </w:tr>
            <w:tr w:rsidR="006161AD" w:rsidRPr="00D476E3" w14:paraId="45DD9EE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23ECC60" w14:textId="77777777" w:rsidR="006161AD" w:rsidRPr="00D476E3" w:rsidRDefault="006161AD" w:rsidP="006F573E">
                  <w:pPr>
                    <w:spacing w:after="60"/>
                    <w:rPr>
                      <w:sz w:val="20"/>
                      <w:szCs w:val="20"/>
                    </w:rPr>
                  </w:pPr>
                  <w:r w:rsidRPr="00D476E3">
                    <w:rPr>
                      <w:sz w:val="20"/>
                      <w:szCs w:val="20"/>
                    </w:rPr>
                    <w:t xml:space="preserve">RTECRREV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E3348D3"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07DD193" w14:textId="77777777" w:rsidR="006161AD" w:rsidRPr="00D476E3" w:rsidRDefault="006161AD" w:rsidP="006F573E">
                  <w:pPr>
                    <w:spacing w:after="60"/>
                    <w:rPr>
                      <w:i/>
                      <w:sz w:val="20"/>
                      <w:szCs w:val="20"/>
                    </w:rPr>
                  </w:pPr>
                  <w:r w:rsidRPr="00D476E3">
                    <w:rPr>
                      <w:i/>
                      <w:sz w:val="20"/>
                      <w:szCs w:val="20"/>
                    </w:rPr>
                    <w:t>Real-Time ERCOT Contingency Reserve Service Revenue</w:t>
                  </w:r>
                  <w:r w:rsidRPr="00D476E3">
                    <w:rPr>
                      <w:sz w:val="20"/>
                      <w:szCs w:val="20"/>
                    </w:rPr>
                    <w:t xml:space="preserve">— The Real-Time ECRS revenue for QSE </w:t>
                  </w:r>
                  <w:r w:rsidRPr="00D476E3">
                    <w:rPr>
                      <w:i/>
                      <w:sz w:val="20"/>
                      <w:szCs w:val="20"/>
                    </w:rPr>
                    <w:t xml:space="preserve">q </w:t>
                  </w:r>
                  <w:r w:rsidRPr="00D476E3">
                    <w:rPr>
                      <w:sz w:val="20"/>
                      <w:szCs w:val="20"/>
                    </w:rPr>
                    <w:t xml:space="preserve">calculated for Resource </w:t>
                  </w:r>
                  <w:r w:rsidRPr="00D476E3">
                    <w:rPr>
                      <w:i/>
                      <w:sz w:val="20"/>
                      <w:szCs w:val="20"/>
                    </w:rPr>
                    <w:t>r</w:t>
                  </w:r>
                  <w:r w:rsidRPr="00D476E3">
                    <w:rPr>
                      <w:sz w:val="20"/>
                      <w:szCs w:val="20"/>
                    </w:rPr>
                    <w:t xml:space="preserve"> 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4210F01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622543ED" w14:textId="77777777" w:rsidR="006161AD" w:rsidRPr="00D476E3" w:rsidRDefault="006161AD" w:rsidP="006F573E">
                  <w:pPr>
                    <w:spacing w:after="60"/>
                    <w:rPr>
                      <w:sz w:val="20"/>
                      <w:szCs w:val="20"/>
                    </w:rPr>
                  </w:pPr>
                  <w:r w:rsidRPr="00D476E3">
                    <w:rPr>
                      <w:sz w:val="20"/>
                      <w:szCs w:val="20"/>
                    </w:rPr>
                    <w:t xml:space="preserve">RTECRAWDS </w:t>
                  </w:r>
                  <w:r w:rsidRPr="00D476E3">
                    <w:rPr>
                      <w:i/>
                      <w:sz w:val="20"/>
                      <w:szCs w:val="20"/>
                      <w:vertAlign w:val="subscript"/>
                    </w:rPr>
                    <w:t>q, r,</w:t>
                  </w:r>
                  <w:del w:id="463" w:author="ERCOT" w:date="2024-06-03T13:25:00Z">
                    <w:r w:rsidRPr="00D476E3" w:rsidDel="00FA3719">
                      <w:rPr>
                        <w:i/>
                        <w:sz w:val="20"/>
                        <w:szCs w:val="20"/>
                        <w:vertAlign w:val="subscript"/>
                      </w:rPr>
                      <w:delText xml:space="preserve"> p,</w:delText>
                    </w:r>
                  </w:del>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AABD6A7"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56B2AA" w14:textId="77777777" w:rsidR="006161AD" w:rsidRPr="00D476E3" w:rsidRDefault="006161AD" w:rsidP="006F573E">
                  <w:pPr>
                    <w:spacing w:after="60"/>
                    <w:rPr>
                      <w:i/>
                      <w:sz w:val="20"/>
                      <w:szCs w:val="20"/>
                    </w:rPr>
                  </w:pPr>
                  <w:r w:rsidRPr="00D476E3">
                    <w:rPr>
                      <w:i/>
                      <w:sz w:val="20"/>
                      <w:szCs w:val="20"/>
                    </w:rPr>
                    <w:t xml:space="preserve">Real-Time ERCOT Contingency Reserve Service Award per Resource per QSE per SCED interval </w:t>
                  </w:r>
                  <w:r w:rsidRPr="00D476E3">
                    <w:rPr>
                      <w:sz w:val="20"/>
                      <w:szCs w:val="20"/>
                    </w:rPr>
                    <w:t xml:space="preserve">- The ECRS amount awarded to QSE </w:t>
                  </w:r>
                  <w:r w:rsidRPr="00D476E3">
                    <w:rPr>
                      <w:i/>
                      <w:sz w:val="20"/>
                      <w:szCs w:val="20"/>
                    </w:rPr>
                    <w:t>q</w:t>
                  </w:r>
                  <w:r w:rsidRPr="00D476E3">
                    <w:rPr>
                      <w:sz w:val="20"/>
                      <w:szCs w:val="20"/>
                    </w:rPr>
                    <w:t xml:space="preserve"> for Resource </w:t>
                  </w:r>
                  <w:r w:rsidRPr="00D476E3">
                    <w:rPr>
                      <w:i/>
                      <w:sz w:val="20"/>
                      <w:szCs w:val="20"/>
                    </w:rPr>
                    <w:t>r</w:t>
                  </w:r>
                  <w:r w:rsidRPr="00D476E3">
                    <w:rPr>
                      <w:sz w:val="20"/>
                      <w:szCs w:val="20"/>
                    </w:rPr>
                    <w:t xml:space="preserve"> in Real-Time for the SCED interval </w:t>
                  </w:r>
                  <w:r w:rsidRPr="00D476E3">
                    <w:rPr>
                      <w:i/>
                      <w:sz w:val="20"/>
                      <w:szCs w:val="20"/>
                    </w:rPr>
                    <w:t>y.</w:t>
                  </w:r>
                  <w:r w:rsidRPr="00D476E3">
                    <w:rPr>
                      <w:sz w:val="20"/>
                      <w:szCs w:val="20"/>
                    </w:rPr>
                    <w:t xml:space="preserve">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14C4793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ED83F89" w14:textId="77777777" w:rsidR="006161AD" w:rsidRPr="00D476E3" w:rsidRDefault="006161AD" w:rsidP="006F573E">
                  <w:pPr>
                    <w:spacing w:after="60"/>
                    <w:rPr>
                      <w:sz w:val="20"/>
                      <w:szCs w:val="20"/>
                    </w:rPr>
                  </w:pPr>
                  <w:r w:rsidRPr="00D476E3">
                    <w:rPr>
                      <w:sz w:val="20"/>
                      <w:szCs w:val="20"/>
                    </w:rPr>
                    <w:t xml:space="preserve">RTMCPCECRR </w:t>
                  </w:r>
                  <w:r w:rsidRPr="00D476E3">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0A2AA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145317" w14:textId="77777777" w:rsidR="006161AD" w:rsidRPr="00D476E3" w:rsidRDefault="006161AD" w:rsidP="006F573E">
                  <w:pPr>
                    <w:spacing w:after="60"/>
                    <w:rPr>
                      <w:iCs/>
                      <w:sz w:val="20"/>
                      <w:szCs w:val="20"/>
                    </w:rPr>
                  </w:pPr>
                  <w:r w:rsidRPr="00D476E3">
                    <w:rPr>
                      <w:i/>
                      <w:sz w:val="20"/>
                      <w:szCs w:val="20"/>
                    </w:rPr>
                    <w:t xml:space="preserve">Real-Time Market Clearing Price for Capacity for ERCOT Contingency Reserve Service per Resource per QSE </w:t>
                  </w:r>
                  <w:r w:rsidRPr="00D476E3">
                    <w:rPr>
                      <w:rFonts w:ascii="Symbol" w:eastAsia="Symbol" w:hAnsi="Symbol" w:cs="Symbol"/>
                      <w:sz w:val="20"/>
                      <w:szCs w:val="20"/>
                    </w:rPr>
                    <w:t>¾</w:t>
                  </w:r>
                  <w:r w:rsidRPr="00D476E3">
                    <w:rPr>
                      <w:sz w:val="20"/>
                      <w:szCs w:val="20"/>
                    </w:rPr>
                    <w:t xml:space="preserve"> The Real-Time MCPC for ECRS for Resource </w:t>
                  </w:r>
                  <w:r w:rsidRPr="00D476E3">
                    <w:rPr>
                      <w:i/>
                      <w:sz w:val="20"/>
                      <w:szCs w:val="20"/>
                    </w:rPr>
                    <w:t>r</w:t>
                  </w:r>
                  <w:r w:rsidRPr="00D476E3">
                    <w:rPr>
                      <w:sz w:val="20"/>
                      <w:szCs w:val="20"/>
                    </w:rPr>
                    <w:t xml:space="preserve">, represented by QSE </w:t>
                  </w:r>
                  <w:r w:rsidRPr="00D476E3">
                    <w:rPr>
                      <w:i/>
                      <w:sz w:val="20"/>
                      <w:szCs w:val="20"/>
                    </w:rPr>
                    <w:t xml:space="preserve">q </w:t>
                  </w:r>
                  <w:r w:rsidRPr="00D476E3">
                    <w:rPr>
                      <w:sz w:val="20"/>
                      <w:szCs w:val="20"/>
                    </w:rPr>
                    <w:t xml:space="preserve">for the 15-minute Settlement Interval.  Where for a Combined Cycle Train, the Resource </w:t>
                  </w:r>
                  <w:r w:rsidRPr="00D476E3">
                    <w:rPr>
                      <w:i/>
                      <w:sz w:val="20"/>
                      <w:szCs w:val="20"/>
                    </w:rPr>
                    <w:t>r</w:t>
                  </w:r>
                  <w:r w:rsidRPr="00D476E3">
                    <w:rPr>
                      <w:sz w:val="20"/>
                      <w:szCs w:val="20"/>
                    </w:rPr>
                    <w:t xml:space="preserve"> is the Combined Cycle Train.</w:t>
                  </w:r>
                </w:p>
              </w:tc>
            </w:tr>
            <w:tr w:rsidR="006161AD" w:rsidRPr="00D476E3" w14:paraId="6092C60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06A0C7D" w14:textId="77777777" w:rsidR="006161AD" w:rsidRPr="00D476E3" w:rsidRDefault="006161AD" w:rsidP="006F573E">
                  <w:pPr>
                    <w:spacing w:after="60"/>
                    <w:rPr>
                      <w:sz w:val="20"/>
                      <w:szCs w:val="20"/>
                    </w:rPr>
                  </w:pPr>
                  <w:r w:rsidRPr="00D476E3">
                    <w:rPr>
                      <w:sz w:val="20"/>
                      <w:szCs w:val="20"/>
                    </w:rPr>
                    <w:t>RTMCPCECRS</w:t>
                  </w:r>
                  <w:r w:rsidRPr="00D476E3">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F6E0063"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A119BCD"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per SCED Interval </w:t>
                  </w:r>
                  <w:r w:rsidRPr="00D476E3">
                    <w:rPr>
                      <w:sz w:val="20"/>
                      <w:szCs w:val="20"/>
                    </w:rPr>
                    <w:t xml:space="preserve">— The Real-Time MCPC for ECRS for the SCED interval </w:t>
                  </w:r>
                  <w:r w:rsidRPr="00D476E3">
                    <w:rPr>
                      <w:i/>
                      <w:sz w:val="20"/>
                      <w:szCs w:val="20"/>
                    </w:rPr>
                    <w:t>y.</w:t>
                  </w:r>
                </w:p>
              </w:tc>
            </w:tr>
            <w:tr w:rsidR="006161AD" w:rsidRPr="00D476E3" w14:paraId="763616A3"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79C43ACE" w14:textId="77777777" w:rsidR="006161AD" w:rsidRPr="00D476E3" w:rsidRDefault="006161AD" w:rsidP="006F573E">
                  <w:pPr>
                    <w:spacing w:after="60"/>
                    <w:rPr>
                      <w:sz w:val="20"/>
                      <w:szCs w:val="20"/>
                    </w:rPr>
                  </w:pPr>
                  <w:r w:rsidRPr="00D476E3">
                    <w:rPr>
                      <w:iCs/>
                      <w:sz w:val="20"/>
                      <w:szCs w:val="20"/>
                    </w:rPr>
                    <w:t xml:space="preserve">PCECRR </w:t>
                  </w:r>
                  <w:r w:rsidRPr="00D476E3">
                    <w:rPr>
                      <w:i/>
                      <w:iCs/>
                      <w:sz w:val="20"/>
                      <w:szCs w:val="20"/>
                      <w:vertAlign w:val="subscript"/>
                    </w:rPr>
                    <w:t>r,</w:t>
                  </w:r>
                  <w:r w:rsidRPr="00D476E3">
                    <w:rPr>
                      <w:i/>
                      <w:iCs/>
                      <w:sz w:val="20"/>
                      <w:szCs w:val="20"/>
                    </w:rPr>
                    <w:t xml:space="preserve"> </w:t>
                  </w:r>
                  <w:r w:rsidRPr="00D476E3">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810F47B"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80186E" w14:textId="77777777" w:rsidR="006161AD" w:rsidRPr="00D476E3" w:rsidRDefault="006161AD" w:rsidP="006F573E">
                  <w:pPr>
                    <w:spacing w:after="60"/>
                    <w:rPr>
                      <w:i/>
                      <w:sz w:val="20"/>
                      <w:szCs w:val="20"/>
                    </w:rPr>
                  </w:pPr>
                  <w:r w:rsidRPr="00D476E3">
                    <w:rPr>
                      <w:i/>
                      <w:iCs/>
                      <w:sz w:val="20"/>
                      <w:szCs w:val="20"/>
                    </w:rPr>
                    <w:t>Procured Capacity for ERCOT Contingency Reserve Service per Resource per QSE in DAM</w:t>
                  </w:r>
                  <w:r w:rsidRPr="00D476E3">
                    <w:rPr>
                      <w:iCs/>
                      <w:sz w:val="20"/>
                      <w:szCs w:val="20"/>
                    </w:rPr>
                    <w:t xml:space="preserve">—The ECRS capacity awarded to QSE </w:t>
                  </w:r>
                  <w:r w:rsidRPr="00D476E3">
                    <w:rPr>
                      <w:i/>
                      <w:iCs/>
                      <w:sz w:val="20"/>
                      <w:szCs w:val="20"/>
                    </w:rPr>
                    <w:t>q</w:t>
                  </w:r>
                  <w:r w:rsidRPr="00D476E3">
                    <w:rPr>
                      <w:iCs/>
                      <w:sz w:val="20"/>
                      <w:szCs w:val="20"/>
                    </w:rPr>
                    <w:t xml:space="preserve"> in the DAM for Resource </w:t>
                  </w:r>
                  <w:r w:rsidRPr="00D476E3">
                    <w:rPr>
                      <w:i/>
                      <w:iCs/>
                      <w:sz w:val="20"/>
                      <w:szCs w:val="20"/>
                    </w:rPr>
                    <w:t>r</w:t>
                  </w:r>
                  <w:r w:rsidRPr="00D476E3">
                    <w:rPr>
                      <w:iCs/>
                      <w:sz w:val="20"/>
                      <w:szCs w:val="20"/>
                    </w:rPr>
                    <w:t xml:space="preserve"> for the </w:t>
                  </w:r>
                  <w:r w:rsidRPr="00D476E3">
                    <w:rPr>
                      <w:sz w:val="20"/>
                      <w:szCs w:val="18"/>
                    </w:rPr>
                    <w:t>Operating Hour</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4846539A"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40F73E3" w14:textId="77777777" w:rsidR="006161AD" w:rsidRPr="00D476E3" w:rsidRDefault="006161AD" w:rsidP="006F573E">
                  <w:pPr>
                    <w:spacing w:after="60"/>
                    <w:rPr>
                      <w:sz w:val="20"/>
                      <w:szCs w:val="20"/>
                    </w:rPr>
                  </w:pPr>
                  <w:bookmarkStart w:id="464" w:name="_Hlk175731805"/>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FDD8AEE"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127A087" w14:textId="77777777" w:rsidR="006161AD" w:rsidRPr="00D476E3" w:rsidRDefault="006161AD" w:rsidP="006F573E">
                  <w:pPr>
                    <w:spacing w:after="60"/>
                    <w:rPr>
                      <w:i/>
                      <w:sz w:val="20"/>
                      <w:szCs w:val="20"/>
                    </w:rPr>
                  </w:pPr>
                  <w:r w:rsidRPr="00D476E3">
                    <w:rPr>
                      <w:i/>
                      <w:sz w:val="20"/>
                      <w:szCs w:val="20"/>
                    </w:rPr>
                    <w:t xml:space="preserve">Real-Time Market Clearing Price for Capacity for ERCOT Contingency Reserve Service </w:t>
                  </w:r>
                  <w:r w:rsidRPr="00D476E3">
                    <w:rPr>
                      <w:sz w:val="20"/>
                      <w:szCs w:val="20"/>
                    </w:rPr>
                    <w:t>— The Real-Time MCPC for ECRS for the 15-minute Settlement Interval.</w:t>
                  </w:r>
                </w:p>
              </w:tc>
            </w:tr>
            <w:bookmarkEnd w:id="464"/>
            <w:tr w:rsidR="006161AD" w:rsidRPr="00D476E3" w14:paraId="3BC5567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D021EC0" w14:textId="77777777" w:rsidR="006161AD" w:rsidRPr="00D476E3" w:rsidRDefault="006161AD" w:rsidP="006F573E">
                  <w:pPr>
                    <w:spacing w:after="60"/>
                    <w:rPr>
                      <w:sz w:val="20"/>
                      <w:szCs w:val="20"/>
                    </w:rPr>
                  </w:pPr>
                  <w:r w:rsidRPr="00D476E3">
                    <w:rPr>
                      <w:sz w:val="20"/>
                      <w:szCs w:val="20"/>
                    </w:rPr>
                    <w:t xml:space="preserve">RTRDPAECRS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562837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5B4727" w14:textId="77777777" w:rsidR="006161AD" w:rsidRPr="00D476E3" w:rsidRDefault="006161AD" w:rsidP="006F573E">
                  <w:pPr>
                    <w:spacing w:after="60"/>
                    <w:rPr>
                      <w:i/>
                      <w:sz w:val="20"/>
                      <w:szCs w:val="20"/>
                    </w:rPr>
                  </w:pPr>
                  <w:r w:rsidRPr="00D476E3">
                    <w:rPr>
                      <w:i/>
                      <w:sz w:val="20"/>
                      <w:szCs w:val="20"/>
                    </w:rPr>
                    <w:t>Real-Time Reliability Deployment Price Adder for Ancillary Service for ERCOT Contingency Reserve Service per SCED interval</w:t>
                  </w:r>
                  <w:r w:rsidRPr="00D476E3">
                    <w:rPr>
                      <w:sz w:val="20"/>
                      <w:szCs w:val="20"/>
                    </w:rPr>
                    <w:t xml:space="preserve"> - The Real-Time price adder for ECRS that captures the impact of reliability deployments on ECRS prices for the SCED interval </w:t>
                  </w:r>
                  <w:r w:rsidRPr="00D476E3">
                    <w:rPr>
                      <w:i/>
                      <w:sz w:val="20"/>
                      <w:szCs w:val="20"/>
                    </w:rPr>
                    <w:t>y</w:t>
                  </w:r>
                  <w:r w:rsidRPr="00D476E3">
                    <w:rPr>
                      <w:sz w:val="20"/>
                      <w:szCs w:val="20"/>
                    </w:rPr>
                    <w:t xml:space="preserve">. </w:t>
                  </w:r>
                </w:p>
              </w:tc>
            </w:tr>
            <w:tr w:rsidR="006161AD" w:rsidRPr="00D476E3" w14:paraId="642ABFD1"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C9409E0" w14:textId="77777777" w:rsidR="006161AD" w:rsidRPr="00D476E3" w:rsidRDefault="006161AD" w:rsidP="006F573E">
                  <w:pPr>
                    <w:spacing w:after="60"/>
                    <w:rPr>
                      <w:sz w:val="20"/>
                      <w:szCs w:val="20"/>
                    </w:rPr>
                  </w:pPr>
                  <w:r w:rsidRPr="00D476E3">
                    <w:rPr>
                      <w:sz w:val="20"/>
                      <w:szCs w:val="20"/>
                    </w:rPr>
                    <w:lastRenderedPageBreak/>
                    <w:t>DASAECRQ</w:t>
                  </w:r>
                  <w:r w:rsidRPr="00D476E3">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64B91A4"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1F346B" w14:textId="77777777" w:rsidR="006161AD" w:rsidRPr="00D476E3" w:rsidRDefault="006161AD" w:rsidP="006F573E">
                  <w:pPr>
                    <w:spacing w:after="60"/>
                    <w:rPr>
                      <w:i/>
                      <w:sz w:val="20"/>
                      <w:szCs w:val="20"/>
                    </w:rPr>
                  </w:pPr>
                  <w:r w:rsidRPr="00D476E3">
                    <w:rPr>
                      <w:i/>
                      <w:iCs/>
                      <w:sz w:val="20"/>
                      <w:szCs w:val="20"/>
                    </w:rPr>
                    <w:t>Day-Ahead Self-Arranged ERCOT Contingency Reserve Service Quantity per QSE</w:t>
                  </w:r>
                  <w:r w:rsidRPr="00D476E3">
                    <w:rPr>
                      <w:iCs/>
                      <w:sz w:val="20"/>
                      <w:szCs w:val="20"/>
                    </w:rPr>
                    <w:t xml:space="preserve">—The self-arranged ECRS quantity submitted by QSE </w:t>
                  </w:r>
                  <w:r w:rsidRPr="00D476E3">
                    <w:rPr>
                      <w:i/>
                      <w:iCs/>
                      <w:sz w:val="20"/>
                      <w:szCs w:val="20"/>
                    </w:rPr>
                    <w:t>q</w:t>
                  </w:r>
                  <w:r w:rsidRPr="00D476E3">
                    <w:rPr>
                      <w:iCs/>
                      <w:sz w:val="20"/>
                      <w:szCs w:val="20"/>
                    </w:rPr>
                    <w:t xml:space="preserve"> before 1000 in the DAM for the Operating Hour.</w:t>
                  </w:r>
                </w:p>
              </w:tc>
            </w:tr>
            <w:tr w:rsidR="006161AD" w:rsidRPr="00D476E3" w14:paraId="7D265D5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70D91B0" w14:textId="77777777" w:rsidR="006161AD" w:rsidRPr="00D476E3" w:rsidRDefault="006161AD" w:rsidP="006F573E">
                  <w:pPr>
                    <w:spacing w:after="60"/>
                    <w:rPr>
                      <w:sz w:val="20"/>
                      <w:szCs w:val="20"/>
                    </w:rPr>
                  </w:pPr>
                  <w:r w:rsidRPr="00D476E3">
                    <w:rPr>
                      <w:sz w:val="20"/>
                      <w:szCs w:val="20"/>
                    </w:rPr>
                    <w:t xml:space="preserve">ECRTP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9AE1D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6D67A80" w14:textId="77777777" w:rsidR="006161AD" w:rsidRPr="00D476E3" w:rsidRDefault="006161AD" w:rsidP="006F573E">
                  <w:pPr>
                    <w:spacing w:after="60"/>
                    <w:rPr>
                      <w:i/>
                      <w:sz w:val="20"/>
                      <w:szCs w:val="20"/>
                    </w:rPr>
                  </w:pPr>
                  <w:r w:rsidRPr="00D476E3">
                    <w:rPr>
                      <w:i/>
                      <w:sz w:val="20"/>
                      <w:szCs w:val="20"/>
                    </w:rPr>
                    <w:t xml:space="preserve">Trade Purchases for ERCOT Contingency Reserve Service for the QSE— </w:t>
                  </w:r>
                  <w:r w:rsidRPr="00D476E3">
                    <w:rPr>
                      <w:sz w:val="20"/>
                      <w:szCs w:val="20"/>
                    </w:rPr>
                    <w:t xml:space="preserve">The trade purchases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F0B8B44"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3D7881B" w14:textId="77777777" w:rsidR="006161AD" w:rsidRPr="00D476E3" w:rsidRDefault="006161AD" w:rsidP="006F573E">
                  <w:pPr>
                    <w:spacing w:after="60"/>
                    <w:rPr>
                      <w:sz w:val="20"/>
                      <w:szCs w:val="20"/>
                    </w:rPr>
                  </w:pPr>
                  <w:r w:rsidRPr="00D476E3">
                    <w:rPr>
                      <w:sz w:val="20"/>
                      <w:szCs w:val="20"/>
                    </w:rPr>
                    <w:t xml:space="preserve">ECRTS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E8D41F6"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C283F27" w14:textId="77777777" w:rsidR="006161AD" w:rsidRPr="00D476E3" w:rsidRDefault="006161AD" w:rsidP="006F573E">
                  <w:pPr>
                    <w:spacing w:after="60"/>
                    <w:rPr>
                      <w:i/>
                      <w:sz w:val="20"/>
                      <w:szCs w:val="20"/>
                    </w:rPr>
                  </w:pPr>
                  <w:r w:rsidRPr="00D476E3">
                    <w:rPr>
                      <w:i/>
                      <w:sz w:val="20"/>
                      <w:szCs w:val="20"/>
                    </w:rPr>
                    <w:t xml:space="preserve">Trade Sales for ERCOT Contingency Reserve Service for the QSE— </w:t>
                  </w:r>
                  <w:r w:rsidRPr="00D476E3">
                    <w:rPr>
                      <w:sz w:val="20"/>
                      <w:szCs w:val="20"/>
                    </w:rPr>
                    <w:t xml:space="preserve">The trade sales for QSE </w:t>
                  </w:r>
                  <w:r w:rsidRPr="00D476E3">
                    <w:rPr>
                      <w:i/>
                      <w:sz w:val="20"/>
                      <w:szCs w:val="20"/>
                    </w:rPr>
                    <w:t>q</w:t>
                  </w:r>
                  <w:r w:rsidRPr="00D476E3">
                    <w:rPr>
                      <w:sz w:val="20"/>
                      <w:szCs w:val="20"/>
                    </w:rPr>
                    <w:t xml:space="preserve"> for ECRS for the </w:t>
                  </w:r>
                  <w:r w:rsidRPr="00D476E3">
                    <w:rPr>
                      <w:sz w:val="20"/>
                      <w:szCs w:val="18"/>
                    </w:rPr>
                    <w:t>Operating Hour</w:t>
                  </w:r>
                  <w:r w:rsidRPr="00D476E3">
                    <w:rPr>
                      <w:sz w:val="20"/>
                      <w:szCs w:val="20"/>
                    </w:rPr>
                    <w:t>.</w:t>
                  </w:r>
                </w:p>
              </w:tc>
            </w:tr>
            <w:tr w:rsidR="006161AD" w:rsidRPr="00D476E3" w14:paraId="354F655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8EA9036" w14:textId="77777777" w:rsidR="006161AD" w:rsidRPr="00D476E3" w:rsidRDefault="006161AD" w:rsidP="006F573E">
                  <w:pPr>
                    <w:spacing w:after="60"/>
                    <w:rPr>
                      <w:sz w:val="20"/>
                      <w:szCs w:val="20"/>
                    </w:rPr>
                  </w:pPr>
                  <w:r w:rsidRPr="00D476E3">
                    <w:rPr>
                      <w:sz w:val="20"/>
                      <w:szCs w:val="20"/>
                    </w:rPr>
                    <w:t xml:space="preserve">TLMP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9AB3FA9" w14:textId="77777777" w:rsidR="006161AD" w:rsidRPr="00D476E3" w:rsidRDefault="006161AD" w:rsidP="006F573E">
                  <w:pPr>
                    <w:spacing w:after="60"/>
                    <w:rPr>
                      <w:sz w:val="20"/>
                      <w:szCs w:val="20"/>
                    </w:rPr>
                  </w:pPr>
                  <w:r w:rsidRPr="00D476E3">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59B5FA47" w14:textId="77777777" w:rsidR="006161AD" w:rsidRPr="00D476E3" w:rsidRDefault="006161AD" w:rsidP="006F573E">
                  <w:pPr>
                    <w:spacing w:after="60"/>
                    <w:rPr>
                      <w:i/>
                      <w:sz w:val="20"/>
                      <w:szCs w:val="20"/>
                    </w:rPr>
                  </w:pPr>
                  <w:r w:rsidRPr="00D476E3">
                    <w:rPr>
                      <w:i/>
                      <w:iCs/>
                      <w:sz w:val="20"/>
                      <w:szCs w:val="20"/>
                    </w:rPr>
                    <w:t xml:space="preserve">Duration of </w:t>
                  </w:r>
                  <w:r w:rsidRPr="00D476E3">
                    <w:rPr>
                      <w:i/>
                      <w:sz w:val="20"/>
                      <w:szCs w:val="20"/>
                    </w:rPr>
                    <w:t>SCED</w:t>
                  </w:r>
                  <w:r w:rsidRPr="00D476E3">
                    <w:rPr>
                      <w:i/>
                      <w:iCs/>
                      <w:sz w:val="20"/>
                      <w:szCs w:val="20"/>
                    </w:rPr>
                    <w:t xml:space="preserve"> interval per interval - </w:t>
                  </w:r>
                  <w:r w:rsidRPr="00D476E3">
                    <w:rPr>
                      <w:sz w:val="20"/>
                      <w:szCs w:val="20"/>
                    </w:rPr>
                    <w:t xml:space="preserve">The duration of the SCED interval </w:t>
                  </w:r>
                  <w:r w:rsidRPr="00D476E3">
                    <w:rPr>
                      <w:i/>
                      <w:iCs/>
                      <w:sz w:val="20"/>
                      <w:szCs w:val="20"/>
                    </w:rPr>
                    <w:t>y</w:t>
                  </w:r>
                  <w:r w:rsidRPr="00D476E3">
                    <w:rPr>
                      <w:sz w:val="20"/>
                      <w:szCs w:val="20"/>
                    </w:rPr>
                    <w:t>.</w:t>
                  </w:r>
                </w:p>
              </w:tc>
            </w:tr>
            <w:tr w:rsidR="006161AD" w:rsidRPr="00D476E3" w14:paraId="069278F8"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1F06605" w14:textId="77777777" w:rsidR="006161AD" w:rsidRPr="00D476E3" w:rsidRDefault="006161AD" w:rsidP="006F573E">
                  <w:pPr>
                    <w:spacing w:after="60"/>
                    <w:rPr>
                      <w:sz w:val="20"/>
                      <w:szCs w:val="20"/>
                    </w:rPr>
                  </w:pPr>
                  <w:r w:rsidRPr="00D476E3">
                    <w:rPr>
                      <w:sz w:val="20"/>
                      <w:szCs w:val="20"/>
                    </w:rPr>
                    <w:t xml:space="preserve">RNWF </w:t>
                  </w:r>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E86A15D"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DE93491" w14:textId="77777777" w:rsidR="006161AD" w:rsidRPr="00D476E3" w:rsidRDefault="006161AD" w:rsidP="006F573E">
                  <w:pPr>
                    <w:spacing w:after="60"/>
                    <w:rPr>
                      <w:i/>
                      <w:sz w:val="20"/>
                      <w:szCs w:val="20"/>
                    </w:rPr>
                  </w:pPr>
                  <w:r w:rsidRPr="00D476E3">
                    <w:rPr>
                      <w:i/>
                      <w:sz w:val="20"/>
                      <w:szCs w:val="20"/>
                    </w:rPr>
                    <w:t xml:space="preserve">Resource Node Weighting Factor per interval - </w:t>
                  </w:r>
                  <w:r w:rsidRPr="00D476E3">
                    <w:rPr>
                      <w:sz w:val="20"/>
                      <w:szCs w:val="20"/>
                    </w:rPr>
                    <w:t xml:space="preserve">The weight used in the Ancillary Service award calculation for the portion of the SCED interval </w:t>
                  </w:r>
                  <w:r w:rsidRPr="00D476E3">
                    <w:rPr>
                      <w:i/>
                      <w:sz w:val="20"/>
                      <w:szCs w:val="20"/>
                    </w:rPr>
                    <w:t>y</w:t>
                  </w:r>
                  <w:r w:rsidRPr="00D476E3">
                    <w:rPr>
                      <w:sz w:val="20"/>
                      <w:szCs w:val="20"/>
                    </w:rPr>
                    <w:t xml:space="preserve"> within the Settlement Interval.</w:t>
                  </w:r>
                </w:p>
              </w:tc>
            </w:tr>
            <w:tr w:rsidR="006161AD" w:rsidRPr="00D476E3" w14:paraId="46AADAAD"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C3770D9" w14:textId="77777777" w:rsidR="006161AD" w:rsidRPr="00D476E3" w:rsidRDefault="006161AD" w:rsidP="006F573E">
                  <w:pPr>
                    <w:spacing w:after="60"/>
                    <w:rPr>
                      <w:sz w:val="20"/>
                      <w:szCs w:val="20"/>
                    </w:rPr>
                  </w:pPr>
                  <w:r w:rsidRPr="00D476E3">
                    <w:rPr>
                      <w:sz w:val="20"/>
                      <w:szCs w:val="20"/>
                    </w:rPr>
                    <w:t xml:space="preserve">ECRRWF </w:t>
                  </w:r>
                  <w:r w:rsidRPr="00D476E3">
                    <w:rPr>
                      <w:i/>
                      <w:sz w:val="20"/>
                      <w:szCs w:val="20"/>
                      <w:vertAlign w:val="subscript"/>
                    </w:rPr>
                    <w:t xml:space="preserve">q, r, </w:t>
                  </w:r>
                  <w:del w:id="465" w:author="ERCOT" w:date="2024-06-03T13:25:00Z">
                    <w:r w:rsidRPr="00D476E3" w:rsidDel="00FA3719">
                      <w:rPr>
                        <w:i/>
                        <w:sz w:val="20"/>
                        <w:szCs w:val="20"/>
                        <w:vertAlign w:val="subscript"/>
                      </w:rPr>
                      <w:delText xml:space="preserve">p, </w:delText>
                    </w:r>
                  </w:del>
                  <w:r w:rsidRPr="00D476E3">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F11BDC"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DC69764" w14:textId="77777777" w:rsidR="006161AD" w:rsidRPr="00D476E3" w:rsidRDefault="006161AD" w:rsidP="006F573E">
                  <w:pPr>
                    <w:spacing w:after="60"/>
                    <w:rPr>
                      <w:i/>
                      <w:sz w:val="20"/>
                      <w:szCs w:val="20"/>
                    </w:rPr>
                  </w:pPr>
                  <w:r w:rsidRPr="00D476E3">
                    <w:rPr>
                      <w:i/>
                      <w:sz w:val="20"/>
                      <w:szCs w:val="20"/>
                    </w:rPr>
                    <w:t xml:space="preserve">ERCOT Contingency Reserve Service Resource Node Weighting Factor per interval - </w:t>
                  </w:r>
                  <w:r w:rsidRPr="00D476E3">
                    <w:rPr>
                      <w:sz w:val="20"/>
                      <w:szCs w:val="20"/>
                    </w:rPr>
                    <w:t xml:space="preserve">The ECRS Resource weight, based on ECRS awards, used in the Real-Time MCPC calculation for the portion of the SCED interval </w:t>
                  </w:r>
                  <w:r w:rsidRPr="00D476E3">
                    <w:rPr>
                      <w:i/>
                      <w:sz w:val="20"/>
                      <w:szCs w:val="20"/>
                    </w:rPr>
                    <w:t>y</w:t>
                  </w:r>
                  <w:r w:rsidRPr="00D476E3">
                    <w:rPr>
                      <w:sz w:val="20"/>
                      <w:szCs w:val="20"/>
                    </w:rPr>
                    <w:t xml:space="preserve"> within the Settlement Interval. </w:t>
                  </w:r>
                  <w:r w:rsidRPr="00D476E3">
                    <w:rPr>
                      <w:i/>
                      <w:sz w:val="20"/>
                      <w:szCs w:val="20"/>
                    </w:rPr>
                    <w:t xml:space="preserve"> </w:t>
                  </w:r>
                  <w:r w:rsidRPr="00D476E3">
                    <w:rPr>
                      <w:sz w:val="20"/>
                      <w:szCs w:val="20"/>
                    </w:rPr>
                    <w:t xml:space="preserve">Where for a Combined Cycle Train, the Resource </w:t>
                  </w:r>
                  <w:r w:rsidRPr="00D476E3">
                    <w:rPr>
                      <w:i/>
                      <w:sz w:val="20"/>
                      <w:szCs w:val="20"/>
                    </w:rPr>
                    <w:t xml:space="preserve">r </w:t>
                  </w:r>
                  <w:r w:rsidRPr="00D476E3">
                    <w:rPr>
                      <w:sz w:val="20"/>
                      <w:szCs w:val="20"/>
                    </w:rPr>
                    <w:t xml:space="preserve">is a Combined Cycle Generation Resource within the Combined Cycle Train.   </w:t>
                  </w:r>
                </w:p>
              </w:tc>
            </w:tr>
            <w:tr w:rsidR="006161AD" w:rsidRPr="00D476E3" w14:paraId="1D35A26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9408B9" w14:textId="77777777" w:rsidR="006161AD" w:rsidRPr="00D476E3" w:rsidRDefault="006161AD" w:rsidP="006F573E">
                  <w:pPr>
                    <w:spacing w:after="60"/>
                    <w:rPr>
                      <w:sz w:val="20"/>
                      <w:szCs w:val="20"/>
                    </w:rPr>
                  </w:pPr>
                  <w:r w:rsidRPr="00D476E3">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11F6DF0"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C943AA" w14:textId="77777777" w:rsidR="006161AD" w:rsidRPr="00D476E3" w:rsidRDefault="006161AD" w:rsidP="006F573E">
                  <w:pPr>
                    <w:spacing w:after="60"/>
                    <w:rPr>
                      <w:i/>
                      <w:sz w:val="20"/>
                      <w:szCs w:val="20"/>
                    </w:rPr>
                  </w:pPr>
                  <w:r w:rsidRPr="00D476E3">
                    <w:rPr>
                      <w:sz w:val="20"/>
                      <w:szCs w:val="20"/>
                    </w:rPr>
                    <w:t>A Resource.</w:t>
                  </w:r>
                </w:p>
              </w:tc>
            </w:tr>
            <w:tr w:rsidR="006161AD" w:rsidRPr="00D476E3" w14:paraId="702E888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DA53ADA"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6CF9A1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55670B4" w14:textId="77777777" w:rsidR="006161AD" w:rsidRPr="00D476E3" w:rsidRDefault="006161AD" w:rsidP="006F573E">
                  <w:pPr>
                    <w:spacing w:after="60"/>
                    <w:rPr>
                      <w:sz w:val="20"/>
                      <w:szCs w:val="20"/>
                    </w:rPr>
                  </w:pPr>
                  <w:r w:rsidRPr="00D476E3">
                    <w:rPr>
                      <w:sz w:val="20"/>
                      <w:szCs w:val="20"/>
                    </w:rPr>
                    <w:t>A QSE.</w:t>
                  </w:r>
                </w:p>
              </w:tc>
            </w:tr>
            <w:tr w:rsidR="006161AD" w:rsidRPr="00D476E3" w14:paraId="3EDC53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43956EC" w14:textId="77777777" w:rsidR="006161AD" w:rsidRPr="00D476E3" w:rsidRDefault="006161AD" w:rsidP="006F573E">
                  <w:pPr>
                    <w:spacing w:after="60"/>
                    <w:rPr>
                      <w:i/>
                      <w:sz w:val="20"/>
                      <w:szCs w:val="20"/>
                    </w:rPr>
                  </w:pPr>
                  <w:r w:rsidRPr="00D476E3">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66C88382"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56A0205" w14:textId="77777777" w:rsidR="006161AD" w:rsidRPr="00D476E3" w:rsidRDefault="006161AD" w:rsidP="006F573E">
                  <w:pPr>
                    <w:spacing w:after="60"/>
                    <w:rPr>
                      <w:sz w:val="20"/>
                      <w:szCs w:val="20"/>
                    </w:rPr>
                  </w:pPr>
                  <w:r w:rsidRPr="00D476E3">
                    <w:rPr>
                      <w:sz w:val="20"/>
                      <w:szCs w:val="20"/>
                    </w:rPr>
                    <w:t>A SCED interval in the 15-minute Settlement Interval.</w:t>
                  </w:r>
                </w:p>
              </w:tc>
            </w:tr>
            <w:tr w:rsidR="006161AD" w:rsidRPr="00D476E3" w:rsidDel="00FA3719" w14:paraId="3B609055" w14:textId="77777777" w:rsidTr="006F573E">
              <w:trPr>
                <w:cantSplit/>
                <w:del w:id="466" w:author="ERCOT" w:date="2024-06-03T13:25:00Z"/>
              </w:trPr>
              <w:tc>
                <w:tcPr>
                  <w:tcW w:w="1279" w:type="pct"/>
                  <w:tcBorders>
                    <w:top w:val="single" w:sz="4" w:space="0" w:color="auto"/>
                    <w:left w:val="single" w:sz="4" w:space="0" w:color="auto"/>
                    <w:bottom w:val="single" w:sz="4" w:space="0" w:color="auto"/>
                    <w:right w:val="single" w:sz="4" w:space="0" w:color="auto"/>
                  </w:tcBorders>
                  <w:hideMark/>
                </w:tcPr>
                <w:p w14:paraId="258DA530" w14:textId="77777777" w:rsidR="006161AD" w:rsidRPr="00D476E3" w:rsidDel="00FA3719" w:rsidRDefault="006161AD" w:rsidP="006F573E">
                  <w:pPr>
                    <w:spacing w:after="60"/>
                    <w:rPr>
                      <w:del w:id="467" w:author="ERCOT" w:date="2024-06-03T13:25:00Z"/>
                      <w:i/>
                      <w:sz w:val="20"/>
                      <w:szCs w:val="20"/>
                    </w:rPr>
                  </w:pPr>
                  <w:del w:id="468" w:author="ERCOT" w:date="2024-06-03T13:25:00Z">
                    <w:r w:rsidRPr="00D476E3"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606EB58" w14:textId="77777777" w:rsidR="006161AD" w:rsidRPr="00D476E3" w:rsidDel="00FA3719" w:rsidRDefault="006161AD" w:rsidP="006F573E">
                  <w:pPr>
                    <w:spacing w:after="60"/>
                    <w:rPr>
                      <w:del w:id="469" w:author="ERCOT" w:date="2024-06-03T13:25:00Z"/>
                      <w:sz w:val="20"/>
                      <w:szCs w:val="20"/>
                    </w:rPr>
                  </w:pPr>
                  <w:del w:id="470" w:author="ERCOT" w:date="2024-06-03T13:25:00Z">
                    <w:r w:rsidRPr="00D476E3"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127F5EB2" w14:textId="77777777" w:rsidR="006161AD" w:rsidRPr="00D476E3" w:rsidDel="00FA3719" w:rsidRDefault="006161AD" w:rsidP="006F573E">
                  <w:pPr>
                    <w:spacing w:after="60"/>
                    <w:rPr>
                      <w:del w:id="471" w:author="ERCOT" w:date="2024-06-03T13:25:00Z"/>
                      <w:sz w:val="20"/>
                      <w:szCs w:val="20"/>
                    </w:rPr>
                  </w:pPr>
                  <w:del w:id="472" w:author="ERCOT" w:date="2024-06-03T13:25:00Z">
                    <w:r w:rsidRPr="00D476E3" w:rsidDel="00FA3719">
                      <w:rPr>
                        <w:sz w:val="20"/>
                        <w:szCs w:val="20"/>
                      </w:rPr>
                      <w:delText>A Resource Node Settlement Point.</w:delText>
                    </w:r>
                  </w:del>
                </w:p>
              </w:tc>
            </w:tr>
          </w:tbl>
          <w:p w14:paraId="028DD32A" w14:textId="77777777" w:rsidR="006161AD" w:rsidRPr="00D476E3" w:rsidRDefault="006161AD" w:rsidP="006F573E">
            <w:pPr>
              <w:spacing w:before="240" w:after="240"/>
              <w:rPr>
                <w:szCs w:val="20"/>
              </w:rPr>
            </w:pPr>
            <w:r w:rsidRPr="00D476E3">
              <w:rPr>
                <w:szCs w:val="20"/>
              </w:rPr>
              <w:t>(2)</w:t>
            </w:r>
            <w:r w:rsidRPr="00D476E3">
              <w:rPr>
                <w:szCs w:val="20"/>
              </w:rPr>
              <w:tab/>
              <w:t xml:space="preserve"> ECRS Only Charge:</w:t>
            </w:r>
          </w:p>
          <w:p w14:paraId="15EAB446"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RTECROAMT</w:t>
            </w:r>
            <w:r w:rsidRPr="00D476E3">
              <w:rPr>
                <w:b/>
                <w:bCs/>
                <w:i/>
                <w:vertAlign w:val="subscript"/>
              </w:rPr>
              <w:t xml:space="preserve"> q  </w:t>
            </w:r>
            <w:r w:rsidRPr="00D476E3">
              <w:rPr>
                <w:b/>
                <w:bCs/>
              </w:rPr>
              <w:t xml:space="preserve">= </w:t>
            </w:r>
            <w:r w:rsidRPr="00D476E3">
              <w:rPr>
                <w:b/>
                <w:bCs/>
              </w:rPr>
              <w:tab/>
              <w:t xml:space="preserve">(1/4) * DAECROAWD </w:t>
            </w:r>
            <w:r w:rsidRPr="00D476E3">
              <w:rPr>
                <w:b/>
                <w:bCs/>
                <w:i/>
                <w:vertAlign w:val="subscript"/>
              </w:rPr>
              <w:t>q</w:t>
            </w:r>
            <w:r w:rsidRPr="00D476E3">
              <w:rPr>
                <w:b/>
                <w:bCs/>
              </w:rPr>
              <w:t xml:space="preserve"> * RTMCPCECR</w:t>
            </w:r>
          </w:p>
          <w:p w14:paraId="681295E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2D185627"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C0CCF47" w14:textId="77777777" w:rsidR="006161AD" w:rsidRPr="00D476E3" w:rsidRDefault="006161AD" w:rsidP="006F573E">
                  <w:pPr>
                    <w:spacing w:after="120"/>
                    <w:rPr>
                      <w:b/>
                      <w:iCs/>
                      <w:sz w:val="20"/>
                      <w:szCs w:val="20"/>
                    </w:rPr>
                  </w:pPr>
                  <w:r w:rsidRPr="00D476E3">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27897E9"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7687333"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210E6359"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9ADF2DB" w14:textId="77777777" w:rsidR="006161AD" w:rsidRPr="00D476E3" w:rsidRDefault="006161AD" w:rsidP="006F573E">
                  <w:pPr>
                    <w:spacing w:after="60"/>
                    <w:rPr>
                      <w:sz w:val="20"/>
                      <w:szCs w:val="20"/>
                    </w:rPr>
                  </w:pPr>
                  <w:r w:rsidRPr="00D476E3">
                    <w:rPr>
                      <w:sz w:val="20"/>
                      <w:szCs w:val="20"/>
                    </w:rPr>
                    <w:t xml:space="preserve">RTECROAMT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14A897C"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389304A" w14:textId="77777777" w:rsidR="006161AD" w:rsidRPr="00D476E3" w:rsidRDefault="006161AD" w:rsidP="006F573E">
                  <w:pPr>
                    <w:spacing w:after="60"/>
                    <w:rPr>
                      <w:i/>
                      <w:sz w:val="20"/>
                      <w:szCs w:val="20"/>
                    </w:rPr>
                  </w:pPr>
                  <w:r w:rsidRPr="00D476E3">
                    <w:rPr>
                      <w:i/>
                      <w:sz w:val="20"/>
                      <w:szCs w:val="20"/>
                    </w:rPr>
                    <w:t xml:space="preserve">Real-Time ERCOT Contingency Reserve Service Only Amount for the QSE— </w:t>
                  </w:r>
                  <w:r w:rsidRPr="00D476E3">
                    <w:rPr>
                      <w:sz w:val="20"/>
                      <w:szCs w:val="20"/>
                    </w:rPr>
                    <w:t xml:space="preserve">The total charge to QSE </w:t>
                  </w:r>
                  <w:r w:rsidRPr="00D476E3">
                    <w:rPr>
                      <w:i/>
                      <w:sz w:val="20"/>
                      <w:szCs w:val="20"/>
                    </w:rPr>
                    <w:t>q</w:t>
                  </w:r>
                  <w:r w:rsidRPr="00D476E3">
                    <w:rPr>
                      <w:sz w:val="20"/>
                      <w:szCs w:val="20"/>
                    </w:rPr>
                    <w:t xml:space="preserve"> in Real-Time for ECRS only awards for each 15-minute Settlement Interval.</w:t>
                  </w:r>
                </w:p>
              </w:tc>
            </w:tr>
            <w:tr w:rsidR="006161AD" w:rsidRPr="00D476E3" w14:paraId="199926A7"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4006065A" w14:textId="77777777" w:rsidR="006161AD" w:rsidRPr="00D476E3" w:rsidRDefault="006161AD" w:rsidP="006F573E">
                  <w:pPr>
                    <w:spacing w:after="60"/>
                    <w:rPr>
                      <w:sz w:val="20"/>
                      <w:szCs w:val="20"/>
                    </w:rPr>
                  </w:pPr>
                  <w:r w:rsidRPr="00D476E3">
                    <w:rPr>
                      <w:sz w:val="20"/>
                      <w:szCs w:val="20"/>
                    </w:rPr>
                    <w:t xml:space="preserve">DAECROAWD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2E8D4D"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EF9E50" w14:textId="77777777" w:rsidR="006161AD" w:rsidRPr="00D476E3" w:rsidRDefault="006161AD" w:rsidP="006F573E">
                  <w:pPr>
                    <w:spacing w:after="60"/>
                    <w:rPr>
                      <w:i/>
                      <w:sz w:val="20"/>
                      <w:szCs w:val="20"/>
                    </w:rPr>
                  </w:pPr>
                  <w:r w:rsidRPr="00D476E3">
                    <w:rPr>
                      <w:i/>
                      <w:sz w:val="20"/>
                      <w:szCs w:val="20"/>
                    </w:rPr>
                    <w:t>Day-Ahead ERCOT Contingency Service Only Award for the QSE</w:t>
                  </w:r>
                  <w:r w:rsidRPr="00D476E3">
                    <w:rPr>
                      <w:rFonts w:ascii="Symbol" w:eastAsia="Symbol" w:hAnsi="Symbol" w:cs="Symbol"/>
                      <w:sz w:val="20"/>
                      <w:szCs w:val="20"/>
                    </w:rPr>
                    <w:t>¾</w:t>
                  </w:r>
                  <w:r w:rsidRPr="00D476E3">
                    <w:rPr>
                      <w:sz w:val="20"/>
                      <w:szCs w:val="20"/>
                    </w:rPr>
                    <w:t xml:space="preserve"> The ECRS only capacity awarded in the DAM to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35B61BB2"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6C8200"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4C40FB9"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09BD7E4"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34555FB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6515BA6"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A35BCEF"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A9DD732" w14:textId="77777777" w:rsidR="006161AD" w:rsidRPr="00D476E3" w:rsidRDefault="006161AD" w:rsidP="006F573E">
                  <w:pPr>
                    <w:spacing w:after="60"/>
                    <w:rPr>
                      <w:sz w:val="20"/>
                      <w:szCs w:val="20"/>
                    </w:rPr>
                  </w:pPr>
                  <w:r w:rsidRPr="00D476E3">
                    <w:rPr>
                      <w:sz w:val="20"/>
                      <w:szCs w:val="20"/>
                    </w:rPr>
                    <w:t>A QSE.</w:t>
                  </w:r>
                </w:p>
              </w:tc>
            </w:tr>
          </w:tbl>
          <w:p w14:paraId="4A470046" w14:textId="77777777" w:rsidR="006161AD" w:rsidRPr="00D476E3" w:rsidRDefault="006161AD" w:rsidP="006F573E">
            <w:pPr>
              <w:spacing w:before="240" w:after="240"/>
              <w:rPr>
                <w:szCs w:val="20"/>
              </w:rPr>
            </w:pPr>
            <w:r w:rsidRPr="00D476E3">
              <w:rPr>
                <w:szCs w:val="20"/>
              </w:rPr>
              <w:t>(3)</w:t>
            </w:r>
            <w:r w:rsidRPr="00D476E3">
              <w:rPr>
                <w:szCs w:val="20"/>
              </w:rPr>
              <w:tab/>
              <w:t xml:space="preserve"> ECRS Trade Overage Charge:</w:t>
            </w:r>
          </w:p>
          <w:p w14:paraId="20E247C3" w14:textId="77777777" w:rsidR="006161AD" w:rsidRPr="00D476E3" w:rsidRDefault="006161AD" w:rsidP="006F573E">
            <w:pPr>
              <w:tabs>
                <w:tab w:val="left" w:pos="2250"/>
                <w:tab w:val="left" w:pos="3150"/>
                <w:tab w:val="left" w:pos="3960"/>
              </w:tabs>
              <w:spacing w:after="240"/>
              <w:ind w:left="3960" w:hanging="3240"/>
              <w:rPr>
                <w:b/>
                <w:bCs/>
              </w:rPr>
            </w:pPr>
            <w:r w:rsidRPr="00D476E3">
              <w:rPr>
                <w:b/>
                <w:bCs/>
              </w:rPr>
              <w:t>RTECRTOAMT</w:t>
            </w:r>
            <w:r w:rsidRPr="00D476E3">
              <w:rPr>
                <w:b/>
                <w:bCs/>
                <w:i/>
                <w:vertAlign w:val="subscript"/>
              </w:rPr>
              <w:t xml:space="preserve"> q  </w:t>
            </w:r>
            <w:r w:rsidRPr="00D476E3">
              <w:rPr>
                <w:b/>
                <w:bCs/>
              </w:rPr>
              <w:t xml:space="preserve">= </w:t>
            </w:r>
            <w:r w:rsidRPr="00D476E3">
              <w:rPr>
                <w:b/>
                <w:bCs/>
              </w:rPr>
              <w:tab/>
              <w:t xml:space="preserve">(1/4) * RTECRTO </w:t>
            </w:r>
            <w:r w:rsidRPr="00D476E3">
              <w:rPr>
                <w:b/>
                <w:bCs/>
                <w:i/>
                <w:vertAlign w:val="subscript"/>
              </w:rPr>
              <w:t>q</w:t>
            </w:r>
            <w:r w:rsidRPr="00D476E3">
              <w:rPr>
                <w:b/>
                <w:bCs/>
              </w:rPr>
              <w:t xml:space="preserve"> * RTMCPCRECR</w:t>
            </w:r>
          </w:p>
          <w:p w14:paraId="23E7BE83" w14:textId="77777777" w:rsidR="006161AD" w:rsidRPr="00D476E3" w:rsidRDefault="006161AD" w:rsidP="006F573E">
            <w:pPr>
              <w:ind w:left="720" w:hanging="720"/>
              <w:rPr>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6161AD" w:rsidRPr="00D476E3" w14:paraId="52335240" w14:textId="77777777" w:rsidTr="006F573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C8463B0" w14:textId="77777777" w:rsidR="006161AD" w:rsidRPr="00D476E3" w:rsidRDefault="006161AD" w:rsidP="006F573E">
                  <w:pPr>
                    <w:spacing w:after="120"/>
                    <w:rPr>
                      <w:b/>
                      <w:iCs/>
                      <w:sz w:val="20"/>
                      <w:szCs w:val="20"/>
                    </w:rPr>
                  </w:pPr>
                  <w:r w:rsidRPr="00D476E3">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4DF0FDFA" w14:textId="77777777" w:rsidR="006161AD" w:rsidRPr="00D476E3" w:rsidRDefault="006161AD" w:rsidP="006F573E">
                  <w:pPr>
                    <w:spacing w:after="120"/>
                    <w:rPr>
                      <w:b/>
                      <w:iCs/>
                      <w:sz w:val="20"/>
                      <w:szCs w:val="20"/>
                    </w:rPr>
                  </w:pPr>
                  <w:r w:rsidRPr="00D476E3">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14C2BA6" w14:textId="77777777" w:rsidR="006161AD" w:rsidRPr="00D476E3" w:rsidRDefault="006161AD" w:rsidP="006F573E">
                  <w:pPr>
                    <w:spacing w:after="120"/>
                    <w:rPr>
                      <w:b/>
                      <w:iCs/>
                      <w:sz w:val="20"/>
                      <w:szCs w:val="20"/>
                    </w:rPr>
                  </w:pPr>
                  <w:r w:rsidRPr="00D476E3">
                    <w:rPr>
                      <w:b/>
                      <w:iCs/>
                      <w:sz w:val="20"/>
                      <w:szCs w:val="20"/>
                    </w:rPr>
                    <w:t>Description</w:t>
                  </w:r>
                </w:p>
              </w:tc>
            </w:tr>
            <w:tr w:rsidR="006161AD" w:rsidRPr="00D476E3" w14:paraId="327092F5"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15E73E04" w14:textId="77777777" w:rsidR="006161AD" w:rsidRPr="00D476E3" w:rsidRDefault="006161AD" w:rsidP="006F573E">
                  <w:pPr>
                    <w:spacing w:after="60"/>
                    <w:rPr>
                      <w:sz w:val="20"/>
                      <w:szCs w:val="20"/>
                    </w:rPr>
                  </w:pPr>
                  <w:r w:rsidRPr="00D476E3">
                    <w:rPr>
                      <w:sz w:val="20"/>
                      <w:szCs w:val="20"/>
                    </w:rPr>
                    <w:t xml:space="preserve">RTECRTOAMT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42CDFB" w14:textId="77777777" w:rsidR="006161AD" w:rsidRPr="00D476E3" w:rsidRDefault="006161AD" w:rsidP="006F573E">
                  <w:pPr>
                    <w:spacing w:after="60"/>
                    <w:rPr>
                      <w:sz w:val="20"/>
                      <w:szCs w:val="20"/>
                    </w:rPr>
                  </w:pPr>
                  <w:r w:rsidRPr="00D476E3">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4E50EAC" w14:textId="77777777" w:rsidR="006161AD" w:rsidRPr="00D476E3" w:rsidRDefault="006161AD" w:rsidP="006F573E">
                  <w:pPr>
                    <w:spacing w:after="60"/>
                    <w:rPr>
                      <w:i/>
                      <w:sz w:val="20"/>
                      <w:szCs w:val="20"/>
                    </w:rPr>
                  </w:pPr>
                  <w:r w:rsidRPr="00D476E3">
                    <w:rPr>
                      <w:i/>
                      <w:sz w:val="20"/>
                      <w:szCs w:val="20"/>
                    </w:rPr>
                    <w:t>Real-Time ERCOT Contingency Reserve Service Trade Overage Amount for the QSE</w:t>
                  </w:r>
                  <w:r w:rsidRPr="00D476E3">
                    <w:rPr>
                      <w:sz w:val="20"/>
                      <w:szCs w:val="20"/>
                    </w:rPr>
                    <w:t xml:space="preserve">— The total charge to QSE </w:t>
                  </w:r>
                  <w:r w:rsidRPr="00D476E3">
                    <w:rPr>
                      <w:i/>
                      <w:sz w:val="20"/>
                      <w:szCs w:val="20"/>
                    </w:rPr>
                    <w:t>q</w:t>
                  </w:r>
                  <w:r w:rsidRPr="00D476E3">
                    <w:rPr>
                      <w:sz w:val="20"/>
                      <w:szCs w:val="20"/>
                    </w:rPr>
                    <w:t xml:space="preserve"> in Real-Time for ECRS trade overages for each 15-minute Settlement Interval.</w:t>
                  </w:r>
                </w:p>
              </w:tc>
            </w:tr>
            <w:tr w:rsidR="006161AD" w:rsidRPr="00D476E3" w14:paraId="2B07774C"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23C29CDE" w14:textId="77777777" w:rsidR="006161AD" w:rsidRPr="00D476E3" w:rsidRDefault="006161AD" w:rsidP="006F573E">
                  <w:pPr>
                    <w:spacing w:after="60"/>
                    <w:rPr>
                      <w:sz w:val="20"/>
                      <w:szCs w:val="20"/>
                    </w:rPr>
                  </w:pPr>
                  <w:r w:rsidRPr="00D476E3">
                    <w:rPr>
                      <w:sz w:val="20"/>
                      <w:szCs w:val="20"/>
                    </w:rPr>
                    <w:t xml:space="preserve">RTECRTO </w:t>
                  </w:r>
                  <w:r w:rsidRPr="00D476E3">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C08BEA5"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686C383" w14:textId="77777777" w:rsidR="006161AD" w:rsidRPr="00D476E3" w:rsidRDefault="006161AD" w:rsidP="006F573E">
                  <w:pPr>
                    <w:spacing w:after="60"/>
                    <w:rPr>
                      <w:sz w:val="20"/>
                      <w:szCs w:val="20"/>
                    </w:rPr>
                  </w:pPr>
                  <w:r w:rsidRPr="00D476E3">
                    <w:rPr>
                      <w:i/>
                      <w:sz w:val="20"/>
                      <w:szCs w:val="20"/>
                    </w:rPr>
                    <w:t xml:space="preserve">Real-Time ERCOT Contingency Reserve Service Trade Overage for the QSE </w:t>
                  </w:r>
                  <w:r w:rsidRPr="00D476E3">
                    <w:rPr>
                      <w:rFonts w:ascii="Symbol" w:eastAsia="Symbol" w:hAnsi="Symbol" w:cs="Symbol"/>
                      <w:sz w:val="20"/>
                      <w:szCs w:val="20"/>
                    </w:rPr>
                    <w:t>¾</w:t>
                  </w:r>
                  <w:r w:rsidRPr="00D476E3">
                    <w:rPr>
                      <w:sz w:val="20"/>
                      <w:szCs w:val="20"/>
                    </w:rPr>
                    <w:t xml:space="preserve"> The quantity of submitted ECRS trades in excess of their DAM self-arrangement quantity for the QSE </w:t>
                  </w:r>
                  <w:r w:rsidRPr="00D476E3">
                    <w:rPr>
                      <w:i/>
                      <w:sz w:val="20"/>
                      <w:szCs w:val="20"/>
                    </w:rPr>
                    <w:t>q</w:t>
                  </w:r>
                  <w:r w:rsidRPr="00D476E3">
                    <w:rPr>
                      <w:sz w:val="20"/>
                      <w:szCs w:val="20"/>
                    </w:rPr>
                    <w:t xml:space="preserve"> for the </w:t>
                  </w:r>
                  <w:r w:rsidRPr="00D476E3">
                    <w:rPr>
                      <w:sz w:val="20"/>
                      <w:szCs w:val="18"/>
                    </w:rPr>
                    <w:t>Operating Hour</w:t>
                  </w:r>
                  <w:r w:rsidRPr="00D476E3">
                    <w:rPr>
                      <w:sz w:val="20"/>
                      <w:szCs w:val="20"/>
                    </w:rPr>
                    <w:t>.</w:t>
                  </w:r>
                </w:p>
              </w:tc>
            </w:tr>
            <w:tr w:rsidR="006161AD" w:rsidRPr="00D476E3" w14:paraId="48A31640"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58785814" w14:textId="77777777" w:rsidR="006161AD" w:rsidRPr="00D476E3" w:rsidRDefault="006161AD" w:rsidP="006F573E">
                  <w:pPr>
                    <w:spacing w:after="60"/>
                    <w:rPr>
                      <w:sz w:val="20"/>
                      <w:szCs w:val="20"/>
                    </w:rPr>
                  </w:pPr>
                  <w:r w:rsidRPr="00D476E3">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BD7DD52" w14:textId="77777777" w:rsidR="006161AD" w:rsidRPr="00D476E3" w:rsidRDefault="006161AD" w:rsidP="006F573E">
                  <w:pPr>
                    <w:spacing w:after="60"/>
                    <w:rPr>
                      <w:sz w:val="20"/>
                      <w:szCs w:val="20"/>
                    </w:rPr>
                  </w:pPr>
                  <w:r w:rsidRPr="00D476E3">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3525567" w14:textId="77777777" w:rsidR="006161AD" w:rsidRPr="00D476E3" w:rsidRDefault="006161AD" w:rsidP="006F573E">
                  <w:pPr>
                    <w:spacing w:after="60"/>
                    <w:rPr>
                      <w:i/>
                      <w:sz w:val="20"/>
                      <w:szCs w:val="20"/>
                    </w:rPr>
                  </w:pPr>
                  <w:r w:rsidRPr="00D476E3">
                    <w:rPr>
                      <w:i/>
                      <w:sz w:val="20"/>
                      <w:szCs w:val="20"/>
                    </w:rPr>
                    <w:t>Real-Time Market Clearing Price</w:t>
                  </w:r>
                  <w:r w:rsidRPr="00D476E3">
                    <w:rPr>
                      <w:bCs/>
                      <w:i/>
                      <w:sz w:val="20"/>
                      <w:szCs w:val="20"/>
                      <w:lang w:val="pt-BR"/>
                    </w:rPr>
                    <w:t xml:space="preserve"> for Capacity</w:t>
                  </w:r>
                  <w:r w:rsidRPr="00D476E3">
                    <w:rPr>
                      <w:i/>
                      <w:sz w:val="20"/>
                      <w:szCs w:val="20"/>
                    </w:rPr>
                    <w:t xml:space="preserve"> for ERCOT Contingency Reserve Service </w:t>
                  </w:r>
                  <w:r w:rsidRPr="00D476E3">
                    <w:rPr>
                      <w:sz w:val="20"/>
                      <w:szCs w:val="20"/>
                    </w:rPr>
                    <w:t>— The Real-Time MCPC for ECRS for the 15-minute Settlement Interval.</w:t>
                  </w:r>
                </w:p>
              </w:tc>
            </w:tr>
            <w:tr w:rsidR="006161AD" w:rsidRPr="00D476E3" w14:paraId="4309BD0F" w14:textId="77777777" w:rsidTr="006F573E">
              <w:trPr>
                <w:cantSplit/>
              </w:trPr>
              <w:tc>
                <w:tcPr>
                  <w:tcW w:w="1279" w:type="pct"/>
                  <w:tcBorders>
                    <w:top w:val="single" w:sz="4" w:space="0" w:color="auto"/>
                    <w:left w:val="single" w:sz="4" w:space="0" w:color="auto"/>
                    <w:bottom w:val="single" w:sz="4" w:space="0" w:color="auto"/>
                    <w:right w:val="single" w:sz="4" w:space="0" w:color="auto"/>
                  </w:tcBorders>
                  <w:hideMark/>
                </w:tcPr>
                <w:p w14:paraId="33997A2E" w14:textId="77777777" w:rsidR="006161AD" w:rsidRPr="00D476E3" w:rsidRDefault="006161AD" w:rsidP="006F573E">
                  <w:pPr>
                    <w:spacing w:after="60"/>
                    <w:rPr>
                      <w:i/>
                      <w:sz w:val="20"/>
                      <w:szCs w:val="20"/>
                    </w:rPr>
                  </w:pPr>
                  <w:r w:rsidRPr="00D476E3">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1F103E4" w14:textId="77777777" w:rsidR="006161AD" w:rsidRPr="00D476E3" w:rsidRDefault="006161AD" w:rsidP="006F573E">
                  <w:pPr>
                    <w:spacing w:after="60"/>
                    <w:rPr>
                      <w:sz w:val="20"/>
                      <w:szCs w:val="20"/>
                    </w:rPr>
                  </w:pPr>
                  <w:r w:rsidRPr="00D476E3">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2EF8C0" w14:textId="77777777" w:rsidR="006161AD" w:rsidRPr="00D476E3" w:rsidRDefault="006161AD" w:rsidP="006F573E">
                  <w:pPr>
                    <w:spacing w:after="60"/>
                    <w:rPr>
                      <w:sz w:val="20"/>
                      <w:szCs w:val="20"/>
                    </w:rPr>
                  </w:pPr>
                  <w:r w:rsidRPr="00D476E3">
                    <w:rPr>
                      <w:sz w:val="20"/>
                      <w:szCs w:val="20"/>
                    </w:rPr>
                    <w:t>A QSE.</w:t>
                  </w:r>
                </w:p>
              </w:tc>
            </w:tr>
          </w:tbl>
          <w:p w14:paraId="67A6C416" w14:textId="77777777" w:rsidR="006161AD" w:rsidRPr="00D476E3" w:rsidRDefault="006161AD" w:rsidP="006F573E">
            <w:pPr>
              <w:keepNext/>
              <w:tabs>
                <w:tab w:val="left" w:pos="1080"/>
              </w:tabs>
              <w:spacing w:before="480" w:after="240"/>
              <w:outlineLvl w:val="2"/>
              <w:rPr>
                <w:b/>
                <w:bCs/>
                <w:i/>
                <w:szCs w:val="20"/>
              </w:rPr>
            </w:pPr>
          </w:p>
        </w:tc>
      </w:tr>
    </w:tbl>
    <w:p w14:paraId="1303A85B" w14:textId="77777777" w:rsidR="006161AD" w:rsidRPr="00D476E3" w:rsidRDefault="006161AD" w:rsidP="006161AD">
      <w:pPr>
        <w:tabs>
          <w:tab w:val="left" w:pos="1257"/>
        </w:tabs>
      </w:pPr>
    </w:p>
    <w:p w14:paraId="0E5E5BEA" w14:textId="77777777" w:rsidR="006161AD" w:rsidRPr="00D476E3" w:rsidRDefault="006161AD" w:rsidP="006161AD">
      <w:pPr>
        <w:tabs>
          <w:tab w:val="left" w:pos="1257"/>
        </w:tabs>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5172047B" w14:textId="77777777" w:rsidTr="006F573E">
        <w:trPr>
          <w:trHeight w:val="206"/>
        </w:trPr>
        <w:tc>
          <w:tcPr>
            <w:tcW w:w="9350" w:type="dxa"/>
            <w:shd w:val="clear" w:color="auto" w:fill="D0CECE"/>
          </w:tcPr>
          <w:p w14:paraId="54F8E3F8" w14:textId="77777777" w:rsidR="006161AD" w:rsidRPr="00D476E3" w:rsidRDefault="006161AD" w:rsidP="006F573E">
            <w:pPr>
              <w:spacing w:before="120" w:after="240"/>
              <w:rPr>
                <w:b/>
                <w:i/>
                <w:iCs/>
              </w:rPr>
            </w:pPr>
            <w:r w:rsidRPr="00D476E3">
              <w:rPr>
                <w:b/>
                <w:i/>
                <w:iCs/>
              </w:rPr>
              <w:t>[NPRR1010:  Insert Section 6.7.5.7 below upon system implementation of the Real-Time Co-Optimization (RTC) project:]</w:t>
            </w:r>
          </w:p>
          <w:p w14:paraId="6B4E7144" w14:textId="77777777" w:rsidR="006161AD" w:rsidRPr="00D476E3" w:rsidRDefault="006161AD" w:rsidP="006F573E">
            <w:pPr>
              <w:keepNext/>
              <w:widowControl w:val="0"/>
              <w:tabs>
                <w:tab w:val="left" w:pos="1296"/>
              </w:tabs>
              <w:spacing w:before="480" w:after="240"/>
              <w:outlineLvl w:val="3"/>
              <w:rPr>
                <w:b/>
                <w:bCs/>
                <w:snapToGrid w:val="0"/>
                <w:szCs w:val="20"/>
              </w:rPr>
            </w:pPr>
            <w:bookmarkStart w:id="473" w:name="_Toc135992428"/>
            <w:r w:rsidRPr="00D476E3">
              <w:rPr>
                <w:b/>
                <w:snapToGrid w:val="0"/>
                <w:szCs w:val="20"/>
              </w:rPr>
              <w:t>6.7.5.7</w:t>
            </w:r>
            <w:r w:rsidRPr="00D476E3">
              <w:rPr>
                <w:b/>
                <w:snapToGrid w:val="0"/>
                <w:szCs w:val="20"/>
              </w:rPr>
              <w:tab/>
              <w:t>Real-Time Derated Ancillary Service Capability Payment</w:t>
            </w:r>
            <w:bookmarkEnd w:id="473"/>
          </w:p>
          <w:p w14:paraId="3B5C252E" w14:textId="77777777" w:rsidR="006161AD" w:rsidRPr="00D476E3" w:rsidRDefault="006161AD" w:rsidP="006F573E">
            <w:pPr>
              <w:spacing w:after="240"/>
              <w:ind w:left="720" w:hanging="720"/>
              <w:rPr>
                <w:color w:val="000000"/>
                <w:szCs w:val="20"/>
              </w:rPr>
            </w:pPr>
            <w:r w:rsidRPr="00D476E3">
              <w:rPr>
                <w:color w:val="000000"/>
                <w:szCs w:val="20"/>
              </w:rPr>
              <w:t>(1)</w:t>
            </w:r>
            <w:r w:rsidRPr="00D476E3">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6.7.5.1, Real-Time Ancillary Service Imbalance Payment or Charge, the QSE may be eligible for a Real-Time derated Ancillary Service capability payment under this Section. </w:t>
            </w:r>
          </w:p>
          <w:p w14:paraId="590B29B4" w14:textId="77777777" w:rsidR="006161AD" w:rsidRPr="00D476E3" w:rsidRDefault="006161AD" w:rsidP="006F573E">
            <w:pPr>
              <w:spacing w:after="240"/>
              <w:ind w:left="720" w:hanging="720"/>
              <w:rPr>
                <w:color w:val="000000"/>
                <w:szCs w:val="20"/>
              </w:rPr>
            </w:pPr>
            <w:r w:rsidRPr="00D476E3">
              <w:rPr>
                <w:color w:val="000000"/>
                <w:szCs w:val="20"/>
              </w:rPr>
              <w:t>(2)</w:t>
            </w:r>
            <w:r w:rsidRPr="00D476E3">
              <w:rPr>
                <w:color w:val="000000"/>
                <w:szCs w:val="20"/>
              </w:rPr>
              <w:tab/>
              <w:t xml:space="preserve">In order to be eligible for a Real-Time derated Ancillary Service capability payment, the QSE must: </w:t>
            </w:r>
          </w:p>
          <w:p w14:paraId="1C4BCFFC" w14:textId="77777777" w:rsidR="006161AD" w:rsidRPr="00D476E3" w:rsidRDefault="006161AD" w:rsidP="006F573E">
            <w:pPr>
              <w:spacing w:after="240"/>
              <w:ind w:left="1440" w:hanging="720"/>
              <w:rPr>
                <w:color w:val="000000"/>
                <w:szCs w:val="20"/>
              </w:rPr>
            </w:pPr>
            <w:r w:rsidRPr="00D476E3">
              <w:rPr>
                <w:color w:val="000000"/>
                <w:szCs w:val="20"/>
              </w:rPr>
              <w:t xml:space="preserve">(a) </w:t>
            </w:r>
            <w:r w:rsidRPr="00D476E3">
              <w:rPr>
                <w:color w:val="000000"/>
                <w:szCs w:val="20"/>
              </w:rPr>
              <w:tab/>
              <w:t>File a timely Settlement and billing dispute, identifying the following items, by Settlement Interval:</w:t>
            </w:r>
          </w:p>
          <w:p w14:paraId="2376B81C" w14:textId="77777777" w:rsidR="006161AD" w:rsidRPr="00D476E3" w:rsidRDefault="006161AD" w:rsidP="006F573E">
            <w:pPr>
              <w:spacing w:after="240"/>
              <w:ind w:left="2160" w:hanging="720"/>
              <w:rPr>
                <w:szCs w:val="20"/>
              </w:rPr>
            </w:pPr>
            <w:r w:rsidRPr="00D476E3">
              <w:rPr>
                <w:szCs w:val="20"/>
              </w:rPr>
              <w:t>(i)</w:t>
            </w:r>
            <w:r w:rsidRPr="00D476E3">
              <w:rPr>
                <w:szCs w:val="20"/>
              </w:rPr>
              <w:tab/>
              <w:t>Dollar amount and calculation of the estimated Real-Time derated Ancillary Service capability payment;</w:t>
            </w:r>
          </w:p>
          <w:p w14:paraId="1C81E18A" w14:textId="77777777" w:rsidR="006161AD" w:rsidRPr="00D476E3" w:rsidRDefault="006161AD" w:rsidP="006F573E">
            <w:pPr>
              <w:spacing w:after="240"/>
              <w:ind w:left="2160" w:hanging="720"/>
              <w:rPr>
                <w:szCs w:val="20"/>
              </w:rPr>
            </w:pPr>
            <w:r w:rsidRPr="00D476E3">
              <w:rPr>
                <w:szCs w:val="20"/>
              </w:rPr>
              <w:t xml:space="preserve">(ii) </w:t>
            </w:r>
            <w:r w:rsidRPr="00D476E3">
              <w:rPr>
                <w:szCs w:val="20"/>
              </w:rPr>
              <w:tab/>
            </w:r>
            <w:r w:rsidRPr="00D476E3">
              <w:rPr>
                <w:color w:val="000000"/>
                <w:szCs w:val="20"/>
              </w:rPr>
              <w:t>The quantity of Ancillary Service awards, by Ancillary Service product, that were not awarded due to ERCOT’s manual reduction of the Resource’s Ancillary Service capability;</w:t>
            </w:r>
          </w:p>
          <w:p w14:paraId="3DB63D08" w14:textId="77777777" w:rsidR="006161AD" w:rsidRPr="00D476E3" w:rsidRDefault="006161AD" w:rsidP="006F573E">
            <w:pPr>
              <w:spacing w:after="240"/>
              <w:ind w:left="2160" w:hanging="720"/>
              <w:rPr>
                <w:color w:val="000000"/>
                <w:szCs w:val="20"/>
              </w:rPr>
            </w:pPr>
            <w:r w:rsidRPr="00D476E3">
              <w:rPr>
                <w:color w:val="000000"/>
                <w:szCs w:val="20"/>
              </w:rPr>
              <w:t>(iii)</w:t>
            </w:r>
            <w:r w:rsidRPr="00D476E3">
              <w:rPr>
                <w:color w:val="000000"/>
                <w:szCs w:val="20"/>
              </w:rPr>
              <w:tab/>
              <w:t>Any additional revenues earned by the QSE under Section 6.6.3.1, Real-Time Energy Imbalance Payment or Charge at a Resource Node; and</w:t>
            </w:r>
          </w:p>
          <w:p w14:paraId="135023D7" w14:textId="77777777" w:rsidR="006161AD" w:rsidRPr="00D476E3" w:rsidRDefault="006161AD" w:rsidP="006F573E">
            <w:pPr>
              <w:spacing w:after="240"/>
              <w:ind w:left="2160" w:hanging="720"/>
              <w:rPr>
                <w:color w:val="000000"/>
                <w:szCs w:val="20"/>
              </w:rPr>
            </w:pPr>
            <w:r w:rsidRPr="00D476E3">
              <w:rPr>
                <w:color w:val="000000"/>
                <w:szCs w:val="20"/>
              </w:rPr>
              <w:t>(iv)</w:t>
            </w:r>
            <w:r w:rsidRPr="00D476E3">
              <w:rPr>
                <w:color w:val="000000"/>
                <w:szCs w:val="20"/>
              </w:rPr>
              <w:tab/>
              <w:t>Any additional revenues earned by the QSE under Section 6.7.5.1, Real-Time Ancillary Service Imbalance Payment or Charge.</w:t>
            </w:r>
          </w:p>
          <w:p w14:paraId="047BB0F9" w14:textId="77777777" w:rsidR="006161AD" w:rsidRPr="00D476E3" w:rsidRDefault="006161AD" w:rsidP="006F573E">
            <w:pPr>
              <w:spacing w:after="240"/>
              <w:ind w:left="1440" w:hanging="720"/>
              <w:rPr>
                <w:color w:val="000000"/>
                <w:szCs w:val="20"/>
              </w:rPr>
            </w:pPr>
            <w:r w:rsidRPr="00D476E3">
              <w:rPr>
                <w:color w:val="000000"/>
                <w:szCs w:val="20"/>
              </w:rPr>
              <w:lastRenderedPageBreak/>
              <w:t xml:space="preserve">(b) </w:t>
            </w:r>
            <w:r w:rsidRPr="00D476E3">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1840E6F9" w14:textId="77777777" w:rsidR="006161AD" w:rsidRPr="00D476E3" w:rsidRDefault="006161AD" w:rsidP="006F573E">
            <w:pPr>
              <w:spacing w:after="240"/>
              <w:ind w:left="720" w:hanging="720"/>
              <w:rPr>
                <w:color w:val="000000"/>
                <w:szCs w:val="20"/>
              </w:rPr>
            </w:pPr>
            <w:r w:rsidRPr="00D476E3">
              <w:rPr>
                <w:color w:val="000000"/>
                <w:szCs w:val="20"/>
              </w:rPr>
              <w:t>(3)</w:t>
            </w:r>
            <w:r w:rsidRPr="00D476E3">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D476E3">
              <w:rPr>
                <w:szCs w:val="20"/>
              </w:rPr>
              <w:t>Real-Time derated Ancillary Service capability payment</w:t>
            </w:r>
            <w:r w:rsidRPr="00D476E3">
              <w:rPr>
                <w:color w:val="000000"/>
                <w:szCs w:val="20"/>
              </w:rPr>
              <w:t xml:space="preserve"> within 15 Business Days.</w:t>
            </w:r>
          </w:p>
          <w:p w14:paraId="0CE99FDF" w14:textId="77777777" w:rsidR="006161AD" w:rsidRPr="00D476E3" w:rsidRDefault="006161AD" w:rsidP="006F573E">
            <w:pPr>
              <w:spacing w:after="240"/>
              <w:ind w:left="720" w:hanging="720"/>
              <w:rPr>
                <w:color w:val="000000"/>
                <w:szCs w:val="20"/>
              </w:rPr>
            </w:pPr>
            <w:r w:rsidRPr="00D476E3">
              <w:rPr>
                <w:color w:val="000000"/>
                <w:szCs w:val="20"/>
              </w:rPr>
              <w:t>(4)</w:t>
            </w:r>
            <w:r w:rsidRPr="00D476E3">
              <w:rPr>
                <w:color w:val="000000"/>
                <w:szCs w:val="20"/>
              </w:rPr>
              <w:tab/>
              <w:t>The price used to determine the derated MWs that were not awarded due to the manual reduction shall be the Real-Time MCPC for the Ancillary Service that was reduced.</w:t>
            </w:r>
          </w:p>
          <w:p w14:paraId="79A6F770" w14:textId="77777777" w:rsidR="006161AD" w:rsidRPr="00D476E3" w:rsidRDefault="006161AD" w:rsidP="006F573E">
            <w:pPr>
              <w:spacing w:after="240"/>
              <w:ind w:left="720" w:hanging="720"/>
              <w:rPr>
                <w:color w:val="000000"/>
                <w:szCs w:val="20"/>
              </w:rPr>
            </w:pPr>
            <w:r w:rsidRPr="00D476E3">
              <w:rPr>
                <w:color w:val="000000"/>
                <w:szCs w:val="20"/>
              </w:rPr>
              <w:t>(5)</w:t>
            </w:r>
            <w:r w:rsidRPr="00D476E3">
              <w:rPr>
                <w:color w:val="000000"/>
                <w:szCs w:val="20"/>
              </w:rPr>
              <w:tab/>
              <w:t>The amount recoverable under this section shall be capped by the Real-Time MCPC for the Ancillary Service that was reduced, multiplied by the reduced quantity.</w:t>
            </w:r>
          </w:p>
          <w:p w14:paraId="156F8431" w14:textId="77777777" w:rsidR="006161AD" w:rsidRPr="00D476E3" w:rsidRDefault="006161AD" w:rsidP="006F573E">
            <w:pPr>
              <w:spacing w:after="240"/>
              <w:ind w:left="720" w:hanging="720"/>
              <w:rPr>
                <w:color w:val="000000"/>
                <w:szCs w:val="20"/>
              </w:rPr>
            </w:pPr>
            <w:r w:rsidRPr="00D476E3">
              <w:rPr>
                <w:color w:val="000000"/>
                <w:szCs w:val="20"/>
              </w:rPr>
              <w:t>(6)</w:t>
            </w:r>
            <w:r w:rsidRPr="00D476E3">
              <w:rPr>
                <w:color w:val="000000"/>
                <w:szCs w:val="20"/>
              </w:rPr>
              <w:tab/>
              <w:t>The amount recoverable under this Section shall be reduced by any additional revenue received by the QSE, as determined in paragraphs (2)(a)(iii) and (2)(a)(iv) above. </w:t>
            </w:r>
          </w:p>
          <w:p w14:paraId="722F130E" w14:textId="77777777" w:rsidR="006161AD" w:rsidRPr="00D476E3" w:rsidRDefault="006161AD" w:rsidP="006F573E">
            <w:pPr>
              <w:spacing w:after="240"/>
              <w:ind w:left="720" w:hanging="720"/>
              <w:rPr>
                <w:color w:val="000000"/>
                <w:szCs w:val="20"/>
              </w:rPr>
            </w:pPr>
            <w:r w:rsidRPr="00D476E3">
              <w:rPr>
                <w:color w:val="000000"/>
                <w:szCs w:val="20"/>
              </w:rPr>
              <w:t>(7)</w:t>
            </w:r>
            <w:r w:rsidRPr="00D476E3">
              <w:rPr>
                <w:color w:val="000000"/>
                <w:szCs w:val="20"/>
              </w:rPr>
              <w:tab/>
              <w:t xml:space="preserve">The Real-Time derated Ancillary Service capability payment for a given 15-minute Settlement Interval is calculated as follows:  </w:t>
            </w:r>
          </w:p>
          <w:p w14:paraId="12FAF653" w14:textId="77777777" w:rsidR="006161AD" w:rsidRPr="00D476E3" w:rsidRDefault="006161AD" w:rsidP="006F573E">
            <w:pPr>
              <w:spacing w:after="240"/>
              <w:ind w:left="2340" w:hanging="1620"/>
              <w:rPr>
                <w:color w:val="000000"/>
              </w:rPr>
            </w:pPr>
            <w:r w:rsidRPr="00D476E3">
              <w:rPr>
                <w:b/>
                <w:bCs/>
                <w:lang w:val="pt-BR"/>
              </w:rPr>
              <w:t xml:space="preserve">RTDASAMT </w:t>
            </w:r>
            <w:r w:rsidRPr="00D476E3">
              <w:rPr>
                <w:b/>
                <w:bCs/>
                <w:i/>
                <w:iCs/>
                <w:vertAlign w:val="subscript"/>
                <w:lang w:val="es-ES"/>
              </w:rPr>
              <w:t xml:space="preserve">q </w:t>
            </w:r>
            <w:r w:rsidRPr="00D476E3">
              <w:rPr>
                <w:b/>
                <w:bCs/>
                <w:lang w:val="pt-BR"/>
              </w:rPr>
              <w:t xml:space="preserve">= </w:t>
            </w:r>
            <w:r w:rsidRPr="00D476E3">
              <w:rPr>
                <w:b/>
                <w:bCs/>
                <w:vertAlign w:val="subscript"/>
                <w:lang w:val="es-ES"/>
              </w:rPr>
              <w:t xml:space="preserve"> </w:t>
            </w:r>
            <w:r w:rsidRPr="00D476E3">
              <w:rPr>
                <w:b/>
                <w:bCs/>
                <w:lang w:val="es-ES"/>
              </w:rPr>
              <w:t xml:space="preserve">(-1) * </w:t>
            </w:r>
            <w:ins w:id="474" w:author="ERCOT" w:date="2024-07-03T08:28:00Z">
              <w:r w:rsidRPr="00D476E3">
                <w:rPr>
                  <w:b/>
                  <w:bCs/>
                  <w:szCs w:val="20"/>
                </w:rPr>
                <w:t>Max [0,</w:t>
              </w:r>
              <w:r w:rsidRPr="00D476E3">
                <w:rPr>
                  <w:szCs w:val="20"/>
                </w:rPr>
                <w:t xml:space="preserve"> </w:t>
              </w:r>
            </w:ins>
            <w:r w:rsidRPr="00D476E3">
              <w:rPr>
                <w:b/>
                <w:bCs/>
                <w:lang w:val="es-ES"/>
              </w:rPr>
              <w:t>Min[(</w:t>
            </w:r>
            <w:r w:rsidRPr="00D476E3">
              <w:rPr>
                <w:b/>
                <w:bCs/>
                <w:lang w:val="pt-BR"/>
              </w:rPr>
              <w:t xml:space="preserve">RTRUILD </w:t>
            </w:r>
            <w:r w:rsidRPr="00D476E3">
              <w:rPr>
                <w:b/>
                <w:bCs/>
                <w:i/>
                <w:iCs/>
                <w:vertAlign w:val="subscript"/>
                <w:lang w:val="es-ES"/>
              </w:rPr>
              <w:t xml:space="preserve">q  </w:t>
            </w:r>
            <w:r w:rsidRPr="00D476E3">
              <w:rPr>
                <w:b/>
                <w:bCs/>
                <w:lang w:val="pt-BR"/>
              </w:rPr>
              <w:t xml:space="preserve">+ RTRDILD </w:t>
            </w:r>
            <w:r w:rsidRPr="00D476E3">
              <w:rPr>
                <w:b/>
                <w:bCs/>
                <w:i/>
                <w:iCs/>
                <w:vertAlign w:val="subscript"/>
                <w:lang w:val="es-ES"/>
              </w:rPr>
              <w:t xml:space="preserve">q  </w:t>
            </w:r>
            <w:r w:rsidRPr="00D476E3">
              <w:rPr>
                <w:b/>
                <w:bCs/>
                <w:lang w:val="pt-BR"/>
              </w:rPr>
              <w:t xml:space="preserve">+ RTRRILD </w:t>
            </w:r>
            <w:r w:rsidRPr="00D476E3">
              <w:rPr>
                <w:b/>
                <w:bCs/>
                <w:i/>
                <w:iCs/>
                <w:vertAlign w:val="subscript"/>
                <w:lang w:val="es-ES"/>
              </w:rPr>
              <w:t xml:space="preserve">q  </w:t>
            </w:r>
            <w:r w:rsidRPr="00D476E3">
              <w:rPr>
                <w:b/>
                <w:bCs/>
                <w:lang w:val="pt-BR"/>
              </w:rPr>
              <w:t>+ RTNSILD</w:t>
            </w:r>
            <w:r w:rsidRPr="00D476E3">
              <w:rPr>
                <w:b/>
                <w:bCs/>
                <w:i/>
                <w:iCs/>
                <w:vertAlign w:val="subscript"/>
                <w:lang w:val="es-ES"/>
              </w:rPr>
              <w:t xml:space="preserve">q  </w:t>
            </w:r>
            <w:r w:rsidRPr="00D476E3">
              <w:rPr>
                <w:b/>
                <w:bCs/>
                <w:lang w:val="pt-BR"/>
              </w:rPr>
              <w:t xml:space="preserve">+ RTECRILD </w:t>
            </w:r>
            <w:r w:rsidRPr="00D476E3">
              <w:rPr>
                <w:b/>
                <w:bCs/>
                <w:i/>
                <w:iCs/>
                <w:vertAlign w:val="subscript"/>
                <w:lang w:val="es-ES"/>
              </w:rPr>
              <w:t xml:space="preserve">q  </w:t>
            </w:r>
            <w:r w:rsidRPr="00D476E3">
              <w:rPr>
                <w:b/>
                <w:bCs/>
                <w:i/>
                <w:iCs/>
                <w:vertAlign w:val="subscript"/>
                <w:lang w:val="pt-BR"/>
              </w:rPr>
              <w:t xml:space="preserve"> </w:t>
            </w:r>
            <w:r w:rsidRPr="00D476E3">
              <w:rPr>
                <w:b/>
                <w:bCs/>
                <w:lang w:val="pt-BR"/>
              </w:rPr>
              <w:t xml:space="preserve">– RTEIRD </w:t>
            </w:r>
            <w:r w:rsidRPr="00D476E3">
              <w:rPr>
                <w:i/>
                <w:iCs/>
                <w:sz w:val="20"/>
                <w:szCs w:val="20"/>
                <w:vertAlign w:val="subscript"/>
              </w:rPr>
              <w:t>q</w:t>
            </w:r>
            <w:r w:rsidRPr="00D476E3">
              <w:rPr>
                <w:b/>
                <w:bCs/>
                <w:lang w:val="pt-BR"/>
              </w:rPr>
              <w:t xml:space="preserve"> – RTASIRD</w:t>
            </w:r>
            <w:r w:rsidRPr="00D476E3">
              <w:rPr>
                <w:b/>
                <w:bCs/>
                <w:i/>
                <w:iCs/>
                <w:vertAlign w:val="subscript"/>
                <w:lang w:val="pt-BR"/>
              </w:rPr>
              <w:t xml:space="preserve"> q</w:t>
            </w:r>
            <w:r w:rsidRPr="00D476E3">
              <w:rPr>
                <w:b/>
                <w:bCs/>
                <w:lang w:val="es-ES"/>
              </w:rPr>
              <w:t xml:space="preserve">), </w:t>
            </w:r>
            <w:r w:rsidRPr="00D476E3">
              <w:rPr>
                <w:position w:val="-18"/>
              </w:rPr>
              <w:object w:dxaOrig="285" w:dyaOrig="570" w14:anchorId="76B996F6">
                <v:shape id="_x0000_i1111" type="#_x0000_t75" style="width:12pt;height:30pt" o:ole="">
                  <v:imagedata r:id="rId93" o:title=""/>
                </v:shape>
                <o:OLEObject Type="Embed" ProgID="Equation.3" ShapeID="_x0000_i1111" DrawAspect="Content" ObjectID="_1791035079" r:id="rId120"/>
              </w:object>
            </w:r>
            <w:r w:rsidRPr="00D476E3">
              <w:rPr>
                <w:b/>
                <w:bCs/>
              </w:rPr>
              <w:t>RTDASCAP</w:t>
            </w:r>
            <w:r w:rsidRPr="00D476E3">
              <w:rPr>
                <w:b/>
                <w:bCs/>
                <w:i/>
                <w:iCs/>
                <w:vertAlign w:val="subscript"/>
              </w:rPr>
              <w:t>q,r</w:t>
            </w:r>
            <w:r w:rsidRPr="00D476E3">
              <w:rPr>
                <w:b/>
                <w:bCs/>
              </w:rPr>
              <w:t>]</w:t>
            </w:r>
            <w:ins w:id="475" w:author="ERCOT" w:date="2024-07-03T08:28:00Z">
              <w:r w:rsidRPr="00D476E3">
                <w:rPr>
                  <w:b/>
                  <w:szCs w:val="20"/>
                  <w:lang w:val="pt-BR"/>
                </w:rPr>
                <w:t>]</w:t>
              </w:r>
            </w:ins>
          </w:p>
          <w:p w14:paraId="40C899E8" w14:textId="77777777" w:rsidR="006161AD" w:rsidRPr="00D476E3" w:rsidRDefault="006161AD" w:rsidP="006F573E">
            <w:pPr>
              <w:tabs>
                <w:tab w:val="left" w:pos="1440"/>
                <w:tab w:val="left" w:pos="2340"/>
              </w:tabs>
              <w:spacing w:after="240"/>
              <w:ind w:left="3420" w:hanging="2700"/>
              <w:jc w:val="both"/>
              <w:rPr>
                <w:bCs/>
                <w:szCs w:val="20"/>
                <w:lang w:val="pt-BR"/>
              </w:rPr>
            </w:pPr>
            <w:r w:rsidRPr="00D476E3">
              <w:rPr>
                <w:bCs/>
                <w:szCs w:val="20"/>
                <w:lang w:val="pt-BR"/>
              </w:rPr>
              <w:t>Where:</w:t>
            </w:r>
          </w:p>
          <w:p w14:paraId="6AC52542" w14:textId="77777777" w:rsidR="006161AD" w:rsidRPr="00D476E3" w:rsidRDefault="006161AD" w:rsidP="006F573E">
            <w:pPr>
              <w:tabs>
                <w:tab w:val="left" w:pos="1440"/>
                <w:tab w:val="left" w:pos="2250"/>
              </w:tabs>
              <w:spacing w:after="240"/>
              <w:ind w:left="1980" w:hanging="1260"/>
              <w:jc w:val="both"/>
              <w:rPr>
                <w:bCs/>
                <w:i/>
                <w:szCs w:val="20"/>
                <w:vertAlign w:val="subscript"/>
                <w:lang w:val="pt-BR"/>
              </w:rPr>
            </w:pPr>
            <w:r w:rsidRPr="00D476E3">
              <w:rPr>
                <w:szCs w:val="20"/>
              </w:rPr>
              <w:t>RTDASCAP</w:t>
            </w:r>
            <w:r w:rsidRPr="00D476E3">
              <w:rPr>
                <w:i/>
                <w:szCs w:val="20"/>
                <w:vertAlign w:val="subscript"/>
              </w:rPr>
              <w:t>q. r</w:t>
            </w:r>
            <w:r w:rsidRPr="00D476E3">
              <w:rPr>
                <w:szCs w:val="20"/>
              </w:rPr>
              <w:t xml:space="preserve"> =  (1/4) * (RTMCPCRU</w:t>
            </w:r>
            <w:r w:rsidRPr="00D476E3">
              <w:rPr>
                <w:bCs/>
                <w:szCs w:val="20"/>
                <w:lang w:val="pt-BR"/>
              </w:rPr>
              <w:t xml:space="preserve"> * RTRUDQ </w:t>
            </w:r>
            <w:r w:rsidRPr="00D476E3">
              <w:rPr>
                <w:bCs/>
                <w:i/>
                <w:szCs w:val="20"/>
                <w:vertAlign w:val="subscript"/>
                <w:lang w:val="pt-BR"/>
              </w:rPr>
              <w:t>q, r</w:t>
            </w:r>
            <w:r w:rsidRPr="00D476E3">
              <w:rPr>
                <w:b/>
                <w:bCs/>
                <w:i/>
                <w:szCs w:val="20"/>
                <w:vertAlign w:val="subscript"/>
                <w:lang w:val="es-ES"/>
              </w:rPr>
              <w:t xml:space="preserve"> </w:t>
            </w:r>
            <w:r w:rsidRPr="00D476E3">
              <w:rPr>
                <w:b/>
                <w:bCs/>
                <w:szCs w:val="20"/>
                <w:lang w:val="pt-BR"/>
              </w:rPr>
              <w:t xml:space="preserve">+ </w:t>
            </w:r>
            <w:r w:rsidRPr="00D476E3">
              <w:rPr>
                <w:bCs/>
                <w:i/>
                <w:szCs w:val="20"/>
                <w:vertAlign w:val="subscript"/>
                <w:lang w:val="pt-BR"/>
              </w:rPr>
              <w:t xml:space="preserve"> </w:t>
            </w:r>
            <w:r w:rsidRPr="00D476E3">
              <w:rPr>
                <w:szCs w:val="20"/>
                <w:lang w:val="pt-BR"/>
              </w:rPr>
              <w:t xml:space="preserve"> </w:t>
            </w:r>
            <w:r w:rsidRPr="00D476E3">
              <w:rPr>
                <w:szCs w:val="20"/>
              </w:rPr>
              <w:t>RTMCPCRD</w:t>
            </w:r>
            <w:r w:rsidRPr="00D476E3">
              <w:rPr>
                <w:bCs/>
                <w:szCs w:val="20"/>
                <w:lang w:val="pt-BR"/>
              </w:rPr>
              <w:t xml:space="preserve"> * RTRDDQ </w:t>
            </w:r>
            <w:r w:rsidRPr="00D476E3">
              <w:rPr>
                <w:bCs/>
                <w:i/>
                <w:szCs w:val="20"/>
                <w:vertAlign w:val="subscript"/>
                <w:lang w:val="pt-BR"/>
              </w:rPr>
              <w:t>q, r</w:t>
            </w:r>
            <w:r w:rsidRPr="00D476E3">
              <w:rPr>
                <w:b/>
                <w:bCs/>
                <w:szCs w:val="20"/>
                <w:lang w:val="pt-BR"/>
              </w:rPr>
              <w:t xml:space="preserve">+ </w:t>
            </w:r>
            <w:r w:rsidRPr="00D476E3">
              <w:rPr>
                <w:bCs/>
                <w:i/>
                <w:szCs w:val="20"/>
                <w:vertAlign w:val="subscript"/>
                <w:lang w:val="pt-BR"/>
              </w:rPr>
              <w:t xml:space="preserve"> </w:t>
            </w:r>
          </w:p>
          <w:p w14:paraId="283335DC" w14:textId="77777777" w:rsidR="006161AD" w:rsidRPr="00D476E3" w:rsidRDefault="006161AD" w:rsidP="006F573E">
            <w:pPr>
              <w:tabs>
                <w:tab w:val="left" w:pos="1440"/>
                <w:tab w:val="left" w:pos="2250"/>
              </w:tabs>
              <w:spacing w:after="240"/>
              <w:ind w:left="1980" w:hanging="1350"/>
              <w:jc w:val="both"/>
              <w:rPr>
                <w:bCs/>
                <w:i/>
                <w:szCs w:val="20"/>
                <w:vertAlign w:val="subscript"/>
                <w:lang w:val="pt-BR"/>
              </w:rPr>
            </w:pPr>
            <w:r w:rsidRPr="00D476E3">
              <w:rPr>
                <w:szCs w:val="20"/>
              </w:rPr>
              <w:tab/>
            </w:r>
            <w:r w:rsidRPr="00D476E3">
              <w:rPr>
                <w:szCs w:val="20"/>
              </w:rPr>
              <w:tab/>
              <w:t>RTMCPCRR</w:t>
            </w:r>
            <w:r w:rsidRPr="00D476E3">
              <w:rPr>
                <w:bCs/>
                <w:szCs w:val="20"/>
                <w:lang w:val="pt-BR"/>
              </w:rPr>
              <w:t xml:space="preserve"> * RTRRDQ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r w:rsidRPr="00D476E3">
              <w:rPr>
                <w:szCs w:val="20"/>
              </w:rPr>
              <w:t xml:space="preserve"> RTMCPCNS</w:t>
            </w:r>
            <w:r w:rsidRPr="00D476E3">
              <w:rPr>
                <w:bCs/>
                <w:szCs w:val="20"/>
                <w:lang w:val="pt-BR"/>
              </w:rPr>
              <w:t xml:space="preserve"> * RTNSDQ </w:t>
            </w:r>
            <w:r w:rsidRPr="00D476E3">
              <w:rPr>
                <w:bCs/>
                <w:i/>
                <w:szCs w:val="20"/>
                <w:vertAlign w:val="subscript"/>
                <w:lang w:val="pt-BR"/>
              </w:rPr>
              <w:t xml:space="preserve">q, r </w:t>
            </w:r>
            <w:r w:rsidRPr="00D476E3">
              <w:rPr>
                <w:b/>
                <w:bCs/>
                <w:szCs w:val="20"/>
                <w:lang w:val="pt-BR"/>
              </w:rPr>
              <w:t xml:space="preserve">+ </w:t>
            </w:r>
            <w:r w:rsidRPr="00D476E3">
              <w:rPr>
                <w:bCs/>
                <w:i/>
                <w:szCs w:val="20"/>
                <w:vertAlign w:val="subscript"/>
                <w:lang w:val="pt-BR"/>
              </w:rPr>
              <w:t xml:space="preserve"> </w:t>
            </w:r>
          </w:p>
          <w:p w14:paraId="4FA60D84" w14:textId="77777777" w:rsidR="006161AD" w:rsidRPr="00D476E3" w:rsidRDefault="006161AD" w:rsidP="006F573E">
            <w:pPr>
              <w:tabs>
                <w:tab w:val="left" w:pos="1440"/>
                <w:tab w:val="left" w:pos="2250"/>
              </w:tabs>
              <w:spacing w:before="240" w:after="240"/>
              <w:ind w:left="1980" w:hanging="1350"/>
              <w:jc w:val="both"/>
              <w:rPr>
                <w:bCs/>
                <w:szCs w:val="20"/>
                <w:lang w:val="pt-BR"/>
              </w:rPr>
            </w:pPr>
            <w:r w:rsidRPr="00D476E3">
              <w:rPr>
                <w:bCs/>
                <w:i/>
                <w:szCs w:val="20"/>
                <w:vertAlign w:val="subscript"/>
                <w:lang w:val="pt-BR"/>
              </w:rPr>
              <w:tab/>
            </w:r>
            <w:r w:rsidRPr="00D476E3">
              <w:rPr>
                <w:bCs/>
                <w:i/>
                <w:szCs w:val="20"/>
                <w:vertAlign w:val="subscript"/>
                <w:lang w:val="pt-BR"/>
              </w:rPr>
              <w:tab/>
            </w:r>
            <w:r w:rsidRPr="00D476E3">
              <w:rPr>
                <w:szCs w:val="20"/>
              </w:rPr>
              <w:t>RTMCPCECR</w:t>
            </w:r>
            <w:r w:rsidRPr="00D476E3">
              <w:rPr>
                <w:bCs/>
                <w:szCs w:val="20"/>
                <w:lang w:val="pt-BR"/>
              </w:rPr>
              <w:t xml:space="preserve"> * RTECRDQ </w:t>
            </w:r>
            <w:r w:rsidRPr="00D476E3">
              <w:rPr>
                <w:bCs/>
                <w:i/>
                <w:szCs w:val="20"/>
                <w:vertAlign w:val="subscript"/>
                <w:lang w:val="pt-BR"/>
              </w:rPr>
              <w:t xml:space="preserve">q, r </w:t>
            </w:r>
            <w:r w:rsidRPr="00D476E3">
              <w:rPr>
                <w:bCs/>
                <w:szCs w:val="20"/>
                <w:lang w:val="pt-BR"/>
              </w:rPr>
              <w:t>)</w:t>
            </w:r>
          </w:p>
          <w:p w14:paraId="30615D91" w14:textId="77777777" w:rsidR="006161AD" w:rsidRPr="00D476E3" w:rsidRDefault="006161AD" w:rsidP="006F573E">
            <w:pPr>
              <w:ind w:left="720" w:hanging="720"/>
              <w:rPr>
                <w:b/>
                <w:iCs/>
              </w:rPr>
            </w:pPr>
            <w:r w:rsidRPr="00D476E3">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739"/>
              <w:gridCol w:w="6273"/>
            </w:tblGrid>
            <w:tr w:rsidR="006161AD" w:rsidRPr="00D476E3" w14:paraId="07763C1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24F4AA3" w14:textId="77777777" w:rsidR="006161AD" w:rsidRPr="00D476E3" w:rsidRDefault="006161AD" w:rsidP="006F573E">
                  <w:pPr>
                    <w:spacing w:after="240"/>
                    <w:rPr>
                      <w:b/>
                      <w:iCs/>
                      <w:sz w:val="20"/>
                      <w:szCs w:val="20"/>
                    </w:rPr>
                  </w:pPr>
                  <w:r w:rsidRPr="00D476E3">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56EF0337" w14:textId="77777777" w:rsidR="006161AD" w:rsidRPr="00D476E3" w:rsidRDefault="006161AD" w:rsidP="006F573E">
                  <w:pPr>
                    <w:spacing w:after="240"/>
                    <w:rPr>
                      <w:b/>
                      <w:iCs/>
                      <w:sz w:val="20"/>
                      <w:szCs w:val="20"/>
                    </w:rPr>
                  </w:pPr>
                  <w:r w:rsidRPr="00D476E3">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2A5B3112"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2AE05C9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DEBC27A" w14:textId="77777777" w:rsidR="006161AD" w:rsidRPr="00D476E3" w:rsidRDefault="006161AD" w:rsidP="006F573E">
                  <w:pPr>
                    <w:spacing w:after="60"/>
                    <w:rPr>
                      <w:iCs/>
                      <w:sz w:val="20"/>
                      <w:szCs w:val="20"/>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8909BC9"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EB54337" w14:textId="77777777" w:rsidR="006161AD" w:rsidRPr="00D476E3" w:rsidRDefault="006161AD" w:rsidP="006F573E">
                  <w:pPr>
                    <w:spacing w:after="60"/>
                    <w:rPr>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resulting from a manual reduction of Ancillary Services by ERCOT for the 15-minute Settlement Interval.</w:t>
                  </w:r>
                </w:p>
              </w:tc>
            </w:tr>
            <w:tr w:rsidR="006161AD" w:rsidRPr="00D476E3" w14:paraId="16BE973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C4DBF62" w14:textId="77777777" w:rsidR="006161AD" w:rsidRPr="00D476E3" w:rsidRDefault="006161AD" w:rsidP="006F573E">
                  <w:pPr>
                    <w:spacing w:after="60"/>
                    <w:rPr>
                      <w:iCs/>
                      <w:sz w:val="20"/>
                      <w:szCs w:val="20"/>
                    </w:rPr>
                  </w:pPr>
                  <w:r w:rsidRPr="00D476E3">
                    <w:rPr>
                      <w:bCs/>
                      <w:sz w:val="20"/>
                      <w:szCs w:val="20"/>
                      <w:lang w:val="pt-BR"/>
                    </w:rPr>
                    <w:lastRenderedPageBreak/>
                    <w:t>RTRUILD</w:t>
                  </w:r>
                  <w:r w:rsidRPr="00D476E3">
                    <w:rPr>
                      <w:b/>
                      <w:bCs/>
                      <w:szCs w:val="20"/>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DB41653"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0C95495" w14:textId="77777777" w:rsidR="006161AD" w:rsidRPr="00D476E3" w:rsidRDefault="006161AD" w:rsidP="006F573E">
                  <w:pPr>
                    <w:spacing w:after="60"/>
                    <w:rPr>
                      <w:i/>
                      <w:iCs/>
                      <w:sz w:val="20"/>
                      <w:szCs w:val="20"/>
                    </w:rPr>
                  </w:pPr>
                  <w:r w:rsidRPr="00D476E3">
                    <w:rPr>
                      <w:i/>
                      <w:iCs/>
                      <w:sz w:val="20"/>
                      <w:szCs w:val="20"/>
                    </w:rPr>
                    <w:t>Real-Time Derated Regulation Up Imbalance Losses for Deration</w:t>
                  </w:r>
                  <w:r w:rsidRPr="00D476E3">
                    <w:rPr>
                      <w:iCs/>
                      <w:sz w:val="20"/>
                      <w:szCs w:val="20"/>
                    </w:rPr>
                    <w:t xml:space="preserve">—The payments not made to QSE </w:t>
                  </w:r>
                  <w:r w:rsidRPr="00D476E3">
                    <w:rPr>
                      <w:i/>
                      <w:iCs/>
                      <w:sz w:val="20"/>
                      <w:szCs w:val="20"/>
                    </w:rPr>
                    <w:t>q</w:t>
                  </w:r>
                  <w:r w:rsidRPr="00D476E3">
                    <w:rPr>
                      <w:iCs/>
                      <w:sz w:val="20"/>
                      <w:szCs w:val="20"/>
                    </w:rPr>
                    <w:t xml:space="preserve"> under paragraph (1) of Section 6.7.5.2, Regulation Up Service Payments and Charges, for the 15-minute Settlement Interval.</w:t>
                  </w:r>
                </w:p>
              </w:tc>
            </w:tr>
            <w:tr w:rsidR="006161AD" w:rsidRPr="00D476E3" w14:paraId="28520B70"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8BC16F0" w14:textId="77777777" w:rsidR="006161AD" w:rsidRPr="00D476E3" w:rsidRDefault="006161AD" w:rsidP="006F573E">
                  <w:pPr>
                    <w:spacing w:after="60"/>
                    <w:rPr>
                      <w:bCs/>
                      <w:sz w:val="20"/>
                      <w:szCs w:val="20"/>
                      <w:lang w:val="pt-BR"/>
                    </w:rPr>
                  </w:pPr>
                  <w:r w:rsidRPr="00D476E3">
                    <w:rPr>
                      <w:bCs/>
                      <w:sz w:val="20"/>
                      <w:szCs w:val="20"/>
                      <w:lang w:val="pt-BR"/>
                    </w:rPr>
                    <w:t xml:space="preserve">RTRDILD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C8B5A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8EC9D0E" w14:textId="77777777" w:rsidR="006161AD" w:rsidRPr="00D476E3" w:rsidRDefault="006161AD" w:rsidP="006F573E">
                  <w:pPr>
                    <w:spacing w:after="60"/>
                    <w:rPr>
                      <w:bCs/>
                      <w:sz w:val="20"/>
                      <w:szCs w:val="20"/>
                      <w:lang w:val="pt-BR"/>
                    </w:rPr>
                  </w:pPr>
                  <w:r w:rsidRPr="00D476E3">
                    <w:rPr>
                      <w:bCs/>
                      <w:i/>
                      <w:sz w:val="20"/>
                      <w:szCs w:val="20"/>
                      <w:lang w:val="pt-BR"/>
                    </w:rPr>
                    <w:t>Real-Time Derated Regulation Down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6.7.5.3, Regulation Down Service Payments and Charges, for the 15-minute Settlement Interval.</w:t>
                  </w:r>
                </w:p>
              </w:tc>
            </w:tr>
            <w:tr w:rsidR="006161AD" w:rsidRPr="00D476E3" w14:paraId="166BDBB8"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6E8D8A25" w14:textId="77777777" w:rsidR="006161AD" w:rsidRPr="00D476E3" w:rsidRDefault="006161AD" w:rsidP="006F573E">
                  <w:pPr>
                    <w:spacing w:after="60"/>
                    <w:rPr>
                      <w:bCs/>
                      <w:sz w:val="20"/>
                      <w:szCs w:val="20"/>
                      <w:lang w:val="pt-BR"/>
                    </w:rPr>
                  </w:pPr>
                  <w:r w:rsidRPr="00D476E3">
                    <w:rPr>
                      <w:bCs/>
                      <w:sz w:val="20"/>
                      <w:szCs w:val="20"/>
                      <w:lang w:val="pt-BR"/>
                    </w:rPr>
                    <w:t xml:space="preserve">RTRRILD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6F9B210"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430FD21" w14:textId="77777777" w:rsidR="006161AD" w:rsidRPr="00D476E3" w:rsidRDefault="006161AD" w:rsidP="006F573E">
                  <w:pPr>
                    <w:spacing w:after="60"/>
                    <w:rPr>
                      <w:bCs/>
                      <w:sz w:val="20"/>
                      <w:szCs w:val="20"/>
                      <w:lang w:val="pt-BR"/>
                    </w:rPr>
                  </w:pPr>
                  <w:r w:rsidRPr="00D476E3">
                    <w:rPr>
                      <w:bCs/>
                      <w:i/>
                      <w:sz w:val="20"/>
                      <w:szCs w:val="20"/>
                      <w:lang w:val="pt-BR"/>
                    </w:rPr>
                    <w:t>Real-Time Derated Responsive Reserve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6.7.5.4, Responsive Reserve Payments and Charges, for the 15-minute Settlement Interval.</w:t>
                  </w:r>
                </w:p>
              </w:tc>
            </w:tr>
            <w:tr w:rsidR="006161AD" w:rsidRPr="00D476E3" w14:paraId="1F317CB1"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2D8D7B8" w14:textId="77777777" w:rsidR="006161AD" w:rsidRPr="00D476E3" w:rsidRDefault="006161AD" w:rsidP="006F573E">
                  <w:pPr>
                    <w:spacing w:after="60"/>
                    <w:rPr>
                      <w:bCs/>
                      <w:sz w:val="20"/>
                      <w:szCs w:val="20"/>
                      <w:lang w:val="pt-BR"/>
                    </w:rPr>
                  </w:pPr>
                  <w:r w:rsidRPr="00D476E3">
                    <w:rPr>
                      <w:bCs/>
                      <w:sz w:val="20"/>
                      <w:szCs w:val="20"/>
                      <w:lang w:val="pt-BR"/>
                    </w:rPr>
                    <w:t xml:space="preserve">RTNSILD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3D87853"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28CD0C1" w14:textId="77777777" w:rsidR="006161AD" w:rsidRPr="00D476E3" w:rsidRDefault="006161AD" w:rsidP="006F573E">
                  <w:pPr>
                    <w:spacing w:after="60"/>
                    <w:rPr>
                      <w:bCs/>
                      <w:sz w:val="20"/>
                      <w:szCs w:val="20"/>
                      <w:lang w:val="pt-BR"/>
                    </w:rPr>
                  </w:pPr>
                  <w:r w:rsidRPr="00D476E3">
                    <w:rPr>
                      <w:bCs/>
                      <w:i/>
                      <w:sz w:val="20"/>
                      <w:szCs w:val="20"/>
                      <w:lang w:val="pt-BR"/>
                    </w:rPr>
                    <w:t>Real-Time Derated Non-Spin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6.7.5.5, Non-Spinning Reserve Service Payments and Charges, for the 15-minute Settlement Interval.</w:t>
                  </w:r>
                </w:p>
              </w:tc>
            </w:tr>
            <w:tr w:rsidR="006161AD" w:rsidRPr="00D476E3" w14:paraId="6C8398A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48896073" w14:textId="77777777" w:rsidR="006161AD" w:rsidRPr="00D476E3" w:rsidRDefault="006161AD" w:rsidP="006F573E">
                  <w:pPr>
                    <w:spacing w:after="60"/>
                    <w:rPr>
                      <w:bCs/>
                      <w:sz w:val="20"/>
                      <w:szCs w:val="20"/>
                      <w:lang w:val="pt-BR"/>
                    </w:rPr>
                  </w:pPr>
                  <w:r w:rsidRPr="00D476E3">
                    <w:rPr>
                      <w:bCs/>
                      <w:sz w:val="20"/>
                      <w:szCs w:val="20"/>
                      <w:lang w:val="pt-BR"/>
                    </w:rPr>
                    <w:t xml:space="preserve">RTECRILD </w:t>
                  </w:r>
                  <w:r w:rsidRPr="00D476E3">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594606EC" w14:textId="77777777" w:rsidR="006161AD" w:rsidRPr="00D476E3" w:rsidRDefault="006161AD" w:rsidP="006F573E">
                  <w:pPr>
                    <w:spacing w:after="60"/>
                    <w:rPr>
                      <w:bCs/>
                      <w:sz w:val="20"/>
                      <w:szCs w:val="20"/>
                      <w:lang w:val="pt-BR"/>
                    </w:rPr>
                  </w:pPr>
                  <w:r w:rsidRPr="00D476E3">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6E848232" w14:textId="77777777" w:rsidR="006161AD" w:rsidRPr="00D476E3" w:rsidRDefault="006161AD" w:rsidP="006F573E">
                  <w:pPr>
                    <w:spacing w:after="60"/>
                    <w:rPr>
                      <w:bCs/>
                      <w:sz w:val="20"/>
                      <w:szCs w:val="20"/>
                      <w:lang w:val="pt-BR"/>
                    </w:rPr>
                  </w:pPr>
                  <w:r w:rsidRPr="00D476E3">
                    <w:rPr>
                      <w:bCs/>
                      <w:i/>
                      <w:sz w:val="20"/>
                      <w:szCs w:val="20"/>
                      <w:lang w:val="pt-BR"/>
                    </w:rPr>
                    <w:t>Real-Time Derated ERCOT Contingency Reserve Service Imbalance Losses for Deration</w:t>
                  </w:r>
                  <w:r w:rsidRPr="00D476E3">
                    <w:rPr>
                      <w:bCs/>
                      <w:sz w:val="20"/>
                      <w:szCs w:val="20"/>
                      <w:lang w:val="pt-BR"/>
                    </w:rPr>
                    <w:t xml:space="preserve">—The payments </w:t>
                  </w:r>
                  <w:r w:rsidRPr="00D476E3">
                    <w:rPr>
                      <w:iCs/>
                      <w:sz w:val="20"/>
                      <w:szCs w:val="20"/>
                    </w:rPr>
                    <w:t xml:space="preserve">not made </w:t>
                  </w:r>
                  <w:r w:rsidRPr="00D476E3">
                    <w:rPr>
                      <w:bCs/>
                      <w:sz w:val="20"/>
                      <w:szCs w:val="20"/>
                      <w:lang w:val="pt-BR"/>
                    </w:rPr>
                    <w:t xml:space="preserve">to QSE </w:t>
                  </w:r>
                  <w:r w:rsidRPr="00D476E3">
                    <w:rPr>
                      <w:bCs/>
                      <w:i/>
                      <w:sz w:val="20"/>
                      <w:szCs w:val="20"/>
                      <w:lang w:val="pt-BR"/>
                    </w:rPr>
                    <w:t>q</w:t>
                  </w:r>
                  <w:r w:rsidRPr="00D476E3">
                    <w:rPr>
                      <w:bCs/>
                      <w:sz w:val="20"/>
                      <w:szCs w:val="20"/>
                      <w:lang w:val="pt-BR"/>
                    </w:rPr>
                    <w:t xml:space="preserve"> under paragraph (1) of Section 6.7.5.6, ERCOT Contingency Reserve Service Payments and Charges, for the 15-minute Settlement Interval.</w:t>
                  </w:r>
                </w:p>
              </w:tc>
            </w:tr>
            <w:tr w:rsidR="006161AD" w:rsidRPr="00D476E3" w14:paraId="3C4E326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84D687" w14:textId="77777777" w:rsidR="006161AD" w:rsidRPr="00D476E3" w:rsidRDefault="006161AD" w:rsidP="006F573E">
                  <w:pPr>
                    <w:spacing w:after="60"/>
                    <w:rPr>
                      <w:bCs/>
                    </w:rPr>
                  </w:pPr>
                  <w:r w:rsidRPr="00D476E3">
                    <w:rPr>
                      <w:bCs/>
                      <w:sz w:val="20"/>
                      <w:szCs w:val="20"/>
                      <w:lang w:val="pt-BR"/>
                    </w:rPr>
                    <w:t>RTEIRD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626BD00" w14:textId="77777777" w:rsidR="006161AD" w:rsidRPr="00D476E3" w:rsidRDefault="006161AD" w:rsidP="006F573E">
                  <w:pPr>
                    <w:spacing w:after="60"/>
                    <w:rPr>
                      <w:iCs/>
                      <w:sz w:val="20"/>
                      <w:szCs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72D9F89" w14:textId="77777777" w:rsidR="006161AD" w:rsidRPr="00D476E3" w:rsidRDefault="006161AD" w:rsidP="006F573E">
                  <w:pPr>
                    <w:spacing w:after="60"/>
                    <w:rPr>
                      <w:i/>
                      <w:iCs/>
                      <w:sz w:val="20"/>
                      <w:szCs w:val="20"/>
                    </w:rPr>
                  </w:pPr>
                  <w:r w:rsidRPr="00D476E3">
                    <w:rPr>
                      <w:i/>
                      <w:iCs/>
                      <w:sz w:val="20"/>
                      <w:szCs w:val="20"/>
                    </w:rPr>
                    <w:t>Real-Time Energy Imbalance Revenues for Deration</w:t>
                  </w:r>
                  <w:r w:rsidRPr="00D476E3">
                    <w:rPr>
                      <w:iCs/>
                      <w:sz w:val="20"/>
                      <w:szCs w:val="20"/>
                    </w:rPr>
                    <w:t xml:space="preserve">—The additional payments to QSE </w:t>
                  </w:r>
                  <w:r w:rsidRPr="00D476E3">
                    <w:rPr>
                      <w:i/>
                      <w:iCs/>
                      <w:sz w:val="20"/>
                      <w:szCs w:val="20"/>
                    </w:rPr>
                    <w:t>q</w:t>
                  </w:r>
                  <w:r w:rsidRPr="00D476E3">
                    <w:rPr>
                      <w:iCs/>
                      <w:sz w:val="20"/>
                      <w:szCs w:val="20"/>
                    </w:rPr>
                    <w:t xml:space="preserve"> under Section 6.6.3.1.</w:t>
                  </w:r>
                </w:p>
              </w:tc>
            </w:tr>
            <w:tr w:rsidR="006161AD" w:rsidRPr="00D476E3" w14:paraId="11F5C1F5"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EF02E8D" w14:textId="77777777" w:rsidR="006161AD" w:rsidRPr="00D476E3" w:rsidRDefault="006161AD" w:rsidP="006F573E">
                  <w:pPr>
                    <w:spacing w:after="60"/>
                    <w:rPr>
                      <w:bCs/>
                      <w:sz w:val="20"/>
                      <w:szCs w:val="20"/>
                      <w:lang w:val="pt-BR"/>
                    </w:rPr>
                  </w:pPr>
                  <w:r w:rsidRPr="00D476E3">
                    <w:rPr>
                      <w:bCs/>
                      <w:sz w:val="20"/>
                      <w:szCs w:val="20"/>
                      <w:lang w:val="pt-BR"/>
                    </w:rPr>
                    <w:t>RTASIRD</w:t>
                  </w:r>
                  <w:r w:rsidRPr="00D476E3">
                    <w:rPr>
                      <w:b/>
                      <w:bCs/>
                      <w:i/>
                      <w:szCs w:val="20"/>
                      <w:vertAlign w:val="subscript"/>
                      <w:lang w:val="pt-BR"/>
                    </w:rPr>
                    <w:t xml:space="preserve"> </w:t>
                  </w:r>
                  <w:r w:rsidRPr="00D476E3">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F36933D"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BBB77F4" w14:textId="77777777" w:rsidR="006161AD" w:rsidRPr="00D476E3" w:rsidRDefault="006161AD" w:rsidP="006F573E">
                  <w:pPr>
                    <w:spacing w:after="60"/>
                    <w:rPr>
                      <w:i/>
                      <w:iCs/>
                      <w:sz w:val="20"/>
                      <w:szCs w:val="20"/>
                    </w:rPr>
                  </w:pPr>
                  <w:r w:rsidRPr="00D476E3">
                    <w:rPr>
                      <w:i/>
                      <w:iCs/>
                      <w:sz w:val="20"/>
                      <w:szCs w:val="20"/>
                    </w:rPr>
                    <w:t>Real-Time Ancillary Service Imbalance Revenues for Deration</w:t>
                  </w:r>
                  <w:r w:rsidRPr="00D476E3">
                    <w:rPr>
                      <w:iCs/>
                      <w:sz w:val="20"/>
                      <w:szCs w:val="20"/>
                    </w:rPr>
                    <w:t xml:space="preserve">—The additional Ancillary Service imbalance payments to QSE </w:t>
                  </w:r>
                  <w:r w:rsidRPr="00D476E3">
                    <w:rPr>
                      <w:i/>
                      <w:iCs/>
                      <w:sz w:val="20"/>
                      <w:szCs w:val="20"/>
                    </w:rPr>
                    <w:t>q</w:t>
                  </w:r>
                  <w:r w:rsidRPr="00D476E3">
                    <w:rPr>
                      <w:iCs/>
                      <w:sz w:val="20"/>
                      <w:szCs w:val="20"/>
                    </w:rPr>
                    <w:t xml:space="preserve"> for all Ancillary Service products for the 15-minute Settlement Interval.</w:t>
                  </w:r>
                </w:p>
              </w:tc>
            </w:tr>
            <w:tr w:rsidR="006161AD" w:rsidRPr="00D476E3" w14:paraId="6E60E589"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C1E804A" w14:textId="77777777" w:rsidR="006161AD" w:rsidRPr="00D476E3" w:rsidRDefault="006161AD" w:rsidP="006F573E">
                  <w:pPr>
                    <w:spacing w:after="60"/>
                    <w:rPr>
                      <w:bCs/>
                      <w:sz w:val="20"/>
                      <w:szCs w:val="20"/>
                      <w:lang w:val="pt-BR"/>
                    </w:rPr>
                  </w:pPr>
                  <w:r w:rsidRPr="00D476E3">
                    <w:rPr>
                      <w:bCs/>
                      <w:sz w:val="20"/>
                      <w:szCs w:val="20"/>
                      <w:lang w:val="pt-BR"/>
                    </w:rPr>
                    <w:t>RTDASCAP</w:t>
                  </w:r>
                  <w:r w:rsidRPr="00D476E3">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92C57C5" w14:textId="77777777" w:rsidR="006161AD" w:rsidRPr="00D476E3" w:rsidRDefault="006161AD" w:rsidP="006F573E">
                  <w:pPr>
                    <w:spacing w:after="60"/>
                    <w:rPr>
                      <w:iCs/>
                      <w:sz w:val="20"/>
                    </w:rPr>
                  </w:pPr>
                  <w:r w:rsidRPr="00D476E3">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53005F3" w14:textId="77777777" w:rsidR="006161AD" w:rsidRPr="00D476E3" w:rsidRDefault="006161AD" w:rsidP="006F573E">
                  <w:pPr>
                    <w:autoSpaceDE w:val="0"/>
                    <w:autoSpaceDN w:val="0"/>
                    <w:rPr>
                      <w:sz w:val="20"/>
                      <w:szCs w:val="20"/>
                    </w:rPr>
                  </w:pPr>
                  <w:r w:rsidRPr="00D476E3">
                    <w:rPr>
                      <w:i/>
                      <w:iCs/>
                      <w:sz w:val="20"/>
                      <w:szCs w:val="20"/>
                    </w:rPr>
                    <w:t>Real-Time Derated Ancillary Service Payment Cap—</w:t>
                  </w:r>
                  <w:r w:rsidRPr="00D476E3">
                    <w:rPr>
                      <w:sz w:val="20"/>
                      <w:szCs w:val="20"/>
                    </w:rPr>
                    <w:t xml:space="preserve">The amount recoverable for Resource </w:t>
                  </w:r>
                  <w:r w:rsidRPr="00D476E3">
                    <w:rPr>
                      <w:i/>
                      <w:sz w:val="20"/>
                      <w:szCs w:val="20"/>
                    </w:rPr>
                    <w:t xml:space="preserve">r </w:t>
                  </w:r>
                  <w:r w:rsidRPr="00D476E3">
                    <w:rPr>
                      <w:sz w:val="20"/>
                      <w:szCs w:val="20"/>
                    </w:rPr>
                    <w:t xml:space="preserve">represented by QSE </w:t>
                  </w:r>
                  <w:r w:rsidRPr="00D476E3">
                    <w:rPr>
                      <w:i/>
                      <w:sz w:val="20"/>
                      <w:szCs w:val="20"/>
                    </w:rPr>
                    <w:t>q,</w:t>
                  </w:r>
                  <w:r w:rsidRPr="00D476E3">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ins w:id="476" w:author="ERCOT" w:date="2024-07-03T08:30: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D25D0E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52A3B2" w14:textId="77777777" w:rsidR="006161AD" w:rsidRPr="00D476E3" w:rsidRDefault="006161AD" w:rsidP="006F573E">
                  <w:pPr>
                    <w:spacing w:after="60"/>
                    <w:rPr>
                      <w:bCs/>
                      <w:sz w:val="20"/>
                      <w:szCs w:val="20"/>
                      <w:lang w:val="pt-BR"/>
                    </w:rPr>
                  </w:pPr>
                  <w:r w:rsidRPr="00D476E3">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7B5E9EE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804044C"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Regulation Up </w:t>
                  </w:r>
                  <w:r w:rsidRPr="00D476E3">
                    <w:rPr>
                      <w:bCs/>
                      <w:sz w:val="20"/>
                      <w:szCs w:val="20"/>
                      <w:lang w:val="pt-BR"/>
                    </w:rPr>
                    <w:t xml:space="preserve">- The Real-Time MCPC for Reg-Up for the 15-minute Settlement Interval. </w:t>
                  </w:r>
                </w:p>
              </w:tc>
            </w:tr>
            <w:tr w:rsidR="006161AD" w:rsidRPr="00D476E3" w14:paraId="598D19C4"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3ECCA435" w14:textId="77777777" w:rsidR="006161AD" w:rsidRPr="00D476E3" w:rsidRDefault="006161AD" w:rsidP="006F573E">
                  <w:pPr>
                    <w:spacing w:after="60"/>
                    <w:rPr>
                      <w:bCs/>
                      <w:sz w:val="20"/>
                      <w:szCs w:val="20"/>
                      <w:lang w:val="pt-BR"/>
                    </w:rPr>
                  </w:pPr>
                  <w:r w:rsidRPr="00D476E3">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4BC4611E"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7CE89E6"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Regulation Down</w:t>
                  </w:r>
                  <w:r w:rsidRPr="00D476E3">
                    <w:rPr>
                      <w:bCs/>
                      <w:sz w:val="20"/>
                      <w:szCs w:val="20"/>
                      <w:lang w:val="pt-BR"/>
                    </w:rPr>
                    <w:t xml:space="preserve"> - The Real-Time MCPC for Reg-Down for the 15-minute Settlement Interval.</w:t>
                  </w:r>
                </w:p>
              </w:tc>
            </w:tr>
            <w:tr w:rsidR="006161AD" w:rsidRPr="00D476E3" w14:paraId="21EC15C3" w14:textId="77777777" w:rsidTr="006F573E">
              <w:tc>
                <w:tcPr>
                  <w:tcW w:w="1157" w:type="pct"/>
                  <w:tcBorders>
                    <w:top w:val="single" w:sz="4" w:space="0" w:color="auto"/>
                    <w:left w:val="single" w:sz="4" w:space="0" w:color="auto"/>
                    <w:bottom w:val="single" w:sz="4" w:space="0" w:color="auto"/>
                    <w:right w:val="single" w:sz="4" w:space="0" w:color="auto"/>
                  </w:tcBorders>
                </w:tcPr>
                <w:p w14:paraId="15224C8C" w14:textId="77777777" w:rsidR="006161AD" w:rsidRPr="00D476E3" w:rsidRDefault="006161AD" w:rsidP="006F573E">
                  <w:pPr>
                    <w:spacing w:after="60"/>
                    <w:rPr>
                      <w:bCs/>
                      <w:lang w:val="pt-BR"/>
                    </w:rPr>
                  </w:pPr>
                  <w:r w:rsidRPr="00D476E3">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5FDF504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16ACB3"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Responsive Reserve</w:t>
                  </w:r>
                  <w:r w:rsidRPr="00D476E3">
                    <w:rPr>
                      <w:bCs/>
                      <w:sz w:val="20"/>
                      <w:szCs w:val="20"/>
                      <w:lang w:val="pt-BR"/>
                    </w:rPr>
                    <w:t xml:space="preserve"> -  The Real-Time MCPC for RRS for the 15-minute Settlement Interval.</w:t>
                  </w:r>
                </w:p>
              </w:tc>
            </w:tr>
            <w:tr w:rsidR="006161AD" w:rsidRPr="00D476E3" w14:paraId="1722369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90B9F4C" w14:textId="77777777" w:rsidR="006161AD" w:rsidRPr="00D476E3" w:rsidRDefault="006161AD" w:rsidP="006F573E">
                  <w:pPr>
                    <w:spacing w:after="60"/>
                    <w:rPr>
                      <w:bCs/>
                      <w:sz w:val="20"/>
                      <w:szCs w:val="20"/>
                      <w:lang w:val="pt-BR"/>
                    </w:rPr>
                  </w:pPr>
                  <w:r w:rsidRPr="00D476E3">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4DEB0F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DAD9461" w14:textId="77777777" w:rsidR="006161AD" w:rsidRPr="00D476E3" w:rsidRDefault="006161AD" w:rsidP="006F573E">
                  <w:pPr>
                    <w:spacing w:after="60"/>
                    <w:rPr>
                      <w:bCs/>
                      <w:sz w:val="20"/>
                      <w:szCs w:val="20"/>
                      <w:lang w:val="pt-BR"/>
                    </w:rPr>
                  </w:pPr>
                  <w:r w:rsidRPr="00D476E3">
                    <w:rPr>
                      <w:bCs/>
                      <w:i/>
                      <w:sz w:val="20"/>
                      <w:szCs w:val="20"/>
                      <w:lang w:val="pt-BR"/>
                    </w:rPr>
                    <w:t>Real-Time Market Clearing Price for Capacity for Non-Spin</w:t>
                  </w:r>
                  <w:r w:rsidRPr="00D476E3">
                    <w:rPr>
                      <w:bCs/>
                      <w:sz w:val="20"/>
                      <w:szCs w:val="20"/>
                      <w:lang w:val="pt-BR"/>
                    </w:rPr>
                    <w:t xml:space="preserve"> - The Real-Time MCPC for Non-Spin for the 15-minute Settlement Interval.</w:t>
                  </w:r>
                </w:p>
              </w:tc>
            </w:tr>
            <w:tr w:rsidR="006161AD" w:rsidRPr="00D476E3" w14:paraId="697D677B"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1695012B" w14:textId="77777777" w:rsidR="006161AD" w:rsidRPr="00D476E3" w:rsidRDefault="006161AD" w:rsidP="006F573E">
                  <w:pPr>
                    <w:spacing w:after="60"/>
                    <w:rPr>
                      <w:bCs/>
                      <w:sz w:val="20"/>
                      <w:szCs w:val="20"/>
                      <w:lang w:val="pt-BR"/>
                    </w:rPr>
                  </w:pPr>
                  <w:r w:rsidRPr="00D476E3">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D5A9EF1"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89078F7" w14:textId="77777777" w:rsidR="006161AD" w:rsidRPr="00D476E3" w:rsidRDefault="006161AD" w:rsidP="006F573E">
                  <w:pPr>
                    <w:spacing w:after="60"/>
                    <w:rPr>
                      <w:bCs/>
                      <w:sz w:val="20"/>
                      <w:szCs w:val="20"/>
                      <w:lang w:val="pt-BR"/>
                    </w:rPr>
                  </w:pPr>
                  <w:r w:rsidRPr="00D476E3">
                    <w:rPr>
                      <w:bCs/>
                      <w:i/>
                      <w:sz w:val="20"/>
                      <w:szCs w:val="20"/>
                      <w:lang w:val="pt-BR"/>
                    </w:rPr>
                    <w:t xml:space="preserve">Real-Time Market Clearing Price for Capacity for ERCOT Contingency Reserve Service </w:t>
                  </w:r>
                  <w:r w:rsidRPr="00D476E3">
                    <w:rPr>
                      <w:bCs/>
                      <w:sz w:val="20"/>
                      <w:szCs w:val="20"/>
                      <w:lang w:val="pt-BR"/>
                    </w:rPr>
                    <w:t>— The Real-Time MCPC for ECRS for the 15-minute Settlement Interval.</w:t>
                  </w:r>
                </w:p>
              </w:tc>
            </w:tr>
            <w:tr w:rsidR="006161AD" w:rsidRPr="00D476E3" w14:paraId="0730DF87"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AF7CC07" w14:textId="77777777" w:rsidR="006161AD" w:rsidRPr="00D476E3" w:rsidRDefault="006161AD" w:rsidP="006F573E">
                  <w:pPr>
                    <w:spacing w:after="60"/>
                    <w:rPr>
                      <w:bCs/>
                      <w:i/>
                      <w:sz w:val="20"/>
                      <w:szCs w:val="20"/>
                      <w:lang w:val="pt-BR"/>
                    </w:rPr>
                  </w:pPr>
                  <w:r w:rsidRPr="00D476E3">
                    <w:rPr>
                      <w:bCs/>
                      <w:sz w:val="20"/>
                      <w:szCs w:val="20"/>
                      <w:lang w:val="pt-BR"/>
                    </w:rPr>
                    <w:t>RTRUDQ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F5AE30F"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CC5B155" w14:textId="77777777" w:rsidR="006161AD" w:rsidRPr="00D476E3" w:rsidRDefault="006161AD" w:rsidP="006F573E">
                  <w:pPr>
                    <w:spacing w:after="60"/>
                    <w:rPr>
                      <w:bCs/>
                      <w:sz w:val="20"/>
                      <w:szCs w:val="20"/>
                      <w:lang w:val="pt-BR"/>
                    </w:rPr>
                  </w:pPr>
                  <w:r w:rsidRPr="00D476E3">
                    <w:rPr>
                      <w:bCs/>
                      <w:i/>
                      <w:sz w:val="20"/>
                      <w:szCs w:val="20"/>
                      <w:lang w:val="pt-BR"/>
                    </w:rPr>
                    <w:t>Real-Time Regulation Up Derated Quantity</w:t>
                  </w:r>
                  <w:r w:rsidRPr="00D476E3">
                    <w:rPr>
                      <w:bCs/>
                      <w:sz w:val="20"/>
                      <w:szCs w:val="20"/>
                      <w:lang w:val="pt-BR"/>
                    </w:rPr>
                    <w:t xml:space="preserve"> - The Reg-Up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7"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4AB10333"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78FBE2C1" w14:textId="77777777" w:rsidR="006161AD" w:rsidRPr="00D476E3" w:rsidRDefault="006161AD" w:rsidP="006F573E">
                  <w:pPr>
                    <w:spacing w:after="60"/>
                    <w:rPr>
                      <w:bCs/>
                      <w:sz w:val="20"/>
                      <w:szCs w:val="20"/>
                      <w:lang w:val="pt-BR"/>
                    </w:rPr>
                  </w:pPr>
                  <w:r w:rsidRPr="00D476E3">
                    <w:rPr>
                      <w:bCs/>
                      <w:sz w:val="20"/>
                      <w:szCs w:val="20"/>
                      <w:lang w:val="pt-BR"/>
                    </w:rPr>
                    <w:t>RTRDDQ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2370676"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FFE2EA" w14:textId="77777777" w:rsidR="006161AD" w:rsidRPr="00D476E3" w:rsidRDefault="006161AD" w:rsidP="006F573E">
                  <w:pPr>
                    <w:spacing w:after="60"/>
                    <w:rPr>
                      <w:bCs/>
                      <w:sz w:val="20"/>
                      <w:szCs w:val="20"/>
                      <w:lang w:val="pt-BR"/>
                    </w:rPr>
                  </w:pPr>
                  <w:r w:rsidRPr="00D476E3">
                    <w:rPr>
                      <w:bCs/>
                      <w:i/>
                      <w:sz w:val="20"/>
                      <w:szCs w:val="20"/>
                      <w:lang w:val="pt-BR"/>
                    </w:rPr>
                    <w:t>Real-Time Regulation Down Derated</w:t>
                  </w:r>
                  <w:r w:rsidRPr="00D476E3">
                    <w:rPr>
                      <w:bCs/>
                      <w:sz w:val="20"/>
                      <w:szCs w:val="20"/>
                      <w:lang w:val="pt-BR"/>
                    </w:rPr>
                    <w:t xml:space="preserve"> </w:t>
                  </w:r>
                  <w:r w:rsidRPr="00D476E3">
                    <w:rPr>
                      <w:bCs/>
                      <w:i/>
                      <w:sz w:val="20"/>
                      <w:szCs w:val="20"/>
                      <w:lang w:val="pt-BR"/>
                    </w:rPr>
                    <w:t>Quantity -</w:t>
                  </w:r>
                  <w:r w:rsidRPr="00D476E3">
                    <w:rPr>
                      <w:bCs/>
                      <w:sz w:val="20"/>
                      <w:szCs w:val="20"/>
                      <w:lang w:val="pt-BR"/>
                    </w:rPr>
                    <w:t xml:space="preserve"> The Reg-Down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8"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19A10BE"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3D48D5A" w14:textId="77777777" w:rsidR="006161AD" w:rsidRPr="00D476E3" w:rsidRDefault="006161AD" w:rsidP="006F573E">
                  <w:pPr>
                    <w:spacing w:after="60"/>
                    <w:rPr>
                      <w:bCs/>
                      <w:sz w:val="20"/>
                      <w:szCs w:val="20"/>
                      <w:lang w:val="pt-BR"/>
                    </w:rPr>
                  </w:pPr>
                  <w:r w:rsidRPr="00D476E3">
                    <w:rPr>
                      <w:bCs/>
                      <w:sz w:val="20"/>
                      <w:szCs w:val="20"/>
                      <w:lang w:val="pt-BR"/>
                    </w:rPr>
                    <w:lastRenderedPageBreak/>
                    <w:t>RTRRDQ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C3F76A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9B7F760" w14:textId="77777777" w:rsidR="006161AD" w:rsidRPr="00D476E3" w:rsidRDefault="006161AD" w:rsidP="006F573E">
                  <w:pPr>
                    <w:spacing w:after="60"/>
                    <w:rPr>
                      <w:bCs/>
                      <w:sz w:val="20"/>
                      <w:szCs w:val="20"/>
                      <w:lang w:val="pt-BR"/>
                    </w:rPr>
                  </w:pPr>
                  <w:r w:rsidRPr="00D476E3">
                    <w:rPr>
                      <w:bCs/>
                      <w:i/>
                      <w:sz w:val="20"/>
                      <w:szCs w:val="20"/>
                      <w:lang w:val="pt-BR"/>
                    </w:rPr>
                    <w:t>Real-Time Responsive Reserve Derated Quantity -</w:t>
                  </w:r>
                  <w:r w:rsidRPr="00D476E3">
                    <w:rPr>
                      <w:bCs/>
                      <w:sz w:val="20"/>
                      <w:szCs w:val="20"/>
                      <w:lang w:val="pt-BR"/>
                    </w:rPr>
                    <w:t xml:space="preserve"> The RRS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79"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2537798D"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2E810E09" w14:textId="77777777" w:rsidR="006161AD" w:rsidRPr="00D476E3" w:rsidRDefault="006161AD" w:rsidP="006F573E">
                  <w:pPr>
                    <w:spacing w:after="60"/>
                    <w:rPr>
                      <w:bCs/>
                      <w:sz w:val="20"/>
                      <w:szCs w:val="20"/>
                      <w:lang w:val="pt-BR"/>
                    </w:rPr>
                  </w:pPr>
                  <w:r w:rsidRPr="00D476E3">
                    <w:rPr>
                      <w:bCs/>
                      <w:sz w:val="20"/>
                      <w:szCs w:val="20"/>
                      <w:lang w:val="pt-BR"/>
                    </w:rPr>
                    <w:t>RTECRDQ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8042DE9"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36217CA" w14:textId="77777777" w:rsidR="006161AD" w:rsidRPr="00D476E3" w:rsidRDefault="006161AD" w:rsidP="006F573E">
                  <w:pPr>
                    <w:spacing w:after="60"/>
                    <w:rPr>
                      <w:bCs/>
                      <w:sz w:val="20"/>
                      <w:szCs w:val="20"/>
                      <w:lang w:val="pt-BR"/>
                    </w:rPr>
                  </w:pPr>
                  <w:r w:rsidRPr="00D476E3">
                    <w:rPr>
                      <w:bCs/>
                      <w:i/>
                      <w:sz w:val="20"/>
                      <w:szCs w:val="20"/>
                      <w:lang w:val="pt-BR"/>
                    </w:rPr>
                    <w:t>Real-Time ERCOT Contingency Reserve Service Derated Quantity</w:t>
                  </w:r>
                  <w:r w:rsidRPr="00D476E3">
                    <w:rPr>
                      <w:bCs/>
                      <w:sz w:val="20"/>
                      <w:szCs w:val="20"/>
                      <w:lang w:val="pt-BR"/>
                    </w:rPr>
                    <w:t xml:space="preserve"> - The ECRS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0"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54C473FC"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5C3ECF8B" w14:textId="77777777" w:rsidR="006161AD" w:rsidRPr="00D476E3" w:rsidRDefault="006161AD" w:rsidP="006F573E">
                  <w:pPr>
                    <w:spacing w:after="60"/>
                    <w:rPr>
                      <w:bCs/>
                      <w:sz w:val="20"/>
                      <w:szCs w:val="20"/>
                      <w:lang w:val="pt-BR"/>
                    </w:rPr>
                  </w:pPr>
                  <w:r w:rsidRPr="00D476E3">
                    <w:rPr>
                      <w:bCs/>
                      <w:sz w:val="20"/>
                      <w:szCs w:val="20"/>
                      <w:lang w:val="pt-BR"/>
                    </w:rPr>
                    <w:t>RTNSDQ</w:t>
                  </w:r>
                  <w:r w:rsidRPr="00D476E3">
                    <w:rPr>
                      <w:i/>
                      <w:iCs/>
                      <w:sz w:val="20"/>
                      <w:szCs w:val="20"/>
                      <w:vertAlign w:val="subscript"/>
                    </w:rPr>
                    <w:t xml:space="preserve"> q, </w:t>
                  </w:r>
                  <w:r w:rsidRPr="00D476E3">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0ACDF9C" w14:textId="77777777" w:rsidR="006161AD" w:rsidRPr="00D476E3" w:rsidRDefault="006161AD" w:rsidP="006F573E">
                  <w:pPr>
                    <w:spacing w:after="60"/>
                    <w:rPr>
                      <w:bCs/>
                      <w:sz w:val="20"/>
                      <w:szCs w:val="20"/>
                      <w:lang w:val="pt-BR"/>
                    </w:rPr>
                  </w:pPr>
                  <w:r w:rsidRPr="00D476E3">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30B54E4" w14:textId="77777777" w:rsidR="006161AD" w:rsidRPr="00D476E3" w:rsidRDefault="006161AD" w:rsidP="006F573E">
                  <w:pPr>
                    <w:spacing w:after="60"/>
                    <w:rPr>
                      <w:bCs/>
                      <w:sz w:val="20"/>
                      <w:szCs w:val="20"/>
                      <w:lang w:val="pt-BR"/>
                    </w:rPr>
                  </w:pPr>
                  <w:r w:rsidRPr="00D476E3">
                    <w:rPr>
                      <w:bCs/>
                      <w:i/>
                      <w:sz w:val="20"/>
                      <w:szCs w:val="20"/>
                      <w:lang w:val="pt-BR"/>
                    </w:rPr>
                    <w:t>Real-Time Non-Spin Derated Quantity</w:t>
                  </w:r>
                  <w:r w:rsidRPr="00D476E3">
                    <w:rPr>
                      <w:bCs/>
                      <w:sz w:val="20"/>
                      <w:szCs w:val="20"/>
                      <w:lang w:val="pt-BR"/>
                    </w:rPr>
                    <w:t xml:space="preserve"> - The Non-Spin quantity manually reduced by ERCOT for the Resource </w:t>
                  </w:r>
                  <w:r w:rsidRPr="00D476E3">
                    <w:rPr>
                      <w:bCs/>
                      <w:i/>
                      <w:sz w:val="20"/>
                      <w:szCs w:val="20"/>
                      <w:lang w:val="pt-BR"/>
                    </w:rPr>
                    <w:t xml:space="preserve">r </w:t>
                  </w:r>
                  <w:r w:rsidRPr="00D476E3">
                    <w:rPr>
                      <w:bCs/>
                      <w:sz w:val="20"/>
                      <w:szCs w:val="20"/>
                      <w:lang w:val="pt-BR"/>
                    </w:rPr>
                    <w:t xml:space="preserve">represented by QSE </w:t>
                  </w:r>
                  <w:r w:rsidRPr="00D476E3">
                    <w:rPr>
                      <w:bCs/>
                      <w:i/>
                      <w:sz w:val="20"/>
                      <w:szCs w:val="20"/>
                      <w:lang w:val="pt-BR"/>
                    </w:rPr>
                    <w:t>q</w:t>
                  </w:r>
                  <w:r w:rsidRPr="00D476E3">
                    <w:rPr>
                      <w:bCs/>
                      <w:sz w:val="20"/>
                      <w:szCs w:val="20"/>
                      <w:lang w:val="pt-BR"/>
                    </w:rPr>
                    <w:t xml:space="preserve"> for the 15-minute Settlement Interval. </w:t>
                  </w:r>
                  <w:ins w:id="481" w:author="ERCOT" w:date="2024-04-26T11:05:00Z">
                    <w:r w:rsidRPr="00D476E3">
                      <w:rPr>
                        <w:iCs/>
                        <w:sz w:val="20"/>
                        <w:szCs w:val="20"/>
                      </w:rPr>
                      <w:t xml:space="preserve">Where for a Combined Cycle Train, the Resource </w:t>
                    </w:r>
                    <w:r w:rsidRPr="00D476E3">
                      <w:rPr>
                        <w:i/>
                        <w:iCs/>
                        <w:sz w:val="20"/>
                        <w:szCs w:val="20"/>
                      </w:rPr>
                      <w:t xml:space="preserve">r </w:t>
                    </w:r>
                    <w:r w:rsidRPr="00D476E3">
                      <w:rPr>
                        <w:iCs/>
                        <w:sz w:val="20"/>
                        <w:szCs w:val="20"/>
                      </w:rPr>
                      <w:t>is the Combined Cycle Train.</w:t>
                    </w:r>
                  </w:ins>
                </w:p>
              </w:tc>
            </w:tr>
            <w:tr w:rsidR="006161AD" w:rsidRPr="00D476E3" w14:paraId="353C7D76" w14:textId="77777777" w:rsidTr="006F573E">
              <w:tc>
                <w:tcPr>
                  <w:tcW w:w="1157" w:type="pct"/>
                  <w:tcBorders>
                    <w:top w:val="single" w:sz="4" w:space="0" w:color="auto"/>
                    <w:left w:val="single" w:sz="4" w:space="0" w:color="auto"/>
                    <w:bottom w:val="single" w:sz="4" w:space="0" w:color="auto"/>
                    <w:right w:val="single" w:sz="4" w:space="0" w:color="auto"/>
                  </w:tcBorders>
                  <w:hideMark/>
                </w:tcPr>
                <w:p w14:paraId="0FA27D7D" w14:textId="77777777" w:rsidR="006161AD" w:rsidRPr="00D476E3" w:rsidRDefault="006161AD" w:rsidP="006F573E">
                  <w:pPr>
                    <w:spacing w:after="60"/>
                    <w:rPr>
                      <w:bCs/>
                      <w:sz w:val="20"/>
                      <w:szCs w:val="20"/>
                      <w:lang w:val="pt-BR"/>
                    </w:rPr>
                  </w:pPr>
                  <w:r w:rsidRPr="00D476E3">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67B4F04F" w14:textId="77777777" w:rsidR="006161AD" w:rsidRPr="00D476E3" w:rsidRDefault="006161AD" w:rsidP="006F573E">
                  <w:pPr>
                    <w:spacing w:after="60"/>
                    <w:rPr>
                      <w:bCs/>
                      <w:sz w:val="20"/>
                      <w:szCs w:val="20"/>
                      <w:lang w:val="pt-BR"/>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237406FB" w14:textId="77777777" w:rsidR="006161AD" w:rsidRPr="00D476E3" w:rsidRDefault="006161AD" w:rsidP="006F573E">
                  <w:pPr>
                    <w:spacing w:after="60"/>
                    <w:rPr>
                      <w:bCs/>
                      <w:i/>
                      <w:sz w:val="20"/>
                      <w:szCs w:val="20"/>
                      <w:lang w:val="pt-BR"/>
                    </w:rPr>
                  </w:pPr>
                  <w:r w:rsidRPr="00D476E3">
                    <w:rPr>
                      <w:sz w:val="20"/>
                      <w:szCs w:val="20"/>
                    </w:rPr>
                    <w:t>A QSE.</w:t>
                  </w:r>
                </w:p>
              </w:tc>
            </w:tr>
            <w:tr w:rsidR="006161AD" w:rsidRPr="00D476E3" w14:paraId="05431FA4" w14:textId="77777777" w:rsidTr="006F573E">
              <w:trPr>
                <w:trHeight w:val="89"/>
              </w:trPr>
              <w:tc>
                <w:tcPr>
                  <w:tcW w:w="1157" w:type="pct"/>
                  <w:tcBorders>
                    <w:top w:val="single" w:sz="4" w:space="0" w:color="auto"/>
                    <w:left w:val="single" w:sz="4" w:space="0" w:color="auto"/>
                    <w:bottom w:val="single" w:sz="4" w:space="0" w:color="auto"/>
                    <w:right w:val="single" w:sz="4" w:space="0" w:color="auto"/>
                  </w:tcBorders>
                  <w:hideMark/>
                </w:tcPr>
                <w:p w14:paraId="6CA5ED22" w14:textId="77777777" w:rsidR="006161AD" w:rsidRPr="00D476E3" w:rsidRDefault="006161AD" w:rsidP="006F573E">
                  <w:pPr>
                    <w:spacing w:after="60"/>
                    <w:rPr>
                      <w:i/>
                      <w:sz w:val="20"/>
                    </w:rPr>
                  </w:pPr>
                  <w:r w:rsidRPr="00D476E3">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34872651" w14:textId="77777777" w:rsidR="006161AD" w:rsidRPr="00D476E3" w:rsidRDefault="006161AD" w:rsidP="006F573E">
                  <w:pPr>
                    <w:spacing w:after="60"/>
                    <w:rPr>
                      <w:sz w:val="20"/>
                      <w:szCs w:val="20"/>
                    </w:rPr>
                  </w:pPr>
                  <w:r w:rsidRPr="00D476E3">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FD5B9BB" w14:textId="77777777" w:rsidR="006161AD" w:rsidRPr="00D476E3" w:rsidRDefault="006161AD" w:rsidP="006F573E">
                  <w:pPr>
                    <w:spacing w:after="60"/>
                    <w:rPr>
                      <w:sz w:val="20"/>
                      <w:szCs w:val="20"/>
                    </w:rPr>
                  </w:pPr>
                  <w:r w:rsidRPr="00D476E3">
                    <w:rPr>
                      <w:sz w:val="20"/>
                      <w:szCs w:val="20"/>
                    </w:rPr>
                    <w:t xml:space="preserve">A Resource. </w:t>
                  </w:r>
                </w:p>
              </w:tc>
            </w:tr>
          </w:tbl>
          <w:p w14:paraId="7B218ED9" w14:textId="77777777" w:rsidR="006161AD" w:rsidRPr="00D476E3" w:rsidRDefault="006161AD" w:rsidP="006F573E">
            <w:pPr>
              <w:keepNext/>
              <w:tabs>
                <w:tab w:val="left" w:pos="1080"/>
              </w:tabs>
              <w:spacing w:before="480" w:after="240"/>
              <w:outlineLvl w:val="2"/>
              <w:rPr>
                <w:b/>
                <w:bCs/>
                <w:i/>
                <w:szCs w:val="20"/>
              </w:rPr>
            </w:pPr>
          </w:p>
        </w:tc>
      </w:tr>
    </w:tbl>
    <w:p w14:paraId="1E22C105" w14:textId="77777777" w:rsidR="006161AD" w:rsidRPr="00D476E3" w:rsidRDefault="006161AD" w:rsidP="006161A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61AD" w:rsidRPr="00D476E3" w14:paraId="0086A3B0" w14:textId="77777777" w:rsidTr="006F573E">
        <w:trPr>
          <w:trHeight w:val="206"/>
        </w:trPr>
        <w:tc>
          <w:tcPr>
            <w:tcW w:w="9350" w:type="dxa"/>
            <w:shd w:val="clear" w:color="auto" w:fill="D0CECE"/>
          </w:tcPr>
          <w:p w14:paraId="3653AA98" w14:textId="77777777" w:rsidR="006161AD" w:rsidRPr="00D476E3" w:rsidRDefault="006161AD" w:rsidP="006F573E">
            <w:pPr>
              <w:spacing w:before="120" w:after="240"/>
              <w:rPr>
                <w:b/>
                <w:i/>
                <w:iCs/>
              </w:rPr>
            </w:pPr>
            <w:r w:rsidRPr="00D476E3">
              <w:rPr>
                <w:b/>
                <w:i/>
                <w:iCs/>
              </w:rPr>
              <w:t>[NPRR1010:  Insert Section 6.7.5.8 below upon system implementation of the Real-Time Co-Optimization (RTC) project:]</w:t>
            </w:r>
          </w:p>
          <w:p w14:paraId="42C45186" w14:textId="77777777" w:rsidR="006161AD" w:rsidRPr="00D476E3" w:rsidRDefault="006161AD" w:rsidP="006F573E">
            <w:pPr>
              <w:keepNext/>
              <w:widowControl w:val="0"/>
              <w:tabs>
                <w:tab w:val="left" w:pos="1296"/>
              </w:tabs>
              <w:spacing w:before="240" w:after="240"/>
              <w:outlineLvl w:val="3"/>
              <w:rPr>
                <w:b/>
                <w:bCs/>
                <w:snapToGrid w:val="0"/>
                <w:szCs w:val="20"/>
              </w:rPr>
            </w:pPr>
            <w:bookmarkStart w:id="482" w:name="_Toc135992429"/>
            <w:r w:rsidRPr="00D476E3">
              <w:rPr>
                <w:b/>
                <w:snapToGrid w:val="0"/>
                <w:szCs w:val="20"/>
              </w:rPr>
              <w:t>6.7.5.8</w:t>
            </w:r>
            <w:r w:rsidRPr="00D476E3">
              <w:rPr>
                <w:b/>
                <w:snapToGrid w:val="0"/>
                <w:szCs w:val="20"/>
              </w:rPr>
              <w:tab/>
              <w:t>Real-Time Derated Ancillary Service Capability Charge</w:t>
            </w:r>
            <w:bookmarkEnd w:id="482"/>
          </w:p>
          <w:p w14:paraId="00786663" w14:textId="77777777" w:rsidR="006161AD" w:rsidRPr="00D476E3" w:rsidRDefault="006161AD" w:rsidP="006F573E">
            <w:pPr>
              <w:spacing w:after="240"/>
              <w:ind w:left="720" w:hanging="720"/>
              <w:rPr>
                <w:iCs/>
                <w:szCs w:val="20"/>
              </w:rPr>
            </w:pPr>
            <w:r w:rsidRPr="00D476E3">
              <w:rPr>
                <w:iCs/>
                <w:szCs w:val="20"/>
              </w:rPr>
              <w:t xml:space="preserve">(1) </w:t>
            </w:r>
            <w:r w:rsidRPr="00D476E3">
              <w:rPr>
                <w:iCs/>
                <w:szCs w:val="20"/>
              </w:rPr>
              <w:tab/>
              <w:t xml:space="preserve">The total cost for Real-Time derated Ancillary Service payments </w:t>
            </w:r>
            <w:del w:id="483" w:author="ERCOT" w:date="2024-04-26T11:06:00Z">
              <w:r w:rsidRPr="00D476E3" w:rsidDel="00D67DA7">
                <w:rPr>
                  <w:iCs/>
                  <w:szCs w:val="20"/>
                </w:rPr>
                <w:delText xml:space="preserve">and charges </w:delText>
              </w:r>
            </w:del>
            <w:r w:rsidRPr="00D476E3">
              <w:rPr>
                <w:iCs/>
                <w:szCs w:val="20"/>
              </w:rPr>
              <w:t>is allocated to QSEs representing Load based on Load Ratio Share (LRS).  The Real-Time derated Ancillary Service Payment allocations to each QSE for a given 15-minute Settlement Interval are calculated as follows:</w:t>
            </w:r>
          </w:p>
          <w:p w14:paraId="25FC9C3D" w14:textId="77777777" w:rsidR="006161AD" w:rsidRPr="00D476E3" w:rsidRDefault="006161AD" w:rsidP="006F573E">
            <w:pPr>
              <w:spacing w:after="240"/>
              <w:ind w:left="1440"/>
              <w:rPr>
                <w:iCs/>
                <w:szCs w:val="20"/>
              </w:rPr>
            </w:pPr>
            <w:r w:rsidRPr="00D476E3">
              <w:rPr>
                <w:iCs/>
                <w:szCs w:val="20"/>
              </w:rPr>
              <w:t xml:space="preserve">LARTDASAMT </w:t>
            </w:r>
            <w:r w:rsidRPr="00D476E3">
              <w:rPr>
                <w:i/>
                <w:iCs/>
                <w:szCs w:val="20"/>
                <w:vertAlign w:val="subscript"/>
              </w:rPr>
              <w:t>q</w:t>
            </w:r>
            <w:r w:rsidRPr="00D476E3">
              <w:rPr>
                <w:iCs/>
                <w:szCs w:val="20"/>
              </w:rPr>
              <w:t xml:space="preserve"> =</w:t>
            </w:r>
            <w:r w:rsidRPr="00D476E3">
              <w:rPr>
                <w:iCs/>
                <w:szCs w:val="20"/>
              </w:rPr>
              <w:tab/>
              <w:t xml:space="preserve">(-1) * RTDASAMTTOT * LRS </w:t>
            </w:r>
            <w:r w:rsidRPr="00D476E3">
              <w:rPr>
                <w:i/>
                <w:iCs/>
                <w:szCs w:val="20"/>
                <w:vertAlign w:val="subscript"/>
              </w:rPr>
              <w:t>q</w:t>
            </w:r>
          </w:p>
          <w:p w14:paraId="67029372" w14:textId="77777777" w:rsidR="006161AD" w:rsidRPr="00D476E3" w:rsidRDefault="006161AD" w:rsidP="006F573E">
            <w:pPr>
              <w:spacing w:after="240"/>
              <w:ind w:left="720" w:hanging="720"/>
              <w:rPr>
                <w:iCs/>
                <w:szCs w:val="20"/>
              </w:rPr>
            </w:pPr>
            <w:r w:rsidRPr="00D476E3">
              <w:rPr>
                <w:iCs/>
                <w:szCs w:val="20"/>
              </w:rPr>
              <w:tab/>
              <w:t>Where:</w:t>
            </w:r>
          </w:p>
          <w:p w14:paraId="68DF6619" w14:textId="77777777" w:rsidR="006161AD" w:rsidRPr="00D476E3" w:rsidRDefault="006161AD" w:rsidP="006F573E">
            <w:pPr>
              <w:spacing w:after="240"/>
              <w:ind w:left="720" w:firstLine="720"/>
              <w:rPr>
                <w:i/>
                <w:iCs/>
                <w:vertAlign w:val="subscript"/>
                <w:lang w:val="es-ES"/>
              </w:rPr>
            </w:pPr>
            <w:r w:rsidRPr="00D476E3">
              <w:t xml:space="preserve">RTDASAMTTOT = </w:t>
            </w:r>
            <w:r w:rsidRPr="00D476E3">
              <w:rPr>
                <w:iCs/>
                <w:position w:val="-22"/>
              </w:rPr>
              <w:object w:dxaOrig="150" w:dyaOrig="285" w14:anchorId="48E14817">
                <v:shape id="_x0000_i1112" type="#_x0000_t75" style="width:12pt;height:24pt" o:ole="">
                  <v:imagedata r:id="rId121" o:title=""/>
                </v:shape>
                <o:OLEObject Type="Embed" ProgID="Equation.3" ShapeID="_x0000_i1112" DrawAspect="Content" ObjectID="_1791035080" r:id="rId122"/>
              </w:object>
            </w:r>
            <w:r w:rsidRPr="00D476E3">
              <w:rPr>
                <w:iCs/>
                <w:szCs w:val="20"/>
              </w:rPr>
              <w:t xml:space="preserve"> </w:t>
            </w:r>
            <w:r w:rsidRPr="00D476E3">
              <w:rPr>
                <w:lang w:val="pt-BR"/>
              </w:rPr>
              <w:t xml:space="preserve">RTDASAMT </w:t>
            </w:r>
            <w:r w:rsidRPr="00D476E3">
              <w:rPr>
                <w:i/>
                <w:iCs/>
                <w:vertAlign w:val="subscript"/>
                <w:lang w:val="es-ES"/>
              </w:rPr>
              <w:t>q</w:t>
            </w:r>
          </w:p>
          <w:p w14:paraId="5D5CC1F8" w14:textId="77777777" w:rsidR="006161AD" w:rsidRPr="00D476E3" w:rsidRDefault="006161AD" w:rsidP="006F573E">
            <w:pPr>
              <w:ind w:left="720" w:hanging="720"/>
              <w:rPr>
                <w:iCs/>
              </w:rPr>
            </w:pPr>
            <w:r w:rsidRPr="00D476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6161AD" w:rsidRPr="00D476E3" w14:paraId="6C713D93"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A8A2EB8" w14:textId="77777777" w:rsidR="006161AD" w:rsidRPr="00D476E3" w:rsidRDefault="006161AD" w:rsidP="006F573E">
                  <w:pPr>
                    <w:spacing w:after="240"/>
                    <w:rPr>
                      <w:b/>
                      <w:iCs/>
                      <w:sz w:val="20"/>
                      <w:szCs w:val="20"/>
                    </w:rPr>
                  </w:pPr>
                  <w:r w:rsidRPr="00D476E3">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322F2AB4" w14:textId="77777777" w:rsidR="006161AD" w:rsidRPr="00D476E3" w:rsidRDefault="006161AD" w:rsidP="006F573E">
                  <w:pPr>
                    <w:spacing w:after="240"/>
                    <w:rPr>
                      <w:b/>
                      <w:iCs/>
                      <w:sz w:val="20"/>
                      <w:szCs w:val="20"/>
                    </w:rPr>
                  </w:pPr>
                  <w:r w:rsidRPr="00D476E3">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5685F768" w14:textId="77777777" w:rsidR="006161AD" w:rsidRPr="00D476E3" w:rsidRDefault="006161AD" w:rsidP="006F573E">
                  <w:pPr>
                    <w:spacing w:after="240"/>
                    <w:rPr>
                      <w:b/>
                      <w:iCs/>
                      <w:sz w:val="20"/>
                      <w:szCs w:val="20"/>
                    </w:rPr>
                  </w:pPr>
                  <w:r w:rsidRPr="00D476E3">
                    <w:rPr>
                      <w:b/>
                      <w:iCs/>
                      <w:sz w:val="20"/>
                      <w:szCs w:val="20"/>
                    </w:rPr>
                    <w:t>Description</w:t>
                  </w:r>
                </w:p>
              </w:tc>
            </w:tr>
            <w:tr w:rsidR="006161AD" w:rsidRPr="00D476E3" w14:paraId="377955C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F5426B7" w14:textId="77777777" w:rsidR="006161AD" w:rsidRPr="00D476E3" w:rsidRDefault="006161AD" w:rsidP="006F573E">
                  <w:pPr>
                    <w:spacing w:after="60"/>
                    <w:rPr>
                      <w:iCs/>
                      <w:sz w:val="20"/>
                      <w:szCs w:val="20"/>
                    </w:rPr>
                  </w:pPr>
                  <w:r w:rsidRPr="00D476E3">
                    <w:rPr>
                      <w:bCs/>
                      <w:sz w:val="20"/>
                      <w:szCs w:val="20"/>
                      <w:lang w:val="pt-BR"/>
                    </w:rPr>
                    <w:t>LARTDASAMT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A5E0D20"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352A6BE1" w14:textId="77777777" w:rsidR="006161AD" w:rsidRPr="00D476E3" w:rsidRDefault="006161AD" w:rsidP="006F573E">
                  <w:pPr>
                    <w:spacing w:after="60"/>
                    <w:rPr>
                      <w:iCs/>
                      <w:sz w:val="20"/>
                      <w:szCs w:val="20"/>
                    </w:rPr>
                  </w:pPr>
                  <w:r w:rsidRPr="00D476E3">
                    <w:rPr>
                      <w:i/>
                      <w:iCs/>
                      <w:sz w:val="20"/>
                      <w:szCs w:val="20"/>
                    </w:rPr>
                    <w:t>Load Allocated Real-Time Derated Ancillary Service Amount per QSE</w:t>
                  </w:r>
                  <w:r w:rsidRPr="00D476E3">
                    <w:rPr>
                      <w:iCs/>
                      <w:sz w:val="20"/>
                      <w:szCs w:val="20"/>
                    </w:rPr>
                    <w:t xml:space="preserve"> – The charge to QSE </w:t>
                  </w:r>
                  <w:r w:rsidRPr="00D476E3">
                    <w:rPr>
                      <w:i/>
                      <w:iCs/>
                      <w:sz w:val="20"/>
                      <w:szCs w:val="20"/>
                    </w:rPr>
                    <w:t>q</w:t>
                  </w:r>
                  <w:r w:rsidRPr="00D476E3">
                    <w:rPr>
                      <w:iCs/>
                      <w:sz w:val="20"/>
                      <w:szCs w:val="20"/>
                    </w:rPr>
                    <w:t xml:space="preserve"> due to a manual reduction of Ancillary Services to be awarded for the 15-minute Settlement Interval.</w:t>
                  </w:r>
                </w:p>
              </w:tc>
            </w:tr>
            <w:tr w:rsidR="006161AD" w:rsidRPr="00D476E3" w14:paraId="3E57956D"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4DB9DBC" w14:textId="77777777" w:rsidR="006161AD" w:rsidRPr="00D476E3" w:rsidRDefault="006161AD" w:rsidP="006F573E">
                  <w:pPr>
                    <w:spacing w:after="60"/>
                    <w:rPr>
                      <w:iCs/>
                      <w:sz w:val="20"/>
                      <w:szCs w:val="20"/>
                    </w:rPr>
                  </w:pPr>
                  <w:r w:rsidRPr="00D476E3">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383F2038" w14:textId="77777777" w:rsidR="006161AD" w:rsidRPr="00D476E3" w:rsidRDefault="006161AD" w:rsidP="006F573E">
                  <w:pPr>
                    <w:spacing w:after="60"/>
                    <w:rPr>
                      <w:iCs/>
                      <w:sz w:val="20"/>
                      <w:szCs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8C3E5E6" w14:textId="77777777" w:rsidR="006161AD" w:rsidRPr="00D476E3" w:rsidRDefault="006161AD" w:rsidP="006F573E">
                  <w:pPr>
                    <w:spacing w:after="60"/>
                    <w:rPr>
                      <w:i/>
                      <w:iCs/>
                      <w:sz w:val="20"/>
                      <w:szCs w:val="20"/>
                    </w:rPr>
                  </w:pPr>
                  <w:r w:rsidRPr="00D476E3">
                    <w:rPr>
                      <w:i/>
                      <w:iCs/>
                      <w:sz w:val="20"/>
                      <w:szCs w:val="20"/>
                    </w:rPr>
                    <w:t xml:space="preserve">Real-Time Derated Ancillary Service Amount Total </w:t>
                  </w:r>
                  <w:r w:rsidRPr="00D476E3">
                    <w:rPr>
                      <w:iCs/>
                      <w:sz w:val="20"/>
                      <w:szCs w:val="20"/>
                    </w:rPr>
                    <w:t>—The total of all payments to all QSEs for amounts recoverable due to an ERCOT issued manual reduction of Ancillary Services to be awarded for the 15-minute Settlement Interval.</w:t>
                  </w:r>
                </w:p>
              </w:tc>
            </w:tr>
            <w:tr w:rsidR="006161AD" w:rsidRPr="00D476E3" w14:paraId="45F215E1"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410C4D84" w14:textId="77777777" w:rsidR="006161AD" w:rsidRPr="00D476E3" w:rsidRDefault="006161AD" w:rsidP="006F573E">
                  <w:pPr>
                    <w:spacing w:after="60"/>
                    <w:rPr>
                      <w:bCs/>
                      <w:sz w:val="20"/>
                      <w:szCs w:val="20"/>
                      <w:lang w:val="pt-BR"/>
                    </w:rPr>
                  </w:pPr>
                  <w:r w:rsidRPr="00D476E3">
                    <w:rPr>
                      <w:bCs/>
                      <w:sz w:val="20"/>
                      <w:szCs w:val="20"/>
                      <w:lang w:val="pt-BR"/>
                    </w:rPr>
                    <w:t>RTDASAMT</w:t>
                  </w:r>
                  <w:r w:rsidRPr="00D476E3">
                    <w:rPr>
                      <w:bCs/>
                      <w:szCs w:val="20"/>
                      <w:lang w:val="pt-BR"/>
                    </w:rPr>
                    <w:t xml:space="preserve"> </w:t>
                  </w:r>
                  <w:r w:rsidRPr="00D476E3">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10068F68" w14:textId="77777777" w:rsidR="006161AD" w:rsidRPr="00D476E3" w:rsidRDefault="006161AD" w:rsidP="006F573E">
                  <w:pPr>
                    <w:spacing w:after="60"/>
                    <w:rPr>
                      <w:iCs/>
                      <w:sz w:val="20"/>
                    </w:rPr>
                  </w:pPr>
                  <w:r w:rsidRPr="00D476E3">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6B84313" w14:textId="77777777" w:rsidR="006161AD" w:rsidRPr="00D476E3" w:rsidRDefault="006161AD" w:rsidP="006F573E">
                  <w:pPr>
                    <w:spacing w:after="60"/>
                    <w:rPr>
                      <w:i/>
                      <w:iCs/>
                      <w:sz w:val="20"/>
                      <w:szCs w:val="20"/>
                    </w:rPr>
                  </w:pPr>
                  <w:r w:rsidRPr="00D476E3">
                    <w:rPr>
                      <w:i/>
                      <w:iCs/>
                      <w:sz w:val="20"/>
                      <w:szCs w:val="20"/>
                    </w:rPr>
                    <w:t>Real-Time Derated Ancillary Service Amount</w:t>
                  </w:r>
                  <w:r w:rsidRPr="00D476E3">
                    <w:rPr>
                      <w:iCs/>
                      <w:sz w:val="20"/>
                      <w:szCs w:val="20"/>
                    </w:rPr>
                    <w:t xml:space="preserve">—The payment to QSE </w:t>
                  </w:r>
                  <w:r w:rsidRPr="00D476E3">
                    <w:rPr>
                      <w:i/>
                      <w:iCs/>
                      <w:sz w:val="20"/>
                      <w:szCs w:val="20"/>
                    </w:rPr>
                    <w:t>q</w:t>
                  </w:r>
                  <w:r w:rsidRPr="00D476E3">
                    <w:rPr>
                      <w:iCs/>
                      <w:sz w:val="20"/>
                      <w:szCs w:val="20"/>
                    </w:rPr>
                    <w:t xml:space="preserve"> for amounts recoverable due to an ERCOT issued manual reduction of Ancillary Services to be awarded for the 15-minute Settlement Interval.</w:t>
                  </w:r>
                </w:p>
              </w:tc>
            </w:tr>
            <w:tr w:rsidR="006161AD" w:rsidRPr="00D476E3" w14:paraId="3564DE77"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33E3ABE" w14:textId="77777777" w:rsidR="006161AD" w:rsidRPr="00D476E3" w:rsidRDefault="006161AD" w:rsidP="006F573E">
                  <w:pPr>
                    <w:spacing w:after="60"/>
                    <w:rPr>
                      <w:bCs/>
                      <w:sz w:val="20"/>
                      <w:szCs w:val="20"/>
                      <w:lang w:val="pt-BR"/>
                    </w:rPr>
                  </w:pPr>
                  <w:r w:rsidRPr="00D476E3">
                    <w:rPr>
                      <w:sz w:val="20"/>
                      <w:szCs w:val="20"/>
                    </w:rPr>
                    <w:t>LRS</w:t>
                  </w:r>
                  <w:r w:rsidRPr="00D476E3">
                    <w:rPr>
                      <w:sz w:val="20"/>
                      <w:szCs w:val="20"/>
                      <w:vertAlign w:val="subscript"/>
                    </w:rPr>
                    <w:t xml:space="preserve"> </w:t>
                  </w:r>
                  <w:r w:rsidRPr="00D476E3">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5607B58" w14:textId="77777777" w:rsidR="006161AD" w:rsidRPr="00D476E3" w:rsidRDefault="006161AD" w:rsidP="006F573E">
                  <w:pPr>
                    <w:spacing w:after="60"/>
                    <w:rPr>
                      <w:iCs/>
                      <w:sz w:val="20"/>
                      <w:szCs w:val="20"/>
                    </w:rPr>
                  </w:pPr>
                  <w:r w:rsidRPr="00D476E3">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1689D3C" w14:textId="77777777" w:rsidR="006161AD" w:rsidRPr="00D476E3" w:rsidRDefault="006161AD" w:rsidP="006F573E">
                  <w:pPr>
                    <w:spacing w:after="60"/>
                    <w:rPr>
                      <w:i/>
                      <w:iCs/>
                      <w:sz w:val="20"/>
                      <w:szCs w:val="20"/>
                    </w:rPr>
                  </w:pPr>
                  <w:r w:rsidRPr="00D476E3">
                    <w:rPr>
                      <w:i/>
                      <w:sz w:val="20"/>
                      <w:szCs w:val="20"/>
                    </w:rPr>
                    <w:t>Load Ratio Share per QSE</w:t>
                  </w:r>
                  <w:r w:rsidRPr="00D476E3">
                    <w:rPr>
                      <w:sz w:val="20"/>
                      <w:szCs w:val="20"/>
                    </w:rPr>
                    <w:t xml:space="preserve">—The LRS as defined in Section 6.6.2.2, QSE Load Ratio Share for a 15-Minute Settlement Interval, for QSE </w:t>
                  </w:r>
                  <w:r w:rsidRPr="00D476E3">
                    <w:rPr>
                      <w:i/>
                      <w:sz w:val="20"/>
                      <w:szCs w:val="20"/>
                    </w:rPr>
                    <w:t>q</w:t>
                  </w:r>
                  <w:r w:rsidRPr="00D476E3">
                    <w:rPr>
                      <w:sz w:val="20"/>
                      <w:szCs w:val="20"/>
                    </w:rPr>
                    <w:t xml:space="preserve"> for the 15-minute Settlement Interval.</w:t>
                  </w:r>
                </w:p>
              </w:tc>
            </w:tr>
            <w:tr w:rsidR="006161AD" w:rsidRPr="00D476E3" w14:paraId="3BB8E312" w14:textId="77777777" w:rsidTr="006F573E">
              <w:tc>
                <w:tcPr>
                  <w:tcW w:w="1162" w:type="pct"/>
                  <w:tcBorders>
                    <w:top w:val="single" w:sz="4" w:space="0" w:color="auto"/>
                    <w:left w:val="single" w:sz="4" w:space="0" w:color="auto"/>
                    <w:bottom w:val="single" w:sz="4" w:space="0" w:color="auto"/>
                    <w:right w:val="single" w:sz="4" w:space="0" w:color="auto"/>
                  </w:tcBorders>
                  <w:hideMark/>
                </w:tcPr>
                <w:p w14:paraId="79B742A2" w14:textId="77777777" w:rsidR="006161AD" w:rsidRPr="00D476E3" w:rsidRDefault="006161AD" w:rsidP="006F573E">
                  <w:pPr>
                    <w:spacing w:after="60"/>
                    <w:rPr>
                      <w:bCs/>
                      <w:i/>
                      <w:sz w:val="20"/>
                      <w:szCs w:val="20"/>
                      <w:lang w:val="pt-BR"/>
                    </w:rPr>
                  </w:pPr>
                  <w:r w:rsidRPr="00D476E3">
                    <w:rPr>
                      <w:bCs/>
                      <w:i/>
                      <w:sz w:val="20"/>
                      <w:szCs w:val="20"/>
                      <w:lang w:val="pt-BR"/>
                    </w:rPr>
                    <w:lastRenderedPageBreak/>
                    <w:t>q</w:t>
                  </w:r>
                </w:p>
              </w:tc>
              <w:tc>
                <w:tcPr>
                  <w:tcW w:w="386" w:type="pct"/>
                  <w:tcBorders>
                    <w:top w:val="single" w:sz="4" w:space="0" w:color="auto"/>
                    <w:left w:val="single" w:sz="4" w:space="0" w:color="auto"/>
                    <w:bottom w:val="single" w:sz="4" w:space="0" w:color="auto"/>
                    <w:right w:val="single" w:sz="4" w:space="0" w:color="auto"/>
                  </w:tcBorders>
                  <w:hideMark/>
                </w:tcPr>
                <w:p w14:paraId="06844507" w14:textId="77777777" w:rsidR="006161AD" w:rsidRPr="00D476E3" w:rsidRDefault="006161AD" w:rsidP="006F573E">
                  <w:pPr>
                    <w:spacing w:after="60"/>
                    <w:rPr>
                      <w:iCs/>
                      <w:sz w:val="20"/>
                    </w:rPr>
                  </w:pPr>
                  <w:r w:rsidRPr="00D476E3">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1B58E0E8" w14:textId="77777777" w:rsidR="006161AD" w:rsidRPr="00D476E3" w:rsidRDefault="006161AD" w:rsidP="006F573E">
                  <w:pPr>
                    <w:spacing w:after="60"/>
                    <w:rPr>
                      <w:iCs/>
                      <w:sz w:val="20"/>
                      <w:szCs w:val="20"/>
                    </w:rPr>
                  </w:pPr>
                  <w:r w:rsidRPr="00D476E3">
                    <w:rPr>
                      <w:iCs/>
                      <w:sz w:val="20"/>
                      <w:szCs w:val="20"/>
                    </w:rPr>
                    <w:t>A QSE.</w:t>
                  </w:r>
                </w:p>
              </w:tc>
            </w:tr>
          </w:tbl>
          <w:p w14:paraId="3EEC0B9F" w14:textId="77777777" w:rsidR="006161AD" w:rsidRPr="00D476E3" w:rsidRDefault="006161AD" w:rsidP="006F573E">
            <w:pPr>
              <w:keepNext/>
              <w:tabs>
                <w:tab w:val="left" w:pos="1080"/>
              </w:tabs>
              <w:spacing w:before="480" w:after="240"/>
              <w:outlineLvl w:val="2"/>
              <w:rPr>
                <w:b/>
                <w:bCs/>
                <w:i/>
                <w:szCs w:val="20"/>
              </w:rPr>
            </w:pPr>
          </w:p>
        </w:tc>
      </w:tr>
    </w:tbl>
    <w:p w14:paraId="48425102" w14:textId="77777777" w:rsidR="006161AD" w:rsidRPr="00D476E3" w:rsidRDefault="006161AD" w:rsidP="006161AD">
      <w:pPr>
        <w:keepNext/>
        <w:widowControl w:val="0"/>
        <w:tabs>
          <w:tab w:val="left" w:pos="1260"/>
        </w:tabs>
        <w:spacing w:before="240" w:after="240"/>
        <w:ind w:left="1260" w:hanging="1260"/>
        <w:outlineLvl w:val="3"/>
        <w:rPr>
          <w:b/>
          <w:bCs/>
          <w:snapToGrid w:val="0"/>
          <w:szCs w:val="20"/>
        </w:rPr>
      </w:pPr>
      <w:bookmarkStart w:id="484" w:name="_Toc397670197"/>
      <w:bookmarkStart w:id="485" w:name="_Toc405805799"/>
      <w:bookmarkStart w:id="486" w:name="_Toc475962053"/>
      <w:bookmarkStart w:id="487" w:name="_Toc309731112"/>
      <w:bookmarkStart w:id="488" w:name="_Toc405814085"/>
      <w:bookmarkStart w:id="489" w:name="_Toc422207976"/>
      <w:bookmarkStart w:id="490" w:name="_Toc438044887"/>
      <w:bookmarkStart w:id="491" w:name="_Toc447622670"/>
      <w:bookmarkStart w:id="492" w:name="_Toc80175321"/>
      <w:bookmarkStart w:id="493" w:name="_Toc243718293"/>
      <w:commentRangeStart w:id="494"/>
      <w:r w:rsidRPr="00D476E3">
        <w:rPr>
          <w:b/>
          <w:bCs/>
          <w:snapToGrid w:val="0"/>
          <w:szCs w:val="20"/>
        </w:rPr>
        <w:lastRenderedPageBreak/>
        <w:t>7.9.3.1</w:t>
      </w:r>
      <w:commentRangeEnd w:id="494"/>
      <w:r w:rsidR="0059162D">
        <w:rPr>
          <w:rStyle w:val="CommentReference"/>
        </w:rPr>
        <w:commentReference w:id="494"/>
      </w:r>
      <w:r w:rsidRPr="00D476E3">
        <w:rPr>
          <w:b/>
          <w:bCs/>
          <w:snapToGrid w:val="0"/>
          <w:szCs w:val="20"/>
        </w:rPr>
        <w:tab/>
        <w:t>DAM Congestion Rent</w:t>
      </w:r>
      <w:bookmarkEnd w:id="484"/>
      <w:bookmarkEnd w:id="485"/>
      <w:bookmarkEnd w:id="486"/>
    </w:p>
    <w:p w14:paraId="332A8ACD"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The DAM congestion rent is calculated as the sum of the following payments and charges:</w:t>
      </w:r>
    </w:p>
    <w:p w14:paraId="021BADF2" w14:textId="77777777" w:rsidR="006161AD" w:rsidRPr="00D476E3" w:rsidRDefault="006161AD" w:rsidP="006161AD">
      <w:pPr>
        <w:spacing w:after="240"/>
        <w:ind w:left="1440" w:hanging="720"/>
        <w:rPr>
          <w:bCs/>
          <w:szCs w:val="20"/>
        </w:rPr>
      </w:pPr>
      <w:r w:rsidRPr="00D476E3">
        <w:rPr>
          <w:szCs w:val="20"/>
        </w:rPr>
        <w:t>(a)</w:t>
      </w:r>
      <w:r w:rsidRPr="00D476E3">
        <w:rPr>
          <w:szCs w:val="20"/>
        </w:rPr>
        <w:tab/>
        <w:t>The total of payments to all QSEs for cleared DAM energy offers, whether through Three-Part Supply Offers</w:t>
      </w:r>
      <w:ins w:id="495" w:author="ERCOT" w:date="2024-05-10T15:52:00Z">
        <w:r w:rsidRPr="00D476E3">
          <w:rPr>
            <w:szCs w:val="20"/>
          </w:rPr>
          <w:t>,</w:t>
        </w:r>
      </w:ins>
      <w:del w:id="496" w:author="ERCOT" w:date="2024-05-10T15:52:00Z">
        <w:r w:rsidRPr="00D476E3" w:rsidDel="00157706">
          <w:rPr>
            <w:szCs w:val="20"/>
          </w:rPr>
          <w:delText xml:space="preserve"> or </w:delText>
        </w:r>
      </w:del>
      <w:del w:id="497" w:author="ERCOT" w:date="2024-05-10T15:54:00Z">
        <w:r w:rsidRPr="00D476E3" w:rsidDel="001C6EA3">
          <w:rPr>
            <w:szCs w:val="20"/>
          </w:rPr>
          <w:delText>through</w:delText>
        </w:r>
      </w:del>
      <w:r w:rsidRPr="00D476E3">
        <w:rPr>
          <w:szCs w:val="20"/>
        </w:rPr>
        <w:t xml:space="preserve"> DAM Energy-Only Offer Curves, </w:t>
      </w:r>
      <w:ins w:id="498" w:author="ERCOT" w:date="2024-05-10T15:52:00Z">
        <w:r w:rsidRPr="00D476E3">
          <w:rPr>
            <w:szCs w:val="20"/>
          </w:rPr>
          <w:t>or cleared sales from the offer portion of Energy Bid/Offer Curves</w:t>
        </w:r>
      </w:ins>
      <w:ins w:id="499" w:author="ERCOT" w:date="2024-05-10T15:53:00Z">
        <w:r w:rsidRPr="00D476E3">
          <w:rPr>
            <w:szCs w:val="20"/>
          </w:rPr>
          <w:t>,</w:t>
        </w:r>
      </w:ins>
      <w:ins w:id="500" w:author="ERCOT" w:date="2024-05-10T15:52:00Z">
        <w:r w:rsidRPr="00D476E3">
          <w:rPr>
            <w:szCs w:val="20"/>
          </w:rPr>
          <w:t xml:space="preserve"> </w:t>
        </w:r>
      </w:ins>
      <w:r w:rsidRPr="00D476E3">
        <w:rPr>
          <w:szCs w:val="20"/>
        </w:rPr>
        <w:t>calculated under Section 4.6.2.1, Day-Ahead Energy Payment;</w:t>
      </w:r>
    </w:p>
    <w:p w14:paraId="7AECDDB9" w14:textId="77777777" w:rsidR="006161AD" w:rsidRPr="00D476E3" w:rsidRDefault="006161AD" w:rsidP="006161AD">
      <w:pPr>
        <w:spacing w:after="240"/>
        <w:ind w:left="1440" w:hanging="720"/>
        <w:rPr>
          <w:bCs/>
          <w:szCs w:val="20"/>
        </w:rPr>
      </w:pPr>
      <w:r w:rsidRPr="00D476E3">
        <w:rPr>
          <w:bCs/>
          <w:szCs w:val="20"/>
        </w:rPr>
        <w:t>(b)</w:t>
      </w:r>
      <w:r w:rsidRPr="00D476E3">
        <w:rPr>
          <w:bCs/>
          <w:szCs w:val="20"/>
        </w:rPr>
        <w:tab/>
        <w:t xml:space="preserve">The total of </w:t>
      </w:r>
      <w:r w:rsidRPr="00D476E3">
        <w:rPr>
          <w:szCs w:val="20"/>
        </w:rPr>
        <w:t>charges</w:t>
      </w:r>
      <w:r w:rsidRPr="00D476E3">
        <w:rPr>
          <w:bCs/>
          <w:szCs w:val="20"/>
        </w:rPr>
        <w:t xml:space="preserve"> to all QSEs for cleared DAM Energy Bids</w:t>
      </w:r>
      <w:ins w:id="501" w:author="ERCOT" w:date="2024-05-10T15:52:00Z">
        <w:r w:rsidRPr="00D476E3">
          <w:rPr>
            <w:bCs/>
            <w:szCs w:val="20"/>
          </w:rPr>
          <w:t xml:space="preserve"> or cleared purchases from the bid portion of Energy Bid/Offer Curves</w:t>
        </w:r>
      </w:ins>
      <w:r w:rsidRPr="00D476E3">
        <w:rPr>
          <w:bCs/>
          <w:szCs w:val="20"/>
        </w:rPr>
        <w:t xml:space="preserve">, calculated under Section </w:t>
      </w:r>
      <w:r w:rsidRPr="00D476E3">
        <w:rPr>
          <w:szCs w:val="20"/>
        </w:rPr>
        <w:t>4.6.2.2</w:t>
      </w:r>
      <w:r w:rsidRPr="00D476E3">
        <w:rPr>
          <w:szCs w:val="20"/>
        </w:rPr>
        <w:tab/>
        <w:t>, Day-Ahead Energy Charge</w:t>
      </w:r>
      <w:r w:rsidRPr="00D476E3">
        <w:rPr>
          <w:bCs/>
          <w:szCs w:val="20"/>
        </w:rPr>
        <w:t>; and</w:t>
      </w:r>
    </w:p>
    <w:p w14:paraId="6C0306FB" w14:textId="77777777" w:rsidR="006161AD" w:rsidRPr="00D476E3" w:rsidRDefault="006161AD" w:rsidP="006161AD">
      <w:pPr>
        <w:spacing w:after="240"/>
        <w:ind w:left="1440" w:hanging="720"/>
        <w:rPr>
          <w:bCs/>
          <w:szCs w:val="20"/>
        </w:rPr>
      </w:pPr>
      <w:r w:rsidRPr="00D476E3">
        <w:rPr>
          <w:bCs/>
          <w:szCs w:val="20"/>
        </w:rPr>
        <w:t>(c)</w:t>
      </w:r>
      <w:r w:rsidRPr="00D476E3">
        <w:rPr>
          <w:bCs/>
          <w:szCs w:val="20"/>
        </w:rPr>
        <w:tab/>
        <w:t xml:space="preserve">The total of </w:t>
      </w:r>
      <w:r w:rsidRPr="00D476E3">
        <w:rPr>
          <w:szCs w:val="20"/>
        </w:rPr>
        <w:t>charges</w:t>
      </w:r>
      <w:r w:rsidRPr="00D476E3">
        <w:rPr>
          <w:bCs/>
          <w:szCs w:val="20"/>
        </w:rPr>
        <w:t xml:space="preserve"> or payments to all QSEs for PTP Obligation bids cleared in the DAM, calculated under Section </w:t>
      </w:r>
      <w:r w:rsidRPr="00D476E3">
        <w:rPr>
          <w:szCs w:val="20"/>
        </w:rPr>
        <w:t>4.6.3, Settlement for PTP Obligations Bought in DAM</w:t>
      </w:r>
      <w:r w:rsidRPr="00D476E3">
        <w:rPr>
          <w:bCs/>
          <w:szCs w:val="20"/>
        </w:rPr>
        <w:t>.</w:t>
      </w:r>
    </w:p>
    <w:p w14:paraId="4B2FB701" w14:textId="77777777" w:rsidR="006161AD" w:rsidRPr="00D476E3" w:rsidRDefault="006161AD" w:rsidP="006161AD">
      <w:pPr>
        <w:spacing w:after="240"/>
        <w:ind w:left="1440" w:hanging="720"/>
        <w:rPr>
          <w:bCs/>
          <w:szCs w:val="20"/>
        </w:rPr>
      </w:pPr>
      <w:r w:rsidRPr="00D476E3">
        <w:rPr>
          <w:bCs/>
          <w:szCs w:val="20"/>
        </w:rPr>
        <w:t>(d)</w:t>
      </w:r>
      <w:r w:rsidRPr="00D476E3">
        <w:rPr>
          <w:bCs/>
          <w:szCs w:val="20"/>
        </w:rPr>
        <w:tab/>
        <w:t xml:space="preserve">The total of charges to all QSEs for PTP Obligation with Links to an Option bids cleared in the DAM, calculated under Section </w:t>
      </w:r>
      <w:r w:rsidRPr="00D476E3">
        <w:rPr>
          <w:szCs w:val="20"/>
        </w:rPr>
        <w:t>4.6.3</w:t>
      </w:r>
      <w:r w:rsidRPr="00D476E3">
        <w:rPr>
          <w:bCs/>
          <w:szCs w:val="20"/>
        </w:rPr>
        <w:t>.</w:t>
      </w:r>
    </w:p>
    <w:p w14:paraId="008C89E4"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The DAM congestion rent for a given Operating Hour is calculated as follows:</w:t>
      </w:r>
    </w:p>
    <w:p w14:paraId="2A92B237" w14:textId="77777777" w:rsidR="006161AD" w:rsidRPr="00D476E3" w:rsidRDefault="006161AD" w:rsidP="006161AD">
      <w:pPr>
        <w:tabs>
          <w:tab w:val="left" w:pos="3420"/>
        </w:tabs>
        <w:spacing w:after="240"/>
        <w:ind w:left="3420" w:hanging="2707"/>
        <w:rPr>
          <w:b/>
          <w:bCs/>
        </w:rPr>
      </w:pPr>
      <w:r w:rsidRPr="00D476E3">
        <w:rPr>
          <w:b/>
          <w:bCs/>
        </w:rPr>
        <w:t>DACONGRENT</w:t>
      </w:r>
      <w:r w:rsidRPr="00D476E3">
        <w:rPr>
          <w:b/>
          <w:bCs/>
        </w:rPr>
        <w:tab/>
        <w:t>=</w:t>
      </w:r>
      <w:r w:rsidRPr="00D476E3">
        <w:rPr>
          <w:b/>
          <w:bCs/>
        </w:rPr>
        <w:tab/>
        <w:t>DAESAMTTOT + DAEPAMTTOT + DARTOBLAMTTOT + DARTOBLLOAMTTOT</w:t>
      </w:r>
    </w:p>
    <w:p w14:paraId="58CBBF46" w14:textId="77777777" w:rsidR="006161AD" w:rsidRPr="00D476E3" w:rsidRDefault="006161AD" w:rsidP="006161AD">
      <w:pPr>
        <w:spacing w:after="240"/>
        <w:ind w:firstLine="720"/>
        <w:rPr>
          <w:iCs/>
          <w:szCs w:val="20"/>
        </w:rPr>
      </w:pPr>
      <w:r w:rsidRPr="00D476E3">
        <w:rPr>
          <w:iCs/>
          <w:szCs w:val="20"/>
        </w:rPr>
        <w:t>Where:</w:t>
      </w:r>
    </w:p>
    <w:p w14:paraId="1B75B6DD" w14:textId="77777777" w:rsidR="006161AD" w:rsidRPr="00D476E3" w:rsidRDefault="006161AD" w:rsidP="006161AD">
      <w:pPr>
        <w:tabs>
          <w:tab w:val="left" w:pos="2340"/>
          <w:tab w:val="left" w:pos="3420"/>
        </w:tabs>
        <w:spacing w:after="240"/>
        <w:ind w:left="3420" w:hanging="2700"/>
      </w:pPr>
      <w:r w:rsidRPr="00D476E3">
        <w:t>DAESAMTTOT</w:t>
      </w:r>
      <w:r w:rsidRPr="00D476E3">
        <w:rPr>
          <w:bCs/>
        </w:rPr>
        <w:tab/>
      </w:r>
      <w:r w:rsidRPr="00D476E3">
        <w:t>=</w:t>
      </w:r>
      <w:r w:rsidRPr="00D476E3">
        <w:rPr>
          <w:bCs/>
        </w:rPr>
        <w:tab/>
      </w:r>
      <w:r w:rsidRPr="00D476E3">
        <w:rPr>
          <w:bCs/>
          <w:position w:val="-22"/>
        </w:rPr>
        <w:object w:dxaOrig="220" w:dyaOrig="460" w14:anchorId="0597636A">
          <v:shape id="_x0000_i1113" type="#_x0000_t75" style="width:11.4pt;height:21.6pt" o:ole="">
            <v:imagedata r:id="rId123" o:title=""/>
          </v:shape>
          <o:OLEObject Type="Embed" ProgID="Equation.3" ShapeID="_x0000_i1113" DrawAspect="Content" ObjectID="_1791035081" r:id="rId124"/>
        </w:object>
      </w:r>
      <w:r w:rsidRPr="00D476E3">
        <w:t xml:space="preserve">DAESAMTQSETOT </w:t>
      </w:r>
      <w:r w:rsidRPr="00D476E3">
        <w:rPr>
          <w:i/>
          <w:iCs/>
          <w:vertAlign w:val="subscript"/>
        </w:rPr>
        <w:t>q</w:t>
      </w:r>
    </w:p>
    <w:p w14:paraId="0DF4F097" w14:textId="77777777" w:rsidR="006161AD" w:rsidRPr="00D476E3" w:rsidRDefault="006161AD" w:rsidP="006161AD">
      <w:pPr>
        <w:tabs>
          <w:tab w:val="left" w:pos="2340"/>
          <w:tab w:val="left" w:pos="3420"/>
        </w:tabs>
        <w:spacing w:after="240"/>
        <w:ind w:left="3420" w:hanging="2700"/>
        <w:rPr>
          <w:i/>
          <w:iCs/>
          <w:vertAlign w:val="subscript"/>
        </w:rPr>
      </w:pPr>
      <w:r w:rsidRPr="00D476E3">
        <w:t>DAEPAMTTOT</w:t>
      </w:r>
      <w:r w:rsidRPr="00D476E3">
        <w:rPr>
          <w:bCs/>
        </w:rPr>
        <w:tab/>
      </w:r>
      <w:r w:rsidRPr="00D476E3">
        <w:t>=</w:t>
      </w:r>
      <w:r w:rsidRPr="00D476E3">
        <w:rPr>
          <w:bCs/>
        </w:rPr>
        <w:tab/>
      </w:r>
      <w:r w:rsidRPr="00D476E3">
        <w:rPr>
          <w:bCs/>
          <w:position w:val="-22"/>
        </w:rPr>
        <w:object w:dxaOrig="220" w:dyaOrig="460" w14:anchorId="1BCD90CF">
          <v:shape id="_x0000_i1114" type="#_x0000_t75" style="width:11.4pt;height:21.6pt" o:ole="">
            <v:imagedata r:id="rId123" o:title=""/>
          </v:shape>
          <o:OLEObject Type="Embed" ProgID="Equation.3" ShapeID="_x0000_i1114" DrawAspect="Content" ObjectID="_1791035082" r:id="rId125"/>
        </w:object>
      </w:r>
      <w:r w:rsidRPr="00D476E3">
        <w:t xml:space="preserve">DAEPAMTQSETOT </w:t>
      </w:r>
      <w:r w:rsidRPr="00D476E3">
        <w:rPr>
          <w:i/>
          <w:iCs/>
          <w:vertAlign w:val="subscript"/>
        </w:rPr>
        <w:t>q</w:t>
      </w:r>
    </w:p>
    <w:p w14:paraId="08BE7C18" w14:textId="77777777" w:rsidR="006161AD" w:rsidRPr="00D476E3" w:rsidRDefault="006161AD" w:rsidP="006161AD">
      <w:pPr>
        <w:tabs>
          <w:tab w:val="left" w:pos="2340"/>
          <w:tab w:val="left" w:pos="3420"/>
        </w:tabs>
        <w:spacing w:after="240"/>
        <w:ind w:left="3420" w:hanging="2700"/>
        <w:rPr>
          <w:i/>
          <w:iCs/>
          <w:vertAlign w:val="subscript"/>
        </w:rPr>
      </w:pPr>
      <w:r w:rsidRPr="00D476E3">
        <w:t>DARTOBLAMTTOT</w:t>
      </w:r>
      <w:r w:rsidRPr="00D476E3">
        <w:rPr>
          <w:bCs/>
        </w:rPr>
        <w:tab/>
      </w:r>
      <w:r w:rsidRPr="00D476E3">
        <w:t>=</w:t>
      </w:r>
      <w:r w:rsidRPr="00D476E3">
        <w:rPr>
          <w:bCs/>
        </w:rPr>
        <w:tab/>
      </w:r>
      <w:r w:rsidRPr="00D476E3">
        <w:rPr>
          <w:bCs/>
          <w:position w:val="-22"/>
        </w:rPr>
        <w:object w:dxaOrig="220" w:dyaOrig="460" w14:anchorId="38390AA0">
          <v:shape id="_x0000_i1115" type="#_x0000_t75" style="width:11.4pt;height:21.6pt" o:ole="">
            <v:imagedata r:id="rId123" o:title=""/>
          </v:shape>
          <o:OLEObject Type="Embed" ProgID="Equation.3" ShapeID="_x0000_i1115" DrawAspect="Content" ObjectID="_1791035083" r:id="rId126"/>
        </w:object>
      </w:r>
      <w:r w:rsidRPr="00D476E3">
        <w:t xml:space="preserve">DARTOBLAMTQSETOT </w:t>
      </w:r>
      <w:r w:rsidRPr="00D476E3">
        <w:rPr>
          <w:i/>
          <w:iCs/>
          <w:vertAlign w:val="subscript"/>
        </w:rPr>
        <w:t>q</w:t>
      </w:r>
    </w:p>
    <w:p w14:paraId="0EAB50C8" w14:textId="77777777" w:rsidR="006161AD" w:rsidRPr="00D476E3" w:rsidRDefault="006161AD" w:rsidP="006161AD">
      <w:pPr>
        <w:tabs>
          <w:tab w:val="left" w:pos="2340"/>
          <w:tab w:val="left" w:pos="3420"/>
        </w:tabs>
        <w:spacing w:after="240"/>
        <w:ind w:left="3420" w:hanging="2700"/>
        <w:rPr>
          <w:i/>
          <w:iCs/>
          <w:vertAlign w:val="subscript"/>
        </w:rPr>
      </w:pPr>
      <w:r w:rsidRPr="00D476E3">
        <w:t>DARTOBLLOAMTTOT</w:t>
      </w:r>
      <w:r w:rsidRPr="00D476E3">
        <w:rPr>
          <w:bCs/>
        </w:rPr>
        <w:tab/>
      </w:r>
      <w:r w:rsidRPr="00D476E3">
        <w:t>=</w:t>
      </w:r>
      <w:r w:rsidRPr="00D476E3">
        <w:rPr>
          <w:bCs/>
        </w:rPr>
        <w:tab/>
      </w:r>
      <w:r w:rsidRPr="00D476E3">
        <w:rPr>
          <w:bCs/>
          <w:position w:val="-22"/>
        </w:rPr>
        <w:object w:dxaOrig="220" w:dyaOrig="460" w14:anchorId="7F596327">
          <v:shape id="_x0000_i1116" type="#_x0000_t75" style="width:11.4pt;height:21.6pt" o:ole="">
            <v:imagedata r:id="rId123" o:title=""/>
          </v:shape>
          <o:OLEObject Type="Embed" ProgID="Equation.3" ShapeID="_x0000_i1116" DrawAspect="Content" ObjectID="_1791035084" r:id="rId127"/>
        </w:object>
      </w:r>
      <w:r w:rsidRPr="00D476E3">
        <w:t xml:space="preserve">DARTOBLLOAMTQSETOT </w:t>
      </w:r>
      <w:r w:rsidRPr="00D476E3">
        <w:rPr>
          <w:i/>
          <w:iCs/>
          <w:vertAlign w:val="subscript"/>
        </w:rPr>
        <w:t>q</w:t>
      </w:r>
    </w:p>
    <w:p w14:paraId="5D46B4A3" w14:textId="77777777" w:rsidR="006161AD" w:rsidRPr="00D476E3" w:rsidRDefault="006161AD" w:rsidP="006161AD">
      <w:pPr>
        <w:keepNext/>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6161AD" w:rsidRPr="00D476E3" w14:paraId="6B34536D" w14:textId="77777777" w:rsidTr="006F573E">
        <w:trPr>
          <w:cantSplit/>
          <w:tblHeader/>
        </w:trPr>
        <w:tc>
          <w:tcPr>
            <w:tcW w:w="1446" w:type="pct"/>
          </w:tcPr>
          <w:p w14:paraId="7C8CC2F4" w14:textId="77777777" w:rsidR="006161AD" w:rsidRPr="00D476E3" w:rsidRDefault="006161AD" w:rsidP="006F573E">
            <w:pPr>
              <w:spacing w:after="120"/>
              <w:rPr>
                <w:b/>
                <w:iCs/>
                <w:sz w:val="20"/>
                <w:szCs w:val="20"/>
              </w:rPr>
            </w:pPr>
            <w:r w:rsidRPr="00D476E3">
              <w:rPr>
                <w:b/>
                <w:iCs/>
                <w:sz w:val="20"/>
                <w:szCs w:val="20"/>
              </w:rPr>
              <w:t>Variable</w:t>
            </w:r>
          </w:p>
        </w:tc>
        <w:tc>
          <w:tcPr>
            <w:tcW w:w="421" w:type="pct"/>
          </w:tcPr>
          <w:p w14:paraId="3F200081" w14:textId="77777777" w:rsidR="006161AD" w:rsidRPr="00D476E3" w:rsidRDefault="006161AD" w:rsidP="006F573E">
            <w:pPr>
              <w:spacing w:after="120"/>
              <w:rPr>
                <w:b/>
                <w:iCs/>
                <w:sz w:val="20"/>
                <w:szCs w:val="20"/>
              </w:rPr>
            </w:pPr>
            <w:r w:rsidRPr="00D476E3">
              <w:rPr>
                <w:b/>
                <w:iCs/>
                <w:sz w:val="20"/>
                <w:szCs w:val="20"/>
              </w:rPr>
              <w:t>Unit</w:t>
            </w:r>
          </w:p>
        </w:tc>
        <w:tc>
          <w:tcPr>
            <w:tcW w:w="3133" w:type="pct"/>
          </w:tcPr>
          <w:p w14:paraId="49C02410" w14:textId="77777777" w:rsidR="006161AD" w:rsidRPr="00D476E3" w:rsidRDefault="006161AD" w:rsidP="006F573E">
            <w:pPr>
              <w:spacing w:after="120"/>
              <w:rPr>
                <w:b/>
                <w:iCs/>
                <w:sz w:val="20"/>
                <w:szCs w:val="20"/>
              </w:rPr>
            </w:pPr>
            <w:r w:rsidRPr="00D476E3">
              <w:rPr>
                <w:b/>
                <w:iCs/>
                <w:sz w:val="20"/>
                <w:szCs w:val="20"/>
              </w:rPr>
              <w:t>Definition</w:t>
            </w:r>
          </w:p>
        </w:tc>
      </w:tr>
      <w:tr w:rsidR="006161AD" w:rsidRPr="00D476E3" w14:paraId="7E78AED1" w14:textId="77777777" w:rsidTr="006F573E">
        <w:tc>
          <w:tcPr>
            <w:tcW w:w="1446" w:type="pct"/>
          </w:tcPr>
          <w:p w14:paraId="51715FBA" w14:textId="77777777" w:rsidR="006161AD" w:rsidRPr="00D476E3" w:rsidRDefault="006161AD" w:rsidP="006F573E">
            <w:pPr>
              <w:spacing w:after="60"/>
              <w:rPr>
                <w:iCs/>
                <w:sz w:val="20"/>
                <w:szCs w:val="20"/>
              </w:rPr>
            </w:pPr>
            <w:r w:rsidRPr="00D476E3">
              <w:rPr>
                <w:iCs/>
                <w:sz w:val="20"/>
                <w:szCs w:val="20"/>
              </w:rPr>
              <w:t>DACONGRENT</w:t>
            </w:r>
          </w:p>
        </w:tc>
        <w:tc>
          <w:tcPr>
            <w:tcW w:w="421" w:type="pct"/>
          </w:tcPr>
          <w:p w14:paraId="0572486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C504521" w14:textId="77777777" w:rsidR="006161AD" w:rsidRPr="00D476E3" w:rsidRDefault="006161AD" w:rsidP="006F573E">
            <w:pPr>
              <w:spacing w:after="60"/>
              <w:rPr>
                <w:bCs/>
                <w:i/>
                <w:iCs/>
                <w:sz w:val="20"/>
                <w:szCs w:val="20"/>
              </w:rPr>
            </w:pPr>
            <w:r w:rsidRPr="00D476E3">
              <w:rPr>
                <w:bCs/>
                <w:i/>
                <w:iCs/>
                <w:sz w:val="20"/>
                <w:szCs w:val="20"/>
              </w:rPr>
              <w:t>Day-Ahead Congestion Rent</w:t>
            </w:r>
            <w:r w:rsidRPr="00D476E3">
              <w:rPr>
                <w:rFonts w:ascii="Symbol" w:eastAsia="Symbol" w:hAnsi="Symbol" w:cs="Symbol"/>
                <w:bCs/>
                <w:iCs/>
                <w:sz w:val="20"/>
                <w:szCs w:val="20"/>
              </w:rPr>
              <w:t>¾</w:t>
            </w:r>
            <w:r w:rsidRPr="00D476E3">
              <w:rPr>
                <w:bCs/>
                <w:iCs/>
                <w:sz w:val="20"/>
                <w:szCs w:val="20"/>
              </w:rPr>
              <w:t>The congestion rent collected in the DAM for the hour.</w:t>
            </w:r>
          </w:p>
        </w:tc>
      </w:tr>
      <w:tr w:rsidR="006161AD" w:rsidRPr="00D476E3" w14:paraId="00983716" w14:textId="77777777" w:rsidTr="006F573E">
        <w:trPr>
          <w:cantSplit/>
        </w:trPr>
        <w:tc>
          <w:tcPr>
            <w:tcW w:w="1446" w:type="pct"/>
          </w:tcPr>
          <w:p w14:paraId="76D79217" w14:textId="77777777" w:rsidR="006161AD" w:rsidRPr="00D476E3" w:rsidRDefault="006161AD" w:rsidP="006F573E">
            <w:pPr>
              <w:spacing w:after="60"/>
              <w:rPr>
                <w:iCs/>
                <w:sz w:val="20"/>
                <w:szCs w:val="20"/>
              </w:rPr>
            </w:pPr>
            <w:r w:rsidRPr="00D476E3">
              <w:rPr>
                <w:iCs/>
                <w:sz w:val="20"/>
                <w:szCs w:val="20"/>
              </w:rPr>
              <w:lastRenderedPageBreak/>
              <w:t>DAESAMTTOT</w:t>
            </w:r>
          </w:p>
        </w:tc>
        <w:tc>
          <w:tcPr>
            <w:tcW w:w="421" w:type="pct"/>
          </w:tcPr>
          <w:p w14:paraId="470C7A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4C2CF51" w14:textId="77777777" w:rsidR="006161AD" w:rsidRPr="00D476E3" w:rsidRDefault="006161AD" w:rsidP="006F573E">
            <w:pPr>
              <w:spacing w:after="60"/>
              <w:rPr>
                <w:bCs/>
                <w:iCs/>
                <w:sz w:val="20"/>
                <w:szCs w:val="20"/>
              </w:rPr>
            </w:pPr>
            <w:r w:rsidRPr="00D476E3">
              <w:rPr>
                <w:bCs/>
                <w:i/>
                <w:iCs/>
                <w:sz w:val="20"/>
                <w:szCs w:val="20"/>
              </w:rPr>
              <w:t>Day-Ahead Energy Sale Amount Total</w:t>
            </w:r>
            <w:r w:rsidRPr="00D476E3">
              <w:rPr>
                <w:rFonts w:ascii="Symbol" w:eastAsia="Symbol" w:hAnsi="Symbol" w:cs="Symbol"/>
                <w:bCs/>
                <w:iCs/>
                <w:sz w:val="20"/>
                <w:szCs w:val="20"/>
              </w:rPr>
              <w:t>¾</w:t>
            </w:r>
            <w:r w:rsidRPr="00D476E3">
              <w:rPr>
                <w:bCs/>
                <w:iCs/>
                <w:sz w:val="20"/>
                <w:szCs w:val="20"/>
              </w:rPr>
              <w:t>The total payment to all QSEs for cleared DAM energy offers, whether through Three-Part Supply Offers</w:t>
            </w:r>
            <w:ins w:id="502" w:author="ERCOT" w:date="2024-05-10T15:54:00Z">
              <w:r w:rsidRPr="00D476E3">
                <w:rPr>
                  <w:bCs/>
                  <w:iCs/>
                  <w:sz w:val="20"/>
                  <w:szCs w:val="20"/>
                </w:rPr>
                <w:t>,</w:t>
              </w:r>
            </w:ins>
            <w:del w:id="503" w:author="ERCOT" w:date="2024-05-10T15:54:00Z">
              <w:r w:rsidRPr="00D476E3" w:rsidDel="00157706">
                <w:rPr>
                  <w:bCs/>
                  <w:iCs/>
                  <w:sz w:val="20"/>
                  <w:szCs w:val="20"/>
                </w:rPr>
                <w:delText xml:space="preserve"> or</w:delText>
              </w:r>
            </w:del>
            <w:r w:rsidRPr="00D476E3">
              <w:rPr>
                <w:bCs/>
                <w:iCs/>
                <w:sz w:val="20"/>
                <w:szCs w:val="20"/>
              </w:rPr>
              <w:t xml:space="preserve"> </w:t>
            </w:r>
            <w:del w:id="504" w:author="ERCOT" w:date="2024-05-10T15:54:00Z">
              <w:r w:rsidRPr="00D476E3" w:rsidDel="001C6EA3">
                <w:rPr>
                  <w:bCs/>
                  <w:iCs/>
                  <w:sz w:val="20"/>
                  <w:szCs w:val="20"/>
                </w:rPr>
                <w:delText xml:space="preserve">through </w:delText>
              </w:r>
            </w:del>
            <w:r w:rsidRPr="00D476E3">
              <w:rPr>
                <w:bCs/>
                <w:iCs/>
                <w:sz w:val="20"/>
                <w:szCs w:val="20"/>
              </w:rPr>
              <w:t>DAM Energy-Only Offer Curves</w:t>
            </w:r>
            <w:ins w:id="505" w:author="ERCOT" w:date="2024-05-10T15:54:00Z">
              <w:r w:rsidRPr="00D476E3">
                <w:rPr>
                  <w:bCs/>
                  <w:iCs/>
                  <w:sz w:val="20"/>
                  <w:szCs w:val="20"/>
                </w:rPr>
                <w:t xml:space="preserve">, or </w:t>
              </w:r>
            </w:ins>
            <w:r w:rsidRPr="00D476E3">
              <w:rPr>
                <w:bCs/>
                <w:iCs/>
                <w:sz w:val="20"/>
                <w:szCs w:val="20"/>
              </w:rPr>
              <w:t xml:space="preserve"> </w:t>
            </w:r>
            <w:ins w:id="506" w:author="ERCOT" w:date="2024-05-10T15:54:00Z">
              <w:r w:rsidRPr="00D476E3">
                <w:rPr>
                  <w:bCs/>
                  <w:iCs/>
                  <w:sz w:val="20"/>
                  <w:szCs w:val="20"/>
                </w:rPr>
                <w:t xml:space="preserve">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3F636D01" w14:textId="77777777" w:rsidTr="006F573E">
        <w:trPr>
          <w:cantSplit/>
        </w:trPr>
        <w:tc>
          <w:tcPr>
            <w:tcW w:w="1446" w:type="pct"/>
          </w:tcPr>
          <w:p w14:paraId="6A86069B" w14:textId="77777777" w:rsidR="006161AD" w:rsidRPr="00D476E3" w:rsidRDefault="006161AD" w:rsidP="006F573E">
            <w:pPr>
              <w:spacing w:after="60"/>
              <w:rPr>
                <w:bCs/>
                <w:iCs/>
                <w:sz w:val="20"/>
                <w:szCs w:val="20"/>
              </w:rPr>
            </w:pPr>
            <w:r w:rsidRPr="00D476E3">
              <w:rPr>
                <w:bCs/>
                <w:iCs/>
                <w:sz w:val="20"/>
                <w:szCs w:val="20"/>
              </w:rPr>
              <w:t>DAEPAMTTOT</w:t>
            </w:r>
          </w:p>
        </w:tc>
        <w:tc>
          <w:tcPr>
            <w:tcW w:w="421" w:type="pct"/>
          </w:tcPr>
          <w:p w14:paraId="32B84A51"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6307DAD8" w14:textId="77777777" w:rsidR="006161AD" w:rsidRPr="00D476E3" w:rsidRDefault="006161AD" w:rsidP="006F573E">
            <w:pPr>
              <w:spacing w:after="60"/>
              <w:rPr>
                <w:bCs/>
                <w:iCs/>
                <w:sz w:val="20"/>
                <w:szCs w:val="20"/>
              </w:rPr>
            </w:pPr>
            <w:r w:rsidRPr="00D476E3">
              <w:rPr>
                <w:bCs/>
                <w:i/>
                <w:iCs/>
                <w:sz w:val="20"/>
                <w:szCs w:val="20"/>
              </w:rPr>
              <w:t>Day-Ahead Energy Purchase Amount Total</w:t>
            </w:r>
            <w:r w:rsidRPr="00D476E3">
              <w:rPr>
                <w:rFonts w:ascii="Symbol" w:eastAsia="Symbol" w:hAnsi="Symbol" w:cs="Symbol"/>
                <w:bCs/>
                <w:iCs/>
                <w:sz w:val="20"/>
                <w:szCs w:val="20"/>
              </w:rPr>
              <w:t>¾</w:t>
            </w:r>
            <w:r w:rsidRPr="00D476E3">
              <w:rPr>
                <w:bCs/>
                <w:iCs/>
                <w:sz w:val="20"/>
                <w:szCs w:val="20"/>
              </w:rPr>
              <w:t xml:space="preserve">The total charge to all QSEs for cleared DAM Energy Bids </w:t>
            </w:r>
            <w:ins w:id="507" w:author="ERCOT" w:date="2024-05-10T15:55:00Z">
              <w:r w:rsidRPr="00D476E3">
                <w:rPr>
                  <w:bCs/>
                  <w:iCs/>
                  <w:sz w:val="20"/>
                  <w:szCs w:val="20"/>
                </w:rPr>
                <w:t xml:space="preserve">or cleared purchases from the bid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w:t>
            </w:r>
          </w:p>
        </w:tc>
      </w:tr>
      <w:tr w:rsidR="006161AD" w:rsidRPr="00D476E3" w14:paraId="28422B7B" w14:textId="77777777" w:rsidTr="006F573E">
        <w:trPr>
          <w:cantSplit/>
        </w:trPr>
        <w:tc>
          <w:tcPr>
            <w:tcW w:w="1446" w:type="pct"/>
          </w:tcPr>
          <w:p w14:paraId="6459A5B7" w14:textId="77777777" w:rsidR="006161AD" w:rsidRPr="00D476E3" w:rsidRDefault="006161AD" w:rsidP="006F573E">
            <w:pPr>
              <w:spacing w:after="60"/>
              <w:rPr>
                <w:bCs/>
                <w:iCs/>
                <w:sz w:val="20"/>
                <w:szCs w:val="20"/>
              </w:rPr>
            </w:pPr>
            <w:r w:rsidRPr="00D476E3">
              <w:rPr>
                <w:bCs/>
                <w:iCs/>
                <w:sz w:val="20"/>
                <w:szCs w:val="20"/>
              </w:rPr>
              <w:t>DARTOBLAMTTOT</w:t>
            </w:r>
          </w:p>
        </w:tc>
        <w:tc>
          <w:tcPr>
            <w:tcW w:w="421" w:type="pct"/>
          </w:tcPr>
          <w:p w14:paraId="5E373BF7"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08044E72" w14:textId="77777777" w:rsidR="006161AD" w:rsidRPr="00D476E3" w:rsidRDefault="006161AD" w:rsidP="006F573E">
            <w:pPr>
              <w:spacing w:after="60"/>
              <w:rPr>
                <w:bCs/>
                <w:iCs/>
                <w:sz w:val="20"/>
                <w:szCs w:val="20"/>
              </w:rPr>
            </w:pPr>
            <w:r w:rsidRPr="00D476E3">
              <w:rPr>
                <w:bCs/>
                <w:i/>
                <w:iCs/>
                <w:sz w:val="20"/>
                <w:szCs w:val="20"/>
              </w:rPr>
              <w:t>Day-Ahead Real-Time Obligation Amount Total</w:t>
            </w:r>
            <w:r w:rsidRPr="00D476E3">
              <w:rPr>
                <w:rFonts w:ascii="Symbol" w:eastAsia="Symbol" w:hAnsi="Symbol" w:cs="Symbol"/>
                <w:bCs/>
                <w:iCs/>
                <w:sz w:val="20"/>
                <w:szCs w:val="20"/>
              </w:rPr>
              <w:t>¾</w:t>
            </w:r>
            <w:r w:rsidRPr="00D476E3">
              <w:rPr>
                <w:bCs/>
                <w:iCs/>
                <w:sz w:val="20"/>
                <w:szCs w:val="20"/>
              </w:rPr>
              <w:t xml:space="preserve">The net total charge or payment to all QSEs for cleared PTP Obligation bids in the DAM for the </w:t>
            </w:r>
            <w:r w:rsidRPr="00D476E3">
              <w:rPr>
                <w:iCs/>
                <w:sz w:val="20"/>
                <w:szCs w:val="20"/>
              </w:rPr>
              <w:t>hour</w:t>
            </w:r>
            <w:r w:rsidRPr="00D476E3">
              <w:rPr>
                <w:bCs/>
                <w:iCs/>
                <w:sz w:val="20"/>
                <w:szCs w:val="20"/>
              </w:rPr>
              <w:t>.</w:t>
            </w:r>
          </w:p>
        </w:tc>
      </w:tr>
      <w:tr w:rsidR="006161AD" w:rsidRPr="00D476E3" w14:paraId="20CA98D5" w14:textId="77777777" w:rsidTr="006F573E">
        <w:trPr>
          <w:cantSplit/>
        </w:trPr>
        <w:tc>
          <w:tcPr>
            <w:tcW w:w="1446" w:type="pct"/>
          </w:tcPr>
          <w:p w14:paraId="0D8ACCC7" w14:textId="77777777" w:rsidR="006161AD" w:rsidRPr="00D476E3" w:rsidRDefault="006161AD" w:rsidP="006F573E">
            <w:pPr>
              <w:spacing w:after="60"/>
              <w:rPr>
                <w:bCs/>
                <w:iCs/>
                <w:sz w:val="20"/>
                <w:szCs w:val="20"/>
              </w:rPr>
            </w:pPr>
            <w:r w:rsidRPr="00D476E3">
              <w:rPr>
                <w:iCs/>
                <w:sz w:val="20"/>
                <w:szCs w:val="20"/>
              </w:rPr>
              <w:t>DARTOBLLOAMTTOT</w:t>
            </w:r>
          </w:p>
        </w:tc>
        <w:tc>
          <w:tcPr>
            <w:tcW w:w="421" w:type="pct"/>
          </w:tcPr>
          <w:p w14:paraId="20DE9F8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179A981F" w14:textId="77777777" w:rsidR="006161AD" w:rsidRPr="00D476E3" w:rsidRDefault="006161AD" w:rsidP="006F573E">
            <w:pPr>
              <w:spacing w:after="60"/>
              <w:rPr>
                <w:bCs/>
                <w:i/>
                <w:iCs/>
                <w:sz w:val="20"/>
                <w:szCs w:val="20"/>
              </w:rPr>
            </w:pPr>
            <w:r w:rsidRPr="00D476E3">
              <w:rPr>
                <w:bCs/>
                <w:i/>
                <w:iCs/>
                <w:sz w:val="20"/>
                <w:szCs w:val="20"/>
              </w:rPr>
              <w:t>Day-Ahead Real-Time Obligation with Links to an Option Amount Total</w:t>
            </w:r>
            <w:r w:rsidRPr="00D476E3">
              <w:rPr>
                <w:rFonts w:ascii="Symbol" w:eastAsia="Symbol" w:hAnsi="Symbol" w:cs="Symbol"/>
                <w:bCs/>
                <w:iCs/>
                <w:sz w:val="20"/>
                <w:szCs w:val="20"/>
              </w:rPr>
              <w:t>¾</w:t>
            </w:r>
            <w:r w:rsidRPr="00D476E3">
              <w:rPr>
                <w:bCs/>
                <w:iCs/>
                <w:sz w:val="20"/>
                <w:szCs w:val="20"/>
              </w:rPr>
              <w:t xml:space="preserve">The net total charge to all QSEs for charge to QSE </w:t>
            </w:r>
            <w:r w:rsidRPr="00D476E3">
              <w:rPr>
                <w:bCs/>
                <w:i/>
                <w:iCs/>
                <w:sz w:val="20"/>
                <w:szCs w:val="20"/>
              </w:rPr>
              <w:t>q</w:t>
            </w:r>
            <w:r w:rsidRPr="00D476E3">
              <w:rPr>
                <w:bCs/>
                <w:iCs/>
                <w:sz w:val="20"/>
                <w:szCs w:val="20"/>
              </w:rPr>
              <w:t xml:space="preserve"> for a PTP Obligation with Links to an Option Bid cleared in the DAM with the source </w:t>
            </w:r>
            <w:r w:rsidRPr="00D476E3">
              <w:rPr>
                <w:bCs/>
                <w:i/>
                <w:iCs/>
                <w:sz w:val="20"/>
                <w:szCs w:val="20"/>
              </w:rPr>
              <w:t>j</w:t>
            </w:r>
            <w:r w:rsidRPr="00D476E3">
              <w:rPr>
                <w:bCs/>
                <w:iCs/>
                <w:sz w:val="20"/>
                <w:szCs w:val="20"/>
              </w:rPr>
              <w:t xml:space="preserve"> and the sink </w:t>
            </w:r>
            <w:r w:rsidRPr="00D476E3">
              <w:rPr>
                <w:bCs/>
                <w:i/>
                <w:iCs/>
                <w:sz w:val="20"/>
                <w:szCs w:val="20"/>
              </w:rPr>
              <w:t>k</w:t>
            </w:r>
            <w:r w:rsidRPr="00D476E3">
              <w:rPr>
                <w:bCs/>
                <w:iCs/>
                <w:sz w:val="20"/>
                <w:szCs w:val="20"/>
              </w:rPr>
              <w:t xml:space="preserve">, for the </w:t>
            </w:r>
            <w:r w:rsidRPr="00D476E3">
              <w:rPr>
                <w:iCs/>
                <w:sz w:val="20"/>
                <w:szCs w:val="20"/>
              </w:rPr>
              <w:t>hour</w:t>
            </w:r>
            <w:r w:rsidRPr="00D476E3">
              <w:rPr>
                <w:bCs/>
                <w:iCs/>
                <w:sz w:val="20"/>
                <w:szCs w:val="20"/>
              </w:rPr>
              <w:t>.</w:t>
            </w:r>
          </w:p>
        </w:tc>
      </w:tr>
      <w:tr w:rsidR="006161AD" w:rsidRPr="00D476E3" w14:paraId="5FEB5FD9" w14:textId="77777777" w:rsidTr="006F573E">
        <w:trPr>
          <w:cantSplit/>
        </w:trPr>
        <w:tc>
          <w:tcPr>
            <w:tcW w:w="1446" w:type="pct"/>
          </w:tcPr>
          <w:p w14:paraId="1755E65E" w14:textId="77777777" w:rsidR="006161AD" w:rsidRPr="00D476E3" w:rsidRDefault="006161AD" w:rsidP="006F573E">
            <w:pPr>
              <w:spacing w:after="60"/>
              <w:rPr>
                <w:bCs/>
                <w:iCs/>
                <w:sz w:val="20"/>
                <w:szCs w:val="20"/>
              </w:rPr>
            </w:pPr>
            <w:r w:rsidRPr="00D476E3">
              <w:rPr>
                <w:bCs/>
                <w:iCs/>
                <w:sz w:val="20"/>
                <w:szCs w:val="20"/>
              </w:rPr>
              <w:t xml:space="preserve">DAESAMTQSETOT </w:t>
            </w:r>
            <w:r w:rsidRPr="00D476E3">
              <w:rPr>
                <w:bCs/>
                <w:i/>
                <w:iCs/>
                <w:sz w:val="20"/>
                <w:szCs w:val="20"/>
                <w:vertAlign w:val="subscript"/>
              </w:rPr>
              <w:t>q</w:t>
            </w:r>
          </w:p>
        </w:tc>
        <w:tc>
          <w:tcPr>
            <w:tcW w:w="421" w:type="pct"/>
          </w:tcPr>
          <w:p w14:paraId="55736676"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472E8D31" w14:textId="77777777" w:rsidR="006161AD" w:rsidRPr="00D476E3" w:rsidRDefault="006161AD" w:rsidP="006F573E">
            <w:pPr>
              <w:spacing w:after="60"/>
              <w:rPr>
                <w:bCs/>
                <w:iCs/>
                <w:sz w:val="20"/>
                <w:szCs w:val="20"/>
              </w:rPr>
            </w:pPr>
            <w:r w:rsidRPr="00D476E3">
              <w:rPr>
                <w:bCs/>
                <w:i/>
                <w:iCs/>
                <w:sz w:val="20"/>
                <w:szCs w:val="20"/>
              </w:rPr>
              <w:t>Day-Ahead Energy Sale Amount QSE Total per QSE</w:t>
            </w:r>
            <w:r w:rsidRPr="00D476E3">
              <w:rPr>
                <w:rFonts w:ascii="Symbol" w:eastAsia="Symbol" w:hAnsi="Symbol" w:cs="Symbol"/>
                <w:bCs/>
                <w:iCs/>
                <w:sz w:val="20"/>
                <w:szCs w:val="20"/>
              </w:rPr>
              <w:t>¾</w:t>
            </w:r>
            <w:r w:rsidRPr="00D476E3">
              <w:rPr>
                <w:bCs/>
                <w:iCs/>
                <w:sz w:val="20"/>
                <w:szCs w:val="20"/>
              </w:rPr>
              <w:t xml:space="preserve">The total payment to QSE </w:t>
            </w:r>
            <w:r w:rsidRPr="00D476E3">
              <w:rPr>
                <w:bCs/>
                <w:i/>
                <w:iCs/>
                <w:sz w:val="20"/>
                <w:szCs w:val="20"/>
              </w:rPr>
              <w:t>q</w:t>
            </w:r>
            <w:r w:rsidRPr="00D476E3">
              <w:rPr>
                <w:bCs/>
                <w:iCs/>
                <w:sz w:val="20"/>
                <w:szCs w:val="20"/>
              </w:rPr>
              <w:t xml:space="preserve"> for cleared DAM energy offers, whether through Three-Part Supply Offers</w:t>
            </w:r>
            <w:ins w:id="508" w:author="ERCOT" w:date="2024-05-10T15:56:00Z">
              <w:r w:rsidRPr="00D476E3">
                <w:rPr>
                  <w:bCs/>
                  <w:iCs/>
                  <w:sz w:val="20"/>
                  <w:szCs w:val="20"/>
                </w:rPr>
                <w:t>,</w:t>
              </w:r>
            </w:ins>
            <w:r w:rsidRPr="00D476E3">
              <w:rPr>
                <w:bCs/>
                <w:iCs/>
                <w:sz w:val="20"/>
                <w:szCs w:val="20"/>
              </w:rPr>
              <w:t xml:space="preserve"> </w:t>
            </w:r>
            <w:del w:id="509" w:author="ERCOT" w:date="2024-05-10T15:56:00Z">
              <w:r w:rsidRPr="00D476E3" w:rsidDel="001C6EA3">
                <w:rPr>
                  <w:bCs/>
                  <w:iCs/>
                  <w:sz w:val="20"/>
                  <w:szCs w:val="20"/>
                </w:rPr>
                <w:delText xml:space="preserve">or through </w:delText>
              </w:r>
            </w:del>
            <w:r w:rsidRPr="00D476E3">
              <w:rPr>
                <w:bCs/>
                <w:iCs/>
                <w:sz w:val="20"/>
                <w:szCs w:val="20"/>
              </w:rPr>
              <w:t xml:space="preserve">DAM Energy-Only Offer Curves, </w:t>
            </w:r>
            <w:ins w:id="510" w:author="ERCOT" w:date="2024-05-10T15:56:00Z">
              <w:r w:rsidRPr="00D476E3">
                <w:rPr>
                  <w:bCs/>
                  <w:iCs/>
                  <w:sz w:val="20"/>
                  <w:szCs w:val="20"/>
                </w:rPr>
                <w:t xml:space="preserve">or  cleared sales from the offer portion of Energy Bid/Offer Curves, </w:t>
              </w:r>
            </w:ins>
            <w:r w:rsidRPr="00D476E3">
              <w:rPr>
                <w:bCs/>
                <w:iCs/>
                <w:sz w:val="20"/>
                <w:szCs w:val="20"/>
              </w:rPr>
              <w:t xml:space="preserve">for the </w:t>
            </w:r>
            <w:r w:rsidRPr="00D476E3">
              <w:rPr>
                <w:iCs/>
                <w:sz w:val="20"/>
                <w:szCs w:val="20"/>
              </w:rPr>
              <w:t>hour</w:t>
            </w:r>
            <w:r w:rsidRPr="00D476E3">
              <w:rPr>
                <w:bCs/>
                <w:iCs/>
                <w:sz w:val="20"/>
                <w:szCs w:val="20"/>
              </w:rPr>
              <w:t>.  See item (2) of Section 4.6.2.1.</w:t>
            </w:r>
          </w:p>
        </w:tc>
      </w:tr>
      <w:tr w:rsidR="006161AD" w:rsidRPr="00D476E3" w14:paraId="73753573" w14:textId="77777777" w:rsidTr="006F573E">
        <w:trPr>
          <w:cantSplit/>
        </w:trPr>
        <w:tc>
          <w:tcPr>
            <w:tcW w:w="1446" w:type="pct"/>
          </w:tcPr>
          <w:p w14:paraId="63C8F9DF" w14:textId="77777777" w:rsidR="006161AD" w:rsidRPr="00D476E3" w:rsidRDefault="006161AD" w:rsidP="006F573E">
            <w:pPr>
              <w:spacing w:after="60"/>
              <w:rPr>
                <w:bCs/>
                <w:iCs/>
                <w:sz w:val="20"/>
                <w:szCs w:val="20"/>
              </w:rPr>
            </w:pPr>
            <w:r w:rsidRPr="00D476E3">
              <w:rPr>
                <w:bCs/>
                <w:iCs/>
                <w:sz w:val="20"/>
                <w:szCs w:val="20"/>
              </w:rPr>
              <w:t xml:space="preserve">DAEPAMTQSETOT </w:t>
            </w:r>
            <w:r w:rsidRPr="00D476E3">
              <w:rPr>
                <w:bCs/>
                <w:i/>
                <w:iCs/>
                <w:sz w:val="20"/>
                <w:szCs w:val="20"/>
                <w:vertAlign w:val="subscript"/>
              </w:rPr>
              <w:t>q</w:t>
            </w:r>
          </w:p>
        </w:tc>
        <w:tc>
          <w:tcPr>
            <w:tcW w:w="421" w:type="pct"/>
          </w:tcPr>
          <w:p w14:paraId="3026CB63"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5B55539B" w14:textId="77777777" w:rsidR="006161AD" w:rsidRPr="00D476E3" w:rsidRDefault="006161AD" w:rsidP="006F573E">
            <w:pPr>
              <w:spacing w:after="60"/>
              <w:rPr>
                <w:bCs/>
                <w:iCs/>
                <w:sz w:val="20"/>
                <w:szCs w:val="20"/>
              </w:rPr>
            </w:pPr>
            <w:r w:rsidRPr="00D476E3">
              <w:rPr>
                <w:bCs/>
                <w:i/>
                <w:iCs/>
                <w:sz w:val="20"/>
                <w:szCs w:val="20"/>
              </w:rPr>
              <w:t>Day-Ahead Energy Purchase Amount QSE Total per QSE</w:t>
            </w:r>
            <w:r w:rsidRPr="00D476E3">
              <w:rPr>
                <w:rFonts w:ascii="Symbol" w:eastAsia="Symbol" w:hAnsi="Symbol" w:cs="Symbol"/>
                <w:bCs/>
                <w:iCs/>
                <w:sz w:val="20"/>
                <w:szCs w:val="20"/>
              </w:rPr>
              <w:t>¾</w:t>
            </w:r>
            <w:r w:rsidRPr="00D476E3">
              <w:rPr>
                <w:bCs/>
                <w:iCs/>
                <w:sz w:val="20"/>
                <w:szCs w:val="20"/>
              </w:rPr>
              <w:t xml:space="preserve">The total charge to QSE </w:t>
            </w:r>
            <w:r w:rsidRPr="00D476E3">
              <w:rPr>
                <w:bCs/>
                <w:i/>
                <w:iCs/>
                <w:sz w:val="20"/>
                <w:szCs w:val="20"/>
              </w:rPr>
              <w:t>q</w:t>
            </w:r>
            <w:r w:rsidRPr="00D476E3">
              <w:rPr>
                <w:bCs/>
                <w:iCs/>
                <w:sz w:val="20"/>
                <w:szCs w:val="20"/>
              </w:rPr>
              <w:t xml:space="preserve"> for cleared DAM Energy Bids</w:t>
            </w:r>
            <w:ins w:id="511" w:author="ERCOT" w:date="2024-05-10T15:56:00Z">
              <w:r w:rsidRPr="00D476E3">
                <w:rPr>
                  <w:bCs/>
                  <w:iCs/>
                  <w:sz w:val="20"/>
                  <w:szCs w:val="20"/>
                </w:rPr>
                <w:t xml:space="preserve"> or cleared purchases from the bid portion of Energy Bid/Offer Curves</w:t>
              </w:r>
            </w:ins>
            <w:r w:rsidRPr="00D476E3">
              <w:rPr>
                <w:bCs/>
                <w:iCs/>
                <w:sz w:val="20"/>
                <w:szCs w:val="20"/>
              </w:rPr>
              <w:t xml:space="preserve"> for the hour</w:t>
            </w:r>
            <w:r w:rsidRPr="00D476E3">
              <w:rPr>
                <w:iCs/>
                <w:sz w:val="20"/>
                <w:szCs w:val="20"/>
              </w:rPr>
              <w:t>.  See item (2) of Section 4.6.2.2.</w:t>
            </w:r>
          </w:p>
        </w:tc>
      </w:tr>
      <w:tr w:rsidR="006161AD" w:rsidRPr="00D476E3" w14:paraId="7A65A654" w14:textId="77777777" w:rsidTr="006F573E">
        <w:trPr>
          <w:cantSplit/>
        </w:trPr>
        <w:tc>
          <w:tcPr>
            <w:tcW w:w="1446" w:type="pct"/>
          </w:tcPr>
          <w:p w14:paraId="72907C4D" w14:textId="77777777" w:rsidR="006161AD" w:rsidRPr="00D476E3" w:rsidRDefault="006161AD" w:rsidP="006F573E">
            <w:pPr>
              <w:spacing w:after="60"/>
              <w:rPr>
                <w:bCs/>
                <w:iCs/>
                <w:sz w:val="20"/>
                <w:szCs w:val="20"/>
              </w:rPr>
            </w:pPr>
            <w:r w:rsidRPr="00D476E3">
              <w:rPr>
                <w:bCs/>
                <w:iCs/>
                <w:sz w:val="20"/>
                <w:szCs w:val="20"/>
              </w:rPr>
              <w:t xml:space="preserve">DARTOBLAMTQSETOT </w:t>
            </w:r>
            <w:r w:rsidRPr="00D476E3">
              <w:rPr>
                <w:bCs/>
                <w:i/>
                <w:iCs/>
                <w:sz w:val="20"/>
                <w:szCs w:val="20"/>
                <w:vertAlign w:val="subscript"/>
              </w:rPr>
              <w:t>q</w:t>
            </w:r>
          </w:p>
        </w:tc>
        <w:tc>
          <w:tcPr>
            <w:tcW w:w="421" w:type="pct"/>
          </w:tcPr>
          <w:p w14:paraId="2BFD9C2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3B5D03C0" w14:textId="77777777" w:rsidR="006161AD" w:rsidRPr="00D476E3" w:rsidRDefault="006161AD" w:rsidP="006F573E">
            <w:pPr>
              <w:spacing w:after="60"/>
              <w:rPr>
                <w:bCs/>
                <w:iCs/>
                <w:sz w:val="20"/>
                <w:szCs w:val="20"/>
              </w:rPr>
            </w:pPr>
            <w:r w:rsidRPr="00D476E3">
              <w:rPr>
                <w:bCs/>
                <w:i/>
                <w:iCs/>
                <w:sz w:val="20"/>
                <w:szCs w:val="20"/>
              </w:rPr>
              <w:t>Day-Ahead Real-Time Obligation Amount QSE Total per QSE</w:t>
            </w:r>
            <w:r w:rsidRPr="00D476E3">
              <w:rPr>
                <w:rFonts w:ascii="Symbol" w:eastAsia="Symbol" w:hAnsi="Symbol" w:cs="Symbol"/>
                <w:bCs/>
                <w:iCs/>
                <w:sz w:val="20"/>
                <w:szCs w:val="20"/>
              </w:rPr>
              <w:t>¾</w:t>
            </w:r>
            <w:r w:rsidRPr="00D476E3">
              <w:rPr>
                <w:bCs/>
                <w:iCs/>
                <w:sz w:val="20"/>
                <w:szCs w:val="20"/>
              </w:rPr>
              <w:t xml:space="preserve">The total charge or payment to QSE </w:t>
            </w:r>
            <w:r w:rsidRPr="00D476E3">
              <w:rPr>
                <w:bCs/>
                <w:i/>
                <w:iCs/>
                <w:sz w:val="20"/>
                <w:szCs w:val="20"/>
              </w:rPr>
              <w:t>q</w:t>
            </w:r>
            <w:r w:rsidRPr="00D476E3">
              <w:rPr>
                <w:bCs/>
                <w:iCs/>
                <w:sz w:val="20"/>
                <w:szCs w:val="20"/>
              </w:rPr>
              <w:t xml:space="preserve"> for PTP Obligation Bids cleared in the DAM for the hour</w:t>
            </w:r>
            <w:r w:rsidRPr="00D476E3">
              <w:rPr>
                <w:iCs/>
                <w:sz w:val="20"/>
                <w:szCs w:val="20"/>
              </w:rPr>
              <w:t>.  See item (2) of Section 4.6.3.</w:t>
            </w:r>
          </w:p>
        </w:tc>
      </w:tr>
      <w:tr w:rsidR="006161AD" w:rsidRPr="00D476E3" w14:paraId="1024FBCC" w14:textId="77777777" w:rsidTr="006F573E">
        <w:trPr>
          <w:cantSplit/>
        </w:trPr>
        <w:tc>
          <w:tcPr>
            <w:tcW w:w="1446" w:type="pct"/>
          </w:tcPr>
          <w:p w14:paraId="28AACC98" w14:textId="77777777" w:rsidR="006161AD" w:rsidRPr="00D476E3" w:rsidRDefault="006161AD" w:rsidP="006F573E">
            <w:pPr>
              <w:spacing w:after="60"/>
              <w:rPr>
                <w:bCs/>
                <w:i/>
                <w:iCs/>
                <w:sz w:val="20"/>
                <w:szCs w:val="20"/>
              </w:rPr>
            </w:pPr>
            <w:r w:rsidRPr="00D476E3">
              <w:rPr>
                <w:iCs/>
                <w:sz w:val="20"/>
                <w:szCs w:val="20"/>
              </w:rPr>
              <w:t>DARTOBLLOAMTQSETOT</w:t>
            </w:r>
            <w:r w:rsidRPr="00D476E3">
              <w:rPr>
                <w:i/>
                <w:iCs/>
                <w:sz w:val="20"/>
                <w:szCs w:val="20"/>
                <w:vertAlign w:val="subscript"/>
              </w:rPr>
              <w:t>q</w:t>
            </w:r>
          </w:p>
        </w:tc>
        <w:tc>
          <w:tcPr>
            <w:tcW w:w="421" w:type="pct"/>
          </w:tcPr>
          <w:p w14:paraId="3B77A23C" w14:textId="77777777" w:rsidR="006161AD" w:rsidRPr="00D476E3" w:rsidRDefault="006161AD" w:rsidP="006F573E">
            <w:pPr>
              <w:spacing w:after="60"/>
              <w:rPr>
                <w:bCs/>
                <w:iCs/>
                <w:sz w:val="20"/>
                <w:szCs w:val="20"/>
              </w:rPr>
            </w:pPr>
            <w:r w:rsidRPr="00D476E3">
              <w:rPr>
                <w:bCs/>
                <w:iCs/>
                <w:sz w:val="20"/>
                <w:szCs w:val="20"/>
              </w:rPr>
              <w:t>$</w:t>
            </w:r>
          </w:p>
        </w:tc>
        <w:tc>
          <w:tcPr>
            <w:tcW w:w="3133" w:type="pct"/>
          </w:tcPr>
          <w:p w14:paraId="7797A86B" w14:textId="77777777" w:rsidR="006161AD" w:rsidRPr="00D476E3" w:rsidRDefault="006161AD" w:rsidP="006F573E">
            <w:pPr>
              <w:spacing w:after="60"/>
              <w:rPr>
                <w:bCs/>
                <w:iCs/>
                <w:sz w:val="20"/>
                <w:szCs w:val="20"/>
              </w:rPr>
            </w:pPr>
            <w:r w:rsidRPr="00D476E3">
              <w:rPr>
                <w:bCs/>
                <w:i/>
                <w:iCs/>
                <w:sz w:val="20"/>
                <w:szCs w:val="20"/>
              </w:rPr>
              <w:t>Day-Ahead Real-Time Obligation with Links to an Option Amount QSE Total per QSE</w:t>
            </w:r>
            <w:r w:rsidRPr="00D476E3">
              <w:rPr>
                <w:rFonts w:ascii="Symbol" w:eastAsia="Symbol" w:hAnsi="Symbol" w:cs="Symbol"/>
                <w:bCs/>
                <w:iCs/>
                <w:sz w:val="20"/>
                <w:szCs w:val="20"/>
              </w:rPr>
              <w:t>¾</w:t>
            </w:r>
            <w:r w:rsidRPr="00D476E3">
              <w:rPr>
                <w:bCs/>
                <w:iCs/>
                <w:sz w:val="20"/>
                <w:szCs w:val="20"/>
              </w:rPr>
              <w:t xml:space="preserve">The net total charge to QSE q for all its PTP Obligation with Links to an Option Bids cleared in the DAM for the </w:t>
            </w:r>
            <w:r w:rsidRPr="00D476E3">
              <w:rPr>
                <w:iCs/>
                <w:sz w:val="20"/>
                <w:szCs w:val="20"/>
              </w:rPr>
              <w:t>hour</w:t>
            </w:r>
            <w:r w:rsidRPr="00D476E3">
              <w:rPr>
                <w:bCs/>
                <w:iCs/>
                <w:sz w:val="20"/>
                <w:szCs w:val="20"/>
              </w:rPr>
              <w:t>.</w:t>
            </w:r>
          </w:p>
        </w:tc>
      </w:tr>
      <w:tr w:rsidR="006161AD" w:rsidRPr="00D476E3" w14:paraId="5539075C" w14:textId="77777777" w:rsidTr="006F573E">
        <w:trPr>
          <w:cantSplit/>
        </w:trPr>
        <w:tc>
          <w:tcPr>
            <w:tcW w:w="1446" w:type="pct"/>
          </w:tcPr>
          <w:p w14:paraId="75DC7C60" w14:textId="77777777" w:rsidR="006161AD" w:rsidRPr="00D476E3" w:rsidRDefault="006161AD" w:rsidP="006F573E">
            <w:pPr>
              <w:spacing w:after="60"/>
              <w:rPr>
                <w:bCs/>
                <w:i/>
                <w:iCs/>
                <w:sz w:val="20"/>
                <w:szCs w:val="20"/>
              </w:rPr>
            </w:pPr>
            <w:r w:rsidRPr="00D476E3">
              <w:rPr>
                <w:bCs/>
                <w:i/>
                <w:iCs/>
                <w:sz w:val="20"/>
                <w:szCs w:val="20"/>
              </w:rPr>
              <w:t>q</w:t>
            </w:r>
          </w:p>
        </w:tc>
        <w:tc>
          <w:tcPr>
            <w:tcW w:w="421" w:type="pct"/>
          </w:tcPr>
          <w:p w14:paraId="269C62B7" w14:textId="77777777" w:rsidR="006161AD" w:rsidRPr="00D476E3" w:rsidRDefault="006161AD" w:rsidP="006F573E">
            <w:pPr>
              <w:spacing w:after="60"/>
              <w:rPr>
                <w:bCs/>
                <w:iCs/>
                <w:sz w:val="20"/>
                <w:szCs w:val="20"/>
              </w:rPr>
            </w:pPr>
            <w:r w:rsidRPr="00D476E3">
              <w:rPr>
                <w:bCs/>
                <w:iCs/>
                <w:sz w:val="20"/>
                <w:szCs w:val="20"/>
              </w:rPr>
              <w:t>none</w:t>
            </w:r>
          </w:p>
        </w:tc>
        <w:tc>
          <w:tcPr>
            <w:tcW w:w="3133" w:type="pct"/>
          </w:tcPr>
          <w:p w14:paraId="5883D96D" w14:textId="77777777" w:rsidR="006161AD" w:rsidRPr="00D476E3" w:rsidRDefault="006161AD" w:rsidP="006F573E">
            <w:pPr>
              <w:spacing w:after="60"/>
              <w:rPr>
                <w:bCs/>
                <w:iCs/>
                <w:sz w:val="20"/>
                <w:szCs w:val="20"/>
              </w:rPr>
            </w:pPr>
            <w:r w:rsidRPr="00D476E3">
              <w:rPr>
                <w:bCs/>
                <w:iCs/>
                <w:sz w:val="20"/>
                <w:szCs w:val="20"/>
              </w:rPr>
              <w:t>A QSE.</w:t>
            </w:r>
          </w:p>
        </w:tc>
      </w:tr>
    </w:tbl>
    <w:p w14:paraId="07DC2952" w14:textId="77777777" w:rsidR="006161AD" w:rsidRPr="00D476E3" w:rsidRDefault="006161AD" w:rsidP="006161AD">
      <w:pPr>
        <w:keepNext/>
        <w:tabs>
          <w:tab w:val="left" w:pos="1080"/>
        </w:tabs>
        <w:spacing w:before="240" w:after="240"/>
        <w:ind w:left="1080" w:hanging="1080"/>
        <w:outlineLvl w:val="2"/>
        <w:rPr>
          <w:bCs/>
          <w:szCs w:val="20"/>
        </w:rPr>
      </w:pPr>
      <w:bookmarkStart w:id="512" w:name="_Toc9590849"/>
      <w:bookmarkStart w:id="513" w:name="_Toc80175310"/>
      <w:commentRangeStart w:id="514"/>
      <w:r w:rsidRPr="00D476E3">
        <w:rPr>
          <w:b/>
          <w:bCs/>
          <w:i/>
          <w:szCs w:val="20"/>
        </w:rPr>
        <w:t>9.14.10</w:t>
      </w:r>
      <w:commentRangeEnd w:id="514"/>
      <w:r w:rsidR="0059162D">
        <w:rPr>
          <w:rStyle w:val="CommentReference"/>
        </w:rPr>
        <w:commentReference w:id="514"/>
      </w:r>
      <w:r w:rsidRPr="00D476E3">
        <w:rPr>
          <w:b/>
          <w:bCs/>
          <w:i/>
          <w:szCs w:val="20"/>
        </w:rPr>
        <w:tab/>
      </w:r>
      <w:bookmarkEnd w:id="512"/>
      <w:r w:rsidRPr="00D476E3">
        <w:rPr>
          <w:b/>
          <w:bCs/>
          <w:i/>
          <w:szCs w:val="20"/>
        </w:rPr>
        <w:t>Settlement for Market Participants Impacted by Omitted Procedures or Manual Actions to Resolve the DAM</w:t>
      </w:r>
      <w:bookmarkEnd w:id="513"/>
      <w:r w:rsidRPr="00D476E3">
        <w:rPr>
          <w:b/>
          <w:bCs/>
          <w:i/>
          <w:szCs w:val="20"/>
        </w:rPr>
        <w:t xml:space="preserve"> </w:t>
      </w:r>
    </w:p>
    <w:p w14:paraId="2429DA8D" w14:textId="77777777" w:rsidR="006161AD" w:rsidRPr="00D476E3" w:rsidRDefault="006161AD" w:rsidP="006161AD">
      <w:pPr>
        <w:spacing w:after="240"/>
        <w:ind w:left="720" w:hanging="720"/>
        <w:rPr>
          <w:iCs/>
        </w:rPr>
      </w:pPr>
      <w:r w:rsidRPr="00D476E3">
        <w:rPr>
          <w:iCs/>
        </w:rPr>
        <w:t>(1)</w:t>
      </w:r>
      <w:r w:rsidRPr="00D476E3">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4B209B1" w14:textId="77777777" w:rsidR="006161AD" w:rsidRPr="00D476E3" w:rsidRDefault="006161AD" w:rsidP="006161AD">
      <w:pPr>
        <w:spacing w:after="240"/>
        <w:ind w:left="1440" w:hanging="720"/>
      </w:pPr>
      <w:r w:rsidRPr="00D476E3">
        <w:t>(a)</w:t>
      </w:r>
      <w:r w:rsidRPr="00D476E3">
        <w:tab/>
        <w:t>No resettlement of the DAM will occur as a result of a Market Participant’s recovery under this Section;</w:t>
      </w:r>
    </w:p>
    <w:p w14:paraId="6D2ACD86" w14:textId="77777777" w:rsidR="006161AD" w:rsidRPr="00D476E3" w:rsidRDefault="006161AD" w:rsidP="006161AD">
      <w:pPr>
        <w:spacing w:after="240"/>
        <w:ind w:left="1440" w:hanging="720"/>
      </w:pPr>
      <w:r w:rsidRPr="00D476E3">
        <w:t>(b)</w:t>
      </w:r>
      <w:r w:rsidRPr="00D476E3">
        <w:tab/>
        <w:t xml:space="preserve">Where a Market Participant’s submissions were not cleared in the DAM, ERCOT will establish a set of DAM Energy Bids, DAM Energy Offers, </w:t>
      </w:r>
      <w:ins w:id="515" w:author="ERCOT" w:date="2024-06-17T15:23:00Z">
        <w:r w:rsidRPr="00D476E3">
          <w:t>Resource</w:t>
        </w:r>
      </w:ins>
      <w:ins w:id="516" w:author="ERCOT" w:date="2024-06-17T15:24:00Z">
        <w:r w:rsidRPr="00D476E3">
          <w:t xml:space="preserve">-Specific </w:t>
        </w:r>
      </w:ins>
      <w:r w:rsidRPr="00D476E3">
        <w:lastRenderedPageBreak/>
        <w:t xml:space="preserve">Ancillary Service Offers, </w:t>
      </w:r>
      <w:ins w:id="517" w:author="ERCOT" w:date="2024-06-04T08:54:00Z">
        <w:r w:rsidRPr="00D476E3">
          <w:t xml:space="preserve">Ancillary Service Only Offers, </w:t>
        </w:r>
      </w:ins>
      <w:r w:rsidRPr="00D476E3">
        <w:t>and Point-to-Point (PTP) bids that would have cleared given the settled prices of the DAM;</w:t>
      </w:r>
    </w:p>
    <w:p w14:paraId="1E1B8232" w14:textId="77777777" w:rsidR="006161AD" w:rsidRPr="00D476E3" w:rsidRDefault="006161AD" w:rsidP="006161AD">
      <w:pPr>
        <w:spacing w:after="240"/>
        <w:ind w:left="1440" w:hanging="720"/>
      </w:pPr>
      <w:r w:rsidRPr="00D476E3">
        <w:t>(c)</w:t>
      </w:r>
      <w:r w:rsidRPr="00D476E3">
        <w:tab/>
        <w:t>Startup Costs and minimum energy costs will not be considered for recovery;</w:t>
      </w:r>
    </w:p>
    <w:p w14:paraId="205E7D07" w14:textId="77777777" w:rsidR="006161AD" w:rsidRPr="00D476E3" w:rsidRDefault="006161AD" w:rsidP="006161AD">
      <w:pPr>
        <w:spacing w:after="240"/>
        <w:ind w:left="1440" w:hanging="720"/>
      </w:pPr>
      <w:r w:rsidRPr="00D476E3">
        <w:t>(d)</w:t>
      </w:r>
      <w:r w:rsidRPr="00D476E3">
        <w:tab/>
        <w:t>For linked offers of energy and Ancillary Services, the available capacity will be allocated to the offers that would have created the greatest value for the Market Participant seeking recovery;</w:t>
      </w:r>
    </w:p>
    <w:p w14:paraId="63EF263F" w14:textId="77777777" w:rsidR="006161AD" w:rsidRPr="00D476E3" w:rsidRDefault="006161AD" w:rsidP="006161AD">
      <w:pPr>
        <w:spacing w:after="240"/>
        <w:ind w:left="1440" w:hanging="720"/>
      </w:pPr>
      <w:r w:rsidRPr="00D476E3">
        <w:t>(e)</w:t>
      </w:r>
      <w:r w:rsidRPr="00D476E3">
        <w:tab/>
        <w:t>All impacted positions will be summed based on their positive or negative value with respect to Real-Time prices;</w:t>
      </w:r>
    </w:p>
    <w:p w14:paraId="689B1B45" w14:textId="77777777" w:rsidR="006161AD" w:rsidRPr="00D476E3" w:rsidRDefault="006161AD" w:rsidP="006161AD">
      <w:pPr>
        <w:spacing w:after="240"/>
        <w:ind w:left="720" w:firstLine="720"/>
        <w:rPr>
          <w:iCs/>
        </w:rPr>
      </w:pPr>
      <w:r w:rsidRPr="00D476E3">
        <w:rPr>
          <w:iCs/>
        </w:rPr>
        <w:t>Day-Ahead Energy Sales Impact</w:t>
      </w:r>
    </w:p>
    <w:p w14:paraId="217224D9" w14:textId="77777777" w:rsidR="006161AD" w:rsidRPr="00D476E3" w:rsidRDefault="006161AD" w:rsidP="006161AD">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3DD6DD">
          <v:shape id="_x0000_i1117" type="#_x0000_t75" style="width:13.2pt;height:20.4pt" o:ole="">
            <v:imagedata r:id="rId39" o:title=""/>
          </v:shape>
          <o:OLEObject Type="Embed" ProgID="Equation.3" ShapeID="_x0000_i1117" DrawAspect="Content" ObjectID="_1791035085" r:id="rId128"/>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2FC5932" w14:textId="77777777" w:rsidR="006161AD" w:rsidRPr="00D476E3" w:rsidRDefault="006161AD" w:rsidP="006161AD">
      <w:pPr>
        <w:spacing w:after="240"/>
        <w:ind w:left="720" w:firstLine="720"/>
        <w:rPr>
          <w:iCs/>
        </w:rPr>
      </w:pPr>
      <w:r w:rsidRPr="00D476E3">
        <w:rPr>
          <w:iCs/>
        </w:rPr>
        <w:t>Day-Ahead Energy Purchase Impact</w:t>
      </w:r>
    </w:p>
    <w:p w14:paraId="15F6AE21" w14:textId="77777777" w:rsidR="006161AD" w:rsidRPr="00D476E3" w:rsidRDefault="006161AD" w:rsidP="006161AD">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1668B454">
          <v:shape id="_x0000_i1118" type="#_x0000_t75" style="width:13.2pt;height:20.4pt" o:ole="">
            <v:imagedata r:id="rId39" o:title=""/>
          </v:shape>
          <o:OLEObject Type="Embed" ProgID="Equation.3" ShapeID="_x0000_i1118" DrawAspect="Content" ObjectID="_1791035086" r:id="rId129"/>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3382EF19" w14:textId="77777777" w:rsidR="006161AD" w:rsidRPr="00D476E3" w:rsidRDefault="006161AD" w:rsidP="006161AD">
      <w:pPr>
        <w:spacing w:after="240"/>
        <w:ind w:left="720" w:firstLine="720"/>
        <w:rPr>
          <w:iCs/>
        </w:rPr>
      </w:pPr>
      <w:r w:rsidRPr="00D476E3">
        <w:rPr>
          <w:iCs/>
        </w:rPr>
        <w:t>Day-Ahead Ancillary Services Sales Impact</w:t>
      </w:r>
    </w:p>
    <w:p w14:paraId="411B5405" w14:textId="77777777" w:rsidR="006161AD" w:rsidRPr="00D476E3" w:rsidRDefault="006161AD" w:rsidP="006161AD">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489911FA" wp14:editId="335375B8">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ins w:id="518" w:author="ERCOT 090524" w:date="2024-08-28T09:17:00Z">
        <w:r w:rsidRPr="00D476E3">
          <w:rPr>
            <w:iCs/>
          </w:rPr>
          <w:t>RTMCPCRU</w:t>
        </w:r>
      </w:ins>
      <w:del w:id="519" w:author="ERCOT 090524" w:date="2024-08-28T09:17:00Z">
        <w:r w:rsidRPr="00D476E3" w:rsidDel="003C1784">
          <w:delText xml:space="preserve">RUOPR </w:delText>
        </w:r>
        <w:r w:rsidRPr="00D476E3" w:rsidDel="003C1784">
          <w:rPr>
            <w:i/>
            <w:iCs/>
            <w:vertAlign w:val="subscript"/>
          </w:rPr>
          <w:delText>q, r, DAM</w:delText>
        </w:r>
      </w:del>
      <w:r w:rsidRPr="00D476E3">
        <w:t xml:space="preserve">) * </w:t>
      </w:r>
      <w:ins w:id="520" w:author="ERCOT 090524" w:date="2024-08-29T08:54:00Z">
        <w:r w:rsidRPr="00D476E3">
          <w:t xml:space="preserve">(1/4) * </w:t>
        </w:r>
      </w:ins>
      <w:r w:rsidRPr="00D476E3">
        <w:t xml:space="preserve">PCRUR </w:t>
      </w:r>
      <w:r w:rsidRPr="00D476E3">
        <w:rPr>
          <w:i/>
          <w:iCs/>
          <w:vertAlign w:val="subscript"/>
        </w:rPr>
        <w:t>q, r, DAM</w:t>
      </w:r>
      <w:r w:rsidRPr="00D476E3">
        <w:rPr>
          <w:iCs/>
        </w:rPr>
        <w:t>)</w:t>
      </w:r>
      <w:r w:rsidRPr="00D476E3" w:rsidDel="007B2A73">
        <w:rPr>
          <w:iCs/>
        </w:rPr>
        <w:t xml:space="preserve"> </w:t>
      </w:r>
    </w:p>
    <w:p w14:paraId="507317A9" w14:textId="77777777" w:rsidR="006161AD" w:rsidRPr="00D476E3" w:rsidRDefault="006161AD" w:rsidP="006161AD">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w:t>
      </w:r>
      <w:ins w:id="521" w:author="ERCOT 090524" w:date="2024-08-28T09:17:00Z">
        <w:r w:rsidRPr="00D476E3">
          <w:rPr>
            <w:iCs/>
          </w:rPr>
          <w:t>RTMCPCRD</w:t>
        </w:r>
      </w:ins>
      <w:del w:id="522" w:author="ERCOT 090524" w:date="2024-08-28T09:18:00Z">
        <w:r w:rsidRPr="00D476E3" w:rsidDel="003C1784">
          <w:rPr>
            <w:iCs/>
          </w:rPr>
          <w:delText xml:space="preserve">RDOPR </w:delText>
        </w:r>
        <w:r w:rsidRPr="00D476E3" w:rsidDel="003C1784">
          <w:rPr>
            <w:i/>
            <w:iCs/>
            <w:vertAlign w:val="subscript"/>
          </w:rPr>
          <w:delText>q, r, DAM</w:delText>
        </w:r>
      </w:del>
      <w:r w:rsidRPr="00D476E3">
        <w:rPr>
          <w:iCs/>
        </w:rPr>
        <w:t xml:space="preserve">) * </w:t>
      </w:r>
      <w:ins w:id="523" w:author="ERCOT 090524" w:date="2024-08-29T08:54:00Z">
        <w:r w:rsidRPr="00D476E3">
          <w:t xml:space="preserve">(1/4) * </w:t>
        </w:r>
      </w:ins>
      <w:r w:rsidRPr="00D476E3">
        <w:rPr>
          <w:iCs/>
        </w:rPr>
        <w:t xml:space="preserve">PCRDR </w:t>
      </w:r>
      <w:r w:rsidRPr="00D476E3">
        <w:rPr>
          <w:i/>
          <w:iCs/>
          <w:vertAlign w:val="subscript"/>
        </w:rPr>
        <w:t>q, r, DAM</w:t>
      </w:r>
      <w:r w:rsidRPr="00D476E3">
        <w:rPr>
          <w:iCs/>
        </w:rPr>
        <w:t>)</w:t>
      </w:r>
    </w:p>
    <w:p w14:paraId="6A5F920C" w14:textId="77777777" w:rsidR="006161AD" w:rsidRPr="00D476E3" w:rsidRDefault="006161AD" w:rsidP="006161AD">
      <w:pPr>
        <w:spacing w:after="240"/>
        <w:ind w:left="2160"/>
        <w:rPr>
          <w:iCs/>
        </w:rPr>
      </w:pPr>
      <w:r w:rsidRPr="00D476E3">
        <w:rPr>
          <w:iCs/>
        </w:rPr>
        <w:t xml:space="preserve">+ ((MCPCRR </w:t>
      </w:r>
      <w:r w:rsidRPr="00D476E3">
        <w:rPr>
          <w:i/>
          <w:iCs/>
          <w:vertAlign w:val="subscript"/>
        </w:rPr>
        <w:t>DAM</w:t>
      </w:r>
      <w:r w:rsidRPr="00D476E3">
        <w:rPr>
          <w:iCs/>
        </w:rPr>
        <w:t xml:space="preserve"> – </w:t>
      </w:r>
      <w:ins w:id="524" w:author="ERCOT 090524" w:date="2024-08-28T09:17:00Z">
        <w:r w:rsidRPr="00D476E3">
          <w:rPr>
            <w:iCs/>
          </w:rPr>
          <w:t>RTMCPCRR</w:t>
        </w:r>
      </w:ins>
      <w:del w:id="525" w:author="ERCOT 090524" w:date="2024-08-28T09:18:00Z">
        <w:r w:rsidRPr="00D476E3" w:rsidDel="003C1784">
          <w:rPr>
            <w:iCs/>
          </w:rPr>
          <w:delText xml:space="preserve">RROPR </w:delText>
        </w:r>
        <w:r w:rsidRPr="00D476E3" w:rsidDel="003C1784">
          <w:rPr>
            <w:i/>
            <w:iCs/>
            <w:vertAlign w:val="subscript"/>
          </w:rPr>
          <w:delText>q, r, DAM</w:delText>
        </w:r>
      </w:del>
      <w:r w:rsidRPr="00D476E3">
        <w:rPr>
          <w:iCs/>
        </w:rPr>
        <w:t xml:space="preserve">) * </w:t>
      </w:r>
      <w:ins w:id="526" w:author="ERCOT 090524" w:date="2024-08-29T08:54:00Z">
        <w:r w:rsidRPr="00D476E3">
          <w:t xml:space="preserve">(1/4) * </w:t>
        </w:r>
      </w:ins>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6F72C686" w14:textId="77777777" w:rsidR="006161AD" w:rsidRPr="00D476E3" w:rsidRDefault="006161AD" w:rsidP="006161AD">
      <w:pPr>
        <w:spacing w:after="240"/>
        <w:ind w:left="2160"/>
        <w:rPr>
          <w:iCs/>
        </w:rPr>
      </w:pPr>
      <w:r w:rsidRPr="00D476E3">
        <w:rPr>
          <w:iCs/>
        </w:rPr>
        <w:t xml:space="preserve">+ ((MCPCECR </w:t>
      </w:r>
      <w:r w:rsidRPr="00D476E3">
        <w:rPr>
          <w:i/>
          <w:iCs/>
          <w:vertAlign w:val="subscript"/>
        </w:rPr>
        <w:t>DAM</w:t>
      </w:r>
      <w:r w:rsidRPr="00D476E3">
        <w:rPr>
          <w:iCs/>
        </w:rPr>
        <w:t xml:space="preserve"> – </w:t>
      </w:r>
      <w:ins w:id="527" w:author="ERCOT 090524" w:date="2024-08-28T09:17:00Z">
        <w:r w:rsidRPr="00D476E3">
          <w:rPr>
            <w:iCs/>
          </w:rPr>
          <w:t>RTMCPCECR</w:t>
        </w:r>
      </w:ins>
      <w:del w:id="528" w:author="ERCOT 090524" w:date="2024-08-28T09:18:00Z">
        <w:r w:rsidRPr="00D476E3" w:rsidDel="003C1784">
          <w:rPr>
            <w:iCs/>
          </w:rPr>
          <w:delText xml:space="preserve">ECRSOPR </w:delText>
        </w:r>
        <w:r w:rsidRPr="00D476E3" w:rsidDel="003C1784">
          <w:rPr>
            <w:i/>
            <w:iCs/>
            <w:vertAlign w:val="subscript"/>
          </w:rPr>
          <w:delText>q, r, DAM</w:delText>
        </w:r>
      </w:del>
      <w:r w:rsidRPr="00D476E3">
        <w:rPr>
          <w:iCs/>
        </w:rPr>
        <w:t xml:space="preserve">) * </w:t>
      </w:r>
      <w:ins w:id="529" w:author="ERCOT 090524" w:date="2024-08-29T08:54:00Z">
        <w:r w:rsidRPr="00D476E3">
          <w:t xml:space="preserve">(1/4) * </w:t>
        </w:r>
      </w:ins>
      <w:r w:rsidRPr="00D476E3">
        <w:rPr>
          <w:iCs/>
        </w:rPr>
        <w:t xml:space="preserve">PCECRR </w:t>
      </w:r>
      <w:r w:rsidRPr="00D476E3">
        <w:rPr>
          <w:i/>
          <w:iCs/>
          <w:vertAlign w:val="subscript"/>
        </w:rPr>
        <w:t>q, r, DAM</w:t>
      </w:r>
      <w:r w:rsidRPr="00D476E3">
        <w:rPr>
          <w:iCs/>
        </w:rPr>
        <w:t>)</w:t>
      </w:r>
    </w:p>
    <w:p w14:paraId="2136FFAA" w14:textId="77777777" w:rsidR="006161AD" w:rsidRPr="00D476E3" w:rsidRDefault="006161AD" w:rsidP="006161AD">
      <w:pPr>
        <w:spacing w:after="240"/>
        <w:ind w:left="2160"/>
        <w:rPr>
          <w:ins w:id="530" w:author="ERCOT" w:date="2024-06-03T17:18:00Z"/>
          <w:iCs/>
        </w:rPr>
      </w:pPr>
      <w:r w:rsidRPr="00D476E3">
        <w:rPr>
          <w:iCs/>
        </w:rPr>
        <w:t xml:space="preserve">+ ((MCPCNS </w:t>
      </w:r>
      <w:r w:rsidRPr="00D476E3">
        <w:rPr>
          <w:i/>
          <w:iCs/>
          <w:vertAlign w:val="subscript"/>
        </w:rPr>
        <w:t>DAM</w:t>
      </w:r>
      <w:r w:rsidRPr="00D476E3">
        <w:rPr>
          <w:iCs/>
        </w:rPr>
        <w:t xml:space="preserve"> – </w:t>
      </w:r>
      <w:ins w:id="531" w:author="ERCOT 090524" w:date="2024-08-28T09:18:00Z">
        <w:r w:rsidRPr="00D476E3">
          <w:rPr>
            <w:iCs/>
          </w:rPr>
          <w:t>RTMCPCNS</w:t>
        </w:r>
      </w:ins>
      <w:del w:id="532" w:author="ERCOT 090524" w:date="2024-08-28T09:18:00Z">
        <w:r w:rsidRPr="00D476E3" w:rsidDel="003C1784">
          <w:rPr>
            <w:iCs/>
          </w:rPr>
          <w:delText xml:space="preserve">NSOPR </w:delText>
        </w:r>
        <w:r w:rsidRPr="00D476E3" w:rsidDel="003C1784">
          <w:rPr>
            <w:i/>
            <w:iCs/>
            <w:vertAlign w:val="subscript"/>
          </w:rPr>
          <w:delText>q, r, DAM</w:delText>
        </w:r>
      </w:del>
      <w:r w:rsidRPr="00D476E3">
        <w:rPr>
          <w:iCs/>
        </w:rPr>
        <w:t xml:space="preserve">) * </w:t>
      </w:r>
      <w:ins w:id="533" w:author="ERCOT 090524" w:date="2024-08-29T08:55:00Z">
        <w:r w:rsidRPr="00D476E3">
          <w:t xml:space="preserve">(1/4) * </w:t>
        </w:r>
      </w:ins>
      <w:r w:rsidRPr="00D476E3">
        <w:rPr>
          <w:iCs/>
        </w:rPr>
        <w:t xml:space="preserve">PCNSR </w:t>
      </w:r>
      <w:r w:rsidRPr="00D476E3">
        <w:rPr>
          <w:i/>
          <w:iCs/>
          <w:vertAlign w:val="subscript"/>
        </w:rPr>
        <w:t>q, r, DAM</w:t>
      </w:r>
      <w:r w:rsidRPr="00D476E3">
        <w:rPr>
          <w:iCs/>
        </w:rPr>
        <w:t>)</w:t>
      </w:r>
    </w:p>
    <w:p w14:paraId="55FACF55" w14:textId="77777777" w:rsidR="006161AD" w:rsidRPr="00D476E3" w:rsidRDefault="006161AD" w:rsidP="006161AD">
      <w:pPr>
        <w:spacing w:after="240"/>
        <w:ind w:left="2160"/>
        <w:rPr>
          <w:ins w:id="534" w:author="ERCOT" w:date="2024-06-03T17:18:00Z"/>
          <w:iCs/>
        </w:rPr>
      </w:pPr>
      <w:ins w:id="535" w:author="ERCOT" w:date="2024-06-03T17:18:00Z">
        <w:r w:rsidRPr="00D476E3">
          <w:rPr>
            <w:iCs/>
          </w:rPr>
          <w:t xml:space="preserve">+ ((MCPCRU </w:t>
        </w:r>
        <w:r w:rsidRPr="00D476E3">
          <w:rPr>
            <w:i/>
            <w:iCs/>
            <w:vertAlign w:val="subscript"/>
          </w:rPr>
          <w:t>DAM</w:t>
        </w:r>
        <w:r w:rsidRPr="00D476E3">
          <w:rPr>
            <w:iCs/>
          </w:rPr>
          <w:t xml:space="preserve"> – </w:t>
        </w:r>
      </w:ins>
      <w:ins w:id="536" w:author="ERCOT 090524" w:date="2024-08-28T09:15:00Z">
        <w:r w:rsidRPr="00D476E3">
          <w:rPr>
            <w:iCs/>
          </w:rPr>
          <w:t>RTMCPCRU</w:t>
        </w:r>
      </w:ins>
      <w:ins w:id="537" w:author="ERCOT" w:date="2024-06-03T17:18:00Z">
        <w:del w:id="538" w:author="ERCOT 090524" w:date="2024-08-28T09:15:00Z">
          <w:r w:rsidRPr="00D476E3" w:rsidDel="003C1784">
            <w:rPr>
              <w:iCs/>
            </w:rPr>
            <w:delText xml:space="preserve">RUOOPR </w:delText>
          </w:r>
          <w:r w:rsidRPr="00D476E3" w:rsidDel="003C1784">
            <w:rPr>
              <w:i/>
              <w:iCs/>
              <w:vertAlign w:val="subscript"/>
            </w:rPr>
            <w:delText>q, DAM</w:delText>
          </w:r>
        </w:del>
        <w:r w:rsidRPr="00D476E3">
          <w:rPr>
            <w:iCs/>
          </w:rPr>
          <w:t xml:space="preserve">) * </w:t>
        </w:r>
      </w:ins>
      <w:ins w:id="539" w:author="ERCOT 090524" w:date="2024-08-29T08:55:00Z">
        <w:r w:rsidRPr="00D476E3">
          <w:t xml:space="preserve">(1/4) * </w:t>
        </w:r>
      </w:ins>
      <w:ins w:id="540" w:author="ERCOT" w:date="2024-06-03T17:18:00Z">
        <w:r w:rsidRPr="00D476E3">
          <w:t>DARUOAWD</w:t>
        </w:r>
        <w:r w:rsidRPr="00D476E3">
          <w:rPr>
            <w:iCs/>
          </w:rPr>
          <w:t xml:space="preserve"> </w:t>
        </w:r>
        <w:r w:rsidRPr="00D476E3">
          <w:rPr>
            <w:i/>
            <w:iCs/>
            <w:vertAlign w:val="subscript"/>
          </w:rPr>
          <w:t>q</w:t>
        </w:r>
        <w:r w:rsidRPr="00D476E3">
          <w:rPr>
            <w:iCs/>
          </w:rPr>
          <w:t>)</w:t>
        </w:r>
      </w:ins>
    </w:p>
    <w:p w14:paraId="11F0E106" w14:textId="77777777" w:rsidR="006161AD" w:rsidRPr="00D476E3" w:rsidRDefault="006161AD" w:rsidP="006161AD">
      <w:pPr>
        <w:spacing w:after="240"/>
        <w:ind w:left="2160"/>
        <w:rPr>
          <w:ins w:id="541" w:author="ERCOT" w:date="2024-06-03T17:18:00Z"/>
          <w:iCs/>
        </w:rPr>
      </w:pPr>
      <w:ins w:id="542" w:author="ERCOT" w:date="2024-06-03T17:18:00Z">
        <w:r w:rsidRPr="00D476E3">
          <w:rPr>
            <w:iCs/>
          </w:rPr>
          <w:t xml:space="preserve">+ ((MCPCRD </w:t>
        </w:r>
        <w:r w:rsidRPr="00D476E3">
          <w:rPr>
            <w:i/>
            <w:iCs/>
            <w:vertAlign w:val="subscript"/>
          </w:rPr>
          <w:t>DAM</w:t>
        </w:r>
        <w:r w:rsidRPr="00D476E3">
          <w:rPr>
            <w:iCs/>
          </w:rPr>
          <w:t xml:space="preserve"> – </w:t>
        </w:r>
      </w:ins>
      <w:ins w:id="543" w:author="ERCOT 090524" w:date="2024-08-28T09:15:00Z">
        <w:r w:rsidRPr="00D476E3">
          <w:rPr>
            <w:iCs/>
          </w:rPr>
          <w:t>RTMCPCRD</w:t>
        </w:r>
      </w:ins>
      <w:ins w:id="544" w:author="ERCOT" w:date="2024-06-03T17:18:00Z">
        <w:del w:id="545" w:author="ERCOT 090524" w:date="2024-08-28T09:15:00Z">
          <w:r w:rsidRPr="00D476E3" w:rsidDel="003C1784">
            <w:rPr>
              <w:iCs/>
            </w:rPr>
            <w:delText xml:space="preserve">RDOOPR </w:delText>
          </w:r>
          <w:r w:rsidRPr="00D476E3" w:rsidDel="003C1784">
            <w:rPr>
              <w:i/>
              <w:iCs/>
              <w:vertAlign w:val="subscript"/>
            </w:rPr>
            <w:delText>q, DAM</w:delText>
          </w:r>
        </w:del>
        <w:r w:rsidRPr="00D476E3">
          <w:rPr>
            <w:iCs/>
          </w:rPr>
          <w:t>) *</w:t>
        </w:r>
      </w:ins>
      <w:ins w:id="546" w:author="ERCOT 090524" w:date="2024-08-29T08:55:00Z">
        <w:r w:rsidRPr="00D476E3">
          <w:t xml:space="preserve">(1/4) * </w:t>
        </w:r>
      </w:ins>
      <w:ins w:id="547" w:author="ERCOT" w:date="2024-06-03T17:18:00Z">
        <w:r w:rsidRPr="00D476E3">
          <w:rPr>
            <w:iCs/>
          </w:rPr>
          <w:t xml:space="preserve"> </w:t>
        </w:r>
        <w:r w:rsidRPr="00D476E3">
          <w:t>DARDOAWD</w:t>
        </w:r>
        <w:r w:rsidRPr="00D476E3">
          <w:rPr>
            <w:iCs/>
          </w:rPr>
          <w:t xml:space="preserve"> </w:t>
        </w:r>
        <w:r w:rsidRPr="00D476E3">
          <w:rPr>
            <w:i/>
            <w:iCs/>
            <w:vertAlign w:val="subscript"/>
          </w:rPr>
          <w:t>q</w:t>
        </w:r>
        <w:r w:rsidRPr="00D476E3">
          <w:rPr>
            <w:iCs/>
          </w:rPr>
          <w:t>)</w:t>
        </w:r>
      </w:ins>
    </w:p>
    <w:p w14:paraId="60F5614B" w14:textId="77777777" w:rsidR="006161AD" w:rsidRPr="00D476E3" w:rsidRDefault="006161AD" w:rsidP="006161AD">
      <w:pPr>
        <w:spacing w:after="240"/>
        <w:ind w:left="2160"/>
        <w:rPr>
          <w:ins w:id="548" w:author="ERCOT" w:date="2024-06-03T17:21:00Z"/>
          <w:iCs/>
        </w:rPr>
      </w:pPr>
      <w:ins w:id="549" w:author="ERCOT" w:date="2024-06-03T17:18:00Z">
        <w:r w:rsidRPr="00D476E3">
          <w:rPr>
            <w:iCs/>
          </w:rPr>
          <w:t xml:space="preserve">+ ((MCPCRR </w:t>
        </w:r>
        <w:r w:rsidRPr="00D476E3">
          <w:rPr>
            <w:i/>
            <w:iCs/>
            <w:vertAlign w:val="subscript"/>
          </w:rPr>
          <w:t>DAM</w:t>
        </w:r>
        <w:r w:rsidRPr="00D476E3">
          <w:rPr>
            <w:iCs/>
          </w:rPr>
          <w:t xml:space="preserve"> – </w:t>
        </w:r>
      </w:ins>
      <w:ins w:id="550" w:author="ERCOT 090524" w:date="2024-08-28T09:16:00Z">
        <w:r w:rsidRPr="00D476E3">
          <w:rPr>
            <w:iCs/>
          </w:rPr>
          <w:t>RTMCPCRR</w:t>
        </w:r>
      </w:ins>
      <w:ins w:id="551" w:author="ERCOT" w:date="2024-06-03T17:18:00Z">
        <w:del w:id="552" w:author="ERCOT 090524" w:date="2024-08-28T09:16:00Z">
          <w:r w:rsidRPr="00D476E3" w:rsidDel="003C1784">
            <w:rPr>
              <w:iCs/>
            </w:rPr>
            <w:delText xml:space="preserve">RROOPR </w:delText>
          </w:r>
          <w:r w:rsidRPr="00D476E3" w:rsidDel="003C1784">
            <w:rPr>
              <w:i/>
              <w:iCs/>
              <w:vertAlign w:val="subscript"/>
            </w:rPr>
            <w:delText>q, DAM</w:delText>
          </w:r>
        </w:del>
        <w:r w:rsidRPr="00D476E3">
          <w:rPr>
            <w:iCs/>
          </w:rPr>
          <w:t xml:space="preserve">) * </w:t>
        </w:r>
      </w:ins>
      <w:ins w:id="553" w:author="ERCOT 090524" w:date="2024-08-29T08:55:00Z">
        <w:r w:rsidRPr="00D476E3">
          <w:t xml:space="preserve">(1/4) * </w:t>
        </w:r>
      </w:ins>
      <w:ins w:id="554" w:author="ERCOT" w:date="2024-06-03T17:18:00Z">
        <w:r w:rsidRPr="00D476E3">
          <w:t>DARROAWD</w:t>
        </w:r>
        <w:r w:rsidRPr="00D476E3">
          <w:rPr>
            <w:iCs/>
          </w:rPr>
          <w:t xml:space="preserve"> </w:t>
        </w:r>
        <w:r w:rsidRPr="00D476E3">
          <w:rPr>
            <w:i/>
            <w:iCs/>
            <w:vertAlign w:val="subscript"/>
          </w:rPr>
          <w:t>q</w:t>
        </w:r>
        <w:r w:rsidRPr="00D476E3">
          <w:rPr>
            <w:iCs/>
          </w:rPr>
          <w:t>)</w:t>
        </w:r>
      </w:ins>
    </w:p>
    <w:p w14:paraId="40A26A57" w14:textId="77777777" w:rsidR="006161AD" w:rsidRPr="00D476E3" w:rsidRDefault="006161AD" w:rsidP="006161AD">
      <w:pPr>
        <w:spacing w:after="240"/>
        <w:ind w:left="2160"/>
        <w:rPr>
          <w:ins w:id="555" w:author="ERCOT" w:date="2024-06-03T17:21:00Z"/>
          <w:iCs/>
        </w:rPr>
      </w:pPr>
      <w:ins w:id="556" w:author="ERCOT" w:date="2024-06-03T17:21:00Z">
        <w:r w:rsidRPr="00D476E3">
          <w:rPr>
            <w:iCs/>
          </w:rPr>
          <w:lastRenderedPageBreak/>
          <w:t xml:space="preserve">+ ((MCPCECR </w:t>
        </w:r>
        <w:r w:rsidRPr="00D476E3">
          <w:rPr>
            <w:i/>
            <w:iCs/>
            <w:vertAlign w:val="subscript"/>
          </w:rPr>
          <w:t>DAM</w:t>
        </w:r>
        <w:r w:rsidRPr="00D476E3">
          <w:rPr>
            <w:iCs/>
          </w:rPr>
          <w:t xml:space="preserve"> – </w:t>
        </w:r>
      </w:ins>
      <w:ins w:id="557" w:author="ERCOT 090524" w:date="2024-08-28T09:16:00Z">
        <w:r w:rsidRPr="00D476E3">
          <w:rPr>
            <w:iCs/>
          </w:rPr>
          <w:t>RTMCPCECR</w:t>
        </w:r>
      </w:ins>
      <w:ins w:id="558" w:author="ERCOT" w:date="2024-06-03T17:21:00Z">
        <w:del w:id="559" w:author="ERCOT 090524" w:date="2024-08-28T09:16:00Z">
          <w:r w:rsidRPr="00D476E3" w:rsidDel="003C1784">
            <w:rPr>
              <w:iCs/>
            </w:rPr>
            <w:delText xml:space="preserve">ECRSOOPR </w:delText>
          </w:r>
          <w:r w:rsidRPr="00D476E3" w:rsidDel="003C1784">
            <w:rPr>
              <w:i/>
              <w:iCs/>
              <w:vertAlign w:val="subscript"/>
            </w:rPr>
            <w:delText>q, DAM</w:delText>
          </w:r>
        </w:del>
        <w:r w:rsidRPr="00D476E3">
          <w:rPr>
            <w:iCs/>
          </w:rPr>
          <w:t xml:space="preserve">) * </w:t>
        </w:r>
      </w:ins>
      <w:ins w:id="560" w:author="ERCOT 090524" w:date="2024-08-29T08:55:00Z">
        <w:r w:rsidRPr="00D476E3">
          <w:t xml:space="preserve">(1/4) * </w:t>
        </w:r>
      </w:ins>
      <w:ins w:id="561" w:author="ERCOT" w:date="2024-06-03T17:21:00Z">
        <w:r w:rsidRPr="00D476E3">
          <w:t>DAECROAWD</w:t>
        </w:r>
        <w:r w:rsidRPr="00D476E3">
          <w:rPr>
            <w:iCs/>
          </w:rPr>
          <w:t xml:space="preserve"> </w:t>
        </w:r>
        <w:r w:rsidRPr="00D476E3">
          <w:rPr>
            <w:i/>
            <w:iCs/>
            <w:vertAlign w:val="subscript"/>
          </w:rPr>
          <w:t>q</w:t>
        </w:r>
        <w:r w:rsidRPr="00D476E3">
          <w:rPr>
            <w:iCs/>
          </w:rPr>
          <w:t>)</w:t>
        </w:r>
      </w:ins>
    </w:p>
    <w:p w14:paraId="31D65B41" w14:textId="77777777" w:rsidR="006161AD" w:rsidRPr="00D476E3" w:rsidRDefault="006161AD" w:rsidP="006161AD">
      <w:pPr>
        <w:spacing w:after="240"/>
        <w:ind w:left="2160"/>
        <w:rPr>
          <w:iCs/>
        </w:rPr>
      </w:pPr>
      <w:ins w:id="562" w:author="ERCOT" w:date="2024-06-03T17:18:00Z">
        <w:r w:rsidRPr="00D476E3">
          <w:rPr>
            <w:iCs/>
          </w:rPr>
          <w:t xml:space="preserve">+ ((MCPCNS </w:t>
        </w:r>
        <w:r w:rsidRPr="00D476E3">
          <w:rPr>
            <w:i/>
            <w:iCs/>
            <w:vertAlign w:val="subscript"/>
          </w:rPr>
          <w:t>DAM</w:t>
        </w:r>
        <w:r w:rsidRPr="00D476E3">
          <w:rPr>
            <w:iCs/>
          </w:rPr>
          <w:t xml:space="preserve"> – </w:t>
        </w:r>
      </w:ins>
      <w:ins w:id="563" w:author="ERCOT 090524" w:date="2024-08-28T09:16:00Z">
        <w:r w:rsidRPr="00D476E3">
          <w:rPr>
            <w:iCs/>
          </w:rPr>
          <w:t>RTM</w:t>
        </w:r>
      </w:ins>
      <w:ins w:id="564" w:author="ERCOT 090524" w:date="2024-08-28T09:17:00Z">
        <w:r w:rsidRPr="00D476E3">
          <w:rPr>
            <w:iCs/>
          </w:rPr>
          <w:t>CPCNS</w:t>
        </w:r>
      </w:ins>
      <w:ins w:id="565" w:author="ERCOT" w:date="2024-06-03T17:18:00Z">
        <w:del w:id="566" w:author="ERCOT 090524" w:date="2024-08-28T09:17:00Z">
          <w:r w:rsidRPr="00D476E3" w:rsidDel="003C1784">
            <w:rPr>
              <w:iCs/>
            </w:rPr>
            <w:delText xml:space="preserve">NSOOPR </w:delText>
          </w:r>
          <w:r w:rsidRPr="00D476E3" w:rsidDel="003C1784">
            <w:rPr>
              <w:i/>
              <w:iCs/>
              <w:vertAlign w:val="subscript"/>
            </w:rPr>
            <w:delText>q, DAM</w:delText>
          </w:r>
        </w:del>
        <w:r w:rsidRPr="00D476E3">
          <w:rPr>
            <w:iCs/>
          </w:rPr>
          <w:t xml:space="preserve">) * </w:t>
        </w:r>
      </w:ins>
      <w:ins w:id="567" w:author="ERCOT 090524" w:date="2024-08-29T08:55:00Z">
        <w:r w:rsidRPr="00D476E3">
          <w:t xml:space="preserve">(1/4) * </w:t>
        </w:r>
      </w:ins>
      <w:ins w:id="568" w:author="ERCOT" w:date="2024-06-03T17:18:00Z">
        <w:r w:rsidRPr="00D476E3">
          <w:t>DANSOAWD</w:t>
        </w:r>
        <w:r w:rsidRPr="00D476E3">
          <w:rPr>
            <w:iCs/>
          </w:rPr>
          <w:t xml:space="preserve"> </w:t>
        </w:r>
        <w:r w:rsidRPr="00D476E3">
          <w:rPr>
            <w:i/>
            <w:iCs/>
            <w:vertAlign w:val="subscript"/>
          </w:rPr>
          <w:t>q</w:t>
        </w:r>
        <w:r w:rsidRPr="00D476E3">
          <w:rPr>
            <w:iCs/>
          </w:rPr>
          <w:t>)</w:t>
        </w:r>
      </w:ins>
      <w:r w:rsidRPr="00D476E3">
        <w:rPr>
          <w:iCs/>
        </w:rPr>
        <w:t>)</w:t>
      </w:r>
    </w:p>
    <w:p w14:paraId="0777A9AE" w14:textId="77777777" w:rsidR="006161AD" w:rsidRPr="00D476E3" w:rsidRDefault="006161AD" w:rsidP="006161AD">
      <w:pPr>
        <w:spacing w:after="240"/>
        <w:ind w:left="1440"/>
        <w:rPr>
          <w:iCs/>
        </w:rPr>
      </w:pPr>
      <w:r w:rsidRPr="00D476E3">
        <w:rPr>
          <w:iCs/>
        </w:rPr>
        <w:t>Day-Ahead Point-to-Point Obligation Impact</w:t>
      </w:r>
    </w:p>
    <w:p w14:paraId="14B51C41" w14:textId="77777777" w:rsidR="006161AD" w:rsidRPr="00D476E3" w:rsidRDefault="006161AD" w:rsidP="006161AD">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49DABE66">
          <v:shape id="_x0000_i1119" type="#_x0000_t75" style="width:13.2pt;height:20.4pt" o:ole="">
            <v:imagedata r:id="rId130" o:title=""/>
          </v:shape>
          <o:OLEObject Type="Embed" ProgID="Equation.3" ShapeID="_x0000_i1119" DrawAspect="Content" ObjectID="_1791035087" r:id="rId131"/>
        </w:object>
      </w:r>
      <w:r w:rsidRPr="00D476E3">
        <w:rPr>
          <w:iCs/>
          <w:position w:val="-20"/>
        </w:rPr>
        <w:object w:dxaOrig="220" w:dyaOrig="440" w14:anchorId="67C73E9F">
          <v:shape id="_x0000_i1120" type="#_x0000_t75" style="width:13.2pt;height:21.6pt" o:ole="">
            <v:imagedata r:id="rId132" o:title=""/>
          </v:shape>
          <o:OLEObject Type="Embed" ProgID="Equation.3" ShapeID="_x0000_i1120" DrawAspect="Content" ObjectID="_1791035088" r:id="rId133"/>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0309AB41" w14:textId="77777777" w:rsidR="006161AD" w:rsidRPr="00D476E3" w:rsidRDefault="006161AD" w:rsidP="006161AD">
      <w:pPr>
        <w:ind w:left="1440"/>
        <w:rPr>
          <w:iCs/>
          <w:lang w:val="sv-SE"/>
        </w:rPr>
      </w:pPr>
      <w:r w:rsidRPr="00D476E3">
        <w:rPr>
          <w:iCs/>
          <w:lang w:val="sv-SE"/>
        </w:rPr>
        <w:t>Where:</w:t>
      </w:r>
    </w:p>
    <w:p w14:paraId="24FB9496" w14:textId="77777777" w:rsidR="006161AD" w:rsidRPr="00D476E3" w:rsidRDefault="006161AD" w:rsidP="006161AD">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1BA455B">
          <v:shape id="_x0000_i1121" type="#_x0000_t75" style="width:13.2pt;height:28.8pt" o:ole="">
            <v:imagedata r:id="rId134" o:title=""/>
          </v:shape>
          <o:OLEObject Type="Embed" ProgID="Equation.3" ShapeID="_x0000_i1121" DrawAspect="Content" ObjectID="_1791035089" r:id="rId135"/>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62800C45" w14:textId="77777777" w:rsidR="006161AD" w:rsidRPr="00D476E3" w:rsidRDefault="006161AD" w:rsidP="006161AD">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p w14:paraId="65639260" w14:textId="77777777" w:rsidR="006161AD" w:rsidRPr="00D476E3" w:rsidRDefault="006161AD" w:rsidP="006161AD">
      <w:pPr>
        <w:spacing w:after="240"/>
        <w:ind w:left="1440" w:hanging="720"/>
      </w:pPr>
      <w:r w:rsidRPr="00D476E3">
        <w:t>(f)</w:t>
      </w:r>
      <w:r w:rsidRPr="00D476E3">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37F34883" w14:textId="77777777" w:rsidR="006161AD" w:rsidRPr="00D476E3" w:rsidRDefault="006161AD" w:rsidP="006161AD">
      <w:pPr>
        <w:spacing w:after="240"/>
        <w:ind w:left="1440" w:hanging="720"/>
      </w:pPr>
      <w:r w:rsidRPr="00D476E3">
        <w:t>(g)</w:t>
      </w:r>
      <w:r w:rsidRPr="00D476E3">
        <w:tab/>
        <w:t>Any resulting charge or payment to the Market Participant will be invoiced using a miscellaneous Invoice, but allocated with the method outlined in paragraphs (2) through (4) of Section 9.19.1, Default Uplift Invoices.</w:t>
      </w:r>
    </w:p>
    <w:p w14:paraId="0B31A90D" w14:textId="77777777" w:rsidR="006161AD" w:rsidRPr="00D476E3" w:rsidRDefault="006161AD" w:rsidP="006161AD">
      <w:r w:rsidRPr="00D476E3">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6161AD" w:rsidRPr="00D476E3" w14:paraId="227B162E" w14:textId="77777777" w:rsidTr="006F573E">
        <w:trPr>
          <w:trHeight w:val="359"/>
        </w:trPr>
        <w:tc>
          <w:tcPr>
            <w:tcW w:w="1060" w:type="pct"/>
            <w:shd w:val="clear" w:color="auto" w:fill="auto"/>
            <w:hideMark/>
          </w:tcPr>
          <w:p w14:paraId="0B2F1AF0" w14:textId="77777777" w:rsidR="006161AD" w:rsidRPr="00D476E3" w:rsidRDefault="006161AD" w:rsidP="006F573E">
            <w:pPr>
              <w:spacing w:after="240"/>
              <w:rPr>
                <w:b/>
                <w:iCs/>
                <w:sz w:val="20"/>
              </w:rPr>
            </w:pPr>
            <w:r w:rsidRPr="00D476E3">
              <w:rPr>
                <w:b/>
                <w:iCs/>
                <w:sz w:val="20"/>
              </w:rPr>
              <w:t>Variable</w:t>
            </w:r>
          </w:p>
        </w:tc>
        <w:tc>
          <w:tcPr>
            <w:tcW w:w="399" w:type="pct"/>
            <w:shd w:val="clear" w:color="auto" w:fill="auto"/>
            <w:hideMark/>
          </w:tcPr>
          <w:p w14:paraId="29291A0B" w14:textId="77777777" w:rsidR="006161AD" w:rsidRPr="00D476E3" w:rsidRDefault="006161AD" w:rsidP="006F573E">
            <w:pPr>
              <w:spacing w:after="240"/>
              <w:jc w:val="center"/>
              <w:rPr>
                <w:b/>
                <w:iCs/>
                <w:sz w:val="20"/>
              </w:rPr>
            </w:pPr>
            <w:r w:rsidRPr="00D476E3">
              <w:rPr>
                <w:b/>
                <w:iCs/>
                <w:sz w:val="20"/>
              </w:rPr>
              <w:t>Unit</w:t>
            </w:r>
          </w:p>
        </w:tc>
        <w:tc>
          <w:tcPr>
            <w:tcW w:w="3541" w:type="pct"/>
            <w:shd w:val="clear" w:color="auto" w:fill="auto"/>
            <w:hideMark/>
          </w:tcPr>
          <w:p w14:paraId="28D8DBF5" w14:textId="77777777" w:rsidR="006161AD" w:rsidRPr="00D476E3" w:rsidRDefault="006161AD" w:rsidP="006F573E">
            <w:pPr>
              <w:spacing w:after="240"/>
              <w:rPr>
                <w:b/>
                <w:iCs/>
                <w:sz w:val="20"/>
              </w:rPr>
            </w:pPr>
            <w:r w:rsidRPr="00D476E3">
              <w:rPr>
                <w:b/>
                <w:iCs/>
                <w:sz w:val="20"/>
              </w:rPr>
              <w:t>Definition</w:t>
            </w:r>
          </w:p>
        </w:tc>
      </w:tr>
      <w:tr w:rsidR="006161AD" w:rsidRPr="00D476E3" w14:paraId="209CAF72" w14:textId="77777777" w:rsidTr="006F573E">
        <w:tc>
          <w:tcPr>
            <w:tcW w:w="1060" w:type="pct"/>
            <w:shd w:val="clear" w:color="auto" w:fill="auto"/>
            <w:hideMark/>
          </w:tcPr>
          <w:p w14:paraId="670EA3D2" w14:textId="77777777" w:rsidR="006161AD" w:rsidRPr="00D476E3" w:rsidRDefault="006161AD" w:rsidP="006F573E">
            <w:pPr>
              <w:spacing w:after="60"/>
              <w:rPr>
                <w:iCs/>
                <w:sz w:val="20"/>
              </w:rPr>
            </w:pPr>
            <w:r w:rsidRPr="00D476E3">
              <w:rPr>
                <w:iCs/>
                <w:sz w:val="20"/>
              </w:rPr>
              <w:t>DAMSQSEAMT</w:t>
            </w:r>
            <w:r w:rsidRPr="00D476E3">
              <w:rPr>
                <w:i/>
                <w:iCs/>
                <w:sz w:val="20"/>
                <w:vertAlign w:val="subscript"/>
              </w:rPr>
              <w:t xml:space="preserve"> q</w:t>
            </w:r>
          </w:p>
        </w:tc>
        <w:tc>
          <w:tcPr>
            <w:tcW w:w="399" w:type="pct"/>
            <w:shd w:val="clear" w:color="auto" w:fill="auto"/>
            <w:hideMark/>
          </w:tcPr>
          <w:p w14:paraId="37AFA993"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hideMark/>
          </w:tcPr>
          <w:p w14:paraId="690930A9" w14:textId="77777777" w:rsidR="006161AD" w:rsidRPr="00D476E3" w:rsidRDefault="006161AD" w:rsidP="006F573E">
            <w:pPr>
              <w:spacing w:after="60"/>
              <w:rPr>
                <w:iCs/>
                <w:sz w:val="20"/>
              </w:rPr>
            </w:pPr>
            <w:r w:rsidRPr="00D476E3">
              <w:rPr>
                <w:i/>
                <w:iCs/>
                <w:sz w:val="20"/>
              </w:rPr>
              <w:t>Day-Ahead Market Energy Sales Amount by QSE</w:t>
            </w:r>
            <w:r w:rsidRPr="00D476E3">
              <w:rPr>
                <w:iCs/>
                <w:sz w:val="20"/>
              </w:rPr>
              <w:t xml:space="preserve">—The sum of the DAM Energy Sales positions compared to Real-Time results, for the QSE </w:t>
            </w:r>
            <w:r w:rsidRPr="00D476E3">
              <w:rPr>
                <w:i/>
                <w:iCs/>
                <w:sz w:val="20"/>
              </w:rPr>
              <w:t>q</w:t>
            </w:r>
            <w:r w:rsidRPr="00D476E3">
              <w:rPr>
                <w:iCs/>
                <w:sz w:val="20"/>
              </w:rPr>
              <w:t xml:space="preserve">, for the 15-minute Settlement Interval.  </w:t>
            </w:r>
          </w:p>
        </w:tc>
      </w:tr>
      <w:tr w:rsidR="006161AD" w:rsidRPr="00D476E3" w14:paraId="73A03F58" w14:textId="77777777" w:rsidTr="006F573E">
        <w:tc>
          <w:tcPr>
            <w:tcW w:w="1060" w:type="pct"/>
            <w:shd w:val="clear" w:color="auto" w:fill="auto"/>
          </w:tcPr>
          <w:p w14:paraId="3603590B" w14:textId="77777777" w:rsidR="006161AD" w:rsidRPr="00D476E3" w:rsidRDefault="006161AD" w:rsidP="006F573E">
            <w:pPr>
              <w:spacing w:after="60"/>
              <w:rPr>
                <w:iCs/>
                <w:sz w:val="20"/>
              </w:rPr>
            </w:pPr>
            <w:r w:rsidRPr="00D476E3">
              <w:rPr>
                <w:iCs/>
                <w:sz w:val="20"/>
              </w:rPr>
              <w:t>DAMPQSEAMT</w:t>
            </w:r>
            <w:r w:rsidRPr="00D476E3">
              <w:rPr>
                <w:i/>
                <w:iCs/>
                <w:sz w:val="20"/>
                <w:vertAlign w:val="subscript"/>
              </w:rPr>
              <w:t xml:space="preserve"> q</w:t>
            </w:r>
          </w:p>
        </w:tc>
        <w:tc>
          <w:tcPr>
            <w:tcW w:w="399" w:type="pct"/>
            <w:shd w:val="clear" w:color="auto" w:fill="auto"/>
          </w:tcPr>
          <w:p w14:paraId="397BD06A"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DF74F0B" w14:textId="77777777" w:rsidR="006161AD" w:rsidRPr="00D476E3" w:rsidRDefault="006161AD" w:rsidP="006F573E">
            <w:pPr>
              <w:spacing w:after="60"/>
              <w:rPr>
                <w:iCs/>
                <w:sz w:val="20"/>
              </w:rPr>
            </w:pPr>
            <w:r w:rsidRPr="00D476E3">
              <w:rPr>
                <w:i/>
                <w:iCs/>
                <w:sz w:val="20"/>
              </w:rPr>
              <w:t>Day-Ahead Market Energy Purchases Amount by QSE</w:t>
            </w:r>
            <w:r w:rsidRPr="00D476E3">
              <w:rPr>
                <w:iCs/>
                <w:sz w:val="20"/>
              </w:rPr>
              <w:t xml:space="preserve">—The sum of the DAM Energy purchases compared to Real-Time results, for the QSE </w:t>
            </w:r>
            <w:r w:rsidRPr="00D476E3">
              <w:rPr>
                <w:i/>
                <w:iCs/>
                <w:sz w:val="20"/>
              </w:rPr>
              <w:t>q</w:t>
            </w:r>
            <w:r w:rsidRPr="00D476E3">
              <w:rPr>
                <w:iCs/>
                <w:sz w:val="20"/>
              </w:rPr>
              <w:t xml:space="preserve">, for the 15-minute Settlement Interval.  </w:t>
            </w:r>
          </w:p>
        </w:tc>
      </w:tr>
      <w:tr w:rsidR="006161AD" w:rsidRPr="00D476E3" w14:paraId="1184D1ED" w14:textId="77777777" w:rsidTr="006F573E">
        <w:tc>
          <w:tcPr>
            <w:tcW w:w="1060" w:type="pct"/>
            <w:shd w:val="clear" w:color="auto" w:fill="auto"/>
          </w:tcPr>
          <w:p w14:paraId="65AB17D1" w14:textId="77777777" w:rsidR="006161AD" w:rsidRPr="00D476E3" w:rsidRDefault="006161AD" w:rsidP="006F573E">
            <w:pPr>
              <w:spacing w:after="60"/>
              <w:rPr>
                <w:iCs/>
                <w:sz w:val="20"/>
              </w:rPr>
            </w:pPr>
            <w:r w:rsidRPr="00D476E3">
              <w:rPr>
                <w:iCs/>
                <w:sz w:val="20"/>
              </w:rPr>
              <w:t>DAMASQSEAMT</w:t>
            </w:r>
            <w:r w:rsidRPr="00D476E3">
              <w:rPr>
                <w:i/>
                <w:iCs/>
                <w:sz w:val="20"/>
                <w:vertAlign w:val="subscript"/>
              </w:rPr>
              <w:t xml:space="preserve"> q</w:t>
            </w:r>
          </w:p>
        </w:tc>
        <w:tc>
          <w:tcPr>
            <w:tcW w:w="399" w:type="pct"/>
            <w:shd w:val="clear" w:color="auto" w:fill="auto"/>
          </w:tcPr>
          <w:p w14:paraId="6FBD88B6"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55329B83" w14:textId="77777777" w:rsidR="006161AD" w:rsidRPr="00D476E3" w:rsidRDefault="006161AD" w:rsidP="006F573E">
            <w:pPr>
              <w:spacing w:after="60"/>
              <w:rPr>
                <w:iCs/>
                <w:sz w:val="20"/>
              </w:rPr>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xml:space="preserve">, for the </w:t>
            </w:r>
            <w:ins w:id="569" w:author="ERCOT 090524" w:date="2024-08-28T10:35:00Z">
              <w:r w:rsidRPr="00D476E3">
                <w:rPr>
                  <w:iCs/>
                  <w:sz w:val="20"/>
                </w:rPr>
                <w:t>15-minute Settlement Interval</w:t>
              </w:r>
            </w:ins>
            <w:del w:id="570" w:author="ERCOT 090524" w:date="2024-08-28T10:35:00Z">
              <w:r w:rsidRPr="00D476E3" w:rsidDel="00CE6AA6">
                <w:rPr>
                  <w:iCs/>
                  <w:sz w:val="20"/>
                </w:rPr>
                <w:delText>hour</w:delText>
              </w:r>
            </w:del>
            <w:r w:rsidRPr="00D476E3">
              <w:rPr>
                <w:iCs/>
                <w:sz w:val="20"/>
              </w:rPr>
              <w:t xml:space="preserve">.  </w:t>
            </w:r>
          </w:p>
        </w:tc>
      </w:tr>
      <w:tr w:rsidR="006161AD" w:rsidRPr="00D476E3" w14:paraId="46C3F567" w14:textId="77777777" w:rsidTr="006F573E">
        <w:tc>
          <w:tcPr>
            <w:tcW w:w="1060" w:type="pct"/>
            <w:shd w:val="clear" w:color="auto" w:fill="auto"/>
          </w:tcPr>
          <w:p w14:paraId="2F7622B4" w14:textId="77777777" w:rsidR="006161AD" w:rsidRPr="00D476E3" w:rsidRDefault="006161AD" w:rsidP="006F573E">
            <w:pPr>
              <w:spacing w:after="60"/>
              <w:rPr>
                <w:iCs/>
                <w:sz w:val="20"/>
              </w:rPr>
            </w:pPr>
            <w:r w:rsidRPr="00D476E3">
              <w:rPr>
                <w:iCs/>
                <w:sz w:val="20"/>
              </w:rPr>
              <w:t>DAMRTPTPQSEAMT</w:t>
            </w:r>
            <w:r w:rsidRPr="00D476E3">
              <w:rPr>
                <w:i/>
                <w:iCs/>
                <w:sz w:val="20"/>
                <w:vertAlign w:val="subscript"/>
              </w:rPr>
              <w:t xml:space="preserve"> q</w:t>
            </w:r>
          </w:p>
        </w:tc>
        <w:tc>
          <w:tcPr>
            <w:tcW w:w="399" w:type="pct"/>
            <w:shd w:val="clear" w:color="auto" w:fill="auto"/>
          </w:tcPr>
          <w:p w14:paraId="621E104E" w14:textId="77777777" w:rsidR="006161AD" w:rsidRPr="00D476E3" w:rsidRDefault="006161AD" w:rsidP="006F573E">
            <w:pPr>
              <w:spacing w:after="60"/>
              <w:jc w:val="center"/>
              <w:rPr>
                <w:iCs/>
                <w:sz w:val="20"/>
              </w:rPr>
            </w:pPr>
            <w:r w:rsidRPr="00D476E3">
              <w:rPr>
                <w:iCs/>
                <w:sz w:val="20"/>
              </w:rPr>
              <w:t>$</w:t>
            </w:r>
          </w:p>
        </w:tc>
        <w:tc>
          <w:tcPr>
            <w:tcW w:w="3541" w:type="pct"/>
            <w:shd w:val="clear" w:color="auto" w:fill="auto"/>
          </w:tcPr>
          <w:p w14:paraId="36647407" w14:textId="77777777" w:rsidR="006161AD" w:rsidRPr="00D476E3" w:rsidRDefault="006161AD" w:rsidP="006F573E">
            <w:pPr>
              <w:spacing w:after="60"/>
              <w:rPr>
                <w:iCs/>
                <w:sz w:val="20"/>
              </w:rPr>
            </w:pPr>
            <w:r w:rsidRPr="00D476E3">
              <w:rPr>
                <w:i/>
                <w:iCs/>
                <w:sz w:val="20"/>
              </w:rPr>
              <w:t>Day-Ahead Market Real-Time Point-to-Point Obligation Amount by QSE</w:t>
            </w:r>
            <w:r w:rsidRPr="00D476E3">
              <w:rPr>
                <w:iCs/>
                <w:sz w:val="20"/>
              </w:rPr>
              <w:t xml:space="preserve">—The sum of the PTP Obligation bids cleared in the DAM compared to Real-Time results, for the QSE </w:t>
            </w:r>
            <w:r w:rsidRPr="00D476E3">
              <w:rPr>
                <w:i/>
                <w:iCs/>
                <w:sz w:val="20"/>
              </w:rPr>
              <w:t>q</w:t>
            </w:r>
            <w:r w:rsidRPr="00D476E3">
              <w:rPr>
                <w:iCs/>
                <w:sz w:val="20"/>
              </w:rPr>
              <w:t xml:space="preserve">, for the hour.  </w:t>
            </w:r>
          </w:p>
        </w:tc>
      </w:tr>
      <w:tr w:rsidR="006161AD" w:rsidRPr="00D476E3" w14:paraId="33E2A763" w14:textId="77777777" w:rsidTr="006F573E">
        <w:tc>
          <w:tcPr>
            <w:tcW w:w="1060" w:type="pct"/>
            <w:shd w:val="clear" w:color="auto" w:fill="auto"/>
          </w:tcPr>
          <w:p w14:paraId="66AA477C" w14:textId="77777777" w:rsidR="006161AD" w:rsidRPr="00D476E3" w:rsidRDefault="006161AD" w:rsidP="006F573E">
            <w:pPr>
              <w:spacing w:after="60"/>
              <w:rPr>
                <w:iCs/>
                <w:sz w:val="20"/>
              </w:rPr>
            </w:pPr>
            <w:r w:rsidRPr="00D476E3">
              <w:rPr>
                <w:iCs/>
                <w:sz w:val="20"/>
              </w:rPr>
              <w:t>DASPP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2D853C6F"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6B6C46BD" w14:textId="77777777" w:rsidR="006161AD" w:rsidRPr="00D476E3" w:rsidRDefault="006161AD" w:rsidP="006F573E">
            <w:pPr>
              <w:spacing w:after="60"/>
              <w:rPr>
                <w:iCs/>
                <w:sz w:val="20"/>
              </w:rPr>
            </w:pPr>
            <w:r w:rsidRPr="00D476E3">
              <w:rPr>
                <w:i/>
                <w:iCs/>
                <w:sz w:val="20"/>
              </w:rPr>
              <w:t>Day-Ahead Settlement Point Price per Settlement Point</w:t>
            </w:r>
            <w:r w:rsidRPr="00D476E3">
              <w:rPr>
                <w:iCs/>
                <w:sz w:val="20"/>
              </w:rPr>
              <w:t xml:space="preserve">—The DAM Settlement Point Price at Settlement Point </w:t>
            </w:r>
            <w:r w:rsidRPr="00D476E3">
              <w:rPr>
                <w:i/>
                <w:iCs/>
                <w:sz w:val="20"/>
              </w:rPr>
              <w:t>p</w:t>
            </w:r>
            <w:r w:rsidRPr="00D476E3">
              <w:rPr>
                <w:iCs/>
                <w:sz w:val="20"/>
              </w:rPr>
              <w:t>, for the hour.</w:t>
            </w:r>
          </w:p>
        </w:tc>
      </w:tr>
      <w:tr w:rsidR="006161AD" w:rsidRPr="00D476E3" w14:paraId="2FDAF4DF" w14:textId="77777777" w:rsidTr="006F573E">
        <w:tc>
          <w:tcPr>
            <w:tcW w:w="1060" w:type="pct"/>
            <w:shd w:val="clear" w:color="auto" w:fill="auto"/>
          </w:tcPr>
          <w:p w14:paraId="193C5C01" w14:textId="77777777" w:rsidR="006161AD" w:rsidRPr="00D476E3" w:rsidRDefault="006161AD" w:rsidP="006F573E">
            <w:pPr>
              <w:spacing w:after="60"/>
              <w:rPr>
                <w:iCs/>
                <w:sz w:val="20"/>
              </w:rPr>
            </w:pPr>
            <w:r w:rsidRPr="00D476E3">
              <w:rPr>
                <w:iCs/>
                <w:sz w:val="20"/>
              </w:rPr>
              <w:t xml:space="preserve">RTOBL </w:t>
            </w:r>
            <w:r w:rsidRPr="00D476E3">
              <w:rPr>
                <w:i/>
                <w:iCs/>
                <w:sz w:val="20"/>
                <w:vertAlign w:val="subscript"/>
              </w:rPr>
              <w:t>q, (j, k)</w:t>
            </w:r>
          </w:p>
        </w:tc>
        <w:tc>
          <w:tcPr>
            <w:tcW w:w="399" w:type="pct"/>
            <w:shd w:val="clear" w:color="auto" w:fill="auto"/>
          </w:tcPr>
          <w:p w14:paraId="3BA26070"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5F5A8CDD" w14:textId="77777777" w:rsidR="006161AD" w:rsidRPr="00D476E3" w:rsidRDefault="006161AD" w:rsidP="006F573E">
            <w:pPr>
              <w:spacing w:after="60"/>
              <w:rPr>
                <w:iCs/>
                <w:sz w:val="20"/>
              </w:rPr>
            </w:pPr>
            <w:r w:rsidRPr="00D476E3">
              <w:rPr>
                <w:i/>
                <w:iCs/>
                <w:sz w:val="20"/>
              </w:rPr>
              <w:t>Real-Time Obligation per QSE per pair of source and sink—</w:t>
            </w:r>
            <w:r w:rsidRPr="00D476E3">
              <w:rPr>
                <w:iCs/>
                <w:sz w:val="20"/>
              </w:rPr>
              <w:t xml:space="preserve">The total MW of QSE </w:t>
            </w:r>
            <w:r w:rsidRPr="00D476E3">
              <w:rPr>
                <w:i/>
                <w:iCs/>
                <w:sz w:val="20"/>
              </w:rPr>
              <w:t>q</w:t>
            </w:r>
            <w:r w:rsidRPr="00D476E3">
              <w:rPr>
                <w:iCs/>
                <w:sz w:val="20"/>
              </w:rPr>
              <w:t xml:space="preserve">’s PTP Obligation bids that would have cleared in the DAM and settled in Real-Time for the source </w:t>
            </w:r>
            <w:r w:rsidRPr="00D476E3">
              <w:rPr>
                <w:i/>
                <w:iCs/>
                <w:sz w:val="20"/>
              </w:rPr>
              <w:t>j,</w:t>
            </w:r>
            <w:r w:rsidRPr="00D476E3">
              <w:rPr>
                <w:iCs/>
                <w:sz w:val="20"/>
              </w:rPr>
              <w:t xml:space="preserve"> and the sink </w:t>
            </w:r>
            <w:r w:rsidRPr="00D476E3">
              <w:rPr>
                <w:i/>
                <w:iCs/>
                <w:sz w:val="20"/>
              </w:rPr>
              <w:t>k</w:t>
            </w:r>
            <w:r w:rsidRPr="00D476E3">
              <w:rPr>
                <w:iCs/>
                <w:sz w:val="20"/>
              </w:rPr>
              <w:t>, for the hour.</w:t>
            </w:r>
          </w:p>
        </w:tc>
      </w:tr>
      <w:tr w:rsidR="006161AD" w:rsidRPr="00D476E3" w14:paraId="21E9C0D1" w14:textId="77777777" w:rsidTr="006F573E">
        <w:tc>
          <w:tcPr>
            <w:tcW w:w="1060" w:type="pct"/>
            <w:shd w:val="clear" w:color="auto" w:fill="auto"/>
          </w:tcPr>
          <w:p w14:paraId="7DF0C8C7" w14:textId="77777777" w:rsidR="006161AD" w:rsidRPr="00D476E3" w:rsidRDefault="006161AD" w:rsidP="006F573E">
            <w:pPr>
              <w:spacing w:after="60"/>
              <w:rPr>
                <w:iCs/>
                <w:sz w:val="20"/>
              </w:rPr>
            </w:pPr>
            <w:r w:rsidRPr="00D476E3">
              <w:rPr>
                <w:iCs/>
                <w:sz w:val="20"/>
              </w:rPr>
              <w:t>RTSPP</w:t>
            </w:r>
            <w:r w:rsidRPr="00D476E3">
              <w:rPr>
                <w:iCs/>
                <w:sz w:val="20"/>
                <w:vertAlign w:val="subscript"/>
              </w:rPr>
              <w:t xml:space="preserve"> </w:t>
            </w:r>
            <w:r w:rsidRPr="00D476E3">
              <w:rPr>
                <w:i/>
                <w:iCs/>
                <w:sz w:val="20"/>
                <w:vertAlign w:val="subscript"/>
              </w:rPr>
              <w:t>p</w:t>
            </w:r>
          </w:p>
        </w:tc>
        <w:tc>
          <w:tcPr>
            <w:tcW w:w="399" w:type="pct"/>
            <w:shd w:val="clear" w:color="auto" w:fill="auto"/>
          </w:tcPr>
          <w:p w14:paraId="19537C39" w14:textId="77777777" w:rsidR="006161AD" w:rsidRPr="00D476E3" w:rsidRDefault="006161AD" w:rsidP="006F573E">
            <w:pPr>
              <w:spacing w:after="60"/>
              <w:jc w:val="center"/>
              <w:rPr>
                <w:iCs/>
                <w:sz w:val="20"/>
              </w:rPr>
            </w:pPr>
            <w:r w:rsidRPr="00D476E3">
              <w:rPr>
                <w:iCs/>
                <w:sz w:val="20"/>
              </w:rPr>
              <w:t>$/MWh</w:t>
            </w:r>
          </w:p>
        </w:tc>
        <w:tc>
          <w:tcPr>
            <w:tcW w:w="3541" w:type="pct"/>
            <w:shd w:val="clear" w:color="auto" w:fill="auto"/>
          </w:tcPr>
          <w:p w14:paraId="32D148FC" w14:textId="77777777" w:rsidR="006161AD" w:rsidRPr="00D476E3" w:rsidRDefault="006161AD" w:rsidP="006F573E">
            <w:pPr>
              <w:spacing w:after="60"/>
              <w:rPr>
                <w:iCs/>
                <w:sz w:val="20"/>
              </w:rPr>
            </w:pPr>
            <w:r w:rsidRPr="00D476E3">
              <w:rPr>
                <w:i/>
                <w:iCs/>
                <w:sz w:val="20"/>
              </w:rPr>
              <w:t>Real-Time Settlement Point Price—</w:t>
            </w:r>
            <w:r w:rsidRPr="00D476E3">
              <w:rPr>
                <w:iCs/>
                <w:sz w:val="20"/>
              </w:rPr>
              <w:t>The Real-Time Settlement Point Price at the Settlement Point for the 15-minute Settlement Interval within the hour.</w:t>
            </w:r>
          </w:p>
        </w:tc>
      </w:tr>
      <w:tr w:rsidR="006161AD" w:rsidRPr="00D476E3" w14:paraId="7025F816" w14:textId="77777777" w:rsidTr="006F573E">
        <w:tc>
          <w:tcPr>
            <w:tcW w:w="1060" w:type="pct"/>
            <w:shd w:val="clear" w:color="auto" w:fill="auto"/>
          </w:tcPr>
          <w:p w14:paraId="1F96E087" w14:textId="77777777" w:rsidR="006161AD" w:rsidRPr="00D476E3" w:rsidRDefault="006161AD" w:rsidP="006F573E">
            <w:pPr>
              <w:spacing w:after="60"/>
              <w:rPr>
                <w:iCs/>
                <w:sz w:val="20"/>
              </w:rPr>
            </w:pPr>
            <w:r w:rsidRPr="00D476E3">
              <w:rPr>
                <w:iCs/>
                <w:sz w:val="20"/>
              </w:rPr>
              <w:t>DAES</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A306345"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2D5D522B" w14:textId="77777777" w:rsidR="006161AD" w:rsidRPr="00D476E3" w:rsidRDefault="006161AD" w:rsidP="006F573E">
            <w:pPr>
              <w:spacing w:after="60"/>
              <w:rPr>
                <w:iCs/>
                <w:sz w:val="20"/>
              </w:rPr>
            </w:pPr>
            <w:r w:rsidRPr="00D476E3">
              <w:rPr>
                <w:i/>
                <w:iCs/>
                <w:sz w:val="20"/>
              </w:rPr>
              <w:t>Day-Ahead Energy Sale per QSE per Settlement Point</w:t>
            </w:r>
            <w:r w:rsidRPr="00D476E3">
              <w:rPr>
                <w:rFonts w:ascii="Symbol" w:eastAsia="Symbol" w:hAnsi="Symbol" w:cs="Symbol"/>
                <w:iCs/>
                <w:sz w:val="20"/>
              </w:rPr>
              <w:t>¾</w:t>
            </w:r>
            <w:r w:rsidRPr="00D476E3">
              <w:rPr>
                <w:iCs/>
                <w:sz w:val="20"/>
              </w:rPr>
              <w:t xml:space="preserve">The total amount of energy represented by QSE </w:t>
            </w:r>
            <w:r w:rsidRPr="00D476E3">
              <w:rPr>
                <w:i/>
                <w:iCs/>
                <w:sz w:val="20"/>
              </w:rPr>
              <w:t>q</w:t>
            </w:r>
            <w:r w:rsidRPr="00D476E3">
              <w:rPr>
                <w:iCs/>
                <w:sz w:val="20"/>
              </w:rPr>
              <w:t xml:space="preserve">’s Three-Part Supply Offers that would have cleared in the DAM </w:t>
            </w:r>
            <w:r w:rsidRPr="00D476E3">
              <w:rPr>
                <w:iCs/>
                <w:sz w:val="20"/>
              </w:rPr>
              <w:lastRenderedPageBreak/>
              <w:t xml:space="preserve">and DAM Energy-Only Offer Curves that would have cleared in the DAM at Settlement Point </w:t>
            </w:r>
            <w:r w:rsidRPr="00D476E3">
              <w:rPr>
                <w:i/>
                <w:iCs/>
                <w:sz w:val="20"/>
              </w:rPr>
              <w:t>p</w:t>
            </w:r>
            <w:r w:rsidRPr="00D476E3">
              <w:rPr>
                <w:iCs/>
                <w:sz w:val="20"/>
              </w:rPr>
              <w:t>, for the hour.</w:t>
            </w:r>
          </w:p>
        </w:tc>
      </w:tr>
      <w:tr w:rsidR="006161AD" w:rsidRPr="00D476E3" w14:paraId="3214391E" w14:textId="77777777" w:rsidTr="006F573E">
        <w:tc>
          <w:tcPr>
            <w:tcW w:w="1060" w:type="pct"/>
            <w:shd w:val="clear" w:color="auto" w:fill="auto"/>
          </w:tcPr>
          <w:p w14:paraId="7BAB543B" w14:textId="77777777" w:rsidR="006161AD" w:rsidRPr="00D476E3" w:rsidRDefault="006161AD" w:rsidP="006F573E">
            <w:pPr>
              <w:spacing w:after="60"/>
              <w:rPr>
                <w:iCs/>
                <w:sz w:val="20"/>
              </w:rPr>
            </w:pPr>
            <w:r w:rsidRPr="00D476E3">
              <w:rPr>
                <w:iCs/>
                <w:sz w:val="20"/>
              </w:rPr>
              <w:lastRenderedPageBreak/>
              <w:t>DAEP</w:t>
            </w:r>
            <w:r w:rsidRPr="00D476E3">
              <w:rPr>
                <w:iCs/>
                <w:sz w:val="20"/>
                <w:vertAlign w:val="subscript"/>
              </w:rPr>
              <w:t xml:space="preserve"> </w:t>
            </w:r>
            <w:r w:rsidRPr="00D476E3">
              <w:rPr>
                <w:i/>
                <w:iCs/>
                <w:sz w:val="20"/>
                <w:vertAlign w:val="subscript"/>
              </w:rPr>
              <w:t>q, p</w:t>
            </w:r>
          </w:p>
        </w:tc>
        <w:tc>
          <w:tcPr>
            <w:tcW w:w="399" w:type="pct"/>
            <w:shd w:val="clear" w:color="auto" w:fill="auto"/>
          </w:tcPr>
          <w:p w14:paraId="76CB5F87"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31CC73C" w14:textId="77777777" w:rsidR="006161AD" w:rsidRPr="00D476E3" w:rsidRDefault="006161AD" w:rsidP="006F573E">
            <w:pPr>
              <w:spacing w:after="60"/>
              <w:rPr>
                <w:iCs/>
                <w:sz w:val="20"/>
              </w:rPr>
            </w:pPr>
            <w:r w:rsidRPr="00D476E3">
              <w:rPr>
                <w:i/>
                <w:iCs/>
                <w:sz w:val="20"/>
              </w:rPr>
              <w:t>Day-Ahead Energy Purchase per QSE per Settlement Point</w:t>
            </w:r>
            <w:r w:rsidRPr="00D476E3">
              <w:rPr>
                <w:rFonts w:ascii="Symbol" w:eastAsia="Symbol" w:hAnsi="Symbol" w:cs="Symbol"/>
                <w:iCs/>
                <w:sz w:val="20"/>
              </w:rPr>
              <w:t>¾</w:t>
            </w:r>
            <w:r w:rsidRPr="00D476E3">
              <w:rPr>
                <w:iCs/>
                <w:sz w:val="20"/>
              </w:rPr>
              <w:t xml:space="preserve">The total amount of energy represented by QSE </w:t>
            </w:r>
            <w:r w:rsidRPr="00D476E3">
              <w:rPr>
                <w:i/>
                <w:iCs/>
                <w:sz w:val="20"/>
              </w:rPr>
              <w:t>q</w:t>
            </w:r>
            <w:r w:rsidRPr="00D476E3">
              <w:rPr>
                <w:iCs/>
                <w:sz w:val="20"/>
              </w:rPr>
              <w:t xml:space="preserve">’s DAM Energy Bids that would have cleared at Settlement Point </w:t>
            </w:r>
            <w:r w:rsidRPr="00D476E3">
              <w:rPr>
                <w:i/>
                <w:iCs/>
                <w:sz w:val="20"/>
              </w:rPr>
              <w:t>p</w:t>
            </w:r>
            <w:r w:rsidRPr="00D476E3">
              <w:rPr>
                <w:iCs/>
                <w:sz w:val="20"/>
              </w:rPr>
              <w:t>, for the hour.</w:t>
            </w:r>
          </w:p>
        </w:tc>
      </w:tr>
      <w:tr w:rsidR="006161AD" w:rsidRPr="00D476E3" w14:paraId="525CDDAC" w14:textId="77777777" w:rsidTr="006F573E">
        <w:tc>
          <w:tcPr>
            <w:tcW w:w="1060" w:type="pct"/>
            <w:shd w:val="clear" w:color="auto" w:fill="auto"/>
          </w:tcPr>
          <w:p w14:paraId="4CDFF22A" w14:textId="77777777" w:rsidR="006161AD" w:rsidRPr="00D476E3" w:rsidRDefault="006161AD" w:rsidP="006F573E">
            <w:pPr>
              <w:spacing w:after="60"/>
              <w:rPr>
                <w:iCs/>
                <w:sz w:val="20"/>
              </w:rPr>
            </w:pPr>
            <w:r w:rsidRPr="00D476E3">
              <w:rPr>
                <w:iCs/>
                <w:sz w:val="20"/>
              </w:rPr>
              <w:t xml:space="preserve">PCRUR </w:t>
            </w:r>
            <w:r w:rsidRPr="00D476E3">
              <w:rPr>
                <w:i/>
                <w:iCs/>
                <w:sz w:val="20"/>
                <w:vertAlign w:val="subscript"/>
              </w:rPr>
              <w:t>q, r, DAM</w:t>
            </w:r>
            <w:r w:rsidRPr="00D476E3">
              <w:rPr>
                <w:i/>
                <w:iCs/>
                <w:sz w:val="20"/>
              </w:rPr>
              <w:t xml:space="preserve"> </w:t>
            </w:r>
          </w:p>
        </w:tc>
        <w:tc>
          <w:tcPr>
            <w:tcW w:w="399" w:type="pct"/>
            <w:shd w:val="clear" w:color="auto" w:fill="auto"/>
          </w:tcPr>
          <w:p w14:paraId="465A0CED"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7AEA782" w14:textId="77777777" w:rsidR="006161AD" w:rsidRPr="00D476E3" w:rsidRDefault="006161AD" w:rsidP="006F573E">
            <w:pPr>
              <w:spacing w:after="60"/>
              <w:rPr>
                <w:iCs/>
                <w:sz w:val="20"/>
              </w:rPr>
            </w:pPr>
            <w:r w:rsidRPr="00D476E3">
              <w:rPr>
                <w:i/>
                <w:iCs/>
                <w:sz w:val="20"/>
              </w:rPr>
              <w:t>Procured Capacity for Regulation Up from Resource per QSE per Resource in DAM</w:t>
            </w:r>
            <w:r w:rsidRPr="00D476E3">
              <w:rPr>
                <w:iCs/>
                <w:sz w:val="20"/>
              </w:rPr>
              <w:t xml:space="preserve">—The Regulation Up Service (Reg-Up)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09860D36" w14:textId="77777777" w:rsidTr="006F573E">
        <w:tc>
          <w:tcPr>
            <w:tcW w:w="1060" w:type="pct"/>
            <w:shd w:val="clear" w:color="auto" w:fill="auto"/>
          </w:tcPr>
          <w:p w14:paraId="4FB0F935" w14:textId="77777777" w:rsidR="006161AD" w:rsidRPr="00D476E3" w:rsidRDefault="006161AD" w:rsidP="006F573E">
            <w:pPr>
              <w:spacing w:after="60"/>
              <w:rPr>
                <w:iCs/>
                <w:sz w:val="20"/>
              </w:rPr>
            </w:pPr>
            <w:r w:rsidRPr="00D476E3">
              <w:rPr>
                <w:iCs/>
                <w:sz w:val="20"/>
              </w:rPr>
              <w:t>PCRDR</w:t>
            </w:r>
            <w:r w:rsidRPr="00D476E3">
              <w:rPr>
                <w:i/>
                <w:iCs/>
                <w:sz w:val="20"/>
              </w:rPr>
              <w:t xml:space="preserve"> </w:t>
            </w:r>
            <w:r w:rsidRPr="00D476E3">
              <w:rPr>
                <w:i/>
                <w:iCs/>
                <w:sz w:val="20"/>
                <w:vertAlign w:val="subscript"/>
              </w:rPr>
              <w:t>q, r, DAM</w:t>
            </w:r>
          </w:p>
        </w:tc>
        <w:tc>
          <w:tcPr>
            <w:tcW w:w="399" w:type="pct"/>
            <w:shd w:val="clear" w:color="auto" w:fill="auto"/>
          </w:tcPr>
          <w:p w14:paraId="53554B68"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0A3AB6DE" w14:textId="77777777" w:rsidR="006161AD" w:rsidRPr="00D476E3" w:rsidRDefault="006161AD" w:rsidP="006F573E">
            <w:pPr>
              <w:spacing w:after="60"/>
              <w:rPr>
                <w:iCs/>
                <w:sz w:val="20"/>
              </w:rPr>
            </w:pPr>
            <w:r w:rsidRPr="00D476E3">
              <w:rPr>
                <w:i/>
                <w:iCs/>
                <w:sz w:val="20"/>
              </w:rPr>
              <w:t>Procured Capacity for Regulation Down from Resource per QSE per Resource in DAM</w:t>
            </w:r>
            <w:r w:rsidRPr="00D476E3">
              <w:rPr>
                <w:iCs/>
                <w:sz w:val="20"/>
              </w:rPr>
              <w:t xml:space="preserve">—The Regulation Down Service (Reg-Down)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18F4E1A8" w14:textId="77777777" w:rsidTr="006F573E">
        <w:tc>
          <w:tcPr>
            <w:tcW w:w="1060" w:type="pct"/>
            <w:shd w:val="clear" w:color="auto" w:fill="auto"/>
          </w:tcPr>
          <w:p w14:paraId="76B58AAF" w14:textId="77777777" w:rsidR="006161AD" w:rsidRPr="00D476E3" w:rsidRDefault="006161AD" w:rsidP="006F573E">
            <w:pPr>
              <w:spacing w:after="60"/>
              <w:rPr>
                <w:iCs/>
                <w:sz w:val="20"/>
              </w:rPr>
            </w:pPr>
            <w:r w:rsidRPr="00D476E3">
              <w:rPr>
                <w:iCs/>
                <w:sz w:val="20"/>
              </w:rPr>
              <w:t xml:space="preserve">PCRRR </w:t>
            </w:r>
            <w:r w:rsidRPr="00D476E3">
              <w:rPr>
                <w:i/>
                <w:iCs/>
                <w:sz w:val="20"/>
                <w:vertAlign w:val="subscript"/>
              </w:rPr>
              <w:t>q, r, DAM</w:t>
            </w:r>
            <w:r w:rsidRPr="00D476E3">
              <w:rPr>
                <w:i/>
                <w:iCs/>
                <w:sz w:val="20"/>
              </w:rPr>
              <w:t xml:space="preserve"> </w:t>
            </w:r>
          </w:p>
        </w:tc>
        <w:tc>
          <w:tcPr>
            <w:tcW w:w="399" w:type="pct"/>
            <w:shd w:val="clear" w:color="auto" w:fill="auto"/>
          </w:tcPr>
          <w:p w14:paraId="2D96530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7AFB623E" w14:textId="77777777" w:rsidR="006161AD" w:rsidRPr="00D476E3" w:rsidRDefault="006161AD" w:rsidP="006F573E">
            <w:pPr>
              <w:spacing w:after="60"/>
              <w:rPr>
                <w:iCs/>
                <w:sz w:val="20"/>
              </w:rPr>
            </w:pPr>
            <w:r w:rsidRPr="00D476E3">
              <w:rPr>
                <w:i/>
                <w:iCs/>
                <w:sz w:val="20"/>
              </w:rPr>
              <w:t>Procured Capacity for Responsive Reserve from Resource per QSE per Resource in DAM</w:t>
            </w:r>
            <w:r w:rsidRPr="00D476E3">
              <w:rPr>
                <w:iCs/>
                <w:sz w:val="20"/>
              </w:rPr>
              <w:t xml:space="preserve">—The Responsive Reserve (RRS)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36002D3" w14:textId="77777777" w:rsidTr="006F573E">
        <w:tc>
          <w:tcPr>
            <w:tcW w:w="1060" w:type="pct"/>
            <w:shd w:val="clear" w:color="auto" w:fill="auto"/>
          </w:tcPr>
          <w:p w14:paraId="0581AAB3" w14:textId="77777777" w:rsidR="006161AD" w:rsidRPr="00D476E3" w:rsidRDefault="006161AD" w:rsidP="006F573E">
            <w:pPr>
              <w:spacing w:after="60"/>
              <w:rPr>
                <w:iCs/>
                <w:sz w:val="20"/>
              </w:rPr>
            </w:pPr>
            <w:r w:rsidRPr="00D476E3">
              <w:rPr>
                <w:iCs/>
                <w:sz w:val="20"/>
              </w:rPr>
              <w:t xml:space="preserve">PCNSR </w:t>
            </w:r>
            <w:r w:rsidRPr="00D476E3">
              <w:rPr>
                <w:i/>
                <w:iCs/>
                <w:sz w:val="20"/>
                <w:vertAlign w:val="subscript"/>
              </w:rPr>
              <w:t>q, r, DAM</w:t>
            </w:r>
          </w:p>
        </w:tc>
        <w:tc>
          <w:tcPr>
            <w:tcW w:w="399" w:type="pct"/>
            <w:shd w:val="clear" w:color="auto" w:fill="auto"/>
          </w:tcPr>
          <w:p w14:paraId="5A7E3F2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3848FEB4" w14:textId="77777777" w:rsidR="006161AD" w:rsidRPr="00D476E3" w:rsidRDefault="006161AD" w:rsidP="006F573E">
            <w:pPr>
              <w:spacing w:after="60"/>
              <w:rPr>
                <w:iCs/>
                <w:sz w:val="20"/>
              </w:rPr>
            </w:pPr>
            <w:r w:rsidRPr="00D476E3">
              <w:rPr>
                <w:i/>
                <w:iCs/>
                <w:sz w:val="20"/>
              </w:rPr>
              <w:t>Procured Capacity for Non-Spinning Reserve from Resource per QSE per Resource in DAM</w:t>
            </w:r>
            <w:r w:rsidRPr="00D476E3">
              <w:rPr>
                <w:iCs/>
                <w:sz w:val="20"/>
              </w:rPr>
              <w:t xml:space="preserve">—The Non-Spinning Reserve (Non-Spin)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7AF9D959" w14:textId="77777777" w:rsidTr="006F573E">
        <w:tc>
          <w:tcPr>
            <w:tcW w:w="1060" w:type="pct"/>
            <w:shd w:val="clear" w:color="auto" w:fill="auto"/>
          </w:tcPr>
          <w:p w14:paraId="755944C5" w14:textId="77777777" w:rsidR="006161AD" w:rsidRPr="00D476E3" w:rsidRDefault="006161AD" w:rsidP="006F573E">
            <w:pPr>
              <w:spacing w:after="60"/>
              <w:rPr>
                <w:iCs/>
                <w:sz w:val="20"/>
              </w:rPr>
            </w:pPr>
            <w:r w:rsidRPr="00D476E3">
              <w:rPr>
                <w:iCs/>
                <w:sz w:val="20"/>
              </w:rPr>
              <w:t xml:space="preserve">PCECRR </w:t>
            </w:r>
            <w:r w:rsidRPr="00D476E3">
              <w:rPr>
                <w:i/>
                <w:iCs/>
                <w:sz w:val="20"/>
                <w:vertAlign w:val="subscript"/>
              </w:rPr>
              <w:t>q, r, DAM</w:t>
            </w:r>
          </w:p>
        </w:tc>
        <w:tc>
          <w:tcPr>
            <w:tcW w:w="399" w:type="pct"/>
            <w:shd w:val="clear" w:color="auto" w:fill="auto"/>
          </w:tcPr>
          <w:p w14:paraId="7CB03DE3" w14:textId="77777777" w:rsidR="006161AD" w:rsidRPr="00D476E3" w:rsidRDefault="006161AD" w:rsidP="006F573E">
            <w:pPr>
              <w:spacing w:after="60"/>
              <w:jc w:val="center"/>
              <w:rPr>
                <w:iCs/>
                <w:sz w:val="20"/>
              </w:rPr>
            </w:pPr>
            <w:r w:rsidRPr="00D476E3">
              <w:rPr>
                <w:iCs/>
                <w:sz w:val="20"/>
              </w:rPr>
              <w:t>MW</w:t>
            </w:r>
          </w:p>
        </w:tc>
        <w:tc>
          <w:tcPr>
            <w:tcW w:w="3541" w:type="pct"/>
            <w:shd w:val="clear" w:color="auto" w:fill="auto"/>
          </w:tcPr>
          <w:p w14:paraId="10432547" w14:textId="77777777" w:rsidR="006161AD" w:rsidRPr="00D476E3" w:rsidRDefault="006161AD" w:rsidP="006F573E">
            <w:pPr>
              <w:spacing w:after="60"/>
              <w:rPr>
                <w:i/>
                <w:iCs/>
                <w:sz w:val="20"/>
              </w:rPr>
            </w:pPr>
            <w:r w:rsidRPr="00D476E3">
              <w:rPr>
                <w:i/>
                <w:iCs/>
                <w:sz w:val="20"/>
              </w:rPr>
              <w:t>Procured Capacity for ERCOT Contingency Reserve Service from Resource per QSE per Resource in DAM</w:t>
            </w:r>
            <w:r w:rsidRPr="00D476E3">
              <w:rPr>
                <w:iCs/>
                <w:sz w:val="20"/>
              </w:rPr>
              <w:t xml:space="preserve">—The ERCOT Contingency Reserve Service (ECRS) capacity quantity that would have been awarded to QSE </w:t>
            </w:r>
            <w:r w:rsidRPr="00D476E3">
              <w:rPr>
                <w:i/>
                <w:iCs/>
                <w:sz w:val="20"/>
              </w:rPr>
              <w:t>q</w:t>
            </w:r>
            <w:r w:rsidRPr="00D476E3">
              <w:rPr>
                <w:iCs/>
                <w:sz w:val="20"/>
              </w:rPr>
              <w:t xml:space="preserve"> in the DAM for Resource </w:t>
            </w:r>
            <w:r w:rsidRPr="00D476E3">
              <w:rPr>
                <w:i/>
                <w:iCs/>
                <w:sz w:val="20"/>
              </w:rPr>
              <w:t>r</w:t>
            </w:r>
            <w:r w:rsidRPr="00D476E3">
              <w:rPr>
                <w:iCs/>
                <w:sz w:val="20"/>
              </w:rPr>
              <w:t xml:space="preserve">, for the hour.  Where for a Combined Cycle Train, the Resource </w:t>
            </w:r>
            <w:r w:rsidRPr="00D476E3">
              <w:rPr>
                <w:i/>
                <w:iCs/>
                <w:sz w:val="20"/>
              </w:rPr>
              <w:t xml:space="preserve">r </w:t>
            </w:r>
            <w:r w:rsidRPr="00D476E3">
              <w:rPr>
                <w:iCs/>
                <w:sz w:val="20"/>
              </w:rPr>
              <w:t>is a Combined Cycle Generation Resource within the Combined Cycle Train.</w:t>
            </w:r>
          </w:p>
        </w:tc>
      </w:tr>
      <w:tr w:rsidR="006161AD" w:rsidRPr="00D476E3" w14:paraId="6CC135F1" w14:textId="77777777" w:rsidTr="006F573E">
        <w:trPr>
          <w:ins w:id="57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E143340" w14:textId="77777777" w:rsidR="006161AD" w:rsidRPr="00D476E3" w:rsidRDefault="006161AD" w:rsidP="006F573E">
            <w:pPr>
              <w:rPr>
                <w:ins w:id="572" w:author="ERCOT" w:date="2024-06-04T08:49:00Z"/>
                <w:iCs/>
                <w:sz w:val="20"/>
              </w:rPr>
            </w:pPr>
            <w:ins w:id="573" w:author="ERCOT" w:date="2024-06-04T08:49:00Z">
              <w:r w:rsidRPr="00D476E3">
                <w:rPr>
                  <w:iCs/>
                  <w:sz w:val="20"/>
                </w:rPr>
                <w:t xml:space="preserve">DARUOAWD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47FF0B45" w14:textId="77777777" w:rsidR="006161AD" w:rsidRPr="00D476E3" w:rsidRDefault="006161AD" w:rsidP="006F573E">
            <w:pPr>
              <w:jc w:val="center"/>
              <w:rPr>
                <w:ins w:id="574" w:author="ERCOT" w:date="2024-06-04T08:49:00Z"/>
                <w:iCs/>
                <w:sz w:val="20"/>
              </w:rPr>
            </w:pPr>
            <w:ins w:id="57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E603AEC" w14:textId="77777777" w:rsidR="006161AD" w:rsidRPr="00D476E3" w:rsidRDefault="006161AD" w:rsidP="006F573E">
            <w:pPr>
              <w:spacing w:after="60"/>
              <w:rPr>
                <w:ins w:id="576" w:author="ERCOT" w:date="2024-06-04T08:49:00Z"/>
                <w:i/>
                <w:iCs/>
                <w:sz w:val="20"/>
              </w:rPr>
            </w:pPr>
            <w:ins w:id="577" w:author="ERCOT" w:date="2024-06-04T08:49:00Z">
              <w:r w:rsidRPr="00D476E3">
                <w:rPr>
                  <w:i/>
                  <w:iCs/>
                  <w:sz w:val="20"/>
                </w:rPr>
                <w:t>Day-Ahead Reg-Up Only Award per QSE—</w:t>
              </w:r>
              <w:r w:rsidRPr="00D476E3">
                <w:rPr>
                  <w:sz w:val="20"/>
                </w:rPr>
                <w:t xml:space="preserve">The Reg-Up Only capacity quantity </w:t>
              </w:r>
            </w:ins>
            <w:ins w:id="578" w:author="ERCOT" w:date="2024-06-04T08:56:00Z">
              <w:r w:rsidRPr="00D476E3">
                <w:rPr>
                  <w:iCs/>
                  <w:sz w:val="20"/>
                </w:rPr>
                <w:t>that would have been awarded to</w:t>
              </w:r>
            </w:ins>
            <w:ins w:id="579" w:author="ERCOT" w:date="2024-06-04T08:57:00Z">
              <w:r w:rsidRPr="00D476E3">
                <w:rPr>
                  <w:iCs/>
                  <w:sz w:val="20"/>
                </w:rPr>
                <w:t xml:space="preserve"> </w:t>
              </w:r>
            </w:ins>
            <w:ins w:id="580" w:author="ERCOT" w:date="2024-06-04T08:49:00Z">
              <w:r w:rsidRPr="00D476E3">
                <w:rPr>
                  <w:sz w:val="20"/>
                </w:rPr>
                <w:t xml:space="preserve">QSE </w:t>
              </w:r>
              <w:r w:rsidRPr="00D476E3">
                <w:rPr>
                  <w:i/>
                  <w:iCs/>
                  <w:sz w:val="20"/>
                </w:rPr>
                <w:t>q</w:t>
              </w:r>
              <w:r w:rsidRPr="00D476E3">
                <w:rPr>
                  <w:sz w:val="20"/>
                </w:rPr>
                <w:t xml:space="preserve"> </w:t>
              </w:r>
            </w:ins>
            <w:ins w:id="581" w:author="ERCOT" w:date="2024-06-04T08:56:00Z">
              <w:r w:rsidRPr="00D476E3">
                <w:rPr>
                  <w:sz w:val="20"/>
                </w:rPr>
                <w:t xml:space="preserve">in </w:t>
              </w:r>
            </w:ins>
            <w:ins w:id="582" w:author="ERCOT" w:date="2024-06-04T08:57:00Z">
              <w:r w:rsidRPr="00D476E3">
                <w:rPr>
                  <w:sz w:val="20"/>
                </w:rPr>
                <w:t xml:space="preserve">the </w:t>
              </w:r>
            </w:ins>
            <w:ins w:id="583" w:author="ERCOT" w:date="2024-06-04T08:56:00Z">
              <w:r w:rsidRPr="00D476E3">
                <w:rPr>
                  <w:sz w:val="20"/>
                </w:rPr>
                <w:t xml:space="preserve">DAM </w:t>
              </w:r>
            </w:ins>
            <w:ins w:id="584" w:author="ERCOT" w:date="2024-06-04T08:49:00Z">
              <w:r w:rsidRPr="00D476E3">
                <w:rPr>
                  <w:sz w:val="20"/>
                </w:rPr>
                <w:t>for the hour.</w:t>
              </w:r>
            </w:ins>
          </w:p>
        </w:tc>
      </w:tr>
      <w:tr w:rsidR="006161AD" w:rsidRPr="00D476E3" w14:paraId="29FF1A09" w14:textId="77777777" w:rsidTr="006F573E">
        <w:trPr>
          <w:ins w:id="585"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B3F3FF5" w14:textId="77777777" w:rsidR="006161AD" w:rsidRPr="00D476E3" w:rsidRDefault="006161AD" w:rsidP="006F573E">
            <w:pPr>
              <w:rPr>
                <w:ins w:id="586" w:author="ERCOT" w:date="2024-06-04T08:49:00Z"/>
                <w:iCs/>
                <w:sz w:val="20"/>
              </w:rPr>
            </w:pPr>
            <w:ins w:id="587" w:author="ERCOT" w:date="2024-06-04T08:49:00Z">
              <w:r w:rsidRPr="00D476E3">
                <w:rPr>
                  <w:iCs/>
                  <w:sz w:val="20"/>
                </w:rPr>
                <w:t xml:space="preserve">DARDOAWD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48578F0" w14:textId="77777777" w:rsidR="006161AD" w:rsidRPr="00D476E3" w:rsidRDefault="006161AD" w:rsidP="006F573E">
            <w:pPr>
              <w:jc w:val="center"/>
              <w:rPr>
                <w:ins w:id="588" w:author="ERCOT" w:date="2024-06-04T08:49:00Z"/>
                <w:iCs/>
                <w:sz w:val="20"/>
              </w:rPr>
            </w:pPr>
            <w:ins w:id="589"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F7D6E59" w14:textId="77777777" w:rsidR="006161AD" w:rsidRPr="00D476E3" w:rsidRDefault="006161AD" w:rsidP="006F573E">
            <w:pPr>
              <w:spacing w:after="60"/>
              <w:rPr>
                <w:ins w:id="590" w:author="ERCOT" w:date="2024-06-04T08:49:00Z"/>
                <w:i/>
                <w:iCs/>
                <w:sz w:val="20"/>
              </w:rPr>
            </w:pPr>
            <w:ins w:id="591" w:author="ERCOT" w:date="2024-06-04T08:49:00Z">
              <w:r w:rsidRPr="00D476E3">
                <w:rPr>
                  <w:i/>
                  <w:iCs/>
                  <w:sz w:val="20"/>
                </w:rPr>
                <w:t>Day-Ahead Reg-Down Only Award per QSE—</w:t>
              </w:r>
            </w:ins>
            <w:ins w:id="592" w:author="ERCOT" w:date="2024-06-04T08:57:00Z">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ins>
          </w:p>
        </w:tc>
      </w:tr>
      <w:tr w:rsidR="006161AD" w:rsidRPr="00D476E3" w14:paraId="5BB5E2D7" w14:textId="77777777" w:rsidTr="006F573E">
        <w:trPr>
          <w:ins w:id="593" w:author="ERCOT" w:date="2024-06-04T08:48:00Z"/>
        </w:trPr>
        <w:tc>
          <w:tcPr>
            <w:tcW w:w="1060" w:type="pct"/>
          </w:tcPr>
          <w:p w14:paraId="3A968C9C" w14:textId="77777777" w:rsidR="006161AD" w:rsidRPr="00D476E3" w:rsidRDefault="006161AD" w:rsidP="006F573E">
            <w:pPr>
              <w:spacing w:after="60"/>
              <w:rPr>
                <w:ins w:id="594" w:author="ERCOT" w:date="2024-06-04T08:48:00Z"/>
                <w:iCs/>
                <w:sz w:val="20"/>
              </w:rPr>
            </w:pPr>
            <w:ins w:id="595" w:author="ERCOT" w:date="2024-06-04T08:49:00Z">
              <w:r w:rsidRPr="00D476E3">
                <w:rPr>
                  <w:sz w:val="20"/>
                  <w:szCs w:val="20"/>
                </w:rPr>
                <w:t xml:space="preserve">DARROAWD </w:t>
              </w:r>
              <w:r w:rsidRPr="00D476E3">
                <w:rPr>
                  <w:i/>
                  <w:sz w:val="20"/>
                  <w:szCs w:val="20"/>
                  <w:vertAlign w:val="subscript"/>
                </w:rPr>
                <w:t>q</w:t>
              </w:r>
            </w:ins>
          </w:p>
        </w:tc>
        <w:tc>
          <w:tcPr>
            <w:tcW w:w="399" w:type="pct"/>
          </w:tcPr>
          <w:p w14:paraId="3C9CFF22" w14:textId="77777777" w:rsidR="006161AD" w:rsidRPr="00D476E3" w:rsidRDefault="006161AD" w:rsidP="006F573E">
            <w:pPr>
              <w:spacing w:after="60"/>
              <w:jc w:val="center"/>
              <w:rPr>
                <w:ins w:id="596" w:author="ERCOT" w:date="2024-06-04T08:48:00Z"/>
                <w:iCs/>
                <w:sz w:val="20"/>
              </w:rPr>
            </w:pPr>
            <w:ins w:id="597" w:author="ERCOT" w:date="2024-06-04T08:49:00Z">
              <w:r w:rsidRPr="00D476E3">
                <w:rPr>
                  <w:sz w:val="20"/>
                  <w:szCs w:val="20"/>
                </w:rPr>
                <w:t>MW</w:t>
              </w:r>
            </w:ins>
          </w:p>
        </w:tc>
        <w:tc>
          <w:tcPr>
            <w:tcW w:w="3541" w:type="pct"/>
          </w:tcPr>
          <w:p w14:paraId="6DF4999C" w14:textId="77777777" w:rsidR="006161AD" w:rsidRPr="00D476E3" w:rsidRDefault="006161AD" w:rsidP="006F573E">
            <w:pPr>
              <w:spacing w:after="60"/>
              <w:rPr>
                <w:ins w:id="598" w:author="ERCOT" w:date="2024-06-04T08:48:00Z"/>
                <w:i/>
                <w:iCs/>
                <w:sz w:val="20"/>
              </w:rPr>
            </w:pPr>
            <w:ins w:id="599" w:author="ERCOT" w:date="2024-06-04T08:49:00Z">
              <w:r w:rsidRPr="00D476E3">
                <w:rPr>
                  <w:i/>
                  <w:sz w:val="20"/>
                  <w:szCs w:val="20"/>
                </w:rPr>
                <w:t>Day-Ahead Responsive Reserve Only Award per QSE</w:t>
              </w:r>
              <w:r w:rsidRPr="00D476E3">
                <w:rPr>
                  <w:sz w:val="20"/>
                  <w:szCs w:val="20"/>
                </w:rPr>
                <w:t>—</w:t>
              </w:r>
            </w:ins>
            <w:ins w:id="600" w:author="ERCOT" w:date="2024-06-04T08:57:00Z">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185CB0D" w14:textId="77777777" w:rsidTr="006F573E">
        <w:trPr>
          <w:ins w:id="601"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6BCC44F8" w14:textId="77777777" w:rsidR="006161AD" w:rsidRPr="00D476E3" w:rsidRDefault="006161AD" w:rsidP="006F573E">
            <w:pPr>
              <w:rPr>
                <w:ins w:id="602" w:author="ERCOT" w:date="2024-06-04T08:49:00Z"/>
                <w:iCs/>
                <w:sz w:val="20"/>
              </w:rPr>
            </w:pPr>
            <w:ins w:id="603" w:author="ERCOT" w:date="2024-06-04T08:49:00Z">
              <w:r w:rsidRPr="00D476E3">
                <w:rPr>
                  <w:iCs/>
                  <w:sz w:val="20"/>
                </w:rPr>
                <w:t xml:space="preserve">DANSOAWD </w:t>
              </w:r>
              <w:r w:rsidRPr="00D476E3">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67EC965" w14:textId="77777777" w:rsidR="006161AD" w:rsidRPr="00D476E3" w:rsidRDefault="006161AD" w:rsidP="006F573E">
            <w:pPr>
              <w:jc w:val="center"/>
              <w:rPr>
                <w:ins w:id="604" w:author="ERCOT" w:date="2024-06-04T08:49:00Z"/>
                <w:iCs/>
                <w:sz w:val="20"/>
              </w:rPr>
            </w:pPr>
            <w:ins w:id="605" w:author="ERCOT" w:date="2024-06-04T08:49: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900DF5E" w14:textId="77777777" w:rsidR="006161AD" w:rsidRPr="00D476E3" w:rsidRDefault="006161AD" w:rsidP="006F573E">
            <w:pPr>
              <w:spacing w:after="60"/>
              <w:rPr>
                <w:ins w:id="606" w:author="ERCOT" w:date="2024-06-04T08:49:00Z"/>
                <w:i/>
                <w:iCs/>
                <w:sz w:val="20"/>
              </w:rPr>
            </w:pPr>
            <w:ins w:id="607" w:author="ERCOT" w:date="2024-06-04T08:49:00Z">
              <w:r w:rsidRPr="00D476E3">
                <w:rPr>
                  <w:i/>
                  <w:iCs/>
                  <w:sz w:val="20"/>
                </w:rPr>
                <w:t>Day-Ahead Non-Spin Only Award per QSE—</w:t>
              </w:r>
            </w:ins>
            <w:ins w:id="608" w:author="ERCOT" w:date="2024-06-04T08:57:00Z">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ins>
          </w:p>
        </w:tc>
      </w:tr>
      <w:tr w:rsidR="006161AD" w:rsidRPr="00D476E3" w14:paraId="5CB31293" w14:textId="77777777" w:rsidTr="006F573E">
        <w:trPr>
          <w:ins w:id="609" w:author="ERCOT" w:date="2024-06-04T08:50: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4CB8A84" w14:textId="77777777" w:rsidR="006161AD" w:rsidRPr="00D476E3" w:rsidRDefault="006161AD" w:rsidP="006F573E">
            <w:pPr>
              <w:spacing w:after="60"/>
              <w:rPr>
                <w:ins w:id="610" w:author="ERCOT" w:date="2024-06-04T08:50:00Z"/>
                <w:iCs/>
                <w:sz w:val="20"/>
              </w:rPr>
            </w:pPr>
            <w:ins w:id="611" w:author="ERCOT" w:date="2024-06-04T08:50:00Z">
              <w:r w:rsidRPr="00D476E3">
                <w:rPr>
                  <w:iCs/>
                  <w:sz w:val="20"/>
                </w:rPr>
                <w:t>DAECROAWD</w:t>
              </w:r>
              <w:r w:rsidRPr="00D476E3">
                <w:rPr>
                  <w:i/>
                  <w:sz w:val="20"/>
                  <w:vertAlign w:val="subscript"/>
                </w:rPr>
                <w:t xml:space="preserve"> 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F8DA6CB" w14:textId="77777777" w:rsidR="006161AD" w:rsidRPr="00D476E3" w:rsidRDefault="006161AD" w:rsidP="006F573E">
            <w:pPr>
              <w:spacing w:after="60"/>
              <w:jc w:val="center"/>
              <w:rPr>
                <w:ins w:id="612" w:author="ERCOT" w:date="2024-06-04T08:50:00Z"/>
                <w:iCs/>
                <w:sz w:val="20"/>
              </w:rPr>
            </w:pPr>
            <w:ins w:id="613" w:author="ERCOT" w:date="2024-06-04T08:50: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5844A677" w14:textId="77777777" w:rsidR="006161AD" w:rsidRPr="00D476E3" w:rsidRDefault="006161AD" w:rsidP="006F573E">
            <w:pPr>
              <w:spacing w:after="60"/>
              <w:rPr>
                <w:ins w:id="614" w:author="ERCOT" w:date="2024-06-04T08:50:00Z"/>
                <w:i/>
                <w:iCs/>
                <w:sz w:val="20"/>
              </w:rPr>
            </w:pPr>
            <w:ins w:id="615" w:author="ERCOT" w:date="2024-06-04T08:50:00Z">
              <w:r w:rsidRPr="00D476E3">
                <w:rPr>
                  <w:i/>
                  <w:iCs/>
                  <w:sz w:val="20"/>
                </w:rPr>
                <w:t>Day-Ahead ERCOT Contingency Reserve Service Only Award per QSE—</w:t>
              </w:r>
            </w:ins>
            <w:ins w:id="616" w:author="ERCOT" w:date="2024-06-04T08:57:00Z">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ins>
          </w:p>
        </w:tc>
      </w:tr>
      <w:tr w:rsidR="006161AD" w:rsidRPr="00D476E3" w:rsidDel="001206E3" w14:paraId="5FCA78D1" w14:textId="77777777" w:rsidTr="006F573E">
        <w:trPr>
          <w:del w:id="617" w:author="ERCOT 090524" w:date="2024-08-28T09:53:00Z"/>
        </w:trPr>
        <w:tc>
          <w:tcPr>
            <w:tcW w:w="1060" w:type="pct"/>
            <w:shd w:val="clear" w:color="auto" w:fill="auto"/>
          </w:tcPr>
          <w:p w14:paraId="5CDC6818" w14:textId="77777777" w:rsidR="006161AD" w:rsidRPr="00D476E3" w:rsidDel="001206E3" w:rsidRDefault="006161AD" w:rsidP="006F573E">
            <w:pPr>
              <w:spacing w:after="60"/>
              <w:rPr>
                <w:del w:id="618" w:author="ERCOT 090524" w:date="2024-08-28T09:53:00Z"/>
                <w:iCs/>
                <w:sz w:val="20"/>
              </w:rPr>
            </w:pPr>
            <w:del w:id="619" w:author="ERCOT 090524" w:date="2024-08-28T09:53:00Z">
              <w:r w:rsidRPr="00D476E3" w:rsidDel="001206E3">
                <w:rPr>
                  <w:iCs/>
                  <w:sz w:val="20"/>
                </w:rPr>
                <w:delText xml:space="preserve">RUOPR </w:delText>
              </w:r>
              <w:r w:rsidRPr="00D476E3" w:rsidDel="001206E3">
                <w:rPr>
                  <w:i/>
                  <w:iCs/>
                  <w:sz w:val="20"/>
                  <w:vertAlign w:val="subscript"/>
                </w:rPr>
                <w:delText>q, r, DAM</w:delText>
              </w:r>
            </w:del>
          </w:p>
          <w:p w14:paraId="0E9240A1" w14:textId="77777777" w:rsidR="006161AD" w:rsidRPr="00D476E3" w:rsidDel="001206E3" w:rsidRDefault="006161AD" w:rsidP="006F573E">
            <w:pPr>
              <w:spacing w:after="60"/>
              <w:rPr>
                <w:del w:id="620" w:author="ERCOT 090524" w:date="2024-08-28T09:53:00Z"/>
                <w:iCs/>
                <w:sz w:val="20"/>
              </w:rPr>
            </w:pPr>
          </w:p>
        </w:tc>
        <w:tc>
          <w:tcPr>
            <w:tcW w:w="399" w:type="pct"/>
            <w:shd w:val="clear" w:color="auto" w:fill="auto"/>
          </w:tcPr>
          <w:p w14:paraId="1BC62726" w14:textId="77777777" w:rsidR="006161AD" w:rsidRPr="00D476E3" w:rsidDel="001206E3" w:rsidRDefault="006161AD" w:rsidP="006F573E">
            <w:pPr>
              <w:spacing w:after="60"/>
              <w:jc w:val="center"/>
              <w:rPr>
                <w:del w:id="621" w:author="ERCOT 090524" w:date="2024-08-28T09:53:00Z"/>
                <w:iCs/>
                <w:sz w:val="20"/>
              </w:rPr>
            </w:pPr>
            <w:del w:id="622" w:author="ERCOT 090524" w:date="2024-08-28T09:53:00Z">
              <w:r w:rsidRPr="00D476E3" w:rsidDel="001206E3">
                <w:rPr>
                  <w:iCs/>
                  <w:sz w:val="20"/>
                </w:rPr>
                <w:delText>$/MW per hour</w:delText>
              </w:r>
            </w:del>
          </w:p>
        </w:tc>
        <w:tc>
          <w:tcPr>
            <w:tcW w:w="3541" w:type="pct"/>
            <w:shd w:val="clear" w:color="auto" w:fill="auto"/>
          </w:tcPr>
          <w:p w14:paraId="1BD89B4C" w14:textId="77777777" w:rsidR="006161AD" w:rsidRPr="00D476E3" w:rsidDel="001206E3" w:rsidRDefault="006161AD" w:rsidP="006F573E">
            <w:pPr>
              <w:spacing w:after="60"/>
              <w:rPr>
                <w:del w:id="623" w:author="ERCOT 090524" w:date="2024-08-28T09:53:00Z"/>
                <w:iCs/>
                <w:sz w:val="20"/>
              </w:rPr>
            </w:pPr>
            <w:del w:id="624" w:author="ERCOT 090524" w:date="2024-08-28T09:53:00Z">
              <w:r w:rsidRPr="00D476E3" w:rsidDel="001206E3">
                <w:rPr>
                  <w:i/>
                  <w:iCs/>
                  <w:sz w:val="20"/>
                </w:rPr>
                <w:delText>Regulation Up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 xml:space="preserve">q, </w:delText>
              </w:r>
              <w:r w:rsidRPr="00D476E3" w:rsidDel="001206E3">
                <w:rPr>
                  <w:iCs/>
                  <w:sz w:val="20"/>
                </w:rPr>
                <w:delText xml:space="preserve">for the impacted Reg-Up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A79B2C8" w14:textId="77777777" w:rsidTr="006F573E">
        <w:trPr>
          <w:trHeight w:val="498"/>
          <w:del w:id="625" w:author="ERCOT 090524" w:date="2024-08-28T09:53:00Z"/>
        </w:trPr>
        <w:tc>
          <w:tcPr>
            <w:tcW w:w="1060" w:type="pct"/>
            <w:shd w:val="clear" w:color="auto" w:fill="auto"/>
          </w:tcPr>
          <w:p w14:paraId="7589CB54" w14:textId="77777777" w:rsidR="006161AD" w:rsidRPr="00D476E3" w:rsidDel="001206E3" w:rsidRDefault="006161AD" w:rsidP="006F573E">
            <w:pPr>
              <w:spacing w:after="60"/>
              <w:rPr>
                <w:del w:id="626" w:author="ERCOT 090524" w:date="2024-08-28T09:53:00Z"/>
                <w:iCs/>
                <w:sz w:val="20"/>
              </w:rPr>
            </w:pPr>
            <w:del w:id="627" w:author="ERCOT 090524" w:date="2024-08-28T09:53:00Z">
              <w:r w:rsidRPr="00D476E3" w:rsidDel="001206E3">
                <w:rPr>
                  <w:iCs/>
                  <w:sz w:val="20"/>
                </w:rPr>
                <w:delText>RDOPR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24A5AD0" w14:textId="77777777" w:rsidR="006161AD" w:rsidRPr="00D476E3" w:rsidDel="001206E3" w:rsidRDefault="006161AD" w:rsidP="006F573E">
            <w:pPr>
              <w:spacing w:after="60"/>
              <w:jc w:val="center"/>
              <w:rPr>
                <w:del w:id="628" w:author="ERCOT 090524" w:date="2024-08-28T09:53:00Z"/>
                <w:iCs/>
                <w:sz w:val="20"/>
              </w:rPr>
            </w:pPr>
            <w:del w:id="629" w:author="ERCOT 090524" w:date="2024-08-28T09:53:00Z">
              <w:r w:rsidRPr="00D476E3" w:rsidDel="001206E3">
                <w:rPr>
                  <w:iCs/>
                  <w:sz w:val="20"/>
                </w:rPr>
                <w:delText>$/MW per hour</w:delText>
              </w:r>
            </w:del>
          </w:p>
        </w:tc>
        <w:tc>
          <w:tcPr>
            <w:tcW w:w="3541" w:type="pct"/>
            <w:shd w:val="clear" w:color="auto" w:fill="auto"/>
          </w:tcPr>
          <w:p w14:paraId="398ABCCC" w14:textId="77777777" w:rsidR="006161AD" w:rsidRPr="00D476E3" w:rsidDel="001206E3" w:rsidRDefault="006161AD" w:rsidP="006F573E">
            <w:pPr>
              <w:spacing w:after="60"/>
              <w:rPr>
                <w:del w:id="630" w:author="ERCOT 090524" w:date="2024-08-28T09:53:00Z"/>
                <w:iCs/>
                <w:sz w:val="20"/>
              </w:rPr>
            </w:pPr>
            <w:del w:id="631" w:author="ERCOT 090524" w:date="2024-08-28T09:53:00Z">
              <w:r w:rsidRPr="00D476E3" w:rsidDel="001206E3">
                <w:rPr>
                  <w:i/>
                  <w:iCs/>
                  <w:sz w:val="20"/>
                </w:rPr>
                <w:delText>Regulation Down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Reg-Down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D3C34A0" w14:textId="77777777" w:rsidTr="006F573E">
        <w:trPr>
          <w:trHeight w:val="525"/>
          <w:del w:id="632" w:author="ERCOT 090524" w:date="2024-08-28T09:53:00Z"/>
        </w:trPr>
        <w:tc>
          <w:tcPr>
            <w:tcW w:w="1060" w:type="pct"/>
            <w:shd w:val="clear" w:color="auto" w:fill="auto"/>
          </w:tcPr>
          <w:p w14:paraId="49CC5FDF" w14:textId="77777777" w:rsidR="006161AD" w:rsidRPr="00D476E3" w:rsidDel="001206E3" w:rsidRDefault="006161AD" w:rsidP="006F573E">
            <w:pPr>
              <w:spacing w:after="60"/>
              <w:rPr>
                <w:del w:id="633" w:author="ERCOT 090524" w:date="2024-08-28T09:53:00Z"/>
                <w:iCs/>
                <w:sz w:val="20"/>
              </w:rPr>
            </w:pPr>
            <w:del w:id="634" w:author="ERCOT 090524" w:date="2024-08-28T09:53:00Z">
              <w:r w:rsidRPr="00D476E3" w:rsidDel="001206E3">
                <w:rPr>
                  <w:iCs/>
                  <w:sz w:val="20"/>
                </w:rPr>
                <w:lastRenderedPageBreak/>
                <w:delText>RROPR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4086D736" w14:textId="77777777" w:rsidR="006161AD" w:rsidRPr="00D476E3" w:rsidDel="001206E3" w:rsidRDefault="006161AD" w:rsidP="006F573E">
            <w:pPr>
              <w:spacing w:after="60"/>
              <w:jc w:val="center"/>
              <w:rPr>
                <w:del w:id="635" w:author="ERCOT 090524" w:date="2024-08-28T09:53:00Z"/>
                <w:iCs/>
                <w:sz w:val="20"/>
              </w:rPr>
            </w:pPr>
            <w:del w:id="636" w:author="ERCOT 090524" w:date="2024-08-28T09:53:00Z">
              <w:r w:rsidRPr="00D476E3" w:rsidDel="001206E3">
                <w:rPr>
                  <w:iCs/>
                  <w:sz w:val="20"/>
                </w:rPr>
                <w:delText>$/MW per hour</w:delText>
              </w:r>
            </w:del>
          </w:p>
        </w:tc>
        <w:tc>
          <w:tcPr>
            <w:tcW w:w="3541" w:type="pct"/>
            <w:shd w:val="clear" w:color="auto" w:fill="auto"/>
          </w:tcPr>
          <w:p w14:paraId="0FFB0D5C" w14:textId="77777777" w:rsidR="006161AD" w:rsidRPr="00D476E3" w:rsidDel="001206E3" w:rsidRDefault="006161AD" w:rsidP="006F573E">
            <w:pPr>
              <w:spacing w:after="60"/>
              <w:rPr>
                <w:del w:id="637" w:author="ERCOT 090524" w:date="2024-08-28T09:53:00Z"/>
                <w:iCs/>
                <w:sz w:val="20"/>
              </w:rPr>
            </w:pPr>
            <w:del w:id="638" w:author="ERCOT 090524" w:date="2024-08-28T09:53:00Z">
              <w:r w:rsidRPr="00D476E3" w:rsidDel="001206E3">
                <w:rPr>
                  <w:i/>
                  <w:iCs/>
                  <w:sz w:val="20"/>
                </w:rPr>
                <w:delText>Responsive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RRS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173D8C33" w14:textId="77777777" w:rsidTr="006F573E">
        <w:trPr>
          <w:trHeight w:val="525"/>
          <w:del w:id="639" w:author="ERCOT 090524" w:date="2024-08-28T09:53:00Z"/>
        </w:trPr>
        <w:tc>
          <w:tcPr>
            <w:tcW w:w="1060" w:type="pct"/>
            <w:shd w:val="clear" w:color="auto" w:fill="auto"/>
          </w:tcPr>
          <w:p w14:paraId="79BBAC6C" w14:textId="77777777" w:rsidR="006161AD" w:rsidRPr="00D476E3" w:rsidDel="001206E3" w:rsidRDefault="006161AD" w:rsidP="006F573E">
            <w:pPr>
              <w:spacing w:after="60"/>
              <w:rPr>
                <w:del w:id="640" w:author="ERCOT 090524" w:date="2024-08-28T09:53:00Z"/>
                <w:iCs/>
                <w:sz w:val="20"/>
              </w:rPr>
            </w:pPr>
            <w:del w:id="641" w:author="ERCOT 090524" w:date="2024-08-28T09:53:00Z">
              <w:r w:rsidRPr="00D476E3" w:rsidDel="001206E3">
                <w:rPr>
                  <w:iCs/>
                  <w:sz w:val="20"/>
                </w:rPr>
                <w:delText>ECRSOPR</w:delText>
              </w:r>
              <w:r w:rsidRPr="00D476E3" w:rsidDel="001206E3">
                <w:rPr>
                  <w:i/>
                  <w:iCs/>
                  <w:sz w:val="20"/>
                  <w:vertAlign w:val="subscript"/>
                </w:rPr>
                <w:delText xml:space="preserve"> q, r,</w:delText>
              </w:r>
              <w:r w:rsidRPr="00D476E3" w:rsidDel="001206E3">
                <w:rPr>
                  <w:iCs/>
                  <w:sz w:val="20"/>
                  <w:vertAlign w:val="subscript"/>
                </w:rPr>
                <w:delText xml:space="preserve"> </w:delText>
              </w:r>
              <w:r w:rsidRPr="00D476E3" w:rsidDel="001206E3">
                <w:rPr>
                  <w:i/>
                  <w:iCs/>
                  <w:sz w:val="20"/>
                  <w:vertAlign w:val="subscript"/>
                </w:rPr>
                <w:delText>DAM</w:delText>
              </w:r>
            </w:del>
          </w:p>
        </w:tc>
        <w:tc>
          <w:tcPr>
            <w:tcW w:w="399" w:type="pct"/>
            <w:shd w:val="clear" w:color="auto" w:fill="auto"/>
          </w:tcPr>
          <w:p w14:paraId="2FD2A452" w14:textId="77777777" w:rsidR="006161AD" w:rsidRPr="00D476E3" w:rsidDel="001206E3" w:rsidRDefault="006161AD" w:rsidP="006F573E">
            <w:pPr>
              <w:spacing w:after="60"/>
              <w:jc w:val="center"/>
              <w:rPr>
                <w:del w:id="642" w:author="ERCOT 090524" w:date="2024-08-28T09:53:00Z"/>
                <w:iCs/>
                <w:sz w:val="20"/>
              </w:rPr>
            </w:pPr>
            <w:del w:id="643" w:author="ERCOT 090524" w:date="2024-08-28T09:53:00Z">
              <w:r w:rsidRPr="00D476E3" w:rsidDel="001206E3">
                <w:rPr>
                  <w:iCs/>
                  <w:sz w:val="20"/>
                </w:rPr>
                <w:delText>$/MW per hour</w:delText>
              </w:r>
            </w:del>
          </w:p>
        </w:tc>
        <w:tc>
          <w:tcPr>
            <w:tcW w:w="3541" w:type="pct"/>
            <w:shd w:val="clear" w:color="auto" w:fill="auto"/>
          </w:tcPr>
          <w:p w14:paraId="3EF6A5A5" w14:textId="77777777" w:rsidR="006161AD" w:rsidRPr="00D476E3" w:rsidDel="001206E3" w:rsidRDefault="006161AD" w:rsidP="006F573E">
            <w:pPr>
              <w:spacing w:after="60"/>
              <w:rPr>
                <w:del w:id="644" w:author="ERCOT 090524" w:date="2024-08-28T09:53:00Z"/>
                <w:i/>
                <w:iCs/>
                <w:sz w:val="20"/>
              </w:rPr>
            </w:pPr>
            <w:del w:id="645" w:author="ERCOT 090524" w:date="2024-08-28T09:53:00Z">
              <w:r w:rsidRPr="00D476E3" w:rsidDel="001206E3">
                <w:rPr>
                  <w:i/>
                  <w:iCs/>
                  <w:sz w:val="20"/>
                </w:rPr>
                <w:delText>ERCOT Contingency Reserve Service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ECRS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272D7783" w14:textId="77777777" w:rsidTr="006F573E">
        <w:trPr>
          <w:trHeight w:val="525"/>
          <w:del w:id="646" w:author="ERCOT 090524" w:date="2024-08-28T09:53:00Z"/>
        </w:trPr>
        <w:tc>
          <w:tcPr>
            <w:tcW w:w="1060" w:type="pct"/>
            <w:shd w:val="clear" w:color="auto" w:fill="auto"/>
          </w:tcPr>
          <w:p w14:paraId="2F385187" w14:textId="77777777" w:rsidR="006161AD" w:rsidRPr="00D476E3" w:rsidDel="001206E3" w:rsidRDefault="006161AD" w:rsidP="006F573E">
            <w:pPr>
              <w:spacing w:after="60"/>
              <w:rPr>
                <w:del w:id="647" w:author="ERCOT 090524" w:date="2024-08-28T09:53:00Z"/>
                <w:iCs/>
                <w:sz w:val="20"/>
              </w:rPr>
            </w:pPr>
            <w:del w:id="648" w:author="ERCOT 090524" w:date="2024-08-28T09:53:00Z">
              <w:r w:rsidRPr="00D476E3" w:rsidDel="001206E3">
                <w:rPr>
                  <w:iCs/>
                  <w:sz w:val="20"/>
                </w:rPr>
                <w:delText>NSOPR</w:delText>
              </w:r>
              <w:r w:rsidRPr="00D476E3" w:rsidDel="001206E3">
                <w:rPr>
                  <w:iCs/>
                  <w:sz w:val="20"/>
                  <w:vertAlign w:val="subscript"/>
                </w:rPr>
                <w:delText xml:space="preserve"> </w:delText>
              </w:r>
              <w:r w:rsidRPr="00D476E3" w:rsidDel="001206E3">
                <w:rPr>
                  <w:i/>
                  <w:iCs/>
                  <w:sz w:val="20"/>
                  <w:vertAlign w:val="subscript"/>
                </w:rPr>
                <w:delText>q, r, DAM</w:delText>
              </w:r>
            </w:del>
          </w:p>
        </w:tc>
        <w:tc>
          <w:tcPr>
            <w:tcW w:w="399" w:type="pct"/>
            <w:shd w:val="clear" w:color="auto" w:fill="auto"/>
          </w:tcPr>
          <w:p w14:paraId="1E9C6915" w14:textId="77777777" w:rsidR="006161AD" w:rsidRPr="00D476E3" w:rsidDel="001206E3" w:rsidRDefault="006161AD" w:rsidP="006F573E">
            <w:pPr>
              <w:spacing w:after="60"/>
              <w:jc w:val="center"/>
              <w:rPr>
                <w:del w:id="649" w:author="ERCOT 090524" w:date="2024-08-28T09:53:00Z"/>
                <w:iCs/>
                <w:sz w:val="20"/>
              </w:rPr>
            </w:pPr>
            <w:del w:id="650" w:author="ERCOT 090524" w:date="2024-08-28T09:53:00Z">
              <w:r w:rsidRPr="00D476E3" w:rsidDel="001206E3">
                <w:rPr>
                  <w:iCs/>
                  <w:sz w:val="20"/>
                </w:rPr>
                <w:delText>$/MW per hour</w:delText>
              </w:r>
            </w:del>
          </w:p>
        </w:tc>
        <w:tc>
          <w:tcPr>
            <w:tcW w:w="3541" w:type="pct"/>
            <w:shd w:val="clear" w:color="auto" w:fill="auto"/>
          </w:tcPr>
          <w:p w14:paraId="71781794" w14:textId="77777777" w:rsidR="006161AD" w:rsidRPr="00D476E3" w:rsidDel="001206E3" w:rsidRDefault="006161AD" w:rsidP="006F573E">
            <w:pPr>
              <w:spacing w:after="60"/>
              <w:rPr>
                <w:del w:id="651" w:author="ERCOT 090524" w:date="2024-08-28T09:53:00Z"/>
                <w:iCs/>
                <w:sz w:val="20"/>
              </w:rPr>
            </w:pPr>
            <w:del w:id="652" w:author="ERCOT 090524" w:date="2024-08-28T09:53:00Z">
              <w:r w:rsidRPr="00D476E3" w:rsidDel="001206E3">
                <w:rPr>
                  <w:i/>
                  <w:iCs/>
                  <w:sz w:val="20"/>
                </w:rPr>
                <w:delText>Non-Spinning Reserve Offer Price</w:delText>
              </w:r>
              <w:r w:rsidRPr="00D476E3" w:rsidDel="001206E3">
                <w:rPr>
                  <w:iCs/>
                  <w:sz w:val="20"/>
                </w:rPr>
                <w:delText xml:space="preserve">—The offer price for Resource </w:delText>
              </w:r>
              <w:r w:rsidRPr="00D476E3" w:rsidDel="001206E3">
                <w:rPr>
                  <w:i/>
                  <w:iCs/>
                  <w:sz w:val="20"/>
                </w:rPr>
                <w:delText xml:space="preserve">r </w:delText>
              </w:r>
              <w:r w:rsidRPr="00D476E3" w:rsidDel="001206E3">
                <w:rPr>
                  <w:iCs/>
                  <w:sz w:val="20"/>
                </w:rPr>
                <w:delText xml:space="preserve">represented by QSE </w:delText>
              </w:r>
              <w:r w:rsidRPr="00D476E3" w:rsidDel="001206E3">
                <w:rPr>
                  <w:i/>
                  <w:iCs/>
                  <w:sz w:val="20"/>
                </w:rPr>
                <w:delText>q,</w:delText>
              </w:r>
              <w:r w:rsidRPr="00D476E3" w:rsidDel="001206E3">
                <w:rPr>
                  <w:iCs/>
                  <w:sz w:val="20"/>
                </w:rPr>
                <w:delText xml:space="preserve"> for the impacted Non-Spin Ancillary Service Offers.  Where for a Combined Cycle Train, the Resource </w:delText>
              </w:r>
              <w:r w:rsidRPr="00D476E3" w:rsidDel="001206E3">
                <w:rPr>
                  <w:i/>
                  <w:iCs/>
                  <w:sz w:val="20"/>
                </w:rPr>
                <w:delText xml:space="preserve">r </w:delText>
              </w:r>
              <w:r w:rsidRPr="00D476E3" w:rsidDel="001206E3">
                <w:rPr>
                  <w:iCs/>
                  <w:sz w:val="20"/>
                </w:rPr>
                <w:delText>is a Combined Cycle Generation Resource within the Combined Cycle Train.</w:delText>
              </w:r>
            </w:del>
          </w:p>
        </w:tc>
      </w:tr>
      <w:tr w:rsidR="006161AD" w:rsidRPr="00D476E3" w:rsidDel="001206E3" w14:paraId="4BD8AC23" w14:textId="77777777" w:rsidTr="006F573E">
        <w:trPr>
          <w:ins w:id="653" w:author="ERCOT" w:date="2024-06-03T17:19:00Z"/>
          <w:del w:id="654" w:author="ERCOT 090524" w:date="2024-08-28T09:53:00Z"/>
        </w:trPr>
        <w:tc>
          <w:tcPr>
            <w:tcW w:w="1060" w:type="pct"/>
            <w:shd w:val="clear" w:color="auto" w:fill="auto"/>
          </w:tcPr>
          <w:p w14:paraId="164EA20D" w14:textId="77777777" w:rsidR="006161AD" w:rsidRPr="00D476E3" w:rsidDel="001206E3" w:rsidRDefault="006161AD" w:rsidP="006F573E">
            <w:pPr>
              <w:spacing w:after="60"/>
              <w:rPr>
                <w:ins w:id="655" w:author="ERCOT" w:date="2024-06-03T17:19:00Z"/>
                <w:del w:id="656" w:author="ERCOT 090524" w:date="2024-08-28T09:53:00Z"/>
                <w:iCs/>
                <w:sz w:val="20"/>
              </w:rPr>
            </w:pPr>
            <w:ins w:id="657" w:author="ERCOT" w:date="2024-06-03T17:19:00Z">
              <w:del w:id="658" w:author="ERCOT 090524" w:date="2024-08-28T09:53:00Z">
                <w:r w:rsidRPr="00D476E3" w:rsidDel="001206E3">
                  <w:rPr>
                    <w:iCs/>
                    <w:sz w:val="20"/>
                  </w:rPr>
                  <w:delText>RU</w:delText>
                </w:r>
              </w:del>
            </w:ins>
            <w:ins w:id="659" w:author="ERCOT" w:date="2024-06-03T17:20:00Z">
              <w:del w:id="660" w:author="ERCOT 090524" w:date="2024-08-28T09:53:00Z">
                <w:r w:rsidRPr="00D476E3" w:rsidDel="001206E3">
                  <w:rPr>
                    <w:iCs/>
                    <w:sz w:val="20"/>
                  </w:rPr>
                  <w:delText>O</w:delText>
                </w:r>
              </w:del>
            </w:ins>
            <w:ins w:id="661" w:author="ERCOT" w:date="2024-06-03T17:19:00Z">
              <w:del w:id="662" w:author="ERCOT 090524" w:date="2024-08-28T09:53:00Z">
                <w:r w:rsidRPr="00D476E3" w:rsidDel="001206E3">
                  <w:rPr>
                    <w:iCs/>
                    <w:sz w:val="20"/>
                  </w:rPr>
                  <w:delText xml:space="preserve">OPR </w:delText>
                </w:r>
                <w:r w:rsidRPr="00D476E3" w:rsidDel="001206E3">
                  <w:rPr>
                    <w:i/>
                    <w:iCs/>
                    <w:sz w:val="20"/>
                    <w:vertAlign w:val="subscript"/>
                  </w:rPr>
                  <w:delText>q, DAM</w:delText>
                </w:r>
              </w:del>
            </w:ins>
          </w:p>
          <w:p w14:paraId="61AB8ECF" w14:textId="77777777" w:rsidR="006161AD" w:rsidRPr="00D476E3" w:rsidDel="001206E3" w:rsidRDefault="006161AD" w:rsidP="006F573E">
            <w:pPr>
              <w:spacing w:after="60"/>
              <w:rPr>
                <w:ins w:id="663" w:author="ERCOT" w:date="2024-06-03T17:19:00Z"/>
                <w:del w:id="664" w:author="ERCOT 090524" w:date="2024-08-28T09:53:00Z"/>
                <w:iCs/>
                <w:sz w:val="20"/>
              </w:rPr>
            </w:pPr>
          </w:p>
        </w:tc>
        <w:tc>
          <w:tcPr>
            <w:tcW w:w="399" w:type="pct"/>
            <w:shd w:val="clear" w:color="auto" w:fill="auto"/>
          </w:tcPr>
          <w:p w14:paraId="0D927CFC" w14:textId="77777777" w:rsidR="006161AD" w:rsidRPr="00D476E3" w:rsidDel="001206E3" w:rsidRDefault="006161AD" w:rsidP="006F573E">
            <w:pPr>
              <w:spacing w:after="60"/>
              <w:jc w:val="center"/>
              <w:rPr>
                <w:ins w:id="665" w:author="ERCOT" w:date="2024-06-03T17:19:00Z"/>
                <w:del w:id="666" w:author="ERCOT 090524" w:date="2024-08-28T09:53:00Z"/>
                <w:iCs/>
                <w:sz w:val="20"/>
              </w:rPr>
            </w:pPr>
            <w:ins w:id="667" w:author="ERCOT" w:date="2024-06-03T17:19:00Z">
              <w:del w:id="668" w:author="ERCOT 090524" w:date="2024-08-28T09:53:00Z">
                <w:r w:rsidRPr="00D476E3" w:rsidDel="001206E3">
                  <w:rPr>
                    <w:iCs/>
                    <w:sz w:val="20"/>
                  </w:rPr>
                  <w:delText>$/MW per hour</w:delText>
                </w:r>
              </w:del>
            </w:ins>
          </w:p>
        </w:tc>
        <w:tc>
          <w:tcPr>
            <w:tcW w:w="3541" w:type="pct"/>
            <w:shd w:val="clear" w:color="auto" w:fill="auto"/>
          </w:tcPr>
          <w:p w14:paraId="47D18499" w14:textId="77777777" w:rsidR="006161AD" w:rsidRPr="00D476E3" w:rsidDel="001206E3" w:rsidRDefault="006161AD" w:rsidP="006F573E">
            <w:pPr>
              <w:spacing w:after="60"/>
              <w:rPr>
                <w:ins w:id="669" w:author="ERCOT" w:date="2024-06-03T17:19:00Z"/>
                <w:del w:id="670" w:author="ERCOT 090524" w:date="2024-08-28T09:53:00Z"/>
                <w:iCs/>
                <w:sz w:val="20"/>
              </w:rPr>
            </w:pPr>
            <w:ins w:id="671" w:author="ERCOT" w:date="2024-06-03T17:19:00Z">
              <w:del w:id="672" w:author="ERCOT 090524" w:date="2024-08-28T09:53:00Z">
                <w:r w:rsidRPr="00D476E3" w:rsidDel="001206E3">
                  <w:rPr>
                    <w:i/>
                    <w:iCs/>
                    <w:sz w:val="20"/>
                  </w:rPr>
                  <w:delText xml:space="preserve">Regulation Up </w:delText>
                </w:r>
              </w:del>
            </w:ins>
            <w:ins w:id="673" w:author="ERCOT" w:date="2024-06-03T17:20:00Z">
              <w:del w:id="674" w:author="ERCOT 090524" w:date="2024-08-28T09:53:00Z">
                <w:r w:rsidRPr="00D476E3" w:rsidDel="001206E3">
                  <w:rPr>
                    <w:i/>
                    <w:iCs/>
                    <w:sz w:val="20"/>
                  </w:rPr>
                  <w:delText xml:space="preserve">Only </w:delText>
                </w:r>
              </w:del>
            </w:ins>
            <w:ins w:id="675" w:author="ERCOT" w:date="2024-06-03T17:19:00Z">
              <w:del w:id="6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 xml:space="preserve">q </w:delText>
                </w:r>
                <w:r w:rsidRPr="00D476E3" w:rsidDel="001206E3">
                  <w:rPr>
                    <w:iCs/>
                    <w:sz w:val="20"/>
                  </w:rPr>
                  <w:delText xml:space="preserve">for the impacted Reg-Up Ancillary Service </w:delText>
                </w:r>
              </w:del>
            </w:ins>
            <w:ins w:id="677" w:author="ERCOT" w:date="2024-06-03T17:20:00Z">
              <w:del w:id="678" w:author="ERCOT 090524" w:date="2024-08-28T09:53:00Z">
                <w:r w:rsidRPr="00D476E3" w:rsidDel="001206E3">
                  <w:rPr>
                    <w:iCs/>
                    <w:sz w:val="20"/>
                  </w:rPr>
                  <w:delText xml:space="preserve">Only </w:delText>
                </w:r>
              </w:del>
            </w:ins>
            <w:ins w:id="679" w:author="ERCOT" w:date="2024-06-03T17:19:00Z">
              <w:del w:id="680" w:author="ERCOT 090524" w:date="2024-08-28T09:53:00Z">
                <w:r w:rsidRPr="00D476E3" w:rsidDel="001206E3">
                  <w:rPr>
                    <w:iCs/>
                    <w:sz w:val="20"/>
                  </w:rPr>
                  <w:delText xml:space="preserve">Offers.  </w:delText>
                </w:r>
              </w:del>
            </w:ins>
          </w:p>
        </w:tc>
      </w:tr>
      <w:tr w:rsidR="006161AD" w:rsidRPr="00D476E3" w:rsidDel="001206E3" w14:paraId="3B022698" w14:textId="77777777" w:rsidTr="006F573E">
        <w:trPr>
          <w:trHeight w:val="498"/>
          <w:ins w:id="681" w:author="ERCOT" w:date="2024-06-03T17:19:00Z"/>
          <w:del w:id="682" w:author="ERCOT 090524" w:date="2024-08-28T09:53:00Z"/>
        </w:trPr>
        <w:tc>
          <w:tcPr>
            <w:tcW w:w="1060" w:type="pct"/>
            <w:shd w:val="clear" w:color="auto" w:fill="auto"/>
          </w:tcPr>
          <w:p w14:paraId="52508A4A" w14:textId="77777777" w:rsidR="006161AD" w:rsidRPr="00D476E3" w:rsidDel="001206E3" w:rsidRDefault="006161AD" w:rsidP="006F573E">
            <w:pPr>
              <w:spacing w:after="60"/>
              <w:rPr>
                <w:ins w:id="683" w:author="ERCOT" w:date="2024-06-03T17:19:00Z"/>
                <w:del w:id="684" w:author="ERCOT 090524" w:date="2024-08-28T09:53:00Z"/>
                <w:iCs/>
                <w:sz w:val="20"/>
              </w:rPr>
            </w:pPr>
            <w:ins w:id="685" w:author="ERCOT" w:date="2024-06-03T17:19:00Z">
              <w:del w:id="686" w:author="ERCOT 090524" w:date="2024-08-28T09:53:00Z">
                <w:r w:rsidRPr="00D476E3" w:rsidDel="001206E3">
                  <w:rPr>
                    <w:iCs/>
                    <w:sz w:val="20"/>
                  </w:rPr>
                  <w:delText>RDO</w:delText>
                </w:r>
              </w:del>
            </w:ins>
            <w:ins w:id="687" w:author="ERCOT" w:date="2024-06-03T17:20:00Z">
              <w:del w:id="688" w:author="ERCOT 090524" w:date="2024-08-28T09:53:00Z">
                <w:r w:rsidRPr="00D476E3" w:rsidDel="001206E3">
                  <w:rPr>
                    <w:iCs/>
                    <w:sz w:val="20"/>
                  </w:rPr>
                  <w:delText>O</w:delText>
                </w:r>
              </w:del>
            </w:ins>
            <w:ins w:id="689" w:author="ERCOT" w:date="2024-06-03T17:19:00Z">
              <w:del w:id="690"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76D60EF9" w14:textId="77777777" w:rsidR="006161AD" w:rsidRPr="00D476E3" w:rsidDel="001206E3" w:rsidRDefault="006161AD" w:rsidP="006F573E">
            <w:pPr>
              <w:spacing w:after="60"/>
              <w:jc w:val="center"/>
              <w:rPr>
                <w:ins w:id="691" w:author="ERCOT" w:date="2024-06-03T17:19:00Z"/>
                <w:del w:id="692" w:author="ERCOT 090524" w:date="2024-08-28T09:53:00Z"/>
                <w:iCs/>
                <w:sz w:val="20"/>
              </w:rPr>
            </w:pPr>
            <w:ins w:id="693" w:author="ERCOT" w:date="2024-06-03T17:19:00Z">
              <w:del w:id="694" w:author="ERCOT 090524" w:date="2024-08-28T09:53:00Z">
                <w:r w:rsidRPr="00D476E3" w:rsidDel="001206E3">
                  <w:rPr>
                    <w:iCs/>
                    <w:sz w:val="20"/>
                  </w:rPr>
                  <w:delText>$/MW per hour</w:delText>
                </w:r>
              </w:del>
            </w:ins>
          </w:p>
        </w:tc>
        <w:tc>
          <w:tcPr>
            <w:tcW w:w="3541" w:type="pct"/>
            <w:shd w:val="clear" w:color="auto" w:fill="auto"/>
          </w:tcPr>
          <w:p w14:paraId="0D095B59" w14:textId="77777777" w:rsidR="006161AD" w:rsidRPr="00D476E3" w:rsidDel="001206E3" w:rsidRDefault="006161AD" w:rsidP="006F573E">
            <w:pPr>
              <w:spacing w:after="60"/>
              <w:rPr>
                <w:ins w:id="695" w:author="ERCOT" w:date="2024-06-03T17:19:00Z"/>
                <w:del w:id="696" w:author="ERCOT 090524" w:date="2024-08-28T09:53:00Z"/>
                <w:iCs/>
                <w:sz w:val="20"/>
              </w:rPr>
            </w:pPr>
            <w:ins w:id="697" w:author="ERCOT" w:date="2024-06-03T17:19:00Z">
              <w:del w:id="698" w:author="ERCOT 090524" w:date="2024-08-28T09:53:00Z">
                <w:r w:rsidRPr="00D476E3" w:rsidDel="001206E3">
                  <w:rPr>
                    <w:i/>
                    <w:iCs/>
                    <w:sz w:val="20"/>
                  </w:rPr>
                  <w:delText>Regulation Down</w:delText>
                </w:r>
              </w:del>
            </w:ins>
            <w:ins w:id="699" w:author="ERCOT" w:date="2024-06-03T17:20:00Z">
              <w:del w:id="700" w:author="ERCOT 090524" w:date="2024-08-28T09:53:00Z">
                <w:r w:rsidRPr="00D476E3" w:rsidDel="001206E3">
                  <w:rPr>
                    <w:i/>
                    <w:iCs/>
                    <w:sz w:val="20"/>
                  </w:rPr>
                  <w:delText xml:space="preserve"> Only</w:delText>
                </w:r>
              </w:del>
            </w:ins>
            <w:ins w:id="701" w:author="ERCOT" w:date="2024-06-03T17:19:00Z">
              <w:del w:id="702" w:author="ERCOT 090524" w:date="2024-08-28T09:53:00Z">
                <w:r w:rsidRPr="00D476E3" w:rsidDel="001206E3">
                  <w:rPr>
                    <w:i/>
                    <w:iCs/>
                    <w:sz w:val="20"/>
                  </w:rPr>
                  <w:delText xml:space="preserve"> 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Reg-Down Ancillary Service </w:delText>
                </w:r>
              </w:del>
            </w:ins>
            <w:ins w:id="703" w:author="ERCOT" w:date="2024-06-03T17:20:00Z">
              <w:del w:id="704" w:author="ERCOT 090524" w:date="2024-08-28T09:53:00Z">
                <w:r w:rsidRPr="00D476E3" w:rsidDel="001206E3">
                  <w:rPr>
                    <w:iCs/>
                    <w:sz w:val="20"/>
                  </w:rPr>
                  <w:delText xml:space="preserve">Only </w:delText>
                </w:r>
              </w:del>
            </w:ins>
            <w:ins w:id="705" w:author="ERCOT" w:date="2024-06-03T17:19:00Z">
              <w:del w:id="706" w:author="ERCOT 090524" w:date="2024-08-28T09:53:00Z">
                <w:r w:rsidRPr="00D476E3" w:rsidDel="001206E3">
                  <w:rPr>
                    <w:iCs/>
                    <w:sz w:val="20"/>
                  </w:rPr>
                  <w:delText xml:space="preserve">Offers.  </w:delText>
                </w:r>
              </w:del>
            </w:ins>
          </w:p>
        </w:tc>
      </w:tr>
      <w:tr w:rsidR="006161AD" w:rsidRPr="00D476E3" w:rsidDel="001206E3" w14:paraId="5200A497" w14:textId="77777777" w:rsidTr="006F573E">
        <w:trPr>
          <w:trHeight w:val="525"/>
          <w:ins w:id="707" w:author="ERCOT" w:date="2024-06-03T17:19:00Z"/>
          <w:del w:id="708" w:author="ERCOT 090524" w:date="2024-08-28T09:53:00Z"/>
        </w:trPr>
        <w:tc>
          <w:tcPr>
            <w:tcW w:w="1060" w:type="pct"/>
            <w:shd w:val="clear" w:color="auto" w:fill="auto"/>
          </w:tcPr>
          <w:p w14:paraId="5C8F7713" w14:textId="77777777" w:rsidR="006161AD" w:rsidRPr="00D476E3" w:rsidDel="001206E3" w:rsidRDefault="006161AD" w:rsidP="006F573E">
            <w:pPr>
              <w:spacing w:after="60"/>
              <w:rPr>
                <w:ins w:id="709" w:author="ERCOT" w:date="2024-06-03T17:19:00Z"/>
                <w:del w:id="710" w:author="ERCOT 090524" w:date="2024-08-28T09:53:00Z"/>
                <w:iCs/>
                <w:sz w:val="20"/>
              </w:rPr>
            </w:pPr>
            <w:ins w:id="711" w:author="ERCOT" w:date="2024-06-03T17:19:00Z">
              <w:del w:id="712" w:author="ERCOT 090524" w:date="2024-08-28T09:53:00Z">
                <w:r w:rsidRPr="00D476E3" w:rsidDel="001206E3">
                  <w:rPr>
                    <w:iCs/>
                    <w:sz w:val="20"/>
                  </w:rPr>
                  <w:delText>RRO</w:delText>
                </w:r>
              </w:del>
            </w:ins>
            <w:ins w:id="713" w:author="ERCOT" w:date="2024-06-03T17:20:00Z">
              <w:del w:id="714" w:author="ERCOT 090524" w:date="2024-08-28T09:53:00Z">
                <w:r w:rsidRPr="00D476E3" w:rsidDel="001206E3">
                  <w:rPr>
                    <w:iCs/>
                    <w:sz w:val="20"/>
                  </w:rPr>
                  <w:delText>O</w:delText>
                </w:r>
              </w:del>
            </w:ins>
            <w:ins w:id="715" w:author="ERCOT" w:date="2024-06-03T17:19:00Z">
              <w:del w:id="716"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06D7F649" w14:textId="77777777" w:rsidR="006161AD" w:rsidRPr="00D476E3" w:rsidDel="001206E3" w:rsidRDefault="006161AD" w:rsidP="006F573E">
            <w:pPr>
              <w:spacing w:after="60"/>
              <w:jc w:val="center"/>
              <w:rPr>
                <w:ins w:id="717" w:author="ERCOT" w:date="2024-06-03T17:19:00Z"/>
                <w:del w:id="718" w:author="ERCOT 090524" w:date="2024-08-28T09:53:00Z"/>
                <w:iCs/>
                <w:sz w:val="20"/>
              </w:rPr>
            </w:pPr>
            <w:ins w:id="719" w:author="ERCOT" w:date="2024-06-03T17:19:00Z">
              <w:del w:id="720" w:author="ERCOT 090524" w:date="2024-08-28T09:53:00Z">
                <w:r w:rsidRPr="00D476E3" w:rsidDel="001206E3">
                  <w:rPr>
                    <w:iCs/>
                    <w:sz w:val="20"/>
                  </w:rPr>
                  <w:delText>$/MW per hour</w:delText>
                </w:r>
              </w:del>
            </w:ins>
          </w:p>
        </w:tc>
        <w:tc>
          <w:tcPr>
            <w:tcW w:w="3541" w:type="pct"/>
            <w:shd w:val="clear" w:color="auto" w:fill="auto"/>
          </w:tcPr>
          <w:p w14:paraId="261014F4" w14:textId="77777777" w:rsidR="006161AD" w:rsidRPr="00D476E3" w:rsidDel="001206E3" w:rsidRDefault="006161AD" w:rsidP="006F573E">
            <w:pPr>
              <w:spacing w:after="60"/>
              <w:rPr>
                <w:ins w:id="721" w:author="ERCOT" w:date="2024-06-03T17:19:00Z"/>
                <w:del w:id="722" w:author="ERCOT 090524" w:date="2024-08-28T09:53:00Z"/>
                <w:iCs/>
                <w:sz w:val="20"/>
              </w:rPr>
            </w:pPr>
            <w:ins w:id="723" w:author="ERCOT" w:date="2024-06-03T17:19:00Z">
              <w:del w:id="724" w:author="ERCOT 090524" w:date="2024-08-28T09:53:00Z">
                <w:r w:rsidRPr="00D476E3" w:rsidDel="001206E3">
                  <w:rPr>
                    <w:i/>
                    <w:iCs/>
                    <w:sz w:val="20"/>
                  </w:rPr>
                  <w:delText xml:space="preserve">Responsive Reserve </w:delText>
                </w:r>
              </w:del>
            </w:ins>
            <w:ins w:id="725" w:author="ERCOT" w:date="2024-06-03T17:20:00Z">
              <w:del w:id="726" w:author="ERCOT 090524" w:date="2024-08-28T09:53:00Z">
                <w:r w:rsidRPr="00D476E3" w:rsidDel="001206E3">
                  <w:rPr>
                    <w:i/>
                    <w:iCs/>
                    <w:sz w:val="20"/>
                  </w:rPr>
                  <w:delText xml:space="preserve">Only </w:delText>
                </w:r>
              </w:del>
            </w:ins>
            <w:ins w:id="727" w:author="ERCOT" w:date="2024-06-03T17:19:00Z">
              <w:del w:id="728"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RRS Ancillary Service </w:delText>
                </w:r>
              </w:del>
            </w:ins>
            <w:ins w:id="729" w:author="ERCOT" w:date="2024-06-03T17:20:00Z">
              <w:del w:id="730" w:author="ERCOT 090524" w:date="2024-08-28T09:53:00Z">
                <w:r w:rsidRPr="00D476E3" w:rsidDel="001206E3">
                  <w:rPr>
                    <w:iCs/>
                    <w:sz w:val="20"/>
                  </w:rPr>
                  <w:delText xml:space="preserve">Only </w:delText>
                </w:r>
              </w:del>
            </w:ins>
            <w:ins w:id="731" w:author="ERCOT" w:date="2024-06-03T17:19:00Z">
              <w:del w:id="732" w:author="ERCOT 090524" w:date="2024-08-28T09:53:00Z">
                <w:r w:rsidRPr="00D476E3" w:rsidDel="001206E3">
                  <w:rPr>
                    <w:iCs/>
                    <w:sz w:val="20"/>
                  </w:rPr>
                  <w:delText xml:space="preserve">Offers.  </w:delText>
                </w:r>
              </w:del>
            </w:ins>
          </w:p>
        </w:tc>
      </w:tr>
      <w:tr w:rsidR="006161AD" w:rsidRPr="00D476E3" w:rsidDel="001206E3" w14:paraId="030A115C" w14:textId="77777777" w:rsidTr="006F573E">
        <w:trPr>
          <w:trHeight w:val="525"/>
          <w:ins w:id="733" w:author="ERCOT" w:date="2024-06-03T17:20:00Z"/>
          <w:del w:id="734" w:author="ERCOT 090524" w:date="2024-08-28T09:53:00Z"/>
        </w:trPr>
        <w:tc>
          <w:tcPr>
            <w:tcW w:w="1060" w:type="pct"/>
            <w:shd w:val="clear" w:color="auto" w:fill="auto"/>
          </w:tcPr>
          <w:p w14:paraId="7DB7076C" w14:textId="77777777" w:rsidR="006161AD" w:rsidRPr="00D476E3" w:rsidDel="001206E3" w:rsidRDefault="006161AD" w:rsidP="006F573E">
            <w:pPr>
              <w:spacing w:after="60"/>
              <w:rPr>
                <w:ins w:id="735" w:author="ERCOT" w:date="2024-06-03T17:20:00Z"/>
                <w:del w:id="736" w:author="ERCOT 090524" w:date="2024-08-28T09:53:00Z"/>
                <w:iCs/>
                <w:sz w:val="20"/>
              </w:rPr>
            </w:pPr>
            <w:ins w:id="737" w:author="ERCOT" w:date="2024-06-03T17:20:00Z">
              <w:del w:id="738" w:author="ERCOT 090524" w:date="2024-08-28T09:53:00Z">
                <w:r w:rsidRPr="00D476E3" w:rsidDel="001206E3">
                  <w:rPr>
                    <w:iCs/>
                    <w:sz w:val="20"/>
                  </w:rPr>
                  <w:delText>ECRSOOPR</w:delText>
                </w:r>
                <w:r w:rsidRPr="00D476E3" w:rsidDel="001206E3">
                  <w:rPr>
                    <w:i/>
                    <w:iCs/>
                    <w:sz w:val="20"/>
                    <w:vertAlign w:val="subscript"/>
                  </w:rPr>
                  <w:delText xml:space="preserve"> q, DAM</w:delText>
                </w:r>
              </w:del>
            </w:ins>
          </w:p>
        </w:tc>
        <w:tc>
          <w:tcPr>
            <w:tcW w:w="399" w:type="pct"/>
            <w:shd w:val="clear" w:color="auto" w:fill="auto"/>
          </w:tcPr>
          <w:p w14:paraId="71A4C0E1" w14:textId="77777777" w:rsidR="006161AD" w:rsidRPr="00D476E3" w:rsidDel="001206E3" w:rsidRDefault="006161AD" w:rsidP="006F573E">
            <w:pPr>
              <w:spacing w:after="60"/>
              <w:jc w:val="center"/>
              <w:rPr>
                <w:ins w:id="739" w:author="ERCOT" w:date="2024-06-03T17:20:00Z"/>
                <w:del w:id="740" w:author="ERCOT 090524" w:date="2024-08-28T09:53:00Z"/>
                <w:iCs/>
                <w:sz w:val="20"/>
              </w:rPr>
            </w:pPr>
            <w:ins w:id="741" w:author="ERCOT" w:date="2024-06-03T17:20:00Z">
              <w:del w:id="742" w:author="ERCOT 090524" w:date="2024-08-28T09:53:00Z">
                <w:r w:rsidRPr="00D476E3" w:rsidDel="001206E3">
                  <w:rPr>
                    <w:iCs/>
                    <w:sz w:val="20"/>
                  </w:rPr>
                  <w:delText>$/MW per hour</w:delText>
                </w:r>
              </w:del>
            </w:ins>
          </w:p>
        </w:tc>
        <w:tc>
          <w:tcPr>
            <w:tcW w:w="3541" w:type="pct"/>
            <w:shd w:val="clear" w:color="auto" w:fill="auto"/>
          </w:tcPr>
          <w:p w14:paraId="58886150" w14:textId="77777777" w:rsidR="006161AD" w:rsidRPr="00D476E3" w:rsidDel="001206E3" w:rsidRDefault="006161AD" w:rsidP="006F573E">
            <w:pPr>
              <w:spacing w:after="60"/>
              <w:rPr>
                <w:ins w:id="743" w:author="ERCOT" w:date="2024-06-03T17:20:00Z"/>
                <w:del w:id="744" w:author="ERCOT 090524" w:date="2024-08-28T09:53:00Z"/>
                <w:i/>
                <w:iCs/>
                <w:sz w:val="20"/>
              </w:rPr>
            </w:pPr>
            <w:ins w:id="745" w:author="ERCOT" w:date="2024-06-03T17:20:00Z">
              <w:del w:id="746" w:author="ERCOT 090524" w:date="2024-08-28T09:53:00Z">
                <w:r w:rsidRPr="00D476E3" w:rsidDel="001206E3">
                  <w:rPr>
                    <w:i/>
                    <w:iCs/>
                    <w:sz w:val="20"/>
                  </w:rPr>
                  <w:delText xml:space="preserve">ERCOT Contingency Reserve Service </w:delText>
                </w:r>
              </w:del>
            </w:ins>
            <w:ins w:id="747" w:author="ERCOT" w:date="2024-06-03T17:21:00Z">
              <w:del w:id="748" w:author="ERCOT 090524" w:date="2024-08-28T09:53:00Z">
                <w:r w:rsidRPr="00D476E3" w:rsidDel="001206E3">
                  <w:rPr>
                    <w:i/>
                    <w:iCs/>
                    <w:sz w:val="20"/>
                  </w:rPr>
                  <w:delText xml:space="preserve">Only </w:delText>
                </w:r>
              </w:del>
            </w:ins>
            <w:ins w:id="749" w:author="ERCOT" w:date="2024-06-03T17:20:00Z">
              <w:del w:id="750"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ECRS Ancillary Service </w:delText>
                </w:r>
              </w:del>
            </w:ins>
            <w:ins w:id="751" w:author="ERCOT" w:date="2024-06-03T17:21:00Z">
              <w:del w:id="752" w:author="ERCOT 090524" w:date="2024-08-28T09:53:00Z">
                <w:r w:rsidRPr="00D476E3" w:rsidDel="001206E3">
                  <w:rPr>
                    <w:iCs/>
                    <w:sz w:val="20"/>
                  </w:rPr>
                  <w:delText xml:space="preserve">Only </w:delText>
                </w:r>
              </w:del>
            </w:ins>
            <w:ins w:id="753" w:author="ERCOT" w:date="2024-06-03T17:20:00Z">
              <w:del w:id="754" w:author="ERCOT 090524" w:date="2024-08-28T09:53:00Z">
                <w:r w:rsidRPr="00D476E3" w:rsidDel="001206E3">
                  <w:rPr>
                    <w:iCs/>
                    <w:sz w:val="20"/>
                  </w:rPr>
                  <w:delText xml:space="preserve">Offers.  </w:delText>
                </w:r>
              </w:del>
            </w:ins>
          </w:p>
        </w:tc>
      </w:tr>
      <w:tr w:rsidR="006161AD" w:rsidRPr="00D476E3" w:rsidDel="001206E3" w14:paraId="64065D09" w14:textId="77777777" w:rsidTr="006F573E">
        <w:trPr>
          <w:trHeight w:val="525"/>
          <w:ins w:id="755" w:author="ERCOT" w:date="2024-06-03T17:19:00Z"/>
          <w:del w:id="756" w:author="ERCOT 090524" w:date="2024-08-28T09:53:00Z"/>
        </w:trPr>
        <w:tc>
          <w:tcPr>
            <w:tcW w:w="1060" w:type="pct"/>
            <w:shd w:val="clear" w:color="auto" w:fill="auto"/>
          </w:tcPr>
          <w:p w14:paraId="34489AFD" w14:textId="77777777" w:rsidR="006161AD" w:rsidRPr="00D476E3" w:rsidDel="001206E3" w:rsidRDefault="006161AD" w:rsidP="006F573E">
            <w:pPr>
              <w:spacing w:after="60"/>
              <w:rPr>
                <w:ins w:id="757" w:author="ERCOT" w:date="2024-06-03T17:19:00Z"/>
                <w:del w:id="758" w:author="ERCOT 090524" w:date="2024-08-28T09:53:00Z"/>
                <w:iCs/>
                <w:sz w:val="20"/>
              </w:rPr>
            </w:pPr>
            <w:ins w:id="759" w:author="ERCOT" w:date="2024-06-03T17:19:00Z">
              <w:del w:id="760" w:author="ERCOT 090524" w:date="2024-08-28T09:53:00Z">
                <w:r w:rsidRPr="00D476E3" w:rsidDel="001206E3">
                  <w:rPr>
                    <w:iCs/>
                    <w:sz w:val="20"/>
                  </w:rPr>
                  <w:delText>NSO</w:delText>
                </w:r>
              </w:del>
            </w:ins>
            <w:ins w:id="761" w:author="ERCOT" w:date="2024-06-03T17:20:00Z">
              <w:del w:id="762" w:author="ERCOT 090524" w:date="2024-08-28T09:53:00Z">
                <w:r w:rsidRPr="00D476E3" w:rsidDel="001206E3">
                  <w:rPr>
                    <w:iCs/>
                    <w:sz w:val="20"/>
                  </w:rPr>
                  <w:delText>O</w:delText>
                </w:r>
              </w:del>
            </w:ins>
            <w:ins w:id="763" w:author="ERCOT" w:date="2024-06-03T17:19:00Z">
              <w:del w:id="764" w:author="ERCOT 090524" w:date="2024-08-28T09:53:00Z">
                <w:r w:rsidRPr="00D476E3" w:rsidDel="001206E3">
                  <w:rPr>
                    <w:iCs/>
                    <w:sz w:val="20"/>
                  </w:rPr>
                  <w:delText>PR</w:delText>
                </w:r>
                <w:r w:rsidRPr="00D476E3" w:rsidDel="001206E3">
                  <w:rPr>
                    <w:iCs/>
                    <w:sz w:val="20"/>
                    <w:vertAlign w:val="subscript"/>
                  </w:rPr>
                  <w:delText xml:space="preserve"> </w:delText>
                </w:r>
                <w:r w:rsidRPr="00D476E3" w:rsidDel="001206E3">
                  <w:rPr>
                    <w:i/>
                    <w:iCs/>
                    <w:sz w:val="20"/>
                    <w:vertAlign w:val="subscript"/>
                  </w:rPr>
                  <w:delText>q, DAM</w:delText>
                </w:r>
              </w:del>
            </w:ins>
          </w:p>
        </w:tc>
        <w:tc>
          <w:tcPr>
            <w:tcW w:w="399" w:type="pct"/>
            <w:shd w:val="clear" w:color="auto" w:fill="auto"/>
          </w:tcPr>
          <w:p w14:paraId="606EA7F7" w14:textId="77777777" w:rsidR="006161AD" w:rsidRPr="00D476E3" w:rsidDel="001206E3" w:rsidRDefault="006161AD" w:rsidP="006F573E">
            <w:pPr>
              <w:spacing w:after="60"/>
              <w:jc w:val="center"/>
              <w:rPr>
                <w:ins w:id="765" w:author="ERCOT" w:date="2024-06-03T17:19:00Z"/>
                <w:del w:id="766" w:author="ERCOT 090524" w:date="2024-08-28T09:53:00Z"/>
                <w:iCs/>
                <w:sz w:val="20"/>
              </w:rPr>
            </w:pPr>
            <w:ins w:id="767" w:author="ERCOT" w:date="2024-06-03T17:19:00Z">
              <w:del w:id="768" w:author="ERCOT 090524" w:date="2024-08-28T09:53:00Z">
                <w:r w:rsidRPr="00D476E3" w:rsidDel="001206E3">
                  <w:rPr>
                    <w:iCs/>
                    <w:sz w:val="20"/>
                  </w:rPr>
                  <w:delText>$/MW per hour</w:delText>
                </w:r>
              </w:del>
            </w:ins>
          </w:p>
        </w:tc>
        <w:tc>
          <w:tcPr>
            <w:tcW w:w="3541" w:type="pct"/>
            <w:shd w:val="clear" w:color="auto" w:fill="auto"/>
          </w:tcPr>
          <w:p w14:paraId="102E8739" w14:textId="77777777" w:rsidR="006161AD" w:rsidRPr="00D476E3" w:rsidDel="001206E3" w:rsidRDefault="006161AD" w:rsidP="006F573E">
            <w:pPr>
              <w:spacing w:after="60"/>
              <w:rPr>
                <w:ins w:id="769" w:author="ERCOT" w:date="2024-06-03T17:19:00Z"/>
                <w:del w:id="770" w:author="ERCOT 090524" w:date="2024-08-28T09:53:00Z"/>
                <w:iCs/>
                <w:sz w:val="20"/>
              </w:rPr>
            </w:pPr>
            <w:ins w:id="771" w:author="ERCOT" w:date="2024-06-03T17:19:00Z">
              <w:del w:id="772" w:author="ERCOT 090524" w:date="2024-08-28T09:53:00Z">
                <w:r w:rsidRPr="00D476E3" w:rsidDel="001206E3">
                  <w:rPr>
                    <w:i/>
                    <w:iCs/>
                    <w:sz w:val="20"/>
                  </w:rPr>
                  <w:delText xml:space="preserve">Non-Spinning Reserve </w:delText>
                </w:r>
              </w:del>
            </w:ins>
            <w:ins w:id="773" w:author="ERCOT" w:date="2024-06-03T17:20:00Z">
              <w:del w:id="774" w:author="ERCOT 090524" w:date="2024-08-28T09:53:00Z">
                <w:r w:rsidRPr="00D476E3" w:rsidDel="001206E3">
                  <w:rPr>
                    <w:i/>
                    <w:iCs/>
                    <w:sz w:val="20"/>
                  </w:rPr>
                  <w:delText xml:space="preserve">Only </w:delText>
                </w:r>
              </w:del>
            </w:ins>
            <w:ins w:id="775" w:author="ERCOT" w:date="2024-06-03T17:19:00Z">
              <w:del w:id="776" w:author="ERCOT 090524" w:date="2024-08-28T09:53:00Z">
                <w:r w:rsidRPr="00D476E3" w:rsidDel="001206E3">
                  <w:rPr>
                    <w:i/>
                    <w:iCs/>
                    <w:sz w:val="20"/>
                  </w:rPr>
                  <w:delText>Offer Price</w:delText>
                </w:r>
                <w:r w:rsidRPr="00D476E3" w:rsidDel="001206E3">
                  <w:rPr>
                    <w:iCs/>
                    <w:sz w:val="20"/>
                  </w:rPr>
                  <w:delText xml:space="preserve">—The offer price for QSE </w:delText>
                </w:r>
                <w:r w:rsidRPr="00D476E3" w:rsidDel="001206E3">
                  <w:rPr>
                    <w:i/>
                    <w:iCs/>
                    <w:sz w:val="20"/>
                  </w:rPr>
                  <w:delText>q</w:delText>
                </w:r>
                <w:r w:rsidRPr="00D476E3" w:rsidDel="001206E3">
                  <w:rPr>
                    <w:iCs/>
                    <w:sz w:val="20"/>
                  </w:rPr>
                  <w:delText xml:space="preserve"> for the impacted Non-Spin Ancillary Service </w:delText>
                </w:r>
              </w:del>
            </w:ins>
            <w:ins w:id="777" w:author="ERCOT" w:date="2024-06-03T17:20:00Z">
              <w:del w:id="778" w:author="ERCOT 090524" w:date="2024-08-28T09:53:00Z">
                <w:r w:rsidRPr="00D476E3" w:rsidDel="001206E3">
                  <w:rPr>
                    <w:iCs/>
                    <w:sz w:val="20"/>
                  </w:rPr>
                  <w:delText xml:space="preserve">Only </w:delText>
                </w:r>
              </w:del>
            </w:ins>
            <w:ins w:id="779" w:author="ERCOT" w:date="2024-06-03T17:19:00Z">
              <w:del w:id="780" w:author="ERCOT 090524" w:date="2024-08-28T09:53:00Z">
                <w:r w:rsidRPr="00D476E3" w:rsidDel="001206E3">
                  <w:rPr>
                    <w:iCs/>
                    <w:sz w:val="20"/>
                  </w:rPr>
                  <w:delText xml:space="preserve">Offers.  </w:delText>
                </w:r>
              </w:del>
            </w:ins>
          </w:p>
        </w:tc>
      </w:tr>
      <w:tr w:rsidR="006161AD" w:rsidRPr="00D476E3" w14:paraId="52C6E7DA" w14:textId="77777777" w:rsidTr="006F573E">
        <w:trPr>
          <w:trHeight w:val="525"/>
        </w:trPr>
        <w:tc>
          <w:tcPr>
            <w:tcW w:w="1060" w:type="pct"/>
            <w:shd w:val="clear" w:color="auto" w:fill="auto"/>
          </w:tcPr>
          <w:p w14:paraId="632C1F79" w14:textId="77777777" w:rsidR="006161AD" w:rsidRPr="00D476E3" w:rsidRDefault="006161AD" w:rsidP="006F573E">
            <w:pPr>
              <w:spacing w:after="60"/>
              <w:rPr>
                <w:iCs/>
                <w:sz w:val="20"/>
              </w:rPr>
            </w:pPr>
            <w:r w:rsidRPr="00D476E3">
              <w:rPr>
                <w:iCs/>
                <w:sz w:val="20"/>
              </w:rPr>
              <w:t xml:space="preserve">MCPCRU </w:t>
            </w:r>
            <w:r w:rsidRPr="00D476E3">
              <w:rPr>
                <w:i/>
                <w:iCs/>
                <w:sz w:val="20"/>
                <w:vertAlign w:val="subscript"/>
              </w:rPr>
              <w:t>DAM</w:t>
            </w:r>
          </w:p>
        </w:tc>
        <w:tc>
          <w:tcPr>
            <w:tcW w:w="399" w:type="pct"/>
            <w:shd w:val="clear" w:color="auto" w:fill="auto"/>
          </w:tcPr>
          <w:p w14:paraId="2EC052CE"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23356741" w14:textId="77777777" w:rsidR="006161AD" w:rsidRPr="00D476E3" w:rsidRDefault="006161AD" w:rsidP="006F573E">
            <w:pPr>
              <w:spacing w:after="60"/>
              <w:rPr>
                <w:iCs/>
                <w:sz w:val="20"/>
              </w:rPr>
            </w:pPr>
            <w:r w:rsidRPr="00D476E3">
              <w:rPr>
                <w:i/>
                <w:iCs/>
                <w:sz w:val="20"/>
              </w:rPr>
              <w:t>Market Clearing Price for Capacity for Regulation Up in DAM</w:t>
            </w:r>
            <w:r w:rsidRPr="00D476E3">
              <w:rPr>
                <w:iCs/>
                <w:sz w:val="20"/>
              </w:rPr>
              <w:t>—The DAM Market Clearing Price for Capacity (MCPC) for Reg-Up, for the hour.</w:t>
            </w:r>
          </w:p>
        </w:tc>
      </w:tr>
      <w:tr w:rsidR="006161AD" w:rsidRPr="00D476E3" w14:paraId="7E3F537B" w14:textId="77777777" w:rsidTr="006F573E">
        <w:trPr>
          <w:trHeight w:val="525"/>
        </w:trPr>
        <w:tc>
          <w:tcPr>
            <w:tcW w:w="1060" w:type="pct"/>
            <w:shd w:val="clear" w:color="auto" w:fill="auto"/>
          </w:tcPr>
          <w:p w14:paraId="33B97BB9" w14:textId="77777777" w:rsidR="006161AD" w:rsidRPr="00D476E3" w:rsidRDefault="006161AD" w:rsidP="006F573E">
            <w:pPr>
              <w:spacing w:after="60"/>
              <w:rPr>
                <w:iCs/>
                <w:sz w:val="20"/>
              </w:rPr>
            </w:pPr>
            <w:r w:rsidRPr="00D476E3">
              <w:rPr>
                <w:iCs/>
                <w:sz w:val="20"/>
              </w:rPr>
              <w:t xml:space="preserve">MCPCRD </w:t>
            </w:r>
            <w:r w:rsidRPr="00D476E3">
              <w:rPr>
                <w:i/>
                <w:iCs/>
                <w:sz w:val="20"/>
                <w:vertAlign w:val="subscript"/>
              </w:rPr>
              <w:t>DAM</w:t>
            </w:r>
          </w:p>
        </w:tc>
        <w:tc>
          <w:tcPr>
            <w:tcW w:w="399" w:type="pct"/>
            <w:shd w:val="clear" w:color="auto" w:fill="auto"/>
          </w:tcPr>
          <w:p w14:paraId="6DCC46C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50C3AFE2" w14:textId="77777777" w:rsidR="006161AD" w:rsidRPr="00D476E3" w:rsidRDefault="006161AD" w:rsidP="006F573E">
            <w:pPr>
              <w:spacing w:after="60"/>
              <w:rPr>
                <w:iCs/>
                <w:sz w:val="20"/>
              </w:rPr>
            </w:pPr>
            <w:r w:rsidRPr="00D476E3">
              <w:rPr>
                <w:i/>
                <w:iCs/>
                <w:sz w:val="20"/>
              </w:rPr>
              <w:t>Market Clearing Price for Capacity for Regulation Down in DAM</w:t>
            </w:r>
            <w:r w:rsidRPr="00D476E3">
              <w:rPr>
                <w:iCs/>
                <w:sz w:val="20"/>
              </w:rPr>
              <w:t>—The DAM MCPC for Reg-Down, for the hour.</w:t>
            </w:r>
          </w:p>
        </w:tc>
      </w:tr>
      <w:tr w:rsidR="006161AD" w:rsidRPr="00D476E3" w14:paraId="0B675C85" w14:textId="77777777" w:rsidTr="006F573E">
        <w:trPr>
          <w:trHeight w:val="525"/>
        </w:trPr>
        <w:tc>
          <w:tcPr>
            <w:tcW w:w="1060" w:type="pct"/>
            <w:shd w:val="clear" w:color="auto" w:fill="auto"/>
          </w:tcPr>
          <w:p w14:paraId="5E72827A" w14:textId="77777777" w:rsidR="006161AD" w:rsidRPr="00D476E3" w:rsidRDefault="006161AD" w:rsidP="006F573E">
            <w:pPr>
              <w:spacing w:after="60"/>
              <w:rPr>
                <w:iCs/>
                <w:sz w:val="20"/>
              </w:rPr>
            </w:pPr>
            <w:r w:rsidRPr="00D476E3">
              <w:rPr>
                <w:iCs/>
                <w:sz w:val="20"/>
              </w:rPr>
              <w:t xml:space="preserve">MCPCRR </w:t>
            </w:r>
            <w:r w:rsidRPr="00D476E3">
              <w:rPr>
                <w:i/>
                <w:iCs/>
                <w:sz w:val="20"/>
                <w:vertAlign w:val="subscript"/>
              </w:rPr>
              <w:t>DAM</w:t>
            </w:r>
          </w:p>
        </w:tc>
        <w:tc>
          <w:tcPr>
            <w:tcW w:w="399" w:type="pct"/>
            <w:shd w:val="clear" w:color="auto" w:fill="auto"/>
          </w:tcPr>
          <w:p w14:paraId="6A0478A1"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4894B16C" w14:textId="77777777" w:rsidR="006161AD" w:rsidRPr="00D476E3" w:rsidRDefault="006161AD" w:rsidP="006F573E">
            <w:pPr>
              <w:spacing w:after="60"/>
              <w:rPr>
                <w:iCs/>
                <w:sz w:val="20"/>
              </w:rPr>
            </w:pPr>
            <w:r w:rsidRPr="00D476E3">
              <w:rPr>
                <w:i/>
                <w:iCs/>
                <w:sz w:val="20"/>
              </w:rPr>
              <w:t>Market Clearing Price for Capacity for Responsive Reserve in DAM</w:t>
            </w:r>
            <w:r w:rsidRPr="00D476E3">
              <w:rPr>
                <w:iCs/>
                <w:sz w:val="20"/>
              </w:rPr>
              <w:t>—The DAM MCPC for RRS, for the hour.</w:t>
            </w:r>
          </w:p>
        </w:tc>
      </w:tr>
      <w:tr w:rsidR="006161AD" w:rsidRPr="00D476E3" w14:paraId="513B92F1" w14:textId="77777777" w:rsidTr="006F573E">
        <w:trPr>
          <w:trHeight w:val="525"/>
        </w:trPr>
        <w:tc>
          <w:tcPr>
            <w:tcW w:w="1060" w:type="pct"/>
            <w:shd w:val="clear" w:color="auto" w:fill="auto"/>
          </w:tcPr>
          <w:p w14:paraId="17551D74" w14:textId="77777777" w:rsidR="006161AD" w:rsidRPr="00D476E3" w:rsidRDefault="006161AD" w:rsidP="006F573E">
            <w:pPr>
              <w:spacing w:after="60"/>
              <w:rPr>
                <w:iCs/>
                <w:sz w:val="20"/>
              </w:rPr>
            </w:pPr>
            <w:r w:rsidRPr="00D476E3">
              <w:rPr>
                <w:iCs/>
                <w:sz w:val="20"/>
              </w:rPr>
              <w:t xml:space="preserve">MCPCNS </w:t>
            </w:r>
            <w:r w:rsidRPr="00D476E3">
              <w:rPr>
                <w:i/>
                <w:iCs/>
                <w:sz w:val="20"/>
                <w:vertAlign w:val="subscript"/>
              </w:rPr>
              <w:t>DAM</w:t>
            </w:r>
          </w:p>
        </w:tc>
        <w:tc>
          <w:tcPr>
            <w:tcW w:w="399" w:type="pct"/>
            <w:shd w:val="clear" w:color="auto" w:fill="auto"/>
          </w:tcPr>
          <w:p w14:paraId="3757BB64"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3BBCB369" w14:textId="77777777" w:rsidR="006161AD" w:rsidRPr="00D476E3" w:rsidRDefault="006161AD" w:rsidP="006F573E">
            <w:pPr>
              <w:spacing w:after="60"/>
              <w:rPr>
                <w:iCs/>
                <w:sz w:val="20"/>
              </w:rPr>
            </w:pPr>
            <w:r w:rsidRPr="00D476E3">
              <w:rPr>
                <w:i/>
                <w:iCs/>
                <w:sz w:val="20"/>
              </w:rPr>
              <w:t>Market Clearing Price for Capacity for Non-Spinning Reserve in DAM</w:t>
            </w:r>
            <w:r w:rsidRPr="00D476E3">
              <w:rPr>
                <w:iCs/>
                <w:sz w:val="20"/>
              </w:rPr>
              <w:t>—The DAM MCPC for Non-Spin, for the hour.</w:t>
            </w:r>
          </w:p>
        </w:tc>
      </w:tr>
      <w:tr w:rsidR="006161AD" w:rsidRPr="00D476E3" w14:paraId="337B00EF" w14:textId="77777777" w:rsidTr="006F573E">
        <w:trPr>
          <w:trHeight w:val="525"/>
        </w:trPr>
        <w:tc>
          <w:tcPr>
            <w:tcW w:w="1060" w:type="pct"/>
            <w:shd w:val="clear" w:color="auto" w:fill="auto"/>
          </w:tcPr>
          <w:p w14:paraId="7581128C" w14:textId="77777777" w:rsidR="006161AD" w:rsidRPr="00D476E3" w:rsidRDefault="006161AD" w:rsidP="006F573E">
            <w:pPr>
              <w:spacing w:after="60"/>
              <w:rPr>
                <w:iCs/>
                <w:sz w:val="20"/>
              </w:rPr>
            </w:pPr>
            <w:r w:rsidRPr="00D476E3">
              <w:rPr>
                <w:sz w:val="20"/>
              </w:rPr>
              <w:t xml:space="preserve">MCPCECR </w:t>
            </w:r>
            <w:r w:rsidRPr="00D476E3">
              <w:rPr>
                <w:i/>
                <w:sz w:val="20"/>
                <w:vertAlign w:val="subscript"/>
              </w:rPr>
              <w:t>DAM</w:t>
            </w:r>
          </w:p>
        </w:tc>
        <w:tc>
          <w:tcPr>
            <w:tcW w:w="399" w:type="pct"/>
            <w:shd w:val="clear" w:color="auto" w:fill="auto"/>
          </w:tcPr>
          <w:p w14:paraId="73B16D62" w14:textId="77777777" w:rsidR="006161AD" w:rsidRPr="00D476E3" w:rsidRDefault="006161AD" w:rsidP="006F573E">
            <w:pPr>
              <w:spacing w:after="60"/>
              <w:jc w:val="center"/>
              <w:rPr>
                <w:iCs/>
                <w:sz w:val="20"/>
              </w:rPr>
            </w:pPr>
            <w:r w:rsidRPr="00D476E3">
              <w:rPr>
                <w:iCs/>
                <w:sz w:val="20"/>
              </w:rPr>
              <w:t>$/MW per hour</w:t>
            </w:r>
          </w:p>
        </w:tc>
        <w:tc>
          <w:tcPr>
            <w:tcW w:w="3541" w:type="pct"/>
            <w:shd w:val="clear" w:color="auto" w:fill="auto"/>
          </w:tcPr>
          <w:p w14:paraId="78BE316C" w14:textId="77777777" w:rsidR="006161AD" w:rsidRPr="00D476E3" w:rsidRDefault="006161AD" w:rsidP="006F573E">
            <w:pPr>
              <w:spacing w:after="60"/>
              <w:rPr>
                <w:i/>
                <w:iCs/>
                <w:sz w:val="20"/>
              </w:rPr>
            </w:pPr>
            <w:r w:rsidRPr="00D476E3">
              <w:rPr>
                <w:i/>
                <w:sz w:val="20"/>
              </w:rPr>
              <w:t>Market Clearing Price for Capacity for ERCOT Contingency Reserve Service in DAM</w:t>
            </w:r>
            <w:r w:rsidRPr="00D476E3">
              <w:rPr>
                <w:sz w:val="20"/>
              </w:rPr>
              <w:t>—The DAM MCPC for ECRS, for the hour.</w:t>
            </w:r>
          </w:p>
        </w:tc>
      </w:tr>
      <w:tr w:rsidR="006161AD" w:rsidRPr="00D476E3" w14:paraId="7A4C408D" w14:textId="77777777" w:rsidTr="006F573E">
        <w:trPr>
          <w:trHeight w:val="525"/>
          <w:ins w:id="781"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0DF9EAE" w14:textId="77777777" w:rsidR="006161AD" w:rsidRPr="00D476E3" w:rsidRDefault="006161AD" w:rsidP="006F573E">
            <w:pPr>
              <w:spacing w:after="60"/>
              <w:rPr>
                <w:ins w:id="782" w:author="ERCOT 090524" w:date="2024-08-28T10:02:00Z"/>
                <w:sz w:val="20"/>
              </w:rPr>
            </w:pPr>
            <w:ins w:id="783" w:author="ERCOT 090524" w:date="2024-08-28T10:02:00Z">
              <w:r w:rsidRPr="00D476E3">
                <w:rPr>
                  <w:sz w:val="20"/>
                </w:rPr>
                <w:t xml:space="preserve">RTMCPCRU </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6DD7221F" w14:textId="77777777" w:rsidR="006161AD" w:rsidRPr="00D476E3" w:rsidRDefault="006161AD" w:rsidP="006F573E">
            <w:pPr>
              <w:spacing w:after="60"/>
              <w:jc w:val="center"/>
              <w:rPr>
                <w:ins w:id="784" w:author="ERCOT 090524" w:date="2024-08-28T10:02:00Z"/>
                <w:iCs/>
                <w:sz w:val="20"/>
              </w:rPr>
            </w:pPr>
            <w:ins w:id="785"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7144DFD7" w14:textId="77777777" w:rsidR="006161AD" w:rsidRPr="00D476E3" w:rsidRDefault="006161AD" w:rsidP="006F573E">
            <w:pPr>
              <w:spacing w:after="60"/>
              <w:rPr>
                <w:ins w:id="786" w:author="ERCOT 090524" w:date="2024-08-28T10:02:00Z"/>
                <w:i/>
                <w:sz w:val="20"/>
              </w:rPr>
            </w:pPr>
            <w:ins w:id="787" w:author="ERCOT 090524" w:date="2024-08-28T10:02:00Z">
              <w:r w:rsidRPr="00D476E3">
                <w:rPr>
                  <w:i/>
                  <w:sz w:val="20"/>
                </w:rPr>
                <w:t>Real-Time Market Clearing Price for Capacity for Reg-Up</w:t>
              </w:r>
            </w:ins>
            <w:ins w:id="788" w:author="ERCOT 090524" w:date="2024-08-28T10:03:00Z">
              <w:r w:rsidRPr="00D476E3">
                <w:rPr>
                  <w:bCs/>
                  <w:i/>
                  <w:iCs/>
                  <w:sz w:val="20"/>
                </w:rPr>
                <w:t>—</w:t>
              </w:r>
            </w:ins>
            <w:ins w:id="789" w:author="ERCOT 090524" w:date="2024-08-28T10:02:00Z">
              <w:r w:rsidRPr="00D476E3">
                <w:rPr>
                  <w:iCs/>
                  <w:sz w:val="20"/>
                </w:rPr>
                <w:t>The Real-Time MCPC for Reg-Up for the 15-minute Settlement Interval.</w:t>
              </w:r>
            </w:ins>
          </w:p>
        </w:tc>
      </w:tr>
      <w:tr w:rsidR="006161AD" w:rsidRPr="00D476E3" w14:paraId="5F5B211E" w14:textId="77777777" w:rsidTr="006F573E">
        <w:trPr>
          <w:trHeight w:val="525"/>
          <w:ins w:id="790"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5A554E64" w14:textId="77777777" w:rsidR="006161AD" w:rsidRPr="00D476E3" w:rsidRDefault="006161AD" w:rsidP="006F573E">
            <w:pPr>
              <w:spacing w:after="60"/>
              <w:rPr>
                <w:ins w:id="791" w:author="ERCOT 090524" w:date="2024-08-28T10:02:00Z"/>
                <w:sz w:val="20"/>
              </w:rPr>
            </w:pPr>
            <w:ins w:id="792" w:author="ERCOT 090524" w:date="2024-08-28T10:02:00Z">
              <w:r w:rsidRPr="00D476E3">
                <w:rPr>
                  <w:sz w:val="20"/>
                </w:rPr>
                <w:t>RTMCPCRD</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5AD4532" w14:textId="77777777" w:rsidR="006161AD" w:rsidRPr="00D476E3" w:rsidRDefault="006161AD" w:rsidP="006F573E">
            <w:pPr>
              <w:spacing w:after="60"/>
              <w:jc w:val="center"/>
              <w:rPr>
                <w:ins w:id="793" w:author="ERCOT 090524" w:date="2024-08-28T10:02:00Z"/>
                <w:iCs/>
                <w:sz w:val="20"/>
              </w:rPr>
            </w:pPr>
            <w:ins w:id="79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33445419" w14:textId="77777777" w:rsidR="006161AD" w:rsidRPr="00D476E3" w:rsidRDefault="006161AD" w:rsidP="006F573E">
            <w:pPr>
              <w:spacing w:after="60"/>
              <w:rPr>
                <w:ins w:id="795" w:author="ERCOT 090524" w:date="2024-08-28T10:02:00Z"/>
                <w:i/>
                <w:sz w:val="20"/>
              </w:rPr>
            </w:pPr>
            <w:ins w:id="796" w:author="ERCOT 090524" w:date="2024-08-28T10:02:00Z">
              <w:r w:rsidRPr="00D476E3">
                <w:rPr>
                  <w:i/>
                  <w:sz w:val="20"/>
                </w:rPr>
                <w:t>Real-Time Market Clearing Price for Capacity for Reg-Down</w:t>
              </w:r>
            </w:ins>
            <w:ins w:id="797" w:author="ERCOT 090524" w:date="2024-08-28T10:03:00Z">
              <w:r w:rsidRPr="00D476E3">
                <w:rPr>
                  <w:bCs/>
                  <w:i/>
                  <w:iCs/>
                  <w:sz w:val="20"/>
                </w:rPr>
                <w:t>—</w:t>
              </w:r>
            </w:ins>
            <w:ins w:id="798" w:author="ERCOT 090524" w:date="2024-08-28T10:02:00Z">
              <w:r w:rsidRPr="00D476E3">
                <w:rPr>
                  <w:iCs/>
                  <w:sz w:val="20"/>
                </w:rPr>
                <w:t>The Real-Time MCPC for Reg-Down for the 15-minute Settlement Interval.</w:t>
              </w:r>
            </w:ins>
          </w:p>
        </w:tc>
      </w:tr>
      <w:tr w:rsidR="006161AD" w:rsidRPr="00D476E3" w14:paraId="78B9AE3F" w14:textId="77777777" w:rsidTr="006F573E">
        <w:trPr>
          <w:trHeight w:val="525"/>
          <w:ins w:id="79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612542A" w14:textId="77777777" w:rsidR="006161AD" w:rsidRPr="00D476E3" w:rsidRDefault="006161AD" w:rsidP="006F573E">
            <w:pPr>
              <w:spacing w:after="60"/>
              <w:rPr>
                <w:ins w:id="800" w:author="ERCOT 090524" w:date="2024-08-28T10:02:00Z"/>
                <w:sz w:val="20"/>
              </w:rPr>
            </w:pPr>
            <w:ins w:id="801" w:author="ERCOT 090524" w:date="2024-08-28T10:02:00Z">
              <w:r w:rsidRPr="00D476E3">
                <w:rPr>
                  <w:sz w:val="20"/>
                </w:rPr>
                <w:t>RTMCPCRR</w:t>
              </w:r>
            </w:ins>
          </w:p>
          <w:p w14:paraId="4833A80C" w14:textId="77777777" w:rsidR="006161AD" w:rsidRPr="00D476E3" w:rsidRDefault="006161AD" w:rsidP="006F573E">
            <w:pPr>
              <w:spacing w:after="60"/>
              <w:rPr>
                <w:ins w:id="802" w:author="ERCOT 090524" w:date="2024-08-28T10:02:00Z"/>
                <w:sz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0C2B792" w14:textId="77777777" w:rsidR="006161AD" w:rsidRPr="00D476E3" w:rsidRDefault="006161AD" w:rsidP="006F573E">
            <w:pPr>
              <w:spacing w:after="60"/>
              <w:jc w:val="center"/>
              <w:rPr>
                <w:ins w:id="803" w:author="ERCOT 090524" w:date="2024-08-28T10:02:00Z"/>
                <w:iCs/>
                <w:sz w:val="20"/>
              </w:rPr>
            </w:pPr>
            <w:ins w:id="804"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4908FC09" w14:textId="77777777" w:rsidR="006161AD" w:rsidRPr="00D476E3" w:rsidRDefault="006161AD" w:rsidP="006F573E">
            <w:pPr>
              <w:spacing w:after="60"/>
              <w:rPr>
                <w:ins w:id="805" w:author="ERCOT 090524" w:date="2024-08-28T10:02:00Z"/>
                <w:i/>
                <w:sz w:val="20"/>
              </w:rPr>
            </w:pPr>
            <w:ins w:id="806" w:author="ERCOT 090524" w:date="2024-08-28T10:02:00Z">
              <w:r w:rsidRPr="00D476E3">
                <w:rPr>
                  <w:i/>
                  <w:sz w:val="20"/>
                </w:rPr>
                <w:t>Real-Time Market Clearing Price for Capacity for Responsive Reserve</w:t>
              </w:r>
            </w:ins>
            <w:ins w:id="807" w:author="ERCOT 090524" w:date="2024-08-28T10:03:00Z">
              <w:r w:rsidRPr="00D476E3">
                <w:rPr>
                  <w:bCs/>
                  <w:i/>
                  <w:iCs/>
                  <w:sz w:val="20"/>
                </w:rPr>
                <w:t>—</w:t>
              </w:r>
            </w:ins>
            <w:ins w:id="808" w:author="ERCOT 090524" w:date="2024-08-28T10:02:00Z">
              <w:r w:rsidRPr="00D476E3">
                <w:rPr>
                  <w:iCs/>
                  <w:sz w:val="20"/>
                </w:rPr>
                <w:t>The Real-Time MCPC for RRS for the 15-minute Settlement Interval.</w:t>
              </w:r>
            </w:ins>
          </w:p>
        </w:tc>
      </w:tr>
      <w:tr w:rsidR="006161AD" w:rsidRPr="00D476E3" w14:paraId="7F29117C" w14:textId="77777777" w:rsidTr="006F573E">
        <w:trPr>
          <w:trHeight w:val="525"/>
          <w:ins w:id="809" w:author="ERCOT 090524" w:date="2024-08-28T10:02: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065EAF69" w14:textId="77777777" w:rsidR="006161AD" w:rsidRPr="00D476E3" w:rsidRDefault="006161AD" w:rsidP="006F573E">
            <w:pPr>
              <w:spacing w:after="60"/>
              <w:rPr>
                <w:ins w:id="810" w:author="ERCOT 090524" w:date="2024-08-28T10:02:00Z"/>
                <w:sz w:val="20"/>
              </w:rPr>
            </w:pPr>
            <w:ins w:id="811" w:author="ERCOT 090524" w:date="2024-08-28T10:02:00Z">
              <w:r w:rsidRPr="00D476E3">
                <w:rPr>
                  <w:sz w:val="20"/>
                </w:rPr>
                <w:t>RTMCPCNS</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97C00D2" w14:textId="77777777" w:rsidR="006161AD" w:rsidRPr="00D476E3" w:rsidRDefault="006161AD" w:rsidP="006F573E">
            <w:pPr>
              <w:spacing w:after="60"/>
              <w:jc w:val="center"/>
              <w:rPr>
                <w:ins w:id="812" w:author="ERCOT 090524" w:date="2024-08-28T10:02:00Z"/>
                <w:iCs/>
                <w:sz w:val="20"/>
              </w:rPr>
            </w:pPr>
            <w:ins w:id="813" w:author="ERCOT 090524" w:date="2024-08-28T10:02:00Z">
              <w:r w:rsidRPr="00D476E3">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538628A" w14:textId="77777777" w:rsidR="006161AD" w:rsidRPr="00D476E3" w:rsidRDefault="006161AD" w:rsidP="006F573E">
            <w:pPr>
              <w:spacing w:after="60"/>
              <w:rPr>
                <w:ins w:id="814" w:author="ERCOT 090524" w:date="2024-08-28T10:02:00Z"/>
                <w:i/>
                <w:sz w:val="20"/>
              </w:rPr>
            </w:pPr>
            <w:ins w:id="815" w:author="ERCOT 090524" w:date="2024-08-28T10:02:00Z">
              <w:r w:rsidRPr="00D476E3">
                <w:rPr>
                  <w:i/>
                  <w:sz w:val="20"/>
                </w:rPr>
                <w:t>Real-Time Market Clearing Price for Capacity for Non-Spin</w:t>
              </w:r>
            </w:ins>
            <w:ins w:id="816" w:author="ERCOT 090524" w:date="2024-08-28T10:03:00Z">
              <w:r w:rsidRPr="00D476E3">
                <w:rPr>
                  <w:bCs/>
                  <w:i/>
                  <w:iCs/>
                  <w:sz w:val="20"/>
                </w:rPr>
                <w:t>—</w:t>
              </w:r>
            </w:ins>
            <w:ins w:id="817" w:author="ERCOT 090524" w:date="2024-08-28T10:02:00Z">
              <w:r w:rsidRPr="00D476E3">
                <w:rPr>
                  <w:iCs/>
                  <w:sz w:val="20"/>
                </w:rPr>
                <w:t>The Real-Time MCPC for Non-Spin for the 15-minute Settlement Interval.</w:t>
              </w:r>
            </w:ins>
          </w:p>
        </w:tc>
      </w:tr>
    </w:tbl>
    <w:p w14:paraId="6590BB94" w14:textId="77777777" w:rsidR="006161AD" w:rsidRPr="00D476E3" w:rsidRDefault="006161AD" w:rsidP="006161AD">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6161AD" w:rsidRPr="00D476E3" w14:paraId="6A5E2540" w14:textId="77777777" w:rsidTr="006F573E">
        <w:trPr>
          <w:cantSplit/>
          <w:trHeight w:val="309"/>
          <w:ins w:id="818" w:author="ERCOT 090524" w:date="2024-08-28T10:03:00Z"/>
        </w:trPr>
        <w:tc>
          <w:tcPr>
            <w:tcW w:w="1062" w:type="pct"/>
            <w:tcBorders>
              <w:top w:val="single" w:sz="6" w:space="0" w:color="auto"/>
              <w:left w:val="single" w:sz="4" w:space="0" w:color="auto"/>
              <w:bottom w:val="single" w:sz="6" w:space="0" w:color="auto"/>
              <w:right w:val="single" w:sz="6" w:space="0" w:color="auto"/>
            </w:tcBorders>
          </w:tcPr>
          <w:p w14:paraId="7C790E94" w14:textId="77777777" w:rsidR="006161AD" w:rsidRPr="00D476E3" w:rsidRDefault="006161AD" w:rsidP="006F573E">
            <w:pPr>
              <w:spacing w:after="60"/>
              <w:rPr>
                <w:ins w:id="819" w:author="ERCOT 090524" w:date="2024-08-28T10:03:00Z"/>
                <w:sz w:val="20"/>
              </w:rPr>
            </w:pPr>
            <w:ins w:id="820" w:author="ERCOT 090524" w:date="2024-08-28T10:03:00Z">
              <w:r w:rsidRPr="00D476E3">
                <w:rPr>
                  <w:sz w:val="20"/>
                </w:rPr>
                <w:t>RTMCPCECR</w:t>
              </w:r>
            </w:ins>
          </w:p>
        </w:tc>
        <w:tc>
          <w:tcPr>
            <w:tcW w:w="398" w:type="pct"/>
            <w:tcBorders>
              <w:top w:val="single" w:sz="6" w:space="0" w:color="auto"/>
              <w:left w:val="single" w:sz="6" w:space="0" w:color="auto"/>
              <w:bottom w:val="single" w:sz="6" w:space="0" w:color="auto"/>
              <w:right w:val="single" w:sz="6" w:space="0" w:color="auto"/>
            </w:tcBorders>
          </w:tcPr>
          <w:p w14:paraId="4B314099" w14:textId="77777777" w:rsidR="006161AD" w:rsidRPr="00D476E3" w:rsidRDefault="006161AD" w:rsidP="006F573E">
            <w:pPr>
              <w:spacing w:after="60"/>
              <w:jc w:val="center"/>
              <w:rPr>
                <w:ins w:id="821" w:author="ERCOT 090524" w:date="2024-08-28T10:03:00Z"/>
                <w:bCs/>
                <w:iCs/>
                <w:sz w:val="20"/>
              </w:rPr>
            </w:pPr>
            <w:ins w:id="822" w:author="ERCOT 090524" w:date="2024-08-28T10:03:00Z">
              <w:r w:rsidRPr="00D476E3">
                <w:rPr>
                  <w:bCs/>
                  <w:iCs/>
                  <w:sz w:val="20"/>
                </w:rPr>
                <w:t>$/MW</w:t>
              </w:r>
            </w:ins>
          </w:p>
        </w:tc>
        <w:tc>
          <w:tcPr>
            <w:tcW w:w="3540" w:type="pct"/>
            <w:tcBorders>
              <w:top w:val="single" w:sz="6" w:space="0" w:color="auto"/>
              <w:left w:val="single" w:sz="6" w:space="0" w:color="auto"/>
              <w:bottom w:val="single" w:sz="6" w:space="0" w:color="auto"/>
              <w:right w:val="single" w:sz="4" w:space="0" w:color="auto"/>
            </w:tcBorders>
          </w:tcPr>
          <w:p w14:paraId="3B87F8BC" w14:textId="77777777" w:rsidR="006161AD" w:rsidRPr="00D476E3" w:rsidRDefault="006161AD" w:rsidP="006F573E">
            <w:pPr>
              <w:spacing w:after="60"/>
              <w:rPr>
                <w:ins w:id="823" w:author="ERCOT 090524" w:date="2024-08-28T10:03:00Z"/>
                <w:bCs/>
                <w:i/>
                <w:iCs/>
                <w:sz w:val="20"/>
              </w:rPr>
            </w:pPr>
            <w:ins w:id="824" w:author="ERCOT 090524" w:date="2024-08-28T10:03:00Z">
              <w:r w:rsidRPr="00D476E3">
                <w:rPr>
                  <w:bCs/>
                  <w:i/>
                  <w:iCs/>
                  <w:sz w:val="20"/>
                </w:rPr>
                <w:t>Real-Time Market Clearing Price for Capacity for ERCOT Contingency Reserve Service—</w:t>
              </w:r>
              <w:r w:rsidRPr="00D476E3">
                <w:rPr>
                  <w:bCs/>
                  <w:iCs/>
                  <w:sz w:val="20"/>
                </w:rPr>
                <w:t>The Real-Time MCPC for ECRS for the 15-minute Settlement Interval.</w:t>
              </w:r>
            </w:ins>
          </w:p>
        </w:tc>
      </w:tr>
      <w:tr w:rsidR="006161AD" w:rsidRPr="00D476E3" w14:paraId="68DAEA66"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8C80A1A" w14:textId="77777777" w:rsidR="006161AD" w:rsidRPr="00D476E3" w:rsidRDefault="006161AD" w:rsidP="006F573E">
            <w:pPr>
              <w:spacing w:after="60"/>
              <w:rPr>
                <w:sz w:val="20"/>
              </w:rPr>
            </w:pPr>
            <w:r w:rsidRPr="00D476E3">
              <w:rPr>
                <w:sz w:val="20"/>
              </w:rPr>
              <w:t xml:space="preserve">DAOBLPR </w:t>
            </w:r>
            <w:r w:rsidRPr="00D476E3">
              <w:rPr>
                <w:sz w:val="20"/>
                <w:vertAlign w:val="subscript"/>
              </w:rPr>
              <w:t>(</w:t>
            </w:r>
            <w:r w:rsidRPr="00D476E3">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D3858F7" w14:textId="77777777" w:rsidR="006161AD" w:rsidRPr="00D476E3" w:rsidRDefault="006161AD" w:rsidP="006F573E">
            <w:pPr>
              <w:spacing w:after="60"/>
              <w:jc w:val="center"/>
              <w:rPr>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5B9ED8C" w14:textId="77777777" w:rsidR="006161AD" w:rsidRPr="00D476E3" w:rsidRDefault="006161AD" w:rsidP="006F573E">
            <w:pPr>
              <w:spacing w:after="60"/>
              <w:rPr>
                <w:i/>
                <w:sz w:val="20"/>
              </w:rPr>
            </w:pPr>
            <w:r w:rsidRPr="00D476E3">
              <w:rPr>
                <w:bCs/>
                <w:i/>
                <w:iCs/>
                <w:sz w:val="20"/>
              </w:rPr>
              <w:t>Day-Ahead Obligation Price per pair of source and sink</w:t>
            </w:r>
            <w:r w:rsidRPr="00D476E3">
              <w:rPr>
                <w:rFonts w:ascii="Symbol" w:eastAsia="Symbol" w:hAnsi="Symbol" w:cs="Symbol"/>
                <w:bCs/>
                <w:iCs/>
                <w:sz w:val="20"/>
              </w:rPr>
              <w:t>¾</w:t>
            </w:r>
            <w:r w:rsidRPr="00D476E3">
              <w:rPr>
                <w:bCs/>
                <w:iCs/>
                <w:sz w:val="20"/>
              </w:rPr>
              <w:t>The DAM clearing price of a PTP Obligation bid</w:t>
            </w:r>
            <w:ins w:id="825" w:author="ERCOT 090524" w:date="2024-09-05T10:06:00Z">
              <w:r w:rsidRPr="00D476E3">
                <w:rPr>
                  <w:bCs/>
                  <w:iCs/>
                  <w:sz w:val="20"/>
                </w:rPr>
                <w:t>,</w:t>
              </w:r>
            </w:ins>
            <w:r w:rsidRPr="00D476E3">
              <w:rPr>
                <w:bCs/>
                <w:iCs/>
                <w:sz w:val="20"/>
              </w:rPr>
              <w:t xml:space="preserve"> with the source </w:t>
            </w:r>
            <w:r w:rsidRPr="00D476E3">
              <w:rPr>
                <w:bCs/>
                <w:i/>
                <w:iCs/>
                <w:sz w:val="20"/>
              </w:rPr>
              <w:t>j</w:t>
            </w:r>
            <w:del w:id="826" w:author="ERCOT 090524" w:date="2024-09-05T10:06: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xml:space="preserve">, for the </w:t>
            </w:r>
            <w:r w:rsidRPr="00D476E3">
              <w:rPr>
                <w:iCs/>
                <w:sz w:val="20"/>
              </w:rPr>
              <w:t>hour</w:t>
            </w:r>
            <w:r w:rsidRPr="00D476E3">
              <w:rPr>
                <w:bCs/>
                <w:iCs/>
                <w:sz w:val="20"/>
              </w:rPr>
              <w:t>.</w:t>
            </w:r>
          </w:p>
        </w:tc>
      </w:tr>
      <w:tr w:rsidR="006161AD" w:rsidRPr="00D476E3" w14:paraId="04EE5E9A" w14:textId="77777777" w:rsidTr="006F573E">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15F4364" w14:textId="77777777" w:rsidR="006161AD" w:rsidRPr="00D476E3" w:rsidRDefault="006161AD" w:rsidP="006F573E">
            <w:pPr>
              <w:spacing w:after="60"/>
              <w:rPr>
                <w:sz w:val="20"/>
              </w:rPr>
            </w:pPr>
            <w:r w:rsidRPr="00D476E3">
              <w:rPr>
                <w:iCs/>
                <w:sz w:val="20"/>
                <w:lang w:val="sv-SE"/>
              </w:rPr>
              <w:t xml:space="preserve">RTOBLPR </w:t>
            </w:r>
            <w:r w:rsidRPr="00D476E3">
              <w:rPr>
                <w:i/>
                <w:iCs/>
                <w:sz w:val="20"/>
                <w:vertAlign w:val="subscript"/>
                <w:lang w:val="sv-SE"/>
              </w:rPr>
              <w:t>(j, k)</w:t>
            </w:r>
            <w:r w:rsidRPr="00D476E3">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EA9223B" w14:textId="77777777" w:rsidR="006161AD" w:rsidRPr="00D476E3" w:rsidRDefault="006161AD" w:rsidP="006F573E">
            <w:pPr>
              <w:spacing w:after="60"/>
              <w:jc w:val="center"/>
              <w:rPr>
                <w:bCs/>
                <w:iCs/>
                <w:sz w:val="20"/>
              </w:rPr>
            </w:pPr>
            <w:r w:rsidRPr="00D476E3">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2992EF2D" w14:textId="77777777" w:rsidR="006161AD" w:rsidRPr="00D476E3" w:rsidRDefault="006161AD" w:rsidP="006F573E">
            <w:pPr>
              <w:spacing w:after="60"/>
              <w:rPr>
                <w:bCs/>
                <w:i/>
                <w:iCs/>
                <w:sz w:val="20"/>
              </w:rPr>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The Real-Time calculated price of a PTP Obligation bid</w:t>
            </w:r>
            <w:ins w:id="827" w:author="ERCOT 090524" w:date="2024-09-05T10:07:00Z">
              <w:r w:rsidRPr="00D476E3">
                <w:rPr>
                  <w:bCs/>
                  <w:iCs/>
                  <w:sz w:val="20"/>
                </w:rPr>
                <w:t>,</w:t>
              </w:r>
            </w:ins>
            <w:r w:rsidRPr="00D476E3">
              <w:rPr>
                <w:bCs/>
                <w:iCs/>
                <w:sz w:val="20"/>
              </w:rPr>
              <w:t xml:space="preserve"> with the source </w:t>
            </w:r>
            <w:r w:rsidRPr="00D476E3">
              <w:rPr>
                <w:bCs/>
                <w:i/>
                <w:iCs/>
                <w:sz w:val="20"/>
              </w:rPr>
              <w:t>j</w:t>
            </w:r>
            <w:del w:id="828" w:author="ERCOT 090524" w:date="2024-09-05T10:07:00Z">
              <w:r w:rsidRPr="00D476E3" w:rsidDel="00004AAF">
                <w:rPr>
                  <w:bCs/>
                  <w:i/>
                  <w:iCs/>
                  <w:sz w:val="20"/>
                </w:rPr>
                <w:delText>,</w:delText>
              </w:r>
            </w:del>
            <w:r w:rsidRPr="00D476E3">
              <w:rPr>
                <w:bCs/>
                <w:iCs/>
                <w:sz w:val="20"/>
              </w:rPr>
              <w:t xml:space="preserve"> and the sink </w:t>
            </w:r>
            <w:r w:rsidRPr="00D476E3">
              <w:rPr>
                <w:bCs/>
                <w:i/>
                <w:iCs/>
                <w:sz w:val="20"/>
              </w:rPr>
              <w:t>k</w:t>
            </w:r>
            <w:r w:rsidRPr="00D476E3">
              <w:rPr>
                <w:bCs/>
                <w:iCs/>
                <w:sz w:val="20"/>
              </w:rPr>
              <w:t>, for the</w:t>
            </w:r>
            <w:ins w:id="829" w:author="ERCOT 090524" w:date="2024-08-28T10:35:00Z">
              <w:r w:rsidRPr="00D476E3">
                <w:rPr>
                  <w:bCs/>
                  <w:iCs/>
                  <w:sz w:val="20"/>
                </w:rPr>
                <w:t xml:space="preserve"> hour</w:t>
              </w:r>
            </w:ins>
            <w:del w:id="830" w:author="ERCOT 090524" w:date="2024-08-28T10:35:00Z">
              <w:r w:rsidRPr="00D476E3" w:rsidDel="00CE6AA6">
                <w:rPr>
                  <w:bCs/>
                  <w:iCs/>
                  <w:sz w:val="20"/>
                </w:rPr>
                <w:delText xml:space="preserve"> </w:delText>
              </w:r>
              <w:r w:rsidRPr="00D476E3" w:rsidDel="00CE6AA6">
                <w:rPr>
                  <w:iCs/>
                  <w:sz w:val="20"/>
                </w:rPr>
                <w:delText>15 minute period</w:delText>
              </w:r>
            </w:del>
            <w:r w:rsidRPr="00D476E3">
              <w:rPr>
                <w:bCs/>
                <w:iCs/>
                <w:sz w:val="20"/>
              </w:rPr>
              <w:t>.</w:t>
            </w:r>
          </w:p>
        </w:tc>
      </w:tr>
      <w:tr w:rsidR="006161AD" w:rsidRPr="00D476E3" w14:paraId="388CCAE5"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7AFF7D6" w14:textId="77777777" w:rsidR="006161AD" w:rsidRPr="00D476E3" w:rsidRDefault="006161AD" w:rsidP="006F573E">
            <w:pPr>
              <w:spacing w:after="60"/>
              <w:rPr>
                <w:i/>
                <w:iCs/>
                <w:sz w:val="20"/>
              </w:rPr>
            </w:pPr>
            <w:r w:rsidRPr="00D476E3">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44C3A7EE"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10E317A" w14:textId="77777777" w:rsidR="006161AD" w:rsidRPr="00D476E3" w:rsidRDefault="006161AD" w:rsidP="006F573E">
            <w:pPr>
              <w:spacing w:after="60"/>
              <w:rPr>
                <w:iCs/>
                <w:sz w:val="20"/>
              </w:rPr>
            </w:pPr>
            <w:r w:rsidRPr="00D476E3">
              <w:rPr>
                <w:iCs/>
                <w:sz w:val="20"/>
              </w:rPr>
              <w:t>A QSE.</w:t>
            </w:r>
          </w:p>
        </w:tc>
      </w:tr>
      <w:tr w:rsidR="006161AD" w:rsidRPr="00D476E3" w14:paraId="4925DF94"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C50882A" w14:textId="77777777" w:rsidR="006161AD" w:rsidRPr="00D476E3" w:rsidRDefault="006161AD" w:rsidP="006F573E">
            <w:pPr>
              <w:spacing w:after="60"/>
              <w:rPr>
                <w:i/>
                <w:iCs/>
                <w:sz w:val="20"/>
              </w:rPr>
            </w:pPr>
            <w:r w:rsidRPr="00D476E3">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088465F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5A494D43" w14:textId="77777777" w:rsidR="006161AD" w:rsidRPr="00D476E3" w:rsidRDefault="006161AD" w:rsidP="006F573E">
            <w:pPr>
              <w:spacing w:after="60"/>
              <w:rPr>
                <w:iCs/>
                <w:sz w:val="20"/>
              </w:rPr>
            </w:pPr>
            <w:r w:rsidRPr="00D476E3">
              <w:rPr>
                <w:iCs/>
                <w:sz w:val="20"/>
              </w:rPr>
              <w:t>A Resource.</w:t>
            </w:r>
          </w:p>
        </w:tc>
      </w:tr>
      <w:tr w:rsidR="006161AD" w:rsidRPr="00D476E3" w14:paraId="75164F0F"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4CFEFB3E" w14:textId="77777777" w:rsidR="006161AD" w:rsidRPr="00D476E3" w:rsidRDefault="006161AD" w:rsidP="006F573E">
            <w:pPr>
              <w:spacing w:after="60"/>
              <w:rPr>
                <w:i/>
                <w:iCs/>
                <w:sz w:val="20"/>
              </w:rPr>
            </w:pPr>
            <w:r w:rsidRPr="00D476E3">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6CF9687D"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72A83FD" w14:textId="77777777" w:rsidR="006161AD" w:rsidRPr="00D476E3" w:rsidRDefault="006161AD" w:rsidP="006F573E">
            <w:pPr>
              <w:spacing w:after="60"/>
              <w:rPr>
                <w:iCs/>
                <w:sz w:val="20"/>
              </w:rPr>
            </w:pPr>
            <w:r w:rsidRPr="00D476E3">
              <w:rPr>
                <w:iCs/>
                <w:sz w:val="20"/>
              </w:rPr>
              <w:t>A 15-minute Settlement Interval.</w:t>
            </w:r>
          </w:p>
        </w:tc>
      </w:tr>
      <w:tr w:rsidR="006161AD" w:rsidRPr="00D476E3" w14:paraId="40A41B89"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3E3DD98" w14:textId="77777777" w:rsidR="006161AD" w:rsidRPr="00D476E3" w:rsidRDefault="006161AD" w:rsidP="006F573E">
            <w:pPr>
              <w:spacing w:after="60"/>
              <w:rPr>
                <w:i/>
                <w:iCs/>
                <w:sz w:val="20"/>
              </w:rPr>
            </w:pPr>
            <w:r w:rsidRPr="00D476E3">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07B906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047E189" w14:textId="77777777" w:rsidR="006161AD" w:rsidRPr="00D476E3" w:rsidRDefault="006161AD" w:rsidP="006F573E">
            <w:pPr>
              <w:spacing w:after="60"/>
              <w:rPr>
                <w:iCs/>
                <w:sz w:val="20"/>
              </w:rPr>
            </w:pPr>
            <w:r w:rsidRPr="00D476E3">
              <w:rPr>
                <w:iCs/>
                <w:sz w:val="20"/>
              </w:rPr>
              <w:t>A sink Settlement Point.</w:t>
            </w:r>
          </w:p>
        </w:tc>
      </w:tr>
      <w:tr w:rsidR="006161AD" w:rsidRPr="00D476E3" w14:paraId="205F9201" w14:textId="77777777" w:rsidTr="006F573E">
        <w:trPr>
          <w:cantSplit/>
        </w:trPr>
        <w:tc>
          <w:tcPr>
            <w:tcW w:w="1062" w:type="pct"/>
            <w:tcBorders>
              <w:top w:val="single" w:sz="6" w:space="0" w:color="auto"/>
              <w:left w:val="single" w:sz="4" w:space="0" w:color="auto"/>
              <w:bottom w:val="single" w:sz="6" w:space="0" w:color="auto"/>
              <w:right w:val="single" w:sz="6" w:space="0" w:color="auto"/>
            </w:tcBorders>
            <w:hideMark/>
          </w:tcPr>
          <w:p w14:paraId="72C13DA5" w14:textId="77777777" w:rsidR="006161AD" w:rsidRPr="00D476E3" w:rsidRDefault="006161AD" w:rsidP="006F573E">
            <w:pPr>
              <w:spacing w:after="60"/>
              <w:rPr>
                <w:i/>
                <w:iCs/>
                <w:sz w:val="20"/>
              </w:rPr>
            </w:pPr>
            <w:r w:rsidRPr="00D476E3">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7A66CBD6"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54A6DC55" w14:textId="77777777" w:rsidR="006161AD" w:rsidRPr="00D476E3" w:rsidRDefault="006161AD" w:rsidP="006F573E">
            <w:pPr>
              <w:spacing w:after="60"/>
              <w:rPr>
                <w:iCs/>
                <w:sz w:val="20"/>
              </w:rPr>
            </w:pPr>
            <w:r w:rsidRPr="00D476E3">
              <w:rPr>
                <w:iCs/>
                <w:sz w:val="20"/>
              </w:rPr>
              <w:t>A Settlement Point.</w:t>
            </w:r>
          </w:p>
        </w:tc>
      </w:tr>
      <w:tr w:rsidR="006161AD" w:rsidRPr="00D476E3" w14:paraId="3711AE31" w14:textId="77777777" w:rsidTr="006F573E">
        <w:trPr>
          <w:cantSplit/>
        </w:trPr>
        <w:tc>
          <w:tcPr>
            <w:tcW w:w="1062" w:type="pct"/>
            <w:tcBorders>
              <w:top w:val="single" w:sz="6" w:space="0" w:color="auto"/>
              <w:left w:val="single" w:sz="4" w:space="0" w:color="auto"/>
              <w:bottom w:val="single" w:sz="6" w:space="0" w:color="auto"/>
              <w:right w:val="single" w:sz="6" w:space="0" w:color="auto"/>
            </w:tcBorders>
          </w:tcPr>
          <w:p w14:paraId="0D710423" w14:textId="77777777" w:rsidR="006161AD" w:rsidRPr="00D476E3" w:rsidRDefault="006161AD" w:rsidP="006F573E">
            <w:pPr>
              <w:spacing w:after="60"/>
              <w:rPr>
                <w:i/>
                <w:iCs/>
                <w:sz w:val="20"/>
              </w:rPr>
            </w:pPr>
            <w:r w:rsidRPr="00D476E3">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43B8690A" w14:textId="77777777" w:rsidR="006161AD" w:rsidRPr="00D476E3" w:rsidRDefault="006161AD" w:rsidP="006F573E">
            <w:pPr>
              <w:spacing w:after="60"/>
              <w:jc w:val="center"/>
              <w:rPr>
                <w:iCs/>
                <w:sz w:val="20"/>
              </w:rPr>
            </w:pPr>
            <w:r w:rsidRPr="00D476E3">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4A27290" w14:textId="77777777" w:rsidR="006161AD" w:rsidRPr="00D476E3" w:rsidRDefault="006161AD" w:rsidP="006F573E">
            <w:pPr>
              <w:spacing w:after="60"/>
              <w:rPr>
                <w:iCs/>
                <w:sz w:val="20"/>
              </w:rPr>
            </w:pPr>
            <w:r w:rsidRPr="00D476E3">
              <w:rPr>
                <w:iCs/>
                <w:sz w:val="20"/>
              </w:rPr>
              <w:t>A source Settlement Point.</w:t>
            </w:r>
          </w:p>
        </w:tc>
      </w:tr>
    </w:tbl>
    <w:p w14:paraId="3C546A43" w14:textId="77777777" w:rsidR="006161AD" w:rsidRPr="00D476E3" w:rsidRDefault="006161AD" w:rsidP="006161AD">
      <w:pPr>
        <w:keepNext/>
        <w:tabs>
          <w:tab w:val="left" w:pos="1080"/>
        </w:tabs>
        <w:spacing w:before="240" w:after="240"/>
        <w:outlineLvl w:val="2"/>
        <w:rPr>
          <w:b/>
          <w:bCs/>
          <w:i/>
          <w:szCs w:val="20"/>
        </w:rPr>
      </w:pPr>
      <w:bookmarkStart w:id="831" w:name="_Toc181494"/>
      <w:bookmarkStart w:id="832" w:name="_Toc181592"/>
      <w:bookmarkStart w:id="833" w:name="_Toc493250756"/>
      <w:bookmarkEnd w:id="487"/>
      <w:bookmarkEnd w:id="488"/>
      <w:bookmarkEnd w:id="489"/>
      <w:bookmarkEnd w:id="490"/>
      <w:bookmarkEnd w:id="491"/>
      <w:bookmarkEnd w:id="492"/>
      <w:bookmarkEnd w:id="493"/>
      <w:r w:rsidRPr="00D476E3">
        <w:rPr>
          <w:b/>
          <w:bCs/>
          <w:i/>
          <w:szCs w:val="20"/>
        </w:rPr>
        <w:t>25.5.1</w:t>
      </w:r>
      <w:r w:rsidRPr="00D476E3">
        <w:rPr>
          <w:b/>
          <w:bCs/>
          <w:i/>
          <w:szCs w:val="20"/>
        </w:rPr>
        <w:tab/>
        <w:t>Settlement Activity for a Market Suspension</w:t>
      </w:r>
      <w:bookmarkEnd w:id="831"/>
      <w:bookmarkEnd w:id="832"/>
    </w:p>
    <w:p w14:paraId="0D7D6BBA" w14:textId="77777777" w:rsidR="006161AD" w:rsidRPr="00D476E3" w:rsidRDefault="006161AD" w:rsidP="006161AD">
      <w:pPr>
        <w:spacing w:after="240"/>
        <w:ind w:left="720" w:hanging="720"/>
        <w:rPr>
          <w:iCs/>
          <w:szCs w:val="20"/>
        </w:rPr>
      </w:pPr>
      <w:r w:rsidRPr="00D476E3">
        <w:rPr>
          <w:iCs/>
          <w:szCs w:val="20"/>
        </w:rPr>
        <w:t>(1)</w:t>
      </w:r>
      <w:r w:rsidRPr="00D476E3">
        <w:rPr>
          <w:iCs/>
          <w:szCs w:val="20"/>
        </w:rPr>
        <w:tab/>
        <w:t>Settlement for the Operating Days for which the Real-Time Market (RTM) has been suspended shall be limited to the following payments and charges:</w:t>
      </w:r>
    </w:p>
    <w:p w14:paraId="1F9A7AD1"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Market Suspension Make-Whole Payment;</w:t>
      </w:r>
    </w:p>
    <w:p w14:paraId="046658E7" w14:textId="77777777" w:rsidR="006161AD" w:rsidRPr="00D476E3" w:rsidRDefault="006161AD" w:rsidP="006161AD">
      <w:pPr>
        <w:spacing w:after="240"/>
        <w:ind w:left="1440" w:hanging="720"/>
        <w:rPr>
          <w:iCs/>
          <w:szCs w:val="20"/>
        </w:rPr>
      </w:pPr>
      <w:r w:rsidRPr="00D476E3">
        <w:rPr>
          <w:iCs/>
          <w:szCs w:val="20"/>
        </w:rPr>
        <w:t xml:space="preserve">(b) </w:t>
      </w:r>
      <w:r w:rsidRPr="00D476E3">
        <w:rPr>
          <w:iCs/>
          <w:szCs w:val="20"/>
        </w:rPr>
        <w:tab/>
        <w:t>Market Suspension Direct Current Tie (DC Tie) Import Payment;</w:t>
      </w:r>
    </w:p>
    <w:p w14:paraId="656D5980" w14:textId="77777777" w:rsidR="006161AD" w:rsidRPr="00D476E3" w:rsidRDefault="006161AD" w:rsidP="006161AD">
      <w:pPr>
        <w:spacing w:after="240"/>
        <w:ind w:left="1440" w:hanging="720"/>
        <w:rPr>
          <w:iCs/>
          <w:szCs w:val="20"/>
        </w:rPr>
      </w:pPr>
      <w:r w:rsidRPr="00D476E3">
        <w:rPr>
          <w:iCs/>
          <w:szCs w:val="20"/>
        </w:rPr>
        <w:t xml:space="preserve">(c) </w:t>
      </w:r>
      <w:r w:rsidRPr="00D476E3">
        <w:rPr>
          <w:iCs/>
          <w:szCs w:val="20"/>
        </w:rPr>
        <w:tab/>
        <w:t>Market Suspension Block Load Transfer Payment;</w:t>
      </w:r>
    </w:p>
    <w:p w14:paraId="2F0F7D8F"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Reliability Must-Run (RMR) Standby Payment;</w:t>
      </w:r>
    </w:p>
    <w:p w14:paraId="0050ACAC" w14:textId="77777777" w:rsidR="006161AD" w:rsidRPr="00D476E3" w:rsidRDefault="006161AD" w:rsidP="006161AD">
      <w:pPr>
        <w:spacing w:after="240"/>
        <w:ind w:left="1440" w:hanging="720"/>
        <w:rPr>
          <w:iCs/>
          <w:szCs w:val="20"/>
        </w:rPr>
      </w:pPr>
      <w:r w:rsidRPr="00D476E3">
        <w:rPr>
          <w:iCs/>
          <w:szCs w:val="20"/>
        </w:rPr>
        <w:t>(e)</w:t>
      </w:r>
      <w:r w:rsidRPr="00D476E3">
        <w:rPr>
          <w:iCs/>
          <w:szCs w:val="20"/>
        </w:rPr>
        <w:tab/>
        <w:t>RMR Payment for Energy;</w:t>
      </w:r>
    </w:p>
    <w:p w14:paraId="31FCEE2B" w14:textId="77777777" w:rsidR="006161AD" w:rsidRPr="00D476E3" w:rsidRDefault="006161AD" w:rsidP="006161AD">
      <w:pPr>
        <w:spacing w:after="240"/>
        <w:ind w:left="1440" w:hanging="720"/>
        <w:rPr>
          <w:iCs/>
          <w:szCs w:val="20"/>
        </w:rPr>
      </w:pPr>
      <w:r w:rsidRPr="00D476E3">
        <w:rPr>
          <w:iCs/>
          <w:szCs w:val="20"/>
        </w:rPr>
        <w:t>(f)</w:t>
      </w:r>
      <w:r w:rsidRPr="00D476E3">
        <w:rPr>
          <w:iCs/>
          <w:szCs w:val="20"/>
        </w:rPr>
        <w:tab/>
        <w:t>Black Start Hourly Standby Fee Payment;</w:t>
      </w:r>
    </w:p>
    <w:p w14:paraId="4F49BD7D" w14:textId="77777777" w:rsidR="006161AD" w:rsidRPr="00D476E3" w:rsidRDefault="006161AD" w:rsidP="006161AD">
      <w:pPr>
        <w:spacing w:after="240"/>
        <w:ind w:left="1440" w:hanging="720"/>
        <w:rPr>
          <w:iCs/>
          <w:szCs w:val="20"/>
        </w:rPr>
      </w:pPr>
      <w:r w:rsidRPr="00D476E3">
        <w:rPr>
          <w:iCs/>
          <w:szCs w:val="20"/>
        </w:rPr>
        <w:t>(g)</w:t>
      </w:r>
      <w:r w:rsidRPr="00D476E3">
        <w:rPr>
          <w:iCs/>
          <w:szCs w:val="20"/>
        </w:rPr>
        <w:tab/>
      </w:r>
      <w:r w:rsidRPr="00D476E3">
        <w:rPr>
          <w:szCs w:val="20"/>
        </w:rPr>
        <w:t>Firm Fuel Supply Service Hourly Standby Fee Payment and Fuel Replacement Cost Recovery;</w:t>
      </w:r>
    </w:p>
    <w:p w14:paraId="5AF752C7" w14:textId="77777777" w:rsidR="006161AD" w:rsidRPr="00D476E3" w:rsidRDefault="006161AD" w:rsidP="006161AD">
      <w:pPr>
        <w:spacing w:after="240"/>
        <w:ind w:left="1440" w:hanging="720"/>
        <w:rPr>
          <w:iCs/>
          <w:szCs w:val="20"/>
        </w:rPr>
      </w:pPr>
      <w:r w:rsidRPr="00D476E3">
        <w:rPr>
          <w:iCs/>
          <w:szCs w:val="20"/>
        </w:rPr>
        <w:t>(h)</w:t>
      </w:r>
      <w:r w:rsidRPr="00D476E3">
        <w:rPr>
          <w:iCs/>
          <w:szCs w:val="20"/>
        </w:rPr>
        <w:tab/>
        <w:t>Market Suspension Charge Allocation; and</w:t>
      </w:r>
    </w:p>
    <w:p w14:paraId="5D2F8B7C" w14:textId="77777777" w:rsidR="006161AD" w:rsidRPr="00D476E3" w:rsidRDefault="006161AD" w:rsidP="006161AD">
      <w:pPr>
        <w:spacing w:after="240"/>
        <w:ind w:left="1440" w:hanging="720"/>
        <w:rPr>
          <w:iCs/>
          <w:szCs w:val="20"/>
        </w:rPr>
      </w:pPr>
      <w:r w:rsidRPr="00D476E3">
        <w:rPr>
          <w:iCs/>
          <w:szCs w:val="20"/>
        </w:rPr>
        <w:t>(i)</w:t>
      </w:r>
      <w:r w:rsidRPr="00D476E3">
        <w:rPr>
          <w:iCs/>
          <w:szCs w:val="20"/>
        </w:rPr>
        <w:tab/>
        <w:t>ERCOT System Administration Fee.</w:t>
      </w:r>
    </w:p>
    <w:p w14:paraId="0407032B" w14:textId="77777777" w:rsidR="006161AD" w:rsidRPr="00D476E3" w:rsidRDefault="006161AD" w:rsidP="006161AD">
      <w:pPr>
        <w:spacing w:after="240"/>
        <w:ind w:left="720" w:hanging="720"/>
        <w:rPr>
          <w:iCs/>
          <w:szCs w:val="20"/>
        </w:rPr>
      </w:pPr>
      <w:r w:rsidRPr="00D476E3">
        <w:rPr>
          <w:iCs/>
          <w:szCs w:val="20"/>
        </w:rPr>
        <w:t>(2)</w:t>
      </w:r>
      <w:r w:rsidRPr="00D476E3">
        <w:rPr>
          <w:iCs/>
          <w:szCs w:val="20"/>
        </w:rPr>
        <w:tab/>
        <w:t>During a Market Suspension:</w:t>
      </w:r>
    </w:p>
    <w:p w14:paraId="1C114A69" w14:textId="77777777" w:rsidR="006161AD" w:rsidRPr="00D476E3" w:rsidRDefault="006161AD" w:rsidP="006161AD">
      <w:pPr>
        <w:spacing w:after="240"/>
        <w:ind w:left="1440" w:hanging="720"/>
        <w:rPr>
          <w:iCs/>
          <w:szCs w:val="20"/>
        </w:rPr>
      </w:pPr>
      <w:r w:rsidRPr="00D476E3">
        <w:rPr>
          <w:iCs/>
          <w:szCs w:val="20"/>
        </w:rPr>
        <w:t>(a)</w:t>
      </w:r>
      <w:r w:rsidRPr="00D476E3">
        <w:rPr>
          <w:iCs/>
          <w:szCs w:val="20"/>
        </w:rPr>
        <w:tab/>
        <w:t>To the extent feasible, ERCOT shall calculate and pay the Real-Time Market Suspension Make-Whole Payment to each eligible Qualified Scheduling Entity (QSE).</w:t>
      </w:r>
    </w:p>
    <w:p w14:paraId="5E60640D"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 xml:space="preserve">ERCOT shall wire the funds to the QSE’s banking institution as soon as practicable, subject to the availability of funds and the availability of systems for transfer of funds. </w:t>
      </w:r>
    </w:p>
    <w:p w14:paraId="32EB329F"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 xml:space="preserve">At its sole discretion, ERCOT may suspend calculating monthly verifiable cost updates.  </w:t>
      </w:r>
    </w:p>
    <w:p w14:paraId="0401C6D2" w14:textId="77777777" w:rsidR="006161AD" w:rsidRPr="00D476E3" w:rsidRDefault="006161AD" w:rsidP="006161AD">
      <w:pPr>
        <w:spacing w:after="240"/>
        <w:ind w:left="1440" w:hanging="720"/>
        <w:rPr>
          <w:iCs/>
          <w:szCs w:val="20"/>
        </w:rPr>
      </w:pPr>
      <w:r w:rsidRPr="00D476E3">
        <w:rPr>
          <w:iCs/>
          <w:szCs w:val="20"/>
        </w:rPr>
        <w:t>(d)</w:t>
      </w:r>
      <w:r w:rsidRPr="00D476E3">
        <w:rPr>
          <w:iCs/>
          <w:szCs w:val="20"/>
        </w:rPr>
        <w:tab/>
        <w:t>ERCOT shall not assess:</w:t>
      </w:r>
    </w:p>
    <w:p w14:paraId="53351D96" w14:textId="77777777" w:rsidR="006161AD" w:rsidRPr="00D476E3" w:rsidRDefault="006161AD" w:rsidP="006161AD">
      <w:pPr>
        <w:spacing w:after="240"/>
        <w:ind w:left="2160" w:hanging="720"/>
        <w:rPr>
          <w:iCs/>
          <w:szCs w:val="20"/>
        </w:rPr>
      </w:pPr>
      <w:r w:rsidRPr="00D476E3">
        <w:rPr>
          <w:iCs/>
          <w:szCs w:val="20"/>
        </w:rPr>
        <w:t>(i)</w:t>
      </w:r>
      <w:r w:rsidRPr="00D476E3">
        <w:rPr>
          <w:iCs/>
          <w:szCs w:val="20"/>
        </w:rPr>
        <w:tab/>
        <w:t>Market Suspension Charge Allocation as defined in Section 25.5.5, Market Suspension Charge Allocation;</w:t>
      </w:r>
    </w:p>
    <w:p w14:paraId="37BCDF48" w14:textId="77777777" w:rsidR="006161AD" w:rsidRPr="00D476E3" w:rsidRDefault="006161AD" w:rsidP="006161AD">
      <w:pPr>
        <w:spacing w:after="240"/>
        <w:ind w:left="2160" w:hanging="720"/>
        <w:rPr>
          <w:iCs/>
          <w:szCs w:val="20"/>
        </w:rPr>
      </w:pPr>
      <w:r w:rsidRPr="00D476E3">
        <w:rPr>
          <w:iCs/>
          <w:szCs w:val="20"/>
        </w:rPr>
        <w:t xml:space="preserve">(ii) </w:t>
      </w:r>
      <w:r w:rsidRPr="00D476E3">
        <w:rPr>
          <w:iCs/>
          <w:szCs w:val="20"/>
        </w:rPr>
        <w:tab/>
        <w:t>Market Suspension DC Tie Import Payment as defined in Section 25.5.3, Market Suspension DC Tie Import Payment;</w:t>
      </w:r>
    </w:p>
    <w:p w14:paraId="63CE9430" w14:textId="77777777" w:rsidR="006161AD" w:rsidRPr="00D476E3" w:rsidRDefault="006161AD" w:rsidP="006161AD">
      <w:pPr>
        <w:spacing w:after="240"/>
        <w:ind w:left="2160" w:hanging="720"/>
        <w:rPr>
          <w:iCs/>
          <w:szCs w:val="20"/>
        </w:rPr>
      </w:pPr>
      <w:r w:rsidRPr="00D476E3">
        <w:rPr>
          <w:iCs/>
          <w:szCs w:val="20"/>
        </w:rPr>
        <w:t xml:space="preserve">(iii) </w:t>
      </w:r>
      <w:r w:rsidRPr="00D476E3">
        <w:rPr>
          <w:iCs/>
          <w:szCs w:val="20"/>
        </w:rPr>
        <w:tab/>
        <w:t>Market Suspension Block Load Transfer Payment as defined in Section 25.5.4, Market Suspension Block Load Transfer Payment;</w:t>
      </w:r>
    </w:p>
    <w:p w14:paraId="0717D6C6" w14:textId="77777777" w:rsidR="006161AD" w:rsidRPr="00D476E3" w:rsidRDefault="006161AD" w:rsidP="006161AD">
      <w:pPr>
        <w:spacing w:after="240"/>
        <w:ind w:left="1440"/>
        <w:rPr>
          <w:iCs/>
          <w:szCs w:val="20"/>
        </w:rPr>
      </w:pPr>
      <w:r w:rsidRPr="00D476E3">
        <w:rPr>
          <w:iCs/>
          <w:szCs w:val="20"/>
        </w:rPr>
        <w:t>(</w:t>
      </w:r>
      <w:r w:rsidRPr="00D476E3">
        <w:rPr>
          <w:szCs w:val="20"/>
        </w:rPr>
        <w:t>iv)</w:t>
      </w:r>
      <w:r w:rsidRPr="00D476E3">
        <w:rPr>
          <w:szCs w:val="20"/>
        </w:rPr>
        <w:tab/>
      </w:r>
      <w:r w:rsidRPr="00D476E3">
        <w:rPr>
          <w:iCs/>
          <w:szCs w:val="20"/>
        </w:rPr>
        <w:t>RMR Standby Payment;</w:t>
      </w:r>
    </w:p>
    <w:p w14:paraId="38971B88" w14:textId="77777777" w:rsidR="006161AD" w:rsidRPr="00D476E3" w:rsidRDefault="006161AD" w:rsidP="006161AD">
      <w:pPr>
        <w:spacing w:after="240"/>
        <w:ind w:left="1440"/>
        <w:rPr>
          <w:iCs/>
          <w:szCs w:val="20"/>
        </w:rPr>
      </w:pPr>
      <w:r w:rsidRPr="00D476E3">
        <w:rPr>
          <w:iCs/>
          <w:szCs w:val="20"/>
        </w:rPr>
        <w:t>(v)</w:t>
      </w:r>
      <w:r w:rsidRPr="00D476E3">
        <w:rPr>
          <w:iCs/>
          <w:szCs w:val="20"/>
        </w:rPr>
        <w:tab/>
        <w:t>RMR Payment for Energy;</w:t>
      </w:r>
    </w:p>
    <w:p w14:paraId="180813B0" w14:textId="77777777" w:rsidR="006161AD" w:rsidRPr="00D476E3" w:rsidRDefault="006161AD" w:rsidP="006161AD">
      <w:pPr>
        <w:spacing w:after="240"/>
        <w:ind w:left="2160" w:hanging="720"/>
        <w:rPr>
          <w:szCs w:val="20"/>
        </w:rPr>
      </w:pPr>
      <w:r w:rsidRPr="00D476E3">
        <w:rPr>
          <w:szCs w:val="20"/>
        </w:rPr>
        <w:t>(vi)</w:t>
      </w:r>
      <w:r w:rsidRPr="00D476E3">
        <w:rPr>
          <w:szCs w:val="20"/>
        </w:rPr>
        <w:tab/>
        <w:t>Black Start Hourly Standby Fee Payment; and</w:t>
      </w:r>
    </w:p>
    <w:p w14:paraId="08E81444" w14:textId="77777777" w:rsidR="006161AD" w:rsidRPr="00D476E3" w:rsidRDefault="006161AD" w:rsidP="006161AD">
      <w:pPr>
        <w:spacing w:after="240"/>
        <w:ind w:left="2160" w:hanging="720"/>
        <w:rPr>
          <w:iCs/>
          <w:szCs w:val="20"/>
        </w:rPr>
      </w:pPr>
      <w:r w:rsidRPr="00D476E3">
        <w:rPr>
          <w:iCs/>
          <w:szCs w:val="20"/>
        </w:rPr>
        <w:t>(</w:t>
      </w:r>
      <w:r w:rsidRPr="00D476E3">
        <w:rPr>
          <w:szCs w:val="20"/>
        </w:rPr>
        <w:t>vii)</w:t>
      </w:r>
      <w:r w:rsidRPr="00D476E3">
        <w:rPr>
          <w:szCs w:val="20"/>
        </w:rPr>
        <w:tab/>
      </w:r>
      <w:r w:rsidRPr="00D476E3">
        <w:rPr>
          <w:iCs/>
          <w:szCs w:val="20"/>
        </w:rPr>
        <w:t>ERCOT System Administration Fee.</w:t>
      </w:r>
    </w:p>
    <w:p w14:paraId="4A5E3990" w14:textId="77777777" w:rsidR="006161AD" w:rsidRPr="00D476E3" w:rsidRDefault="006161AD" w:rsidP="006161AD">
      <w:pPr>
        <w:spacing w:after="240"/>
        <w:ind w:left="720" w:hanging="720"/>
        <w:rPr>
          <w:iCs/>
          <w:szCs w:val="20"/>
        </w:rPr>
      </w:pPr>
      <w:r w:rsidRPr="00D476E3">
        <w:rPr>
          <w:iCs/>
          <w:szCs w:val="20"/>
        </w:rPr>
        <w:t>(3)</w:t>
      </w:r>
      <w:r w:rsidRPr="00D476E3">
        <w:rPr>
          <w:iCs/>
          <w:szCs w:val="20"/>
        </w:rPr>
        <w:tab/>
        <w:t>ERCOT may, at its sole discretion, settle the Operating Days that occur during a Market Suspension without use of RTM</w:t>
      </w:r>
      <w:r w:rsidRPr="00D476E3" w:rsidDel="00000276">
        <w:rPr>
          <w:iCs/>
          <w:szCs w:val="20"/>
        </w:rPr>
        <w:t xml:space="preserve"> </w:t>
      </w:r>
      <w:r w:rsidRPr="00D476E3">
        <w:rPr>
          <w:iCs/>
          <w:szCs w:val="20"/>
        </w:rPr>
        <w:t xml:space="preserve">Settlement Statements, Settlement Invoices, and associated provisions, as described in Section 9, Settlement and Billing.  </w:t>
      </w:r>
    </w:p>
    <w:p w14:paraId="1BD32062" w14:textId="77777777" w:rsidR="006161AD" w:rsidRPr="00D476E3" w:rsidRDefault="006161AD" w:rsidP="006161AD">
      <w:pPr>
        <w:spacing w:after="240"/>
        <w:ind w:left="720" w:hanging="720"/>
        <w:rPr>
          <w:iCs/>
          <w:szCs w:val="20"/>
        </w:rPr>
      </w:pPr>
      <w:r w:rsidRPr="00D476E3">
        <w:rPr>
          <w:iCs/>
          <w:szCs w:val="20"/>
        </w:rPr>
        <w:t>(4)</w:t>
      </w:r>
      <w:r w:rsidRPr="00D476E3">
        <w:rPr>
          <w:iCs/>
          <w:szCs w:val="20"/>
        </w:rPr>
        <w:tab/>
        <w:t>ERCOT shall maintain available supporting billing determinant Settlement data for Market Suspension Operating Day Settlement and shall provide this information to each QSE as soon as practicable.</w:t>
      </w:r>
    </w:p>
    <w:p w14:paraId="0D8E05A1" w14:textId="77777777" w:rsidR="006161AD" w:rsidRPr="00D476E3" w:rsidRDefault="006161AD" w:rsidP="006161AD">
      <w:pPr>
        <w:spacing w:after="240"/>
        <w:ind w:left="720" w:hanging="720"/>
        <w:rPr>
          <w:szCs w:val="20"/>
        </w:rPr>
      </w:pPr>
      <w:r w:rsidRPr="00D476E3">
        <w:rPr>
          <w:szCs w:val="20"/>
        </w:rPr>
        <w:t>(5)</w:t>
      </w:r>
      <w:r w:rsidRPr="00D476E3">
        <w:rPr>
          <w:szCs w:val="20"/>
        </w:rPr>
        <w:tab/>
        <w:t>ERCOT shall cease to utilize the provisions for Market Suspension Settlement beginning with the first complete Operating Day for which ERCOT issues Dispatch Instructions to QSEs in accordance with Section 25.3, Market Restart Processes.</w:t>
      </w:r>
    </w:p>
    <w:p w14:paraId="1C7AA38B" w14:textId="77777777" w:rsidR="006161AD" w:rsidRPr="00D476E3" w:rsidRDefault="006161AD" w:rsidP="006161AD">
      <w:pPr>
        <w:spacing w:after="240"/>
        <w:ind w:left="720" w:hanging="720"/>
        <w:rPr>
          <w:szCs w:val="20"/>
        </w:rPr>
      </w:pPr>
      <w:r w:rsidRPr="00D476E3">
        <w:rPr>
          <w:szCs w:val="20"/>
        </w:rPr>
        <w:t>(6)</w:t>
      </w:r>
      <w:r w:rsidRPr="00D476E3">
        <w:rPr>
          <w:szCs w:val="20"/>
        </w:rPr>
        <w:tab/>
        <w:t>After Market Restart ERCOT shall:</w:t>
      </w:r>
    </w:p>
    <w:p w14:paraId="27E0CBDC" w14:textId="77777777" w:rsidR="006161AD" w:rsidRPr="00D476E3" w:rsidRDefault="006161AD" w:rsidP="006161AD">
      <w:pPr>
        <w:spacing w:after="240"/>
        <w:ind w:left="1440" w:hanging="720"/>
        <w:rPr>
          <w:szCs w:val="20"/>
        </w:rPr>
      </w:pPr>
      <w:r w:rsidRPr="00D476E3">
        <w:rPr>
          <w:szCs w:val="20"/>
        </w:rPr>
        <w:t>(a)</w:t>
      </w:r>
      <w:r w:rsidRPr="00D476E3">
        <w:rPr>
          <w:szCs w:val="20"/>
        </w:rPr>
        <w:tab/>
        <w:t xml:space="preserve">Reconcile payments to QSEs with Generation Resources </w:t>
      </w:r>
      <w:ins w:id="834" w:author="ERCOT" w:date="2024-05-13T09:08:00Z">
        <w:r w:rsidRPr="00D476E3">
          <w:rPr>
            <w:szCs w:val="20"/>
          </w:rPr>
          <w:t>or</w:t>
        </w:r>
      </w:ins>
      <w:ins w:id="835" w:author="ERCOT" w:date="2024-07-09T08:57:00Z">
        <w:r w:rsidRPr="00D476E3">
          <w:rPr>
            <w:szCs w:val="20"/>
          </w:rPr>
          <w:t xml:space="preserve"> Energy Storage Resources (ESRs)</w:t>
        </w:r>
      </w:ins>
      <w:ins w:id="836" w:author="ERCOT" w:date="2024-05-13T09:08:00Z">
        <w:r w:rsidRPr="00D476E3">
          <w:rPr>
            <w:szCs w:val="20"/>
          </w:rPr>
          <w:t xml:space="preserve"> </w:t>
        </w:r>
      </w:ins>
      <w:r w:rsidRPr="00D476E3">
        <w:rPr>
          <w:szCs w:val="20"/>
        </w:rPr>
        <w:t>pursuant to Section 25.5.2, Market Suspension Make-Whole Payment, using the best available generation data;</w:t>
      </w:r>
    </w:p>
    <w:p w14:paraId="75F991E2" w14:textId="77777777" w:rsidR="006161AD" w:rsidRPr="00D476E3" w:rsidRDefault="006161AD" w:rsidP="006161AD">
      <w:pPr>
        <w:spacing w:after="240"/>
        <w:ind w:left="1440" w:hanging="720"/>
        <w:rPr>
          <w:iCs/>
          <w:szCs w:val="20"/>
        </w:rPr>
      </w:pPr>
      <w:r w:rsidRPr="00D476E3">
        <w:rPr>
          <w:iCs/>
          <w:szCs w:val="20"/>
        </w:rPr>
        <w:t>(b)</w:t>
      </w:r>
      <w:r w:rsidRPr="00D476E3">
        <w:rPr>
          <w:iCs/>
          <w:szCs w:val="20"/>
        </w:rPr>
        <w:tab/>
        <w:t>Calculate Market Suspension DC Tie Import Payments as defined in Section 25.5.3;</w:t>
      </w:r>
    </w:p>
    <w:p w14:paraId="025E7893" w14:textId="77777777" w:rsidR="006161AD" w:rsidRPr="00D476E3" w:rsidRDefault="006161AD" w:rsidP="006161AD">
      <w:pPr>
        <w:spacing w:after="240"/>
        <w:ind w:left="1440" w:hanging="720"/>
        <w:rPr>
          <w:iCs/>
          <w:szCs w:val="20"/>
        </w:rPr>
      </w:pPr>
      <w:r w:rsidRPr="00D476E3">
        <w:rPr>
          <w:iCs/>
          <w:szCs w:val="20"/>
        </w:rPr>
        <w:t>(c)</w:t>
      </w:r>
      <w:r w:rsidRPr="00D476E3">
        <w:rPr>
          <w:iCs/>
          <w:szCs w:val="20"/>
        </w:rPr>
        <w:tab/>
        <w:t>Calculate Market Suspension Block Load Transfer Payments as defined in Section 25.5.4;</w:t>
      </w:r>
    </w:p>
    <w:p w14:paraId="7D446169" w14:textId="77777777" w:rsidR="006161AD" w:rsidRPr="00D476E3" w:rsidRDefault="006161AD" w:rsidP="006161AD">
      <w:pPr>
        <w:spacing w:after="240"/>
        <w:ind w:left="1440" w:hanging="720"/>
        <w:rPr>
          <w:szCs w:val="20"/>
        </w:rPr>
      </w:pPr>
      <w:r w:rsidRPr="00D476E3">
        <w:rPr>
          <w:iCs/>
          <w:szCs w:val="20"/>
        </w:rPr>
        <w:t>(</w:t>
      </w:r>
      <w:r w:rsidRPr="00D476E3">
        <w:rPr>
          <w:szCs w:val="20"/>
        </w:rPr>
        <w:t>d)</w:t>
      </w:r>
      <w:r w:rsidRPr="00D476E3">
        <w:rPr>
          <w:szCs w:val="20"/>
        </w:rPr>
        <w:tab/>
        <w:t>Calculate Market Suspension RMR Standby Payments in accordance with Section 6.6.6.1, RMR Standby Payment;</w:t>
      </w:r>
    </w:p>
    <w:p w14:paraId="4359FA53" w14:textId="77777777" w:rsidR="006161AD" w:rsidRPr="00D476E3" w:rsidRDefault="006161AD" w:rsidP="006161AD">
      <w:pPr>
        <w:spacing w:after="240"/>
        <w:ind w:left="1440" w:hanging="720"/>
        <w:rPr>
          <w:szCs w:val="20"/>
        </w:rPr>
      </w:pPr>
      <w:r w:rsidRPr="00D476E3">
        <w:rPr>
          <w:szCs w:val="20"/>
        </w:rPr>
        <w:t>(e)</w:t>
      </w:r>
      <w:r w:rsidRPr="00D476E3">
        <w:rPr>
          <w:szCs w:val="20"/>
        </w:rPr>
        <w:tab/>
        <w:t>Calculate Market Suspension RMR Payment for Energy in accordance with Section 6.6.6.2, RMR Payment for Energy;</w:t>
      </w:r>
    </w:p>
    <w:p w14:paraId="6DE51266" w14:textId="77777777" w:rsidR="006161AD" w:rsidRPr="00D476E3" w:rsidRDefault="006161AD" w:rsidP="006161AD">
      <w:pPr>
        <w:spacing w:after="240"/>
        <w:ind w:left="1440" w:hanging="720"/>
        <w:rPr>
          <w:szCs w:val="20"/>
        </w:rPr>
      </w:pPr>
      <w:r w:rsidRPr="00D476E3">
        <w:rPr>
          <w:szCs w:val="20"/>
        </w:rPr>
        <w:t>(f)</w:t>
      </w:r>
      <w:r w:rsidRPr="00D476E3">
        <w:rPr>
          <w:szCs w:val="20"/>
        </w:rPr>
        <w:tab/>
        <w:t xml:space="preserve">Calculate Market Suspension Black Start Service in accordance with Section 6.6.8.1, Black Start Hourly Standby Fee Payment; </w:t>
      </w:r>
    </w:p>
    <w:p w14:paraId="07FFC181" w14:textId="77777777" w:rsidR="006161AD" w:rsidRPr="00D476E3" w:rsidRDefault="006161AD" w:rsidP="006161AD">
      <w:pPr>
        <w:spacing w:after="240"/>
        <w:ind w:left="1440" w:hanging="720"/>
        <w:rPr>
          <w:szCs w:val="20"/>
        </w:rPr>
      </w:pPr>
      <w:r w:rsidRPr="00D476E3">
        <w:rPr>
          <w:szCs w:val="20"/>
        </w:rPr>
        <w:t>(g)</w:t>
      </w:r>
      <w:r w:rsidRPr="00D476E3">
        <w:rPr>
          <w:szCs w:val="20"/>
        </w:rPr>
        <w:tab/>
        <w:t>Allocate costs in accordance with Section 25.5.5; and</w:t>
      </w:r>
    </w:p>
    <w:p w14:paraId="79AF1B72" w14:textId="77777777" w:rsidR="006161AD" w:rsidRPr="00D476E3" w:rsidRDefault="006161AD" w:rsidP="006161AD">
      <w:pPr>
        <w:spacing w:after="240"/>
        <w:ind w:left="1440" w:hanging="720"/>
        <w:rPr>
          <w:szCs w:val="20"/>
        </w:rPr>
      </w:pPr>
      <w:r w:rsidRPr="00D476E3">
        <w:rPr>
          <w:iCs/>
          <w:szCs w:val="20"/>
        </w:rPr>
        <w:t>(h)</w:t>
      </w:r>
      <w:r w:rsidRPr="00D476E3">
        <w:rPr>
          <w:iCs/>
          <w:szCs w:val="20"/>
        </w:rPr>
        <w:tab/>
        <w:t>Assess the ERCOT System Administration Fee for the time period of the Market Suspension in accordance with Section 9.16.1, ERCOT System Administration Fee, using the best available Load data.</w:t>
      </w:r>
    </w:p>
    <w:p w14:paraId="4DBCDD59" w14:textId="77777777" w:rsidR="006161AD" w:rsidRPr="00D476E3" w:rsidRDefault="006161AD" w:rsidP="006161AD">
      <w:pPr>
        <w:spacing w:after="240"/>
        <w:ind w:left="720" w:hanging="720"/>
        <w:rPr>
          <w:szCs w:val="20"/>
        </w:rPr>
      </w:pPr>
      <w:r w:rsidRPr="00D476E3">
        <w:rPr>
          <w:szCs w:val="20"/>
        </w:rPr>
        <w:t>(7)</w:t>
      </w:r>
      <w:r w:rsidRPr="00D476E3">
        <w:rPr>
          <w:szCs w:val="20"/>
        </w:rPr>
        <w:tab/>
        <w:t>ERCOT shall provide Notice no less than two Business Days prior to issuing any reconciliation Settlement for the impacted period.</w:t>
      </w:r>
    </w:p>
    <w:p w14:paraId="61847FC3" w14:textId="77777777" w:rsidR="006161AD" w:rsidRPr="00D476E3" w:rsidRDefault="006161AD" w:rsidP="006161AD">
      <w:pPr>
        <w:spacing w:after="240"/>
        <w:ind w:left="720" w:hanging="720"/>
        <w:rPr>
          <w:szCs w:val="20"/>
        </w:rPr>
      </w:pPr>
      <w:r w:rsidRPr="00D476E3">
        <w:rPr>
          <w:szCs w:val="20"/>
        </w:rPr>
        <w:t>(8)</w:t>
      </w:r>
      <w:r w:rsidRPr="00D476E3">
        <w:rPr>
          <w:szCs w:val="20"/>
        </w:rPr>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D476E3" w:rsidDel="00000276">
        <w:rPr>
          <w:szCs w:val="20"/>
        </w:rPr>
        <w:t xml:space="preserve"> </w:t>
      </w:r>
      <w:r w:rsidRPr="00D476E3">
        <w:rPr>
          <w:szCs w:val="20"/>
        </w:rPr>
        <w:t>Settlement for Operating Days prior to the Market Suspension.</w:t>
      </w:r>
    </w:p>
    <w:p w14:paraId="33265347" w14:textId="77777777" w:rsidR="006161AD" w:rsidRPr="00D476E3" w:rsidRDefault="006161AD" w:rsidP="006161AD">
      <w:pPr>
        <w:keepNext/>
        <w:tabs>
          <w:tab w:val="left" w:pos="1080"/>
        </w:tabs>
        <w:spacing w:before="240" w:after="240"/>
        <w:outlineLvl w:val="2"/>
        <w:rPr>
          <w:b/>
          <w:bCs/>
          <w:i/>
          <w:szCs w:val="20"/>
        </w:rPr>
      </w:pPr>
      <w:bookmarkStart w:id="837" w:name="_Toc493250757"/>
      <w:bookmarkStart w:id="838" w:name="_Toc181495"/>
      <w:bookmarkStart w:id="839" w:name="_Toc181593"/>
      <w:bookmarkEnd w:id="833"/>
      <w:r w:rsidRPr="00D476E3">
        <w:rPr>
          <w:b/>
          <w:bCs/>
          <w:i/>
          <w:szCs w:val="20"/>
        </w:rPr>
        <w:t>25.5.2</w:t>
      </w:r>
      <w:r w:rsidRPr="00D476E3">
        <w:rPr>
          <w:b/>
          <w:bCs/>
          <w:i/>
          <w:szCs w:val="20"/>
        </w:rPr>
        <w:tab/>
        <w:t>Market Suspension Make-Whole Payment</w:t>
      </w:r>
      <w:bookmarkEnd w:id="837"/>
      <w:bookmarkEnd w:id="838"/>
      <w:bookmarkEnd w:id="839"/>
    </w:p>
    <w:p w14:paraId="605592CC" w14:textId="77777777" w:rsidR="006161AD" w:rsidRPr="00D476E3" w:rsidRDefault="006161AD" w:rsidP="006161AD">
      <w:pPr>
        <w:spacing w:after="240"/>
        <w:ind w:left="720" w:hanging="720"/>
        <w:rPr>
          <w:szCs w:val="20"/>
        </w:rPr>
      </w:pPr>
      <w:r w:rsidRPr="00D476E3">
        <w:rPr>
          <w:szCs w:val="20"/>
        </w:rPr>
        <w:t>(1)</w:t>
      </w:r>
      <w:r w:rsidRPr="00D476E3">
        <w:rPr>
          <w:szCs w:val="20"/>
        </w:rPr>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590B7281" w14:textId="77777777" w:rsidTr="006F573E">
        <w:tc>
          <w:tcPr>
            <w:tcW w:w="9350" w:type="dxa"/>
            <w:shd w:val="clear" w:color="auto" w:fill="E0E0E0"/>
          </w:tcPr>
          <w:p w14:paraId="4DED8B4D" w14:textId="77777777" w:rsidR="006161AD" w:rsidRPr="00D476E3" w:rsidRDefault="006161AD" w:rsidP="006F573E">
            <w:pPr>
              <w:spacing w:before="120" w:after="240"/>
              <w:rPr>
                <w:b/>
                <w:i/>
                <w:iCs/>
                <w:szCs w:val="20"/>
              </w:rPr>
            </w:pPr>
            <w:bookmarkStart w:id="840" w:name="_Hlk166483774"/>
            <w:r w:rsidRPr="00D476E3">
              <w:rPr>
                <w:b/>
                <w:i/>
                <w:iCs/>
                <w:szCs w:val="20"/>
              </w:rPr>
              <w:t>[NPRR1029:  Replace paragraph (1) above with the following upon system implementation:]</w:t>
            </w:r>
          </w:p>
          <w:p w14:paraId="2D05F818" w14:textId="77777777" w:rsidR="006161AD" w:rsidRPr="00D476E3" w:rsidRDefault="006161AD" w:rsidP="006F573E">
            <w:pPr>
              <w:spacing w:after="240"/>
              <w:ind w:left="720" w:hanging="720"/>
              <w:rPr>
                <w:szCs w:val="20"/>
              </w:rPr>
            </w:pPr>
            <w:r w:rsidRPr="00D476E3">
              <w:rPr>
                <w:szCs w:val="20"/>
              </w:rPr>
              <w:t>(1)</w:t>
            </w:r>
            <w:r w:rsidRPr="00D476E3">
              <w:rPr>
                <w:szCs w:val="20"/>
              </w:rPr>
              <w:tab/>
              <w:t>To compensate QSEs representing Generation Resources or Energy Storage Resources (ESRs) for providing energy during a Market Suspension, ERCOT shall calculate a Market Suspension Make-Whole Payment for the Operating Day as follows:</w:t>
            </w:r>
          </w:p>
        </w:tc>
      </w:tr>
    </w:tbl>
    <w:bookmarkEnd w:id="840"/>
    <w:p w14:paraId="2734AB23" w14:textId="77777777" w:rsidR="006161AD" w:rsidRPr="00D476E3" w:rsidRDefault="006161AD" w:rsidP="006161AD">
      <w:pPr>
        <w:spacing w:before="240" w:after="240"/>
        <w:ind w:left="2880" w:hanging="2160"/>
        <w:rPr>
          <w:i/>
          <w:szCs w:val="20"/>
          <w:vertAlign w:val="subscript"/>
        </w:rPr>
      </w:pPr>
      <w:r w:rsidRPr="00D476E3">
        <w:rPr>
          <w:szCs w:val="20"/>
        </w:rPr>
        <w:t xml:space="preserve">MSMWAMT </w:t>
      </w:r>
      <w:r w:rsidRPr="00D476E3">
        <w:rPr>
          <w:i/>
          <w:szCs w:val="20"/>
          <w:vertAlign w:val="subscript"/>
        </w:rPr>
        <w:t>q, r, d</w:t>
      </w:r>
      <w:r w:rsidRPr="00D476E3">
        <w:rPr>
          <w:szCs w:val="20"/>
        </w:rPr>
        <w:t xml:space="preserve">  =  (-1) * (MSSUC </w:t>
      </w:r>
      <w:r w:rsidRPr="00D476E3">
        <w:rPr>
          <w:i/>
          <w:szCs w:val="20"/>
          <w:vertAlign w:val="subscript"/>
        </w:rPr>
        <w:t>q, r, d</w:t>
      </w:r>
      <w:r w:rsidRPr="00D476E3">
        <w:rPr>
          <w:szCs w:val="20"/>
        </w:rPr>
        <w:t xml:space="preserve"> + MSOC </w:t>
      </w:r>
      <w:r w:rsidRPr="00D476E3">
        <w:rPr>
          <w:i/>
          <w:szCs w:val="20"/>
          <w:vertAlign w:val="subscript"/>
        </w:rPr>
        <w:t>q, r, d</w:t>
      </w:r>
      <w:r w:rsidRPr="00D476E3">
        <w:rPr>
          <w:szCs w:val="20"/>
        </w:rPr>
        <w:t xml:space="preserve"> + MSSUCADJ</w:t>
      </w:r>
      <w:r w:rsidRPr="00D476E3">
        <w:rPr>
          <w:i/>
          <w:szCs w:val="20"/>
          <w:vertAlign w:val="subscript"/>
        </w:rPr>
        <w:t xml:space="preserve"> q, r, d </w:t>
      </w:r>
      <w:r w:rsidRPr="00D476E3">
        <w:rPr>
          <w:szCs w:val="20"/>
        </w:rPr>
        <w:t>+ MSOCADJ</w:t>
      </w:r>
      <w:r w:rsidRPr="00D476E3">
        <w:rPr>
          <w:i/>
          <w:szCs w:val="20"/>
          <w:vertAlign w:val="subscript"/>
        </w:rPr>
        <w:t xml:space="preserve"> q, r, d</w:t>
      </w:r>
      <w:r w:rsidRPr="00D476E3">
        <w:rPr>
          <w:szCs w:val="20"/>
        </w:rPr>
        <w:t>)</w:t>
      </w:r>
    </w:p>
    <w:p w14:paraId="2A962340" w14:textId="77777777" w:rsidR="006161AD" w:rsidRPr="00D476E3" w:rsidRDefault="006161AD" w:rsidP="006161AD">
      <w:pPr>
        <w:spacing w:after="240"/>
        <w:ind w:left="720"/>
        <w:rPr>
          <w:szCs w:val="20"/>
        </w:rPr>
      </w:pPr>
      <w:r w:rsidRPr="00D476E3">
        <w:rPr>
          <w:szCs w:val="20"/>
        </w:rPr>
        <w:t xml:space="preserve">Where, </w:t>
      </w:r>
    </w:p>
    <w:p w14:paraId="5CD3174E" w14:textId="77777777" w:rsidR="006161AD" w:rsidRPr="00D476E3" w:rsidRDefault="006161AD" w:rsidP="006161AD">
      <w:pPr>
        <w:spacing w:after="240"/>
        <w:ind w:left="720"/>
        <w:rPr>
          <w:szCs w:val="20"/>
        </w:rPr>
      </w:pPr>
      <w:r w:rsidRPr="00D476E3">
        <w:rPr>
          <w:szCs w:val="20"/>
        </w:rPr>
        <w:t>The startup cost (MSSUC) is calculated as follows:</w:t>
      </w:r>
    </w:p>
    <w:p w14:paraId="2931E8FF" w14:textId="77777777" w:rsidR="006161AD" w:rsidRPr="00D476E3" w:rsidRDefault="006161AD" w:rsidP="006161AD">
      <w:pPr>
        <w:tabs>
          <w:tab w:val="left" w:pos="1440"/>
          <w:tab w:val="left" w:pos="3420"/>
        </w:tabs>
        <w:spacing w:before="240" w:after="240"/>
        <w:ind w:left="3420" w:hanging="2700"/>
        <w:rPr>
          <w:bCs/>
          <w:szCs w:val="20"/>
        </w:rPr>
      </w:pPr>
      <w:r w:rsidRPr="00D476E3">
        <w:rPr>
          <w:b/>
          <w:bCs/>
          <w:szCs w:val="20"/>
        </w:rPr>
        <w:tab/>
      </w:r>
      <w:r w:rsidRPr="00D476E3">
        <w:rPr>
          <w:bCs/>
          <w:szCs w:val="20"/>
        </w:rPr>
        <w:t>For Black Start Resources:</w:t>
      </w:r>
    </w:p>
    <w:p w14:paraId="7AC45A6C" w14:textId="77777777" w:rsidR="006161AD" w:rsidRPr="00D476E3" w:rsidRDefault="006161AD" w:rsidP="006161AD">
      <w:pPr>
        <w:ind w:left="1440" w:firstLine="720"/>
        <w:rPr>
          <w:szCs w:val="20"/>
        </w:rPr>
      </w:pPr>
      <w:r w:rsidRPr="00D476E3">
        <w:rPr>
          <w:szCs w:val="20"/>
        </w:rPr>
        <w:t xml:space="preserve">MSSUC </w:t>
      </w:r>
      <w:r w:rsidRPr="00D476E3">
        <w:rPr>
          <w:i/>
          <w:szCs w:val="20"/>
          <w:vertAlign w:val="subscript"/>
        </w:rPr>
        <w:t>q, r, d</w:t>
      </w:r>
      <w:r w:rsidRPr="00D476E3">
        <w:rPr>
          <w:szCs w:val="20"/>
        </w:rPr>
        <w:t xml:space="preserve"> =   $0.00</w:t>
      </w:r>
    </w:p>
    <w:p w14:paraId="59CDCEA1" w14:textId="77777777" w:rsidR="006161AD" w:rsidRPr="00D476E3" w:rsidRDefault="006161AD" w:rsidP="006161AD">
      <w:pPr>
        <w:ind w:left="720"/>
        <w:rPr>
          <w:szCs w:val="20"/>
        </w:rPr>
      </w:pPr>
      <w:r w:rsidRPr="00D476E3">
        <w:rPr>
          <w:szCs w:val="20"/>
        </w:rPr>
        <w:tab/>
      </w:r>
    </w:p>
    <w:p w14:paraId="477CD7D2" w14:textId="77777777" w:rsidR="006161AD" w:rsidRPr="00D476E3" w:rsidRDefault="006161AD" w:rsidP="006161AD">
      <w:pPr>
        <w:spacing w:after="240"/>
        <w:ind w:left="720" w:firstLine="720"/>
        <w:rPr>
          <w:szCs w:val="20"/>
        </w:rPr>
      </w:pPr>
      <w:r w:rsidRPr="00D476E3">
        <w:rPr>
          <w:szCs w:val="20"/>
        </w:rPr>
        <w:t xml:space="preserve">For Combined Cycle Trains: </w:t>
      </w:r>
    </w:p>
    <w:p w14:paraId="1B706B42" w14:textId="77777777" w:rsidR="006161AD" w:rsidRPr="00D476E3" w:rsidRDefault="006161AD" w:rsidP="006161AD">
      <w:pPr>
        <w:ind w:left="1440" w:firstLine="720"/>
      </w:pPr>
      <w:r w:rsidRPr="00D476E3">
        <w:t>MSSUC</w:t>
      </w:r>
      <w:r w:rsidRPr="00D476E3">
        <w:rPr>
          <w:bCs/>
          <w:szCs w:val="20"/>
        </w:rPr>
        <w:t xml:space="preserve"> </w:t>
      </w:r>
      <w:r w:rsidRPr="00D476E3">
        <w:rPr>
          <w:i/>
          <w:iCs/>
          <w:vertAlign w:val="subscript"/>
        </w:rPr>
        <w:t>q, r, d</w:t>
      </w:r>
      <w:r w:rsidRPr="00D476E3">
        <w:t xml:space="preserve"> = </w:t>
      </w:r>
      <w:r w:rsidRPr="00D476E3">
        <w:rPr>
          <w:noProof/>
          <w:position w:val="-20"/>
          <w:szCs w:val="20"/>
        </w:rPr>
        <w:drawing>
          <wp:inline distT="0" distB="0" distL="0" distR="0" wp14:anchorId="23D7DBC7" wp14:editId="2B172328">
            <wp:extent cx="175260" cy="259080"/>
            <wp:effectExtent l="0" t="0" r="0" b="7620"/>
            <wp:docPr id="171365079"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4"/>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MSSUPR </w:t>
      </w:r>
      <w:r w:rsidRPr="00D476E3">
        <w:rPr>
          <w:i/>
          <w:iCs/>
          <w:vertAlign w:val="subscript"/>
        </w:rPr>
        <w:t xml:space="preserve">q, r, </w:t>
      </w:r>
      <w:r w:rsidRPr="00D476E3">
        <w:rPr>
          <w:vertAlign w:val="subscript"/>
        </w:rPr>
        <w:t>s</w:t>
      </w:r>
      <w:r w:rsidRPr="00D476E3">
        <w:t xml:space="preserve"> + </w:t>
      </w:r>
      <w:r w:rsidRPr="00D476E3">
        <w:rPr>
          <w:noProof/>
          <w:position w:val="-20"/>
          <w:szCs w:val="20"/>
        </w:rPr>
        <w:drawing>
          <wp:inline distT="0" distB="0" distL="0" distR="0" wp14:anchorId="31AC8269" wp14:editId="4213B78F">
            <wp:extent cx="175260" cy="259080"/>
            <wp:effectExtent l="0" t="0" r="0" b="7620"/>
            <wp:docPr id="2072656128"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(MAX (0, MSSUPR </w:t>
      </w:r>
      <w:r w:rsidRPr="00D476E3">
        <w:rPr>
          <w:vertAlign w:val="subscript"/>
        </w:rPr>
        <w:t>afterCCGR</w:t>
      </w:r>
      <w:r w:rsidRPr="00D476E3">
        <w:rPr>
          <w:szCs w:val="20"/>
        </w:rPr>
        <w:t xml:space="preserve"> – </w:t>
      </w:r>
    </w:p>
    <w:p w14:paraId="42CF7FE5" w14:textId="77777777" w:rsidR="006161AD" w:rsidRPr="00D476E3" w:rsidRDefault="006161AD" w:rsidP="006161AD">
      <w:pPr>
        <w:spacing w:after="240"/>
        <w:ind w:left="3690"/>
        <w:rPr>
          <w:szCs w:val="20"/>
        </w:rPr>
      </w:pPr>
      <w:r w:rsidRPr="00D476E3">
        <w:rPr>
          <w:szCs w:val="20"/>
        </w:rPr>
        <w:t xml:space="preserve">MSSUPR </w:t>
      </w:r>
      <w:r w:rsidRPr="00D476E3">
        <w:rPr>
          <w:szCs w:val="20"/>
          <w:vertAlign w:val="subscript"/>
        </w:rPr>
        <w:t>beforeCCGR</w:t>
      </w:r>
      <w:r w:rsidRPr="00D476E3">
        <w:rPr>
          <w:szCs w:val="20"/>
        </w:rPr>
        <w:t xml:space="preserve">)) </w:t>
      </w:r>
    </w:p>
    <w:p w14:paraId="2D6A4185" w14:textId="77777777" w:rsidR="006161AD" w:rsidRPr="00D476E3" w:rsidRDefault="006161AD" w:rsidP="006161AD">
      <w:pPr>
        <w:spacing w:after="240"/>
        <w:ind w:left="720" w:firstLine="720"/>
        <w:rPr>
          <w:szCs w:val="20"/>
        </w:rPr>
      </w:pPr>
      <w:r w:rsidRPr="00D476E3">
        <w:rPr>
          <w:szCs w:val="20"/>
        </w:rPr>
        <w:t xml:space="preserve">For all other Resources:  </w:t>
      </w:r>
    </w:p>
    <w:p w14:paraId="6060502D" w14:textId="77777777" w:rsidR="006161AD" w:rsidRPr="00D476E3" w:rsidRDefault="006161AD" w:rsidP="006161AD">
      <w:pPr>
        <w:spacing w:after="240"/>
        <w:ind w:left="1440" w:firstLine="720"/>
      </w:pPr>
      <w:r w:rsidRPr="00D476E3">
        <w:t xml:space="preserve">MSSUC </w:t>
      </w:r>
      <w:r w:rsidRPr="00D476E3">
        <w:rPr>
          <w:i/>
          <w:iCs/>
          <w:vertAlign w:val="subscript"/>
        </w:rPr>
        <w:t>q, r, d</w:t>
      </w:r>
      <w:r w:rsidRPr="00D476E3">
        <w:t xml:space="preserve"> =  </w:t>
      </w:r>
      <w:r w:rsidRPr="00D476E3">
        <w:rPr>
          <w:noProof/>
          <w:position w:val="-20"/>
          <w:szCs w:val="20"/>
        </w:rPr>
        <w:drawing>
          <wp:inline distT="0" distB="0" distL="0" distR="0" wp14:anchorId="0975B262" wp14:editId="03490D62">
            <wp:extent cx="175260" cy="259080"/>
            <wp:effectExtent l="0" t="0" r="0" b="7620"/>
            <wp:docPr id="4859541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6"/>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 MSSUPR</w:t>
      </w:r>
      <w:r w:rsidRPr="00D476E3">
        <w:rPr>
          <w:i/>
          <w:iCs/>
          <w:vertAlign w:val="subscript"/>
        </w:rPr>
        <w:t xml:space="preserve"> q, r, s</w:t>
      </w:r>
    </w:p>
    <w:p w14:paraId="69F0A569" w14:textId="77777777" w:rsidR="006161AD" w:rsidRPr="00D476E3" w:rsidRDefault="006161AD" w:rsidP="006161AD">
      <w:pPr>
        <w:spacing w:after="240"/>
        <w:ind w:left="1440" w:hanging="720"/>
        <w:rPr>
          <w:szCs w:val="20"/>
        </w:rPr>
      </w:pPr>
      <w:r w:rsidRPr="00D476E3">
        <w:rPr>
          <w:szCs w:val="20"/>
        </w:rPr>
        <w:t>The startup price (MSSUPR) and operating cost (MSOC) are calculated as follows:</w:t>
      </w:r>
    </w:p>
    <w:p w14:paraId="5006AFE5" w14:textId="77777777" w:rsidR="006161AD" w:rsidRPr="00D476E3" w:rsidRDefault="006161AD" w:rsidP="006161AD">
      <w:pPr>
        <w:spacing w:after="240"/>
        <w:ind w:left="1440" w:hanging="720"/>
        <w:rPr>
          <w:iCs/>
          <w:szCs w:val="20"/>
        </w:rPr>
      </w:pPr>
      <w:r w:rsidRPr="00D476E3">
        <w:rPr>
          <w:iCs/>
          <w:szCs w:val="20"/>
        </w:rPr>
        <w:t>If ERCOT has approved verifiable costs for the Generation Resource:</w:t>
      </w:r>
    </w:p>
    <w:p w14:paraId="2B96BC9C" w14:textId="77777777" w:rsidR="006161AD" w:rsidRPr="00D476E3" w:rsidRDefault="006161AD" w:rsidP="006161AD">
      <w:pPr>
        <w:spacing w:after="240"/>
        <w:ind w:left="1440" w:hanging="720"/>
        <w:rPr>
          <w:iCs/>
          <w:szCs w:val="20"/>
        </w:rPr>
      </w:pPr>
      <w:r w:rsidRPr="00D476E3">
        <w:rPr>
          <w:iCs/>
          <w:szCs w:val="20"/>
        </w:rPr>
        <w:t>For Firm Fuel Supply Resources (FFSRs) starting with a reserved fuel</w:t>
      </w:r>
    </w:p>
    <w:p w14:paraId="50CE6D09" w14:textId="77777777" w:rsidR="006161AD" w:rsidRPr="00D476E3" w:rsidRDefault="006161AD" w:rsidP="006161AD">
      <w:pPr>
        <w:tabs>
          <w:tab w:val="left" w:pos="2340"/>
          <w:tab w:val="left" w:pos="3420"/>
        </w:tabs>
        <w:spacing w:after="240"/>
        <w:ind w:left="3420" w:hanging="1980"/>
        <w:rPr>
          <w:bCs/>
          <w:i/>
          <w:szCs w:val="20"/>
          <w:vertAlign w:val="subscript"/>
        </w:rPr>
      </w:pPr>
      <w:r w:rsidRPr="00D476E3">
        <w:rPr>
          <w:bCs/>
          <w:szCs w:val="20"/>
        </w:rPr>
        <w:t xml:space="preserve">MSSUPR </w:t>
      </w:r>
      <w:r w:rsidRPr="00D476E3">
        <w:rPr>
          <w:bCs/>
          <w:i/>
          <w:szCs w:val="20"/>
          <w:vertAlign w:val="subscript"/>
        </w:rPr>
        <w:t>q, r, s</w:t>
      </w:r>
      <w:r w:rsidRPr="00D476E3">
        <w:rPr>
          <w:bCs/>
          <w:iCs/>
          <w:szCs w:val="20"/>
        </w:rPr>
        <w:t xml:space="preserve"> = </w:t>
      </w:r>
      <w:r w:rsidRPr="00D476E3">
        <w:rPr>
          <w:bCs/>
          <w:szCs w:val="20"/>
        </w:rPr>
        <w:t>RVOMS</w:t>
      </w:r>
      <w:r w:rsidRPr="00D476E3">
        <w:rPr>
          <w:bCs/>
          <w:i/>
          <w:szCs w:val="20"/>
          <w:vertAlign w:val="subscript"/>
        </w:rPr>
        <w:t xml:space="preserve"> q, r, s</w:t>
      </w:r>
    </w:p>
    <w:p w14:paraId="1A39CD3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2493096C" wp14:editId="37DD3D25">
            <wp:extent cx="175260" cy="259080"/>
            <wp:effectExtent l="0" t="0" r="0" b="7620"/>
            <wp:docPr id="851273453"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(ROM</w:t>
      </w:r>
      <w:r w:rsidRPr="00D476E3">
        <w:rPr>
          <w:i/>
          <w:iCs/>
          <w:vertAlign w:val="subscript"/>
        </w:rPr>
        <w:t xml:space="preserve"> q, r</w:t>
      </w:r>
      <w:r w:rsidRPr="00D476E3">
        <w:t xml:space="preserve">) * MSGEN </w:t>
      </w:r>
      <w:r w:rsidRPr="00D476E3">
        <w:rPr>
          <w:i/>
          <w:iCs/>
          <w:vertAlign w:val="subscript"/>
        </w:rPr>
        <w:t>q, r, i</w:t>
      </w:r>
    </w:p>
    <w:p w14:paraId="36833DE8" w14:textId="77777777" w:rsidR="006161AD" w:rsidRPr="00D476E3" w:rsidRDefault="006161AD" w:rsidP="006161AD">
      <w:pPr>
        <w:spacing w:after="240"/>
        <w:ind w:left="1440" w:hanging="720"/>
        <w:rPr>
          <w:iCs/>
          <w:szCs w:val="20"/>
        </w:rPr>
      </w:pPr>
      <w:r w:rsidRPr="00D476E3">
        <w:rPr>
          <w:iCs/>
          <w:szCs w:val="20"/>
        </w:rPr>
        <w:t xml:space="preserve">Otherwise, </w:t>
      </w:r>
    </w:p>
    <w:p w14:paraId="63EAAF37" w14:textId="77777777" w:rsidR="006161AD" w:rsidRPr="00D476E3" w:rsidRDefault="006161AD" w:rsidP="006161AD">
      <w:pPr>
        <w:tabs>
          <w:tab w:val="left" w:pos="2340"/>
          <w:tab w:val="left" w:pos="3420"/>
        </w:tabs>
        <w:spacing w:after="240"/>
        <w:ind w:left="3420" w:hanging="1980"/>
        <w:rPr>
          <w:bCs/>
          <w:szCs w:val="20"/>
        </w:rPr>
      </w:pPr>
      <w:r w:rsidRPr="00D476E3">
        <w:rPr>
          <w:bCs/>
          <w:szCs w:val="20"/>
        </w:rPr>
        <w:t xml:space="preserve">MSSUPR </w:t>
      </w:r>
      <w:r w:rsidRPr="00D476E3">
        <w:rPr>
          <w:bCs/>
          <w:i/>
          <w:szCs w:val="20"/>
          <w:vertAlign w:val="subscript"/>
        </w:rPr>
        <w:t>q, r, s</w:t>
      </w:r>
      <w:r w:rsidRPr="00D476E3">
        <w:rPr>
          <w:bCs/>
          <w:iCs/>
          <w:szCs w:val="20"/>
        </w:rPr>
        <w:t xml:space="preserve"> = RABCFCRS</w:t>
      </w:r>
      <w:r w:rsidRPr="00D476E3">
        <w:rPr>
          <w:bCs/>
          <w:i/>
          <w:szCs w:val="20"/>
          <w:vertAlign w:val="subscript"/>
        </w:rPr>
        <w:t xml:space="preserve"> q, r, s </w:t>
      </w:r>
      <w:r w:rsidRPr="00D476E3">
        <w:rPr>
          <w:bCs/>
          <w:szCs w:val="20"/>
        </w:rPr>
        <w:t>* (MSAVGFP + FA</w:t>
      </w:r>
      <w:r w:rsidRPr="00D476E3">
        <w:rPr>
          <w:bCs/>
          <w:i/>
          <w:szCs w:val="20"/>
          <w:vertAlign w:val="subscript"/>
        </w:rPr>
        <w:t xml:space="preserve"> q, r</w:t>
      </w:r>
      <w:r w:rsidRPr="00D476E3">
        <w:rPr>
          <w:bCs/>
          <w:szCs w:val="20"/>
        </w:rPr>
        <w:t>) + RVOMS</w:t>
      </w:r>
      <w:r w:rsidRPr="00D476E3">
        <w:rPr>
          <w:bCs/>
          <w:i/>
          <w:szCs w:val="20"/>
          <w:vertAlign w:val="subscript"/>
        </w:rPr>
        <w:t xml:space="preserve"> q, r, s</w:t>
      </w:r>
    </w:p>
    <w:p w14:paraId="3D50CB30"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3D7F74CE" wp14:editId="5DB0DDCC">
            <wp:extent cx="175260" cy="259080"/>
            <wp:effectExtent l="0" t="0" r="0" b="7620"/>
            <wp:docPr id="72521706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8"/>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rPr>
          <w:bCs/>
          <w:szCs w:val="20"/>
        </w:rPr>
        <w:t>(</w:t>
      </w:r>
      <w:r w:rsidRPr="00D476E3">
        <w:rPr>
          <w:lang w:val="pt-BR"/>
        </w:rPr>
        <w:t xml:space="preserve">AHR </w:t>
      </w:r>
      <w:r w:rsidRPr="00D476E3">
        <w:rPr>
          <w:i/>
          <w:iCs/>
          <w:vertAlign w:val="subscript"/>
          <w:lang w:val="es-ES"/>
        </w:rPr>
        <w:t xml:space="preserve">q, r, i </w:t>
      </w:r>
      <w:r w:rsidRPr="00D476E3">
        <w:t>* (MSAVGFP + FA</w:t>
      </w:r>
      <w:r w:rsidRPr="00D476E3">
        <w:rPr>
          <w:i/>
          <w:iCs/>
          <w:vertAlign w:val="subscript"/>
        </w:rPr>
        <w:t xml:space="preserve"> q, r</w:t>
      </w:r>
      <w:r w:rsidRPr="00D476E3">
        <w:t>) + ROM</w:t>
      </w:r>
      <w:r w:rsidRPr="00D476E3">
        <w:rPr>
          <w:i/>
          <w:iCs/>
          <w:vertAlign w:val="subscript"/>
        </w:rPr>
        <w:t xml:space="preserve"> q, r</w:t>
      </w:r>
      <w:r w:rsidRPr="00D476E3">
        <w:t xml:space="preserve">) * MSGEN </w:t>
      </w:r>
      <w:r w:rsidRPr="00D476E3">
        <w:rPr>
          <w:i/>
          <w:iCs/>
          <w:vertAlign w:val="subscript"/>
        </w:rPr>
        <w:t>q, r, i</w:t>
      </w:r>
    </w:p>
    <w:p w14:paraId="5F8FD417" w14:textId="77777777" w:rsidR="006161AD" w:rsidRPr="00D476E3" w:rsidRDefault="006161AD" w:rsidP="006161AD">
      <w:pPr>
        <w:spacing w:after="240"/>
        <w:ind w:left="1440" w:hanging="720"/>
        <w:rPr>
          <w:iCs/>
          <w:szCs w:val="20"/>
        </w:rPr>
      </w:pPr>
      <w:r w:rsidRPr="00D476E3">
        <w:rPr>
          <w:iCs/>
          <w:szCs w:val="20"/>
        </w:rPr>
        <w:t>If ERCOT has not approved verifiable costs for the Generation Resource:</w:t>
      </w:r>
    </w:p>
    <w:p w14:paraId="2BC86686" w14:textId="77777777" w:rsidR="006161AD" w:rsidRPr="00D476E3" w:rsidRDefault="006161AD" w:rsidP="006161AD">
      <w:pPr>
        <w:spacing w:after="240"/>
        <w:ind w:left="1440" w:hanging="720"/>
        <w:rPr>
          <w:iCs/>
          <w:szCs w:val="20"/>
        </w:rPr>
      </w:pPr>
      <w:r w:rsidRPr="00D476E3">
        <w:rPr>
          <w:iCs/>
          <w:szCs w:val="20"/>
        </w:rPr>
        <w:t>For FFSRs starting with a reserved fuel</w:t>
      </w:r>
    </w:p>
    <w:p w14:paraId="4211F94C"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4695B18D"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6539C894" wp14:editId="74D0BE10">
            <wp:extent cx="175260" cy="259080"/>
            <wp:effectExtent l="0" t="0" r="0" b="7620"/>
            <wp:docPr id="1683710201"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9"/>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 xml:space="preserve">(STOM </w:t>
      </w:r>
      <w:r w:rsidRPr="00D476E3">
        <w:rPr>
          <w:i/>
          <w:iCs/>
          <w:vertAlign w:val="subscript"/>
        </w:rPr>
        <w:t>rc</w:t>
      </w:r>
      <w:r w:rsidRPr="00D476E3">
        <w:t xml:space="preserve">) * MSGEN </w:t>
      </w:r>
      <w:r w:rsidRPr="00D476E3">
        <w:rPr>
          <w:i/>
          <w:iCs/>
          <w:vertAlign w:val="subscript"/>
        </w:rPr>
        <w:t>q, r, i</w:t>
      </w:r>
    </w:p>
    <w:p w14:paraId="77C938FF" w14:textId="77777777" w:rsidR="006161AD" w:rsidRPr="00D476E3" w:rsidRDefault="006161AD" w:rsidP="006161AD">
      <w:pPr>
        <w:tabs>
          <w:tab w:val="left" w:pos="2340"/>
          <w:tab w:val="left" w:pos="3420"/>
        </w:tabs>
        <w:spacing w:after="240"/>
        <w:ind w:left="720"/>
        <w:rPr>
          <w:bCs/>
          <w:iCs/>
          <w:szCs w:val="20"/>
        </w:rPr>
      </w:pPr>
      <w:r w:rsidRPr="00D476E3">
        <w:rPr>
          <w:bCs/>
          <w:iCs/>
          <w:szCs w:val="20"/>
        </w:rPr>
        <w:t xml:space="preserve">Otherwise, </w:t>
      </w:r>
    </w:p>
    <w:p w14:paraId="7D9C997A" w14:textId="77777777" w:rsidR="006161AD" w:rsidRPr="00D476E3" w:rsidRDefault="006161AD" w:rsidP="006161AD">
      <w:pPr>
        <w:tabs>
          <w:tab w:val="left" w:pos="2340"/>
          <w:tab w:val="left" w:pos="3420"/>
        </w:tabs>
        <w:spacing w:after="240"/>
        <w:ind w:left="3420" w:hanging="1980"/>
        <w:rPr>
          <w:bCs/>
          <w:iCs/>
          <w:szCs w:val="20"/>
        </w:rPr>
      </w:pPr>
      <w:r w:rsidRPr="00D476E3">
        <w:rPr>
          <w:bCs/>
          <w:szCs w:val="20"/>
        </w:rPr>
        <w:t xml:space="preserve">MSSUPR </w:t>
      </w:r>
      <w:r w:rsidRPr="00D476E3">
        <w:rPr>
          <w:bCs/>
          <w:i/>
          <w:szCs w:val="20"/>
          <w:vertAlign w:val="subscript"/>
        </w:rPr>
        <w:t>q, r, s</w:t>
      </w:r>
      <w:r w:rsidRPr="00D476E3">
        <w:rPr>
          <w:bCs/>
          <w:szCs w:val="20"/>
        </w:rPr>
        <w:t xml:space="preserve"> = RCGSC</w:t>
      </w:r>
    </w:p>
    <w:p w14:paraId="7BB8CD7C" w14:textId="77777777" w:rsidR="006161AD" w:rsidRPr="00D476E3" w:rsidRDefault="006161AD" w:rsidP="006161AD">
      <w:pPr>
        <w:tabs>
          <w:tab w:val="left" w:pos="2340"/>
          <w:tab w:val="left" w:pos="3420"/>
        </w:tabs>
        <w:spacing w:after="240"/>
        <w:ind w:left="3420" w:hanging="1980"/>
        <w:rPr>
          <w:i/>
          <w:iCs/>
          <w:vertAlign w:val="subscript"/>
        </w:rPr>
      </w:pPr>
      <w:r w:rsidRPr="00D476E3">
        <w:t xml:space="preserve">MSOC </w:t>
      </w:r>
      <w:r w:rsidRPr="00D476E3">
        <w:rPr>
          <w:i/>
          <w:iCs/>
          <w:vertAlign w:val="subscript"/>
        </w:rPr>
        <w:t>q, r, d</w:t>
      </w:r>
      <w:r w:rsidRPr="00D476E3">
        <w:t xml:space="preserve"> = </w:t>
      </w:r>
      <w:r w:rsidRPr="00D476E3">
        <w:rPr>
          <w:noProof/>
          <w:position w:val="-20"/>
          <w:szCs w:val="20"/>
        </w:rPr>
        <w:drawing>
          <wp:inline distT="0" distB="0" distL="0" distR="0" wp14:anchorId="07186606" wp14:editId="4E0EB18C">
            <wp:extent cx="175260" cy="259080"/>
            <wp:effectExtent l="0" t="0" r="0" b="7620"/>
            <wp:docPr id="963157929"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0"/>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75260" cy="259080"/>
                    </a:xfrm>
                    <a:prstGeom prst="rect">
                      <a:avLst/>
                    </a:prstGeom>
                    <a:noFill/>
                    <a:ln>
                      <a:noFill/>
                    </a:ln>
                  </pic:spPr>
                </pic:pic>
              </a:graphicData>
            </a:graphic>
          </wp:inline>
        </w:drawing>
      </w:r>
      <w:r w:rsidRPr="00D476E3">
        <w:t>(PA</w:t>
      </w:r>
      <w:r w:rsidRPr="00D476E3">
        <w:rPr>
          <w:lang w:val="pt-BR"/>
        </w:rPr>
        <w:t xml:space="preserve">HR </w:t>
      </w:r>
      <w:r w:rsidRPr="00D476E3">
        <w:rPr>
          <w:i/>
          <w:iCs/>
          <w:vertAlign w:val="subscript"/>
        </w:rPr>
        <w:t xml:space="preserve">r, </w:t>
      </w:r>
      <w:r w:rsidRPr="00D476E3">
        <w:rPr>
          <w:i/>
          <w:iCs/>
          <w:vertAlign w:val="subscript"/>
          <w:lang w:val="es-ES"/>
        </w:rPr>
        <w:t xml:space="preserve">i </w:t>
      </w:r>
      <w:r w:rsidRPr="00D476E3">
        <w:t xml:space="preserve">* (MSAVGFP + PFA </w:t>
      </w:r>
      <w:r w:rsidRPr="00D476E3">
        <w:rPr>
          <w:i/>
          <w:iCs/>
          <w:vertAlign w:val="subscript"/>
        </w:rPr>
        <w:t>rc</w:t>
      </w:r>
      <w:r w:rsidRPr="00D476E3">
        <w:t xml:space="preserve">) + STOM </w:t>
      </w:r>
      <w:r w:rsidRPr="00D476E3">
        <w:rPr>
          <w:i/>
          <w:iCs/>
          <w:vertAlign w:val="subscript"/>
        </w:rPr>
        <w:t>rc</w:t>
      </w:r>
      <w:r w:rsidRPr="00D476E3">
        <w:t xml:space="preserve">) * MSGEN </w:t>
      </w:r>
      <w:r w:rsidRPr="00D476E3">
        <w:rPr>
          <w:i/>
          <w:iCs/>
          <w:vertAlign w:val="subscript"/>
        </w:rPr>
        <w:t>q, r, i</w:t>
      </w:r>
    </w:p>
    <w:p w14:paraId="7BB00B19" w14:textId="77777777" w:rsidR="006161AD" w:rsidRPr="00D476E3" w:rsidRDefault="006161AD" w:rsidP="006161AD">
      <w:pPr>
        <w:tabs>
          <w:tab w:val="left" w:pos="1440"/>
          <w:tab w:val="left" w:pos="3420"/>
        </w:tabs>
        <w:spacing w:after="240"/>
        <w:ind w:left="3420" w:hanging="2700"/>
        <w:rPr>
          <w:bCs/>
          <w:szCs w:val="20"/>
        </w:rPr>
      </w:pPr>
      <w:r w:rsidRPr="00D476E3">
        <w:rPr>
          <w:bCs/>
          <w:szCs w:val="20"/>
        </w:rPr>
        <w:t xml:space="preserve">Where, </w:t>
      </w:r>
    </w:p>
    <w:p w14:paraId="2BA6C46E" w14:textId="77777777" w:rsidR="006161AD" w:rsidRPr="00D476E3" w:rsidRDefault="006161AD" w:rsidP="006161AD">
      <w:pPr>
        <w:spacing w:after="240"/>
        <w:ind w:left="1440"/>
        <w:rPr>
          <w:iCs/>
          <w:szCs w:val="20"/>
        </w:rPr>
      </w:pPr>
      <w:r w:rsidRPr="00D476E3">
        <w:rPr>
          <w:iCs/>
          <w:szCs w:val="20"/>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1AD" w:rsidRPr="00D476E3" w14:paraId="33FB158B" w14:textId="77777777" w:rsidTr="006F573E">
        <w:tc>
          <w:tcPr>
            <w:tcW w:w="9350" w:type="dxa"/>
            <w:shd w:val="clear" w:color="auto" w:fill="E0E0E0"/>
          </w:tcPr>
          <w:p w14:paraId="37CA7DAA" w14:textId="77777777" w:rsidR="006161AD" w:rsidRPr="00D476E3" w:rsidRDefault="006161AD" w:rsidP="006F573E">
            <w:pPr>
              <w:spacing w:before="120" w:after="240"/>
              <w:rPr>
                <w:b/>
                <w:i/>
                <w:iCs/>
                <w:szCs w:val="20"/>
              </w:rPr>
            </w:pPr>
            <w:r w:rsidRPr="00D476E3">
              <w:rPr>
                <w:b/>
                <w:i/>
                <w:iCs/>
                <w:szCs w:val="20"/>
              </w:rPr>
              <w:t>[NPRR1029:  Replace the formula for “MSAVGP” above with the following upon system implementation:]</w:t>
            </w:r>
          </w:p>
          <w:p w14:paraId="6E43A418" w14:textId="77777777" w:rsidR="006161AD" w:rsidRPr="00D476E3" w:rsidRDefault="006161AD" w:rsidP="006F573E">
            <w:pPr>
              <w:spacing w:after="240"/>
              <w:ind w:left="1440"/>
              <w:rPr>
                <w:bCs/>
                <w:iCs/>
                <w:szCs w:val="20"/>
              </w:rPr>
            </w:pPr>
            <w:r w:rsidRPr="00D476E3">
              <w:rPr>
                <w:iCs/>
                <w:szCs w:val="20"/>
              </w:rPr>
              <w:t>MSAVGFP = MSAVGFIP for Generation Resources that indicate in the Resource Registration process or the verifiable cost process to start on natural gas.  For ESRs, the MSAVGFIP shall be set to zero.</w:t>
            </w:r>
          </w:p>
        </w:tc>
      </w:tr>
    </w:tbl>
    <w:p w14:paraId="427653D5" w14:textId="77777777" w:rsidR="006161AD" w:rsidRPr="00D476E3" w:rsidRDefault="006161AD" w:rsidP="006161AD">
      <w:pPr>
        <w:spacing w:before="240" w:after="240"/>
        <w:ind w:firstLine="720"/>
        <w:rPr>
          <w:iCs/>
          <w:szCs w:val="20"/>
        </w:rPr>
      </w:pPr>
      <w:r w:rsidRPr="00D476E3">
        <w:rPr>
          <w:iCs/>
          <w:szCs w:val="20"/>
        </w:rPr>
        <w:t xml:space="preserve">Or, </w:t>
      </w:r>
    </w:p>
    <w:p w14:paraId="507AE027" w14:textId="77777777" w:rsidR="006161AD" w:rsidRPr="00D476E3" w:rsidRDefault="006161AD" w:rsidP="006161AD">
      <w:pPr>
        <w:spacing w:after="240"/>
        <w:ind w:left="1440"/>
        <w:rPr>
          <w:iCs/>
          <w:szCs w:val="20"/>
        </w:rPr>
      </w:pPr>
      <w:r w:rsidRPr="00D476E3">
        <w:rPr>
          <w:iCs/>
          <w:szCs w:val="20"/>
        </w:rPr>
        <w:t>MSAVGFP = MSAVGFOP for Generation Resources that indicate in the Resource Registration process or through the verifiable cost process to start on fuel oil</w:t>
      </w:r>
    </w:p>
    <w:p w14:paraId="14F626D7" w14:textId="77777777" w:rsidR="006161AD" w:rsidRPr="00D476E3" w:rsidRDefault="006161AD" w:rsidP="006161AD">
      <w:pPr>
        <w:rPr>
          <w:szCs w:val="20"/>
        </w:rPr>
      </w:pPr>
      <w:r w:rsidRPr="00D476E3">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6161AD" w:rsidRPr="00D476E3" w14:paraId="6261B0E9" w14:textId="77777777" w:rsidTr="006F573E">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423CC472" w14:textId="77777777" w:rsidR="006161AD" w:rsidRPr="00D476E3" w:rsidRDefault="006161AD" w:rsidP="006F573E">
            <w:pPr>
              <w:spacing w:after="240"/>
              <w:rPr>
                <w:b/>
                <w:iCs/>
                <w:sz w:val="20"/>
                <w:szCs w:val="20"/>
              </w:rPr>
            </w:pPr>
            <w:r w:rsidRPr="00D476E3">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3049280D" w14:textId="77777777" w:rsidR="006161AD" w:rsidRPr="00D476E3" w:rsidRDefault="006161AD" w:rsidP="006F573E">
            <w:pPr>
              <w:spacing w:after="240"/>
              <w:jc w:val="center"/>
              <w:rPr>
                <w:b/>
                <w:iCs/>
                <w:sz w:val="20"/>
                <w:szCs w:val="20"/>
              </w:rPr>
            </w:pPr>
            <w:r w:rsidRPr="00D476E3">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1923E03"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19A69CC1"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8CCC0D9" w14:textId="77777777" w:rsidR="006161AD" w:rsidRPr="00D476E3" w:rsidRDefault="006161AD" w:rsidP="006F573E">
            <w:pPr>
              <w:spacing w:after="60"/>
              <w:rPr>
                <w:iCs/>
                <w:sz w:val="20"/>
                <w:szCs w:val="20"/>
              </w:rPr>
            </w:pPr>
            <w:r w:rsidRPr="00D476E3">
              <w:rPr>
                <w:iCs/>
                <w:sz w:val="20"/>
                <w:szCs w:val="20"/>
              </w:rPr>
              <w:t xml:space="preserve">MSMWAMT </w:t>
            </w:r>
            <w:r w:rsidRPr="00D476E3">
              <w:rPr>
                <w:i/>
                <w:iCs/>
                <w:sz w:val="20"/>
                <w:szCs w:val="20"/>
                <w:vertAlign w:val="subscript"/>
              </w:rPr>
              <w:t>q, r, d</w:t>
            </w:r>
            <w:r w:rsidRPr="00D476E3">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20F20D8"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96BDA68" w14:textId="77777777" w:rsidR="006161AD" w:rsidRPr="00D476E3" w:rsidRDefault="006161AD" w:rsidP="006F573E">
            <w:pPr>
              <w:spacing w:after="60"/>
              <w:rPr>
                <w:iCs/>
                <w:sz w:val="20"/>
                <w:szCs w:val="20"/>
              </w:rPr>
            </w:pPr>
            <w:r w:rsidRPr="00D476E3">
              <w:rPr>
                <w:i/>
                <w:iCs/>
                <w:sz w:val="20"/>
                <w:szCs w:val="20"/>
              </w:rPr>
              <w:t>Market Suspension Make-Whole Payment –</w:t>
            </w:r>
            <w:r w:rsidRPr="00D476E3">
              <w:rPr>
                <w:iCs/>
                <w:sz w:val="20"/>
                <w:szCs w:val="20"/>
              </w:rPr>
              <w:t xml:space="preserve"> The Market 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58EE8B85"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27D84AD7" w14:textId="77777777" w:rsidR="006161AD" w:rsidRPr="00D476E3" w:rsidRDefault="006161AD" w:rsidP="006F573E">
            <w:pPr>
              <w:spacing w:after="60"/>
              <w:rPr>
                <w:iCs/>
                <w:sz w:val="20"/>
                <w:szCs w:val="20"/>
              </w:rPr>
            </w:pPr>
            <w:r w:rsidRPr="00D476E3">
              <w:rPr>
                <w:sz w:val="20"/>
                <w:szCs w:val="20"/>
              </w:rPr>
              <w:t xml:space="preserve">MSSUCADJ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FBBF2D2" w14:textId="77777777" w:rsidR="006161AD" w:rsidRPr="00D476E3" w:rsidRDefault="006161AD" w:rsidP="006F573E">
            <w:pPr>
              <w:spacing w:after="60"/>
              <w:rPr>
                <w:iCs/>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585F3E86" w14:textId="77777777" w:rsidR="006161AD" w:rsidRPr="00D476E3" w:rsidRDefault="006161AD" w:rsidP="006F573E">
            <w:pPr>
              <w:spacing w:after="60"/>
              <w:rPr>
                <w:i/>
                <w:iCs/>
                <w:sz w:val="20"/>
                <w:szCs w:val="20"/>
              </w:rPr>
            </w:pPr>
            <w:r w:rsidRPr="00D476E3">
              <w:rPr>
                <w:i/>
                <w:sz w:val="20"/>
                <w:szCs w:val="20"/>
              </w:rPr>
              <w:t>Market Suspension Startup Costs Adjustment</w:t>
            </w:r>
            <w:r w:rsidRPr="00D476E3">
              <w:rPr>
                <w:i/>
                <w:iCs/>
                <w:sz w:val="20"/>
                <w:szCs w:val="20"/>
              </w:rPr>
              <w:t xml:space="preserve"> –</w:t>
            </w:r>
            <w:r w:rsidRPr="00D476E3">
              <w:rPr>
                <w:iCs/>
                <w:sz w:val="20"/>
                <w:szCs w:val="20"/>
              </w:rPr>
              <w:t xml:space="preserve"> </w:t>
            </w:r>
            <w:r w:rsidRPr="00D476E3">
              <w:rPr>
                <w:sz w:val="20"/>
                <w:szCs w:val="20"/>
              </w:rPr>
              <w:t>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related to starting up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E53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tcPr>
          <w:p w14:paraId="526B5C49" w14:textId="77777777" w:rsidR="006161AD" w:rsidRPr="00D476E3" w:rsidRDefault="006161AD" w:rsidP="006F573E">
            <w:pPr>
              <w:spacing w:after="60"/>
              <w:rPr>
                <w:sz w:val="20"/>
                <w:szCs w:val="20"/>
              </w:rPr>
            </w:pPr>
            <w:r w:rsidRPr="00D476E3">
              <w:rPr>
                <w:sz w:val="20"/>
                <w:szCs w:val="20"/>
              </w:rPr>
              <w:t xml:space="preserve">MSOCADJ </w:t>
            </w:r>
            <w:r w:rsidRPr="00D476E3">
              <w:rPr>
                <w:i/>
                <w:sz w:val="20"/>
                <w:szCs w:val="20"/>
                <w:vertAlign w:val="subscript"/>
              </w:rPr>
              <w:t>q, r, d</w:t>
            </w:r>
            <w:r w:rsidRPr="00D476E3">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BC036BB" w14:textId="77777777" w:rsidR="006161AD" w:rsidRPr="00D476E3" w:rsidRDefault="006161AD" w:rsidP="006F573E">
            <w:pPr>
              <w:spacing w:after="60"/>
              <w:rPr>
                <w:sz w:val="20"/>
                <w:szCs w:val="20"/>
              </w:rPr>
            </w:pPr>
            <w:r w:rsidRPr="00D476E3">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18009873" w14:textId="77777777" w:rsidR="006161AD" w:rsidRPr="00D476E3" w:rsidRDefault="006161AD" w:rsidP="006F573E">
            <w:pPr>
              <w:spacing w:after="60"/>
              <w:rPr>
                <w:i/>
                <w:sz w:val="20"/>
                <w:szCs w:val="20"/>
              </w:rPr>
            </w:pPr>
            <w:r w:rsidRPr="00D476E3">
              <w:rPr>
                <w:i/>
                <w:sz w:val="20"/>
                <w:szCs w:val="20"/>
              </w:rPr>
              <w:t xml:space="preserve">Market Suspension Operating Costs Adjustment </w:t>
            </w:r>
            <w:r w:rsidRPr="00D476E3">
              <w:rPr>
                <w:i/>
                <w:iCs/>
                <w:sz w:val="20"/>
                <w:szCs w:val="20"/>
              </w:rPr>
              <w:t>–</w:t>
            </w:r>
            <w:r w:rsidRPr="00D476E3">
              <w:rPr>
                <w:sz w:val="20"/>
                <w:szCs w:val="20"/>
              </w:rPr>
              <w:t xml:space="preserve"> Adjustment to the Market Suspension</w:t>
            </w:r>
            <w:r w:rsidRPr="00D476E3">
              <w:rPr>
                <w:i/>
                <w:sz w:val="20"/>
                <w:szCs w:val="20"/>
              </w:rPr>
              <w:t xml:space="preserve"> </w:t>
            </w:r>
            <w:r w:rsidRPr="00D476E3">
              <w:rPr>
                <w:sz w:val="20"/>
                <w:szCs w:val="20"/>
              </w:rPr>
              <w:t xml:space="preserve">Make-Whole Payment to pay or charge the QSE </w:t>
            </w:r>
            <w:r w:rsidRPr="00D476E3">
              <w:rPr>
                <w:i/>
                <w:sz w:val="20"/>
                <w:szCs w:val="20"/>
              </w:rPr>
              <w:t>q</w:t>
            </w:r>
            <w:r w:rsidRPr="00D476E3">
              <w:rPr>
                <w:sz w:val="20"/>
                <w:szCs w:val="20"/>
              </w:rPr>
              <w:t xml:space="preserve"> for actual costs for operating Resource </w:t>
            </w:r>
            <w:r w:rsidRPr="00D476E3">
              <w:rPr>
                <w:i/>
                <w:sz w:val="20"/>
                <w:szCs w:val="20"/>
              </w:rPr>
              <w:t>r</w:t>
            </w:r>
            <w:r w:rsidRPr="00D476E3">
              <w:rPr>
                <w:sz w:val="20"/>
                <w:szCs w:val="20"/>
              </w:rPr>
              <w:t xml:space="preserve">, for the Operating Day </w:t>
            </w:r>
            <w:r w:rsidRPr="00D476E3">
              <w:rPr>
                <w:i/>
                <w:sz w:val="20"/>
                <w:szCs w:val="20"/>
              </w:rPr>
              <w:t>d</w:t>
            </w:r>
            <w:r w:rsidRPr="00D476E3">
              <w:rPr>
                <w:sz w:val="20"/>
                <w:szCs w:val="20"/>
              </w:rPr>
              <w:t xml:space="preserve">.  Where for a Combined Cycle Train, the Resource </w:t>
            </w:r>
            <w:r w:rsidRPr="00D476E3">
              <w:rPr>
                <w:i/>
                <w:sz w:val="20"/>
                <w:szCs w:val="20"/>
              </w:rPr>
              <w:t xml:space="preserve">r </w:t>
            </w:r>
            <w:r w:rsidRPr="00D476E3">
              <w:rPr>
                <w:sz w:val="20"/>
                <w:szCs w:val="20"/>
              </w:rPr>
              <w:t>is the Combined Cycle Train.</w:t>
            </w:r>
          </w:p>
        </w:tc>
      </w:tr>
      <w:tr w:rsidR="006161AD" w:rsidRPr="00D476E3" w14:paraId="6997AF5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BA9C49" w14:textId="77777777" w:rsidR="006161AD" w:rsidRPr="00D476E3" w:rsidRDefault="006161AD" w:rsidP="006F573E">
            <w:pPr>
              <w:spacing w:after="60"/>
              <w:rPr>
                <w:iCs/>
                <w:sz w:val="20"/>
                <w:szCs w:val="20"/>
              </w:rPr>
            </w:pPr>
            <w:r w:rsidRPr="00D476E3">
              <w:rPr>
                <w:iCs/>
                <w:sz w:val="20"/>
                <w:szCs w:val="20"/>
              </w:rPr>
              <w:t xml:space="preserve">MSSUC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70A528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20D76E9" w14:textId="77777777" w:rsidR="006161AD" w:rsidRPr="00D476E3" w:rsidRDefault="006161AD" w:rsidP="006F573E">
            <w:pPr>
              <w:spacing w:after="60"/>
              <w:rPr>
                <w:iCs/>
                <w:sz w:val="20"/>
                <w:szCs w:val="20"/>
              </w:rPr>
            </w:pPr>
            <w:r w:rsidRPr="00D476E3">
              <w:rPr>
                <w:i/>
                <w:iCs/>
                <w:sz w:val="20"/>
                <w:szCs w:val="20"/>
              </w:rPr>
              <w:t>Market Suspension Startup Cost –</w:t>
            </w:r>
            <w:r w:rsidRPr="00D476E3">
              <w:rPr>
                <w:sz w:val="20"/>
                <w:szCs w:val="20"/>
              </w:rPr>
              <w:t xml:space="preserve"> </w:t>
            </w:r>
            <w:r w:rsidRPr="00D476E3">
              <w:rPr>
                <w:iCs/>
                <w:sz w:val="20"/>
                <w:szCs w:val="20"/>
              </w:rPr>
              <w:t xml:space="preserve">The Startup Costs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during restart hours,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79136D58"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B2FAA79" w14:textId="77777777" w:rsidR="006161AD" w:rsidRPr="00D476E3" w:rsidRDefault="006161AD" w:rsidP="006F573E">
            <w:pPr>
              <w:spacing w:after="60"/>
              <w:rPr>
                <w:iCs/>
                <w:sz w:val="20"/>
                <w:szCs w:val="20"/>
              </w:rPr>
            </w:pPr>
            <w:r w:rsidRPr="00D476E3">
              <w:rPr>
                <w:iCs/>
                <w:sz w:val="20"/>
                <w:szCs w:val="20"/>
              </w:rPr>
              <w:t xml:space="preserve">MSSUPR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EABD16D"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508E2AF9" w14:textId="77777777" w:rsidR="006161AD" w:rsidRPr="00D476E3" w:rsidRDefault="006161AD" w:rsidP="006F573E">
            <w:pPr>
              <w:spacing w:after="60"/>
              <w:rPr>
                <w:i/>
                <w:iCs/>
                <w:sz w:val="20"/>
                <w:szCs w:val="20"/>
              </w:rPr>
            </w:pPr>
            <w:r w:rsidRPr="00D476E3">
              <w:rPr>
                <w:i/>
                <w:iCs/>
                <w:sz w:val="20"/>
                <w:szCs w:val="20"/>
              </w:rPr>
              <w:t>Market Suspension Startup Price per Start</w:t>
            </w:r>
            <w:r w:rsidRPr="00D476E3">
              <w:rPr>
                <w:i/>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Settlement price for Resource </w:t>
            </w:r>
            <w:r w:rsidRPr="00D476E3">
              <w:rPr>
                <w:i/>
                <w:iCs/>
                <w:sz w:val="20"/>
                <w:szCs w:val="20"/>
              </w:rPr>
              <w:t xml:space="preserve">r </w:t>
            </w:r>
            <w:r w:rsidRPr="00D476E3">
              <w:rPr>
                <w:iCs/>
                <w:sz w:val="20"/>
                <w:szCs w:val="20"/>
              </w:rPr>
              <w:t>represented by QSE</w:t>
            </w:r>
            <w:r w:rsidRPr="00D476E3">
              <w:rPr>
                <w:i/>
                <w:iCs/>
                <w:sz w:val="20"/>
                <w:szCs w:val="20"/>
              </w:rPr>
              <w:t xml:space="preserve"> q </w:t>
            </w:r>
            <w:r w:rsidRPr="00D476E3">
              <w:rPr>
                <w:iCs/>
                <w:sz w:val="20"/>
                <w:szCs w:val="20"/>
              </w:rPr>
              <w:t xml:space="preserve">for the start </w:t>
            </w:r>
            <w:r w:rsidRPr="00D476E3">
              <w:rPr>
                <w:i/>
                <w:iCs/>
                <w:sz w:val="20"/>
                <w:szCs w:val="20"/>
              </w:rPr>
              <w:t>s</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7610F3C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56AF78" w14:textId="77777777" w:rsidR="006161AD" w:rsidRPr="00D476E3" w:rsidRDefault="006161AD" w:rsidP="006F573E">
            <w:pPr>
              <w:spacing w:after="60"/>
              <w:rPr>
                <w:iCs/>
                <w:sz w:val="20"/>
                <w:szCs w:val="20"/>
              </w:rPr>
            </w:pPr>
            <w:r w:rsidRPr="00D476E3">
              <w:rPr>
                <w:sz w:val="20"/>
                <w:szCs w:val="20"/>
              </w:rPr>
              <w:t>RABCFCRS</w:t>
            </w:r>
            <w:r w:rsidRPr="00D476E3">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0D967B05" w14:textId="77777777" w:rsidR="006161AD" w:rsidRPr="00D476E3" w:rsidRDefault="006161AD" w:rsidP="006F573E">
            <w:pPr>
              <w:spacing w:after="60"/>
              <w:rPr>
                <w:iCs/>
                <w:sz w:val="20"/>
                <w:szCs w:val="20"/>
              </w:rPr>
            </w:pPr>
            <w:r w:rsidRPr="00D476E3">
              <w:rPr>
                <w:iCs/>
                <w:sz w:val="20"/>
                <w:szCs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60FA1BFF" w14:textId="77777777" w:rsidR="006161AD" w:rsidRPr="00D476E3" w:rsidRDefault="006161AD" w:rsidP="006F573E">
            <w:pPr>
              <w:spacing w:after="60"/>
              <w:rPr>
                <w:i/>
                <w:iCs/>
                <w:sz w:val="20"/>
                <w:szCs w:val="20"/>
              </w:rPr>
            </w:pPr>
            <w:r w:rsidRPr="00D476E3">
              <w:rPr>
                <w:i/>
                <w:iCs/>
                <w:sz w:val="20"/>
                <w:szCs w:val="20"/>
              </w:rPr>
              <w:t xml:space="preserve">Raw Actual Breaker Close Fuel Consumption Rate per Start – </w:t>
            </w:r>
            <w:r w:rsidRPr="00D476E3">
              <w:rPr>
                <w:iCs/>
                <w:sz w:val="20"/>
                <w:szCs w:val="20"/>
              </w:rPr>
              <w:t xml:space="preserve">The raw actual verifiable fuel consumption rate, from first fire to breaker close,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s,</w:t>
            </w:r>
            <w:r w:rsidRPr="00D476E3">
              <w:rPr>
                <w:iCs/>
                <w:sz w:val="20"/>
                <w:szCs w:val="20"/>
              </w:rPr>
              <w:t xml:space="preserve"> for the warmth state, as submitted through the verifiable cost process.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CF3E3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36519F3" w14:textId="77777777" w:rsidR="006161AD" w:rsidRPr="00D476E3" w:rsidRDefault="006161AD" w:rsidP="006F573E">
            <w:pPr>
              <w:spacing w:after="60"/>
              <w:rPr>
                <w:iCs/>
                <w:sz w:val="20"/>
                <w:szCs w:val="20"/>
              </w:rPr>
            </w:pPr>
            <w:r w:rsidRPr="00D476E3">
              <w:rPr>
                <w:iCs/>
                <w:sz w:val="20"/>
                <w:szCs w:val="20"/>
              </w:rPr>
              <w:t xml:space="preserve">MSOC </w:t>
            </w:r>
            <w:r w:rsidRPr="00D476E3">
              <w:rPr>
                <w:i/>
                <w:iCs/>
                <w:sz w:val="20"/>
                <w:szCs w:val="20"/>
                <w:vertAlign w:val="subscript"/>
              </w:rPr>
              <w:t>q, r, d</w:t>
            </w:r>
            <w:r w:rsidRPr="00D476E3">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A12E1B" w14:textId="77777777" w:rsidR="006161AD" w:rsidRPr="00D476E3" w:rsidRDefault="006161AD" w:rsidP="006F573E">
            <w:pPr>
              <w:spacing w:after="60"/>
              <w:rPr>
                <w:iCs/>
                <w:sz w:val="20"/>
                <w:szCs w:val="20"/>
              </w:rPr>
            </w:pPr>
            <w:r w:rsidRPr="00D476E3">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A72AFCE" w14:textId="77777777" w:rsidR="006161AD" w:rsidRPr="00D476E3" w:rsidRDefault="006161AD" w:rsidP="006F573E">
            <w:pPr>
              <w:spacing w:after="60"/>
              <w:rPr>
                <w:iCs/>
                <w:sz w:val="20"/>
                <w:szCs w:val="20"/>
              </w:rPr>
            </w:pPr>
            <w:r w:rsidRPr="00D476E3">
              <w:rPr>
                <w:i/>
                <w:iCs/>
                <w:sz w:val="20"/>
                <w:szCs w:val="20"/>
              </w:rPr>
              <w:t>Market Suspension Operating Cost</w:t>
            </w:r>
            <w:r w:rsidRPr="00D476E3">
              <w:rPr>
                <w:iCs/>
                <w:sz w:val="20"/>
                <w:szCs w:val="20"/>
              </w:rPr>
              <w:t xml:space="preserve"> </w:t>
            </w:r>
            <w:r w:rsidRPr="00D476E3">
              <w:rPr>
                <w:i/>
                <w:iCs/>
                <w:sz w:val="20"/>
                <w:szCs w:val="20"/>
              </w:rPr>
              <w:t>–</w:t>
            </w:r>
            <w:r w:rsidRPr="00D476E3">
              <w:rPr>
                <w:sz w:val="20"/>
                <w:szCs w:val="20"/>
              </w:rPr>
              <w:t xml:space="preserve">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operating cost for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after breaker close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280C4385" w14:textId="77777777" w:rsidTr="006F573E">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159194CD" w14:textId="77777777" w:rsidR="006161AD" w:rsidRPr="00D476E3" w:rsidRDefault="006161AD" w:rsidP="006F573E">
            <w:pPr>
              <w:spacing w:after="60"/>
              <w:rPr>
                <w:iCs/>
                <w:sz w:val="20"/>
                <w:szCs w:val="20"/>
              </w:rPr>
            </w:pPr>
            <w:r w:rsidRPr="00D476E3">
              <w:rPr>
                <w:iCs/>
                <w:sz w:val="20"/>
                <w:szCs w:val="20"/>
              </w:rPr>
              <w:t xml:space="preserve">RVOMS </w:t>
            </w:r>
            <w:r w:rsidRPr="00D476E3">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0D063C64"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4347797B" w14:textId="77777777" w:rsidR="006161AD" w:rsidRPr="00D476E3" w:rsidRDefault="006161AD" w:rsidP="006F573E">
            <w:pPr>
              <w:spacing w:after="60"/>
              <w:rPr>
                <w:iCs/>
                <w:sz w:val="20"/>
                <w:szCs w:val="20"/>
              </w:rPr>
            </w:pPr>
            <w:r w:rsidRPr="00D476E3">
              <w:rPr>
                <w:i/>
                <w:iCs/>
                <w:sz w:val="20"/>
                <w:szCs w:val="20"/>
              </w:rPr>
              <w:t xml:space="preserve">Raw Verifiable Operations and Maintenance Cost per Start – </w:t>
            </w:r>
            <w:r w:rsidRPr="00D476E3">
              <w:rPr>
                <w:iCs/>
                <w:sz w:val="20"/>
                <w:szCs w:val="20"/>
              </w:rPr>
              <w:t xml:space="preserve">The raw verifiable Operations and Maintenance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per start </w:t>
            </w:r>
            <w:r w:rsidRPr="00D476E3">
              <w:rPr>
                <w:i/>
                <w:iCs/>
                <w:sz w:val="20"/>
                <w:szCs w:val="20"/>
              </w:rPr>
              <w:t xml:space="preserve">s, </w:t>
            </w:r>
            <w:r w:rsidRPr="00D476E3">
              <w:rPr>
                <w:iCs/>
                <w:sz w:val="20"/>
                <w:szCs w:val="20"/>
              </w:rPr>
              <w:t>for the warmth state, as submitted through the verifiable cost process</w:t>
            </w:r>
            <w:r w:rsidRPr="00D476E3">
              <w:rPr>
                <w:i/>
                <w:iCs/>
                <w:sz w:val="20"/>
                <w:szCs w:val="20"/>
              </w:rPr>
              <w:t xml:space="preserve">. </w:t>
            </w:r>
            <w:r w:rsidRPr="00D476E3" w:rsidDel="005A51D9">
              <w:rPr>
                <w:iCs/>
                <w:sz w:val="20"/>
                <w:szCs w:val="20"/>
              </w:rPr>
              <w:t xml:space="preserve"> </w:t>
            </w:r>
            <w:r w:rsidRPr="00D476E3">
              <w:rPr>
                <w:iCs/>
                <w:sz w:val="20"/>
                <w:szCs w:val="20"/>
              </w:rPr>
              <w:t xml:space="preserve">Where for a Combined Cycle Train, the Resource </w:t>
            </w:r>
            <w:r w:rsidRPr="00D476E3">
              <w:rPr>
                <w:i/>
                <w:iCs/>
                <w:sz w:val="20"/>
                <w:szCs w:val="20"/>
              </w:rPr>
              <w:t>r</w:t>
            </w:r>
            <w:r w:rsidRPr="00D476E3">
              <w:rPr>
                <w:iCs/>
                <w:sz w:val="20"/>
                <w:szCs w:val="20"/>
              </w:rPr>
              <w:t xml:space="preserve"> is a Combined Cycle Generation Resource within the Combined Cycle Train.  </w:t>
            </w:r>
          </w:p>
        </w:tc>
      </w:tr>
      <w:tr w:rsidR="006161AD" w:rsidRPr="00D476E3" w14:paraId="5519A07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9870501" w14:textId="77777777" w:rsidR="006161AD" w:rsidRPr="00D476E3" w:rsidRDefault="006161AD" w:rsidP="006F573E">
            <w:pPr>
              <w:spacing w:after="60"/>
              <w:rPr>
                <w:iCs/>
                <w:sz w:val="20"/>
                <w:szCs w:val="20"/>
              </w:rPr>
            </w:pPr>
            <w:r w:rsidRPr="00D476E3">
              <w:rPr>
                <w:iCs/>
                <w:sz w:val="20"/>
                <w:szCs w:val="20"/>
              </w:rPr>
              <w:t xml:space="preserve">ROM </w:t>
            </w:r>
            <w:r w:rsidRPr="00D476E3">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4BD7E056"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33C62F84" w14:textId="77777777" w:rsidR="006161AD" w:rsidRPr="00D476E3" w:rsidRDefault="006161AD" w:rsidP="006F573E">
            <w:pPr>
              <w:spacing w:after="60"/>
              <w:rPr>
                <w:i/>
                <w:iCs/>
                <w:sz w:val="20"/>
                <w:szCs w:val="20"/>
              </w:rPr>
            </w:pPr>
            <w:r w:rsidRPr="00D476E3">
              <w:rPr>
                <w:i/>
                <w:iCs/>
                <w:sz w:val="20"/>
                <w:szCs w:val="20"/>
              </w:rPr>
              <w:t xml:space="preserve">Raw Verifiable Operations and Maintenance Cost Above LSL – </w:t>
            </w:r>
            <w:r w:rsidRPr="00D476E3">
              <w:rPr>
                <w:iCs/>
                <w:sz w:val="20"/>
                <w:szCs w:val="20"/>
              </w:rPr>
              <w:t xml:space="preserve">The raw verifiable O&amp;M cost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operations above Low Sustained Limit (LSL).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742E6C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532EA477" w14:textId="77777777" w:rsidR="006161AD" w:rsidRPr="00D476E3" w:rsidRDefault="006161AD" w:rsidP="006F573E">
            <w:pPr>
              <w:spacing w:after="60"/>
              <w:rPr>
                <w:iCs/>
                <w:sz w:val="20"/>
                <w:szCs w:val="20"/>
              </w:rPr>
            </w:pPr>
            <w:r w:rsidRPr="00D476E3">
              <w:rPr>
                <w:iCs/>
                <w:sz w:val="20"/>
                <w:szCs w:val="20"/>
              </w:rPr>
              <w:t xml:space="preserve">STOM </w:t>
            </w:r>
            <w:r w:rsidRPr="00D476E3">
              <w:rPr>
                <w:i/>
                <w:iCs/>
                <w:sz w:val="20"/>
                <w:szCs w:val="20"/>
                <w:vertAlign w:val="subscript"/>
              </w:rPr>
              <w:t>rc</w:t>
            </w:r>
            <w:r w:rsidRPr="00D476E3">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F6846E4"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1E74749E" w14:textId="77777777" w:rsidR="006161AD" w:rsidRPr="00D476E3" w:rsidRDefault="006161AD" w:rsidP="006F573E">
            <w:pPr>
              <w:spacing w:after="60"/>
              <w:rPr>
                <w:ins w:id="841" w:author="ERCOT" w:date="2024-05-13T09:12:00Z"/>
                <w:iCs/>
                <w:sz w:val="20"/>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r w:rsidRPr="00D476E3">
              <w:rPr>
                <w:i/>
                <w:iCs/>
                <w:sz w:val="20"/>
                <w:szCs w:val="20"/>
              </w:rPr>
              <w:t>rc</w:t>
            </w:r>
            <w:r w:rsidRPr="00D476E3">
              <w:rPr>
                <w:iCs/>
                <w:sz w:val="20"/>
                <w:szCs w:val="20"/>
              </w:rPr>
              <w:t xml:space="preserve"> for operations above LSL, shall be set to the minimum energy variable O&amp;M costs, as described in paragraph (6)(c) of Section 5.6.1, Verifiable Costs.</w:t>
            </w:r>
            <w:ins w:id="842" w:author="ERCOT" w:date="2024-07-08T16:48:00Z">
              <w:r w:rsidRPr="00D476E3">
                <w:rPr>
                  <w:iCs/>
                  <w:sz w:val="20"/>
                  <w:szCs w:val="20"/>
                </w:rPr>
                <w:t xml:space="preserve">  For an ESR, STOM shall be set at $0.3/MWh.</w:t>
              </w:r>
            </w:ins>
            <w:del w:id="843" w:author="ERCOT" w:date="2024-07-08T16:48:00Z">
              <w:r w:rsidRPr="00D476E3" w:rsidDel="00670C2C">
                <w:rPr>
                  <w:iCs/>
                  <w:sz w:val="20"/>
                  <w:szCs w:val="20"/>
                </w:rPr>
                <w:delText xml:space="preserve"> </w:delText>
              </w:r>
            </w:del>
            <w:r w:rsidRPr="00D476E3">
              <w:rPr>
                <w:iCs/>
                <w:sz w:val="20"/>
                <w:szCs w:val="20"/>
              </w:rPr>
              <w:t xml:space="preserve">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44BA3649" w14:textId="77777777" w:rsidTr="006F573E">
              <w:tc>
                <w:tcPr>
                  <w:tcW w:w="6261" w:type="dxa"/>
                  <w:shd w:val="clear" w:color="auto" w:fill="E0E0E0"/>
                </w:tcPr>
                <w:p w14:paraId="74AA986D"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FA6954B" w14:textId="77777777" w:rsidR="006161AD" w:rsidRPr="00D476E3" w:rsidRDefault="006161AD" w:rsidP="006F573E">
                  <w:pPr>
                    <w:spacing w:after="60"/>
                    <w:rPr>
                      <w:bCs/>
                      <w:iCs/>
                      <w:szCs w:val="20"/>
                    </w:rPr>
                  </w:pPr>
                  <w:r w:rsidRPr="00D476E3">
                    <w:rPr>
                      <w:i/>
                      <w:iCs/>
                      <w:sz w:val="20"/>
                      <w:szCs w:val="20"/>
                    </w:rPr>
                    <w:t xml:space="preserve">Standard Operations and Maintenance Cost – </w:t>
                  </w:r>
                  <w:r w:rsidRPr="00D476E3">
                    <w:rPr>
                      <w:iCs/>
                      <w:sz w:val="20"/>
                      <w:szCs w:val="20"/>
                    </w:rPr>
                    <w:t xml:space="preserve">The standard O&amp;M cost for the Resource category </w:t>
                  </w:r>
                  <w:r w:rsidRPr="00D476E3">
                    <w:rPr>
                      <w:i/>
                      <w:iCs/>
                      <w:sz w:val="20"/>
                      <w:szCs w:val="20"/>
                    </w:rPr>
                    <w:t>rc</w:t>
                  </w:r>
                  <w:r w:rsidRPr="00D476E3">
                    <w:rPr>
                      <w:iCs/>
                      <w:sz w:val="20"/>
                      <w:szCs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36C178C5" w14:textId="77777777" w:rsidR="006161AD" w:rsidRPr="00D476E3" w:rsidRDefault="006161AD" w:rsidP="006F573E">
            <w:pPr>
              <w:spacing w:after="60"/>
              <w:rPr>
                <w:iCs/>
                <w:sz w:val="20"/>
                <w:szCs w:val="20"/>
              </w:rPr>
            </w:pPr>
          </w:p>
        </w:tc>
      </w:tr>
      <w:tr w:rsidR="006161AD" w:rsidRPr="00D476E3" w14:paraId="51105EB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9BFF2A" w14:textId="77777777" w:rsidR="006161AD" w:rsidRPr="00D476E3" w:rsidRDefault="006161AD" w:rsidP="006F573E">
            <w:pPr>
              <w:spacing w:after="60"/>
              <w:rPr>
                <w:i/>
                <w:iCs/>
                <w:sz w:val="20"/>
                <w:szCs w:val="20"/>
              </w:rPr>
            </w:pPr>
            <w:r w:rsidRPr="00D476E3">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2798C1CE"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A4FC39E" w14:textId="77777777" w:rsidR="006161AD" w:rsidRPr="00D476E3" w:rsidRDefault="006161AD" w:rsidP="006F573E">
            <w:pPr>
              <w:spacing w:after="60"/>
              <w:rPr>
                <w:iCs/>
                <w:sz w:val="20"/>
                <w:szCs w:val="20"/>
              </w:rPr>
            </w:pPr>
            <w:r w:rsidRPr="00D476E3">
              <w:rPr>
                <w:i/>
                <w:iCs/>
                <w:sz w:val="20"/>
                <w:szCs w:val="20"/>
              </w:rPr>
              <w:t>Market Suspension Average Fuel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price calculated based on MSAVGFIP or MSAVGFOP.</w:t>
            </w:r>
          </w:p>
        </w:tc>
      </w:tr>
      <w:tr w:rsidR="006161AD" w:rsidRPr="00D476E3" w14:paraId="2A83B596"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7C0D5B0D" w14:textId="77777777" w:rsidR="006161AD" w:rsidRPr="00D476E3" w:rsidRDefault="006161AD" w:rsidP="006F573E">
            <w:pPr>
              <w:spacing w:after="60"/>
              <w:rPr>
                <w:iCs/>
                <w:sz w:val="20"/>
                <w:szCs w:val="20"/>
              </w:rPr>
            </w:pPr>
            <w:r w:rsidRPr="00D476E3">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76B0F1D"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12F9C15" w14:textId="77777777" w:rsidR="006161AD" w:rsidRPr="00D476E3" w:rsidRDefault="006161AD" w:rsidP="006F573E">
            <w:pPr>
              <w:spacing w:after="60"/>
              <w:rPr>
                <w:iCs/>
                <w:sz w:val="20"/>
                <w:szCs w:val="20"/>
              </w:rPr>
            </w:pPr>
            <w:r w:rsidRPr="00D476E3">
              <w:rPr>
                <w:i/>
                <w:iCs/>
                <w:sz w:val="20"/>
                <w:szCs w:val="20"/>
              </w:rPr>
              <w:t>Market Suspension Average Fuel Index Price</w:t>
            </w:r>
            <w:r w:rsidRPr="00D476E3">
              <w:rPr>
                <w:iCs/>
                <w:sz w:val="20"/>
                <w:szCs w:val="20"/>
              </w:rPr>
              <w:t xml:space="preserve"> </w:t>
            </w:r>
            <w:r w:rsidRPr="00D476E3">
              <w:rPr>
                <w:i/>
                <w:iCs/>
                <w:sz w:val="20"/>
                <w:szCs w:val="20"/>
              </w:rPr>
              <w:t>–</w:t>
            </w:r>
            <w:r w:rsidRPr="00D476E3">
              <w:rPr>
                <w:iCs/>
                <w:sz w:val="20"/>
                <w:szCs w:val="20"/>
              </w:rPr>
              <w:t xml:space="preserve"> The Market Suspension</w:t>
            </w:r>
            <w:r w:rsidRPr="00D476E3">
              <w:rPr>
                <w:i/>
                <w:iCs/>
                <w:sz w:val="20"/>
                <w:szCs w:val="20"/>
              </w:rPr>
              <w:t xml:space="preserve"> </w:t>
            </w:r>
            <w:r w:rsidRPr="00D476E3">
              <w:rPr>
                <w:iCs/>
                <w:sz w:val="20"/>
                <w:szCs w:val="20"/>
              </w:rPr>
              <w:t>average Fuel Index Price (FIP) calculated as the average price of FIP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39A2267B"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9D9FACF" w14:textId="77777777" w:rsidR="006161AD" w:rsidRPr="00D476E3" w:rsidRDefault="006161AD" w:rsidP="006F573E">
            <w:pPr>
              <w:spacing w:after="60"/>
              <w:rPr>
                <w:iCs/>
                <w:sz w:val="20"/>
                <w:szCs w:val="20"/>
              </w:rPr>
            </w:pPr>
            <w:r w:rsidRPr="00D476E3">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5A779D55"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DBA051" w14:textId="77777777" w:rsidR="006161AD" w:rsidRPr="00D476E3" w:rsidRDefault="006161AD" w:rsidP="006F573E">
            <w:pPr>
              <w:spacing w:after="60"/>
              <w:rPr>
                <w:iCs/>
                <w:sz w:val="20"/>
                <w:szCs w:val="20"/>
              </w:rPr>
            </w:pPr>
            <w:r w:rsidRPr="00D476E3">
              <w:rPr>
                <w:i/>
                <w:iCs/>
                <w:sz w:val="20"/>
                <w:szCs w:val="20"/>
              </w:rPr>
              <w:t>Market Suspension Average Fuel Oil Price</w:t>
            </w:r>
            <w:r w:rsidRPr="00D476E3">
              <w:rPr>
                <w:iCs/>
                <w:sz w:val="20"/>
                <w:szCs w:val="20"/>
              </w:rPr>
              <w:t xml:space="preserve"> </w:t>
            </w:r>
            <w:r w:rsidRPr="00D476E3">
              <w:rPr>
                <w:i/>
                <w:iCs/>
                <w:sz w:val="20"/>
                <w:szCs w:val="20"/>
              </w:rPr>
              <w:t>–</w:t>
            </w:r>
            <w:r w:rsidRPr="00D476E3">
              <w:rPr>
                <w:iCs/>
                <w:sz w:val="20"/>
                <w:szCs w:val="20"/>
              </w:rPr>
              <w:t xml:space="preserve"> The Market Suspension average Fuel Oil Price (FOP) calculated as the average price of FOP for the 15 days prior to the Market Suspension</w:t>
            </w:r>
            <w:r w:rsidRPr="00D476E3">
              <w:rPr>
                <w:i/>
                <w:iCs/>
                <w:sz w:val="20"/>
                <w:szCs w:val="20"/>
              </w:rPr>
              <w:t xml:space="preserve"> </w:t>
            </w:r>
            <w:r w:rsidRPr="00D476E3">
              <w:rPr>
                <w:iCs/>
                <w:sz w:val="20"/>
                <w:szCs w:val="20"/>
              </w:rPr>
              <w:t xml:space="preserve">event, calculated on a daily rolling basis for Operating Days the index price is available to ERCOT.  </w:t>
            </w:r>
          </w:p>
        </w:tc>
      </w:tr>
      <w:tr w:rsidR="006161AD" w:rsidRPr="00D476E3" w14:paraId="413C09AD"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1CAB1B78" w14:textId="77777777" w:rsidR="006161AD" w:rsidRPr="00D476E3" w:rsidRDefault="006161AD" w:rsidP="006F573E">
            <w:pPr>
              <w:spacing w:after="60"/>
              <w:rPr>
                <w:iCs/>
                <w:sz w:val="20"/>
                <w:szCs w:val="20"/>
              </w:rPr>
            </w:pPr>
            <w:r w:rsidRPr="00D476E3">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6B499BD0" w14:textId="77777777" w:rsidR="006161AD" w:rsidRPr="00D476E3" w:rsidRDefault="006161AD" w:rsidP="006F573E">
            <w:pPr>
              <w:spacing w:after="60"/>
              <w:rPr>
                <w:iCs/>
                <w:sz w:val="20"/>
                <w:szCs w:val="20"/>
              </w:rPr>
            </w:pPr>
            <w:r w:rsidRPr="00D476E3">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1EB76DF" w14:textId="77777777" w:rsidR="006161AD" w:rsidRPr="00D476E3" w:rsidRDefault="006161AD" w:rsidP="006F573E">
            <w:pPr>
              <w:spacing w:after="60"/>
              <w:rPr>
                <w:iCs/>
                <w:sz w:val="20"/>
                <w:szCs w:val="20"/>
              </w:rPr>
            </w:pPr>
            <w:r w:rsidRPr="00D476E3">
              <w:rPr>
                <w:i/>
                <w:iCs/>
                <w:sz w:val="20"/>
                <w:szCs w:val="20"/>
              </w:rPr>
              <w:t xml:space="preserve">Resource Category Generic Startup Cost – </w:t>
            </w:r>
            <w:r w:rsidRPr="00D476E3">
              <w:rPr>
                <w:iCs/>
                <w:sz w:val="20"/>
                <w:szCs w:val="20"/>
              </w:rPr>
              <w:t>The Resource Category Generic Startup Cost cap for the category of the Resource, according to Section 4.4.9.2.3, Startup Offer and Minimum-Energy Offer Generic Caps, for the Operating Day.</w:t>
            </w:r>
          </w:p>
        </w:tc>
      </w:tr>
      <w:tr w:rsidR="006161AD" w:rsidRPr="00D476E3" w14:paraId="5808C933"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4C0253" w14:textId="77777777" w:rsidR="006161AD" w:rsidRPr="00D476E3" w:rsidRDefault="006161AD" w:rsidP="006F573E">
            <w:pPr>
              <w:spacing w:after="60"/>
              <w:rPr>
                <w:i/>
                <w:iCs/>
                <w:sz w:val="20"/>
                <w:szCs w:val="20"/>
              </w:rPr>
            </w:pPr>
            <w:r w:rsidRPr="00D476E3">
              <w:rPr>
                <w:iCs/>
                <w:sz w:val="20"/>
                <w:szCs w:val="20"/>
              </w:rPr>
              <w:t>FA</w:t>
            </w:r>
            <w:r w:rsidRPr="00D476E3">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7A01F7C6"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88B6E07" w14:textId="77777777" w:rsidR="006161AD" w:rsidRPr="00D476E3" w:rsidRDefault="006161AD" w:rsidP="006F573E">
            <w:pPr>
              <w:spacing w:after="60"/>
              <w:rPr>
                <w:iCs/>
                <w:sz w:val="20"/>
                <w:szCs w:val="20"/>
              </w:rPr>
            </w:pPr>
            <w:r w:rsidRPr="00D476E3">
              <w:rPr>
                <w:i/>
                <w:iCs/>
                <w:sz w:val="20"/>
                <w:szCs w:val="20"/>
              </w:rPr>
              <w:t>Verifiable Average Fuel Adder</w:t>
            </w:r>
            <w:r w:rsidRPr="00D476E3">
              <w:rPr>
                <w:iCs/>
                <w:sz w:val="20"/>
                <w:szCs w:val="20"/>
              </w:rPr>
              <w:t xml:space="preserve"> </w:t>
            </w:r>
            <w:r w:rsidRPr="00D476E3">
              <w:rPr>
                <w:i/>
                <w:iCs/>
                <w:sz w:val="20"/>
                <w:szCs w:val="20"/>
              </w:rPr>
              <w:t>–</w:t>
            </w:r>
            <w:r w:rsidRPr="00D476E3">
              <w:rPr>
                <w:iCs/>
                <w:sz w:val="20"/>
                <w:szCs w:val="20"/>
              </w:rPr>
              <w:t xml:space="preserve"> The verifiable average fuel price adder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The fuel adder shall be set to the actual approved verifiable fuel adder or the standard value defined in the Verifiable Cost Manual.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5CA44A3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41B8E61" w14:textId="77777777" w:rsidR="006161AD" w:rsidRPr="00D476E3" w:rsidRDefault="006161AD" w:rsidP="006F573E">
            <w:pPr>
              <w:spacing w:after="60"/>
              <w:rPr>
                <w:iCs/>
                <w:sz w:val="20"/>
                <w:szCs w:val="20"/>
              </w:rPr>
            </w:pPr>
            <w:r w:rsidRPr="00D476E3">
              <w:rPr>
                <w:iCs/>
                <w:sz w:val="20"/>
                <w:szCs w:val="20"/>
              </w:rPr>
              <w:t xml:space="preserve">PFA </w:t>
            </w:r>
            <w:r w:rsidRPr="00D476E3">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10320BD0" w14:textId="77777777" w:rsidR="006161AD" w:rsidRPr="00D476E3" w:rsidRDefault="006161AD" w:rsidP="006F573E">
            <w:pPr>
              <w:spacing w:after="60"/>
              <w:rPr>
                <w:iCs/>
                <w:sz w:val="20"/>
                <w:szCs w:val="20"/>
              </w:rPr>
            </w:pPr>
            <w:r w:rsidRPr="00D476E3">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AFBE59B" w14:textId="77777777" w:rsidR="006161AD" w:rsidRPr="00D476E3" w:rsidRDefault="006161AD" w:rsidP="006F573E">
            <w:pPr>
              <w:spacing w:after="60"/>
              <w:rPr>
                <w:iCs/>
                <w:sz w:val="20"/>
                <w:szCs w:val="20"/>
              </w:rPr>
            </w:pPr>
            <w:r w:rsidRPr="00D476E3">
              <w:rPr>
                <w:i/>
                <w:iCs/>
                <w:sz w:val="20"/>
                <w:szCs w:val="20"/>
              </w:rPr>
              <w:t xml:space="preserve">Proxy Fuel Adder – </w:t>
            </w:r>
            <w:r w:rsidRPr="00D476E3">
              <w:rPr>
                <w:iCs/>
                <w:sz w:val="20"/>
                <w:szCs w:val="20"/>
              </w:rPr>
              <w:t xml:space="preserve">The proxy fuel price adder for the Resource category </w:t>
            </w:r>
            <w:r w:rsidRPr="00D476E3">
              <w:rPr>
                <w:i/>
                <w:iCs/>
                <w:sz w:val="20"/>
                <w:szCs w:val="20"/>
              </w:rPr>
              <w:t>rc</w:t>
            </w:r>
            <w:r w:rsidRPr="00D476E3">
              <w:rPr>
                <w:iCs/>
                <w:sz w:val="20"/>
                <w:szCs w:val="20"/>
              </w:rPr>
              <w:t xml:space="preserve">.  For all thermal Generation Resources, the fuel adder shall be set to $0.50/MMBtu; otherwise, the fuel adder shall be set to $0.00/MMBtu. </w:t>
            </w:r>
          </w:p>
        </w:tc>
      </w:tr>
      <w:tr w:rsidR="006161AD" w:rsidRPr="00D476E3" w14:paraId="68089217"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C10BC2" w14:textId="77777777" w:rsidR="006161AD" w:rsidRPr="00D476E3" w:rsidRDefault="006161AD" w:rsidP="006F573E">
            <w:pPr>
              <w:spacing w:after="60"/>
              <w:rPr>
                <w:i/>
                <w:iCs/>
                <w:sz w:val="20"/>
                <w:szCs w:val="20"/>
              </w:rPr>
            </w:pPr>
            <w:r w:rsidRPr="00D476E3">
              <w:rPr>
                <w:iCs/>
                <w:sz w:val="20"/>
                <w:szCs w:val="20"/>
                <w:lang w:val="pt-BR"/>
              </w:rPr>
              <w:t xml:space="preserve">AHR </w:t>
            </w:r>
            <w:r w:rsidRPr="00D476E3">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79ECE624"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1045FD06" w14:textId="77777777" w:rsidR="006161AD" w:rsidRPr="00D476E3" w:rsidRDefault="006161AD" w:rsidP="006F573E">
            <w:pPr>
              <w:spacing w:after="60"/>
              <w:rPr>
                <w:iCs/>
                <w:sz w:val="20"/>
                <w:szCs w:val="20"/>
              </w:rPr>
            </w:pPr>
            <w:r w:rsidRPr="00D476E3">
              <w:rPr>
                <w:i/>
                <w:iCs/>
                <w:sz w:val="20"/>
                <w:szCs w:val="20"/>
              </w:rPr>
              <w:t xml:space="preserve">Average Heat Rate per Resource – </w:t>
            </w:r>
            <w:r w:rsidRPr="00D476E3">
              <w:rPr>
                <w:iCs/>
                <w:sz w:val="20"/>
                <w:szCs w:val="20"/>
              </w:rPr>
              <w:t xml:space="preserve">The verifiable average heat rate for the Resource </w:t>
            </w:r>
            <w:r w:rsidRPr="00D476E3">
              <w:rPr>
                <w:i/>
                <w:iCs/>
                <w:sz w:val="20"/>
                <w:szCs w:val="20"/>
              </w:rPr>
              <w:t xml:space="preserve">r </w:t>
            </w:r>
            <w:r w:rsidRPr="00D476E3">
              <w:rPr>
                <w:iCs/>
                <w:sz w:val="20"/>
                <w:szCs w:val="20"/>
              </w:rPr>
              <w:t>represented by QSE</w:t>
            </w:r>
            <w:r w:rsidRPr="00D476E3">
              <w:rPr>
                <w:i/>
                <w:iCs/>
                <w:sz w:val="20"/>
                <w:szCs w:val="20"/>
              </w:rPr>
              <w:t xml:space="preserve"> q</w:t>
            </w:r>
            <w:r w:rsidRPr="00D476E3">
              <w:rPr>
                <w:iCs/>
                <w:sz w:val="20"/>
                <w:szCs w:val="20"/>
              </w:rPr>
              <w:t xml:space="preserve">, for operating levels between LSL and High Sustained Limit (HSL),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r</w:t>
            </w:r>
            <w:r w:rsidRPr="00D476E3">
              <w:rPr>
                <w:iCs/>
                <w:sz w:val="20"/>
                <w:szCs w:val="20"/>
              </w:rPr>
              <w:t xml:space="preserve"> is a Combined Cycle Generation Resource within the Combined Cycle Train.</w:t>
            </w:r>
          </w:p>
        </w:tc>
      </w:tr>
      <w:tr w:rsidR="006161AD" w:rsidRPr="00D476E3" w14:paraId="3A45DFD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BD95E10" w14:textId="77777777" w:rsidR="006161AD" w:rsidRPr="00D476E3" w:rsidRDefault="006161AD" w:rsidP="006F573E">
            <w:pPr>
              <w:spacing w:after="60"/>
              <w:rPr>
                <w:iCs/>
                <w:sz w:val="20"/>
                <w:szCs w:val="20"/>
                <w:lang w:val="pt-BR"/>
              </w:rPr>
            </w:pPr>
            <w:r w:rsidRPr="00D476E3">
              <w:rPr>
                <w:iCs/>
                <w:sz w:val="20"/>
                <w:szCs w:val="20"/>
              </w:rPr>
              <w:t>PA</w:t>
            </w:r>
            <w:r w:rsidRPr="00D476E3">
              <w:rPr>
                <w:iCs/>
                <w:sz w:val="20"/>
                <w:szCs w:val="20"/>
                <w:lang w:val="pt-BR"/>
              </w:rPr>
              <w:t xml:space="preserve">HR </w:t>
            </w:r>
            <w:r w:rsidRPr="00D476E3">
              <w:rPr>
                <w:i/>
                <w:iCs/>
                <w:sz w:val="20"/>
                <w:szCs w:val="20"/>
                <w:vertAlign w:val="subscript"/>
              </w:rPr>
              <w:t xml:space="preserve">r, </w:t>
            </w:r>
            <w:r w:rsidRPr="00D476E3">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CFA6042" w14:textId="77777777" w:rsidR="006161AD" w:rsidRPr="00D476E3" w:rsidRDefault="006161AD" w:rsidP="006F573E">
            <w:pPr>
              <w:spacing w:after="60"/>
              <w:rPr>
                <w:iCs/>
                <w:sz w:val="20"/>
                <w:szCs w:val="20"/>
              </w:rPr>
            </w:pPr>
            <w:r w:rsidRPr="00D476E3">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C4B92A7" w14:textId="77777777" w:rsidR="006161AD" w:rsidRPr="00D476E3" w:rsidRDefault="006161AD" w:rsidP="006F573E">
            <w:pPr>
              <w:spacing w:after="60"/>
              <w:rPr>
                <w:i/>
                <w:iCs/>
                <w:sz w:val="20"/>
                <w:szCs w:val="20"/>
              </w:rPr>
            </w:pPr>
            <w:r w:rsidRPr="00D476E3">
              <w:rPr>
                <w:i/>
                <w:iCs/>
                <w:sz w:val="20"/>
                <w:szCs w:val="20"/>
              </w:rPr>
              <w:t xml:space="preserve">Proxy Average Heat Rate – </w:t>
            </w:r>
            <w:r w:rsidRPr="00D476E3">
              <w:rPr>
                <w:iCs/>
                <w:sz w:val="20"/>
                <w:szCs w:val="20"/>
              </w:rPr>
              <w:t xml:space="preserve">The proxy average heat rate for the Resource </w:t>
            </w:r>
            <w:r w:rsidRPr="00D476E3">
              <w:rPr>
                <w:i/>
                <w:iCs/>
                <w:sz w:val="20"/>
                <w:szCs w:val="20"/>
              </w:rPr>
              <w:t>r</w:t>
            </w:r>
            <w:r w:rsidRPr="00D476E3">
              <w:rPr>
                <w:iCs/>
                <w:sz w:val="20"/>
                <w:szCs w:val="20"/>
              </w:rPr>
              <w:t xml:space="preserve"> for the 15-minute Settlement Interval </w:t>
            </w:r>
            <w:r w:rsidRPr="00D476E3">
              <w:rPr>
                <w:i/>
                <w:iCs/>
                <w:sz w:val="20"/>
                <w:szCs w:val="20"/>
              </w:rPr>
              <w:t>i</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a Combined Cycle Generation Resource within the Combined Cycle Train.</w:t>
            </w:r>
          </w:p>
        </w:tc>
      </w:tr>
      <w:tr w:rsidR="006161AD" w:rsidRPr="00D476E3" w14:paraId="68CB9A6E"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5AA2144" w14:textId="77777777" w:rsidR="006161AD" w:rsidRPr="00D476E3" w:rsidRDefault="006161AD" w:rsidP="006F573E">
            <w:pPr>
              <w:spacing w:after="60"/>
              <w:rPr>
                <w:iCs/>
                <w:sz w:val="20"/>
                <w:szCs w:val="20"/>
              </w:rPr>
            </w:pPr>
            <w:r w:rsidRPr="00D476E3">
              <w:rPr>
                <w:iCs/>
                <w:sz w:val="20"/>
                <w:szCs w:val="20"/>
              </w:rPr>
              <w:t xml:space="preserve">MSGEN </w:t>
            </w:r>
            <w:r w:rsidRPr="00D476E3">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ACAEA79" w14:textId="77777777" w:rsidR="006161AD" w:rsidRPr="00D476E3" w:rsidRDefault="006161AD" w:rsidP="006F573E">
            <w:pPr>
              <w:spacing w:after="60"/>
              <w:rPr>
                <w:iCs/>
                <w:sz w:val="20"/>
                <w:szCs w:val="20"/>
              </w:rPr>
            </w:pPr>
            <w:r w:rsidRPr="00D476E3">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2591E359" w14:textId="77777777" w:rsidR="006161AD" w:rsidRPr="00D476E3" w:rsidRDefault="006161AD" w:rsidP="006F573E">
            <w:pPr>
              <w:spacing w:after="60"/>
              <w:rPr>
                <w:iCs/>
                <w:sz w:val="20"/>
                <w:szCs w:val="20"/>
              </w:rPr>
            </w:pPr>
            <w:r w:rsidRPr="00D476E3">
              <w:rPr>
                <w:i/>
                <w:iCs/>
                <w:sz w:val="20"/>
                <w:szCs w:val="20"/>
              </w:rPr>
              <w:t xml:space="preserve">Market Suspension Generation per Resource – </w:t>
            </w:r>
            <w:r w:rsidRPr="00D476E3">
              <w:rPr>
                <w:iCs/>
                <w:sz w:val="20"/>
                <w:szCs w:val="20"/>
              </w:rPr>
              <w:t xml:space="preserve">The generation for the Resource </w:t>
            </w:r>
            <w:r w:rsidRPr="00D476E3">
              <w:rPr>
                <w:i/>
                <w:iCs/>
                <w:sz w:val="20"/>
                <w:szCs w:val="20"/>
              </w:rPr>
              <w:t xml:space="preserve">r </w:t>
            </w:r>
            <w:r w:rsidRPr="00D476E3">
              <w:rPr>
                <w:iCs/>
                <w:sz w:val="20"/>
                <w:szCs w:val="20"/>
              </w:rPr>
              <w:t xml:space="preserve">represented by QSE </w:t>
            </w:r>
            <w:r w:rsidRPr="00D476E3">
              <w:rPr>
                <w:i/>
                <w:iCs/>
                <w:sz w:val="20"/>
                <w:szCs w:val="20"/>
              </w:rPr>
              <w:t>q</w:t>
            </w:r>
            <w:r w:rsidRPr="00D476E3">
              <w:rPr>
                <w:iCs/>
                <w:sz w:val="20"/>
                <w:szCs w:val="20"/>
              </w:rPr>
              <w:t xml:space="preserve"> for the 15-minute Settlement Interval </w:t>
            </w:r>
            <w:r w:rsidRPr="00D476E3">
              <w:rPr>
                <w:i/>
                <w:iCs/>
                <w:sz w:val="20"/>
                <w:szCs w:val="20"/>
              </w:rPr>
              <w:t>i</w:t>
            </w:r>
            <w:r w:rsidRPr="00D476E3">
              <w:rPr>
                <w:iCs/>
                <w:sz w:val="20"/>
                <w:szCs w:val="20"/>
              </w:rPr>
              <w:t xml:space="preserve">.  </w:t>
            </w:r>
          </w:p>
        </w:tc>
      </w:tr>
      <w:tr w:rsidR="006161AD" w:rsidRPr="00D476E3" w14:paraId="538B78E4"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5F06AA4" w14:textId="77777777" w:rsidR="006161AD" w:rsidRPr="00D476E3" w:rsidRDefault="006161AD" w:rsidP="006F573E">
            <w:pPr>
              <w:spacing w:after="60"/>
              <w:rPr>
                <w:i/>
                <w:iCs/>
                <w:sz w:val="20"/>
                <w:szCs w:val="20"/>
              </w:rPr>
            </w:pPr>
            <w:r w:rsidRPr="00D476E3">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337F902"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5589CFE"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550B8F8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28A99AA5" w14:textId="77777777" w:rsidR="006161AD" w:rsidRPr="00D476E3" w:rsidRDefault="006161AD" w:rsidP="006F573E">
            <w:pPr>
              <w:spacing w:after="60"/>
              <w:rPr>
                <w:i/>
                <w:iCs/>
                <w:sz w:val="20"/>
                <w:szCs w:val="20"/>
              </w:rPr>
            </w:pPr>
            <w:r w:rsidRPr="00D476E3">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0D9E814A"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4D2A317"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6161AD" w:rsidRPr="00D476E3" w14:paraId="55E084D7" w14:textId="77777777" w:rsidTr="006F573E">
              <w:tc>
                <w:tcPr>
                  <w:tcW w:w="6261" w:type="dxa"/>
                  <w:shd w:val="clear" w:color="auto" w:fill="E0E0E0"/>
                </w:tcPr>
                <w:p w14:paraId="6FC76D76"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50BF4C57" w14:textId="77777777" w:rsidR="006161AD" w:rsidRPr="00D476E3" w:rsidRDefault="006161AD" w:rsidP="006F573E">
                  <w:pPr>
                    <w:spacing w:after="60"/>
                    <w:rPr>
                      <w:bCs/>
                      <w:iCs/>
                      <w:szCs w:val="20"/>
                    </w:rPr>
                  </w:pPr>
                  <w:r w:rsidRPr="00D476E3">
                    <w:rPr>
                      <w:iCs/>
                      <w:sz w:val="20"/>
                      <w:szCs w:val="20"/>
                    </w:rPr>
                    <w:t>A Generation Resource or ESR.</w:t>
                  </w:r>
                </w:p>
              </w:tc>
            </w:tr>
          </w:tbl>
          <w:p w14:paraId="215500C7" w14:textId="77777777" w:rsidR="006161AD" w:rsidRPr="00D476E3" w:rsidRDefault="006161AD" w:rsidP="006F573E">
            <w:pPr>
              <w:spacing w:after="60"/>
              <w:rPr>
                <w:iCs/>
                <w:sz w:val="20"/>
                <w:szCs w:val="20"/>
              </w:rPr>
            </w:pPr>
          </w:p>
        </w:tc>
      </w:tr>
      <w:tr w:rsidR="006161AD" w:rsidRPr="00D476E3" w14:paraId="225C2580"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78D576D" w14:textId="77777777" w:rsidR="006161AD" w:rsidRPr="00D476E3" w:rsidRDefault="006161AD" w:rsidP="006F573E">
            <w:pPr>
              <w:spacing w:after="60"/>
              <w:rPr>
                <w:i/>
                <w:iCs/>
                <w:sz w:val="20"/>
                <w:szCs w:val="20"/>
              </w:rPr>
            </w:pPr>
            <w:r w:rsidRPr="00D476E3">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445FCB56"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A087ACF"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r w:rsidR="006161AD" w:rsidRPr="00D476E3" w14:paraId="5ED1CF0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4177239" w14:textId="77777777" w:rsidR="006161AD" w:rsidRPr="00D476E3" w:rsidRDefault="006161AD" w:rsidP="006F573E">
            <w:pPr>
              <w:spacing w:after="60"/>
              <w:rPr>
                <w:i/>
                <w:iCs/>
                <w:sz w:val="20"/>
                <w:szCs w:val="20"/>
              </w:rPr>
            </w:pPr>
            <w:r w:rsidRPr="00D476E3">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5285BC90"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F9FC191" w14:textId="77777777" w:rsidR="006161AD" w:rsidRPr="00D476E3" w:rsidRDefault="006161AD" w:rsidP="006F573E">
            <w:pPr>
              <w:spacing w:after="60"/>
              <w:rPr>
                <w:iCs/>
                <w:sz w:val="20"/>
                <w:szCs w:val="20"/>
              </w:rPr>
            </w:pPr>
            <w:r w:rsidRPr="00D476E3">
              <w:rPr>
                <w:iCs/>
                <w:sz w:val="20"/>
                <w:szCs w:val="20"/>
              </w:rPr>
              <w:t>A 15-minute Settlement Interval within the hour of an Operating Day of a Market Suspension</w:t>
            </w:r>
            <w:r w:rsidRPr="00D476E3">
              <w:rPr>
                <w:i/>
                <w:iCs/>
                <w:sz w:val="20"/>
                <w:szCs w:val="20"/>
              </w:rPr>
              <w:t xml:space="preserve"> </w:t>
            </w:r>
            <w:r w:rsidRPr="00D476E3">
              <w:rPr>
                <w:iCs/>
                <w:sz w:val="20"/>
                <w:szCs w:val="20"/>
              </w:rPr>
              <w:t>event.</w:t>
            </w:r>
          </w:p>
        </w:tc>
      </w:tr>
      <w:tr w:rsidR="006161AD" w:rsidRPr="00D476E3" w14:paraId="714A1F0C"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320073BF" w14:textId="77777777" w:rsidR="006161AD" w:rsidRPr="00D476E3" w:rsidRDefault="006161AD" w:rsidP="006F573E">
            <w:pPr>
              <w:spacing w:after="60"/>
              <w:rPr>
                <w:i/>
                <w:iCs/>
                <w:sz w:val="20"/>
                <w:szCs w:val="20"/>
              </w:rPr>
            </w:pPr>
            <w:r w:rsidRPr="00D476E3">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56653A4E"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47AACF6" w14:textId="77777777" w:rsidR="006161AD" w:rsidRPr="00D476E3" w:rsidRDefault="006161AD" w:rsidP="006F573E">
            <w:pPr>
              <w:spacing w:after="60"/>
              <w:rPr>
                <w:iCs/>
                <w:sz w:val="20"/>
                <w:szCs w:val="20"/>
              </w:rPr>
            </w:pPr>
            <w:r w:rsidRPr="00D476E3">
              <w:rPr>
                <w:iCs/>
                <w:sz w:val="20"/>
                <w:szCs w:val="20"/>
              </w:rPr>
              <w:t>A Generation Resource start during an Operating Day of a Market Suspension event.</w:t>
            </w:r>
          </w:p>
        </w:tc>
      </w:tr>
      <w:tr w:rsidR="006161AD" w:rsidRPr="00D476E3" w14:paraId="68E68B99"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43960CB7" w14:textId="77777777" w:rsidR="006161AD" w:rsidRPr="00D476E3" w:rsidRDefault="006161AD" w:rsidP="006F573E">
            <w:pPr>
              <w:spacing w:after="60"/>
              <w:rPr>
                <w:i/>
                <w:iCs/>
                <w:sz w:val="20"/>
                <w:szCs w:val="20"/>
              </w:rPr>
            </w:pPr>
            <w:r w:rsidRPr="00D476E3">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6E729DF9"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E233CF6" w14:textId="77777777" w:rsidR="006161AD" w:rsidRPr="00D476E3" w:rsidRDefault="006161AD" w:rsidP="006F573E">
            <w:pPr>
              <w:spacing w:after="60"/>
              <w:rPr>
                <w:iCs/>
                <w:sz w:val="20"/>
                <w:szCs w:val="20"/>
              </w:rPr>
            </w:pPr>
            <w:r w:rsidRPr="00D476E3">
              <w:rPr>
                <w:iCs/>
                <w:sz w:val="20"/>
                <w:szCs w:val="20"/>
              </w:rPr>
              <w:t>A transition that is eligible to have its costs included in the Market Suspension Startup Cost.</w:t>
            </w:r>
          </w:p>
        </w:tc>
      </w:tr>
      <w:tr w:rsidR="006161AD" w:rsidRPr="00D476E3" w14:paraId="62D0D92A"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6F864B70" w14:textId="77777777" w:rsidR="006161AD" w:rsidRPr="00D476E3" w:rsidRDefault="006161AD" w:rsidP="006F573E">
            <w:pPr>
              <w:spacing w:after="60"/>
              <w:rPr>
                <w:i/>
                <w:iCs/>
                <w:sz w:val="20"/>
                <w:szCs w:val="20"/>
              </w:rPr>
            </w:pPr>
            <w:r w:rsidRPr="00D476E3">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0E09063F"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414A6C" w14:textId="77777777" w:rsidR="006161AD" w:rsidRPr="00D476E3" w:rsidRDefault="006161AD" w:rsidP="006F573E">
            <w:pPr>
              <w:spacing w:after="60"/>
              <w:rPr>
                <w:iCs/>
                <w:sz w:val="20"/>
                <w:szCs w:val="20"/>
              </w:rPr>
            </w:pPr>
            <w:r w:rsidRPr="00D476E3">
              <w:rPr>
                <w:iCs/>
                <w:sz w:val="20"/>
                <w:szCs w:val="20"/>
              </w:rPr>
              <w:t>A Resource category.</w:t>
            </w:r>
          </w:p>
        </w:tc>
      </w:tr>
      <w:tr w:rsidR="006161AD" w:rsidRPr="00D476E3" w14:paraId="5F2FD8A2" w14:textId="77777777" w:rsidTr="006F573E">
        <w:trPr>
          <w:cantSplit/>
        </w:trPr>
        <w:tc>
          <w:tcPr>
            <w:tcW w:w="1008" w:type="pct"/>
            <w:tcBorders>
              <w:top w:val="single" w:sz="6" w:space="0" w:color="auto"/>
              <w:left w:val="single" w:sz="4" w:space="0" w:color="auto"/>
              <w:bottom w:val="single" w:sz="6" w:space="0" w:color="auto"/>
              <w:right w:val="single" w:sz="6" w:space="0" w:color="auto"/>
            </w:tcBorders>
            <w:hideMark/>
          </w:tcPr>
          <w:p w14:paraId="0128087D" w14:textId="77777777" w:rsidR="006161AD" w:rsidRPr="00D476E3" w:rsidRDefault="006161AD" w:rsidP="006F573E">
            <w:pPr>
              <w:spacing w:after="60"/>
              <w:rPr>
                <w:i/>
                <w:iCs/>
                <w:sz w:val="20"/>
                <w:szCs w:val="20"/>
              </w:rPr>
            </w:pPr>
            <w:r w:rsidRPr="00D476E3">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77DA49EC"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C52CA84"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to which a Combined Cycle Train transitions.</w:t>
            </w:r>
          </w:p>
        </w:tc>
      </w:tr>
      <w:tr w:rsidR="006161AD" w:rsidRPr="00D476E3" w14:paraId="25097FE4" w14:textId="77777777" w:rsidTr="006F573E">
        <w:trPr>
          <w:cantSplit/>
        </w:trPr>
        <w:tc>
          <w:tcPr>
            <w:tcW w:w="1008" w:type="pct"/>
            <w:tcBorders>
              <w:top w:val="single" w:sz="6" w:space="0" w:color="auto"/>
              <w:left w:val="single" w:sz="4" w:space="0" w:color="auto"/>
              <w:bottom w:val="single" w:sz="4" w:space="0" w:color="auto"/>
              <w:right w:val="single" w:sz="6" w:space="0" w:color="auto"/>
            </w:tcBorders>
            <w:hideMark/>
          </w:tcPr>
          <w:p w14:paraId="49969EE9" w14:textId="77777777" w:rsidR="006161AD" w:rsidRPr="00D476E3" w:rsidRDefault="006161AD" w:rsidP="006F573E">
            <w:pPr>
              <w:spacing w:after="60"/>
              <w:rPr>
                <w:i/>
                <w:iCs/>
                <w:sz w:val="20"/>
                <w:szCs w:val="20"/>
              </w:rPr>
            </w:pPr>
            <w:r w:rsidRPr="00D476E3">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325B253D" w14:textId="77777777" w:rsidR="006161AD" w:rsidRPr="00D476E3" w:rsidRDefault="006161AD" w:rsidP="006F573E">
            <w:pPr>
              <w:spacing w:after="60"/>
              <w:rPr>
                <w:iCs/>
                <w:sz w:val="20"/>
                <w:szCs w:val="20"/>
              </w:rPr>
            </w:pPr>
            <w:r w:rsidRPr="00D476E3">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6DB071C5" w14:textId="77777777" w:rsidR="006161AD" w:rsidRPr="00D476E3" w:rsidRDefault="006161AD" w:rsidP="006F573E">
            <w:pPr>
              <w:tabs>
                <w:tab w:val="left" w:pos="945"/>
              </w:tabs>
              <w:spacing w:after="60"/>
              <w:rPr>
                <w:iCs/>
                <w:sz w:val="20"/>
                <w:szCs w:val="20"/>
              </w:rPr>
            </w:pPr>
            <w:r w:rsidRPr="00D476E3">
              <w:rPr>
                <w:iCs/>
                <w:sz w:val="20"/>
                <w:szCs w:val="20"/>
              </w:rPr>
              <w:t>The Combined Cycle Generation Resource from which a Combined Cycle Train transitions.</w:t>
            </w:r>
          </w:p>
        </w:tc>
      </w:tr>
    </w:tbl>
    <w:p w14:paraId="787C01E6" w14:textId="77777777" w:rsidR="006161AD" w:rsidRPr="00D476E3" w:rsidRDefault="006161AD" w:rsidP="006161AD">
      <w:pPr>
        <w:spacing w:before="240" w:after="240"/>
        <w:ind w:left="720" w:hanging="720"/>
        <w:rPr>
          <w:iCs/>
          <w:szCs w:val="20"/>
        </w:rPr>
      </w:pPr>
      <w:r w:rsidRPr="00D476E3">
        <w:rPr>
          <w:iCs/>
          <w:szCs w:val="20"/>
        </w:rPr>
        <w:t>(2)</w:t>
      </w:r>
      <w:r w:rsidRPr="00D476E3">
        <w:rPr>
          <w:iCs/>
          <w:szCs w:val="20"/>
        </w:rPr>
        <w:tab/>
        <w:t>The total compensation to each QSE for the Market Suspension</w:t>
      </w:r>
      <w:r w:rsidRPr="00D476E3">
        <w:rPr>
          <w:i/>
          <w:iCs/>
          <w:szCs w:val="20"/>
        </w:rPr>
        <w:t xml:space="preserve"> </w:t>
      </w:r>
      <w:r w:rsidRPr="00D476E3">
        <w:rPr>
          <w:iCs/>
          <w:szCs w:val="20"/>
        </w:rPr>
        <w:t>Make-Whole Payment for an Operating Day is calculated as follows:</w:t>
      </w:r>
    </w:p>
    <w:p w14:paraId="4861DDF9" w14:textId="77777777" w:rsidR="006161AD" w:rsidRPr="00D476E3" w:rsidRDefault="006161AD" w:rsidP="006161AD">
      <w:pPr>
        <w:spacing w:after="240"/>
        <w:ind w:left="1440" w:hanging="720"/>
        <w:rPr>
          <w:b/>
          <w:bCs/>
          <w:i/>
          <w:iCs/>
          <w:vertAlign w:val="subscript"/>
          <w:lang w:val="es-ES"/>
        </w:rPr>
      </w:pPr>
      <w:r w:rsidRPr="00D476E3">
        <w:rPr>
          <w:b/>
          <w:bCs/>
        </w:rPr>
        <w:t xml:space="preserve">MSMWAMTQSETOT </w:t>
      </w:r>
      <w:r w:rsidRPr="00D476E3">
        <w:rPr>
          <w:b/>
          <w:bCs/>
          <w:i/>
          <w:iCs/>
          <w:vertAlign w:val="subscript"/>
        </w:rPr>
        <w:t>q, d</w:t>
      </w:r>
      <w:r w:rsidRPr="00D476E3">
        <w:rPr>
          <w:b/>
          <w:i/>
          <w:iCs/>
          <w:szCs w:val="20"/>
          <w:vertAlign w:val="subscript"/>
        </w:rPr>
        <w:tab/>
      </w:r>
      <w:r w:rsidRPr="00D476E3">
        <w:rPr>
          <w:b/>
          <w:bCs/>
        </w:rPr>
        <w:t xml:space="preserve">=  </w:t>
      </w:r>
      <w:r w:rsidRPr="00D476E3">
        <w:rPr>
          <w:noProof/>
          <w:position w:val="-18"/>
          <w:szCs w:val="20"/>
        </w:rPr>
        <w:drawing>
          <wp:inline distT="0" distB="0" distL="0" distR="0" wp14:anchorId="24BE18A2" wp14:editId="2BC3D159">
            <wp:extent cx="190500" cy="365760"/>
            <wp:effectExtent l="0" t="0" r="0" b="0"/>
            <wp:docPr id="91231325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1"/>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90500" cy="365760"/>
                    </a:xfrm>
                    <a:prstGeom prst="rect">
                      <a:avLst/>
                    </a:prstGeom>
                    <a:noFill/>
                    <a:ln>
                      <a:noFill/>
                    </a:ln>
                  </pic:spPr>
                </pic:pic>
              </a:graphicData>
            </a:graphic>
          </wp:inline>
        </w:drawing>
      </w:r>
      <w:r w:rsidRPr="00D476E3">
        <w:rPr>
          <w:b/>
          <w:bCs/>
        </w:rPr>
        <w:t xml:space="preserve">MSMWAMT </w:t>
      </w:r>
      <w:r w:rsidRPr="00D476E3">
        <w:rPr>
          <w:b/>
          <w:bCs/>
          <w:i/>
          <w:iCs/>
          <w:vertAlign w:val="subscript"/>
        </w:rPr>
        <w:t>q, r, d</w:t>
      </w:r>
    </w:p>
    <w:p w14:paraId="6D8D7864" w14:textId="77777777" w:rsidR="006161AD" w:rsidRPr="00D476E3" w:rsidRDefault="006161AD" w:rsidP="006161AD">
      <w:pPr>
        <w:spacing w:after="240"/>
        <w:ind w:left="720"/>
        <w:rPr>
          <w:iCs/>
          <w:szCs w:val="20"/>
        </w:rPr>
      </w:pPr>
      <w:r w:rsidRPr="00D476E3">
        <w:rPr>
          <w:iCs/>
          <w:szCs w:val="20"/>
        </w:rPr>
        <w:t>And,</w:t>
      </w:r>
    </w:p>
    <w:p w14:paraId="6750737C" w14:textId="77777777" w:rsidR="006161AD" w:rsidRPr="00D476E3" w:rsidRDefault="006161AD" w:rsidP="006161AD">
      <w:pPr>
        <w:tabs>
          <w:tab w:val="left" w:pos="1440"/>
          <w:tab w:val="left" w:pos="3420"/>
        </w:tabs>
        <w:spacing w:before="240" w:after="240"/>
        <w:ind w:left="3420" w:hanging="2700"/>
      </w:pPr>
      <w:r w:rsidRPr="00D476E3">
        <w:t>MSMWAMTTOT</w:t>
      </w:r>
      <w:r w:rsidRPr="00D476E3">
        <w:rPr>
          <w:i/>
          <w:iCs/>
          <w:vertAlign w:val="subscript"/>
        </w:rPr>
        <w:t xml:space="preserve"> d</w:t>
      </w:r>
      <w:r w:rsidRPr="00D476E3">
        <w:rPr>
          <w:bCs/>
          <w:szCs w:val="20"/>
        </w:rPr>
        <w:tab/>
      </w:r>
      <w:r w:rsidRPr="00D476E3">
        <w:t>=</w:t>
      </w:r>
      <w:r w:rsidRPr="00D476E3">
        <w:rPr>
          <w:bCs/>
          <w:szCs w:val="20"/>
        </w:rPr>
        <w:tab/>
        <w:t xml:space="preserve"> </w:t>
      </w:r>
      <w:r w:rsidRPr="00D476E3">
        <w:rPr>
          <w:noProof/>
          <w:position w:val="-22"/>
          <w:szCs w:val="20"/>
        </w:rPr>
        <w:drawing>
          <wp:inline distT="0" distB="0" distL="0" distR="0" wp14:anchorId="12431CA6" wp14:editId="33AED390">
            <wp:extent cx="190500" cy="419100"/>
            <wp:effectExtent l="0" t="0" r="0" b="0"/>
            <wp:docPr id="152080527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2"/>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90500" cy="419100"/>
                    </a:xfrm>
                    <a:prstGeom prst="rect">
                      <a:avLst/>
                    </a:prstGeom>
                    <a:noFill/>
                    <a:ln>
                      <a:noFill/>
                    </a:ln>
                  </pic:spPr>
                </pic:pic>
              </a:graphicData>
            </a:graphic>
          </wp:inline>
        </w:drawing>
      </w:r>
      <w:r w:rsidRPr="00D476E3">
        <w:rPr>
          <w:color w:val="000000"/>
        </w:rPr>
        <w:t xml:space="preserve"> </w:t>
      </w:r>
      <w:r w:rsidRPr="00D476E3">
        <w:t xml:space="preserve">MSMWAMTQSETOT </w:t>
      </w:r>
      <w:r w:rsidRPr="00D476E3">
        <w:rPr>
          <w:i/>
          <w:iCs/>
          <w:vertAlign w:val="subscript"/>
        </w:rPr>
        <w:t>q, d</w:t>
      </w:r>
    </w:p>
    <w:p w14:paraId="146B5043" w14:textId="77777777" w:rsidR="006161AD" w:rsidRPr="00D476E3" w:rsidRDefault="006161AD" w:rsidP="006161AD">
      <w:pPr>
        <w:rPr>
          <w:szCs w:val="20"/>
        </w:rPr>
      </w:pPr>
      <w:r w:rsidRPr="00D476E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6161AD" w:rsidRPr="00D476E3" w14:paraId="0194A3C9" w14:textId="77777777" w:rsidTr="006F573E">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3F2E99C" w14:textId="77777777" w:rsidR="006161AD" w:rsidRPr="00D476E3" w:rsidRDefault="006161AD" w:rsidP="006F573E">
            <w:pPr>
              <w:spacing w:after="240"/>
              <w:rPr>
                <w:b/>
                <w:iCs/>
                <w:sz w:val="20"/>
                <w:szCs w:val="20"/>
              </w:rPr>
            </w:pPr>
            <w:r w:rsidRPr="00D476E3">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8F90C9E" w14:textId="77777777" w:rsidR="006161AD" w:rsidRPr="00D476E3" w:rsidRDefault="006161AD" w:rsidP="006F573E">
            <w:pPr>
              <w:spacing w:after="240"/>
              <w:rPr>
                <w:b/>
                <w:iCs/>
                <w:sz w:val="20"/>
                <w:szCs w:val="20"/>
              </w:rPr>
            </w:pPr>
            <w:r w:rsidRPr="00D476E3">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1565E87C" w14:textId="77777777" w:rsidR="006161AD" w:rsidRPr="00D476E3" w:rsidRDefault="006161AD" w:rsidP="006F573E">
            <w:pPr>
              <w:spacing w:after="240"/>
              <w:rPr>
                <w:b/>
                <w:iCs/>
                <w:sz w:val="20"/>
                <w:szCs w:val="20"/>
              </w:rPr>
            </w:pPr>
            <w:r w:rsidRPr="00D476E3">
              <w:rPr>
                <w:b/>
                <w:iCs/>
                <w:sz w:val="20"/>
                <w:szCs w:val="20"/>
              </w:rPr>
              <w:t>Definition</w:t>
            </w:r>
          </w:p>
        </w:tc>
      </w:tr>
      <w:tr w:rsidR="006161AD" w:rsidRPr="00D476E3" w14:paraId="3DB43824"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3E5BF51D" w14:textId="77777777" w:rsidR="006161AD" w:rsidRPr="00D476E3" w:rsidRDefault="006161AD" w:rsidP="006F573E">
            <w:pPr>
              <w:spacing w:after="60"/>
              <w:rPr>
                <w:iCs/>
                <w:sz w:val="20"/>
                <w:szCs w:val="20"/>
              </w:rPr>
            </w:pPr>
            <w:r w:rsidRPr="00D476E3">
              <w:rPr>
                <w:iCs/>
                <w:sz w:val="20"/>
                <w:szCs w:val="20"/>
              </w:rPr>
              <w:t>MSMWAMTQSETOT</w:t>
            </w:r>
            <w:r w:rsidRPr="00D476E3">
              <w:rPr>
                <w:b/>
                <w:iCs/>
                <w:sz w:val="20"/>
                <w:szCs w:val="20"/>
              </w:rPr>
              <w:t xml:space="preserve"> </w:t>
            </w:r>
            <w:r w:rsidRPr="00D476E3">
              <w:rPr>
                <w:i/>
                <w:iCs/>
                <w:sz w:val="20"/>
                <w:szCs w:val="20"/>
                <w:vertAlign w:val="subscript"/>
              </w:rPr>
              <w:t>q</w:t>
            </w:r>
            <w:r w:rsidRPr="00D476E3">
              <w:rPr>
                <w:i/>
                <w:iCs/>
                <w:sz w:val="20"/>
                <w:szCs w:val="20"/>
                <w:vertAlign w:val="subscript"/>
                <w:lang w:val="es-ES"/>
              </w:rPr>
              <w:t>, d</w:t>
            </w:r>
            <w:r w:rsidRPr="00D476E3">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68D741F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50B4DCB" w14:textId="77777777" w:rsidR="006161AD" w:rsidRPr="00D476E3" w:rsidRDefault="006161AD" w:rsidP="006F573E">
            <w:pPr>
              <w:spacing w:after="60"/>
              <w:rPr>
                <w:iCs/>
                <w:sz w:val="20"/>
                <w:szCs w:val="20"/>
              </w:rPr>
            </w:pPr>
            <w:r w:rsidRPr="00D476E3">
              <w:rPr>
                <w:i/>
                <w:iCs/>
                <w:sz w:val="20"/>
                <w:szCs w:val="20"/>
              </w:rPr>
              <w:t xml:space="preserve">Market Suspension Make-Whole Payment per QSE – </w:t>
            </w:r>
            <w:r w:rsidRPr="00D476E3">
              <w:rPr>
                <w:iCs/>
                <w:sz w:val="20"/>
                <w:szCs w:val="20"/>
              </w:rPr>
              <w:t xml:space="preserve">The total payment to QSE </w:t>
            </w:r>
            <w:r w:rsidRPr="00D476E3">
              <w:rPr>
                <w:i/>
                <w:iCs/>
                <w:sz w:val="20"/>
                <w:szCs w:val="20"/>
              </w:rPr>
              <w:t>q</w:t>
            </w:r>
            <w:r w:rsidRPr="00D476E3">
              <w:rPr>
                <w:iCs/>
                <w:sz w:val="20"/>
                <w:szCs w:val="20"/>
              </w:rPr>
              <w:t xml:space="preserve">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r w:rsidRPr="00D476E3">
              <w:rPr>
                <w:i/>
                <w:iCs/>
                <w:sz w:val="20"/>
                <w:szCs w:val="20"/>
              </w:rPr>
              <w:t>d</w:t>
            </w:r>
            <w:r w:rsidRPr="00D476E3">
              <w:rPr>
                <w:iCs/>
                <w:sz w:val="20"/>
                <w:szCs w:val="20"/>
              </w:rPr>
              <w:t>.</w:t>
            </w:r>
          </w:p>
        </w:tc>
      </w:tr>
      <w:tr w:rsidR="006161AD" w:rsidRPr="00D476E3" w14:paraId="796167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45DA9D49" w14:textId="77777777" w:rsidR="006161AD" w:rsidRPr="00D476E3" w:rsidRDefault="006161AD" w:rsidP="006F573E">
            <w:pPr>
              <w:spacing w:after="60"/>
              <w:rPr>
                <w:b/>
                <w:iCs/>
                <w:sz w:val="20"/>
                <w:szCs w:val="20"/>
              </w:rPr>
            </w:pPr>
            <w:r w:rsidRPr="00D476E3">
              <w:rPr>
                <w:iCs/>
                <w:sz w:val="20"/>
                <w:szCs w:val="20"/>
              </w:rPr>
              <w:t>MSMWAMTTOT</w:t>
            </w:r>
            <w:r w:rsidRPr="00D476E3">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ED0DC0C" w14:textId="77777777" w:rsidR="006161AD" w:rsidRPr="00D476E3" w:rsidRDefault="006161AD" w:rsidP="006F573E">
            <w:pPr>
              <w:spacing w:after="60"/>
              <w:rPr>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5D96B317" w14:textId="77777777" w:rsidR="006161AD" w:rsidRPr="00D476E3" w:rsidRDefault="006161AD" w:rsidP="006F573E">
            <w:pPr>
              <w:spacing w:after="60"/>
              <w:rPr>
                <w:i/>
                <w:iCs/>
                <w:sz w:val="20"/>
                <w:szCs w:val="20"/>
              </w:rPr>
            </w:pPr>
            <w:r w:rsidRPr="00D476E3">
              <w:rPr>
                <w:i/>
                <w:iCs/>
                <w:sz w:val="20"/>
                <w:szCs w:val="20"/>
              </w:rPr>
              <w:t xml:space="preserve">Market Suspension Make-Whole Payment Total – </w:t>
            </w:r>
            <w:r w:rsidRPr="00D476E3">
              <w:rPr>
                <w:iCs/>
                <w:sz w:val="20"/>
                <w:szCs w:val="20"/>
              </w:rPr>
              <w:t>The total payment to all QSEs for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sz w:val="20"/>
                <w:szCs w:val="20"/>
              </w:rPr>
              <w:t xml:space="preserve">Make-Whole Payment </w:t>
            </w:r>
            <w:r w:rsidRPr="00D476E3">
              <w:rPr>
                <w:iCs/>
                <w:sz w:val="20"/>
                <w:szCs w:val="20"/>
              </w:rPr>
              <w:t xml:space="preserve">for the Operating Day.  </w:t>
            </w:r>
          </w:p>
        </w:tc>
      </w:tr>
      <w:tr w:rsidR="006161AD" w:rsidRPr="00D476E3" w14:paraId="66CA6940"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28CF53A9" w14:textId="77777777" w:rsidR="006161AD" w:rsidRPr="00D476E3" w:rsidRDefault="006161AD" w:rsidP="006F573E">
            <w:pPr>
              <w:spacing w:after="240"/>
              <w:ind w:left="720" w:hanging="720"/>
              <w:rPr>
                <w:i/>
                <w:iCs/>
                <w:sz w:val="20"/>
                <w:szCs w:val="20"/>
                <w:vertAlign w:val="subscript"/>
                <w:lang w:val="es-ES"/>
              </w:rPr>
            </w:pPr>
            <w:r w:rsidRPr="00D476E3">
              <w:rPr>
                <w:iCs/>
                <w:sz w:val="20"/>
                <w:szCs w:val="20"/>
              </w:rPr>
              <w:t xml:space="preserve">MSMWAMT </w:t>
            </w:r>
            <w:r w:rsidRPr="00D476E3">
              <w:rPr>
                <w:i/>
                <w:iCs/>
                <w:sz w:val="20"/>
                <w:szCs w:val="20"/>
                <w:vertAlign w:val="subscript"/>
              </w:rPr>
              <w:t>q, r, d</w:t>
            </w:r>
          </w:p>
          <w:p w14:paraId="34C94B8B" w14:textId="77777777" w:rsidR="006161AD" w:rsidRPr="00D476E3" w:rsidRDefault="006161AD" w:rsidP="006F573E">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2963E279" w14:textId="77777777" w:rsidR="006161AD" w:rsidRPr="00D476E3" w:rsidRDefault="006161AD" w:rsidP="006F573E">
            <w:pPr>
              <w:spacing w:after="60"/>
              <w:rPr>
                <w:i/>
                <w:iCs/>
                <w:sz w:val="20"/>
                <w:szCs w:val="20"/>
              </w:rPr>
            </w:pPr>
            <w:r w:rsidRPr="00D476E3">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7F400AA" w14:textId="77777777" w:rsidR="006161AD" w:rsidRPr="00D476E3" w:rsidRDefault="006161AD" w:rsidP="006F573E">
            <w:pPr>
              <w:spacing w:after="60"/>
              <w:rPr>
                <w:iCs/>
                <w:sz w:val="20"/>
                <w:szCs w:val="20"/>
              </w:rPr>
            </w:pPr>
            <w:r w:rsidRPr="00D476E3">
              <w:rPr>
                <w:i/>
                <w:iCs/>
                <w:sz w:val="20"/>
                <w:szCs w:val="20"/>
              </w:rPr>
              <w:t xml:space="preserve">Market Suspension Make-Whole Payment – </w:t>
            </w:r>
            <w:r w:rsidRPr="00D476E3">
              <w:rPr>
                <w:iCs/>
                <w:sz w:val="20"/>
                <w:szCs w:val="20"/>
              </w:rPr>
              <w:t>The Market</w:t>
            </w:r>
            <w:r w:rsidRPr="00D476E3">
              <w:rPr>
                <w:i/>
                <w:iCs/>
                <w:sz w:val="20"/>
                <w:szCs w:val="20"/>
              </w:rPr>
              <w:t xml:space="preserve"> </w:t>
            </w:r>
            <w:r w:rsidRPr="00D476E3">
              <w:rPr>
                <w:iCs/>
                <w:sz w:val="20"/>
                <w:szCs w:val="20"/>
              </w:rPr>
              <w:t>Suspension</w:t>
            </w:r>
            <w:r w:rsidRPr="00D476E3">
              <w:rPr>
                <w:i/>
                <w:iCs/>
                <w:sz w:val="20"/>
                <w:szCs w:val="20"/>
              </w:rPr>
              <w:t xml:space="preserve"> </w:t>
            </w:r>
            <w:r w:rsidRPr="00D476E3">
              <w:rPr>
                <w:iCs/>
                <w:sz w:val="20"/>
                <w:szCs w:val="20"/>
              </w:rPr>
              <w:t xml:space="preserve">Make-Whole Payment to the QSE </w:t>
            </w:r>
            <w:r w:rsidRPr="00D476E3">
              <w:rPr>
                <w:i/>
                <w:iCs/>
                <w:sz w:val="20"/>
                <w:szCs w:val="20"/>
              </w:rPr>
              <w:t>q,</w:t>
            </w:r>
            <w:r w:rsidRPr="00D476E3">
              <w:rPr>
                <w:iCs/>
                <w:sz w:val="20"/>
                <w:szCs w:val="20"/>
              </w:rPr>
              <w:t xml:space="preserve"> for Resource </w:t>
            </w:r>
            <w:r w:rsidRPr="00D476E3">
              <w:rPr>
                <w:i/>
                <w:iCs/>
                <w:sz w:val="20"/>
                <w:szCs w:val="20"/>
              </w:rPr>
              <w:t>r</w:t>
            </w:r>
            <w:r w:rsidRPr="00D476E3">
              <w:rPr>
                <w:iCs/>
                <w:sz w:val="20"/>
                <w:szCs w:val="20"/>
              </w:rPr>
              <w:t xml:space="preserve">, for the Operating Day </w:t>
            </w:r>
            <w:r w:rsidRPr="00D476E3">
              <w:rPr>
                <w:i/>
                <w:iCs/>
                <w:sz w:val="20"/>
                <w:szCs w:val="20"/>
              </w:rPr>
              <w:t>d</w:t>
            </w:r>
            <w:r w:rsidRPr="00D476E3">
              <w:rPr>
                <w:iCs/>
                <w:sz w:val="20"/>
                <w:szCs w:val="20"/>
              </w:rPr>
              <w:t xml:space="preserve">.  Where for a Combined Cycle Train, the Resource </w:t>
            </w:r>
            <w:r w:rsidRPr="00D476E3">
              <w:rPr>
                <w:i/>
                <w:iCs/>
                <w:sz w:val="20"/>
                <w:szCs w:val="20"/>
              </w:rPr>
              <w:t xml:space="preserve">r </w:t>
            </w:r>
            <w:r w:rsidRPr="00D476E3">
              <w:rPr>
                <w:iCs/>
                <w:sz w:val="20"/>
                <w:szCs w:val="20"/>
              </w:rPr>
              <w:t>is the Combined Cycle Train.</w:t>
            </w:r>
          </w:p>
        </w:tc>
      </w:tr>
      <w:tr w:rsidR="006161AD" w:rsidRPr="00D476E3" w14:paraId="065DFEFE"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7E34A0E0" w14:textId="77777777" w:rsidR="006161AD" w:rsidRPr="00D476E3" w:rsidRDefault="006161AD" w:rsidP="006F573E">
            <w:pPr>
              <w:spacing w:after="60"/>
              <w:rPr>
                <w:i/>
                <w:iCs/>
                <w:sz w:val="20"/>
                <w:szCs w:val="20"/>
              </w:rPr>
            </w:pPr>
            <w:r w:rsidRPr="00D476E3">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40CAF68"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5B1F057" w14:textId="77777777" w:rsidR="006161AD" w:rsidRPr="00D476E3" w:rsidRDefault="006161AD" w:rsidP="006F573E">
            <w:pPr>
              <w:spacing w:after="60"/>
              <w:rPr>
                <w:iCs/>
                <w:sz w:val="20"/>
                <w:szCs w:val="20"/>
              </w:rPr>
            </w:pPr>
            <w:r w:rsidRPr="00D476E3">
              <w:rPr>
                <w:iCs/>
                <w:sz w:val="20"/>
                <w:szCs w:val="20"/>
              </w:rPr>
              <w:t>A QSE.</w:t>
            </w:r>
          </w:p>
        </w:tc>
      </w:tr>
      <w:tr w:rsidR="006161AD" w:rsidRPr="00D476E3" w14:paraId="485BCB76" w14:textId="77777777" w:rsidTr="006F573E">
        <w:trPr>
          <w:cantSplit/>
        </w:trPr>
        <w:tc>
          <w:tcPr>
            <w:tcW w:w="1393" w:type="pct"/>
            <w:tcBorders>
              <w:top w:val="single" w:sz="4" w:space="0" w:color="auto"/>
              <w:left w:val="single" w:sz="4" w:space="0" w:color="auto"/>
              <w:bottom w:val="single" w:sz="4" w:space="0" w:color="auto"/>
              <w:right w:val="single" w:sz="4" w:space="0" w:color="auto"/>
            </w:tcBorders>
            <w:hideMark/>
          </w:tcPr>
          <w:p w14:paraId="5F0C1164" w14:textId="77777777" w:rsidR="006161AD" w:rsidRPr="00D476E3" w:rsidRDefault="006161AD" w:rsidP="006F573E">
            <w:pPr>
              <w:spacing w:after="60"/>
              <w:rPr>
                <w:i/>
                <w:iCs/>
                <w:sz w:val="20"/>
                <w:szCs w:val="20"/>
              </w:rPr>
            </w:pPr>
            <w:r w:rsidRPr="00D476E3">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6D040F3A"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FC92579" w14:textId="77777777" w:rsidR="006161AD" w:rsidRPr="00D476E3" w:rsidRDefault="006161AD" w:rsidP="006F573E">
            <w:pPr>
              <w:spacing w:after="60"/>
              <w:rPr>
                <w:iCs/>
                <w:sz w:val="20"/>
                <w:szCs w:val="20"/>
              </w:rPr>
            </w:pPr>
            <w:r w:rsidRPr="00D476E3">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6161AD" w:rsidRPr="00D476E3" w14:paraId="5A2F0E40" w14:textId="77777777" w:rsidTr="006F573E">
              <w:tc>
                <w:tcPr>
                  <w:tcW w:w="6261" w:type="dxa"/>
                  <w:shd w:val="clear" w:color="auto" w:fill="E0E0E0"/>
                </w:tcPr>
                <w:p w14:paraId="72AF611B" w14:textId="77777777" w:rsidR="006161AD" w:rsidRPr="00D476E3" w:rsidRDefault="006161AD" w:rsidP="006F573E">
                  <w:pPr>
                    <w:spacing w:before="120" w:after="240"/>
                    <w:rPr>
                      <w:b/>
                      <w:i/>
                      <w:iCs/>
                      <w:szCs w:val="20"/>
                    </w:rPr>
                  </w:pPr>
                  <w:r w:rsidRPr="00D476E3">
                    <w:rPr>
                      <w:b/>
                      <w:i/>
                      <w:iCs/>
                      <w:szCs w:val="20"/>
                    </w:rPr>
                    <w:t>[NPRR1029:  Replace the definition above with the following upon system implementation:]</w:t>
                  </w:r>
                </w:p>
                <w:p w14:paraId="4D2D33F5" w14:textId="77777777" w:rsidR="006161AD" w:rsidRPr="00D476E3" w:rsidRDefault="006161AD" w:rsidP="006F573E">
                  <w:pPr>
                    <w:spacing w:after="60"/>
                    <w:rPr>
                      <w:bCs/>
                      <w:iCs/>
                      <w:szCs w:val="20"/>
                    </w:rPr>
                  </w:pPr>
                  <w:r w:rsidRPr="00D476E3">
                    <w:rPr>
                      <w:iCs/>
                      <w:sz w:val="20"/>
                      <w:szCs w:val="20"/>
                    </w:rPr>
                    <w:t>A Generation Resource or ESR.</w:t>
                  </w:r>
                </w:p>
              </w:tc>
            </w:tr>
          </w:tbl>
          <w:p w14:paraId="5A429BB1" w14:textId="77777777" w:rsidR="006161AD" w:rsidRPr="00D476E3" w:rsidRDefault="006161AD" w:rsidP="006F573E">
            <w:pPr>
              <w:spacing w:after="60"/>
              <w:rPr>
                <w:iCs/>
                <w:sz w:val="20"/>
                <w:szCs w:val="20"/>
              </w:rPr>
            </w:pPr>
          </w:p>
        </w:tc>
      </w:tr>
      <w:tr w:rsidR="006161AD" w:rsidRPr="00D476E3" w14:paraId="36A3C892" w14:textId="77777777" w:rsidTr="006F573E">
        <w:trPr>
          <w:cantSplit/>
        </w:trPr>
        <w:tc>
          <w:tcPr>
            <w:tcW w:w="1393" w:type="pct"/>
            <w:tcBorders>
              <w:top w:val="single" w:sz="4" w:space="0" w:color="auto"/>
              <w:left w:val="single" w:sz="4" w:space="0" w:color="auto"/>
              <w:bottom w:val="single" w:sz="4" w:space="0" w:color="auto"/>
              <w:right w:val="single" w:sz="4" w:space="0" w:color="auto"/>
            </w:tcBorders>
          </w:tcPr>
          <w:p w14:paraId="049958DE" w14:textId="77777777" w:rsidR="006161AD" w:rsidRPr="00D476E3" w:rsidRDefault="006161AD" w:rsidP="006F573E">
            <w:pPr>
              <w:spacing w:after="60"/>
              <w:rPr>
                <w:i/>
                <w:iCs/>
                <w:sz w:val="20"/>
                <w:szCs w:val="20"/>
              </w:rPr>
            </w:pPr>
            <w:r w:rsidRPr="00D476E3">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9F2FED0" w14:textId="77777777" w:rsidR="006161AD" w:rsidRPr="00D476E3" w:rsidRDefault="006161AD" w:rsidP="006F573E">
            <w:pPr>
              <w:spacing w:after="60"/>
              <w:rPr>
                <w:iCs/>
                <w:sz w:val="20"/>
                <w:szCs w:val="20"/>
              </w:rPr>
            </w:pPr>
            <w:r w:rsidRPr="00D476E3">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A2633F3" w14:textId="77777777" w:rsidR="006161AD" w:rsidRPr="00D476E3" w:rsidRDefault="006161AD" w:rsidP="006F573E">
            <w:pPr>
              <w:spacing w:after="60"/>
              <w:rPr>
                <w:iCs/>
                <w:sz w:val="20"/>
                <w:szCs w:val="20"/>
              </w:rPr>
            </w:pPr>
            <w:r w:rsidRPr="00D476E3">
              <w:rPr>
                <w:iCs/>
                <w:sz w:val="20"/>
                <w:szCs w:val="20"/>
              </w:rPr>
              <w:t>An Operating Day during a Market Suspension</w:t>
            </w:r>
            <w:r w:rsidRPr="00D476E3">
              <w:rPr>
                <w:i/>
                <w:iCs/>
                <w:sz w:val="20"/>
                <w:szCs w:val="20"/>
              </w:rPr>
              <w:t xml:space="preserve"> </w:t>
            </w:r>
            <w:r w:rsidRPr="00D476E3">
              <w:rPr>
                <w:iCs/>
                <w:sz w:val="20"/>
                <w:szCs w:val="20"/>
              </w:rPr>
              <w:t>event.</w:t>
            </w:r>
          </w:p>
        </w:tc>
      </w:tr>
    </w:tbl>
    <w:p w14:paraId="6C3B0771" w14:textId="2B36DAB3" w:rsidR="00532EC2" w:rsidRPr="00532EC2" w:rsidRDefault="006161AD" w:rsidP="006161AD">
      <w:pPr>
        <w:spacing w:before="240" w:after="240"/>
        <w:ind w:left="720" w:hanging="720"/>
        <w:rPr>
          <w:iCs/>
          <w:szCs w:val="20"/>
        </w:rPr>
      </w:pPr>
      <w:r w:rsidRPr="00D476E3">
        <w:rPr>
          <w:iCs/>
          <w:szCs w:val="20"/>
        </w:rPr>
        <w:t>(3)</w:t>
      </w:r>
      <w:r w:rsidRPr="00D476E3">
        <w:rPr>
          <w:iCs/>
          <w:szCs w:val="20"/>
        </w:rPr>
        <w:tab/>
        <w:t>During a Market Suspension, ERCOT may cease making payments in accordance with this Section in the event that funds are not available to make such payments.</w:t>
      </w:r>
    </w:p>
    <w:bookmarkEnd w:id="21"/>
    <w:sectPr w:rsidR="00532EC2" w:rsidRPr="00532EC2">
      <w:headerReference w:type="default" r:id="rId141"/>
      <w:footerReference w:type="even" r:id="rId142"/>
      <w:footerReference w:type="default" r:id="rId143"/>
      <w:footerReference w:type="first" r:id="rId1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4-09-12T22:13:00Z" w:initials="CP">
    <w:p w14:paraId="66F82756" w14:textId="4FEBCBFC" w:rsidR="00440C78" w:rsidRDefault="00440C78">
      <w:pPr>
        <w:pStyle w:val="CommentText"/>
      </w:pPr>
      <w:r>
        <w:rPr>
          <w:rStyle w:val="CommentReference"/>
        </w:rPr>
        <w:annotationRef/>
      </w:r>
      <w:r>
        <w:t>Please note NPRR1188 also proposes revisions to this section.</w:t>
      </w:r>
    </w:p>
  </w:comment>
  <w:comment w:id="50" w:author="ERCOT Market Rules" w:date="2024-09-12T20:39:00Z" w:initials="CP">
    <w:p w14:paraId="2FA730AD" w14:textId="72E8215B" w:rsidR="00803E91" w:rsidRDefault="00803E91">
      <w:pPr>
        <w:pStyle w:val="CommentText"/>
      </w:pPr>
      <w:r>
        <w:rPr>
          <w:rStyle w:val="CommentReference"/>
        </w:rPr>
        <w:annotationRef/>
      </w:r>
      <w:r>
        <w:t>Please note NPRRs 1188 and 1235 also propose revisions to this section.</w:t>
      </w:r>
    </w:p>
  </w:comment>
  <w:comment w:id="79" w:author="ERCOT Market Rules" w:date="2024-09-12T21:42:00Z" w:initials="CP">
    <w:p w14:paraId="1EC92289" w14:textId="4F3198B7" w:rsidR="00CC1479" w:rsidRDefault="00CC1479">
      <w:pPr>
        <w:pStyle w:val="CommentText"/>
      </w:pPr>
      <w:r>
        <w:rPr>
          <w:rStyle w:val="CommentReference"/>
        </w:rPr>
        <w:annotationRef/>
      </w:r>
      <w:r>
        <w:t>Please note NPRR</w:t>
      </w:r>
      <w:r w:rsidR="001F39A1">
        <w:t xml:space="preserve">s </w:t>
      </w:r>
      <w:r>
        <w:t>1239</w:t>
      </w:r>
      <w:r w:rsidR="001F39A1">
        <w:t xml:space="preserve"> and 1255</w:t>
      </w:r>
      <w:r>
        <w:t xml:space="preserve"> also propose revisions to this section.</w:t>
      </w:r>
    </w:p>
  </w:comment>
  <w:comment w:id="88" w:author="ERCOT Market Rules" w:date="2024-09-12T21:14:00Z" w:initials="CP">
    <w:p w14:paraId="68DE678D" w14:textId="2B66C573" w:rsidR="0059162D" w:rsidRDefault="0059162D">
      <w:pPr>
        <w:pStyle w:val="CommentText"/>
      </w:pPr>
      <w:r>
        <w:rPr>
          <w:rStyle w:val="CommentReference"/>
        </w:rPr>
        <w:annotationRef/>
      </w:r>
      <w:r>
        <w:t>Please note NPRR1235 also propose</w:t>
      </w:r>
      <w:r w:rsidR="001F39A1">
        <w:t>s</w:t>
      </w:r>
      <w:r>
        <w:t xml:space="preserve"> revisions to this section.</w:t>
      </w:r>
    </w:p>
  </w:comment>
  <w:comment w:id="138" w:author="ERCOT Market Rules" w:date="2024-09-12T21:42:00Z" w:initials="CP">
    <w:p w14:paraId="184AB24E" w14:textId="70B0A025" w:rsidR="00CC1479" w:rsidRDefault="00CC1479">
      <w:pPr>
        <w:pStyle w:val="CommentText"/>
      </w:pPr>
      <w:r>
        <w:rPr>
          <w:rStyle w:val="CommentReference"/>
        </w:rPr>
        <w:annotationRef/>
      </w:r>
      <w:r>
        <w:t>Please note NPRRs 1235 and 1239 also propose revisions to this section.</w:t>
      </w:r>
    </w:p>
  </w:comment>
  <w:comment w:id="220" w:author="ERCOT Market Rules" w:date="2024-09-12T20:40:00Z" w:initials="CP">
    <w:p w14:paraId="6F14C646" w14:textId="4F0E17ED" w:rsidR="00803E91" w:rsidRDefault="00803E91">
      <w:pPr>
        <w:pStyle w:val="CommentText"/>
      </w:pPr>
      <w:r>
        <w:rPr>
          <w:rStyle w:val="CommentReference"/>
        </w:rPr>
        <w:annotationRef/>
      </w:r>
      <w:r>
        <w:t>Please note NPRRs 1188, 1214, 1235, and 1238 also propose revisions to this section.</w:t>
      </w:r>
    </w:p>
  </w:comment>
  <w:comment w:id="271" w:author="ERCOT Market Rules" w:date="2024-09-12T21:12:00Z" w:initials="CP">
    <w:p w14:paraId="72D10CA6" w14:textId="17054FFC" w:rsidR="0059162D" w:rsidRDefault="0059162D">
      <w:pPr>
        <w:pStyle w:val="CommentText"/>
      </w:pPr>
      <w:r>
        <w:rPr>
          <w:rStyle w:val="CommentReference"/>
        </w:rPr>
        <w:annotationRef/>
      </w:r>
      <w:r>
        <w:t>Please note NPRR1188 also proposes revisions to this section.</w:t>
      </w:r>
    </w:p>
  </w:comment>
  <w:comment w:id="494" w:author="ERCOT Market Rules" w:date="2024-09-12T21:13:00Z" w:initials="CP">
    <w:p w14:paraId="41DA27ED" w14:textId="60D57FAE" w:rsidR="0059162D" w:rsidRDefault="0059162D">
      <w:pPr>
        <w:pStyle w:val="CommentText"/>
      </w:pPr>
      <w:r>
        <w:rPr>
          <w:rStyle w:val="CommentReference"/>
        </w:rPr>
        <w:annotationRef/>
      </w:r>
      <w:r>
        <w:t>Please note NPRR1188 also proposes revisions to this section.</w:t>
      </w:r>
    </w:p>
  </w:comment>
  <w:comment w:id="514" w:author="ERCOT Market Rules" w:date="2024-09-12T21:14:00Z" w:initials="CP">
    <w:p w14:paraId="799014C4" w14:textId="699A8B49" w:rsidR="0059162D" w:rsidRDefault="0059162D">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82756" w15:done="0"/>
  <w15:commentEx w15:paraId="2FA730AD" w15:done="0"/>
  <w15:commentEx w15:paraId="1EC92289" w15:done="0"/>
  <w15:commentEx w15:paraId="68DE678D" w15:done="0"/>
  <w15:commentEx w15:paraId="184AB24E" w15:done="0"/>
  <w15:commentEx w15:paraId="6F14C646" w15:done="0"/>
  <w15:commentEx w15:paraId="72D10CA6" w15:done="0"/>
  <w15:commentEx w15:paraId="41DA27ED" w15:done="0"/>
  <w15:commentEx w15:paraId="799014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DE618" w16cex:dateUtc="2024-09-13T03:13:00Z"/>
  <w16cex:commentExtensible w16cex:durableId="2A8DD008" w16cex:dateUtc="2024-09-13T01:39:00Z"/>
  <w16cex:commentExtensible w16cex:durableId="2A8DDEE2" w16cex:dateUtc="2024-09-13T02:42:00Z"/>
  <w16cex:commentExtensible w16cex:durableId="2A8DD852" w16cex:dateUtc="2024-09-13T02:14:00Z"/>
  <w16cex:commentExtensible w16cex:durableId="2A8DDEB6" w16cex:dateUtc="2024-09-13T02:42:00Z"/>
  <w16cex:commentExtensible w16cex:durableId="2A8DD043" w16cex:dateUtc="2024-09-13T01:40:00Z"/>
  <w16cex:commentExtensible w16cex:durableId="2A8DD7C9" w16cex:dateUtc="2024-09-13T02:12:00Z"/>
  <w16cex:commentExtensible w16cex:durableId="2A8DD7E8" w16cex:dateUtc="2024-09-13T02:13:00Z"/>
  <w16cex:commentExtensible w16cex:durableId="2A8DD819" w16cex:dateUtc="2024-09-13T0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82756" w16cid:durableId="2A8DE618"/>
  <w16cid:commentId w16cid:paraId="2FA730AD" w16cid:durableId="2A8DD008"/>
  <w16cid:commentId w16cid:paraId="1EC92289" w16cid:durableId="2A8DDEE2"/>
  <w16cid:commentId w16cid:paraId="68DE678D" w16cid:durableId="2A8DD852"/>
  <w16cid:commentId w16cid:paraId="184AB24E" w16cid:durableId="2A8DDEB6"/>
  <w16cid:commentId w16cid:paraId="6F14C646" w16cid:durableId="2A8DD043"/>
  <w16cid:commentId w16cid:paraId="72D10CA6" w16cid:durableId="2A8DD7C9"/>
  <w16cid:commentId w16cid:paraId="41DA27ED" w16cid:durableId="2A8DD7E8"/>
  <w16cid:commentId w16cid:paraId="799014C4" w16cid:durableId="2A8DD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78F7" w14:textId="77777777" w:rsidR="0045464C" w:rsidRDefault="0045464C">
      <w:r>
        <w:separator/>
      </w:r>
    </w:p>
  </w:endnote>
  <w:endnote w:type="continuationSeparator" w:id="0">
    <w:p w14:paraId="76F174E3" w14:textId="77777777" w:rsidR="0045464C" w:rsidRDefault="0045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09CA346" w:rsidR="00D176CF" w:rsidRDefault="00E0333D">
    <w:pPr>
      <w:pStyle w:val="Footer"/>
      <w:tabs>
        <w:tab w:val="clear" w:pos="4320"/>
        <w:tab w:val="clear" w:pos="8640"/>
        <w:tab w:val="right" w:pos="9360"/>
      </w:tabs>
      <w:rPr>
        <w:rFonts w:ascii="Arial" w:hAnsi="Arial" w:cs="Arial"/>
        <w:sz w:val="18"/>
      </w:rPr>
    </w:pPr>
    <w:r>
      <w:rPr>
        <w:rFonts w:ascii="Arial" w:hAnsi="Arial" w:cs="Arial"/>
        <w:sz w:val="18"/>
      </w:rPr>
      <w:t>124</w:t>
    </w:r>
    <w:r w:rsidR="00AB6A23">
      <w:rPr>
        <w:rFonts w:ascii="Arial" w:hAnsi="Arial" w:cs="Arial"/>
        <w:sz w:val="18"/>
      </w:rPr>
      <w:t>5</w:t>
    </w:r>
    <w:r w:rsidR="00D176CF">
      <w:rPr>
        <w:rFonts w:ascii="Arial" w:hAnsi="Arial" w:cs="Arial"/>
        <w:sz w:val="18"/>
      </w:rPr>
      <w:t>NPRR</w:t>
    </w:r>
    <w:r w:rsidR="00B47E11">
      <w:rPr>
        <w:rFonts w:ascii="Arial" w:hAnsi="Arial" w:cs="Arial"/>
        <w:sz w:val="18"/>
      </w:rPr>
      <w:t>-0</w:t>
    </w:r>
    <w:r w:rsidR="001F39A1">
      <w:rPr>
        <w:rFonts w:ascii="Arial" w:hAnsi="Arial" w:cs="Arial"/>
        <w:sz w:val="18"/>
      </w:rPr>
      <w:t>7</w:t>
    </w:r>
    <w:r w:rsidR="006161AD">
      <w:rPr>
        <w:rFonts w:ascii="Arial" w:hAnsi="Arial" w:cs="Arial"/>
        <w:sz w:val="18"/>
      </w:rPr>
      <w:t xml:space="preserve"> PRS Report </w:t>
    </w:r>
    <w:r w:rsidR="001F39A1">
      <w:rPr>
        <w:rFonts w:ascii="Arial" w:hAnsi="Arial" w:cs="Arial"/>
        <w:sz w:val="18"/>
      </w:rPr>
      <w:t>1017</w:t>
    </w:r>
    <w:r w:rsidR="006161A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8846" w14:textId="77777777" w:rsidR="0045464C" w:rsidRDefault="0045464C">
      <w:r>
        <w:separator/>
      </w:r>
    </w:p>
  </w:footnote>
  <w:footnote w:type="continuationSeparator" w:id="0">
    <w:p w14:paraId="3A586338" w14:textId="77777777" w:rsidR="0045464C" w:rsidRDefault="00454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58BCAD3" w:rsidR="00D176CF" w:rsidRDefault="006161A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084943"/>
    <w:multiLevelType w:val="hybridMultilevel"/>
    <w:tmpl w:val="56CEA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9335C14"/>
    <w:multiLevelType w:val="hybridMultilevel"/>
    <w:tmpl w:val="5330B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40"/>
  </w:num>
  <w:num w:numId="2" w16cid:durableId="1736123474">
    <w:abstractNumId w:val="11"/>
  </w:num>
  <w:num w:numId="3" w16cid:durableId="1354840513">
    <w:abstractNumId w:val="32"/>
  </w:num>
  <w:num w:numId="4" w16cid:durableId="2082215892">
    <w:abstractNumId w:val="19"/>
  </w:num>
  <w:num w:numId="5" w16cid:durableId="2104104321">
    <w:abstractNumId w:val="18"/>
  </w:num>
  <w:num w:numId="6" w16cid:durableId="116796088">
    <w:abstractNumId w:val="28"/>
  </w:num>
  <w:num w:numId="7" w16cid:durableId="573856002">
    <w:abstractNumId w:val="12"/>
  </w:num>
  <w:num w:numId="8" w16cid:durableId="1754160317">
    <w:abstractNumId w:val="16"/>
  </w:num>
  <w:num w:numId="9" w16cid:durableId="406071768">
    <w:abstractNumId w:val="9"/>
  </w:num>
  <w:num w:numId="10" w16cid:durableId="2135445841">
    <w:abstractNumId w:val="7"/>
  </w:num>
  <w:num w:numId="11" w16cid:durableId="1630892855">
    <w:abstractNumId w:val="6"/>
  </w:num>
  <w:num w:numId="12" w16cid:durableId="1284926517">
    <w:abstractNumId w:val="5"/>
  </w:num>
  <w:num w:numId="13" w16cid:durableId="44529690">
    <w:abstractNumId w:val="4"/>
  </w:num>
  <w:num w:numId="14" w16cid:durableId="1388339425">
    <w:abstractNumId w:val="8"/>
  </w:num>
  <w:num w:numId="15" w16cid:durableId="1898937113">
    <w:abstractNumId w:val="3"/>
  </w:num>
  <w:num w:numId="16" w16cid:durableId="1071198321">
    <w:abstractNumId w:val="2"/>
  </w:num>
  <w:num w:numId="17" w16cid:durableId="253056421">
    <w:abstractNumId w:val="1"/>
  </w:num>
  <w:num w:numId="18" w16cid:durableId="1477868982">
    <w:abstractNumId w:val="0"/>
  </w:num>
  <w:num w:numId="19" w16cid:durableId="139932679">
    <w:abstractNumId w:val="38"/>
  </w:num>
  <w:num w:numId="20" w16cid:durableId="532769957">
    <w:abstractNumId w:val="22"/>
  </w:num>
  <w:num w:numId="21" w16cid:durableId="1137531180">
    <w:abstractNumId w:val="39"/>
  </w:num>
  <w:num w:numId="22" w16cid:durableId="1015116347">
    <w:abstractNumId w:val="24"/>
  </w:num>
  <w:num w:numId="23"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2100734">
    <w:abstractNumId w:val="20"/>
  </w:num>
  <w:num w:numId="25" w16cid:durableId="1417899508">
    <w:abstractNumId w:val="27"/>
  </w:num>
  <w:num w:numId="26" w16cid:durableId="1846895845">
    <w:abstractNumId w:val="34"/>
  </w:num>
  <w:num w:numId="27" w16cid:durableId="2051296710">
    <w:abstractNumId w:val="25"/>
  </w:num>
  <w:num w:numId="28" w16cid:durableId="2050251956">
    <w:abstractNumId w:val="29"/>
  </w:num>
  <w:num w:numId="29" w16cid:durableId="971862841">
    <w:abstractNumId w:val="13"/>
  </w:num>
  <w:num w:numId="30" w16cid:durableId="621688051">
    <w:abstractNumId w:val="30"/>
  </w:num>
  <w:num w:numId="31" w16cid:durableId="10382916">
    <w:abstractNumId w:val="10"/>
  </w:num>
  <w:num w:numId="32" w16cid:durableId="2005551735">
    <w:abstractNumId w:val="31"/>
  </w:num>
  <w:num w:numId="33" w16cid:durableId="1954050796">
    <w:abstractNumId w:val="35"/>
  </w:num>
  <w:num w:numId="34" w16cid:durableId="262691318">
    <w:abstractNumId w:val="36"/>
  </w:num>
  <w:num w:numId="35" w16cid:durableId="2081097583">
    <w:abstractNumId w:val="23"/>
  </w:num>
  <w:num w:numId="36" w16cid:durableId="1298485511">
    <w:abstractNumId w:val="33"/>
  </w:num>
  <w:num w:numId="37" w16cid:durableId="845053621">
    <w:abstractNumId w:val="17"/>
  </w:num>
  <w:num w:numId="38" w16cid:durableId="965240500">
    <w:abstractNumId w:val="14"/>
  </w:num>
  <w:num w:numId="39" w16cid:durableId="1262255524">
    <w:abstractNumId w:val="21"/>
  </w:num>
  <w:num w:numId="40" w16cid:durableId="1661885884">
    <w:abstractNumId w:val="26"/>
  </w:num>
  <w:num w:numId="41" w16cid:durableId="1737195127">
    <w:abstractNumId w:val="37"/>
  </w:num>
  <w:num w:numId="42" w16cid:durableId="106968416">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90524">
    <w15:presenceInfo w15:providerId="None" w15:userId="ERCOT 090524"/>
  </w15:person>
  <w15:person w15:author="ERCOT">
    <w15:presenceInfo w15:providerId="None" w15:userId="ERCOT"/>
  </w15:person>
  <w15:person w15:author="PRS 091224">
    <w15:presenceInfo w15:providerId="None" w15:userId="PRS 0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92B"/>
    <w:rsid w:val="00060A5A"/>
    <w:rsid w:val="00064B44"/>
    <w:rsid w:val="00067FE2"/>
    <w:rsid w:val="00070F54"/>
    <w:rsid w:val="00076329"/>
    <w:rsid w:val="0007682E"/>
    <w:rsid w:val="00093F65"/>
    <w:rsid w:val="000A5373"/>
    <w:rsid w:val="000A6C37"/>
    <w:rsid w:val="000B79E2"/>
    <w:rsid w:val="000D1AEB"/>
    <w:rsid w:val="000D3E64"/>
    <w:rsid w:val="000D6BE3"/>
    <w:rsid w:val="000F13C5"/>
    <w:rsid w:val="000F2784"/>
    <w:rsid w:val="00105A36"/>
    <w:rsid w:val="00114ABE"/>
    <w:rsid w:val="001313B4"/>
    <w:rsid w:val="0014546D"/>
    <w:rsid w:val="001500D9"/>
    <w:rsid w:val="0015546B"/>
    <w:rsid w:val="00156DB7"/>
    <w:rsid w:val="00157228"/>
    <w:rsid w:val="00160C3C"/>
    <w:rsid w:val="00176375"/>
    <w:rsid w:val="0017783C"/>
    <w:rsid w:val="001801F6"/>
    <w:rsid w:val="001805CF"/>
    <w:rsid w:val="0019314C"/>
    <w:rsid w:val="0019563C"/>
    <w:rsid w:val="001B1942"/>
    <w:rsid w:val="001B366C"/>
    <w:rsid w:val="001F38F0"/>
    <w:rsid w:val="001F39A1"/>
    <w:rsid w:val="00202007"/>
    <w:rsid w:val="00237430"/>
    <w:rsid w:val="00261ACB"/>
    <w:rsid w:val="0026307D"/>
    <w:rsid w:val="00276A99"/>
    <w:rsid w:val="0028409F"/>
    <w:rsid w:val="00286AD9"/>
    <w:rsid w:val="00292C7A"/>
    <w:rsid w:val="002966F3"/>
    <w:rsid w:val="002A116D"/>
    <w:rsid w:val="002B69F3"/>
    <w:rsid w:val="002B763A"/>
    <w:rsid w:val="002C4DC5"/>
    <w:rsid w:val="002C4ED1"/>
    <w:rsid w:val="002C6A2C"/>
    <w:rsid w:val="002D382A"/>
    <w:rsid w:val="002D6513"/>
    <w:rsid w:val="002E54E8"/>
    <w:rsid w:val="002F1EDD"/>
    <w:rsid w:val="003013F2"/>
    <w:rsid w:val="0030232A"/>
    <w:rsid w:val="0030694A"/>
    <w:rsid w:val="003069F4"/>
    <w:rsid w:val="00311D32"/>
    <w:rsid w:val="00312F66"/>
    <w:rsid w:val="0034019E"/>
    <w:rsid w:val="003523F0"/>
    <w:rsid w:val="00355C95"/>
    <w:rsid w:val="00356019"/>
    <w:rsid w:val="00360920"/>
    <w:rsid w:val="00374D6F"/>
    <w:rsid w:val="00384709"/>
    <w:rsid w:val="00386C35"/>
    <w:rsid w:val="003A1E2D"/>
    <w:rsid w:val="003A3D77"/>
    <w:rsid w:val="003B5AED"/>
    <w:rsid w:val="003B74B8"/>
    <w:rsid w:val="003C6B7B"/>
    <w:rsid w:val="003F22FF"/>
    <w:rsid w:val="003F525F"/>
    <w:rsid w:val="00412503"/>
    <w:rsid w:val="0041350F"/>
    <w:rsid w:val="004135BD"/>
    <w:rsid w:val="0042354E"/>
    <w:rsid w:val="00424AB7"/>
    <w:rsid w:val="004302A4"/>
    <w:rsid w:val="00440C78"/>
    <w:rsid w:val="004439C4"/>
    <w:rsid w:val="00444402"/>
    <w:rsid w:val="004463BA"/>
    <w:rsid w:val="0045464C"/>
    <w:rsid w:val="00473E84"/>
    <w:rsid w:val="00476AA2"/>
    <w:rsid w:val="004822D4"/>
    <w:rsid w:val="0049290B"/>
    <w:rsid w:val="004A0C65"/>
    <w:rsid w:val="004A4451"/>
    <w:rsid w:val="004D3958"/>
    <w:rsid w:val="004E2A77"/>
    <w:rsid w:val="004F4DD2"/>
    <w:rsid w:val="005008DF"/>
    <w:rsid w:val="005045D0"/>
    <w:rsid w:val="00532EC2"/>
    <w:rsid w:val="00534C6C"/>
    <w:rsid w:val="00553C87"/>
    <w:rsid w:val="00555554"/>
    <w:rsid w:val="00573ECD"/>
    <w:rsid w:val="005841C0"/>
    <w:rsid w:val="0059162D"/>
    <w:rsid w:val="00591F96"/>
    <w:rsid w:val="0059256A"/>
    <w:rsid w:val="0059260F"/>
    <w:rsid w:val="005A0312"/>
    <w:rsid w:val="005B5629"/>
    <w:rsid w:val="005E17A4"/>
    <w:rsid w:val="005E4AD1"/>
    <w:rsid w:val="005E5074"/>
    <w:rsid w:val="005E563B"/>
    <w:rsid w:val="005F18B5"/>
    <w:rsid w:val="00612E4F"/>
    <w:rsid w:val="00613501"/>
    <w:rsid w:val="00615D5E"/>
    <w:rsid w:val="006161AD"/>
    <w:rsid w:val="00622E99"/>
    <w:rsid w:val="00625E5D"/>
    <w:rsid w:val="00633ADE"/>
    <w:rsid w:val="00650FBD"/>
    <w:rsid w:val="00657C61"/>
    <w:rsid w:val="0066370F"/>
    <w:rsid w:val="00663AC8"/>
    <w:rsid w:val="00670C2C"/>
    <w:rsid w:val="00674EFE"/>
    <w:rsid w:val="006A0784"/>
    <w:rsid w:val="006A697B"/>
    <w:rsid w:val="006A783B"/>
    <w:rsid w:val="006B4DDE"/>
    <w:rsid w:val="006E4597"/>
    <w:rsid w:val="007145D2"/>
    <w:rsid w:val="00727AC5"/>
    <w:rsid w:val="00743968"/>
    <w:rsid w:val="00785415"/>
    <w:rsid w:val="00786294"/>
    <w:rsid w:val="00791CB9"/>
    <w:rsid w:val="00793130"/>
    <w:rsid w:val="00797DEE"/>
    <w:rsid w:val="007A1BE1"/>
    <w:rsid w:val="007A23A0"/>
    <w:rsid w:val="007B3233"/>
    <w:rsid w:val="007B5A42"/>
    <w:rsid w:val="007C199B"/>
    <w:rsid w:val="007D3073"/>
    <w:rsid w:val="007D64B9"/>
    <w:rsid w:val="007D6D2D"/>
    <w:rsid w:val="007D72D4"/>
    <w:rsid w:val="007E0452"/>
    <w:rsid w:val="00803E91"/>
    <w:rsid w:val="008070C0"/>
    <w:rsid w:val="00811C12"/>
    <w:rsid w:val="00845778"/>
    <w:rsid w:val="00872680"/>
    <w:rsid w:val="00887E28"/>
    <w:rsid w:val="008B08FB"/>
    <w:rsid w:val="008D5C3A"/>
    <w:rsid w:val="008E2870"/>
    <w:rsid w:val="008E6DA2"/>
    <w:rsid w:val="008F03A3"/>
    <w:rsid w:val="008F6DD5"/>
    <w:rsid w:val="00907B1E"/>
    <w:rsid w:val="009175A6"/>
    <w:rsid w:val="00943AFD"/>
    <w:rsid w:val="00960573"/>
    <w:rsid w:val="00961CD4"/>
    <w:rsid w:val="00963A51"/>
    <w:rsid w:val="00983B6E"/>
    <w:rsid w:val="009846A8"/>
    <w:rsid w:val="009936F8"/>
    <w:rsid w:val="00995757"/>
    <w:rsid w:val="009A3772"/>
    <w:rsid w:val="009B640B"/>
    <w:rsid w:val="009D17F0"/>
    <w:rsid w:val="009D59EA"/>
    <w:rsid w:val="009F41A0"/>
    <w:rsid w:val="00A05242"/>
    <w:rsid w:val="00A307B1"/>
    <w:rsid w:val="00A42796"/>
    <w:rsid w:val="00A5311D"/>
    <w:rsid w:val="00A53C77"/>
    <w:rsid w:val="00A672E8"/>
    <w:rsid w:val="00A73863"/>
    <w:rsid w:val="00A77B8F"/>
    <w:rsid w:val="00AA0AE2"/>
    <w:rsid w:val="00AA6B79"/>
    <w:rsid w:val="00AB6A23"/>
    <w:rsid w:val="00AC3E7A"/>
    <w:rsid w:val="00AC7568"/>
    <w:rsid w:val="00AD3B58"/>
    <w:rsid w:val="00AF56C6"/>
    <w:rsid w:val="00AF7CB2"/>
    <w:rsid w:val="00B032E8"/>
    <w:rsid w:val="00B344DD"/>
    <w:rsid w:val="00B47E11"/>
    <w:rsid w:val="00B57F96"/>
    <w:rsid w:val="00B67892"/>
    <w:rsid w:val="00B76EC9"/>
    <w:rsid w:val="00BA4D33"/>
    <w:rsid w:val="00BC2D06"/>
    <w:rsid w:val="00BD4DB6"/>
    <w:rsid w:val="00C049F2"/>
    <w:rsid w:val="00C1045D"/>
    <w:rsid w:val="00C27FF5"/>
    <w:rsid w:val="00C35482"/>
    <w:rsid w:val="00C5048E"/>
    <w:rsid w:val="00C537E3"/>
    <w:rsid w:val="00C57B7E"/>
    <w:rsid w:val="00C62CEF"/>
    <w:rsid w:val="00C72F82"/>
    <w:rsid w:val="00C744EB"/>
    <w:rsid w:val="00C90702"/>
    <w:rsid w:val="00C917FF"/>
    <w:rsid w:val="00C9766A"/>
    <w:rsid w:val="00CC1479"/>
    <w:rsid w:val="00CC4F39"/>
    <w:rsid w:val="00CD3D44"/>
    <w:rsid w:val="00CD544C"/>
    <w:rsid w:val="00CE2E20"/>
    <w:rsid w:val="00CF4256"/>
    <w:rsid w:val="00CF7FBD"/>
    <w:rsid w:val="00D02306"/>
    <w:rsid w:val="00D04FE8"/>
    <w:rsid w:val="00D176CF"/>
    <w:rsid w:val="00D17AD5"/>
    <w:rsid w:val="00D271E3"/>
    <w:rsid w:val="00D47A80"/>
    <w:rsid w:val="00D85807"/>
    <w:rsid w:val="00D87349"/>
    <w:rsid w:val="00D91EE9"/>
    <w:rsid w:val="00D9627A"/>
    <w:rsid w:val="00D970E5"/>
    <w:rsid w:val="00D97220"/>
    <w:rsid w:val="00E0333D"/>
    <w:rsid w:val="00E14D47"/>
    <w:rsid w:val="00E1641C"/>
    <w:rsid w:val="00E21EF5"/>
    <w:rsid w:val="00E26708"/>
    <w:rsid w:val="00E34958"/>
    <w:rsid w:val="00E37AB0"/>
    <w:rsid w:val="00E67DC5"/>
    <w:rsid w:val="00E71C39"/>
    <w:rsid w:val="00E77338"/>
    <w:rsid w:val="00EA56E6"/>
    <w:rsid w:val="00EA694D"/>
    <w:rsid w:val="00EC335F"/>
    <w:rsid w:val="00EC48FB"/>
    <w:rsid w:val="00ED3965"/>
    <w:rsid w:val="00EE0956"/>
    <w:rsid w:val="00EF232A"/>
    <w:rsid w:val="00EF5D87"/>
    <w:rsid w:val="00F05A69"/>
    <w:rsid w:val="00F3651C"/>
    <w:rsid w:val="00F43FFD"/>
    <w:rsid w:val="00F44236"/>
    <w:rsid w:val="00F52517"/>
    <w:rsid w:val="00F77E46"/>
    <w:rsid w:val="00FA3719"/>
    <w:rsid w:val="00FA57B2"/>
    <w:rsid w:val="00FB509B"/>
    <w:rsid w:val="00FC3D4B"/>
    <w:rsid w:val="00FC6312"/>
    <w:rsid w:val="00FD724B"/>
    <w:rsid w:val="00FE36E3"/>
    <w:rsid w:val="00FE6B01"/>
    <w:rsid w:val="00FF49A0"/>
    <w:rsid w:val="080492CE"/>
    <w:rsid w:val="0DFEA60C"/>
    <w:rsid w:val="10C0BBFC"/>
    <w:rsid w:val="138B8198"/>
    <w:rsid w:val="1F586200"/>
    <w:rsid w:val="2A4FF316"/>
    <w:rsid w:val="3B731DE7"/>
    <w:rsid w:val="3D0699C8"/>
    <w:rsid w:val="5360DD75"/>
    <w:rsid w:val="53F7DE10"/>
    <w:rsid w:val="67657701"/>
    <w:rsid w:val="73A0548C"/>
    <w:rsid w:val="75AAD3D8"/>
    <w:rsid w:val="7A45BE59"/>
    <w:rsid w:val="7E7C3D4B"/>
    <w:rsid w:val="7FA09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C5048E"/>
    <w:pPr>
      <w:ind w:left="720"/>
      <w:contextualSpacing/>
    </w:pPr>
  </w:style>
  <w:style w:type="paragraph" w:customStyle="1" w:styleId="BodyTextNumbered">
    <w:name w:val="Body Text Numbered"/>
    <w:basedOn w:val="Normal"/>
    <w:link w:val="BodyTextNumberedChar"/>
    <w:rsid w:val="00650FBD"/>
    <w:pPr>
      <w:spacing w:after="240"/>
      <w:ind w:left="720" w:hanging="720"/>
    </w:pPr>
    <w:rPr>
      <w:iCs/>
    </w:rPr>
  </w:style>
  <w:style w:type="character" w:customStyle="1" w:styleId="BodyTextNumberedChar">
    <w:name w:val="Body Text Numbered Char"/>
    <w:link w:val="BodyTextNumbered"/>
    <w:rsid w:val="00650FBD"/>
    <w:rPr>
      <w:iCs/>
      <w:sz w:val="24"/>
      <w:szCs w:val="24"/>
    </w:rPr>
  </w:style>
  <w:style w:type="character" w:customStyle="1" w:styleId="H5Char">
    <w:name w:val="H5 Char"/>
    <w:link w:val="H5"/>
    <w:rsid w:val="00650FBD"/>
    <w:rPr>
      <w:b/>
      <w:bCs/>
      <w:i/>
      <w:iCs/>
      <w:sz w:val="24"/>
      <w:szCs w:val="26"/>
    </w:rPr>
  </w:style>
  <w:style w:type="character" w:customStyle="1" w:styleId="msoins0">
    <w:name w:val="msoins"/>
    <w:rsid w:val="00650FBD"/>
    <w:rPr>
      <w:u w:val="single"/>
    </w:rPr>
  </w:style>
  <w:style w:type="character" w:customStyle="1" w:styleId="FormulaChar">
    <w:name w:val="Formula Char"/>
    <w:link w:val="Formula"/>
    <w:rsid w:val="00674EFE"/>
    <w:rPr>
      <w:bCs/>
      <w:sz w:val="24"/>
      <w:szCs w:val="24"/>
    </w:rPr>
  </w:style>
  <w:style w:type="character" w:customStyle="1" w:styleId="InstructionsChar">
    <w:name w:val="Instructions Char"/>
    <w:link w:val="Instructions"/>
    <w:rsid w:val="00674EFE"/>
    <w:rPr>
      <w:b/>
      <w:i/>
      <w:iCs/>
      <w:sz w:val="24"/>
      <w:szCs w:val="24"/>
    </w:rPr>
  </w:style>
  <w:style w:type="character" w:customStyle="1" w:styleId="H3Char">
    <w:name w:val="H3 Char"/>
    <w:link w:val="H3"/>
    <w:rsid w:val="00674EFE"/>
    <w:rPr>
      <w:b/>
      <w:bCs/>
      <w:i/>
      <w:sz w:val="24"/>
    </w:rPr>
  </w:style>
  <w:style w:type="character" w:customStyle="1" w:styleId="FormulaBoldChar">
    <w:name w:val="Formula Bold Char"/>
    <w:link w:val="FormulaBold"/>
    <w:rsid w:val="00B47E11"/>
    <w:rPr>
      <w:b/>
      <w:bCs/>
      <w:sz w:val="24"/>
      <w:szCs w:val="24"/>
    </w:rPr>
  </w:style>
  <w:style w:type="character" w:customStyle="1" w:styleId="H4Char">
    <w:name w:val="H4 Char"/>
    <w:link w:val="H4"/>
    <w:rsid w:val="00B47E11"/>
    <w:rPr>
      <w:b/>
      <w:bCs/>
      <w:snapToGrid w:val="0"/>
      <w:sz w:val="24"/>
    </w:rPr>
  </w:style>
  <w:style w:type="numbering" w:customStyle="1" w:styleId="NoList1">
    <w:name w:val="No List1"/>
    <w:next w:val="NoList"/>
    <w:uiPriority w:val="99"/>
    <w:semiHidden/>
    <w:unhideWhenUsed/>
    <w:rsid w:val="00B47E11"/>
  </w:style>
  <w:style w:type="character" w:customStyle="1" w:styleId="Heading1Char">
    <w:name w:val="Heading 1 Char"/>
    <w:aliases w:val="h1 Char"/>
    <w:link w:val="Heading1"/>
    <w:rsid w:val="00B47E11"/>
    <w:rPr>
      <w:b/>
      <w:caps/>
      <w:sz w:val="24"/>
    </w:rPr>
  </w:style>
  <w:style w:type="character" w:customStyle="1" w:styleId="Heading2Char">
    <w:name w:val="Heading 2 Char"/>
    <w:aliases w:val="h2 Char"/>
    <w:link w:val="Heading2"/>
    <w:rsid w:val="00B47E11"/>
    <w:rPr>
      <w:b/>
      <w:sz w:val="24"/>
    </w:rPr>
  </w:style>
  <w:style w:type="character" w:customStyle="1" w:styleId="Heading3Char">
    <w:name w:val="Heading 3 Char"/>
    <w:aliases w:val="h3 Char"/>
    <w:link w:val="Heading3"/>
    <w:uiPriority w:val="9"/>
    <w:rsid w:val="00B47E11"/>
    <w:rPr>
      <w:b/>
      <w:bCs/>
      <w:i/>
      <w:sz w:val="24"/>
    </w:rPr>
  </w:style>
  <w:style w:type="character" w:customStyle="1" w:styleId="Heading4Char">
    <w:name w:val="Heading 4 Char"/>
    <w:aliases w:val="h4 Char,delete Char"/>
    <w:link w:val="Heading4"/>
    <w:uiPriority w:val="9"/>
    <w:rsid w:val="00B47E11"/>
    <w:rPr>
      <w:b/>
      <w:bCs/>
      <w:snapToGrid w:val="0"/>
      <w:sz w:val="24"/>
    </w:rPr>
  </w:style>
  <w:style w:type="character" w:customStyle="1" w:styleId="Heading5Char">
    <w:name w:val="Heading 5 Char"/>
    <w:aliases w:val="h5 Char"/>
    <w:link w:val="Heading5"/>
    <w:rsid w:val="00B47E11"/>
    <w:rPr>
      <w:b/>
      <w:bCs/>
      <w:i/>
      <w:iCs/>
      <w:sz w:val="24"/>
      <w:szCs w:val="26"/>
    </w:rPr>
  </w:style>
  <w:style w:type="character" w:customStyle="1" w:styleId="Heading6Char">
    <w:name w:val="Heading 6 Char"/>
    <w:aliases w:val="h6 Char"/>
    <w:link w:val="Heading6"/>
    <w:rsid w:val="00B47E11"/>
    <w:rPr>
      <w:b/>
      <w:bCs/>
      <w:sz w:val="24"/>
      <w:szCs w:val="22"/>
    </w:rPr>
  </w:style>
  <w:style w:type="character" w:customStyle="1" w:styleId="Heading7Char">
    <w:name w:val="Heading 7 Char"/>
    <w:link w:val="Heading7"/>
    <w:rsid w:val="00B47E11"/>
    <w:rPr>
      <w:sz w:val="24"/>
      <w:szCs w:val="24"/>
    </w:rPr>
  </w:style>
  <w:style w:type="character" w:customStyle="1" w:styleId="Heading8Char">
    <w:name w:val="Heading 8 Char"/>
    <w:link w:val="Heading8"/>
    <w:rsid w:val="00B47E11"/>
    <w:rPr>
      <w:i/>
      <w:iCs/>
      <w:sz w:val="24"/>
      <w:szCs w:val="24"/>
    </w:rPr>
  </w:style>
  <w:style w:type="character" w:customStyle="1" w:styleId="Heading9Char">
    <w:name w:val="Heading 9 Char"/>
    <w:link w:val="Heading9"/>
    <w:rsid w:val="00B47E1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B47E1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B47E1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47E11"/>
    <w:rPr>
      <w:iCs/>
      <w:sz w:val="24"/>
      <w:lang w:val="en-US" w:eastAsia="en-US" w:bidi="ar-SA"/>
    </w:rPr>
  </w:style>
  <w:style w:type="character" w:customStyle="1" w:styleId="FooterChar">
    <w:name w:val="Footer Char"/>
    <w:link w:val="Footer"/>
    <w:rsid w:val="00B47E11"/>
    <w:rPr>
      <w:sz w:val="24"/>
      <w:szCs w:val="24"/>
    </w:rPr>
  </w:style>
  <w:style w:type="character" w:customStyle="1" w:styleId="FootnoteTextChar">
    <w:name w:val="Footnote Text Char"/>
    <w:link w:val="FootnoteText"/>
    <w:rsid w:val="00B47E11"/>
    <w:rPr>
      <w:sz w:val="18"/>
    </w:rPr>
  </w:style>
  <w:style w:type="character" w:customStyle="1" w:styleId="HeaderChar">
    <w:name w:val="Header Char"/>
    <w:link w:val="Header"/>
    <w:rsid w:val="00B47E11"/>
    <w:rPr>
      <w:rFonts w:ascii="Arial" w:hAnsi="Arial"/>
      <w:b/>
      <w:bCs/>
      <w:sz w:val="24"/>
      <w:szCs w:val="24"/>
    </w:rPr>
  </w:style>
  <w:style w:type="paragraph" w:customStyle="1" w:styleId="tablecontents">
    <w:name w:val="table contents"/>
    <w:basedOn w:val="Normal"/>
    <w:rsid w:val="00B47E11"/>
    <w:rPr>
      <w:sz w:val="20"/>
      <w:szCs w:val="20"/>
    </w:rPr>
  </w:style>
  <w:style w:type="character" w:customStyle="1" w:styleId="BalloonTextChar">
    <w:name w:val="Balloon Text Char"/>
    <w:link w:val="BalloonText"/>
    <w:uiPriority w:val="99"/>
    <w:rsid w:val="00B47E11"/>
    <w:rPr>
      <w:rFonts w:ascii="Tahoma" w:hAnsi="Tahoma" w:cs="Tahoma"/>
      <w:sz w:val="16"/>
      <w:szCs w:val="16"/>
    </w:rPr>
  </w:style>
  <w:style w:type="character" w:customStyle="1" w:styleId="CommentTextChar">
    <w:name w:val="Comment Text Char"/>
    <w:link w:val="CommentText"/>
    <w:rsid w:val="00B47E11"/>
  </w:style>
  <w:style w:type="character" w:customStyle="1" w:styleId="CommentSubjectChar">
    <w:name w:val="Comment Subject Char"/>
    <w:link w:val="CommentSubject"/>
    <w:uiPriority w:val="99"/>
    <w:rsid w:val="00B47E11"/>
    <w:rPr>
      <w:b/>
      <w:bCs/>
    </w:rPr>
  </w:style>
  <w:style w:type="paragraph" w:styleId="DocumentMap">
    <w:name w:val="Document Map"/>
    <w:basedOn w:val="Normal"/>
    <w:link w:val="DocumentMapChar"/>
    <w:rsid w:val="00B47E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47E11"/>
    <w:rPr>
      <w:rFonts w:ascii="Tahoma" w:hAnsi="Tahoma" w:cs="Tahoma"/>
      <w:shd w:val="clear" w:color="auto" w:fill="000080"/>
    </w:rPr>
  </w:style>
  <w:style w:type="paragraph" w:customStyle="1" w:styleId="Default">
    <w:name w:val="Default"/>
    <w:rsid w:val="00B47E1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47E11"/>
    <w:pPr>
      <w:tabs>
        <w:tab w:val="left" w:pos="2160"/>
      </w:tabs>
      <w:spacing w:after="240"/>
      <w:ind w:left="4320" w:hanging="3600"/>
      <w:contextualSpacing/>
    </w:pPr>
    <w:rPr>
      <w:iCs/>
      <w:szCs w:val="20"/>
    </w:rPr>
  </w:style>
  <w:style w:type="paragraph" w:styleId="BlockText">
    <w:name w:val="Block Text"/>
    <w:basedOn w:val="Normal"/>
    <w:rsid w:val="00B47E11"/>
    <w:pPr>
      <w:spacing w:after="120"/>
      <w:ind w:left="1440" w:right="1440"/>
    </w:pPr>
    <w:rPr>
      <w:szCs w:val="20"/>
    </w:rPr>
  </w:style>
  <w:style w:type="character" w:customStyle="1" w:styleId="H2Char">
    <w:name w:val="H2 Char"/>
    <w:link w:val="H2"/>
    <w:rsid w:val="00B47E11"/>
    <w:rPr>
      <w:b/>
      <w:sz w:val="24"/>
    </w:rPr>
  </w:style>
  <w:style w:type="character" w:customStyle="1" w:styleId="CharChar">
    <w:name w:val="Char Char"/>
    <w:aliases w:val="Body Text Indent Char, Char Char"/>
    <w:rsid w:val="00B47E11"/>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47E11"/>
    <w:rPr>
      <w:iCs/>
      <w:sz w:val="24"/>
      <w:lang w:val="en-US" w:eastAsia="en-US" w:bidi="ar-SA"/>
    </w:rPr>
  </w:style>
  <w:style w:type="character" w:customStyle="1" w:styleId="BodyTextNumberedChar1">
    <w:name w:val="Body Text Numbered Char1"/>
    <w:rsid w:val="00B47E11"/>
    <w:rPr>
      <w:iCs/>
      <w:sz w:val="24"/>
      <w:lang w:val="en-US" w:eastAsia="en-US" w:bidi="ar-SA"/>
    </w:rPr>
  </w:style>
  <w:style w:type="paragraph" w:customStyle="1" w:styleId="Char3">
    <w:name w:val="Char3"/>
    <w:basedOn w:val="Normal"/>
    <w:rsid w:val="00B47E11"/>
    <w:pPr>
      <w:spacing w:after="160" w:line="240" w:lineRule="exact"/>
    </w:pPr>
    <w:rPr>
      <w:rFonts w:ascii="Verdana" w:hAnsi="Verdana"/>
      <w:sz w:val="16"/>
      <w:szCs w:val="20"/>
    </w:rPr>
  </w:style>
  <w:style w:type="paragraph" w:customStyle="1" w:styleId="Char">
    <w:name w:val="Char"/>
    <w:basedOn w:val="Normal"/>
    <w:rsid w:val="00B47E11"/>
    <w:pPr>
      <w:spacing w:after="160" w:line="240" w:lineRule="exact"/>
    </w:pPr>
    <w:rPr>
      <w:rFonts w:ascii="Verdana" w:hAnsi="Verdana"/>
      <w:sz w:val="16"/>
      <w:szCs w:val="20"/>
    </w:rPr>
  </w:style>
  <w:style w:type="paragraph" w:customStyle="1" w:styleId="formula0">
    <w:name w:val="formula"/>
    <w:basedOn w:val="Normal"/>
    <w:rsid w:val="00B47E11"/>
    <w:pPr>
      <w:spacing w:after="120"/>
      <w:ind w:left="720" w:hanging="720"/>
    </w:pPr>
  </w:style>
  <w:style w:type="paragraph" w:customStyle="1" w:styleId="tablebody0">
    <w:name w:val="tablebody"/>
    <w:basedOn w:val="Normal"/>
    <w:rsid w:val="00B47E11"/>
    <w:pPr>
      <w:spacing w:after="60"/>
    </w:pPr>
    <w:rPr>
      <w:sz w:val="20"/>
      <w:szCs w:val="20"/>
    </w:rPr>
  </w:style>
  <w:style w:type="paragraph" w:customStyle="1" w:styleId="Char4">
    <w:name w:val="Char4"/>
    <w:basedOn w:val="Normal"/>
    <w:rsid w:val="00B47E11"/>
    <w:pPr>
      <w:spacing w:after="160" w:line="240" w:lineRule="exact"/>
    </w:pPr>
    <w:rPr>
      <w:rFonts w:ascii="Verdana" w:hAnsi="Verdana"/>
      <w:sz w:val="16"/>
      <w:szCs w:val="20"/>
    </w:rPr>
  </w:style>
  <w:style w:type="paragraph" w:customStyle="1" w:styleId="Char32">
    <w:name w:val="Char32"/>
    <w:basedOn w:val="Normal"/>
    <w:rsid w:val="00B47E11"/>
    <w:pPr>
      <w:spacing w:after="160" w:line="240" w:lineRule="exact"/>
    </w:pPr>
    <w:rPr>
      <w:rFonts w:ascii="Verdana" w:hAnsi="Verdana"/>
      <w:sz w:val="16"/>
      <w:szCs w:val="20"/>
    </w:rPr>
  </w:style>
  <w:style w:type="paragraph" w:customStyle="1" w:styleId="Char31">
    <w:name w:val="Char31"/>
    <w:basedOn w:val="Normal"/>
    <w:rsid w:val="00B47E11"/>
    <w:pPr>
      <w:spacing w:after="160" w:line="240" w:lineRule="exact"/>
    </w:pPr>
    <w:rPr>
      <w:rFonts w:ascii="Verdana" w:hAnsi="Verdana"/>
      <w:sz w:val="16"/>
      <w:szCs w:val="20"/>
    </w:rPr>
  </w:style>
  <w:style w:type="paragraph" w:customStyle="1" w:styleId="TableBulletBullet">
    <w:name w:val="Table Bullet/Bullet"/>
    <w:basedOn w:val="Normal"/>
    <w:rsid w:val="00B47E11"/>
    <w:pPr>
      <w:numPr>
        <w:numId w:val="5"/>
      </w:numPr>
    </w:pPr>
    <w:rPr>
      <w:szCs w:val="20"/>
    </w:rPr>
  </w:style>
  <w:style w:type="paragraph" w:customStyle="1" w:styleId="Char1">
    <w:name w:val="Char1"/>
    <w:basedOn w:val="Normal"/>
    <w:rsid w:val="00B47E11"/>
    <w:pPr>
      <w:spacing w:after="160" w:line="240" w:lineRule="exact"/>
    </w:pPr>
    <w:rPr>
      <w:rFonts w:ascii="Verdana" w:hAnsi="Verdana"/>
      <w:sz w:val="16"/>
      <w:szCs w:val="20"/>
    </w:rPr>
  </w:style>
  <w:style w:type="paragraph" w:customStyle="1" w:styleId="Char11">
    <w:name w:val="Char11"/>
    <w:basedOn w:val="Normal"/>
    <w:rsid w:val="00B47E11"/>
    <w:pPr>
      <w:spacing w:after="160" w:line="240" w:lineRule="exact"/>
    </w:pPr>
    <w:rPr>
      <w:rFonts w:ascii="Verdana" w:hAnsi="Verdana"/>
      <w:sz w:val="16"/>
      <w:szCs w:val="20"/>
    </w:rPr>
  </w:style>
  <w:style w:type="character" w:customStyle="1" w:styleId="H6Char">
    <w:name w:val="H6 Char"/>
    <w:link w:val="H6"/>
    <w:rsid w:val="00B47E11"/>
    <w:rPr>
      <w:b/>
      <w:bCs/>
      <w:sz w:val="24"/>
      <w:szCs w:val="22"/>
    </w:rPr>
  </w:style>
  <w:style w:type="paragraph" w:customStyle="1" w:styleId="ColorfulList-Accent11">
    <w:name w:val="Colorful List - Accent 11"/>
    <w:basedOn w:val="Normal"/>
    <w:qFormat/>
    <w:rsid w:val="00B47E11"/>
    <w:pPr>
      <w:ind w:left="720"/>
      <w:contextualSpacing/>
    </w:pPr>
  </w:style>
  <w:style w:type="paragraph" w:styleId="HTMLAddress">
    <w:name w:val="HTML Address"/>
    <w:basedOn w:val="Normal"/>
    <w:link w:val="HTMLAddressChar"/>
    <w:unhideWhenUsed/>
    <w:rsid w:val="00B47E11"/>
    <w:rPr>
      <w:i/>
      <w:iCs/>
      <w:szCs w:val="20"/>
    </w:rPr>
  </w:style>
  <w:style w:type="character" w:customStyle="1" w:styleId="HTMLAddressChar">
    <w:name w:val="HTML Address Char"/>
    <w:basedOn w:val="DefaultParagraphFont"/>
    <w:link w:val="HTMLAddress"/>
    <w:rsid w:val="00B47E11"/>
    <w:rPr>
      <w:i/>
      <w:iCs/>
      <w:sz w:val="24"/>
    </w:rPr>
  </w:style>
  <w:style w:type="character" w:customStyle="1" w:styleId="Heading1Char1">
    <w:name w:val="Heading 1 Char1"/>
    <w:aliases w:val="h1 Char1"/>
    <w:basedOn w:val="DefaultParagraphFont"/>
    <w:rsid w:val="00B47E11"/>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B47E11"/>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B47E11"/>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B47E11"/>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B47E11"/>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B47E11"/>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47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47E11"/>
    <w:rPr>
      <w:rFonts w:ascii="Courier New" w:hAnsi="Courier New" w:cs="Courier New"/>
    </w:rPr>
  </w:style>
  <w:style w:type="paragraph" w:styleId="Index1">
    <w:name w:val="index 1"/>
    <w:basedOn w:val="Normal"/>
    <w:next w:val="Normal"/>
    <w:autoRedefine/>
    <w:unhideWhenUsed/>
    <w:rsid w:val="00B47E11"/>
    <w:pPr>
      <w:ind w:left="240" w:hanging="240"/>
    </w:pPr>
    <w:rPr>
      <w:szCs w:val="20"/>
    </w:rPr>
  </w:style>
  <w:style w:type="paragraph" w:styleId="Index2">
    <w:name w:val="index 2"/>
    <w:basedOn w:val="Normal"/>
    <w:next w:val="Normal"/>
    <w:autoRedefine/>
    <w:unhideWhenUsed/>
    <w:rsid w:val="00B47E11"/>
    <w:pPr>
      <w:ind w:left="480" w:hanging="240"/>
    </w:pPr>
    <w:rPr>
      <w:szCs w:val="20"/>
    </w:rPr>
  </w:style>
  <w:style w:type="paragraph" w:styleId="Index3">
    <w:name w:val="index 3"/>
    <w:basedOn w:val="Normal"/>
    <w:next w:val="Normal"/>
    <w:autoRedefine/>
    <w:unhideWhenUsed/>
    <w:rsid w:val="00B47E11"/>
    <w:pPr>
      <w:ind w:left="720" w:hanging="240"/>
    </w:pPr>
    <w:rPr>
      <w:szCs w:val="20"/>
    </w:rPr>
  </w:style>
  <w:style w:type="paragraph" w:styleId="Index4">
    <w:name w:val="index 4"/>
    <w:basedOn w:val="Normal"/>
    <w:next w:val="Normal"/>
    <w:autoRedefine/>
    <w:unhideWhenUsed/>
    <w:rsid w:val="00B47E11"/>
    <w:pPr>
      <w:ind w:left="960" w:hanging="240"/>
    </w:pPr>
    <w:rPr>
      <w:szCs w:val="20"/>
    </w:rPr>
  </w:style>
  <w:style w:type="paragraph" w:styleId="Index5">
    <w:name w:val="index 5"/>
    <w:basedOn w:val="Normal"/>
    <w:next w:val="Normal"/>
    <w:autoRedefine/>
    <w:unhideWhenUsed/>
    <w:rsid w:val="00B47E11"/>
    <w:pPr>
      <w:ind w:left="1200" w:hanging="240"/>
    </w:pPr>
    <w:rPr>
      <w:szCs w:val="20"/>
    </w:rPr>
  </w:style>
  <w:style w:type="paragraph" w:styleId="Index6">
    <w:name w:val="index 6"/>
    <w:basedOn w:val="Normal"/>
    <w:next w:val="Normal"/>
    <w:autoRedefine/>
    <w:unhideWhenUsed/>
    <w:rsid w:val="00B47E11"/>
    <w:pPr>
      <w:ind w:left="1440" w:hanging="240"/>
    </w:pPr>
    <w:rPr>
      <w:szCs w:val="20"/>
    </w:rPr>
  </w:style>
  <w:style w:type="paragraph" w:styleId="Index7">
    <w:name w:val="index 7"/>
    <w:basedOn w:val="Normal"/>
    <w:next w:val="Normal"/>
    <w:autoRedefine/>
    <w:unhideWhenUsed/>
    <w:rsid w:val="00B47E11"/>
    <w:pPr>
      <w:ind w:left="1680" w:hanging="240"/>
    </w:pPr>
    <w:rPr>
      <w:szCs w:val="20"/>
    </w:rPr>
  </w:style>
  <w:style w:type="paragraph" w:styleId="Index8">
    <w:name w:val="index 8"/>
    <w:basedOn w:val="Normal"/>
    <w:next w:val="Normal"/>
    <w:autoRedefine/>
    <w:unhideWhenUsed/>
    <w:rsid w:val="00B47E11"/>
    <w:pPr>
      <w:ind w:left="1920" w:hanging="240"/>
    </w:pPr>
    <w:rPr>
      <w:szCs w:val="20"/>
    </w:rPr>
  </w:style>
  <w:style w:type="paragraph" w:styleId="Index9">
    <w:name w:val="index 9"/>
    <w:basedOn w:val="Normal"/>
    <w:next w:val="Normal"/>
    <w:autoRedefine/>
    <w:unhideWhenUsed/>
    <w:rsid w:val="00B47E11"/>
    <w:pPr>
      <w:ind w:left="2160" w:hanging="240"/>
    </w:pPr>
    <w:rPr>
      <w:szCs w:val="20"/>
    </w:rPr>
  </w:style>
  <w:style w:type="paragraph" w:styleId="NormalIndent">
    <w:name w:val="Normal Indent"/>
    <w:basedOn w:val="Normal"/>
    <w:unhideWhenUsed/>
    <w:rsid w:val="00B47E11"/>
    <w:pPr>
      <w:ind w:left="720"/>
    </w:pPr>
    <w:rPr>
      <w:szCs w:val="20"/>
    </w:rPr>
  </w:style>
  <w:style w:type="paragraph" w:styleId="IndexHeading">
    <w:name w:val="index heading"/>
    <w:basedOn w:val="Normal"/>
    <w:next w:val="Index1"/>
    <w:unhideWhenUsed/>
    <w:rsid w:val="00B47E11"/>
    <w:rPr>
      <w:rFonts w:ascii="Arial" w:hAnsi="Arial" w:cs="Arial"/>
      <w:b/>
      <w:bCs/>
      <w:szCs w:val="20"/>
    </w:rPr>
  </w:style>
  <w:style w:type="paragraph" w:styleId="Caption">
    <w:name w:val="caption"/>
    <w:basedOn w:val="Normal"/>
    <w:next w:val="Normal"/>
    <w:unhideWhenUsed/>
    <w:qFormat/>
    <w:rsid w:val="00B47E11"/>
    <w:rPr>
      <w:b/>
      <w:bCs/>
      <w:sz w:val="20"/>
      <w:szCs w:val="20"/>
    </w:rPr>
  </w:style>
  <w:style w:type="paragraph" w:styleId="TableofFigures">
    <w:name w:val="table of figures"/>
    <w:basedOn w:val="Normal"/>
    <w:next w:val="Normal"/>
    <w:unhideWhenUsed/>
    <w:rsid w:val="00B47E11"/>
    <w:rPr>
      <w:szCs w:val="20"/>
    </w:rPr>
  </w:style>
  <w:style w:type="paragraph" w:styleId="EnvelopeAddress">
    <w:name w:val="envelope address"/>
    <w:basedOn w:val="Normal"/>
    <w:unhideWhenUsed/>
    <w:rsid w:val="00B47E1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47E11"/>
    <w:rPr>
      <w:rFonts w:ascii="Arial" w:hAnsi="Arial" w:cs="Arial"/>
      <w:sz w:val="20"/>
      <w:szCs w:val="20"/>
    </w:rPr>
  </w:style>
  <w:style w:type="paragraph" w:styleId="EndnoteText">
    <w:name w:val="endnote text"/>
    <w:basedOn w:val="Normal"/>
    <w:link w:val="EndnoteTextChar"/>
    <w:unhideWhenUsed/>
    <w:rsid w:val="00B47E11"/>
    <w:rPr>
      <w:sz w:val="20"/>
      <w:szCs w:val="20"/>
    </w:rPr>
  </w:style>
  <w:style w:type="character" w:customStyle="1" w:styleId="EndnoteTextChar">
    <w:name w:val="Endnote Text Char"/>
    <w:basedOn w:val="DefaultParagraphFont"/>
    <w:link w:val="EndnoteText"/>
    <w:rsid w:val="00B47E11"/>
  </w:style>
  <w:style w:type="paragraph" w:styleId="TableofAuthorities">
    <w:name w:val="table of authorities"/>
    <w:basedOn w:val="Normal"/>
    <w:next w:val="Normal"/>
    <w:unhideWhenUsed/>
    <w:rsid w:val="00B47E11"/>
    <w:pPr>
      <w:ind w:left="240" w:hanging="240"/>
    </w:pPr>
    <w:rPr>
      <w:szCs w:val="20"/>
    </w:rPr>
  </w:style>
  <w:style w:type="paragraph" w:styleId="MacroText">
    <w:name w:val="macro"/>
    <w:link w:val="MacroTextChar"/>
    <w:unhideWhenUsed/>
    <w:rsid w:val="00B47E1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47E11"/>
    <w:rPr>
      <w:rFonts w:ascii="Courier New" w:hAnsi="Courier New" w:cs="Courier New"/>
    </w:rPr>
  </w:style>
  <w:style w:type="paragraph" w:styleId="TOAHeading">
    <w:name w:val="toa heading"/>
    <w:basedOn w:val="Normal"/>
    <w:next w:val="Normal"/>
    <w:unhideWhenUsed/>
    <w:rsid w:val="00B47E11"/>
    <w:pPr>
      <w:spacing w:before="120"/>
    </w:pPr>
    <w:rPr>
      <w:rFonts w:ascii="Arial" w:hAnsi="Arial" w:cs="Arial"/>
      <w:b/>
      <w:bCs/>
    </w:rPr>
  </w:style>
  <w:style w:type="paragraph" w:styleId="ListBullet">
    <w:name w:val="List Bullet"/>
    <w:basedOn w:val="Normal"/>
    <w:unhideWhenUsed/>
    <w:rsid w:val="00B47E11"/>
    <w:pPr>
      <w:tabs>
        <w:tab w:val="num" w:pos="360"/>
      </w:tabs>
      <w:ind w:left="360" w:hanging="360"/>
    </w:pPr>
    <w:rPr>
      <w:szCs w:val="20"/>
    </w:rPr>
  </w:style>
  <w:style w:type="paragraph" w:styleId="ListNumber">
    <w:name w:val="List Number"/>
    <w:basedOn w:val="Normal"/>
    <w:unhideWhenUsed/>
    <w:rsid w:val="00B47E11"/>
    <w:pPr>
      <w:tabs>
        <w:tab w:val="num" w:pos="360"/>
      </w:tabs>
      <w:ind w:left="360" w:hanging="360"/>
    </w:pPr>
    <w:rPr>
      <w:szCs w:val="20"/>
    </w:rPr>
  </w:style>
  <w:style w:type="character" w:customStyle="1" w:styleId="List2Char">
    <w:name w:val="List 2 Char"/>
    <w:aliases w:val="Char2 Char,Char2 Char Char Char, Char2 Char1"/>
    <w:link w:val="List2"/>
    <w:locked/>
    <w:rsid w:val="00B47E11"/>
    <w:rPr>
      <w:sz w:val="24"/>
    </w:rPr>
  </w:style>
  <w:style w:type="paragraph" w:styleId="List4">
    <w:name w:val="List 4"/>
    <w:basedOn w:val="Normal"/>
    <w:unhideWhenUsed/>
    <w:rsid w:val="00B47E11"/>
    <w:pPr>
      <w:ind w:left="1440" w:hanging="360"/>
    </w:pPr>
    <w:rPr>
      <w:szCs w:val="20"/>
    </w:rPr>
  </w:style>
  <w:style w:type="paragraph" w:styleId="List5">
    <w:name w:val="List 5"/>
    <w:basedOn w:val="Normal"/>
    <w:unhideWhenUsed/>
    <w:rsid w:val="00B47E11"/>
    <w:pPr>
      <w:ind w:left="1800" w:hanging="360"/>
    </w:pPr>
    <w:rPr>
      <w:szCs w:val="20"/>
    </w:rPr>
  </w:style>
  <w:style w:type="paragraph" w:styleId="ListBullet2">
    <w:name w:val="List Bullet 2"/>
    <w:basedOn w:val="Normal"/>
    <w:unhideWhenUsed/>
    <w:rsid w:val="00B47E11"/>
    <w:pPr>
      <w:tabs>
        <w:tab w:val="num" w:pos="720"/>
      </w:tabs>
      <w:ind w:left="720" w:hanging="360"/>
    </w:pPr>
    <w:rPr>
      <w:szCs w:val="20"/>
    </w:rPr>
  </w:style>
  <w:style w:type="paragraph" w:styleId="ListBullet3">
    <w:name w:val="List Bullet 3"/>
    <w:basedOn w:val="Normal"/>
    <w:unhideWhenUsed/>
    <w:rsid w:val="00B47E11"/>
    <w:pPr>
      <w:tabs>
        <w:tab w:val="num" w:pos="1080"/>
      </w:tabs>
      <w:ind w:left="1080" w:hanging="360"/>
    </w:pPr>
    <w:rPr>
      <w:szCs w:val="20"/>
    </w:rPr>
  </w:style>
  <w:style w:type="paragraph" w:styleId="ListBullet4">
    <w:name w:val="List Bullet 4"/>
    <w:basedOn w:val="Normal"/>
    <w:unhideWhenUsed/>
    <w:rsid w:val="00B47E11"/>
    <w:pPr>
      <w:tabs>
        <w:tab w:val="num" w:pos="1440"/>
      </w:tabs>
      <w:ind w:left="1440" w:hanging="360"/>
    </w:pPr>
    <w:rPr>
      <w:szCs w:val="20"/>
    </w:rPr>
  </w:style>
  <w:style w:type="paragraph" w:styleId="ListBullet5">
    <w:name w:val="List Bullet 5"/>
    <w:basedOn w:val="Normal"/>
    <w:unhideWhenUsed/>
    <w:rsid w:val="00B47E11"/>
    <w:pPr>
      <w:tabs>
        <w:tab w:val="num" w:pos="1800"/>
      </w:tabs>
      <w:ind w:left="1800" w:hanging="360"/>
    </w:pPr>
    <w:rPr>
      <w:szCs w:val="20"/>
    </w:rPr>
  </w:style>
  <w:style w:type="paragraph" w:styleId="ListNumber2">
    <w:name w:val="List Number 2"/>
    <w:basedOn w:val="Normal"/>
    <w:unhideWhenUsed/>
    <w:rsid w:val="00B47E11"/>
    <w:pPr>
      <w:tabs>
        <w:tab w:val="num" w:pos="720"/>
      </w:tabs>
      <w:ind w:left="720" w:hanging="360"/>
    </w:pPr>
    <w:rPr>
      <w:szCs w:val="20"/>
    </w:rPr>
  </w:style>
  <w:style w:type="paragraph" w:styleId="ListNumber3">
    <w:name w:val="List Number 3"/>
    <w:basedOn w:val="Normal"/>
    <w:unhideWhenUsed/>
    <w:rsid w:val="00B47E11"/>
    <w:pPr>
      <w:tabs>
        <w:tab w:val="num" w:pos="1080"/>
      </w:tabs>
      <w:ind w:left="1080" w:hanging="360"/>
    </w:pPr>
    <w:rPr>
      <w:szCs w:val="20"/>
    </w:rPr>
  </w:style>
  <w:style w:type="paragraph" w:styleId="ListNumber4">
    <w:name w:val="List Number 4"/>
    <w:basedOn w:val="Normal"/>
    <w:unhideWhenUsed/>
    <w:rsid w:val="00B47E11"/>
    <w:pPr>
      <w:tabs>
        <w:tab w:val="num" w:pos="1440"/>
      </w:tabs>
      <w:ind w:left="1440" w:hanging="360"/>
    </w:pPr>
    <w:rPr>
      <w:szCs w:val="20"/>
    </w:rPr>
  </w:style>
  <w:style w:type="paragraph" w:styleId="ListNumber5">
    <w:name w:val="List Number 5"/>
    <w:basedOn w:val="Normal"/>
    <w:unhideWhenUsed/>
    <w:rsid w:val="00B47E11"/>
    <w:pPr>
      <w:tabs>
        <w:tab w:val="num" w:pos="1800"/>
      </w:tabs>
      <w:ind w:left="1800" w:hanging="360"/>
    </w:pPr>
    <w:rPr>
      <w:szCs w:val="20"/>
    </w:rPr>
  </w:style>
  <w:style w:type="paragraph" w:styleId="Title">
    <w:name w:val="Title"/>
    <w:basedOn w:val="Normal"/>
    <w:link w:val="TitleChar"/>
    <w:qFormat/>
    <w:rsid w:val="00B47E1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47E11"/>
    <w:rPr>
      <w:rFonts w:ascii="Arial" w:hAnsi="Arial" w:cs="Arial"/>
      <w:b/>
      <w:bCs/>
      <w:kern w:val="28"/>
      <w:sz w:val="32"/>
      <w:szCs w:val="32"/>
    </w:rPr>
  </w:style>
  <w:style w:type="paragraph" w:styleId="Closing">
    <w:name w:val="Closing"/>
    <w:basedOn w:val="Normal"/>
    <w:link w:val="ClosingChar"/>
    <w:unhideWhenUsed/>
    <w:rsid w:val="00B47E11"/>
    <w:pPr>
      <w:ind w:left="4320"/>
    </w:pPr>
    <w:rPr>
      <w:szCs w:val="20"/>
    </w:rPr>
  </w:style>
  <w:style w:type="character" w:customStyle="1" w:styleId="ClosingChar">
    <w:name w:val="Closing Char"/>
    <w:basedOn w:val="DefaultParagraphFont"/>
    <w:link w:val="Closing"/>
    <w:rsid w:val="00B47E11"/>
    <w:rPr>
      <w:sz w:val="24"/>
    </w:rPr>
  </w:style>
  <w:style w:type="paragraph" w:styleId="Signature">
    <w:name w:val="Signature"/>
    <w:basedOn w:val="Normal"/>
    <w:link w:val="SignatureChar"/>
    <w:unhideWhenUsed/>
    <w:rsid w:val="00B47E11"/>
    <w:pPr>
      <w:ind w:left="4320"/>
    </w:pPr>
    <w:rPr>
      <w:szCs w:val="20"/>
    </w:rPr>
  </w:style>
  <w:style w:type="character" w:customStyle="1" w:styleId="SignatureChar">
    <w:name w:val="Signature Char"/>
    <w:basedOn w:val="DefaultParagraphFont"/>
    <w:link w:val="Signature"/>
    <w:rsid w:val="00B47E11"/>
    <w:rPr>
      <w:sz w:val="24"/>
    </w:rPr>
  </w:style>
  <w:style w:type="character" w:customStyle="1" w:styleId="BodyTextIndentChar1">
    <w:name w:val="Body Text Indent Char1"/>
    <w:aliases w:val=" Char Char1"/>
    <w:basedOn w:val="DefaultParagraphFont"/>
    <w:uiPriority w:val="99"/>
    <w:rsid w:val="00B47E11"/>
    <w:rPr>
      <w:rFonts w:ascii="Verdana" w:eastAsia="Times New Roman" w:hAnsi="Verdana"/>
      <w:sz w:val="16"/>
    </w:rPr>
  </w:style>
  <w:style w:type="paragraph" w:styleId="ListContinue">
    <w:name w:val="List Continue"/>
    <w:basedOn w:val="Normal"/>
    <w:unhideWhenUsed/>
    <w:rsid w:val="00B47E11"/>
    <w:pPr>
      <w:spacing w:after="120"/>
      <w:ind w:left="360"/>
    </w:pPr>
    <w:rPr>
      <w:szCs w:val="20"/>
    </w:rPr>
  </w:style>
  <w:style w:type="paragraph" w:styleId="ListContinue2">
    <w:name w:val="List Continue 2"/>
    <w:basedOn w:val="Normal"/>
    <w:unhideWhenUsed/>
    <w:rsid w:val="00B47E11"/>
    <w:pPr>
      <w:spacing w:after="120"/>
      <w:ind w:left="720"/>
    </w:pPr>
    <w:rPr>
      <w:szCs w:val="20"/>
    </w:rPr>
  </w:style>
  <w:style w:type="paragraph" w:styleId="ListContinue3">
    <w:name w:val="List Continue 3"/>
    <w:basedOn w:val="Normal"/>
    <w:unhideWhenUsed/>
    <w:rsid w:val="00B47E11"/>
    <w:pPr>
      <w:spacing w:after="120"/>
      <w:ind w:left="1080"/>
    </w:pPr>
    <w:rPr>
      <w:szCs w:val="20"/>
    </w:rPr>
  </w:style>
  <w:style w:type="paragraph" w:styleId="ListContinue4">
    <w:name w:val="List Continue 4"/>
    <w:basedOn w:val="Normal"/>
    <w:unhideWhenUsed/>
    <w:rsid w:val="00B47E11"/>
    <w:pPr>
      <w:spacing w:after="120"/>
      <w:ind w:left="1440"/>
    </w:pPr>
    <w:rPr>
      <w:szCs w:val="20"/>
    </w:rPr>
  </w:style>
  <w:style w:type="paragraph" w:styleId="ListContinue5">
    <w:name w:val="List Continue 5"/>
    <w:basedOn w:val="Normal"/>
    <w:unhideWhenUsed/>
    <w:rsid w:val="00B47E11"/>
    <w:pPr>
      <w:spacing w:after="120"/>
      <w:ind w:left="1800"/>
    </w:pPr>
    <w:rPr>
      <w:szCs w:val="20"/>
    </w:rPr>
  </w:style>
  <w:style w:type="paragraph" w:styleId="MessageHeader">
    <w:name w:val="Message Header"/>
    <w:basedOn w:val="Normal"/>
    <w:link w:val="MessageHeaderChar"/>
    <w:unhideWhenUsed/>
    <w:rsid w:val="00B47E1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47E11"/>
    <w:rPr>
      <w:rFonts w:ascii="Arial" w:hAnsi="Arial" w:cs="Arial"/>
      <w:sz w:val="24"/>
      <w:szCs w:val="24"/>
      <w:shd w:val="pct20" w:color="auto" w:fill="auto"/>
    </w:rPr>
  </w:style>
  <w:style w:type="paragraph" w:styleId="Subtitle">
    <w:name w:val="Subtitle"/>
    <w:basedOn w:val="Normal"/>
    <w:link w:val="SubtitleChar"/>
    <w:qFormat/>
    <w:rsid w:val="00B47E11"/>
    <w:pPr>
      <w:spacing w:after="60"/>
      <w:jc w:val="center"/>
      <w:outlineLvl w:val="1"/>
    </w:pPr>
    <w:rPr>
      <w:rFonts w:ascii="Arial" w:hAnsi="Arial" w:cs="Arial"/>
    </w:rPr>
  </w:style>
  <w:style w:type="character" w:customStyle="1" w:styleId="SubtitleChar">
    <w:name w:val="Subtitle Char"/>
    <w:basedOn w:val="DefaultParagraphFont"/>
    <w:link w:val="Subtitle"/>
    <w:rsid w:val="00B47E11"/>
    <w:rPr>
      <w:rFonts w:ascii="Arial" w:hAnsi="Arial" w:cs="Arial"/>
      <w:sz w:val="24"/>
      <w:szCs w:val="24"/>
    </w:rPr>
  </w:style>
  <w:style w:type="paragraph" w:styleId="Salutation">
    <w:name w:val="Salutation"/>
    <w:basedOn w:val="Normal"/>
    <w:next w:val="Normal"/>
    <w:link w:val="SalutationChar"/>
    <w:unhideWhenUsed/>
    <w:rsid w:val="00B47E11"/>
    <w:rPr>
      <w:szCs w:val="20"/>
    </w:rPr>
  </w:style>
  <w:style w:type="character" w:customStyle="1" w:styleId="SalutationChar">
    <w:name w:val="Salutation Char"/>
    <w:basedOn w:val="DefaultParagraphFont"/>
    <w:link w:val="Salutation"/>
    <w:rsid w:val="00B47E11"/>
    <w:rPr>
      <w:sz w:val="24"/>
    </w:rPr>
  </w:style>
  <w:style w:type="paragraph" w:styleId="Date">
    <w:name w:val="Date"/>
    <w:basedOn w:val="Normal"/>
    <w:next w:val="Normal"/>
    <w:link w:val="DateChar"/>
    <w:unhideWhenUsed/>
    <w:rsid w:val="00B47E11"/>
    <w:rPr>
      <w:szCs w:val="20"/>
    </w:rPr>
  </w:style>
  <w:style w:type="character" w:customStyle="1" w:styleId="DateChar">
    <w:name w:val="Date Char"/>
    <w:basedOn w:val="DefaultParagraphFont"/>
    <w:link w:val="Date"/>
    <w:rsid w:val="00B47E11"/>
    <w:rPr>
      <w:sz w:val="24"/>
    </w:rPr>
  </w:style>
  <w:style w:type="paragraph" w:styleId="BodyTextFirstIndent2">
    <w:name w:val="Body Text First Indent 2"/>
    <w:basedOn w:val="BodyTextIndent"/>
    <w:link w:val="BodyTextFirstIndent2Char"/>
    <w:unhideWhenUsed/>
    <w:rsid w:val="00B47E1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47E11"/>
    <w:rPr>
      <w:iCs/>
      <w:sz w:val="24"/>
    </w:rPr>
  </w:style>
  <w:style w:type="character" w:customStyle="1" w:styleId="BodyTextFirstIndent2Char">
    <w:name w:val="Body Text First Indent 2 Char"/>
    <w:basedOn w:val="BodyTextIndentChar2"/>
    <w:link w:val="BodyTextFirstIndent2"/>
    <w:rsid w:val="00B47E11"/>
    <w:rPr>
      <w:iCs w:val="0"/>
      <w:sz w:val="24"/>
    </w:rPr>
  </w:style>
  <w:style w:type="paragraph" w:styleId="NoteHeading">
    <w:name w:val="Note Heading"/>
    <w:basedOn w:val="Normal"/>
    <w:next w:val="Normal"/>
    <w:link w:val="NoteHeadingChar"/>
    <w:unhideWhenUsed/>
    <w:rsid w:val="00B47E11"/>
    <w:rPr>
      <w:szCs w:val="20"/>
    </w:rPr>
  </w:style>
  <w:style w:type="character" w:customStyle="1" w:styleId="NoteHeadingChar">
    <w:name w:val="Note Heading Char"/>
    <w:basedOn w:val="DefaultParagraphFont"/>
    <w:link w:val="NoteHeading"/>
    <w:rsid w:val="00B47E11"/>
    <w:rPr>
      <w:sz w:val="24"/>
    </w:rPr>
  </w:style>
  <w:style w:type="paragraph" w:styleId="BodyText2">
    <w:name w:val="Body Text 2"/>
    <w:basedOn w:val="Normal"/>
    <w:link w:val="BodyText2Char"/>
    <w:unhideWhenUsed/>
    <w:rsid w:val="00B47E11"/>
    <w:pPr>
      <w:spacing w:after="120" w:line="480" w:lineRule="auto"/>
    </w:pPr>
    <w:rPr>
      <w:szCs w:val="20"/>
    </w:rPr>
  </w:style>
  <w:style w:type="character" w:customStyle="1" w:styleId="BodyText2Char">
    <w:name w:val="Body Text 2 Char"/>
    <w:basedOn w:val="DefaultParagraphFont"/>
    <w:link w:val="BodyText2"/>
    <w:rsid w:val="00B47E11"/>
    <w:rPr>
      <w:sz w:val="24"/>
    </w:rPr>
  </w:style>
  <w:style w:type="paragraph" w:styleId="BodyText3">
    <w:name w:val="Body Text 3"/>
    <w:basedOn w:val="Normal"/>
    <w:link w:val="BodyText3Char"/>
    <w:unhideWhenUsed/>
    <w:rsid w:val="00B47E11"/>
    <w:pPr>
      <w:spacing w:after="120"/>
    </w:pPr>
    <w:rPr>
      <w:sz w:val="16"/>
      <w:szCs w:val="16"/>
    </w:rPr>
  </w:style>
  <w:style w:type="character" w:customStyle="1" w:styleId="BodyText3Char">
    <w:name w:val="Body Text 3 Char"/>
    <w:basedOn w:val="DefaultParagraphFont"/>
    <w:link w:val="BodyText3"/>
    <w:rsid w:val="00B47E11"/>
    <w:rPr>
      <w:sz w:val="16"/>
      <w:szCs w:val="16"/>
    </w:rPr>
  </w:style>
  <w:style w:type="paragraph" w:styleId="BodyTextIndent2">
    <w:name w:val="Body Text Indent 2"/>
    <w:basedOn w:val="Normal"/>
    <w:link w:val="BodyTextIndent2Char"/>
    <w:unhideWhenUsed/>
    <w:rsid w:val="00B47E11"/>
    <w:pPr>
      <w:spacing w:after="120" w:line="480" w:lineRule="auto"/>
      <w:ind w:left="360"/>
    </w:pPr>
    <w:rPr>
      <w:szCs w:val="20"/>
    </w:rPr>
  </w:style>
  <w:style w:type="character" w:customStyle="1" w:styleId="BodyTextIndent2Char">
    <w:name w:val="Body Text Indent 2 Char"/>
    <w:basedOn w:val="DefaultParagraphFont"/>
    <w:link w:val="BodyTextIndent2"/>
    <w:rsid w:val="00B47E11"/>
    <w:rPr>
      <w:sz w:val="24"/>
    </w:rPr>
  </w:style>
  <w:style w:type="paragraph" w:styleId="BodyTextIndent3">
    <w:name w:val="Body Text Indent 3"/>
    <w:basedOn w:val="Normal"/>
    <w:link w:val="BodyTextIndent3Char"/>
    <w:unhideWhenUsed/>
    <w:rsid w:val="00B47E11"/>
    <w:pPr>
      <w:spacing w:after="120"/>
      <w:ind w:left="360"/>
    </w:pPr>
    <w:rPr>
      <w:sz w:val="16"/>
      <w:szCs w:val="16"/>
    </w:rPr>
  </w:style>
  <w:style w:type="character" w:customStyle="1" w:styleId="BodyTextIndent3Char">
    <w:name w:val="Body Text Indent 3 Char"/>
    <w:basedOn w:val="DefaultParagraphFont"/>
    <w:link w:val="BodyTextIndent3"/>
    <w:rsid w:val="00B47E11"/>
    <w:rPr>
      <w:sz w:val="16"/>
      <w:szCs w:val="16"/>
    </w:rPr>
  </w:style>
  <w:style w:type="paragraph" w:styleId="PlainText">
    <w:name w:val="Plain Text"/>
    <w:basedOn w:val="Normal"/>
    <w:link w:val="PlainTextChar"/>
    <w:unhideWhenUsed/>
    <w:rsid w:val="00B47E11"/>
    <w:rPr>
      <w:rFonts w:ascii="Courier New" w:hAnsi="Courier New" w:cs="Courier New"/>
      <w:sz w:val="20"/>
      <w:szCs w:val="20"/>
    </w:rPr>
  </w:style>
  <w:style w:type="character" w:customStyle="1" w:styleId="PlainTextChar">
    <w:name w:val="Plain Text Char"/>
    <w:basedOn w:val="DefaultParagraphFont"/>
    <w:link w:val="PlainText"/>
    <w:rsid w:val="00B47E11"/>
    <w:rPr>
      <w:rFonts w:ascii="Courier New" w:hAnsi="Courier New" w:cs="Courier New"/>
    </w:rPr>
  </w:style>
  <w:style w:type="paragraph" w:styleId="E-mailSignature">
    <w:name w:val="E-mail Signature"/>
    <w:basedOn w:val="Normal"/>
    <w:link w:val="E-mailSignatureChar"/>
    <w:unhideWhenUsed/>
    <w:rsid w:val="00B47E11"/>
    <w:rPr>
      <w:szCs w:val="20"/>
    </w:rPr>
  </w:style>
  <w:style w:type="character" w:customStyle="1" w:styleId="E-mailSignatureChar">
    <w:name w:val="E-mail Signature Char"/>
    <w:basedOn w:val="DefaultParagraphFont"/>
    <w:link w:val="E-mailSignature"/>
    <w:rsid w:val="00B47E11"/>
    <w:rPr>
      <w:sz w:val="24"/>
    </w:rPr>
  </w:style>
  <w:style w:type="paragraph" w:styleId="NoSpacing">
    <w:name w:val="No Spacing"/>
    <w:uiPriority w:val="1"/>
    <w:qFormat/>
    <w:rsid w:val="00B47E11"/>
    <w:rPr>
      <w:sz w:val="24"/>
      <w:szCs w:val="24"/>
    </w:rPr>
  </w:style>
  <w:style w:type="character" w:customStyle="1" w:styleId="BulletChar">
    <w:name w:val="Bullet Char"/>
    <w:link w:val="Bullet"/>
    <w:locked/>
    <w:rsid w:val="00B47E11"/>
    <w:rPr>
      <w:sz w:val="24"/>
    </w:rPr>
  </w:style>
  <w:style w:type="character" w:customStyle="1" w:styleId="BulletIndentChar">
    <w:name w:val="Bullet Indent Char"/>
    <w:link w:val="BulletIndent"/>
    <w:locked/>
    <w:rsid w:val="00B47E11"/>
    <w:rPr>
      <w:sz w:val="24"/>
    </w:rPr>
  </w:style>
  <w:style w:type="character" w:customStyle="1" w:styleId="ListSubChar">
    <w:name w:val="List Sub Char"/>
    <w:link w:val="ListSub"/>
    <w:locked/>
    <w:rsid w:val="00B47E11"/>
    <w:rPr>
      <w:sz w:val="24"/>
    </w:rPr>
  </w:style>
  <w:style w:type="character" w:customStyle="1" w:styleId="VariableDefinitionChar">
    <w:name w:val="Variable Definition Char"/>
    <w:link w:val="VariableDefinition"/>
    <w:locked/>
    <w:rsid w:val="00B47E11"/>
    <w:rPr>
      <w:iCs/>
      <w:sz w:val="24"/>
    </w:rPr>
  </w:style>
  <w:style w:type="paragraph" w:customStyle="1" w:styleId="TermDefinition">
    <w:name w:val="Term Definition"/>
    <w:basedOn w:val="Normal"/>
    <w:rsid w:val="00B47E11"/>
    <w:pPr>
      <w:spacing w:after="60"/>
      <w:ind w:left="720"/>
    </w:pPr>
    <w:rPr>
      <w:szCs w:val="20"/>
    </w:rPr>
  </w:style>
  <w:style w:type="character" w:customStyle="1" w:styleId="TermTitleChar">
    <w:name w:val="Term Title Char"/>
    <w:link w:val="TermTitle"/>
    <w:locked/>
    <w:rsid w:val="00B47E11"/>
    <w:rPr>
      <w:b/>
      <w:sz w:val="24"/>
    </w:rPr>
  </w:style>
  <w:style w:type="paragraph" w:customStyle="1" w:styleId="TermTitle">
    <w:name w:val="Term Title"/>
    <w:basedOn w:val="Normal"/>
    <w:link w:val="TermTitleChar"/>
    <w:rsid w:val="00B47E11"/>
    <w:pPr>
      <w:spacing w:before="120"/>
      <w:ind w:left="720"/>
    </w:pPr>
    <w:rPr>
      <w:b/>
      <w:szCs w:val="20"/>
    </w:rPr>
  </w:style>
  <w:style w:type="paragraph" w:customStyle="1" w:styleId="Style1">
    <w:name w:val="Style1"/>
    <w:basedOn w:val="BodyText3"/>
    <w:rsid w:val="00B47E11"/>
    <w:rPr>
      <w:b/>
      <w:sz w:val="40"/>
      <w:szCs w:val="40"/>
    </w:rPr>
  </w:style>
  <w:style w:type="paragraph" w:customStyle="1" w:styleId="note">
    <w:name w:val="note"/>
    <w:basedOn w:val="Normal"/>
    <w:rsid w:val="00B47E11"/>
    <w:rPr>
      <w:sz w:val="22"/>
      <w:szCs w:val="20"/>
    </w:rPr>
  </w:style>
  <w:style w:type="paragraph" w:customStyle="1" w:styleId="List1">
    <w:name w:val="List1"/>
    <w:basedOn w:val="H4"/>
    <w:rsid w:val="00B47E1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47E11"/>
    <w:pPr>
      <w:tabs>
        <w:tab w:val="num" w:pos="2520"/>
      </w:tabs>
      <w:spacing w:after="120"/>
      <w:ind w:left="2520" w:hanging="720"/>
    </w:pPr>
    <w:rPr>
      <w:szCs w:val="20"/>
    </w:rPr>
  </w:style>
  <w:style w:type="character" w:customStyle="1" w:styleId="BulletCharCharChar">
    <w:name w:val="Bullet Char Char Char"/>
    <w:link w:val="BulletCharChar"/>
    <w:locked/>
    <w:rsid w:val="00B47E11"/>
    <w:rPr>
      <w:sz w:val="24"/>
    </w:rPr>
  </w:style>
  <w:style w:type="paragraph" w:customStyle="1" w:styleId="BulletCharChar">
    <w:name w:val="Bullet Char Char"/>
    <w:basedOn w:val="Normal"/>
    <w:link w:val="BulletCharCharChar"/>
    <w:rsid w:val="00B47E11"/>
    <w:pPr>
      <w:tabs>
        <w:tab w:val="num" w:pos="450"/>
      </w:tabs>
      <w:spacing w:after="180"/>
      <w:ind w:left="450" w:hanging="360"/>
    </w:pPr>
    <w:rPr>
      <w:szCs w:val="20"/>
    </w:rPr>
  </w:style>
  <w:style w:type="paragraph" w:customStyle="1" w:styleId="bodytextnumbered0">
    <w:name w:val="bodytextnumbered"/>
    <w:basedOn w:val="Normal"/>
    <w:rsid w:val="00B47E11"/>
    <w:pPr>
      <w:spacing w:after="240"/>
      <w:ind w:left="720" w:hanging="720"/>
    </w:pPr>
    <w:rPr>
      <w:rFonts w:eastAsia="Calibri"/>
    </w:rPr>
  </w:style>
  <w:style w:type="paragraph" w:customStyle="1" w:styleId="PJMNormal">
    <w:name w:val="PJM_Normal"/>
    <w:basedOn w:val="Default"/>
    <w:next w:val="Default"/>
    <w:rsid w:val="00B47E11"/>
    <w:pPr>
      <w:spacing w:before="120" w:after="120"/>
    </w:pPr>
    <w:rPr>
      <w:rFonts w:cs="Times New Roman"/>
      <w:color w:val="auto"/>
    </w:rPr>
  </w:style>
  <w:style w:type="paragraph" w:customStyle="1" w:styleId="PJMListOutline1">
    <w:name w:val="PJM_List_Outline_1"/>
    <w:basedOn w:val="Default"/>
    <w:next w:val="Default"/>
    <w:rsid w:val="00B47E11"/>
    <w:pPr>
      <w:spacing w:before="120" w:after="120"/>
    </w:pPr>
    <w:rPr>
      <w:rFonts w:cs="Times New Roman"/>
      <w:color w:val="auto"/>
    </w:rPr>
  </w:style>
  <w:style w:type="paragraph" w:customStyle="1" w:styleId="VariableDefinition1">
    <w:name w:val="Variable Definition+1"/>
    <w:basedOn w:val="Default"/>
    <w:next w:val="Default"/>
    <w:rsid w:val="00B47E11"/>
    <w:pPr>
      <w:spacing w:after="240"/>
    </w:pPr>
    <w:rPr>
      <w:rFonts w:ascii="Times New Roman" w:hAnsi="Times New Roman" w:cs="Times New Roman"/>
      <w:color w:val="auto"/>
    </w:rPr>
  </w:style>
  <w:style w:type="paragraph" w:customStyle="1" w:styleId="ListSub2">
    <w:name w:val="List Sub+2"/>
    <w:basedOn w:val="Default"/>
    <w:next w:val="Default"/>
    <w:rsid w:val="00B47E11"/>
    <w:pPr>
      <w:spacing w:after="240"/>
    </w:pPr>
    <w:rPr>
      <w:rFonts w:ascii="Times New Roman" w:hAnsi="Times New Roman" w:cs="Times New Roman"/>
      <w:color w:val="auto"/>
    </w:rPr>
  </w:style>
  <w:style w:type="paragraph" w:customStyle="1" w:styleId="H">
    <w:name w:val="H%"/>
    <w:basedOn w:val="H4"/>
    <w:rsid w:val="00B47E11"/>
    <w:pPr>
      <w:snapToGrid w:val="0"/>
    </w:pPr>
    <w:rPr>
      <w:rFonts w:ascii="Calibri" w:eastAsia="Calibri" w:hAnsi="Calibri"/>
      <w:snapToGrid/>
      <w:szCs w:val="24"/>
    </w:rPr>
  </w:style>
  <w:style w:type="paragraph" w:customStyle="1" w:styleId="Style2">
    <w:name w:val="Style2"/>
    <w:basedOn w:val="H5"/>
    <w:autoRedefine/>
    <w:rsid w:val="00B47E11"/>
    <w:rPr>
      <w:rFonts w:ascii="Calibri" w:eastAsia="Calibri" w:hAnsi="Calibri"/>
      <w:i w:val="0"/>
    </w:rPr>
  </w:style>
  <w:style w:type="paragraph" w:customStyle="1" w:styleId="listintroduction0">
    <w:name w:val="listintroduction"/>
    <w:basedOn w:val="Normal"/>
    <w:rsid w:val="00B47E11"/>
    <w:pPr>
      <w:keepNext/>
      <w:spacing w:after="240"/>
    </w:pPr>
  </w:style>
  <w:style w:type="paragraph" w:customStyle="1" w:styleId="RegularText">
    <w:name w:val="Regular Text"/>
    <w:basedOn w:val="Normal"/>
    <w:rsid w:val="00B47E11"/>
    <w:pPr>
      <w:spacing w:before="120" w:after="120"/>
      <w:ind w:left="432"/>
      <w:jc w:val="both"/>
    </w:pPr>
    <w:rPr>
      <w:szCs w:val="20"/>
    </w:rPr>
  </w:style>
  <w:style w:type="character" w:styleId="FootnoteReference">
    <w:name w:val="footnote reference"/>
    <w:unhideWhenUsed/>
    <w:rsid w:val="00B47E11"/>
    <w:rPr>
      <w:vertAlign w:val="superscript"/>
    </w:rPr>
  </w:style>
  <w:style w:type="character" w:styleId="PlaceholderText">
    <w:name w:val="Placeholder Text"/>
    <w:basedOn w:val="DefaultParagraphFont"/>
    <w:uiPriority w:val="99"/>
    <w:rsid w:val="00B47E11"/>
    <w:rPr>
      <w:color w:val="808080"/>
    </w:rPr>
  </w:style>
  <w:style w:type="character" w:customStyle="1" w:styleId="CharCharCharCharCharCharCharChar">
    <w:name w:val="Char Char Char Char Char Char Char Char"/>
    <w:rsid w:val="00B47E1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47E11"/>
  </w:style>
  <w:style w:type="character" w:customStyle="1" w:styleId="InstructionsCharCharCharCharCharCharChar">
    <w:name w:val="Instructions Char Char Char Char Char Char Char"/>
    <w:link w:val="InstructionsCharCharCharCharCharChar"/>
    <w:locked/>
    <w:rsid w:val="00B47E11"/>
    <w:rPr>
      <w:sz w:val="24"/>
      <w:szCs w:val="24"/>
    </w:rPr>
  </w:style>
  <w:style w:type="character" w:customStyle="1" w:styleId="CharCharCharCharCharCharCharChar1">
    <w:name w:val="Char Char Char Char Char Char Char Char1"/>
    <w:rsid w:val="00B47E1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47E11"/>
    <w:rPr>
      <w:iCs/>
      <w:sz w:val="24"/>
      <w:lang w:val="en-US" w:eastAsia="en-US" w:bidi="ar-SA"/>
    </w:rPr>
  </w:style>
  <w:style w:type="character" w:customStyle="1" w:styleId="H2CharChar">
    <w:name w:val="H2 Char Char"/>
    <w:rsid w:val="00B47E1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47E11"/>
    <w:rPr>
      <w:iCs/>
      <w:sz w:val="24"/>
      <w:lang w:val="en-US" w:eastAsia="en-US" w:bidi="ar-SA"/>
    </w:rPr>
  </w:style>
  <w:style w:type="character" w:customStyle="1" w:styleId="BodyTextChar2Char1">
    <w:name w:val="Body Text Char2 Char1"/>
    <w:aliases w:val="Char Char Char Char11,Char Char Char Char111"/>
    <w:rsid w:val="00B47E11"/>
    <w:rPr>
      <w:iCs/>
      <w:sz w:val="24"/>
      <w:lang w:val="en-US" w:eastAsia="en-US" w:bidi="ar-SA"/>
    </w:rPr>
  </w:style>
  <w:style w:type="character" w:customStyle="1" w:styleId="ListIntroductionChar">
    <w:name w:val="List Introduction Char"/>
    <w:link w:val="ListIntroduction"/>
    <w:locked/>
    <w:rsid w:val="00B47E11"/>
    <w:rPr>
      <w:iCs/>
      <w:sz w:val="24"/>
    </w:rPr>
  </w:style>
  <w:style w:type="character" w:customStyle="1" w:styleId="BodyTextNumberedCharChar">
    <w:name w:val="Body Text Numbered Char Char"/>
    <w:rsid w:val="00B47E11"/>
    <w:rPr>
      <w:iCs/>
      <w:sz w:val="24"/>
      <w:lang w:val="en-US" w:eastAsia="en-US" w:bidi="ar-SA"/>
    </w:rPr>
  </w:style>
  <w:style w:type="character" w:customStyle="1" w:styleId="DeltaViewInsertion">
    <w:name w:val="DeltaView Insertion"/>
    <w:rsid w:val="00B47E11"/>
    <w:rPr>
      <w:color w:val="0000FF"/>
      <w:spacing w:val="0"/>
      <w:u w:val="double"/>
    </w:rPr>
  </w:style>
  <w:style w:type="character" w:customStyle="1" w:styleId="DeltaViewMoveDestination">
    <w:name w:val="DeltaView Move Destination"/>
    <w:rsid w:val="00B47E11"/>
    <w:rPr>
      <w:color w:val="00C000"/>
      <w:spacing w:val="0"/>
      <w:u w:val="double"/>
    </w:rPr>
  </w:style>
  <w:style w:type="paragraph" w:styleId="BodyTextFirstIndent">
    <w:name w:val="Body Text First Indent"/>
    <w:basedOn w:val="BodyText"/>
    <w:link w:val="BodyTextFirstIndentChar"/>
    <w:unhideWhenUsed/>
    <w:rsid w:val="00B47E1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B47E11"/>
    <w:rPr>
      <w:sz w:val="24"/>
      <w:szCs w:val="24"/>
    </w:rPr>
  </w:style>
  <w:style w:type="character" w:customStyle="1" w:styleId="BodyTextFirstIndentChar">
    <w:name w:val="Body Text First Indent Char"/>
    <w:basedOn w:val="BodyTextChar2"/>
    <w:link w:val="BodyTextFirstIndent"/>
    <w:rsid w:val="00B47E11"/>
    <w:rPr>
      <w:sz w:val="24"/>
      <w:szCs w:val="24"/>
    </w:rPr>
  </w:style>
  <w:style w:type="character" w:customStyle="1" w:styleId="H3Char1">
    <w:name w:val="H3 Char1"/>
    <w:rsid w:val="00B47E11"/>
    <w:rPr>
      <w:b/>
      <w:bCs/>
      <w:i/>
      <w:iCs w:val="0"/>
      <w:sz w:val="24"/>
      <w:lang w:val="en-US" w:eastAsia="en-US" w:bidi="ar-SA"/>
    </w:rPr>
  </w:style>
  <w:style w:type="character" w:customStyle="1" w:styleId="bodytextnumberedchar0">
    <w:name w:val="bodytextnumberedchar"/>
    <w:rsid w:val="00B47E11"/>
  </w:style>
  <w:style w:type="character" w:customStyle="1" w:styleId="TableHeadChar">
    <w:name w:val="Table Head Char"/>
    <w:rsid w:val="00B47E11"/>
    <w:rPr>
      <w:b/>
      <w:bCs w:val="0"/>
      <w:iCs/>
      <w:sz w:val="24"/>
      <w:lang w:val="en-US" w:eastAsia="en-US" w:bidi="ar-SA"/>
    </w:rPr>
  </w:style>
  <w:style w:type="character" w:customStyle="1" w:styleId="Char1CharChar">
    <w:name w:val="Char1 Char Char"/>
    <w:rsid w:val="00B47E11"/>
    <w:rPr>
      <w:iCs/>
      <w:sz w:val="24"/>
      <w:lang w:val="en-US" w:eastAsia="en-US" w:bidi="ar-SA"/>
    </w:rPr>
  </w:style>
  <w:style w:type="character" w:customStyle="1" w:styleId="CharChar2">
    <w:name w:val="Char Char2"/>
    <w:rsid w:val="00B47E11"/>
    <w:rPr>
      <w:b/>
      <w:bCs/>
      <w:i/>
      <w:iCs w:val="0"/>
      <w:sz w:val="24"/>
      <w:lang w:val="en-US" w:eastAsia="en-US" w:bidi="ar-SA"/>
    </w:rPr>
  </w:style>
  <w:style w:type="character" w:customStyle="1" w:styleId="Char21">
    <w:name w:val="Char21"/>
    <w:rsid w:val="00B47E11"/>
    <w:rPr>
      <w:b/>
      <w:bCs/>
      <w:i/>
      <w:iCs w:val="0"/>
      <w:sz w:val="24"/>
      <w:lang w:val="en-US" w:eastAsia="en-US" w:bidi="ar-SA"/>
    </w:rPr>
  </w:style>
  <w:style w:type="character" w:customStyle="1" w:styleId="CharCharChar">
    <w:name w:val="Char Char Char"/>
    <w:rsid w:val="00B47E11"/>
    <w:rPr>
      <w:sz w:val="24"/>
      <w:lang w:val="en-US" w:eastAsia="en-US" w:bidi="ar-SA"/>
    </w:rPr>
  </w:style>
  <w:style w:type="character" w:customStyle="1" w:styleId="h3CharChar">
    <w:name w:val="h3 Char Char"/>
    <w:rsid w:val="00B47E11"/>
    <w:rPr>
      <w:b/>
      <w:bCs/>
      <w:i/>
      <w:iCs w:val="0"/>
      <w:sz w:val="24"/>
      <w:lang w:val="en-US" w:eastAsia="en-US" w:bidi="ar-SA"/>
    </w:rPr>
  </w:style>
  <w:style w:type="character" w:customStyle="1" w:styleId="InstructionsCharChar">
    <w:name w:val="Instructions Char Char"/>
    <w:rsid w:val="00B47E11"/>
    <w:rPr>
      <w:b/>
      <w:bCs w:val="0"/>
      <w:i/>
      <w:iCs/>
      <w:sz w:val="24"/>
      <w:szCs w:val="24"/>
      <w:lang w:val="en-US" w:eastAsia="en-US" w:bidi="ar-SA"/>
    </w:rPr>
  </w:style>
  <w:style w:type="character" w:customStyle="1" w:styleId="CharCharCharChar1">
    <w:name w:val="Char Char Char Char1"/>
    <w:aliases w:val="Char1 Char Char Char Char, Char1 Char Char Char Char"/>
    <w:rsid w:val="00B47E11"/>
    <w:rPr>
      <w:sz w:val="24"/>
      <w:lang w:val="en-US" w:eastAsia="en-US" w:bidi="ar-SA"/>
    </w:rPr>
  </w:style>
  <w:style w:type="character" w:customStyle="1" w:styleId="H3CharChar0">
    <w:name w:val="H3 Char Char"/>
    <w:rsid w:val="00B47E11"/>
    <w:rPr>
      <w:b w:val="0"/>
      <w:bCs w:val="0"/>
      <w:i w:val="0"/>
      <w:iCs w:val="0"/>
      <w:sz w:val="24"/>
      <w:lang w:val="en-US" w:eastAsia="en-US" w:bidi="ar-SA"/>
    </w:rPr>
  </w:style>
  <w:style w:type="character" w:customStyle="1" w:styleId="ListIntroductionCharChar">
    <w:name w:val="List Introduction Char Char"/>
    <w:rsid w:val="00B47E11"/>
    <w:rPr>
      <w:iCs/>
      <w:sz w:val="24"/>
      <w:lang w:val="en-US" w:eastAsia="en-US" w:bidi="ar-SA"/>
    </w:rPr>
  </w:style>
  <w:style w:type="character" w:customStyle="1" w:styleId="H4CharChar">
    <w:name w:val="H4 Char Char"/>
    <w:rsid w:val="00B47E11"/>
    <w:rPr>
      <w:b/>
      <w:bCs/>
      <w:snapToGrid/>
      <w:sz w:val="24"/>
      <w:lang w:val="en-US" w:eastAsia="en-US" w:bidi="ar-SA"/>
    </w:rPr>
  </w:style>
  <w:style w:type="character" w:customStyle="1" w:styleId="Char2CharChar1">
    <w:name w:val="Char2 Char Char1"/>
    <w:rsid w:val="00B47E11"/>
    <w:rPr>
      <w:sz w:val="24"/>
      <w:lang w:val="en-US" w:eastAsia="en-US" w:bidi="ar-SA"/>
    </w:rPr>
  </w:style>
  <w:style w:type="character" w:customStyle="1" w:styleId="CharChar3">
    <w:name w:val="Char Char3"/>
    <w:rsid w:val="00B47E1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47E11"/>
    <w:rPr>
      <w:sz w:val="24"/>
      <w:lang w:val="en-US" w:eastAsia="en-US" w:bidi="ar-SA"/>
    </w:rPr>
  </w:style>
  <w:style w:type="character" w:customStyle="1" w:styleId="CharChar4">
    <w:name w:val="Char Char4"/>
    <w:rsid w:val="00B47E11"/>
    <w:rPr>
      <w:sz w:val="24"/>
      <w:lang w:val="en-US" w:eastAsia="en-US" w:bidi="ar-SA"/>
    </w:rPr>
  </w:style>
  <w:style w:type="character" w:customStyle="1" w:styleId="Char1CharChar1">
    <w:name w:val="Char1 Char Char1"/>
    <w:rsid w:val="00B47E11"/>
    <w:rPr>
      <w:sz w:val="24"/>
      <w:lang w:val="en-US" w:eastAsia="en-US" w:bidi="ar-SA"/>
    </w:rPr>
  </w:style>
  <w:style w:type="character" w:customStyle="1" w:styleId="CharChar12">
    <w:name w:val="Char Char12"/>
    <w:rsid w:val="00B47E11"/>
    <w:rPr>
      <w:sz w:val="24"/>
      <w:lang w:val="en-US" w:eastAsia="en-US" w:bidi="ar-SA"/>
    </w:rPr>
  </w:style>
  <w:style w:type="character" w:customStyle="1" w:styleId="CharChar5">
    <w:name w:val="Char Char5"/>
    <w:rsid w:val="00B47E11"/>
    <w:rPr>
      <w:iCs/>
      <w:sz w:val="24"/>
      <w:lang w:val="en-US" w:eastAsia="en-US" w:bidi="ar-SA"/>
    </w:rPr>
  </w:style>
  <w:style w:type="character" w:customStyle="1" w:styleId="CharCharCharChar3">
    <w:name w:val="Char Char Char Char3"/>
    <w:rsid w:val="00B47E11"/>
    <w:rPr>
      <w:iCs/>
      <w:sz w:val="24"/>
      <w:lang w:val="en-US" w:eastAsia="en-US" w:bidi="ar-SA"/>
    </w:rPr>
  </w:style>
  <w:style w:type="character" w:customStyle="1" w:styleId="CharChar42">
    <w:name w:val="Char Char42"/>
    <w:rsid w:val="00B47E11"/>
    <w:rPr>
      <w:sz w:val="24"/>
      <w:lang w:val="en-US" w:eastAsia="en-US" w:bidi="ar-SA"/>
    </w:rPr>
  </w:style>
  <w:style w:type="character" w:customStyle="1" w:styleId="CharCharChar2">
    <w:name w:val="Char Char Char2"/>
    <w:rsid w:val="00B47E11"/>
    <w:rPr>
      <w:iCs/>
      <w:sz w:val="24"/>
      <w:lang w:val="en-US" w:eastAsia="en-US" w:bidi="ar-SA"/>
    </w:rPr>
  </w:style>
  <w:style w:type="character" w:customStyle="1" w:styleId="Char1CharChar12">
    <w:name w:val="Char1 Char Char12"/>
    <w:rsid w:val="00B47E11"/>
    <w:rPr>
      <w:sz w:val="24"/>
      <w:lang w:val="en-US" w:eastAsia="en-US" w:bidi="ar-SA"/>
    </w:rPr>
  </w:style>
  <w:style w:type="character" w:customStyle="1" w:styleId="CharCharChar22">
    <w:name w:val="Char Char Char22"/>
    <w:rsid w:val="00B47E11"/>
    <w:rPr>
      <w:iCs/>
      <w:sz w:val="24"/>
      <w:lang w:val="en-US" w:eastAsia="en-US" w:bidi="ar-SA"/>
    </w:rPr>
  </w:style>
  <w:style w:type="character" w:customStyle="1" w:styleId="CharChar6">
    <w:name w:val="Char Char6"/>
    <w:rsid w:val="00B47E11"/>
    <w:rPr>
      <w:sz w:val="24"/>
      <w:lang w:val="en-US" w:eastAsia="en-US" w:bidi="ar-SA"/>
    </w:rPr>
  </w:style>
  <w:style w:type="character" w:customStyle="1" w:styleId="ListCharChar">
    <w:name w:val="List Char Char"/>
    <w:rsid w:val="00B47E11"/>
    <w:rPr>
      <w:sz w:val="24"/>
      <w:lang w:val="en-US" w:eastAsia="en-US" w:bidi="ar-SA"/>
    </w:rPr>
  </w:style>
  <w:style w:type="character" w:customStyle="1" w:styleId="CharChar11">
    <w:name w:val="Char Char11"/>
    <w:rsid w:val="00B47E1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47E11"/>
    <w:rPr>
      <w:iCs/>
      <w:sz w:val="24"/>
      <w:lang w:val="en-US" w:eastAsia="en-US" w:bidi="ar-SA"/>
    </w:rPr>
  </w:style>
  <w:style w:type="character" w:customStyle="1" w:styleId="CharChar41">
    <w:name w:val="Char Char41"/>
    <w:rsid w:val="00B47E11"/>
    <w:rPr>
      <w:sz w:val="24"/>
      <w:lang w:val="en-US" w:eastAsia="en-US" w:bidi="ar-SA"/>
    </w:rPr>
  </w:style>
  <w:style w:type="character" w:customStyle="1" w:styleId="CharCharChar21">
    <w:name w:val="Char Char Char21"/>
    <w:rsid w:val="00B47E1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47E11"/>
    <w:rPr>
      <w:iCs/>
      <w:sz w:val="24"/>
      <w:lang w:val="en-US" w:eastAsia="en-US" w:bidi="ar-SA"/>
    </w:rPr>
  </w:style>
  <w:style w:type="character" w:customStyle="1" w:styleId="TextChar">
    <w:name w:val="Text Char"/>
    <w:rsid w:val="00B47E11"/>
    <w:rPr>
      <w:iCs/>
      <w:sz w:val="24"/>
      <w:lang w:val="en-US" w:eastAsia="en-US" w:bidi="ar-SA"/>
    </w:rPr>
  </w:style>
  <w:style w:type="table" w:customStyle="1" w:styleId="TableGrid1">
    <w:name w:val="Table Grid1"/>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47E11"/>
    <w:pPr>
      <w:spacing w:after="240"/>
      <w:ind w:left="3168" w:hanging="2880"/>
    </w:pPr>
    <w:rPr>
      <w:iCs/>
      <w:szCs w:val="20"/>
    </w:rPr>
  </w:style>
  <w:style w:type="paragraph" w:customStyle="1" w:styleId="Acronym">
    <w:name w:val="Acronym"/>
    <w:basedOn w:val="Normal"/>
    <w:rsid w:val="00B47E11"/>
    <w:pPr>
      <w:tabs>
        <w:tab w:val="left" w:pos="1440"/>
      </w:tabs>
    </w:pPr>
    <w:rPr>
      <w:iCs/>
      <w:szCs w:val="20"/>
    </w:rPr>
  </w:style>
  <w:style w:type="character" w:customStyle="1" w:styleId="CharChar1">
    <w:name w:val="Char Char1"/>
    <w:rsid w:val="00B47E11"/>
    <w:rPr>
      <w:b/>
      <w:bCs/>
      <w:i/>
      <w:iCs/>
      <w:sz w:val="24"/>
      <w:szCs w:val="26"/>
      <w:lang w:val="en-US" w:eastAsia="en-US" w:bidi="ar-SA"/>
    </w:rPr>
  </w:style>
  <w:style w:type="character" w:customStyle="1" w:styleId="Char2CharCharCharCharChar">
    <w:name w:val="Char2 Char Char Char Char Char"/>
    <w:aliases w:val=" Char2 Char Char Char"/>
    <w:rsid w:val="00B47E11"/>
    <w:rPr>
      <w:sz w:val="24"/>
      <w:lang w:val="en-US" w:eastAsia="en-US" w:bidi="ar-SA"/>
    </w:rPr>
  </w:style>
  <w:style w:type="character" w:customStyle="1" w:styleId="CharCharCharChar">
    <w:name w:val="Char Char Char Char"/>
    <w:aliases w:val="Body Text Char2 Char Char, Char1 Char Char Char1"/>
    <w:rsid w:val="00B47E11"/>
    <w:rPr>
      <w:iCs/>
      <w:sz w:val="24"/>
      <w:lang w:val="en-US" w:eastAsia="en-US" w:bidi="ar-SA"/>
    </w:rPr>
  </w:style>
  <w:style w:type="character" w:styleId="Strong">
    <w:name w:val="Strong"/>
    <w:qFormat/>
    <w:rsid w:val="00B47E11"/>
    <w:rPr>
      <w:b/>
      <w:bCs/>
    </w:rPr>
  </w:style>
  <w:style w:type="paragraph" w:customStyle="1" w:styleId="BulletIndent2">
    <w:name w:val="Bullet Indent 2"/>
    <w:basedOn w:val="BulletIndent"/>
    <w:rsid w:val="00B47E11"/>
    <w:pPr>
      <w:numPr>
        <w:numId w:val="0"/>
      </w:numPr>
      <w:tabs>
        <w:tab w:val="left" w:pos="2520"/>
      </w:tabs>
      <w:ind w:left="2520" w:hanging="547"/>
    </w:pPr>
  </w:style>
  <w:style w:type="character" w:customStyle="1" w:styleId="ListCharChar1">
    <w:name w:val="List Char Char1"/>
    <w:rsid w:val="00B47E11"/>
    <w:rPr>
      <w:sz w:val="24"/>
      <w:lang w:val="en-US" w:eastAsia="en-US" w:bidi="ar-SA"/>
    </w:rPr>
  </w:style>
  <w:style w:type="character" w:customStyle="1" w:styleId="UnresolvedMention1">
    <w:name w:val="Unresolved Mention1"/>
    <w:basedOn w:val="DefaultParagraphFont"/>
    <w:uiPriority w:val="99"/>
    <w:semiHidden/>
    <w:unhideWhenUsed/>
    <w:rsid w:val="00B47E11"/>
    <w:rPr>
      <w:color w:val="605E5C"/>
      <w:shd w:val="clear" w:color="auto" w:fill="E1DFDD"/>
    </w:rPr>
  </w:style>
  <w:style w:type="table" w:customStyle="1" w:styleId="BoxedLanguage2">
    <w:name w:val="Boxed Language2"/>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47E11"/>
    <w:tblPr/>
  </w:style>
  <w:style w:type="table" w:customStyle="1" w:styleId="TableGrid11">
    <w:name w:val="Table Grid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47E11"/>
    <w:tblPr/>
  </w:style>
  <w:style w:type="table" w:customStyle="1" w:styleId="TableGrid12">
    <w:name w:val="Table Grid12"/>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47E11"/>
    <w:tblPr>
      <w:tblInd w:w="0" w:type="nil"/>
    </w:tblPr>
  </w:style>
  <w:style w:type="table" w:customStyle="1" w:styleId="TableGrid13">
    <w:name w:val="Table Grid13"/>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47E11"/>
    <w:tblPr/>
  </w:style>
  <w:style w:type="table" w:customStyle="1" w:styleId="TableGrid111">
    <w:name w:val="Table Grid1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47E11"/>
    <w:tblPr/>
  </w:style>
  <w:style w:type="table" w:customStyle="1" w:styleId="TableGrid121">
    <w:name w:val="Table Grid12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B47E11"/>
  </w:style>
  <w:style w:type="numbering" w:customStyle="1" w:styleId="NoList2">
    <w:name w:val="No List2"/>
    <w:next w:val="NoList"/>
    <w:uiPriority w:val="99"/>
    <w:semiHidden/>
    <w:unhideWhenUsed/>
    <w:rsid w:val="00B47E11"/>
  </w:style>
  <w:style w:type="numbering" w:customStyle="1" w:styleId="NoList3">
    <w:name w:val="No List3"/>
    <w:next w:val="NoList"/>
    <w:uiPriority w:val="99"/>
    <w:semiHidden/>
    <w:unhideWhenUsed/>
    <w:rsid w:val="00B47E11"/>
  </w:style>
  <w:style w:type="numbering" w:customStyle="1" w:styleId="NoList11">
    <w:name w:val="No List11"/>
    <w:next w:val="NoList"/>
    <w:uiPriority w:val="99"/>
    <w:semiHidden/>
    <w:unhideWhenUsed/>
    <w:rsid w:val="00A05242"/>
  </w:style>
  <w:style w:type="numbering" w:customStyle="1" w:styleId="NoList21">
    <w:name w:val="No List21"/>
    <w:next w:val="NoList"/>
    <w:uiPriority w:val="99"/>
    <w:semiHidden/>
    <w:unhideWhenUsed/>
    <w:rsid w:val="00A05242"/>
  </w:style>
  <w:style w:type="numbering" w:customStyle="1" w:styleId="NoList31">
    <w:name w:val="No List31"/>
    <w:next w:val="NoList"/>
    <w:uiPriority w:val="99"/>
    <w:semiHidden/>
    <w:unhideWhenUsed/>
    <w:rsid w:val="00A05242"/>
  </w:style>
  <w:style w:type="numbering" w:customStyle="1" w:styleId="NoList4">
    <w:name w:val="No List4"/>
    <w:next w:val="NoList"/>
    <w:uiPriority w:val="99"/>
    <w:semiHidden/>
    <w:unhideWhenUsed/>
    <w:rsid w:val="00A05242"/>
  </w:style>
  <w:style w:type="table" w:customStyle="1" w:styleId="FormulaVariableTable13">
    <w:name w:val="Formula Variable Table13"/>
    <w:basedOn w:val="TableNormal"/>
    <w:rsid w:val="00A052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A05242"/>
  </w:style>
  <w:style w:type="numbering" w:customStyle="1" w:styleId="NoList6">
    <w:name w:val="No List6"/>
    <w:next w:val="NoList"/>
    <w:uiPriority w:val="99"/>
    <w:semiHidden/>
    <w:unhideWhenUsed/>
    <w:rsid w:val="00A05242"/>
  </w:style>
  <w:style w:type="numbering" w:customStyle="1" w:styleId="NoList7">
    <w:name w:val="No List7"/>
    <w:next w:val="NoList"/>
    <w:uiPriority w:val="99"/>
    <w:semiHidden/>
    <w:unhideWhenUsed/>
    <w:rsid w:val="00A05242"/>
  </w:style>
  <w:style w:type="numbering" w:customStyle="1" w:styleId="NoList111">
    <w:name w:val="No List111"/>
    <w:next w:val="NoList"/>
    <w:uiPriority w:val="99"/>
    <w:semiHidden/>
    <w:unhideWhenUsed/>
    <w:rsid w:val="00A05242"/>
  </w:style>
  <w:style w:type="numbering" w:customStyle="1" w:styleId="NoList211">
    <w:name w:val="No List211"/>
    <w:next w:val="NoList"/>
    <w:uiPriority w:val="99"/>
    <w:semiHidden/>
    <w:unhideWhenUsed/>
    <w:rsid w:val="00A05242"/>
  </w:style>
  <w:style w:type="numbering" w:customStyle="1" w:styleId="NoList311">
    <w:name w:val="No List311"/>
    <w:next w:val="NoList"/>
    <w:uiPriority w:val="99"/>
    <w:semiHidden/>
    <w:unhideWhenUsed/>
    <w:rsid w:val="00A05242"/>
  </w:style>
  <w:style w:type="numbering" w:customStyle="1" w:styleId="NoList8">
    <w:name w:val="No List8"/>
    <w:next w:val="NoList"/>
    <w:uiPriority w:val="99"/>
    <w:semiHidden/>
    <w:unhideWhenUsed/>
    <w:rsid w:val="00A05242"/>
  </w:style>
  <w:style w:type="numbering" w:customStyle="1" w:styleId="NoList12">
    <w:name w:val="No List12"/>
    <w:next w:val="NoList"/>
    <w:uiPriority w:val="99"/>
    <w:semiHidden/>
    <w:unhideWhenUsed/>
    <w:rsid w:val="00A05242"/>
  </w:style>
  <w:style w:type="numbering" w:customStyle="1" w:styleId="NoList1111">
    <w:name w:val="No List1111"/>
    <w:next w:val="NoList"/>
    <w:uiPriority w:val="99"/>
    <w:semiHidden/>
    <w:unhideWhenUsed/>
    <w:rsid w:val="00A05242"/>
  </w:style>
  <w:style w:type="numbering" w:customStyle="1" w:styleId="NoList22">
    <w:name w:val="No List22"/>
    <w:next w:val="NoList"/>
    <w:uiPriority w:val="99"/>
    <w:semiHidden/>
    <w:unhideWhenUsed/>
    <w:rsid w:val="00A05242"/>
  </w:style>
  <w:style w:type="numbering" w:customStyle="1" w:styleId="NoList32">
    <w:name w:val="No List32"/>
    <w:next w:val="NoList"/>
    <w:uiPriority w:val="99"/>
    <w:semiHidden/>
    <w:unhideWhenUsed/>
    <w:rsid w:val="00A05242"/>
  </w:style>
  <w:style w:type="numbering" w:customStyle="1" w:styleId="NoList41">
    <w:name w:val="No List41"/>
    <w:next w:val="NoList"/>
    <w:uiPriority w:val="99"/>
    <w:semiHidden/>
    <w:unhideWhenUsed/>
    <w:rsid w:val="00A05242"/>
  </w:style>
  <w:style w:type="numbering" w:customStyle="1" w:styleId="NoList9">
    <w:name w:val="No List9"/>
    <w:next w:val="NoList"/>
    <w:uiPriority w:val="99"/>
    <w:semiHidden/>
    <w:unhideWhenUsed/>
    <w:rsid w:val="00A05242"/>
  </w:style>
  <w:style w:type="numbering" w:customStyle="1" w:styleId="NoList10">
    <w:name w:val="No List10"/>
    <w:next w:val="NoList"/>
    <w:uiPriority w:val="99"/>
    <w:semiHidden/>
    <w:unhideWhenUsed/>
    <w:rsid w:val="00A05242"/>
  </w:style>
  <w:style w:type="numbering" w:customStyle="1" w:styleId="NoList13">
    <w:name w:val="No List13"/>
    <w:next w:val="NoList"/>
    <w:uiPriority w:val="99"/>
    <w:semiHidden/>
    <w:unhideWhenUsed/>
    <w:rsid w:val="00FA3719"/>
  </w:style>
  <w:style w:type="character" w:styleId="Mention">
    <w:name w:val="Mention"/>
    <w:basedOn w:val="DefaultParagraphFont"/>
    <w:uiPriority w:val="99"/>
    <w:unhideWhenUsed/>
    <w:rsid w:val="005E5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32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3584642">
      <w:bodyDiv w:val="1"/>
      <w:marLeft w:val="0"/>
      <w:marRight w:val="0"/>
      <w:marTop w:val="0"/>
      <w:marBottom w:val="0"/>
      <w:divBdr>
        <w:top w:val="none" w:sz="0" w:space="0" w:color="auto"/>
        <w:left w:val="none" w:sz="0" w:space="0" w:color="auto"/>
        <w:bottom w:val="none" w:sz="0" w:space="0" w:color="auto"/>
        <w:right w:val="none" w:sz="0" w:space="0" w:color="auto"/>
      </w:divBdr>
    </w:div>
    <w:div w:id="51480358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2436598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915678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control" Target="activeX/activeX4.xml"/><Relationship Id="rId42" Type="http://schemas.openxmlformats.org/officeDocument/2006/relationships/oleObject" Target="embeddings/oleObject7.bin"/><Relationship Id="rId63" Type="http://schemas.openxmlformats.org/officeDocument/2006/relationships/oleObject" Target="embeddings/oleObject28.bin"/><Relationship Id="rId84" Type="http://schemas.openxmlformats.org/officeDocument/2006/relationships/oleObject" Target="embeddings/oleObject41.bin"/><Relationship Id="rId138" Type="http://schemas.openxmlformats.org/officeDocument/2006/relationships/image" Target="media/image25.wmf"/><Relationship Id="rId107" Type="http://schemas.openxmlformats.org/officeDocument/2006/relationships/oleObject" Target="embeddings/oleObject62.bin"/><Relationship Id="rId11" Type="http://schemas.openxmlformats.org/officeDocument/2006/relationships/hyperlink" Target="https://www.ercot.com/mktrules/issues/NPRR1245" TargetMode="External"/><Relationship Id="rId32" Type="http://schemas.openxmlformats.org/officeDocument/2006/relationships/image" Target="media/image4.wmf"/><Relationship Id="rId53" Type="http://schemas.openxmlformats.org/officeDocument/2006/relationships/oleObject" Target="embeddings/oleObject18.bin"/><Relationship Id="rId74" Type="http://schemas.openxmlformats.org/officeDocument/2006/relationships/oleObject" Target="embeddings/oleObject33.bin"/><Relationship Id="rId128" Type="http://schemas.openxmlformats.org/officeDocument/2006/relationships/oleObject" Target="embeddings/oleObject81.bin"/><Relationship Id="rId5" Type="http://schemas.openxmlformats.org/officeDocument/2006/relationships/numbering" Target="numbering.xml"/><Relationship Id="rId90" Type="http://schemas.openxmlformats.org/officeDocument/2006/relationships/oleObject" Target="embeddings/oleObject47.bin"/><Relationship Id="rId95" Type="http://schemas.openxmlformats.org/officeDocument/2006/relationships/image" Target="media/image17.wmf"/><Relationship Id="rId22" Type="http://schemas.openxmlformats.org/officeDocument/2006/relationships/control" Target="activeX/activeX5.xml"/><Relationship Id="rId27" Type="http://schemas.openxmlformats.org/officeDocument/2006/relationships/comments" Target="comments.xml"/><Relationship Id="rId43" Type="http://schemas.openxmlformats.org/officeDocument/2006/relationships/oleObject" Target="embeddings/oleObject8.bin"/><Relationship Id="rId48" Type="http://schemas.openxmlformats.org/officeDocument/2006/relationships/oleObject" Target="embeddings/oleObject13.bin"/><Relationship Id="rId64" Type="http://schemas.openxmlformats.org/officeDocument/2006/relationships/oleObject" Target="embeddings/oleObject29.bin"/><Relationship Id="rId69" Type="http://schemas.openxmlformats.org/officeDocument/2006/relationships/oleObject" Target="embeddings/oleObject30.bin"/><Relationship Id="rId113" Type="http://schemas.openxmlformats.org/officeDocument/2006/relationships/oleObject" Target="embeddings/oleObject68.bin"/><Relationship Id="rId118" Type="http://schemas.openxmlformats.org/officeDocument/2006/relationships/oleObject" Target="embeddings/oleObject73.bin"/><Relationship Id="rId134" Type="http://schemas.openxmlformats.org/officeDocument/2006/relationships/image" Target="media/image22.wmf"/><Relationship Id="rId139" Type="http://schemas.openxmlformats.org/officeDocument/2006/relationships/image" Target="media/image26.wmf"/><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hyperlink" Target="https://www.ercot.com/files/docs/2024/07/15/Issue%2015_RTC_Explanation_of_Changes_Worksheet.xlsx" TargetMode="External"/><Relationship Id="rId17" Type="http://schemas.openxmlformats.org/officeDocument/2006/relationships/hyperlink" Target="https://www.ercot.com/files/docs/2023/08/25/ERCOT-Strategic-Plan-2024-2028.pdf" TargetMode="External"/><Relationship Id="rId33" Type="http://schemas.openxmlformats.org/officeDocument/2006/relationships/oleObject" Target="embeddings/oleObject1.bin"/><Relationship Id="rId38" Type="http://schemas.openxmlformats.org/officeDocument/2006/relationships/oleObject" Target="embeddings/oleObject4.bin"/><Relationship Id="rId59" Type="http://schemas.openxmlformats.org/officeDocument/2006/relationships/oleObject" Target="embeddings/oleObject24.bin"/><Relationship Id="rId103" Type="http://schemas.openxmlformats.org/officeDocument/2006/relationships/oleObject" Target="embeddings/oleObject58.bin"/><Relationship Id="rId108" Type="http://schemas.openxmlformats.org/officeDocument/2006/relationships/oleObject" Target="embeddings/oleObject63.bin"/><Relationship Id="rId124" Type="http://schemas.openxmlformats.org/officeDocument/2006/relationships/oleObject" Target="embeddings/oleObject77.bin"/><Relationship Id="rId129" Type="http://schemas.openxmlformats.org/officeDocument/2006/relationships/oleObject" Target="embeddings/oleObject82.bin"/><Relationship Id="rId54" Type="http://schemas.openxmlformats.org/officeDocument/2006/relationships/oleObject" Target="embeddings/oleObject19.bin"/><Relationship Id="rId70" Type="http://schemas.openxmlformats.org/officeDocument/2006/relationships/image" Target="media/image12.wmf"/><Relationship Id="rId75" Type="http://schemas.openxmlformats.org/officeDocument/2006/relationships/oleObject" Target="embeddings/oleObject34.bin"/><Relationship Id="rId91" Type="http://schemas.openxmlformats.org/officeDocument/2006/relationships/oleObject" Target="embeddings/oleObject48.bin"/><Relationship Id="rId96" Type="http://schemas.openxmlformats.org/officeDocument/2006/relationships/oleObject" Target="embeddings/oleObject51.bin"/><Relationship Id="rId140" Type="http://schemas.openxmlformats.org/officeDocument/2006/relationships/image" Target="media/image27.wmf"/><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control" Target="activeX/activeX6.xml"/><Relationship Id="rId28" Type="http://schemas.microsoft.com/office/2011/relationships/commentsExtended" Target="commentsExtended.xml"/><Relationship Id="rId49" Type="http://schemas.openxmlformats.org/officeDocument/2006/relationships/oleObject" Target="embeddings/oleObject14.bin"/><Relationship Id="rId114" Type="http://schemas.openxmlformats.org/officeDocument/2006/relationships/oleObject" Target="embeddings/oleObject69.bin"/><Relationship Id="rId119" Type="http://schemas.openxmlformats.org/officeDocument/2006/relationships/oleObject" Target="embeddings/oleObject74.bin"/><Relationship Id="rId44" Type="http://schemas.openxmlformats.org/officeDocument/2006/relationships/oleObject" Target="embeddings/oleObject9.bin"/><Relationship Id="rId60" Type="http://schemas.openxmlformats.org/officeDocument/2006/relationships/oleObject" Target="embeddings/oleObject25.bin"/><Relationship Id="rId65" Type="http://schemas.openxmlformats.org/officeDocument/2006/relationships/image" Target="media/image8.wmf"/><Relationship Id="rId81" Type="http://schemas.openxmlformats.org/officeDocument/2006/relationships/image" Target="media/image14.wmf"/><Relationship Id="rId86" Type="http://schemas.openxmlformats.org/officeDocument/2006/relationships/oleObject" Target="embeddings/oleObject43.bin"/><Relationship Id="rId130" Type="http://schemas.openxmlformats.org/officeDocument/2006/relationships/image" Target="media/image20.wmf"/><Relationship Id="rId135" Type="http://schemas.openxmlformats.org/officeDocument/2006/relationships/oleObject" Target="embeddings/oleObject85.bin"/><Relationship Id="rId13" Type="http://schemas.openxmlformats.org/officeDocument/2006/relationships/image" Target="media/image1.wmf"/><Relationship Id="rId18" Type="http://schemas.openxmlformats.org/officeDocument/2006/relationships/control" Target="activeX/activeX3.xml"/><Relationship Id="rId39" Type="http://schemas.openxmlformats.org/officeDocument/2006/relationships/image" Target="media/image7.wmf"/><Relationship Id="rId109" Type="http://schemas.openxmlformats.org/officeDocument/2006/relationships/oleObject" Target="embeddings/oleObject64.bin"/><Relationship Id="rId34" Type="http://schemas.openxmlformats.org/officeDocument/2006/relationships/image" Target="media/image5.wmf"/><Relationship Id="rId50" Type="http://schemas.openxmlformats.org/officeDocument/2006/relationships/oleObject" Target="embeddings/oleObject15.bin"/><Relationship Id="rId55" Type="http://schemas.openxmlformats.org/officeDocument/2006/relationships/oleObject" Target="embeddings/oleObject20.bin"/><Relationship Id="rId76" Type="http://schemas.openxmlformats.org/officeDocument/2006/relationships/oleObject" Target="embeddings/oleObject35.bin"/><Relationship Id="rId97" Type="http://schemas.openxmlformats.org/officeDocument/2006/relationships/oleObject" Target="embeddings/oleObject52.bin"/><Relationship Id="rId104" Type="http://schemas.openxmlformats.org/officeDocument/2006/relationships/oleObject" Target="embeddings/oleObject59.bin"/><Relationship Id="rId120" Type="http://schemas.openxmlformats.org/officeDocument/2006/relationships/oleObject" Target="embeddings/oleObject75.bin"/><Relationship Id="rId125" Type="http://schemas.openxmlformats.org/officeDocument/2006/relationships/oleObject" Target="embeddings/oleObject78.bin"/><Relationship Id="rId141" Type="http://schemas.openxmlformats.org/officeDocument/2006/relationships/header" Target="header1.xml"/><Relationship Id="rId146" Type="http://schemas.microsoft.com/office/2011/relationships/people" Target="people.xml"/><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oleObject" Target="embeddings/oleObject49.bin"/><Relationship Id="rId2" Type="http://schemas.openxmlformats.org/officeDocument/2006/relationships/customXml" Target="../customXml/item2.xml"/><Relationship Id="rId29" Type="http://schemas.microsoft.com/office/2016/09/relationships/commentsIds" Target="commentsIds.xml"/><Relationship Id="rId24" Type="http://schemas.openxmlformats.org/officeDocument/2006/relationships/hyperlink" Target="mailto:david.maggio@ercot.com" TargetMode="External"/><Relationship Id="rId40" Type="http://schemas.openxmlformats.org/officeDocument/2006/relationships/oleObject" Target="embeddings/oleObject5.bin"/><Relationship Id="rId45" Type="http://schemas.openxmlformats.org/officeDocument/2006/relationships/oleObject" Target="embeddings/oleObject10.bin"/><Relationship Id="rId66" Type="http://schemas.openxmlformats.org/officeDocument/2006/relationships/image" Target="media/image9.wmf"/><Relationship Id="rId87" Type="http://schemas.openxmlformats.org/officeDocument/2006/relationships/oleObject" Target="embeddings/oleObject44.bin"/><Relationship Id="rId110" Type="http://schemas.openxmlformats.org/officeDocument/2006/relationships/oleObject" Target="embeddings/oleObject65.bin"/><Relationship Id="rId115" Type="http://schemas.openxmlformats.org/officeDocument/2006/relationships/oleObject" Target="embeddings/oleObject70.bin"/><Relationship Id="rId131" Type="http://schemas.openxmlformats.org/officeDocument/2006/relationships/oleObject" Target="embeddings/oleObject83.bin"/><Relationship Id="rId136" Type="http://schemas.openxmlformats.org/officeDocument/2006/relationships/image" Target="media/image23.wmf"/><Relationship Id="rId61" Type="http://schemas.openxmlformats.org/officeDocument/2006/relationships/oleObject" Target="embeddings/oleObject26.bin"/><Relationship Id="rId82" Type="http://schemas.openxmlformats.org/officeDocument/2006/relationships/oleObject" Target="embeddings/oleObject40.bin"/><Relationship Id="rId1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30" Type="http://schemas.microsoft.com/office/2018/08/relationships/commentsExtensible" Target="commentsExtensible.xml"/><Relationship Id="rId35" Type="http://schemas.openxmlformats.org/officeDocument/2006/relationships/oleObject" Target="embeddings/oleObject2.bin"/><Relationship Id="rId56" Type="http://schemas.openxmlformats.org/officeDocument/2006/relationships/oleObject" Target="embeddings/oleObject21.bin"/><Relationship Id="rId77" Type="http://schemas.openxmlformats.org/officeDocument/2006/relationships/oleObject" Target="embeddings/oleObject36.bin"/><Relationship Id="rId100" Type="http://schemas.openxmlformats.org/officeDocument/2006/relationships/oleObject" Target="embeddings/oleObject55.bin"/><Relationship Id="rId105" Type="http://schemas.openxmlformats.org/officeDocument/2006/relationships/oleObject" Target="embeddings/oleObject60.bin"/><Relationship Id="rId126" Type="http://schemas.openxmlformats.org/officeDocument/2006/relationships/oleObject" Target="embeddings/oleObject79.bin"/><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16.bin"/><Relationship Id="rId72" Type="http://schemas.openxmlformats.org/officeDocument/2006/relationships/image" Target="media/image13.wmf"/><Relationship Id="rId93" Type="http://schemas.openxmlformats.org/officeDocument/2006/relationships/image" Target="media/image16.wmf"/><Relationship Id="rId98" Type="http://schemas.openxmlformats.org/officeDocument/2006/relationships/oleObject" Target="embeddings/oleObject53.bin"/><Relationship Id="rId121" Type="http://schemas.openxmlformats.org/officeDocument/2006/relationships/image" Target="media/image18.wmf"/><Relationship Id="rId142"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hyperlink" Target="mailto:magie.shanks@ercot.com" TargetMode="External"/><Relationship Id="rId46" Type="http://schemas.openxmlformats.org/officeDocument/2006/relationships/oleObject" Target="embeddings/oleObject11.bin"/><Relationship Id="rId67" Type="http://schemas.openxmlformats.org/officeDocument/2006/relationships/image" Target="media/image10.wmf"/><Relationship Id="rId116" Type="http://schemas.openxmlformats.org/officeDocument/2006/relationships/oleObject" Target="embeddings/oleObject71.bin"/><Relationship Id="rId137" Type="http://schemas.openxmlformats.org/officeDocument/2006/relationships/image" Target="media/image24.wmf"/><Relationship Id="rId20" Type="http://schemas.openxmlformats.org/officeDocument/2006/relationships/image" Target="media/image2.wmf"/><Relationship Id="rId41" Type="http://schemas.openxmlformats.org/officeDocument/2006/relationships/oleObject" Target="embeddings/oleObject6.bin"/><Relationship Id="rId62" Type="http://schemas.openxmlformats.org/officeDocument/2006/relationships/oleObject" Target="embeddings/oleObject27.bin"/><Relationship Id="rId83" Type="http://schemas.openxmlformats.org/officeDocument/2006/relationships/image" Target="media/image15.wmf"/><Relationship Id="rId88" Type="http://schemas.openxmlformats.org/officeDocument/2006/relationships/oleObject" Target="embeddings/oleObject45.bin"/><Relationship Id="rId111" Type="http://schemas.openxmlformats.org/officeDocument/2006/relationships/oleObject" Target="embeddings/oleObject66.bin"/><Relationship Id="rId132" Type="http://schemas.openxmlformats.org/officeDocument/2006/relationships/image" Target="media/image21.wmf"/><Relationship Id="rId15" Type="http://schemas.openxmlformats.org/officeDocument/2006/relationships/hyperlink" Target="https://www.ercot.com/files/docs/2023/08/25/ERCOT-Strategic-Plan-2024-2028.pdf" TargetMode="External"/><Relationship Id="rId36" Type="http://schemas.openxmlformats.org/officeDocument/2006/relationships/oleObject" Target="embeddings/oleObject3.bin"/><Relationship Id="rId57" Type="http://schemas.openxmlformats.org/officeDocument/2006/relationships/oleObject" Target="embeddings/oleObject22.bin"/><Relationship Id="rId106" Type="http://schemas.openxmlformats.org/officeDocument/2006/relationships/oleObject" Target="embeddings/oleObject61.bin"/><Relationship Id="rId127" Type="http://schemas.openxmlformats.org/officeDocument/2006/relationships/oleObject" Target="embeddings/oleObject80.bin"/><Relationship Id="rId10" Type="http://schemas.openxmlformats.org/officeDocument/2006/relationships/endnotes" Target="endnotes.xml"/><Relationship Id="rId31" Type="http://schemas.openxmlformats.org/officeDocument/2006/relationships/image" Target="media/image3.wmf"/><Relationship Id="rId52" Type="http://schemas.openxmlformats.org/officeDocument/2006/relationships/oleObject" Target="embeddings/oleObject17.bin"/><Relationship Id="rId73" Type="http://schemas.openxmlformats.org/officeDocument/2006/relationships/oleObject" Target="embeddings/oleObject32.bin"/><Relationship Id="rId78" Type="http://schemas.openxmlformats.org/officeDocument/2006/relationships/oleObject" Target="embeddings/oleObject37.bin"/><Relationship Id="rId94" Type="http://schemas.openxmlformats.org/officeDocument/2006/relationships/oleObject" Target="embeddings/oleObject50.bin"/><Relationship Id="rId99" Type="http://schemas.openxmlformats.org/officeDocument/2006/relationships/oleObject" Target="embeddings/oleObject54.bin"/><Relationship Id="rId101" Type="http://schemas.openxmlformats.org/officeDocument/2006/relationships/oleObject" Target="embeddings/oleObject56.bin"/><Relationship Id="rId122" Type="http://schemas.openxmlformats.org/officeDocument/2006/relationships/oleObject" Target="embeddings/oleObject76.bin"/><Relationship Id="rId14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mailto:cory.phillips@ercot.com" TargetMode="External"/><Relationship Id="rId47" Type="http://schemas.openxmlformats.org/officeDocument/2006/relationships/oleObject" Target="embeddings/oleObject12.bin"/><Relationship Id="rId68" Type="http://schemas.openxmlformats.org/officeDocument/2006/relationships/image" Target="media/image11.wmf"/><Relationship Id="rId89" Type="http://schemas.openxmlformats.org/officeDocument/2006/relationships/oleObject" Target="embeddings/oleObject46.bin"/><Relationship Id="rId112" Type="http://schemas.openxmlformats.org/officeDocument/2006/relationships/oleObject" Target="embeddings/oleObject67.bin"/><Relationship Id="rId133" Type="http://schemas.openxmlformats.org/officeDocument/2006/relationships/oleObject" Target="embeddings/oleObject84.bin"/><Relationship Id="rId16" Type="http://schemas.openxmlformats.org/officeDocument/2006/relationships/control" Target="activeX/activeX2.xml"/><Relationship Id="rId37" Type="http://schemas.openxmlformats.org/officeDocument/2006/relationships/image" Target="media/image6.wmf"/><Relationship Id="rId58" Type="http://schemas.openxmlformats.org/officeDocument/2006/relationships/oleObject" Target="embeddings/oleObject23.bin"/><Relationship Id="rId79" Type="http://schemas.openxmlformats.org/officeDocument/2006/relationships/oleObject" Target="embeddings/oleObject38.bin"/><Relationship Id="rId102" Type="http://schemas.openxmlformats.org/officeDocument/2006/relationships/oleObject" Target="embeddings/oleObject57.bin"/><Relationship Id="rId123" Type="http://schemas.openxmlformats.org/officeDocument/2006/relationships/image" Target="media/image19.wmf"/><Relationship Id="rId144"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9DEB5B3-881C-4277-9395-D9CC1C16D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8378EC-B454-44FC-AA04-8F329B0F59E9}">
  <ds:schemaRefs>
    <ds:schemaRef ds:uri="http://schemas.microsoft.com/sharepoint/v3/contenttype/forms"/>
  </ds:schemaRefs>
</ds:datastoreItem>
</file>

<file path=customXml/itemProps4.xml><?xml version="1.0" encoding="utf-8"?>
<ds:datastoreItem xmlns:ds="http://schemas.openxmlformats.org/officeDocument/2006/customXml" ds:itemID="{28A68089-435C-462C-B449-B9071BA68099}">
  <ds:schemaRefs>
    <ds:schemaRef ds:uri="http://schemas.microsoft.com/office/2006/metadata/properties"/>
    <ds:schemaRef ds:uri="http://schemas.microsoft.com/office/infopath/2007/PartnerControls"/>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136</Pages>
  <Words>51516</Words>
  <Characters>275200</Characters>
  <Application>Microsoft Office Word</Application>
  <DocSecurity>0</DocSecurity>
  <Lines>2293</Lines>
  <Paragraphs>652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2024-10-17T21:53:00Z</dcterms:created>
  <dcterms:modified xsi:type="dcterms:W3CDTF">2024-10-21T21:55:00Z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