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5B26A61A" w:rsidR="00A36C71" w:rsidRDefault="006F5928" w:rsidP="00DB2221">
            <w:pPr>
              <w:pStyle w:val="Header"/>
              <w:spacing w:before="120" w:after="120"/>
            </w:pPr>
            <w:hyperlink r:id="rId7" w:history="1">
              <w:r w:rsidR="0038299D">
                <w:rPr>
                  <w:rStyle w:val="Hyperlink"/>
                </w:rPr>
                <w:t>1247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314071A3" w:rsidR="00A36C71" w:rsidRPr="00E518B5" w:rsidRDefault="0038299D" w:rsidP="00A36C71">
            <w:pPr>
              <w:pStyle w:val="Header"/>
              <w:spacing w:before="120" w:after="120"/>
            </w:pPr>
            <w:r w:rsidRPr="006535E1">
              <w:t>Incorporation of Congestion Cost Savings Test in Economic Evaluation</w:t>
            </w:r>
            <w:r>
              <w:t xml:space="preserve"> of Transmission Projects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866C6BD" w:rsidR="00A36C71" w:rsidRDefault="000E15C5" w:rsidP="00A36C71">
            <w:pPr>
              <w:pStyle w:val="NormalArial"/>
            </w:pPr>
            <w:r>
              <w:t>November</w:t>
            </w:r>
            <w:r w:rsidR="0038299D">
              <w:t xml:space="preserve"> </w:t>
            </w:r>
            <w:r w:rsidR="006F5928">
              <w:t>8</w:t>
            </w:r>
            <w:r w:rsidR="00A36C71"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1A08E2C1" w:rsidR="00A36C71" w:rsidRDefault="006F5928" w:rsidP="00A36C71">
            <w:pPr>
              <w:pStyle w:val="NormalArial"/>
            </w:pPr>
            <w:hyperlink r:id="rId8" w:history="1">
              <w:r w:rsidR="00DB2221" w:rsidRPr="00171FA7">
                <w:rPr>
                  <w:rStyle w:val="Hyperlink"/>
                </w:rPr>
                <w:t>Katie.Rich@vistracorp.com</w:t>
              </w:r>
            </w:hyperlink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4C1CA0F5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E15C5">
        <w:rPr>
          <w:rFonts w:ascii="Arial" w:hAnsi="Arial" w:cs="Arial"/>
        </w:rPr>
        <w:t>November 7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495FFF">
        <w:rPr>
          <w:rFonts w:ascii="Arial" w:hAnsi="Arial" w:cs="Arial"/>
        </w:rPr>
        <w:t>4</w:t>
      </w:r>
      <w:r w:rsidR="0038299D">
        <w:rPr>
          <w:rFonts w:ascii="Arial" w:hAnsi="Arial" w:cs="Arial"/>
        </w:rPr>
        <w:t>7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F55B77">
        <w:rPr>
          <w:rFonts w:ascii="Arial" w:hAnsi="Arial" w:cs="Arial"/>
        </w:rPr>
        <w:t xml:space="preserve">to </w:t>
      </w:r>
      <w:r w:rsidR="000E15C5">
        <w:rPr>
          <w:rFonts w:ascii="Arial" w:hAnsi="Arial" w:cs="Arial"/>
        </w:rPr>
        <w:t xml:space="preserve">endorse NPRR1247 as amended by the 10/23/24 ERCOT comments.  There were three opposing votes from the Cooperative (STEC) and Independent Generator </w:t>
      </w:r>
      <w:r w:rsidR="0018771D">
        <w:rPr>
          <w:rFonts w:ascii="Arial" w:hAnsi="Arial" w:cs="Arial"/>
        </w:rPr>
        <w:t xml:space="preserve">(2) </w:t>
      </w:r>
      <w:r w:rsidR="000E15C5">
        <w:rPr>
          <w:rFonts w:ascii="Arial" w:hAnsi="Arial" w:cs="Arial"/>
        </w:rPr>
        <w:t>(</w:t>
      </w:r>
      <w:r w:rsidR="00E777C4">
        <w:rPr>
          <w:rFonts w:ascii="Arial" w:hAnsi="Arial" w:cs="Arial"/>
        </w:rPr>
        <w:t xml:space="preserve">Calpine, EDF Renewables) Market Segments, and 11 abstentions from the Consumer </w:t>
      </w:r>
      <w:r w:rsidR="0018771D">
        <w:rPr>
          <w:rFonts w:ascii="Arial" w:hAnsi="Arial" w:cs="Arial"/>
        </w:rPr>
        <w:t xml:space="preserve">(2) </w:t>
      </w:r>
      <w:r w:rsidR="00E777C4">
        <w:rPr>
          <w:rFonts w:ascii="Arial" w:hAnsi="Arial" w:cs="Arial"/>
        </w:rPr>
        <w:t xml:space="preserve">(Sierra Club, Air Liquide), Cooperative </w:t>
      </w:r>
      <w:r w:rsidR="0018771D">
        <w:rPr>
          <w:rFonts w:ascii="Arial" w:hAnsi="Arial" w:cs="Arial"/>
        </w:rPr>
        <w:t xml:space="preserve">(2) </w:t>
      </w:r>
      <w:r w:rsidR="00E777C4">
        <w:rPr>
          <w:rFonts w:ascii="Arial" w:hAnsi="Arial" w:cs="Arial"/>
        </w:rPr>
        <w:t xml:space="preserve">(GVEC, GSEC), Independent Generator </w:t>
      </w:r>
      <w:r w:rsidR="0018771D">
        <w:rPr>
          <w:rFonts w:ascii="Arial" w:hAnsi="Arial" w:cs="Arial"/>
        </w:rPr>
        <w:t xml:space="preserve">(2) </w:t>
      </w:r>
      <w:r w:rsidR="00E777C4">
        <w:rPr>
          <w:rFonts w:ascii="Arial" w:hAnsi="Arial" w:cs="Arial"/>
        </w:rPr>
        <w:t xml:space="preserve">(Luminant, Southern Power), Independent Power Marketer (IPM) </w:t>
      </w:r>
      <w:r w:rsidR="0018771D">
        <w:rPr>
          <w:rFonts w:ascii="Arial" w:hAnsi="Arial" w:cs="Arial"/>
        </w:rPr>
        <w:t xml:space="preserve">(2) </w:t>
      </w:r>
      <w:r w:rsidR="00E777C4">
        <w:rPr>
          <w:rFonts w:ascii="Arial" w:hAnsi="Arial" w:cs="Arial"/>
        </w:rPr>
        <w:t>(Tenaska, SENA) and Independent R</w:t>
      </w:r>
      <w:r w:rsidR="0018771D">
        <w:rPr>
          <w:rFonts w:ascii="Arial" w:hAnsi="Arial" w:cs="Arial"/>
        </w:rPr>
        <w:t>etail Electric Provider (IREP)</w:t>
      </w:r>
      <w:r w:rsidR="00E777C4">
        <w:rPr>
          <w:rFonts w:ascii="Arial" w:hAnsi="Arial" w:cs="Arial"/>
        </w:rPr>
        <w:t xml:space="preserve"> </w:t>
      </w:r>
      <w:r w:rsidR="0018771D">
        <w:rPr>
          <w:rFonts w:ascii="Arial" w:hAnsi="Arial" w:cs="Arial"/>
        </w:rPr>
        <w:t xml:space="preserve">(3) </w:t>
      </w:r>
      <w:r w:rsidR="00E777C4">
        <w:rPr>
          <w:rFonts w:ascii="Arial" w:hAnsi="Arial" w:cs="Arial"/>
        </w:rPr>
        <w:t>(Reliant, Rhythm Ops, Demand Control 2) Market Segments.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41634A72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847BF1">
      <w:rPr>
        <w:rFonts w:ascii="Arial" w:hAnsi="Arial"/>
        <w:sz w:val="18"/>
      </w:rPr>
      <w:t>4</w:t>
    </w:r>
    <w:r w:rsidR="0038299D">
      <w:rPr>
        <w:rFonts w:ascii="Arial" w:hAnsi="Arial"/>
        <w:sz w:val="18"/>
      </w:rPr>
      <w:t>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6F5928">
      <w:rPr>
        <w:rFonts w:ascii="Arial" w:hAnsi="Arial"/>
        <w:sz w:val="18"/>
      </w:rPr>
      <w:t>17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38299D">
      <w:rPr>
        <w:rFonts w:ascii="Arial" w:hAnsi="Arial"/>
        <w:sz w:val="18"/>
      </w:rPr>
      <w:t>1</w:t>
    </w:r>
    <w:r w:rsidR="000E15C5">
      <w:rPr>
        <w:rFonts w:ascii="Arial" w:hAnsi="Arial"/>
        <w:sz w:val="18"/>
      </w:rPr>
      <w:t>1</w:t>
    </w:r>
    <w:r w:rsidR="006F5928">
      <w:rPr>
        <w:rFonts w:ascii="Arial" w:hAnsi="Arial"/>
        <w:sz w:val="18"/>
      </w:rPr>
      <w:t>08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86E1" w14:textId="21050969" w:rsidR="00EE6681" w:rsidRPr="00DB2221" w:rsidRDefault="009E0E74" w:rsidP="00DB2221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45845"/>
    <w:rsid w:val="00075A94"/>
    <w:rsid w:val="000E15C5"/>
    <w:rsid w:val="00117BF0"/>
    <w:rsid w:val="00132855"/>
    <w:rsid w:val="00152993"/>
    <w:rsid w:val="00170297"/>
    <w:rsid w:val="0018771D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3B46"/>
    <w:rsid w:val="00366113"/>
    <w:rsid w:val="0038299D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2539B"/>
    <w:rsid w:val="006312CA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6F5928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51E71"/>
    <w:rsid w:val="00AB2CF1"/>
    <w:rsid w:val="00AB74DC"/>
    <w:rsid w:val="00AC3482"/>
    <w:rsid w:val="00AD633A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C79C9"/>
    <w:rsid w:val="00CD7D14"/>
    <w:rsid w:val="00CE7272"/>
    <w:rsid w:val="00D22BFA"/>
    <w:rsid w:val="00D4046E"/>
    <w:rsid w:val="00D4362F"/>
    <w:rsid w:val="00D65247"/>
    <w:rsid w:val="00D84BBF"/>
    <w:rsid w:val="00DB2221"/>
    <w:rsid w:val="00DD4739"/>
    <w:rsid w:val="00DD67F7"/>
    <w:rsid w:val="00DE5F33"/>
    <w:rsid w:val="00E07B54"/>
    <w:rsid w:val="00E11F78"/>
    <w:rsid w:val="00E33AC0"/>
    <w:rsid w:val="00E518B5"/>
    <w:rsid w:val="00E621E1"/>
    <w:rsid w:val="00E777C4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1250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ROS 110724</cp:lastModifiedBy>
  <cp:revision>3</cp:revision>
  <cp:lastPrinted>2001-06-20T16:28:00Z</cp:lastPrinted>
  <dcterms:created xsi:type="dcterms:W3CDTF">2024-11-08T18:12:00Z</dcterms:created>
  <dcterms:modified xsi:type="dcterms:W3CDTF">2024-11-08T18:14:00Z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